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46047A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46047A" w:rsidRDefault="00DF6A07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  <w:lang w:val="hy-AM"/>
        </w:rPr>
        <w:t>О</w:t>
      </w:r>
      <w:r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  <w:lang w:val="hy-AM"/>
        </w:rPr>
        <w:t>ЗАПРОСЕ</w:t>
      </w:r>
      <w:r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  <w:lang w:val="hy-AM"/>
        </w:rPr>
        <w:t>КОТИРОВОК</w:t>
      </w:r>
      <w:r w:rsidR="00BA7128" w:rsidRPr="0046047A">
        <w:rPr>
          <w:rStyle w:val="af6"/>
          <w:rFonts w:ascii="Arial LatRus" w:hAnsi="Arial LatRus"/>
          <w:i w:val="0"/>
          <w:sz w:val="24"/>
          <w:szCs w:val="24"/>
        </w:rPr>
        <w:footnoteReference w:customMarkFollows="1" w:id="2"/>
        <w:t>*</w:t>
      </w:r>
    </w:p>
    <w:p w:rsidR="00642EFE" w:rsidRPr="0046047A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LatRus" w:hAnsi="Arial LatRus"/>
          <w:i w:val="0"/>
          <w:sz w:val="24"/>
          <w:szCs w:val="24"/>
        </w:rPr>
      </w:pPr>
    </w:p>
    <w:p w:rsidR="0091042F" w:rsidRPr="0046047A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LatRus" w:hAnsi="Arial LatRus"/>
          <w:i w:val="0"/>
          <w:sz w:val="22"/>
          <w:szCs w:val="22"/>
        </w:rPr>
      </w:pPr>
      <w:r w:rsidRPr="0046047A">
        <w:rPr>
          <w:rFonts w:ascii="GHEA Grapalat" w:hAnsi="GHEA Grapalat"/>
          <w:i w:val="0"/>
          <w:sz w:val="22"/>
          <w:szCs w:val="22"/>
        </w:rPr>
        <w:t>Настоящий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текст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объявления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утвержден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Решением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="00417E48" w:rsidRPr="0046047A">
        <w:rPr>
          <w:rFonts w:ascii="GHEA Grapalat" w:hAnsi="GHEA Grapalat"/>
          <w:i w:val="0"/>
          <w:sz w:val="22"/>
          <w:szCs w:val="22"/>
        </w:rPr>
        <w:t>Оценочной</w:t>
      </w:r>
      <w:r w:rsidR="00417E48"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Комиссии</w:t>
      </w:r>
      <w:r w:rsidRPr="0046047A">
        <w:rPr>
          <w:rFonts w:ascii="Arial LatRus" w:hAnsi="Arial LatRus"/>
          <w:i w:val="0"/>
          <w:sz w:val="22"/>
          <w:szCs w:val="22"/>
        </w:rPr>
        <w:t xml:space="preserve"> </w:t>
      </w:r>
      <w:r w:rsidRPr="00E46AC2">
        <w:rPr>
          <w:rFonts w:ascii="GHEA Grapalat" w:hAnsi="GHEA Grapalat"/>
          <w:i w:val="0"/>
          <w:sz w:val="22"/>
          <w:szCs w:val="22"/>
        </w:rPr>
        <w:t>от</w:t>
      </w:r>
      <w:r w:rsidRPr="00E46AC2">
        <w:rPr>
          <w:rFonts w:ascii="Arial LatRus" w:hAnsi="Arial LatRus"/>
          <w:i w:val="0"/>
          <w:sz w:val="22"/>
          <w:szCs w:val="22"/>
        </w:rPr>
        <w:t xml:space="preserve"> "</w:t>
      </w:r>
      <w:r w:rsidR="00DF6A07" w:rsidRPr="00E46AC2">
        <w:rPr>
          <w:rFonts w:ascii="Arial LatRus" w:hAnsi="Arial LatRus"/>
          <w:i w:val="0"/>
          <w:sz w:val="22"/>
          <w:szCs w:val="22"/>
          <w:lang w:val="hy-AM"/>
        </w:rPr>
        <w:t>1</w:t>
      </w:r>
      <w:r w:rsidR="00CA45B5" w:rsidRPr="00E46AC2">
        <w:rPr>
          <w:rFonts w:asciiTheme="minorHAnsi" w:hAnsiTheme="minorHAnsi"/>
          <w:i w:val="0"/>
          <w:sz w:val="22"/>
          <w:szCs w:val="22"/>
          <w:lang w:val="hy-AM"/>
        </w:rPr>
        <w:t>5</w:t>
      </w:r>
      <w:r w:rsidRPr="00E46AC2">
        <w:rPr>
          <w:rFonts w:ascii="Arial LatRus" w:hAnsi="Arial LatRus"/>
          <w:i w:val="0"/>
          <w:sz w:val="22"/>
          <w:szCs w:val="22"/>
        </w:rPr>
        <w:t>"</w:t>
      </w:r>
      <w:r w:rsidRPr="00CA45B5">
        <w:rPr>
          <w:rFonts w:ascii="Arial LatRus" w:hAnsi="Arial LatRus"/>
          <w:i w:val="0"/>
          <w:color w:val="FF0000"/>
          <w:sz w:val="22"/>
          <w:szCs w:val="22"/>
        </w:rPr>
        <w:t xml:space="preserve"> </w:t>
      </w:r>
      <w:r w:rsidRPr="0046047A">
        <w:rPr>
          <w:rFonts w:ascii="Arial LatRus" w:hAnsi="Arial LatRus"/>
          <w:i w:val="0"/>
          <w:sz w:val="22"/>
          <w:szCs w:val="22"/>
        </w:rPr>
        <w:t>"</w:t>
      </w:r>
      <w:r w:rsidR="0046047A" w:rsidRPr="0046047A">
        <w:rPr>
          <w:rFonts w:ascii="Arial LatRus" w:hAnsi="Arial LatRus"/>
          <w:i w:val="0"/>
          <w:sz w:val="22"/>
          <w:szCs w:val="22"/>
        </w:rPr>
        <w:t>11</w:t>
      </w:r>
      <w:r w:rsidRPr="0046047A">
        <w:rPr>
          <w:rFonts w:ascii="Arial LatRus" w:hAnsi="Arial LatRus"/>
          <w:i w:val="0"/>
          <w:sz w:val="22"/>
          <w:szCs w:val="22"/>
        </w:rPr>
        <w:t>" 20</w:t>
      </w:r>
      <w:r w:rsidR="00647650" w:rsidRPr="0046047A">
        <w:rPr>
          <w:rFonts w:ascii="Arial LatRus" w:hAnsi="Arial LatRus"/>
          <w:i w:val="0"/>
          <w:sz w:val="22"/>
          <w:szCs w:val="22"/>
        </w:rPr>
        <w:t>21</w:t>
      </w:r>
      <w:r w:rsidR="00E46AC2">
        <w:rPr>
          <w:rFonts w:asciiTheme="minorHAnsi" w:hAnsiTheme="minorHAnsi"/>
          <w:i w:val="0"/>
          <w:sz w:val="22"/>
          <w:szCs w:val="22"/>
        </w:rPr>
        <w:t xml:space="preserve"> </w:t>
      </w:r>
      <w:r w:rsidRPr="0046047A">
        <w:rPr>
          <w:rFonts w:ascii="GHEA Grapalat" w:hAnsi="GHEA Grapalat"/>
          <w:i w:val="0"/>
          <w:sz w:val="22"/>
          <w:szCs w:val="22"/>
        </w:rPr>
        <w:t>года</w:t>
      </w:r>
      <w:r w:rsidRPr="0046047A">
        <w:rPr>
          <w:rFonts w:ascii="Arial LatRus" w:hAnsi="Arial LatRus"/>
          <w:i w:val="0"/>
          <w:sz w:val="22"/>
          <w:szCs w:val="22"/>
        </w:rPr>
        <w:t xml:space="preserve"> "</w:t>
      </w:r>
      <w:r w:rsidR="00647650" w:rsidRPr="0046047A">
        <w:rPr>
          <w:rFonts w:ascii="Arial LatRus" w:hAnsi="Arial LatRus"/>
          <w:i w:val="0"/>
          <w:sz w:val="22"/>
          <w:szCs w:val="22"/>
        </w:rPr>
        <w:t>1</w:t>
      </w:r>
      <w:r w:rsidRPr="0046047A">
        <w:rPr>
          <w:rFonts w:ascii="Arial LatRus" w:hAnsi="Arial LatRus"/>
          <w:i w:val="0"/>
          <w:sz w:val="22"/>
          <w:szCs w:val="22"/>
        </w:rPr>
        <w:t xml:space="preserve">" </w:t>
      </w:r>
    </w:p>
    <w:p w:rsidR="0091042F" w:rsidRPr="0046047A" w:rsidRDefault="0006703E" w:rsidP="00BA07A2">
      <w:pPr>
        <w:pStyle w:val="a3"/>
        <w:widowControl w:val="0"/>
        <w:spacing w:after="160" w:line="240" w:lineRule="auto"/>
        <w:ind w:firstLine="0"/>
        <w:jc w:val="center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Код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417E48" w:rsidRPr="0046047A">
        <w:rPr>
          <w:rFonts w:ascii="GHEA Grapalat" w:hAnsi="GHEA Grapalat"/>
          <w:i w:val="0"/>
          <w:sz w:val="24"/>
          <w:szCs w:val="24"/>
        </w:rPr>
        <w:t>процедуры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47650" w:rsidRPr="0046047A">
        <w:rPr>
          <w:rFonts w:ascii="Arial LatRus" w:hAnsi="Arial LatRus"/>
          <w:i w:val="0"/>
          <w:sz w:val="24"/>
          <w:szCs w:val="24"/>
        </w:rPr>
        <w:t>AM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>NMD</w:t>
      </w:r>
      <w:r w:rsidR="00647650" w:rsidRPr="0046047A">
        <w:rPr>
          <w:rFonts w:ascii="Arial LatRus" w:hAnsi="Arial LatRus"/>
          <w:i w:val="0"/>
          <w:sz w:val="24"/>
          <w:szCs w:val="24"/>
        </w:rPr>
        <w:t>-GHASHDZB-21/</w:t>
      </w:r>
      <w:r w:rsidR="0046047A" w:rsidRPr="0046047A">
        <w:rPr>
          <w:rFonts w:ascii="Arial LatRus" w:hAnsi="Arial LatRus"/>
          <w:i w:val="0"/>
          <w:sz w:val="24"/>
          <w:szCs w:val="24"/>
        </w:rPr>
        <w:t>1</w:t>
      </w:r>
    </w:p>
    <w:p w:rsidR="00642EFE" w:rsidRPr="0046047A" w:rsidRDefault="00642EFE" w:rsidP="00BA07A2">
      <w:pPr>
        <w:pStyle w:val="a3"/>
        <w:widowControl w:val="0"/>
        <w:spacing w:line="240" w:lineRule="auto"/>
        <w:ind w:firstLine="709"/>
        <w:jc w:val="left"/>
        <w:rPr>
          <w:rFonts w:ascii="Arial LatRus" w:hAnsi="Arial LatRus"/>
          <w:i w:val="0"/>
          <w:sz w:val="24"/>
          <w:szCs w:val="24"/>
          <w:lang w:val="hy-AM"/>
        </w:rPr>
      </w:pPr>
      <w:r w:rsidRPr="0046047A">
        <w:rPr>
          <w:rFonts w:ascii="GHEA Grapalat" w:hAnsi="GHEA Grapalat"/>
          <w:i w:val="0"/>
          <w:sz w:val="24"/>
          <w:szCs w:val="24"/>
        </w:rPr>
        <w:t>Заказчик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Arial LatRus" w:hAnsi="Arial LatRus"/>
          <w:i w:val="0"/>
          <w:sz w:val="24"/>
          <w:szCs w:val="24"/>
        </w:rPr>
        <w:t>«</w:t>
      </w:r>
      <w:r w:rsidR="0046047A" w:rsidRPr="0046047A">
        <w:rPr>
          <w:rFonts w:ascii="GHEA Grapalat" w:hAnsi="GHEA Grapalat"/>
          <w:i w:val="0"/>
          <w:sz w:val="24"/>
          <w:szCs w:val="24"/>
          <w:lang w:val="hy-AM"/>
        </w:rPr>
        <w:t>Н</w:t>
      </w:r>
      <w:proofErr w:type="spellStart"/>
      <w:r w:rsidR="0046047A" w:rsidRPr="0046047A">
        <w:rPr>
          <w:rFonts w:ascii="GHEA Grapalat" w:hAnsi="GHEA Grapalat"/>
          <w:i w:val="0"/>
          <w:sz w:val="24"/>
          <w:szCs w:val="24"/>
        </w:rPr>
        <w:t>изаминская</w:t>
      </w:r>
      <w:proofErr w:type="spellEnd"/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средняя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школа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77008B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Араратского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46047A" w:rsidRPr="0046047A">
        <w:rPr>
          <w:rFonts w:ascii="GHEA Grapalat" w:hAnsi="GHEA Grapalat"/>
          <w:i w:val="0"/>
          <w:sz w:val="24"/>
          <w:szCs w:val="24"/>
        </w:rPr>
        <w:t>района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РА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&gt;&gt; </w:t>
      </w:r>
      <w:r w:rsidR="00DF6A07" w:rsidRPr="0046047A">
        <w:rPr>
          <w:rFonts w:ascii="GHEA Grapalat" w:hAnsi="GHEA Grapalat"/>
          <w:i w:val="0"/>
          <w:sz w:val="24"/>
          <w:szCs w:val="24"/>
        </w:rPr>
        <w:t>ГНКО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, </w:t>
      </w:r>
      <w:proofErr w:type="spellStart"/>
      <w:r w:rsidR="00DF6A07" w:rsidRPr="0046047A">
        <w:rPr>
          <w:rFonts w:ascii="GHEA Grapalat" w:hAnsi="GHEA Grapalat"/>
          <w:i w:val="0"/>
          <w:sz w:val="24"/>
          <w:szCs w:val="24"/>
        </w:rPr>
        <w:t>расположенн</w:t>
      </w:r>
      <w:proofErr w:type="spellEnd"/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ая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по</w:t>
      </w:r>
      <w:r w:rsidR="00DF6A07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адресу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</w:rPr>
        <w:t>Араратский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</w:rPr>
        <w:t>район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</w:rPr>
        <w:t>село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</w:rPr>
        <w:t>Н</w:t>
      </w:r>
      <w:r w:rsidR="0046047A" w:rsidRPr="0046047A">
        <w:rPr>
          <w:rFonts w:ascii="GHEA Grapalat" w:hAnsi="GHEA Grapalat"/>
          <w:i w:val="0"/>
          <w:sz w:val="24"/>
          <w:szCs w:val="24"/>
        </w:rPr>
        <w:t>изами</w:t>
      </w:r>
      <w:r w:rsidR="00DF6A07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DF6A07" w:rsidRPr="0046047A">
        <w:rPr>
          <w:rFonts w:ascii="GHEA Grapalat" w:hAnsi="GHEA Grapalat"/>
          <w:i w:val="0"/>
          <w:sz w:val="24"/>
          <w:szCs w:val="24"/>
        </w:rPr>
        <w:t>улица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  </w:t>
      </w:r>
      <w:r w:rsidR="0046047A" w:rsidRPr="0046047A">
        <w:rPr>
          <w:rFonts w:ascii="GHEA Grapalat" w:hAnsi="GHEA Grapalat"/>
          <w:i w:val="0"/>
          <w:sz w:val="24"/>
          <w:szCs w:val="24"/>
        </w:rPr>
        <w:t>А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. </w:t>
      </w:r>
      <w:proofErr w:type="spellStart"/>
      <w:r w:rsidR="0046047A" w:rsidRPr="0046047A">
        <w:rPr>
          <w:rFonts w:ascii="GHEA Grapalat" w:hAnsi="GHEA Grapalat"/>
          <w:i w:val="0"/>
          <w:sz w:val="24"/>
          <w:szCs w:val="24"/>
        </w:rPr>
        <w:t>Егиазаряна</w:t>
      </w:r>
      <w:proofErr w:type="spellEnd"/>
      <w:r w:rsidR="0046047A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46047A" w:rsidRPr="0046047A">
        <w:rPr>
          <w:rFonts w:ascii="GHEA Grapalat" w:hAnsi="GHEA Grapalat"/>
          <w:i w:val="0"/>
          <w:sz w:val="24"/>
          <w:szCs w:val="24"/>
        </w:rPr>
        <w:t>дом</w:t>
      </w:r>
      <w:r w:rsidR="0046047A" w:rsidRPr="0046047A">
        <w:rPr>
          <w:rFonts w:ascii="Arial LatRus" w:hAnsi="Arial LatRus"/>
          <w:i w:val="0"/>
          <w:sz w:val="24"/>
          <w:szCs w:val="24"/>
        </w:rPr>
        <w:t xml:space="preserve"> 37 </w:t>
      </w:r>
      <w:r w:rsidRPr="0046047A">
        <w:rPr>
          <w:rFonts w:ascii="GHEA Grapalat" w:hAnsi="GHEA Grapalat"/>
          <w:i w:val="0"/>
          <w:sz w:val="24"/>
          <w:szCs w:val="24"/>
          <w:lang w:val="hy-AM"/>
        </w:rPr>
        <w:t>объявляет</w:t>
      </w:r>
      <w:r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DF6A07" w:rsidRPr="0046047A">
        <w:rPr>
          <w:rFonts w:ascii="GHEA Grapalat" w:hAnsi="GHEA Grapalat"/>
          <w:i w:val="0"/>
          <w:sz w:val="24"/>
          <w:szCs w:val="24"/>
          <w:lang w:val="hy-AM"/>
        </w:rPr>
        <w:t>котировку</w:t>
      </w:r>
      <w:r w:rsidRPr="0046047A">
        <w:rPr>
          <w:rFonts w:ascii="Arial LatRus" w:hAnsi="Arial LatRus"/>
          <w:i w:val="0"/>
          <w:sz w:val="24"/>
          <w:szCs w:val="24"/>
          <w:lang w:val="hy-AM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  <w:lang w:val="hy-AM"/>
        </w:rPr>
        <w:t>который</w:t>
      </w:r>
      <w:r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  <w:lang w:val="hy-AM"/>
        </w:rPr>
        <w:t>п</w:t>
      </w:r>
      <w:proofErr w:type="spellStart"/>
      <w:r w:rsidRPr="0046047A">
        <w:rPr>
          <w:rFonts w:ascii="GHEA Grapalat" w:hAnsi="GHEA Grapalat"/>
          <w:i w:val="0"/>
          <w:sz w:val="24"/>
          <w:szCs w:val="24"/>
        </w:rPr>
        <w:t>роводится</w:t>
      </w:r>
      <w:proofErr w:type="spellEnd"/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одним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этапом</w:t>
      </w:r>
      <w:r w:rsidR="00E13BA4" w:rsidRPr="0046047A">
        <w:rPr>
          <w:rFonts w:ascii="Arial LatRus" w:hAnsi="Arial LatRus"/>
          <w:i w:val="0"/>
          <w:sz w:val="24"/>
          <w:szCs w:val="24"/>
          <w:lang w:val="hy-AM"/>
        </w:rPr>
        <w:t>.</w:t>
      </w:r>
    </w:p>
    <w:p w:rsidR="00341A74" w:rsidRPr="0046047A" w:rsidRDefault="003F251A" w:rsidP="0046047A">
      <w:pPr>
        <w:pStyle w:val="HTML"/>
        <w:shd w:val="clear" w:color="auto" w:fill="F8F9FA"/>
        <w:spacing w:line="540" w:lineRule="atLeast"/>
        <w:rPr>
          <w:rFonts w:ascii="Arial LatRus" w:hAnsi="Arial LatRus"/>
          <w:color w:val="202124"/>
          <w:sz w:val="42"/>
          <w:szCs w:val="42"/>
        </w:rPr>
      </w:pPr>
      <w:r w:rsidRPr="0046047A">
        <w:rPr>
          <w:rFonts w:ascii="GHEA Grapalat" w:hAnsi="GHEA Grapalat"/>
          <w:sz w:val="24"/>
          <w:szCs w:val="24"/>
          <w:lang w:val="hy-AM"/>
        </w:rPr>
        <w:t>В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результате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данной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процедуры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выбранному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участнику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будет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предложено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подписать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договор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Pr="0046047A">
        <w:rPr>
          <w:rFonts w:ascii="GHEA Grapalat" w:hAnsi="GHEA Grapalat"/>
          <w:sz w:val="24"/>
          <w:szCs w:val="24"/>
          <w:lang w:val="hy-AM"/>
        </w:rPr>
        <w:t>на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="00BA07A2" w:rsidRPr="0046047A">
        <w:rPr>
          <w:rFonts w:ascii="GHEA Grapalat" w:hAnsi="GHEA Grapalat"/>
          <w:sz w:val="24"/>
          <w:szCs w:val="24"/>
          <w:lang w:val="hy-AM"/>
        </w:rPr>
        <w:t>р</w:t>
      </w:r>
      <w:r w:rsidR="00DF6A07" w:rsidRPr="0046047A">
        <w:rPr>
          <w:rFonts w:ascii="GHEA Grapalat" w:hAnsi="GHEA Grapalat"/>
          <w:sz w:val="24"/>
          <w:szCs w:val="24"/>
          <w:lang w:val="hy-AM"/>
        </w:rPr>
        <w:t>емонт</w:t>
      </w:r>
      <w:r w:rsidR="00BA07A2" w:rsidRPr="0046047A">
        <w:rPr>
          <w:rFonts w:ascii="Arial LatRus" w:hAnsi="Arial LatRus"/>
          <w:sz w:val="24"/>
          <w:szCs w:val="24"/>
          <w:lang w:val="hy-AM"/>
        </w:rPr>
        <w:t xml:space="preserve"> </w:t>
      </w:r>
      <w:r w:rsidR="0046047A" w:rsidRPr="00C2554A">
        <w:rPr>
          <w:rStyle w:val="y2iqfc"/>
          <w:rFonts w:ascii="Sylfaen" w:hAnsi="Sylfaen" w:cstheme="minorHAnsi"/>
          <w:b/>
          <w:color w:val="202124"/>
          <w:sz w:val="24"/>
          <w:szCs w:val="24"/>
        </w:rPr>
        <w:t>школьных</w:t>
      </w:r>
      <w:r w:rsidR="0046047A" w:rsidRPr="00C2554A">
        <w:rPr>
          <w:rStyle w:val="y2iqfc"/>
          <w:rFonts w:ascii="Arial LatRus" w:hAnsi="Arial LatRus" w:cstheme="minorHAnsi"/>
          <w:b/>
          <w:color w:val="202124"/>
          <w:sz w:val="24"/>
          <w:szCs w:val="24"/>
        </w:rPr>
        <w:t xml:space="preserve"> </w:t>
      </w:r>
      <w:r w:rsidR="0046047A" w:rsidRPr="00C2554A">
        <w:rPr>
          <w:rStyle w:val="y2iqfc"/>
          <w:rFonts w:ascii="Sylfaen" w:hAnsi="Sylfaen" w:cstheme="minorHAnsi"/>
          <w:b/>
          <w:color w:val="202124"/>
          <w:sz w:val="24"/>
          <w:szCs w:val="24"/>
        </w:rPr>
        <w:t>санузлов</w:t>
      </w:r>
      <w:r w:rsidR="0046047A" w:rsidRPr="0046047A">
        <w:rPr>
          <w:rStyle w:val="y2iqfc"/>
          <w:rFonts w:ascii="Sylfaen" w:hAnsi="Sylfaen" w:cstheme="minorHAnsi"/>
          <w:color w:val="202124"/>
          <w:sz w:val="24"/>
          <w:szCs w:val="24"/>
        </w:rPr>
        <w:t xml:space="preserve"> </w:t>
      </w:r>
      <w:r w:rsidRPr="0046047A">
        <w:rPr>
          <w:rFonts w:ascii="Arial LatRus" w:hAnsi="Arial LatRus"/>
          <w:sz w:val="24"/>
          <w:szCs w:val="24"/>
          <w:lang w:val="hy-AM"/>
        </w:rPr>
        <w:t>(</w:t>
      </w:r>
      <w:r w:rsidRPr="0046047A">
        <w:rPr>
          <w:rFonts w:ascii="GHEA Grapalat" w:hAnsi="GHEA Grapalat"/>
          <w:sz w:val="24"/>
          <w:szCs w:val="24"/>
          <w:lang w:val="hy-AM"/>
        </w:rPr>
        <w:t>далее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 - </w:t>
      </w:r>
      <w:r w:rsidRPr="0046047A">
        <w:rPr>
          <w:rFonts w:ascii="GHEA Grapalat" w:hAnsi="GHEA Grapalat"/>
          <w:sz w:val="24"/>
          <w:szCs w:val="24"/>
          <w:lang w:val="hy-AM"/>
        </w:rPr>
        <w:t>договор</w:t>
      </w:r>
      <w:r w:rsidRPr="0046047A">
        <w:rPr>
          <w:rFonts w:ascii="Arial LatRus" w:hAnsi="Arial LatRus"/>
          <w:sz w:val="24"/>
          <w:szCs w:val="24"/>
          <w:lang w:val="hy-AM"/>
        </w:rPr>
        <w:t xml:space="preserve">) </w:t>
      </w:r>
    </w:p>
    <w:p w:rsidR="00357D48" w:rsidRPr="0046047A" w:rsidRDefault="00A20B69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Согласно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статье</w:t>
      </w:r>
      <w:r w:rsidRPr="0046047A">
        <w:rPr>
          <w:rFonts w:ascii="Arial LatRus" w:hAnsi="Arial LatRus"/>
          <w:i w:val="0"/>
          <w:sz w:val="24"/>
          <w:szCs w:val="24"/>
        </w:rPr>
        <w:t xml:space="preserve"> 7 </w:t>
      </w:r>
      <w:r w:rsidRPr="0046047A">
        <w:rPr>
          <w:rFonts w:ascii="GHEA Grapalat" w:hAnsi="GHEA Grapalat"/>
          <w:i w:val="0"/>
          <w:sz w:val="24"/>
          <w:szCs w:val="24"/>
        </w:rPr>
        <w:t>Закона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Республики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Армения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"</w:t>
      </w:r>
      <w:r w:rsidRPr="0046047A">
        <w:rPr>
          <w:rFonts w:ascii="GHEA Grapalat" w:hAnsi="GHEA Grapalat"/>
          <w:i w:val="0"/>
          <w:sz w:val="24"/>
          <w:szCs w:val="24"/>
        </w:rPr>
        <w:t>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закупках</w:t>
      </w:r>
      <w:r w:rsidRPr="0046047A">
        <w:rPr>
          <w:rFonts w:ascii="Arial LatRus" w:hAnsi="Arial LatRus"/>
          <w:i w:val="0"/>
          <w:sz w:val="24"/>
          <w:szCs w:val="24"/>
        </w:rPr>
        <w:t xml:space="preserve">", </w:t>
      </w:r>
      <w:r w:rsidRPr="0046047A">
        <w:rPr>
          <w:rFonts w:ascii="GHEA Grapalat" w:hAnsi="GHEA Grapalat"/>
          <w:i w:val="0"/>
          <w:sz w:val="24"/>
          <w:szCs w:val="24"/>
        </w:rPr>
        <w:t>любое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лицо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независимо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является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иностранным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физическим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лицом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организацией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лицом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без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гражданства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имеет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равное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право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="000C6BA1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="00F95E94" w:rsidRPr="0046047A">
        <w:rPr>
          <w:rFonts w:ascii="GHEA Grapalat" w:hAnsi="GHEA Grapalat"/>
          <w:i w:val="0"/>
          <w:sz w:val="24"/>
          <w:szCs w:val="24"/>
        </w:rPr>
        <w:t>настоящей</w:t>
      </w:r>
      <w:r w:rsidR="00C2554A">
        <w:rPr>
          <w:rFonts w:ascii="GHEA Grapalat" w:hAnsi="GHEA Grapalat"/>
          <w:i w:val="0"/>
          <w:sz w:val="24"/>
          <w:szCs w:val="24"/>
        </w:rPr>
        <w:t xml:space="preserve"> </w:t>
      </w:r>
      <w:r w:rsidR="00F95E94" w:rsidRPr="0046047A">
        <w:rPr>
          <w:rFonts w:ascii="GHEA Grapalat" w:hAnsi="GHEA Grapalat"/>
          <w:i w:val="0"/>
          <w:sz w:val="24"/>
          <w:szCs w:val="24"/>
        </w:rPr>
        <w:t>процедуре</w:t>
      </w:r>
      <w:r w:rsidRPr="0046047A">
        <w:rPr>
          <w:rFonts w:ascii="Arial LatRus" w:hAnsi="Arial LatRus"/>
          <w:i w:val="0"/>
          <w:sz w:val="24"/>
          <w:szCs w:val="24"/>
        </w:rPr>
        <w:t>.</w:t>
      </w:r>
    </w:p>
    <w:p w:rsidR="00357D48" w:rsidRPr="0046047A" w:rsidRDefault="00052084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Условия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предъявляемые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FD0B1A" w:rsidRPr="0046047A">
        <w:rPr>
          <w:rFonts w:ascii="GHEA Grapalat" w:hAnsi="GHEA Grapalat"/>
          <w:i w:val="0"/>
          <w:sz w:val="24"/>
          <w:szCs w:val="24"/>
        </w:rPr>
        <w:t>к</w:t>
      </w:r>
      <w:r w:rsidR="00FD0B1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лицам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677658" w:rsidRPr="0046047A">
        <w:rPr>
          <w:rFonts w:ascii="GHEA Grapalat" w:hAnsi="GHEA Grapalat"/>
          <w:i w:val="0"/>
          <w:sz w:val="24"/>
          <w:szCs w:val="24"/>
        </w:rPr>
        <w:t>не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имеющим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права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на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участие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в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данной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F297B" w:rsidRPr="0046047A">
        <w:rPr>
          <w:rFonts w:ascii="GHEA Grapalat" w:hAnsi="GHEA Grapalat"/>
          <w:i w:val="0"/>
          <w:sz w:val="24"/>
          <w:szCs w:val="24"/>
        </w:rPr>
        <w:t>процедуре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677658" w:rsidRPr="0046047A">
        <w:rPr>
          <w:rFonts w:ascii="GHEA Grapalat" w:hAnsi="GHEA Grapalat"/>
          <w:i w:val="0"/>
          <w:sz w:val="24"/>
          <w:szCs w:val="24"/>
        </w:rPr>
        <w:t>а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также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участникам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677658" w:rsidRPr="0046047A">
        <w:rPr>
          <w:rFonts w:ascii="GHEA Grapalat" w:hAnsi="GHEA Grapalat"/>
          <w:i w:val="0"/>
          <w:sz w:val="24"/>
          <w:szCs w:val="24"/>
        </w:rPr>
        <w:t>установлены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приглашением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на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77658" w:rsidRPr="0046047A">
        <w:rPr>
          <w:rFonts w:ascii="GHEA Grapalat" w:hAnsi="GHEA Grapalat"/>
          <w:i w:val="0"/>
          <w:sz w:val="24"/>
          <w:szCs w:val="24"/>
        </w:rPr>
        <w:t>настоящую</w:t>
      </w:r>
      <w:r w:rsidR="00677658" w:rsidRPr="0046047A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="00677658" w:rsidRPr="0046047A">
        <w:rPr>
          <w:rFonts w:ascii="GHEA Grapalat" w:hAnsi="GHEA Grapalat"/>
          <w:i w:val="0"/>
          <w:sz w:val="24"/>
          <w:szCs w:val="24"/>
        </w:rPr>
        <w:t>процедуру</w:t>
      </w:r>
      <w:proofErr w:type="gramStart"/>
      <w:r w:rsidR="00677658" w:rsidRPr="0046047A">
        <w:rPr>
          <w:rFonts w:ascii="Arial LatRus" w:hAnsi="Arial LatRus"/>
          <w:i w:val="0"/>
          <w:sz w:val="24"/>
          <w:szCs w:val="24"/>
        </w:rPr>
        <w:t>.</w:t>
      </w:r>
      <w:r w:rsidR="00EE73A8" w:rsidRPr="0046047A">
        <w:rPr>
          <w:rFonts w:ascii="GHEA Grapalat" w:hAnsi="GHEA Grapalat"/>
          <w:i w:val="0"/>
          <w:sz w:val="24"/>
          <w:szCs w:val="24"/>
        </w:rPr>
        <w:t>О</w:t>
      </w:r>
      <w:proofErr w:type="gramEnd"/>
      <w:r w:rsidR="00EE73A8" w:rsidRPr="0046047A">
        <w:rPr>
          <w:rFonts w:ascii="GHEA Grapalat" w:hAnsi="GHEA Grapalat"/>
          <w:i w:val="0"/>
          <w:sz w:val="24"/>
          <w:szCs w:val="24"/>
        </w:rPr>
        <w:t>тобранный</w:t>
      </w:r>
      <w:proofErr w:type="spellEnd"/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участник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определяется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из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числа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участников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EE73A8" w:rsidRPr="0046047A">
        <w:rPr>
          <w:rFonts w:ascii="GHEA Grapalat" w:hAnsi="GHEA Grapalat"/>
          <w:i w:val="0"/>
          <w:sz w:val="24"/>
          <w:szCs w:val="24"/>
        </w:rPr>
        <w:t>подавших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заявки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EE73A8" w:rsidRPr="0046047A">
        <w:rPr>
          <w:rFonts w:ascii="GHEA Grapalat" w:hAnsi="GHEA Grapalat"/>
          <w:i w:val="0"/>
          <w:sz w:val="24"/>
          <w:szCs w:val="24"/>
        </w:rPr>
        <w:t>оцененные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="007442CF" w:rsidRPr="0046047A">
        <w:rPr>
          <w:rFonts w:ascii="GHEA Grapalat" w:hAnsi="GHEA Grapalat"/>
          <w:i w:val="0"/>
          <w:sz w:val="24"/>
          <w:szCs w:val="24"/>
        </w:rPr>
        <w:t>удовлетворительнопо</w:t>
      </w:r>
      <w:proofErr w:type="spellEnd"/>
      <w:r w:rsidR="007442CF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830445" w:rsidRPr="0046047A">
        <w:rPr>
          <w:rFonts w:ascii="GHEA Grapalat" w:hAnsi="GHEA Grapalat"/>
          <w:i w:val="0"/>
          <w:sz w:val="24"/>
          <w:szCs w:val="24"/>
        </w:rPr>
        <w:t>неценовым</w:t>
      </w:r>
      <w:r w:rsidR="00830445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7442CF" w:rsidRPr="0046047A">
        <w:rPr>
          <w:rFonts w:ascii="GHEA Grapalat" w:hAnsi="GHEA Grapalat"/>
          <w:i w:val="0"/>
          <w:sz w:val="24"/>
          <w:szCs w:val="24"/>
        </w:rPr>
        <w:t>условиям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EE73A8" w:rsidRPr="0046047A">
        <w:rPr>
          <w:rFonts w:ascii="GHEA Grapalat" w:hAnsi="GHEA Grapalat"/>
          <w:i w:val="0"/>
          <w:sz w:val="24"/>
          <w:szCs w:val="24"/>
        </w:rPr>
        <w:t>по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принципу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предпочтения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EE73A8" w:rsidRPr="0046047A">
        <w:rPr>
          <w:rFonts w:ascii="GHEA Grapalat" w:hAnsi="GHEA Grapalat"/>
          <w:i w:val="0"/>
          <w:sz w:val="24"/>
          <w:szCs w:val="24"/>
        </w:rPr>
        <w:t>отдаваемого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участнику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="00EE73A8" w:rsidRPr="0046047A">
        <w:rPr>
          <w:rFonts w:ascii="GHEA Grapalat" w:hAnsi="GHEA Grapalat"/>
          <w:i w:val="0"/>
          <w:sz w:val="24"/>
          <w:szCs w:val="24"/>
        </w:rPr>
        <w:t>представившему</w:t>
      </w:r>
      <w:r w:rsidR="00EE73A8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EE73A8" w:rsidRPr="0046047A">
        <w:rPr>
          <w:rFonts w:ascii="GHEA Grapalat" w:hAnsi="GHEA Grapalat"/>
          <w:i w:val="0"/>
          <w:sz w:val="24"/>
          <w:szCs w:val="24"/>
        </w:rPr>
        <w:t>м</w:t>
      </w:r>
      <w:r w:rsidR="003F762C" w:rsidRPr="0046047A">
        <w:rPr>
          <w:rFonts w:ascii="GHEA Grapalat" w:hAnsi="GHEA Grapalat"/>
          <w:i w:val="0"/>
          <w:sz w:val="24"/>
          <w:szCs w:val="24"/>
        </w:rPr>
        <w:t>инимальное</w:t>
      </w:r>
      <w:r w:rsidR="003F762C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3F762C" w:rsidRPr="0046047A">
        <w:rPr>
          <w:rFonts w:ascii="GHEA Grapalat" w:hAnsi="GHEA Grapalat"/>
          <w:i w:val="0"/>
          <w:sz w:val="24"/>
          <w:szCs w:val="24"/>
        </w:rPr>
        <w:t>ценовое</w:t>
      </w:r>
      <w:r w:rsidR="003F762C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3F762C" w:rsidRPr="0046047A">
        <w:rPr>
          <w:rFonts w:ascii="GHEA Grapalat" w:hAnsi="GHEA Grapalat"/>
          <w:i w:val="0"/>
          <w:sz w:val="24"/>
          <w:szCs w:val="24"/>
        </w:rPr>
        <w:t>предложение</w:t>
      </w:r>
      <w:r w:rsidR="003F762C" w:rsidRPr="0046047A">
        <w:rPr>
          <w:rFonts w:ascii="Arial LatRus" w:hAnsi="Arial LatRus"/>
          <w:i w:val="0"/>
          <w:sz w:val="24"/>
          <w:szCs w:val="24"/>
        </w:rPr>
        <w:t>.</w:t>
      </w:r>
    </w:p>
    <w:p w:rsidR="007E15A7" w:rsidRPr="00E46AC2" w:rsidRDefault="00677658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Для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получения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830445" w:rsidRPr="0046047A">
        <w:rPr>
          <w:rFonts w:ascii="GHEA Grapalat" w:hAnsi="GHEA Grapalat"/>
          <w:i w:val="0"/>
          <w:sz w:val="24"/>
          <w:szCs w:val="24"/>
        </w:rPr>
        <w:t>процедуру</w:t>
      </w:r>
      <w:r w:rsidR="00C2554A">
        <w:rPr>
          <w:rFonts w:ascii="GHEA Grapalat" w:hAnsi="GHEA Grapalat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бумажной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форме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необходимо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обратиться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заказчику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232D8C" w:rsidRPr="00E46AC2">
        <w:rPr>
          <w:rFonts w:ascii="Arial LatRus" w:hAnsi="Arial LatRus"/>
          <w:i w:val="0"/>
          <w:sz w:val="24"/>
          <w:szCs w:val="24"/>
        </w:rPr>
        <w:t>1</w:t>
      </w:r>
      <w:r w:rsidR="00D46E6F" w:rsidRPr="00E46AC2">
        <w:rPr>
          <w:rFonts w:asciiTheme="minorHAnsi" w:hAnsiTheme="minorHAnsi"/>
          <w:i w:val="0"/>
          <w:sz w:val="24"/>
          <w:szCs w:val="24"/>
          <w:lang w:val="hy-AM"/>
        </w:rPr>
        <w:t>2</w:t>
      </w:r>
      <w:r w:rsidR="00647650" w:rsidRPr="00E46AC2">
        <w:rPr>
          <w:rFonts w:ascii="Arial LatRus" w:hAnsi="Arial LatRus"/>
          <w:i w:val="0"/>
          <w:sz w:val="24"/>
          <w:szCs w:val="24"/>
        </w:rPr>
        <w:t>:</w:t>
      </w:r>
      <w:r w:rsidR="00232D8C" w:rsidRPr="00E46AC2">
        <w:rPr>
          <w:rFonts w:ascii="Arial LatRus" w:hAnsi="Arial LatRus"/>
          <w:i w:val="0"/>
          <w:sz w:val="24"/>
          <w:szCs w:val="24"/>
        </w:rPr>
        <w:t>0</w:t>
      </w:r>
      <w:r w:rsidR="00647650" w:rsidRPr="00E46AC2">
        <w:rPr>
          <w:rFonts w:ascii="Arial LatRus" w:hAnsi="Arial LatRus"/>
          <w:i w:val="0"/>
          <w:sz w:val="24"/>
          <w:szCs w:val="24"/>
        </w:rPr>
        <w:t>0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часов</w:t>
      </w:r>
      <w:r w:rsidR="00E8759C" w:rsidRPr="00E46AC2">
        <w:rPr>
          <w:rFonts w:ascii="GHEA Grapalat" w:hAnsi="GHEA Grapalat"/>
          <w:i w:val="0"/>
          <w:sz w:val="24"/>
          <w:szCs w:val="24"/>
        </w:rPr>
        <w:t xml:space="preserve"> </w:t>
      </w:r>
      <w:r w:rsidR="00647650" w:rsidRPr="00E46AC2">
        <w:rPr>
          <w:rFonts w:ascii="Arial LatRus" w:hAnsi="Arial LatRus"/>
          <w:i w:val="0"/>
          <w:sz w:val="24"/>
          <w:szCs w:val="24"/>
        </w:rPr>
        <w:t>7</w:t>
      </w:r>
      <w:r w:rsidRPr="00E46AC2">
        <w:rPr>
          <w:rFonts w:ascii="Arial LatRus" w:hAnsi="Arial LatRus"/>
          <w:i w:val="0"/>
          <w:sz w:val="24"/>
          <w:szCs w:val="24"/>
        </w:rPr>
        <w:t>-</w:t>
      </w:r>
      <w:r w:rsidRPr="00E46AC2">
        <w:rPr>
          <w:rFonts w:ascii="GHEA Grapalat" w:hAnsi="GHEA Grapalat"/>
          <w:i w:val="0"/>
          <w:sz w:val="24"/>
          <w:szCs w:val="24"/>
        </w:rPr>
        <w:t>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дня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со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дня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опубликования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настоящего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объявления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. </w:t>
      </w:r>
      <w:r w:rsidRPr="00E46AC2">
        <w:rPr>
          <w:rFonts w:ascii="GHEA Grapalat" w:hAnsi="GHEA Grapalat"/>
          <w:i w:val="0"/>
          <w:sz w:val="24"/>
          <w:szCs w:val="24"/>
        </w:rPr>
        <w:t>При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этом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для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получения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приглашения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бумажной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форме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заказчику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должно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быть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представлено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письменное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заявление</w:t>
      </w:r>
      <w:r w:rsidRPr="00E46AC2">
        <w:rPr>
          <w:rFonts w:ascii="Arial LatRus" w:hAnsi="Arial LatRus"/>
          <w:i w:val="0"/>
          <w:sz w:val="24"/>
          <w:szCs w:val="24"/>
        </w:rPr>
        <w:t xml:space="preserve">. </w:t>
      </w:r>
      <w:r w:rsidRPr="00E46AC2">
        <w:rPr>
          <w:rFonts w:ascii="GHEA Grapalat" w:hAnsi="GHEA Grapalat"/>
          <w:i w:val="0"/>
          <w:sz w:val="24"/>
          <w:szCs w:val="24"/>
        </w:rPr>
        <w:t>Заказчик</w:t>
      </w:r>
      <w:r w:rsidR="001B32D9" w:rsidRPr="00E46AC2">
        <w:rPr>
          <w:rFonts w:ascii="Arial LatRus" w:hAnsi="Arial LatRus"/>
          <w:lang w:val="en-US"/>
        </w:rPr>
        <w:t> </w:t>
      </w:r>
      <w:r w:rsidRPr="00E46AC2">
        <w:rPr>
          <w:rFonts w:ascii="GHEA Grapalat" w:hAnsi="GHEA Grapalat"/>
          <w:i w:val="0"/>
          <w:sz w:val="24"/>
          <w:szCs w:val="24"/>
        </w:rPr>
        <w:t>обеспечивает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бесплатное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предоставление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приглашения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бумажной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форме</w:t>
      </w:r>
      <w:r w:rsidRPr="00E46AC2">
        <w:rPr>
          <w:rFonts w:ascii="Arial LatRus" w:hAnsi="Arial LatRus"/>
          <w:i w:val="0"/>
          <w:sz w:val="24"/>
          <w:szCs w:val="24"/>
        </w:rPr>
        <w:t xml:space="preserve"> 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первый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рабочий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день</w:t>
      </w:r>
      <w:r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Pr="00E46AC2">
        <w:rPr>
          <w:rFonts w:ascii="GHEA Grapalat" w:hAnsi="GHEA Grapalat"/>
          <w:i w:val="0"/>
          <w:sz w:val="24"/>
          <w:szCs w:val="24"/>
        </w:rPr>
        <w:t>следующий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за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получением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такого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требования</w:t>
      </w:r>
      <w:r w:rsidRPr="00E46AC2">
        <w:rPr>
          <w:rFonts w:ascii="Arial LatRus" w:hAnsi="Arial LatRus"/>
          <w:i w:val="0"/>
          <w:sz w:val="24"/>
          <w:szCs w:val="24"/>
        </w:rPr>
        <w:t>.</w:t>
      </w:r>
    </w:p>
    <w:p w:rsidR="0067579A" w:rsidRPr="00E46AC2" w:rsidRDefault="00357D48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pacing w:val="-6"/>
          <w:sz w:val="24"/>
          <w:szCs w:val="24"/>
        </w:rPr>
      </w:pPr>
      <w:r w:rsidRPr="00E46AC2">
        <w:rPr>
          <w:rFonts w:ascii="GHEA Grapalat" w:hAnsi="GHEA Grapalat"/>
          <w:i w:val="0"/>
          <w:spacing w:val="-6"/>
          <w:sz w:val="24"/>
          <w:szCs w:val="24"/>
        </w:rPr>
        <w:t>При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наличии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требования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о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предоставлении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приглашения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в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электронной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форме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заказчик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обеспечивает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бесплатное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предоставление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приглашения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в</w:t>
      </w:r>
      <w:r w:rsidR="001E06D6" w:rsidRPr="00E46AC2">
        <w:rPr>
          <w:rFonts w:ascii="Arial LatRus" w:hAnsi="Arial LatRus" w:cs="Courier New"/>
          <w:i w:val="0"/>
          <w:spacing w:val="-6"/>
          <w:sz w:val="24"/>
          <w:szCs w:val="24"/>
          <w:lang w:val="en-US"/>
        </w:rPr>
        <w:t> 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электронной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форме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в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течение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рабочего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дня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,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следующего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за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днем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получения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pacing w:val="-6"/>
          <w:sz w:val="24"/>
          <w:szCs w:val="24"/>
        </w:rPr>
        <w:t>заявления</w:t>
      </w:r>
      <w:r w:rsidRPr="00E46AC2">
        <w:rPr>
          <w:rFonts w:ascii="Arial LatRus" w:hAnsi="Arial LatRus"/>
          <w:i w:val="0"/>
          <w:spacing w:val="-6"/>
          <w:sz w:val="24"/>
          <w:szCs w:val="24"/>
        </w:rPr>
        <w:t xml:space="preserve">. </w:t>
      </w:r>
    </w:p>
    <w:p w:rsidR="0067579A" w:rsidRPr="00E46AC2" w:rsidRDefault="00363E98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E46AC2">
        <w:rPr>
          <w:rFonts w:ascii="GHEA Grapalat" w:hAnsi="GHEA Grapalat"/>
          <w:i w:val="0"/>
          <w:sz w:val="24"/>
          <w:szCs w:val="24"/>
        </w:rPr>
        <w:t>Неполучение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приглашения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ограничивает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права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участника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участие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="001E06D6" w:rsidRPr="00E46AC2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="001B32D9" w:rsidRPr="00E46AC2">
        <w:rPr>
          <w:rFonts w:ascii="GHEA Grapalat" w:hAnsi="GHEA Grapalat"/>
          <w:i w:val="0"/>
          <w:sz w:val="24"/>
          <w:szCs w:val="24"/>
        </w:rPr>
        <w:t>настоящей</w:t>
      </w:r>
      <w:r w:rsidR="001B32D9"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1B32D9" w:rsidRPr="00E46AC2">
        <w:rPr>
          <w:rFonts w:ascii="GHEA Grapalat" w:hAnsi="GHEA Grapalat"/>
          <w:i w:val="0"/>
          <w:sz w:val="24"/>
          <w:szCs w:val="24"/>
        </w:rPr>
        <w:t>процедуре</w:t>
      </w:r>
      <w:r w:rsidR="001B32D9" w:rsidRPr="00E46AC2">
        <w:rPr>
          <w:rFonts w:ascii="Arial LatRus" w:hAnsi="Arial LatRus"/>
          <w:i w:val="0"/>
          <w:sz w:val="24"/>
          <w:szCs w:val="24"/>
        </w:rPr>
        <w:t>.</w:t>
      </w:r>
    </w:p>
    <w:p w:rsidR="00EF52E4" w:rsidRPr="00E46AC2" w:rsidRDefault="00EF52E4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  <w:lang w:val="hy-AM"/>
        </w:rPr>
      </w:pPr>
      <w:r w:rsidRPr="00E46AC2">
        <w:rPr>
          <w:rFonts w:ascii="GHEA Grapalat" w:hAnsi="GHEA Grapalat"/>
          <w:i w:val="0"/>
          <w:sz w:val="24"/>
          <w:szCs w:val="24"/>
        </w:rPr>
        <w:t>Заявки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D50690" w:rsidRPr="00E46AC2">
        <w:rPr>
          <w:rFonts w:ascii="GHEA Grapalat" w:hAnsi="GHEA Grapalat"/>
          <w:i w:val="0"/>
          <w:sz w:val="24"/>
          <w:szCs w:val="24"/>
        </w:rPr>
        <w:t>настоящую</w:t>
      </w:r>
      <w:r w:rsidR="00D50690"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D50690" w:rsidRPr="00E46AC2">
        <w:rPr>
          <w:rFonts w:ascii="GHEA Grapalat" w:hAnsi="GHEA Grapalat"/>
          <w:i w:val="0"/>
          <w:sz w:val="24"/>
          <w:szCs w:val="24"/>
        </w:rPr>
        <w:t>процедуру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необходимо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подавать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адресу</w:t>
      </w:r>
      <w:r w:rsidR="00E8759C" w:rsidRPr="00E46AC2">
        <w:rPr>
          <w:rFonts w:asciiTheme="minorHAnsi" w:hAnsiTheme="minorHAnsi"/>
          <w:i w:val="0"/>
          <w:sz w:val="24"/>
          <w:szCs w:val="24"/>
        </w:rPr>
        <w:t>:</w:t>
      </w:r>
      <w:r w:rsidR="007D134E"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E8759C" w:rsidRPr="00E46AC2">
        <w:rPr>
          <w:rFonts w:ascii="Arial" w:hAnsi="Arial" w:cs="Arial"/>
          <w:i w:val="0"/>
          <w:sz w:val="24"/>
          <w:szCs w:val="24"/>
        </w:rPr>
        <w:t xml:space="preserve">с. </w:t>
      </w:r>
      <w:r w:rsidR="00BA07A2" w:rsidRPr="00E46AC2">
        <w:rPr>
          <w:rFonts w:ascii="GHEA Grapalat" w:hAnsi="GHEA Grapalat"/>
          <w:i w:val="0"/>
          <w:sz w:val="24"/>
          <w:szCs w:val="24"/>
          <w:lang w:val="hy-AM"/>
        </w:rPr>
        <w:t>Н</w:t>
      </w:r>
      <w:proofErr w:type="spellStart"/>
      <w:r w:rsidR="00E8759C" w:rsidRPr="00E46AC2">
        <w:rPr>
          <w:rFonts w:ascii="GHEA Grapalat" w:hAnsi="GHEA Grapalat"/>
          <w:i w:val="0"/>
          <w:sz w:val="24"/>
          <w:szCs w:val="24"/>
        </w:rPr>
        <w:t>изами</w:t>
      </w:r>
      <w:proofErr w:type="spellEnd"/>
      <w:r w:rsidR="00BA07A2"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="00D770B3" w:rsidRPr="00E46AC2">
        <w:rPr>
          <w:rFonts w:ascii="GHEA Grapalat" w:hAnsi="GHEA Grapalat"/>
          <w:i w:val="0"/>
          <w:sz w:val="24"/>
          <w:szCs w:val="24"/>
        </w:rPr>
        <w:t>улиц</w:t>
      </w:r>
      <w:r w:rsidR="00BA07A2" w:rsidRPr="00E46AC2">
        <w:rPr>
          <w:rFonts w:ascii="GHEA Grapalat" w:hAnsi="GHEA Grapalat"/>
          <w:i w:val="0"/>
          <w:sz w:val="24"/>
          <w:szCs w:val="24"/>
          <w:lang w:val="hy-AM"/>
        </w:rPr>
        <w:t>а</w:t>
      </w:r>
      <w:r w:rsidR="00E8759C" w:rsidRPr="00E46AC2">
        <w:rPr>
          <w:rFonts w:ascii="GHEA Grapalat" w:hAnsi="GHEA Grapalat"/>
          <w:i w:val="0"/>
          <w:sz w:val="24"/>
          <w:szCs w:val="24"/>
        </w:rPr>
        <w:t xml:space="preserve"> А. </w:t>
      </w:r>
      <w:proofErr w:type="spellStart"/>
      <w:r w:rsidR="00E8759C" w:rsidRPr="00E46AC2">
        <w:rPr>
          <w:rFonts w:ascii="GHEA Grapalat" w:hAnsi="GHEA Grapalat"/>
          <w:i w:val="0"/>
          <w:sz w:val="24"/>
          <w:szCs w:val="24"/>
        </w:rPr>
        <w:t>Егиазаряна</w:t>
      </w:r>
      <w:proofErr w:type="spellEnd"/>
      <w:r w:rsidR="00D770B3"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="00BA07A2" w:rsidRPr="00E46AC2">
        <w:rPr>
          <w:rFonts w:ascii="GHEA Grapalat" w:hAnsi="GHEA Grapalat"/>
          <w:i w:val="0"/>
          <w:sz w:val="24"/>
          <w:szCs w:val="24"/>
          <w:lang w:val="hy-AM"/>
        </w:rPr>
        <w:t>дом</w:t>
      </w:r>
      <w:r w:rsidR="00BA07A2" w:rsidRPr="00E46AC2">
        <w:rPr>
          <w:rFonts w:ascii="Arial LatRus" w:hAnsi="Arial LatRus"/>
          <w:i w:val="0"/>
          <w:sz w:val="24"/>
          <w:szCs w:val="24"/>
          <w:lang w:val="hy-AM"/>
        </w:rPr>
        <w:t xml:space="preserve"> 3</w:t>
      </w:r>
      <w:r w:rsidR="00E8759C" w:rsidRPr="00E46AC2">
        <w:rPr>
          <w:rFonts w:asciiTheme="minorHAnsi" w:hAnsiTheme="minorHAnsi"/>
          <w:i w:val="0"/>
          <w:sz w:val="24"/>
          <w:szCs w:val="24"/>
        </w:rPr>
        <w:t xml:space="preserve">7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документарной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форме</w:t>
      </w:r>
      <w:r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Pr="00E46AC2">
        <w:rPr>
          <w:rFonts w:ascii="GHEA Grapalat" w:hAnsi="GHEA Grapalat"/>
          <w:i w:val="0"/>
          <w:sz w:val="24"/>
          <w:szCs w:val="24"/>
        </w:rPr>
        <w:t>до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232D8C" w:rsidRPr="00E46AC2">
        <w:rPr>
          <w:rFonts w:ascii="Arial LatRus" w:hAnsi="Arial LatRus"/>
          <w:i w:val="0"/>
          <w:sz w:val="24"/>
          <w:szCs w:val="24"/>
        </w:rPr>
        <w:t>1</w:t>
      </w:r>
      <w:r w:rsidR="00D46E6F" w:rsidRPr="00E46AC2">
        <w:rPr>
          <w:rFonts w:asciiTheme="minorHAnsi" w:hAnsiTheme="minorHAnsi"/>
          <w:i w:val="0"/>
          <w:sz w:val="24"/>
          <w:szCs w:val="24"/>
          <w:lang w:val="hy-AM"/>
        </w:rPr>
        <w:t>2</w:t>
      </w:r>
      <w:r w:rsidR="007D134E" w:rsidRPr="00E46AC2">
        <w:rPr>
          <w:rFonts w:ascii="Arial LatRus" w:hAnsi="Arial LatRus"/>
          <w:i w:val="0"/>
          <w:sz w:val="24"/>
          <w:szCs w:val="24"/>
        </w:rPr>
        <w:t>:</w:t>
      </w:r>
      <w:r w:rsidR="00232D8C" w:rsidRPr="00E46AC2">
        <w:rPr>
          <w:rFonts w:ascii="Arial LatRus" w:hAnsi="Arial LatRus"/>
          <w:i w:val="0"/>
          <w:sz w:val="24"/>
          <w:szCs w:val="24"/>
        </w:rPr>
        <w:t>0</w:t>
      </w:r>
      <w:r w:rsidR="007D134E" w:rsidRPr="00E46AC2">
        <w:rPr>
          <w:rFonts w:ascii="Arial LatRus" w:hAnsi="Arial LatRus"/>
          <w:i w:val="0"/>
          <w:sz w:val="24"/>
          <w:szCs w:val="24"/>
        </w:rPr>
        <w:t xml:space="preserve">0 </w:t>
      </w:r>
      <w:r w:rsidRPr="00E46AC2">
        <w:rPr>
          <w:rFonts w:ascii="GHEA Grapalat" w:hAnsi="GHEA Grapalat"/>
          <w:i w:val="0"/>
          <w:sz w:val="24"/>
          <w:szCs w:val="24"/>
        </w:rPr>
        <w:t>часов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7D134E" w:rsidRPr="00E46AC2">
        <w:rPr>
          <w:rFonts w:ascii="Arial LatRus" w:hAnsi="Arial LatRus"/>
          <w:i w:val="0"/>
          <w:sz w:val="24"/>
          <w:szCs w:val="24"/>
        </w:rPr>
        <w:t>7</w:t>
      </w:r>
      <w:r w:rsidRPr="00E46AC2">
        <w:rPr>
          <w:rFonts w:ascii="Arial LatRus" w:hAnsi="Arial LatRus"/>
          <w:i w:val="0"/>
          <w:sz w:val="24"/>
          <w:szCs w:val="24"/>
        </w:rPr>
        <w:t>-</w:t>
      </w:r>
      <w:r w:rsidRPr="00E46AC2">
        <w:rPr>
          <w:rFonts w:ascii="GHEA Grapalat" w:hAnsi="GHEA Grapalat"/>
          <w:i w:val="0"/>
          <w:sz w:val="24"/>
          <w:szCs w:val="24"/>
        </w:rPr>
        <w:t>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дня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со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дня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опубликования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настоящего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объявления</w:t>
      </w:r>
      <w:r w:rsidRPr="00E46AC2">
        <w:rPr>
          <w:rFonts w:ascii="Arial LatRus" w:hAnsi="Arial LatRus"/>
          <w:i w:val="0"/>
          <w:sz w:val="24"/>
          <w:szCs w:val="24"/>
        </w:rPr>
        <w:t xml:space="preserve">. </w:t>
      </w:r>
      <w:r w:rsidRPr="00E46AC2">
        <w:rPr>
          <w:rFonts w:ascii="GHEA Grapalat" w:hAnsi="GHEA Grapalat"/>
          <w:i w:val="0"/>
          <w:sz w:val="24"/>
          <w:szCs w:val="24"/>
        </w:rPr>
        <w:t>Кроме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армянского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языка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заявки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могут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быть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поданы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также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на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английском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или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русском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языке</w:t>
      </w:r>
      <w:r w:rsidRPr="00E46AC2">
        <w:rPr>
          <w:rFonts w:ascii="Arial LatRus" w:hAnsi="Arial LatRus"/>
          <w:i w:val="0"/>
          <w:sz w:val="24"/>
          <w:szCs w:val="24"/>
        </w:rPr>
        <w:t>.</w:t>
      </w:r>
    </w:p>
    <w:p w:rsidR="00EF52E4" w:rsidRPr="00E46AC2" w:rsidRDefault="00EF52E4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E46AC2">
        <w:rPr>
          <w:rFonts w:ascii="GHEA Grapalat" w:hAnsi="GHEA Grapalat"/>
          <w:i w:val="0"/>
          <w:sz w:val="24"/>
          <w:szCs w:val="24"/>
        </w:rPr>
        <w:t>Вскрытие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заявок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будет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проводиться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по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адресу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="00BA07A2" w:rsidRPr="00E46AC2">
        <w:rPr>
          <w:rFonts w:ascii="Arial LatRus" w:hAnsi="Arial LatRus"/>
          <w:i w:val="0"/>
          <w:sz w:val="24"/>
          <w:szCs w:val="24"/>
        </w:rPr>
        <w:t>c</w:t>
      </w:r>
      <w:proofErr w:type="spellEnd"/>
      <w:r w:rsidR="00BA07A2" w:rsidRPr="00E46AC2">
        <w:rPr>
          <w:rFonts w:ascii="Arial LatRus" w:hAnsi="Arial LatRus"/>
          <w:i w:val="0"/>
          <w:sz w:val="24"/>
          <w:szCs w:val="24"/>
        </w:rPr>
        <w:t xml:space="preserve">. </w:t>
      </w:r>
      <w:r w:rsidR="00E8759C" w:rsidRPr="00E46AC2">
        <w:rPr>
          <w:rFonts w:ascii="GHEA Grapalat" w:hAnsi="GHEA Grapalat"/>
          <w:i w:val="0"/>
          <w:sz w:val="24"/>
          <w:szCs w:val="24"/>
          <w:lang w:val="hy-AM"/>
        </w:rPr>
        <w:t>Н</w:t>
      </w:r>
      <w:proofErr w:type="spellStart"/>
      <w:r w:rsidR="00E8759C" w:rsidRPr="00E46AC2">
        <w:rPr>
          <w:rFonts w:ascii="GHEA Grapalat" w:hAnsi="GHEA Grapalat"/>
          <w:i w:val="0"/>
          <w:sz w:val="24"/>
          <w:szCs w:val="24"/>
        </w:rPr>
        <w:t>изами</w:t>
      </w:r>
      <w:proofErr w:type="spellEnd"/>
      <w:r w:rsidR="00E8759C"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="00E8759C" w:rsidRPr="00E46AC2">
        <w:rPr>
          <w:rFonts w:ascii="GHEA Grapalat" w:hAnsi="GHEA Grapalat"/>
          <w:i w:val="0"/>
          <w:sz w:val="24"/>
          <w:szCs w:val="24"/>
        </w:rPr>
        <w:t>улиц</w:t>
      </w:r>
      <w:r w:rsidR="00E8759C" w:rsidRPr="00E46AC2">
        <w:rPr>
          <w:rFonts w:ascii="GHEA Grapalat" w:hAnsi="GHEA Grapalat"/>
          <w:i w:val="0"/>
          <w:sz w:val="24"/>
          <w:szCs w:val="24"/>
          <w:lang w:val="hy-AM"/>
        </w:rPr>
        <w:t>а</w:t>
      </w:r>
      <w:r w:rsidR="00E8759C" w:rsidRPr="00E46AC2">
        <w:rPr>
          <w:rFonts w:ascii="GHEA Grapalat" w:hAnsi="GHEA Grapalat"/>
          <w:i w:val="0"/>
          <w:sz w:val="24"/>
          <w:szCs w:val="24"/>
        </w:rPr>
        <w:t xml:space="preserve"> А. </w:t>
      </w:r>
      <w:proofErr w:type="spellStart"/>
      <w:r w:rsidR="00E8759C" w:rsidRPr="00E46AC2">
        <w:rPr>
          <w:rFonts w:ascii="GHEA Grapalat" w:hAnsi="GHEA Grapalat"/>
          <w:i w:val="0"/>
          <w:sz w:val="24"/>
          <w:szCs w:val="24"/>
        </w:rPr>
        <w:t>Егиазаряна</w:t>
      </w:r>
      <w:proofErr w:type="spellEnd"/>
      <w:r w:rsidR="00E8759C" w:rsidRPr="00E46AC2">
        <w:rPr>
          <w:rFonts w:ascii="Arial LatRus" w:hAnsi="Arial LatRus"/>
          <w:i w:val="0"/>
          <w:sz w:val="24"/>
          <w:szCs w:val="24"/>
        </w:rPr>
        <w:t xml:space="preserve">, </w:t>
      </w:r>
      <w:r w:rsidR="00E8759C" w:rsidRPr="00E46AC2">
        <w:rPr>
          <w:rFonts w:ascii="GHEA Grapalat" w:hAnsi="GHEA Grapalat"/>
          <w:i w:val="0"/>
          <w:sz w:val="24"/>
          <w:szCs w:val="24"/>
          <w:lang w:val="hy-AM"/>
        </w:rPr>
        <w:t>дом</w:t>
      </w:r>
      <w:r w:rsidR="00E8759C" w:rsidRPr="00E46AC2">
        <w:rPr>
          <w:rFonts w:ascii="Arial LatRus" w:hAnsi="Arial LatRus"/>
          <w:i w:val="0"/>
          <w:sz w:val="24"/>
          <w:szCs w:val="24"/>
          <w:lang w:val="hy-AM"/>
        </w:rPr>
        <w:t xml:space="preserve"> 3</w:t>
      </w:r>
      <w:r w:rsidR="00E8759C" w:rsidRPr="00E46AC2">
        <w:rPr>
          <w:rFonts w:asciiTheme="minorHAnsi" w:hAnsiTheme="minorHAnsi"/>
          <w:i w:val="0"/>
          <w:sz w:val="24"/>
          <w:szCs w:val="24"/>
        </w:rPr>
        <w:t xml:space="preserve">7 </w:t>
      </w:r>
      <w:r w:rsidRPr="00E46AC2">
        <w:rPr>
          <w:rFonts w:ascii="GHEA Grapalat" w:hAnsi="GHEA Grapalat"/>
          <w:i w:val="0"/>
          <w:sz w:val="24"/>
          <w:szCs w:val="24"/>
        </w:rPr>
        <w:t>в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="00232D8C" w:rsidRPr="00E46AC2">
        <w:rPr>
          <w:rFonts w:ascii="Arial LatRus" w:hAnsi="Arial LatRus"/>
          <w:i w:val="0"/>
          <w:sz w:val="24"/>
          <w:szCs w:val="24"/>
        </w:rPr>
        <w:t>1</w:t>
      </w:r>
      <w:r w:rsidR="00D46E6F" w:rsidRPr="00E46AC2">
        <w:rPr>
          <w:rFonts w:asciiTheme="minorHAnsi" w:hAnsiTheme="minorHAnsi"/>
          <w:i w:val="0"/>
          <w:sz w:val="24"/>
          <w:szCs w:val="24"/>
          <w:lang w:val="hy-AM"/>
        </w:rPr>
        <w:t>2</w:t>
      </w:r>
      <w:r w:rsidR="007D134E" w:rsidRPr="00E46AC2">
        <w:rPr>
          <w:rFonts w:ascii="Arial LatRus" w:hAnsi="Arial LatRus"/>
          <w:i w:val="0"/>
          <w:sz w:val="24"/>
          <w:szCs w:val="24"/>
        </w:rPr>
        <w:t>:</w:t>
      </w:r>
      <w:r w:rsidR="00232D8C" w:rsidRPr="00E46AC2">
        <w:rPr>
          <w:rFonts w:ascii="Arial LatRus" w:hAnsi="Arial LatRus"/>
          <w:i w:val="0"/>
          <w:sz w:val="24"/>
          <w:szCs w:val="24"/>
        </w:rPr>
        <w:t>0</w:t>
      </w:r>
      <w:r w:rsidR="007D134E" w:rsidRPr="00E46AC2">
        <w:rPr>
          <w:rFonts w:ascii="Arial LatRus" w:hAnsi="Arial LatRus"/>
          <w:i w:val="0"/>
          <w:sz w:val="24"/>
          <w:szCs w:val="24"/>
        </w:rPr>
        <w:t>0</w:t>
      </w:r>
      <w:r w:rsidRPr="00E46AC2">
        <w:rPr>
          <w:rFonts w:ascii="Arial LatRus" w:hAnsi="Arial LatRus"/>
          <w:i w:val="0"/>
          <w:sz w:val="24"/>
          <w:szCs w:val="24"/>
        </w:rPr>
        <w:t xml:space="preserve"> </w:t>
      </w:r>
      <w:r w:rsidRPr="00E46AC2">
        <w:rPr>
          <w:rFonts w:ascii="GHEA Grapalat" w:hAnsi="GHEA Grapalat"/>
          <w:i w:val="0"/>
          <w:sz w:val="24"/>
          <w:szCs w:val="24"/>
        </w:rPr>
        <w:t>часов</w:t>
      </w:r>
      <w:r w:rsidRPr="00E46AC2">
        <w:rPr>
          <w:rFonts w:ascii="Arial LatRus" w:hAnsi="Arial LatRus"/>
          <w:i w:val="0"/>
          <w:sz w:val="24"/>
          <w:szCs w:val="24"/>
        </w:rPr>
        <w:t xml:space="preserve"> "</w:t>
      </w:r>
      <w:r w:rsidR="00E8759C" w:rsidRPr="00E46AC2">
        <w:rPr>
          <w:rFonts w:ascii="Arial LatRus" w:hAnsi="Arial LatRus"/>
          <w:i w:val="0"/>
          <w:sz w:val="24"/>
          <w:szCs w:val="24"/>
          <w:lang w:val="hy-AM"/>
        </w:rPr>
        <w:t>2</w:t>
      </w:r>
      <w:r w:rsidR="00CA45B5" w:rsidRPr="00E46AC2">
        <w:rPr>
          <w:rFonts w:asciiTheme="minorHAnsi" w:hAnsiTheme="minorHAnsi"/>
          <w:i w:val="0"/>
          <w:sz w:val="24"/>
          <w:szCs w:val="24"/>
          <w:lang w:val="hy-AM"/>
        </w:rPr>
        <w:t>3</w:t>
      </w:r>
      <w:r w:rsidRPr="00E46AC2">
        <w:rPr>
          <w:rFonts w:ascii="Arial LatRus" w:hAnsi="Arial LatRus"/>
          <w:i w:val="0"/>
          <w:sz w:val="24"/>
          <w:szCs w:val="24"/>
        </w:rPr>
        <w:t>" "</w:t>
      </w:r>
      <w:r w:rsidR="00E8759C" w:rsidRPr="00E46AC2">
        <w:rPr>
          <w:rFonts w:asciiTheme="minorHAnsi" w:hAnsiTheme="minorHAnsi"/>
          <w:i w:val="0"/>
          <w:sz w:val="24"/>
          <w:szCs w:val="24"/>
        </w:rPr>
        <w:t>11</w:t>
      </w:r>
      <w:r w:rsidRPr="00E46AC2">
        <w:rPr>
          <w:rFonts w:ascii="Arial LatRus" w:hAnsi="Arial LatRus"/>
          <w:i w:val="0"/>
          <w:sz w:val="24"/>
          <w:szCs w:val="24"/>
        </w:rPr>
        <w:t>" "</w:t>
      </w:r>
      <w:r w:rsidR="007D134E" w:rsidRPr="00E46AC2">
        <w:rPr>
          <w:rFonts w:ascii="Arial LatRus" w:hAnsi="Arial LatRus"/>
          <w:i w:val="0"/>
          <w:sz w:val="24"/>
          <w:szCs w:val="24"/>
          <w:lang w:val="hy-AM"/>
        </w:rPr>
        <w:t>2021</w:t>
      </w:r>
      <w:r w:rsidRPr="00E46AC2">
        <w:rPr>
          <w:rFonts w:ascii="Arial LatRus" w:hAnsi="Arial LatRus"/>
          <w:i w:val="0"/>
          <w:sz w:val="24"/>
          <w:szCs w:val="24"/>
        </w:rPr>
        <w:t>".</w:t>
      </w:r>
    </w:p>
    <w:p w:rsidR="00EF52E4" w:rsidRPr="0046047A" w:rsidRDefault="001305C6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Жалобы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относительно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настоящей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процедуры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должны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быть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поданы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4B4B72" w:rsidRPr="0046047A">
        <w:rPr>
          <w:rFonts w:ascii="GHEA Grapalat" w:hAnsi="GHEA Grapalat"/>
          <w:i w:val="0"/>
          <w:sz w:val="24"/>
          <w:szCs w:val="24"/>
        </w:rPr>
        <w:t>л</w:t>
      </w:r>
      <w:r w:rsidR="00D746A9" w:rsidRPr="0046047A">
        <w:rPr>
          <w:rFonts w:ascii="GHEA Grapalat" w:hAnsi="GHEA Grapalat"/>
          <w:i w:val="0"/>
          <w:sz w:val="24"/>
          <w:szCs w:val="24"/>
        </w:rPr>
        <w:t>ицу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proofErr w:type="gramStart"/>
      <w:r w:rsidR="00D746A9" w:rsidRPr="0046047A">
        <w:rPr>
          <w:rFonts w:ascii="GHEA Grapalat" w:hAnsi="GHEA Grapalat"/>
          <w:i w:val="0"/>
          <w:sz w:val="24"/>
          <w:szCs w:val="24"/>
        </w:rPr>
        <w:t>рассматривающее</w:t>
      </w:r>
      <w:proofErr w:type="gramEnd"/>
      <w:r w:rsidR="00D746A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746A9" w:rsidRPr="0046047A">
        <w:rPr>
          <w:rFonts w:ascii="GHEA Grapalat" w:hAnsi="GHEA Grapalat"/>
          <w:i w:val="0"/>
          <w:sz w:val="24"/>
          <w:szCs w:val="24"/>
        </w:rPr>
        <w:t>связанные</w:t>
      </w:r>
      <w:r w:rsidR="00D746A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746A9" w:rsidRPr="0046047A">
        <w:rPr>
          <w:rFonts w:ascii="GHEA Grapalat" w:hAnsi="GHEA Grapalat"/>
          <w:i w:val="0"/>
          <w:sz w:val="24"/>
          <w:szCs w:val="24"/>
        </w:rPr>
        <w:t>с</w:t>
      </w:r>
      <w:r w:rsidR="00D746A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D746A9" w:rsidRPr="0046047A">
        <w:rPr>
          <w:rFonts w:ascii="GHEA Grapalat" w:hAnsi="GHEA Grapalat"/>
          <w:i w:val="0"/>
          <w:sz w:val="24"/>
          <w:szCs w:val="24"/>
        </w:rPr>
        <w:t>закупками</w:t>
      </w:r>
      <w:r w:rsidR="00D746A9" w:rsidRPr="0046047A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="00D746A9" w:rsidRPr="0046047A">
        <w:rPr>
          <w:rFonts w:ascii="GHEA Grapalat" w:hAnsi="GHEA Grapalat"/>
          <w:i w:val="0"/>
          <w:sz w:val="24"/>
          <w:szCs w:val="24"/>
        </w:rPr>
        <w:t>жалобы</w:t>
      </w:r>
      <w:r w:rsidRPr="0046047A">
        <w:rPr>
          <w:rFonts w:ascii="GHEA Grapalat" w:hAnsi="GHEA Grapalat"/>
          <w:i w:val="0"/>
          <w:sz w:val="24"/>
          <w:szCs w:val="24"/>
        </w:rPr>
        <w:t>по</w:t>
      </w:r>
      <w:proofErr w:type="spellEnd"/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адресу</w:t>
      </w:r>
      <w:r w:rsidRPr="0046047A">
        <w:rPr>
          <w:rFonts w:ascii="Arial LatRus" w:hAnsi="Arial LatRus"/>
          <w:i w:val="0"/>
          <w:sz w:val="24"/>
          <w:szCs w:val="24"/>
        </w:rPr>
        <w:t xml:space="preserve">: </w:t>
      </w:r>
      <w:r w:rsidRPr="0046047A">
        <w:rPr>
          <w:rFonts w:ascii="GHEA Grapalat" w:hAnsi="GHEA Grapalat"/>
          <w:i w:val="0"/>
          <w:sz w:val="24"/>
          <w:szCs w:val="24"/>
        </w:rPr>
        <w:t>ул</w:t>
      </w:r>
      <w:r w:rsidRPr="0046047A">
        <w:rPr>
          <w:rFonts w:ascii="Arial LatRus" w:hAnsi="Arial LatRus"/>
          <w:i w:val="0"/>
          <w:sz w:val="24"/>
          <w:szCs w:val="24"/>
        </w:rPr>
        <w:t xml:space="preserve">. </w:t>
      </w:r>
      <w:proofErr w:type="spellStart"/>
      <w:r w:rsidRPr="0046047A">
        <w:rPr>
          <w:rFonts w:ascii="GHEA Grapalat" w:hAnsi="GHEA Grapalat"/>
          <w:i w:val="0"/>
          <w:sz w:val="24"/>
          <w:szCs w:val="24"/>
        </w:rPr>
        <w:t>Мелик</w:t>
      </w:r>
      <w:r w:rsidRPr="0046047A">
        <w:rPr>
          <w:rFonts w:ascii="Arial LatRus" w:hAnsi="Arial LatRus"/>
          <w:i w:val="0"/>
          <w:sz w:val="24"/>
          <w:szCs w:val="24"/>
        </w:rPr>
        <w:t>-</w:t>
      </w:r>
      <w:r w:rsidRPr="0046047A">
        <w:rPr>
          <w:rFonts w:ascii="GHEA Grapalat" w:hAnsi="GHEA Grapalat"/>
          <w:i w:val="0"/>
          <w:sz w:val="24"/>
          <w:szCs w:val="24"/>
        </w:rPr>
        <w:t>Адамяна</w:t>
      </w:r>
      <w:proofErr w:type="spellEnd"/>
      <w:r w:rsidRPr="0046047A">
        <w:rPr>
          <w:rFonts w:ascii="Arial LatRus" w:hAnsi="Arial LatRus"/>
          <w:i w:val="0"/>
          <w:sz w:val="24"/>
          <w:szCs w:val="24"/>
        </w:rPr>
        <w:t xml:space="preserve"> 1, </w:t>
      </w:r>
      <w:r w:rsidRPr="0046047A">
        <w:rPr>
          <w:rFonts w:ascii="GHEA Grapalat" w:hAnsi="GHEA Grapalat"/>
          <w:i w:val="0"/>
          <w:sz w:val="24"/>
          <w:szCs w:val="24"/>
        </w:rPr>
        <w:t>Ереван</w:t>
      </w:r>
      <w:r w:rsidRPr="0046047A">
        <w:rPr>
          <w:rFonts w:ascii="Arial LatRus" w:hAnsi="Arial LatRus"/>
          <w:i w:val="0"/>
          <w:sz w:val="24"/>
          <w:szCs w:val="24"/>
        </w:rPr>
        <w:t xml:space="preserve">. </w:t>
      </w:r>
      <w:r w:rsidRPr="0046047A">
        <w:rPr>
          <w:rFonts w:ascii="GHEA Grapalat" w:hAnsi="GHEA Grapalat"/>
          <w:i w:val="0"/>
          <w:sz w:val="24"/>
          <w:szCs w:val="24"/>
        </w:rPr>
        <w:t>Обжалование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осуществляется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порядке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установленном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приглашением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="00790715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i w:val="0"/>
          <w:sz w:val="24"/>
          <w:szCs w:val="24"/>
        </w:rPr>
        <w:t>настоящий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конкурс</w:t>
      </w:r>
      <w:r w:rsidRPr="0046047A">
        <w:rPr>
          <w:rFonts w:ascii="Arial LatRus" w:hAnsi="Arial LatRus"/>
          <w:i w:val="0"/>
          <w:sz w:val="24"/>
          <w:szCs w:val="24"/>
        </w:rPr>
        <w:t xml:space="preserve">. </w:t>
      </w:r>
      <w:r w:rsidRPr="0046047A">
        <w:rPr>
          <w:rFonts w:ascii="GHEA Grapalat" w:hAnsi="GHEA Grapalat"/>
          <w:i w:val="0"/>
          <w:sz w:val="24"/>
          <w:szCs w:val="24"/>
        </w:rPr>
        <w:t>Для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подачи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жалобы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требуется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плата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размере</w:t>
      </w:r>
      <w:r w:rsidRPr="0046047A">
        <w:rPr>
          <w:rFonts w:ascii="Arial LatRus" w:hAnsi="Arial LatRus"/>
          <w:i w:val="0"/>
          <w:sz w:val="24"/>
          <w:szCs w:val="24"/>
        </w:rPr>
        <w:t xml:space="preserve"> 30</w:t>
      </w:r>
      <w:r w:rsidR="00790715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Arial LatRus" w:hAnsi="Arial LatRus"/>
          <w:i w:val="0"/>
          <w:sz w:val="24"/>
          <w:szCs w:val="24"/>
        </w:rPr>
        <w:t>000</w:t>
      </w:r>
      <w:r w:rsidR="00790715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Arial LatRus" w:hAnsi="Arial LatRus"/>
          <w:i w:val="0"/>
          <w:sz w:val="24"/>
          <w:szCs w:val="24"/>
        </w:rPr>
        <w:t>(</w:t>
      </w:r>
      <w:r w:rsidRPr="0046047A">
        <w:rPr>
          <w:rFonts w:ascii="GHEA Grapalat" w:hAnsi="GHEA Grapalat"/>
          <w:i w:val="0"/>
          <w:sz w:val="24"/>
          <w:szCs w:val="24"/>
        </w:rPr>
        <w:t>тридцать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тысяч</w:t>
      </w:r>
      <w:r w:rsidRPr="0046047A">
        <w:rPr>
          <w:rFonts w:ascii="Arial LatRus" w:hAnsi="Arial LatRus"/>
          <w:i w:val="0"/>
          <w:sz w:val="24"/>
          <w:szCs w:val="24"/>
        </w:rPr>
        <w:t xml:space="preserve">) </w:t>
      </w:r>
      <w:proofErr w:type="spellStart"/>
      <w:r w:rsidRPr="0046047A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РА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которая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должна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быть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перечислена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="007A6841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i w:val="0"/>
          <w:sz w:val="24"/>
          <w:szCs w:val="24"/>
        </w:rPr>
        <w:t>казначейский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счет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№</w:t>
      </w:r>
      <w:r w:rsidRPr="0046047A">
        <w:rPr>
          <w:rFonts w:ascii="Arial LatRus" w:hAnsi="Arial LatRus"/>
          <w:i w:val="0"/>
          <w:sz w:val="24"/>
          <w:szCs w:val="24"/>
        </w:rPr>
        <w:t xml:space="preserve"> 900008000482, </w:t>
      </w:r>
      <w:r w:rsidRPr="0046047A">
        <w:rPr>
          <w:rFonts w:ascii="GHEA Grapalat" w:hAnsi="GHEA Grapalat"/>
          <w:i w:val="0"/>
          <w:sz w:val="24"/>
          <w:szCs w:val="24"/>
        </w:rPr>
        <w:t>открытый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имя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Министерст</w:t>
      </w:r>
      <w:r w:rsidR="001B32D9" w:rsidRPr="0046047A">
        <w:rPr>
          <w:rFonts w:ascii="GHEA Grapalat" w:hAnsi="GHEA Grapalat"/>
          <w:i w:val="0"/>
          <w:sz w:val="24"/>
          <w:szCs w:val="24"/>
        </w:rPr>
        <w:t>ва</w:t>
      </w:r>
      <w:r w:rsidR="001B32D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1B32D9" w:rsidRPr="0046047A">
        <w:rPr>
          <w:rFonts w:ascii="GHEA Grapalat" w:hAnsi="GHEA Grapalat"/>
          <w:i w:val="0"/>
          <w:sz w:val="24"/>
          <w:szCs w:val="24"/>
        </w:rPr>
        <w:t>финансов</w:t>
      </w:r>
      <w:r w:rsidR="001B32D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1B32D9" w:rsidRPr="0046047A">
        <w:rPr>
          <w:rFonts w:ascii="GHEA Grapalat" w:hAnsi="GHEA Grapalat"/>
          <w:i w:val="0"/>
          <w:sz w:val="24"/>
          <w:szCs w:val="24"/>
        </w:rPr>
        <w:t>Республики</w:t>
      </w:r>
      <w:r w:rsidR="001B32D9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1B32D9" w:rsidRPr="0046047A">
        <w:rPr>
          <w:rFonts w:ascii="GHEA Grapalat" w:hAnsi="GHEA Grapalat"/>
          <w:i w:val="0"/>
          <w:sz w:val="24"/>
          <w:szCs w:val="24"/>
        </w:rPr>
        <w:t>Армения</w:t>
      </w:r>
      <w:r w:rsidR="001B32D9" w:rsidRPr="0046047A">
        <w:rPr>
          <w:rFonts w:ascii="Arial LatRus" w:hAnsi="Arial LatRus"/>
          <w:i w:val="0"/>
          <w:sz w:val="24"/>
          <w:szCs w:val="24"/>
        </w:rPr>
        <w:t>.</w:t>
      </w:r>
    </w:p>
    <w:p w:rsidR="007D134E" w:rsidRPr="00E8759C" w:rsidRDefault="00754697" w:rsidP="00BA07A2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GHEA Grapalat" w:hAnsi="GHEA Grapalat"/>
          <w:i w:val="0"/>
          <w:sz w:val="24"/>
          <w:szCs w:val="24"/>
        </w:rPr>
        <w:t>Для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получения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дополнительной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информации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связанной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настоящим</w:t>
      </w:r>
      <w:r w:rsidR="00D5443D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i w:val="0"/>
          <w:sz w:val="24"/>
          <w:szCs w:val="24"/>
        </w:rPr>
        <w:t>объявлением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можете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обратиться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секретарю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Оценочной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комиссии</w:t>
      </w:r>
      <w:r w:rsidR="00E8759C">
        <w:rPr>
          <w:rFonts w:ascii="GHEA Grapalat" w:hAnsi="GHEA Grapalat"/>
          <w:i w:val="0"/>
          <w:sz w:val="24"/>
          <w:szCs w:val="24"/>
        </w:rPr>
        <w:t xml:space="preserve"> </w:t>
      </w:r>
      <w:r w:rsidR="00E8759C" w:rsidRPr="00C2554A">
        <w:rPr>
          <w:rFonts w:ascii="GHEA Grapalat" w:hAnsi="GHEA Grapalat"/>
          <w:b/>
          <w:i w:val="0"/>
          <w:sz w:val="24"/>
          <w:szCs w:val="24"/>
        </w:rPr>
        <w:t>А</w:t>
      </w:r>
      <w:r w:rsidR="00BA07A2" w:rsidRPr="00C2554A">
        <w:rPr>
          <w:rFonts w:ascii="Arial LatRus" w:hAnsi="Arial LatRus"/>
          <w:b/>
          <w:i w:val="0"/>
          <w:sz w:val="24"/>
          <w:szCs w:val="24"/>
          <w:lang w:val="hy-AM"/>
        </w:rPr>
        <w:t>.</w:t>
      </w:r>
      <w:r w:rsidR="00E8759C" w:rsidRPr="00C2554A">
        <w:rPr>
          <w:rFonts w:asciiTheme="minorHAnsi" w:hAnsiTheme="minorHAnsi"/>
          <w:b/>
          <w:i w:val="0"/>
          <w:sz w:val="24"/>
          <w:szCs w:val="24"/>
        </w:rPr>
        <w:t xml:space="preserve"> Аракелян</w:t>
      </w:r>
    </w:p>
    <w:p w:rsidR="00BA07A2" w:rsidRPr="0046047A" w:rsidRDefault="0078319A" w:rsidP="00BA07A2">
      <w:pPr>
        <w:pStyle w:val="aa"/>
        <w:ind w:right="-7"/>
        <w:rPr>
          <w:rFonts w:ascii="Arial LatRus" w:hAnsi="Arial LatRus" w:cs="Sylfaen"/>
          <w:i/>
          <w:sz w:val="20"/>
          <w:szCs w:val="20"/>
          <w:lang w:val="af-ZA"/>
        </w:rPr>
      </w:pPr>
      <w:r w:rsidRPr="0046047A">
        <w:rPr>
          <w:rFonts w:ascii="Sylfaen" w:hAnsi="Sylfaen" w:cs="Sylfaen"/>
          <w:i/>
          <w:sz w:val="20"/>
          <w:szCs w:val="20"/>
          <w:lang w:val="af-ZA"/>
        </w:rPr>
        <w:t>Телефон</w:t>
      </w:r>
      <w:r w:rsidRPr="0046047A">
        <w:rPr>
          <w:rFonts w:ascii="Arial LatRus" w:hAnsi="Arial LatRus" w:cs="Sylfaen"/>
          <w:i/>
          <w:sz w:val="20"/>
          <w:szCs w:val="20"/>
          <w:lang w:val="af-ZA"/>
        </w:rPr>
        <w:t>: (0</w:t>
      </w:r>
      <w:r w:rsidR="00E8759C">
        <w:rPr>
          <w:rFonts w:asciiTheme="minorHAnsi" w:hAnsiTheme="minorHAnsi" w:cs="Sylfaen"/>
          <w:i/>
          <w:sz w:val="20"/>
          <w:szCs w:val="20"/>
        </w:rPr>
        <w:t>41</w:t>
      </w:r>
      <w:r w:rsidRPr="0046047A">
        <w:rPr>
          <w:rFonts w:ascii="Arial LatRus" w:hAnsi="Arial LatRus" w:cs="Sylfaen"/>
          <w:i/>
          <w:sz w:val="20"/>
          <w:szCs w:val="20"/>
          <w:lang w:val="af-ZA"/>
        </w:rPr>
        <w:t xml:space="preserve">) </w:t>
      </w:r>
      <w:r w:rsidR="00E8759C">
        <w:rPr>
          <w:rFonts w:asciiTheme="minorHAnsi" w:hAnsiTheme="minorHAnsi" w:cs="Sylfaen"/>
          <w:i/>
          <w:sz w:val="20"/>
          <w:szCs w:val="20"/>
        </w:rPr>
        <w:t>45-03-13</w:t>
      </w:r>
      <w:r w:rsidRPr="0046047A">
        <w:rPr>
          <w:rFonts w:ascii="Arial LatRus" w:hAnsi="Arial LatRus" w:cs="Sylfaen"/>
          <w:i/>
          <w:sz w:val="20"/>
          <w:szCs w:val="20"/>
          <w:lang w:val="af-ZA"/>
        </w:rPr>
        <w:t>                           </w:t>
      </w:r>
    </w:p>
    <w:p w:rsidR="0078319A" w:rsidRPr="00E46AC2" w:rsidRDefault="0078319A" w:rsidP="00500265">
      <w:pPr>
        <w:pStyle w:val="aa"/>
        <w:tabs>
          <w:tab w:val="center" w:pos="5248"/>
        </w:tabs>
        <w:ind w:right="-7"/>
        <w:rPr>
          <w:rFonts w:ascii="Arial LatRus" w:hAnsi="Arial LatRus" w:cs="Sylfaen"/>
          <w:i/>
          <w:sz w:val="20"/>
          <w:szCs w:val="20"/>
        </w:rPr>
      </w:pPr>
      <w:r w:rsidRPr="0046047A">
        <w:rPr>
          <w:rFonts w:ascii="Arial LatRus" w:hAnsi="Arial LatRus" w:cs="Sylfaen"/>
          <w:i/>
          <w:sz w:val="20"/>
          <w:szCs w:val="20"/>
          <w:lang w:val="af-ZA"/>
        </w:rPr>
        <w:t> </w:t>
      </w:r>
      <w:r w:rsidR="00BA07A2" w:rsidRPr="0046047A">
        <w:rPr>
          <w:rFonts w:ascii="Arial LatRus" w:hAnsi="Arial LatRus" w:cs="Sylfaen"/>
          <w:i/>
          <w:sz w:val="20"/>
          <w:szCs w:val="20"/>
          <w:lang w:val="hy-AM"/>
        </w:rPr>
        <w:t>E-</w:t>
      </w:r>
      <w:r w:rsidRPr="0046047A">
        <w:rPr>
          <w:rFonts w:ascii="Arial LatRus" w:hAnsi="Arial LatRus" w:cs="Sylfaen"/>
          <w:i/>
          <w:sz w:val="20"/>
          <w:szCs w:val="20"/>
          <w:lang w:val="af-ZA"/>
        </w:rPr>
        <w:t xml:space="preserve">mail: </w:t>
      </w:r>
      <w:r w:rsidR="00B33D14">
        <w:fldChar w:fldCharType="begin"/>
      </w:r>
      <w:r w:rsidR="00316638">
        <w:instrText>HYPERLINK "mailto:nizami@schools.am"</w:instrText>
      </w:r>
      <w:r w:rsidR="00B33D14">
        <w:fldChar w:fldCharType="separate"/>
      </w:r>
      <w:r w:rsidR="00C2554A" w:rsidRPr="00E9407E">
        <w:rPr>
          <w:rStyle w:val="a9"/>
          <w:rFonts w:ascii="Arial LatRus" w:hAnsi="Arial LatRus" w:cs="Sylfaen"/>
          <w:i/>
          <w:sz w:val="20"/>
          <w:szCs w:val="20"/>
          <w:lang w:val="hy-AM"/>
        </w:rPr>
        <w:t>n</w:t>
      </w:r>
      <w:r w:rsidR="00C2554A" w:rsidRPr="00E9407E">
        <w:rPr>
          <w:rStyle w:val="a9"/>
          <w:rFonts w:ascii="Arial" w:hAnsi="Arial" w:cs="Arial"/>
          <w:i/>
          <w:sz w:val="20"/>
          <w:szCs w:val="20"/>
          <w:lang w:val="en-US"/>
        </w:rPr>
        <w:t>izami</w:t>
      </w:r>
      <w:r w:rsidR="00C2554A" w:rsidRPr="00E9407E">
        <w:rPr>
          <w:rStyle w:val="a9"/>
          <w:rFonts w:ascii="Arial LatRus" w:hAnsi="Arial LatRus" w:cs="Sylfaen"/>
          <w:i/>
          <w:sz w:val="20"/>
          <w:szCs w:val="20"/>
          <w:lang w:val="hy-AM"/>
        </w:rPr>
        <w:t>@schools.am</w:t>
      </w:r>
      <w:r w:rsidR="00B33D14">
        <w:fldChar w:fldCharType="end"/>
      </w:r>
      <w:r w:rsidR="00BA07A2" w:rsidRPr="0046047A">
        <w:rPr>
          <w:rFonts w:ascii="Arial LatRus" w:hAnsi="Arial LatRus" w:cs="Sylfaen"/>
          <w:i/>
          <w:sz w:val="20"/>
          <w:szCs w:val="20"/>
          <w:lang w:val="hy-AM"/>
        </w:rPr>
        <w:t>,</w:t>
      </w:r>
      <w:r w:rsidR="00C2554A" w:rsidRPr="00E46AC2">
        <w:rPr>
          <w:rFonts w:asciiTheme="minorHAnsi" w:hAnsiTheme="minorHAnsi" w:cs="Sylfaen"/>
          <w:i/>
          <w:sz w:val="20"/>
          <w:szCs w:val="20"/>
        </w:rPr>
        <w:t xml:space="preserve"> </w:t>
      </w:r>
      <w:r w:rsidR="00BA07A2" w:rsidRPr="0046047A">
        <w:rPr>
          <w:rFonts w:ascii="Arial LatRus" w:hAnsi="Arial LatRus" w:cs="Sylfaen"/>
          <w:i/>
          <w:sz w:val="20"/>
          <w:szCs w:val="20"/>
          <w:u w:val="single"/>
          <w:lang w:val="hy-AM"/>
        </w:rPr>
        <w:t>ar</w:t>
      </w:r>
      <w:proofErr w:type="spellStart"/>
      <w:r w:rsidR="00C2554A">
        <w:rPr>
          <w:rFonts w:ascii="Arial LatRus" w:hAnsi="Arial LatRus" w:cs="Sylfaen"/>
          <w:i/>
          <w:sz w:val="20"/>
          <w:szCs w:val="20"/>
          <w:u w:val="single"/>
          <w:lang w:val="en-US"/>
        </w:rPr>
        <w:t>evik</w:t>
      </w:r>
      <w:proofErr w:type="spellEnd"/>
      <w:r w:rsidR="00C2554A" w:rsidRPr="00E46AC2">
        <w:rPr>
          <w:rFonts w:ascii="Arial LatRus" w:hAnsi="Arial LatRus" w:cs="Sylfaen"/>
          <w:i/>
          <w:sz w:val="20"/>
          <w:szCs w:val="20"/>
          <w:u w:val="single"/>
        </w:rPr>
        <w:t>13031</w:t>
      </w:r>
      <w:r w:rsidR="00500265" w:rsidRPr="00E46AC2">
        <w:rPr>
          <w:rFonts w:ascii="Arial LatRus" w:hAnsi="Arial LatRus" w:cs="Sylfaen"/>
          <w:i/>
          <w:sz w:val="20"/>
          <w:szCs w:val="20"/>
          <w:u w:val="single"/>
        </w:rPr>
        <w:t>3</w:t>
      </w:r>
      <w:r w:rsidR="00BA07A2" w:rsidRPr="0046047A">
        <w:rPr>
          <w:rFonts w:ascii="Arial LatRus" w:hAnsi="Arial LatRus" w:cs="Sylfaen"/>
          <w:i/>
          <w:sz w:val="20"/>
          <w:szCs w:val="20"/>
          <w:u w:val="single"/>
          <w:lang w:val="hy-AM"/>
        </w:rPr>
        <w:t>@mail.ru</w:t>
      </w:r>
    </w:p>
    <w:p w:rsidR="0078319A" w:rsidRPr="0046047A" w:rsidRDefault="0078319A" w:rsidP="0078319A">
      <w:pPr>
        <w:pStyle w:val="aa"/>
        <w:ind w:right="-7" w:firstLine="567"/>
        <w:rPr>
          <w:rFonts w:ascii="Arial LatRus" w:hAnsi="Arial LatRus" w:cs="Sylfaen"/>
          <w:i/>
          <w:sz w:val="20"/>
          <w:szCs w:val="20"/>
          <w:lang w:val="af-ZA"/>
        </w:rPr>
      </w:pPr>
    </w:p>
    <w:p w:rsidR="00915A97" w:rsidRPr="0046047A" w:rsidRDefault="00BA07A2" w:rsidP="0078319A">
      <w:pPr>
        <w:pStyle w:val="a3"/>
        <w:widowControl w:val="0"/>
        <w:spacing w:after="160" w:line="240" w:lineRule="auto"/>
        <w:ind w:firstLine="567"/>
        <w:rPr>
          <w:rFonts w:ascii="Arial LatRus" w:hAnsi="Arial LatRus"/>
          <w:i w:val="0"/>
          <w:sz w:val="16"/>
          <w:szCs w:val="16"/>
        </w:rPr>
      </w:pPr>
      <w:r w:rsidRPr="0046047A">
        <w:rPr>
          <w:rFonts w:ascii="Arial LatRus" w:hAnsi="Arial LatRus"/>
          <w:i w:val="0"/>
          <w:sz w:val="24"/>
          <w:szCs w:val="24"/>
        </w:rPr>
        <w:t>«</w:t>
      </w:r>
      <w:r w:rsidR="00C2554A" w:rsidRPr="0046047A">
        <w:rPr>
          <w:rFonts w:ascii="GHEA Grapalat" w:hAnsi="GHEA Grapalat"/>
          <w:i w:val="0"/>
          <w:sz w:val="24"/>
          <w:szCs w:val="24"/>
          <w:lang w:val="hy-AM"/>
        </w:rPr>
        <w:t>Н</w:t>
      </w:r>
      <w:proofErr w:type="spellStart"/>
      <w:r w:rsidR="00C2554A" w:rsidRPr="0046047A">
        <w:rPr>
          <w:rFonts w:ascii="GHEA Grapalat" w:hAnsi="GHEA Grapalat"/>
          <w:i w:val="0"/>
          <w:sz w:val="24"/>
          <w:szCs w:val="24"/>
        </w:rPr>
        <w:t>изаминская</w:t>
      </w:r>
      <w:proofErr w:type="spellEnd"/>
      <w:r w:rsidR="00C2554A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C2554A" w:rsidRPr="0046047A">
        <w:rPr>
          <w:rFonts w:ascii="GHEA Grapalat" w:hAnsi="GHEA Grapalat"/>
          <w:i w:val="0"/>
          <w:sz w:val="24"/>
          <w:szCs w:val="24"/>
          <w:lang w:val="hy-AM"/>
        </w:rPr>
        <w:t>средняя</w:t>
      </w:r>
      <w:r w:rsidR="00C2554A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C2554A" w:rsidRPr="0046047A">
        <w:rPr>
          <w:rFonts w:ascii="GHEA Grapalat" w:hAnsi="GHEA Grapalat"/>
          <w:i w:val="0"/>
          <w:sz w:val="24"/>
          <w:szCs w:val="24"/>
          <w:lang w:val="hy-AM"/>
        </w:rPr>
        <w:t>школа</w:t>
      </w:r>
      <w:r w:rsidR="00C2554A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 </w:t>
      </w:r>
      <w:r w:rsidR="00C2554A" w:rsidRPr="0046047A">
        <w:rPr>
          <w:rFonts w:ascii="GHEA Grapalat" w:hAnsi="GHEA Grapalat"/>
          <w:i w:val="0"/>
          <w:sz w:val="24"/>
          <w:szCs w:val="24"/>
          <w:lang w:val="hy-AM"/>
        </w:rPr>
        <w:t>Араратского</w:t>
      </w:r>
      <w:r w:rsidR="00C2554A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C2554A" w:rsidRPr="0046047A">
        <w:rPr>
          <w:rFonts w:ascii="GHEA Grapalat" w:hAnsi="GHEA Grapalat"/>
          <w:i w:val="0"/>
          <w:sz w:val="24"/>
          <w:szCs w:val="24"/>
        </w:rPr>
        <w:t>района</w:t>
      </w:r>
      <w:r w:rsidR="00C2554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C2554A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C2554A" w:rsidRPr="0046047A">
        <w:rPr>
          <w:rFonts w:ascii="GHEA Grapalat" w:hAnsi="GHEA Grapalat"/>
          <w:i w:val="0"/>
          <w:sz w:val="24"/>
          <w:szCs w:val="24"/>
          <w:lang w:val="hy-AM"/>
        </w:rPr>
        <w:t>РА</w:t>
      </w:r>
      <w:r w:rsidR="00C2554A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Arial LatRus" w:hAnsi="Arial LatRus"/>
          <w:i w:val="0"/>
          <w:sz w:val="24"/>
          <w:szCs w:val="24"/>
        </w:rPr>
        <w:t xml:space="preserve">&gt;&gt; </w:t>
      </w:r>
      <w:r w:rsidRPr="0046047A">
        <w:rPr>
          <w:rFonts w:ascii="GHEA Grapalat" w:hAnsi="GHEA Grapalat"/>
          <w:i w:val="0"/>
          <w:sz w:val="24"/>
          <w:szCs w:val="24"/>
        </w:rPr>
        <w:t>ГНКО</w:t>
      </w:r>
      <w:r w:rsidR="00915A97" w:rsidRPr="0046047A">
        <w:rPr>
          <w:rFonts w:ascii="Arial LatRus" w:hAnsi="Arial LatRus" w:cs="Sylfaen"/>
          <w:b/>
        </w:rPr>
        <w:br w:type="page"/>
      </w:r>
    </w:p>
    <w:p w:rsidR="00096865" w:rsidRPr="0046047A" w:rsidRDefault="00096865" w:rsidP="00B46D58">
      <w:pPr>
        <w:pStyle w:val="aa"/>
        <w:widowControl w:val="0"/>
        <w:spacing w:after="160"/>
        <w:ind w:firstLine="567"/>
        <w:jc w:val="right"/>
        <w:rPr>
          <w:rFonts w:ascii="Arial LatRus" w:hAnsi="Arial LatRus" w:cs="Sylfaen"/>
          <w:i/>
        </w:rPr>
      </w:pPr>
      <w:r w:rsidRPr="0046047A">
        <w:rPr>
          <w:rFonts w:ascii="GHEA Grapalat" w:hAnsi="GHEA Grapalat"/>
          <w:i/>
        </w:rPr>
        <w:lastRenderedPageBreak/>
        <w:t>Утверждено</w:t>
      </w:r>
    </w:p>
    <w:p w:rsidR="00096865" w:rsidRPr="0046047A" w:rsidRDefault="005D7731" w:rsidP="00B46D58">
      <w:pPr>
        <w:pStyle w:val="aa"/>
        <w:widowControl w:val="0"/>
        <w:spacing w:after="160"/>
        <w:ind w:firstLine="567"/>
        <w:jc w:val="right"/>
        <w:rPr>
          <w:rFonts w:ascii="Arial LatRus" w:hAnsi="Arial LatRus"/>
        </w:rPr>
      </w:pPr>
      <w:r w:rsidRPr="0046047A">
        <w:rPr>
          <w:rFonts w:ascii="GHEA Grapalat" w:hAnsi="GHEA Grapalat"/>
        </w:rPr>
        <w:t>Решением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Оценочной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proofErr w:type="gramStart"/>
      <w:r w:rsidR="00BA07A2" w:rsidRPr="0046047A">
        <w:rPr>
          <w:rFonts w:ascii="GHEA Grapalat" w:hAnsi="GHEA Grapalat"/>
          <w:lang w:val="hy-AM"/>
        </w:rPr>
        <w:t>о</w:t>
      </w:r>
      <w:proofErr w:type="gramEnd"/>
      <w:r w:rsidR="00BA07A2" w:rsidRPr="0046047A">
        <w:rPr>
          <w:rFonts w:ascii="Arial LatRus" w:hAnsi="Arial LatRus"/>
          <w:lang w:val="hy-AM"/>
        </w:rPr>
        <w:t xml:space="preserve"> </w:t>
      </w:r>
      <w:r w:rsidR="00BA07A2" w:rsidRPr="0046047A">
        <w:rPr>
          <w:rFonts w:ascii="GHEA Grapalat" w:hAnsi="GHEA Grapalat"/>
          <w:lang w:val="hy-AM"/>
        </w:rPr>
        <w:t>запроса</w:t>
      </w:r>
      <w:r w:rsidR="00BA07A2" w:rsidRPr="0046047A">
        <w:rPr>
          <w:rFonts w:ascii="Arial LatRus" w:hAnsi="Arial LatRus"/>
          <w:lang w:val="hy-AM"/>
        </w:rPr>
        <w:t xml:space="preserve"> </w:t>
      </w:r>
      <w:r w:rsidR="00BA07A2" w:rsidRPr="0046047A">
        <w:rPr>
          <w:rFonts w:ascii="GHEA Grapalat" w:hAnsi="GHEA Grapalat"/>
          <w:lang w:val="hy-AM"/>
        </w:rPr>
        <w:t>котировок</w:t>
      </w:r>
      <w:r w:rsidR="001B32D9" w:rsidRPr="0046047A">
        <w:rPr>
          <w:rFonts w:ascii="Arial LatRus" w:hAnsi="Arial LatRus" w:cs="Sylfaen"/>
          <w:i/>
        </w:rPr>
        <w:br/>
      </w:r>
      <w:r w:rsidR="00096865" w:rsidRPr="0046047A">
        <w:rPr>
          <w:rFonts w:ascii="GHEA Grapalat" w:hAnsi="GHEA Grapalat"/>
          <w:i/>
        </w:rPr>
        <w:t>под</w:t>
      </w:r>
      <w:r w:rsidR="00096865" w:rsidRPr="0046047A">
        <w:rPr>
          <w:rFonts w:ascii="Arial LatRus" w:hAnsi="Arial LatRus"/>
          <w:i/>
        </w:rPr>
        <w:t xml:space="preserve"> </w:t>
      </w:r>
      <w:r w:rsidR="00096865" w:rsidRPr="0046047A">
        <w:rPr>
          <w:rFonts w:ascii="GHEA Grapalat" w:hAnsi="GHEA Grapalat"/>
          <w:i/>
        </w:rPr>
        <w:t>кодом</w:t>
      </w:r>
      <w:r w:rsidR="00096865" w:rsidRPr="0046047A">
        <w:rPr>
          <w:rFonts w:ascii="Arial LatRus" w:hAnsi="Arial LatRus"/>
          <w:i/>
        </w:rPr>
        <w:t xml:space="preserve"> </w:t>
      </w:r>
      <w:r w:rsidR="006B33B5" w:rsidRPr="0046047A">
        <w:rPr>
          <w:rFonts w:ascii="Arial LatRus" w:hAnsi="Arial LatRus"/>
          <w:i/>
        </w:rPr>
        <w:t>AM</w:t>
      </w:r>
      <w:r w:rsidR="00BA07A2" w:rsidRPr="0046047A">
        <w:rPr>
          <w:rFonts w:ascii="Arial LatRus" w:hAnsi="Arial LatRus"/>
          <w:i/>
          <w:lang w:val="hy-AM"/>
        </w:rPr>
        <w:t>NMD</w:t>
      </w:r>
      <w:r w:rsidR="006B33B5" w:rsidRPr="0046047A">
        <w:rPr>
          <w:rFonts w:ascii="Arial LatRus" w:hAnsi="Arial LatRus"/>
          <w:i/>
        </w:rPr>
        <w:t>-GHASHDZB-21/</w:t>
      </w:r>
      <w:r w:rsidR="00E8759C">
        <w:rPr>
          <w:rFonts w:asciiTheme="minorHAnsi" w:hAnsiTheme="minorHAnsi"/>
          <w:i/>
        </w:rPr>
        <w:t>1</w:t>
      </w:r>
      <w:r w:rsidR="001B32D9" w:rsidRPr="0046047A">
        <w:rPr>
          <w:rFonts w:ascii="Arial LatRus" w:hAnsi="Arial LatRus" w:cs="Times Armenian"/>
          <w:i/>
        </w:rPr>
        <w:br/>
      </w:r>
      <w:r w:rsidR="00A46F92" w:rsidRPr="0046047A">
        <w:rPr>
          <w:rFonts w:ascii="GHEA Grapalat" w:hAnsi="GHEA Grapalat"/>
        </w:rPr>
        <w:t>№</w:t>
      </w:r>
      <w:r w:rsidR="00A46F92" w:rsidRPr="0046047A">
        <w:rPr>
          <w:rFonts w:ascii="Arial LatRus" w:hAnsi="Arial LatRus"/>
        </w:rPr>
        <w:t xml:space="preserve"> </w:t>
      </w:r>
      <w:r w:rsidR="00317EAB" w:rsidRPr="0046047A">
        <w:rPr>
          <w:rFonts w:ascii="Arial LatRus" w:hAnsi="Arial LatRus"/>
          <w:lang w:val="hy-AM"/>
        </w:rPr>
        <w:t>1</w:t>
      </w:r>
      <w:r w:rsidR="00096865" w:rsidRPr="0046047A">
        <w:rPr>
          <w:rFonts w:ascii="Arial LatRus" w:hAnsi="Arial LatRus"/>
        </w:rPr>
        <w:t xml:space="preserve"> </w:t>
      </w:r>
      <w:r w:rsidR="00096865" w:rsidRPr="0046047A">
        <w:rPr>
          <w:rFonts w:ascii="GHEA Grapalat" w:hAnsi="GHEA Grapalat"/>
        </w:rPr>
        <w:t>от</w:t>
      </w:r>
      <w:r w:rsidR="00096865" w:rsidRPr="0046047A">
        <w:rPr>
          <w:rFonts w:ascii="Arial LatRus" w:hAnsi="Arial LatRus"/>
        </w:rPr>
        <w:t xml:space="preserve"> </w:t>
      </w:r>
      <w:r w:rsidR="00E8759C" w:rsidRPr="00E46AC2">
        <w:rPr>
          <w:rFonts w:ascii="Arial LatRus" w:hAnsi="Arial LatRus"/>
          <w:lang w:val="hy-AM"/>
        </w:rPr>
        <w:t>1</w:t>
      </w:r>
      <w:r w:rsidR="00D46E6F" w:rsidRPr="00E46AC2">
        <w:rPr>
          <w:rFonts w:asciiTheme="minorHAnsi" w:hAnsiTheme="minorHAnsi"/>
          <w:lang w:val="hy-AM"/>
        </w:rPr>
        <w:t>5</w:t>
      </w:r>
      <w:r w:rsidR="00317EAB" w:rsidRPr="00E46AC2">
        <w:rPr>
          <w:rFonts w:ascii="Arial LatRus" w:hAnsi="Arial LatRus"/>
          <w:lang w:val="hy-AM"/>
        </w:rPr>
        <w:t xml:space="preserve">.  </w:t>
      </w:r>
      <w:r w:rsidR="00E8759C" w:rsidRPr="00E46AC2">
        <w:rPr>
          <w:rFonts w:asciiTheme="minorHAnsi" w:hAnsiTheme="minorHAnsi"/>
        </w:rPr>
        <w:t>11</w:t>
      </w:r>
      <w:r w:rsidR="00317EAB" w:rsidRPr="00E46AC2">
        <w:rPr>
          <w:rFonts w:ascii="Arial LatRus" w:hAnsi="Arial LatRus"/>
          <w:lang w:val="hy-AM"/>
        </w:rPr>
        <w:t>.</w:t>
      </w:r>
      <w:r w:rsidR="00096865" w:rsidRPr="00E46AC2">
        <w:rPr>
          <w:rFonts w:ascii="Arial LatRus" w:hAnsi="Arial LatRus"/>
        </w:rPr>
        <w:t xml:space="preserve"> 20</w:t>
      </w:r>
      <w:r w:rsidR="00317EAB" w:rsidRPr="00E46AC2">
        <w:rPr>
          <w:rFonts w:ascii="Arial LatRus" w:hAnsi="Arial LatRus"/>
          <w:lang w:val="hy-AM"/>
        </w:rPr>
        <w:t>21</w:t>
      </w:r>
      <w:r w:rsidR="00096865" w:rsidRPr="00E46AC2">
        <w:rPr>
          <w:rFonts w:ascii="GHEA Grapalat" w:hAnsi="GHEA Grapalat"/>
        </w:rPr>
        <w:t>г</w:t>
      </w:r>
      <w:r w:rsidR="00096865"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</w:p>
    <w:p w:rsidR="00096865" w:rsidRPr="0046047A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</w:p>
    <w:p w:rsidR="000763E5" w:rsidRPr="0046047A" w:rsidRDefault="000763E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</w:p>
    <w:p w:rsidR="000763E5" w:rsidRPr="0046047A" w:rsidRDefault="0077008B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  <w:r w:rsidRPr="0046047A">
        <w:rPr>
          <w:rFonts w:ascii="Arial LatRus" w:hAnsi="Arial LatRus"/>
          <w:i/>
        </w:rPr>
        <w:t>«</w:t>
      </w:r>
      <w:r w:rsidR="00E8759C" w:rsidRPr="0046047A">
        <w:rPr>
          <w:rFonts w:ascii="GHEA Grapalat" w:hAnsi="GHEA Grapalat"/>
          <w:i/>
          <w:lang w:val="hy-AM"/>
        </w:rPr>
        <w:t>Н</w:t>
      </w:r>
      <w:proofErr w:type="spellStart"/>
      <w:r w:rsidR="00E8759C">
        <w:rPr>
          <w:rFonts w:ascii="GHEA Grapalat" w:hAnsi="GHEA Grapalat"/>
          <w:i/>
        </w:rPr>
        <w:t>изаминская</w:t>
      </w:r>
      <w:proofErr w:type="spellEnd"/>
      <w:r w:rsidR="00E8759C" w:rsidRPr="0046047A">
        <w:rPr>
          <w:rFonts w:ascii="Arial LatRus" w:hAnsi="Arial LatRus"/>
          <w:i/>
          <w:lang w:val="hy-AM"/>
        </w:rPr>
        <w:t xml:space="preserve"> </w:t>
      </w:r>
      <w:r w:rsidR="00E8759C" w:rsidRPr="0046047A">
        <w:rPr>
          <w:rFonts w:ascii="GHEA Grapalat" w:hAnsi="GHEA Grapalat"/>
          <w:i/>
          <w:lang w:val="hy-AM"/>
        </w:rPr>
        <w:t>средн</w:t>
      </w:r>
      <w:proofErr w:type="spellStart"/>
      <w:r w:rsidR="00E8759C">
        <w:rPr>
          <w:rFonts w:ascii="GHEA Grapalat" w:hAnsi="GHEA Grapalat"/>
          <w:i/>
        </w:rPr>
        <w:t>яя</w:t>
      </w:r>
      <w:proofErr w:type="spellEnd"/>
      <w:r w:rsidR="00E8759C" w:rsidRPr="0046047A">
        <w:rPr>
          <w:rFonts w:ascii="Arial LatRus" w:hAnsi="Arial LatRus"/>
          <w:i/>
          <w:lang w:val="hy-AM"/>
        </w:rPr>
        <w:t xml:space="preserve"> </w:t>
      </w:r>
      <w:r w:rsidR="00E8759C" w:rsidRPr="0046047A">
        <w:rPr>
          <w:rFonts w:ascii="GHEA Grapalat" w:hAnsi="GHEA Grapalat"/>
          <w:i/>
          <w:lang w:val="hy-AM"/>
        </w:rPr>
        <w:t>школ</w:t>
      </w:r>
      <w:r w:rsidR="00E8759C">
        <w:rPr>
          <w:rFonts w:ascii="GHEA Grapalat" w:hAnsi="GHEA Grapalat"/>
          <w:i/>
        </w:rPr>
        <w:t>а</w:t>
      </w:r>
      <w:r w:rsidR="00E8759C" w:rsidRPr="0046047A">
        <w:rPr>
          <w:rFonts w:ascii="Arial LatRus" w:hAnsi="Arial LatRus"/>
          <w:i/>
          <w:lang w:val="hy-AM"/>
        </w:rPr>
        <w:t xml:space="preserve"> </w:t>
      </w:r>
      <w:r w:rsidR="00E8759C" w:rsidRPr="0046047A">
        <w:rPr>
          <w:rFonts w:ascii="GHEA Grapalat" w:hAnsi="GHEA Grapalat"/>
          <w:i/>
          <w:lang w:val="hy-AM"/>
        </w:rPr>
        <w:t>Араратского</w:t>
      </w:r>
      <w:r w:rsidR="00E8759C" w:rsidRPr="0046047A">
        <w:rPr>
          <w:rFonts w:ascii="Arial LatRus" w:hAnsi="Arial LatRus"/>
          <w:i/>
          <w:lang w:val="hy-AM"/>
        </w:rPr>
        <w:t xml:space="preserve"> </w:t>
      </w:r>
      <w:r w:rsidR="00E8759C">
        <w:rPr>
          <w:rFonts w:ascii="GHEA Grapalat" w:hAnsi="GHEA Grapalat"/>
          <w:i/>
        </w:rPr>
        <w:t>района</w:t>
      </w:r>
      <w:r w:rsidR="00E8759C" w:rsidRPr="0046047A">
        <w:rPr>
          <w:rFonts w:ascii="Arial LatRus" w:hAnsi="Arial LatRus"/>
          <w:i/>
          <w:lang w:val="hy-AM"/>
        </w:rPr>
        <w:t xml:space="preserve"> </w:t>
      </w:r>
      <w:r w:rsidR="00E8759C" w:rsidRPr="0046047A">
        <w:rPr>
          <w:rFonts w:ascii="GHEA Grapalat" w:hAnsi="GHEA Grapalat"/>
          <w:i/>
          <w:lang w:val="hy-AM"/>
        </w:rPr>
        <w:t>РА</w:t>
      </w:r>
      <w:r w:rsidR="00E8759C" w:rsidRPr="0046047A">
        <w:rPr>
          <w:rFonts w:ascii="Arial LatRus" w:hAnsi="Arial LatRus"/>
          <w:i/>
        </w:rPr>
        <w:t xml:space="preserve"> </w:t>
      </w:r>
      <w:r w:rsidRPr="0046047A">
        <w:rPr>
          <w:rFonts w:ascii="Arial LatRus" w:hAnsi="Arial LatRus"/>
          <w:i/>
        </w:rPr>
        <w:t xml:space="preserve">&gt;&gt; </w:t>
      </w:r>
      <w:r w:rsidRPr="0046047A">
        <w:rPr>
          <w:rFonts w:ascii="GHEA Grapalat" w:hAnsi="GHEA Grapalat"/>
          <w:i/>
        </w:rPr>
        <w:t>ГНКО</w:t>
      </w:r>
    </w:p>
    <w:p w:rsidR="000763E5" w:rsidRPr="0046047A" w:rsidRDefault="000763E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</w:p>
    <w:p w:rsidR="00096865" w:rsidRPr="0046047A" w:rsidRDefault="000763E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ПРИГЛАШЕНИ</w:t>
      </w:r>
      <w:r w:rsidR="00096865" w:rsidRPr="0046047A">
        <w:rPr>
          <w:rFonts w:ascii="GHEA Grapalat" w:hAnsi="GHEA Grapalat"/>
        </w:rPr>
        <w:t>Е</w:t>
      </w:r>
    </w:p>
    <w:p w:rsidR="00096865" w:rsidRPr="0046047A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 w:cs="Sylfaen"/>
        </w:rPr>
      </w:pPr>
    </w:p>
    <w:p w:rsidR="00096865" w:rsidRPr="0046047A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 w:cs="Sylfaen"/>
        </w:rPr>
      </w:pPr>
    </w:p>
    <w:p w:rsidR="00F05AD8" w:rsidRPr="0046047A" w:rsidRDefault="002B32D6" w:rsidP="00F05AD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="0077008B" w:rsidRPr="0046047A">
        <w:rPr>
          <w:rFonts w:ascii="GHEA Grapalat" w:hAnsi="GHEA Grapalat"/>
          <w:lang w:val="hy-AM"/>
        </w:rPr>
        <w:t>ЗАПРОС</w:t>
      </w:r>
      <w:r w:rsidR="0077008B" w:rsidRPr="0046047A">
        <w:rPr>
          <w:rFonts w:ascii="Arial LatRus" w:hAnsi="Arial LatRus"/>
          <w:lang w:val="hy-AM"/>
        </w:rPr>
        <w:t xml:space="preserve"> </w:t>
      </w:r>
      <w:r w:rsidR="0077008B" w:rsidRPr="0046047A">
        <w:rPr>
          <w:rFonts w:ascii="GHEA Grapalat" w:hAnsi="GHEA Grapalat"/>
          <w:lang w:val="hy-AM"/>
        </w:rPr>
        <w:t>КОТИРОВОК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ОБЪЯВЛЕННЫЙ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ПРИОБРЕТЕНИЯ</w:t>
      </w:r>
      <w:r w:rsidRPr="0046047A">
        <w:rPr>
          <w:rFonts w:ascii="Arial LatRus" w:hAnsi="Arial LatRus"/>
        </w:rPr>
        <w:t xml:space="preserve"> </w:t>
      </w:r>
      <w:r w:rsidR="003F251A" w:rsidRPr="0046047A">
        <w:rPr>
          <w:rFonts w:ascii="GHEA Grapalat" w:hAnsi="GHEA Grapalat"/>
          <w:i/>
        </w:rPr>
        <w:t>РАБОТ</w:t>
      </w:r>
      <w:r w:rsidR="003F251A" w:rsidRPr="0046047A">
        <w:rPr>
          <w:rFonts w:ascii="Arial LatRus" w:hAnsi="Arial LatRus"/>
          <w:i/>
        </w:rPr>
        <w:t xml:space="preserve"> </w:t>
      </w:r>
      <w:r w:rsidR="00844550" w:rsidRPr="00844550">
        <w:rPr>
          <w:rFonts w:ascii="GHEA Grapalat" w:hAnsi="GHEA Grapalat"/>
          <w:i/>
        </w:rPr>
        <w:t xml:space="preserve">НА РЕМОНТ ШКОЛЬНЫХ САНУЗЛОВ </w:t>
      </w:r>
      <w:r w:rsidR="00E8759C">
        <w:rPr>
          <w:rFonts w:ascii="GHEA Grapalat" w:hAnsi="GHEA Grapalat"/>
          <w:i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НУЖД</w:t>
      </w:r>
      <w:r w:rsidRPr="0046047A">
        <w:rPr>
          <w:rFonts w:ascii="Arial LatRus" w:hAnsi="Arial LatRus"/>
        </w:rPr>
        <w:t xml:space="preserve"> </w:t>
      </w:r>
      <w:r w:rsidR="00F05AD8" w:rsidRPr="0046047A">
        <w:rPr>
          <w:rFonts w:ascii="Arial LatRus" w:hAnsi="Arial LatRus"/>
          <w:i/>
        </w:rPr>
        <w:t>«</w:t>
      </w:r>
      <w:r w:rsidR="00844550" w:rsidRPr="00844550">
        <w:rPr>
          <w:rFonts w:ascii="GHEA Grapalat" w:hAnsi="GHEA Grapalat"/>
          <w:i/>
        </w:rPr>
        <w:t>НИЗАМИНСКОЙ СРЕДНЕЙ ШКОЛЫ АРАРАТСКОГО РАЙОНА РА</w:t>
      </w:r>
      <w:r w:rsidR="00E8759C" w:rsidRPr="0046047A">
        <w:rPr>
          <w:rFonts w:ascii="Arial LatRus" w:hAnsi="Arial LatRus"/>
          <w:i/>
        </w:rPr>
        <w:t xml:space="preserve"> </w:t>
      </w:r>
      <w:r w:rsidR="00F05AD8" w:rsidRPr="0046047A">
        <w:rPr>
          <w:rFonts w:ascii="Arial LatRus" w:hAnsi="Arial LatRus"/>
          <w:i/>
        </w:rPr>
        <w:t xml:space="preserve">&gt;&gt; </w:t>
      </w:r>
      <w:r w:rsidR="00F05AD8" w:rsidRPr="0046047A">
        <w:rPr>
          <w:rFonts w:ascii="GHEA Grapalat" w:hAnsi="GHEA Grapalat"/>
          <w:i/>
        </w:rPr>
        <w:t>ГНКО</w:t>
      </w:r>
    </w:p>
    <w:p w:rsidR="00096865" w:rsidRPr="0046047A" w:rsidRDefault="00096865" w:rsidP="00B46D58">
      <w:pPr>
        <w:pStyle w:val="aa"/>
        <w:widowControl w:val="0"/>
        <w:spacing w:after="160"/>
        <w:ind w:right="-7"/>
        <w:jc w:val="center"/>
        <w:rPr>
          <w:rFonts w:ascii="Arial LatRus" w:hAnsi="Arial LatRus"/>
        </w:rPr>
      </w:pPr>
    </w:p>
    <w:p w:rsidR="00CE0D95" w:rsidRPr="0046047A" w:rsidRDefault="00CE0D95" w:rsidP="00B46D58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</w:rPr>
      </w:pPr>
    </w:p>
    <w:p w:rsidR="001A43A4" w:rsidRPr="0046047A" w:rsidRDefault="00096865" w:rsidP="00015E35">
      <w:pPr>
        <w:rPr>
          <w:rFonts w:ascii="Arial LatRus" w:hAnsi="Arial LatRus" w:cs="Sylfaen"/>
          <w:i/>
        </w:rPr>
      </w:pPr>
      <w:r w:rsidRPr="0046047A">
        <w:rPr>
          <w:rFonts w:ascii="GHEA Grapalat" w:hAnsi="GHEA Grapalat"/>
          <w:i/>
        </w:rPr>
        <w:t>Уважаемый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участник</w:t>
      </w:r>
      <w:r w:rsidRPr="0046047A">
        <w:rPr>
          <w:rFonts w:ascii="Arial LatRus" w:hAnsi="Arial LatRus"/>
          <w:i/>
        </w:rPr>
        <w:t xml:space="preserve">, </w:t>
      </w:r>
      <w:r w:rsidRPr="0046047A">
        <w:rPr>
          <w:rFonts w:ascii="GHEA Grapalat" w:hAnsi="GHEA Grapalat"/>
          <w:i/>
        </w:rPr>
        <w:t>прежде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чем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составить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и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подать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заявку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просим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Вас</w:t>
      </w:r>
      <w:r w:rsidR="001D209D" w:rsidRPr="0046047A">
        <w:rPr>
          <w:rFonts w:ascii="Arial LatRus" w:hAnsi="Arial LatRus" w:cs="Courier New"/>
          <w:i/>
          <w:lang w:val="en-US"/>
        </w:rPr>
        <w:t> </w:t>
      </w:r>
      <w:r w:rsidRPr="0046047A">
        <w:rPr>
          <w:rFonts w:ascii="GHEA Grapalat" w:hAnsi="GHEA Grapalat"/>
          <w:i/>
        </w:rPr>
        <w:t>подробно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изучить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настоящее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Приглашение</w:t>
      </w:r>
      <w:r w:rsidRPr="0046047A">
        <w:rPr>
          <w:rFonts w:ascii="Arial LatRus" w:hAnsi="Arial LatRus"/>
          <w:i/>
        </w:rPr>
        <w:t xml:space="preserve">, </w:t>
      </w:r>
      <w:r w:rsidRPr="0046047A">
        <w:rPr>
          <w:rFonts w:ascii="GHEA Grapalat" w:hAnsi="GHEA Grapalat"/>
          <w:i/>
        </w:rPr>
        <w:t>поскольку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не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соответствующие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Приглашению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заявки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подлежат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отклонению</w:t>
      </w:r>
      <w:r w:rsidRPr="0046047A">
        <w:rPr>
          <w:rFonts w:ascii="Arial LatRus" w:hAnsi="Arial LatRus"/>
          <w:i/>
        </w:rPr>
        <w:t xml:space="preserve">. </w:t>
      </w:r>
    </w:p>
    <w:p w:rsidR="00D50690" w:rsidRPr="0046047A" w:rsidRDefault="00D50690">
      <w:pPr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</w:p>
    <w:p w:rsidR="00160AE4" w:rsidRPr="0046047A" w:rsidRDefault="00160AE4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lastRenderedPageBreak/>
        <w:t>СОДЕРЖАНИЕ</w:t>
      </w:r>
    </w:p>
    <w:p w:rsidR="00160AE4" w:rsidRPr="00844550" w:rsidRDefault="00160AE4" w:rsidP="00B46D58">
      <w:pPr>
        <w:widowControl w:val="0"/>
        <w:spacing w:after="160"/>
        <w:ind w:firstLine="567"/>
        <w:jc w:val="center"/>
        <w:rPr>
          <w:rFonts w:ascii="Arial LatRus" w:hAnsi="Arial LatRus"/>
          <w:i/>
        </w:rPr>
      </w:pPr>
    </w:p>
    <w:p w:rsidR="00844550" w:rsidRPr="00844550" w:rsidRDefault="00F05AD8" w:rsidP="00844550">
      <w:pPr>
        <w:pStyle w:val="aa"/>
        <w:widowControl w:val="0"/>
        <w:spacing w:after="160"/>
        <w:ind w:right="-7" w:firstLine="567"/>
        <w:jc w:val="center"/>
        <w:rPr>
          <w:rFonts w:ascii="Arial LatRus" w:hAnsi="Arial LatRus"/>
          <w:i/>
        </w:rPr>
      </w:pPr>
      <w:r w:rsidRPr="00844550">
        <w:rPr>
          <w:rFonts w:ascii="GHEA Grapalat" w:hAnsi="GHEA Grapalat"/>
          <w:i/>
        </w:rPr>
        <w:t>РАБОТ</w:t>
      </w:r>
      <w:r w:rsidRPr="00844550">
        <w:rPr>
          <w:rFonts w:ascii="GHEA Grapalat" w:hAnsi="GHEA Grapalat"/>
          <w:i/>
          <w:lang w:val="hy-AM"/>
        </w:rPr>
        <w:t>А</w:t>
      </w:r>
      <w:r w:rsidR="00E8759C" w:rsidRPr="00844550">
        <w:rPr>
          <w:rFonts w:ascii="GHEA Grapalat" w:hAnsi="GHEA Grapalat"/>
          <w:i/>
        </w:rPr>
        <w:t xml:space="preserve"> </w:t>
      </w:r>
      <w:r w:rsidR="00844550" w:rsidRPr="00844550">
        <w:rPr>
          <w:rFonts w:ascii="GHEA Grapalat" w:hAnsi="GHEA Grapalat"/>
          <w:i/>
        </w:rPr>
        <w:t>НА РЕМОНТ ШКОЛЬНЫХ САНУЗЛОВ  ДЛЯ</w:t>
      </w:r>
      <w:r w:rsidR="00844550" w:rsidRPr="00844550">
        <w:rPr>
          <w:rFonts w:ascii="Arial LatRus" w:hAnsi="Arial LatRus"/>
          <w:i/>
        </w:rPr>
        <w:t xml:space="preserve"> </w:t>
      </w:r>
      <w:r w:rsidR="00844550" w:rsidRPr="00844550">
        <w:rPr>
          <w:rFonts w:ascii="GHEA Grapalat" w:hAnsi="GHEA Grapalat"/>
          <w:i/>
        </w:rPr>
        <w:t>НУЖД</w:t>
      </w:r>
      <w:r w:rsidR="00844550" w:rsidRPr="00844550">
        <w:rPr>
          <w:rFonts w:ascii="Arial LatRus" w:hAnsi="Arial LatRus"/>
          <w:i/>
        </w:rPr>
        <w:t xml:space="preserve"> «</w:t>
      </w:r>
      <w:r w:rsidR="00844550" w:rsidRPr="00844550">
        <w:rPr>
          <w:rFonts w:ascii="GHEA Grapalat" w:hAnsi="GHEA Grapalat"/>
          <w:i/>
        </w:rPr>
        <w:t>НИЗАМИНСКОЙ СРЕДНЕЙ ШКОЛЫ АРАРАТСКОГО РАЙОНА РА</w:t>
      </w:r>
      <w:r w:rsidR="00844550" w:rsidRPr="00844550">
        <w:rPr>
          <w:rFonts w:ascii="Arial LatRus" w:hAnsi="Arial LatRus"/>
          <w:i/>
        </w:rPr>
        <w:t xml:space="preserve"> &gt;&gt; </w:t>
      </w:r>
      <w:r w:rsidR="00844550" w:rsidRPr="00844550">
        <w:rPr>
          <w:rFonts w:ascii="GHEA Grapalat" w:hAnsi="GHEA Grapalat"/>
          <w:i/>
        </w:rPr>
        <w:t>ГНКО</w:t>
      </w:r>
    </w:p>
    <w:p w:rsidR="00C67E80" w:rsidRPr="0046047A" w:rsidRDefault="00C67E80" w:rsidP="00844550">
      <w:pPr>
        <w:widowControl w:val="0"/>
        <w:spacing w:after="160"/>
        <w:ind w:firstLine="567"/>
        <w:jc w:val="center"/>
        <w:rPr>
          <w:rFonts w:ascii="Arial LatRus" w:hAnsi="Arial LatRus" w:cs="Sylfaen"/>
          <w:b/>
        </w:rPr>
      </w:pPr>
    </w:p>
    <w:p w:rsidR="00096865" w:rsidRPr="0046047A" w:rsidRDefault="00096865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ЧАСТЬ</w:t>
      </w:r>
      <w:r w:rsidRPr="0046047A">
        <w:rPr>
          <w:rFonts w:ascii="Arial LatRus" w:hAnsi="Arial LatRus"/>
          <w:b/>
        </w:rPr>
        <w:t xml:space="preserve"> I.</w:t>
      </w:r>
    </w:p>
    <w:p w:rsidR="002E069D" w:rsidRPr="0046047A" w:rsidRDefault="002E069D" w:rsidP="00B46D58">
      <w:pPr>
        <w:widowControl w:val="0"/>
        <w:spacing w:after="160"/>
        <w:jc w:val="center"/>
        <w:rPr>
          <w:rFonts w:ascii="Arial LatRus" w:hAnsi="Arial LatRus"/>
        </w:rPr>
      </w:pP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1.</w:t>
      </w:r>
      <w:r w:rsidR="005C1BF7" w:rsidRPr="0046047A">
        <w:rPr>
          <w:rFonts w:ascii="Arial LatRus" w:hAnsi="Arial LatRus"/>
        </w:rPr>
        <w:tab/>
      </w:r>
      <w:r w:rsidR="00543BAE" w:rsidRPr="0046047A">
        <w:rPr>
          <w:rFonts w:ascii="GHEA Grapalat" w:hAnsi="GHEA Grapalat"/>
        </w:rPr>
        <w:t>Характеристика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предмета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закупки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и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порядок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их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оценки</w:t>
      </w:r>
      <w:r w:rsidR="003D0E3C" w:rsidRPr="0046047A">
        <w:rPr>
          <w:rFonts w:ascii="Arial LatRus" w:hAnsi="Arial LatRus"/>
        </w:rPr>
        <w:t xml:space="preserve">, </w:t>
      </w:r>
      <w:r w:rsidR="003D0E3C" w:rsidRPr="0046047A">
        <w:rPr>
          <w:rFonts w:ascii="GHEA Grapalat" w:hAnsi="GHEA Grapalat"/>
        </w:rPr>
        <w:t>в</w:t>
      </w:r>
      <w:r w:rsidR="003D0E3C" w:rsidRPr="0046047A">
        <w:rPr>
          <w:rFonts w:ascii="Arial LatRus" w:hAnsi="Arial LatRus"/>
        </w:rPr>
        <w:t xml:space="preserve"> </w:t>
      </w:r>
      <w:r w:rsidR="003D0E3C" w:rsidRPr="0046047A">
        <w:rPr>
          <w:rFonts w:ascii="GHEA Grapalat" w:hAnsi="GHEA Grapalat"/>
        </w:rPr>
        <w:t>случае</w:t>
      </w:r>
      <w:r w:rsidR="003D0E3C" w:rsidRPr="0046047A">
        <w:rPr>
          <w:rFonts w:ascii="Arial LatRus" w:hAnsi="Arial LatRus"/>
        </w:rPr>
        <w:t xml:space="preserve"> </w:t>
      </w:r>
      <w:r w:rsidR="003D0E3C" w:rsidRPr="0046047A">
        <w:rPr>
          <w:rFonts w:ascii="GHEA Grapalat" w:hAnsi="GHEA Grapalat"/>
        </w:rPr>
        <w:t>признания</w:t>
      </w:r>
      <w:r w:rsidR="003D0E3C" w:rsidRPr="0046047A">
        <w:rPr>
          <w:rFonts w:ascii="Arial LatRus" w:hAnsi="Arial LatRus"/>
        </w:rPr>
        <w:t xml:space="preserve"> </w:t>
      </w:r>
      <w:proofErr w:type="gramStart"/>
      <w:r w:rsidR="003D0E3C" w:rsidRPr="0046047A">
        <w:rPr>
          <w:rFonts w:ascii="GHEA Grapalat" w:hAnsi="GHEA Grapalat"/>
        </w:rPr>
        <w:t>отобранным</w:t>
      </w:r>
      <w:proofErr w:type="gramEnd"/>
      <w:r w:rsidR="003D0E3C" w:rsidRPr="0046047A">
        <w:rPr>
          <w:rFonts w:ascii="Arial LatRus" w:hAnsi="Arial LatRus"/>
        </w:rPr>
        <w:t xml:space="preserve"> </w:t>
      </w:r>
      <w:proofErr w:type="spellStart"/>
      <w:r w:rsidR="003D0E3C" w:rsidRPr="0046047A">
        <w:rPr>
          <w:rFonts w:ascii="GHEA Grapalat" w:hAnsi="GHEA Grapalat"/>
        </w:rPr>
        <w:t>участником</w:t>
      </w:r>
      <w:r w:rsidR="003D0E3C" w:rsidRPr="0046047A">
        <w:rPr>
          <w:rFonts w:ascii="Arial LatRus" w:hAnsi="Arial LatRus"/>
        </w:rPr>
        <w:t>-</w:t>
      </w:r>
      <w:r w:rsidR="003D0E3C" w:rsidRPr="0046047A">
        <w:rPr>
          <w:rFonts w:ascii="GHEA Grapalat" w:hAnsi="GHEA Grapalat"/>
        </w:rPr>
        <w:t>условия</w:t>
      </w:r>
      <w:proofErr w:type="spellEnd"/>
      <w:r w:rsidR="003D0E3C" w:rsidRPr="0046047A">
        <w:rPr>
          <w:rFonts w:ascii="Arial LatRus" w:hAnsi="Arial LatRus"/>
        </w:rPr>
        <w:t xml:space="preserve"> </w:t>
      </w:r>
      <w:r w:rsidR="003D0E3C" w:rsidRPr="0046047A">
        <w:rPr>
          <w:rFonts w:ascii="GHEA Grapalat" w:hAnsi="GHEA Grapalat"/>
        </w:rPr>
        <w:t>представления</w:t>
      </w:r>
      <w:r w:rsidR="003D0E3C" w:rsidRPr="0046047A">
        <w:rPr>
          <w:rFonts w:ascii="Arial LatRus" w:hAnsi="Arial LatRus"/>
        </w:rPr>
        <w:t xml:space="preserve"> </w:t>
      </w:r>
      <w:r w:rsidR="003D0E3C" w:rsidRPr="0046047A">
        <w:rPr>
          <w:rFonts w:ascii="GHEA Grapalat" w:hAnsi="GHEA Grapalat"/>
        </w:rPr>
        <w:t>обеспечения</w:t>
      </w:r>
      <w:r w:rsidR="003D0E3C" w:rsidRPr="0046047A">
        <w:rPr>
          <w:rFonts w:ascii="Arial LatRus" w:hAnsi="Arial LatRus"/>
        </w:rPr>
        <w:t xml:space="preserve"> </w:t>
      </w:r>
      <w:r w:rsidR="003D0E3C" w:rsidRPr="0046047A">
        <w:rPr>
          <w:rFonts w:ascii="GHEA Grapalat" w:hAnsi="GHEA Grapalat"/>
        </w:rPr>
        <w:t>квалификации</w:t>
      </w:r>
      <w:r w:rsidR="003D0E3C"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Разъяснение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</w:t>
      </w:r>
      <w:r w:rsidR="00543BAE" w:rsidRPr="0046047A">
        <w:rPr>
          <w:rFonts w:ascii="GHEA Grapalat" w:hAnsi="GHEA Grapalat"/>
        </w:rPr>
        <w:t>сения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изменения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в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приглашение</w:t>
      </w:r>
    </w:p>
    <w:p w:rsidR="00087A30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4.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Порядок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</w:p>
    <w:p w:rsidR="00096865" w:rsidRPr="0046047A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Ценовое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</w:p>
    <w:p w:rsidR="00096865" w:rsidRPr="0046047A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порядок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внесения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изменений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в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заявки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и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их</w:t>
      </w:r>
      <w:r w:rsidR="005D191A" w:rsidRPr="0046047A">
        <w:rPr>
          <w:rFonts w:ascii="Arial LatRus" w:hAnsi="Arial LatRus"/>
        </w:rPr>
        <w:t xml:space="preserve"> </w:t>
      </w:r>
      <w:r w:rsidR="005D191A" w:rsidRPr="0046047A">
        <w:rPr>
          <w:rFonts w:ascii="GHEA Grapalat" w:hAnsi="GHEA Grapalat"/>
        </w:rPr>
        <w:t>отзыва</w:t>
      </w:r>
    </w:p>
    <w:p w:rsidR="00096865" w:rsidRPr="0046047A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8.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Вскрытие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оц</w:t>
      </w:r>
      <w:r w:rsidR="000B2CFA" w:rsidRPr="0046047A">
        <w:rPr>
          <w:rFonts w:ascii="GHEA Grapalat" w:hAnsi="GHEA Grapalat"/>
        </w:rPr>
        <w:t>енка</w:t>
      </w:r>
      <w:r w:rsidR="000B2CFA" w:rsidRPr="0046047A">
        <w:rPr>
          <w:rFonts w:ascii="Arial LatRus" w:hAnsi="Arial LatRus"/>
        </w:rPr>
        <w:t xml:space="preserve"> </w:t>
      </w:r>
      <w:r w:rsidR="000B2CFA" w:rsidRPr="0046047A">
        <w:rPr>
          <w:rFonts w:ascii="GHEA Grapalat" w:hAnsi="GHEA Grapalat"/>
        </w:rPr>
        <w:t>заявок</w:t>
      </w:r>
      <w:r w:rsidR="000B2CFA" w:rsidRPr="0046047A">
        <w:rPr>
          <w:rFonts w:ascii="Arial LatRus" w:hAnsi="Arial LatRus"/>
        </w:rPr>
        <w:t xml:space="preserve"> </w:t>
      </w:r>
      <w:r w:rsidR="000B2CFA" w:rsidRPr="0046047A">
        <w:rPr>
          <w:rFonts w:ascii="GHEA Grapalat" w:hAnsi="GHEA Grapalat"/>
        </w:rPr>
        <w:t>и</w:t>
      </w:r>
      <w:r w:rsidR="000B2CFA" w:rsidRPr="0046047A">
        <w:rPr>
          <w:rFonts w:ascii="Arial LatRus" w:hAnsi="Arial LatRus"/>
        </w:rPr>
        <w:t xml:space="preserve"> </w:t>
      </w:r>
      <w:r w:rsidR="000B2CFA" w:rsidRPr="0046047A">
        <w:rPr>
          <w:rFonts w:ascii="GHEA Grapalat" w:hAnsi="GHEA Grapalat"/>
        </w:rPr>
        <w:t>подведение</w:t>
      </w:r>
      <w:r w:rsidR="000B2CFA" w:rsidRPr="0046047A">
        <w:rPr>
          <w:rFonts w:ascii="Arial LatRus" w:hAnsi="Arial LatRus"/>
        </w:rPr>
        <w:t xml:space="preserve"> </w:t>
      </w:r>
      <w:r w:rsidR="000B2CFA" w:rsidRPr="0046047A">
        <w:rPr>
          <w:rFonts w:ascii="GHEA Grapalat" w:hAnsi="GHEA Grapalat"/>
        </w:rPr>
        <w:t>итогов</w:t>
      </w:r>
    </w:p>
    <w:p w:rsidR="00096865" w:rsidRPr="0046047A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9.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Заключение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</w:t>
      </w:r>
      <w:r w:rsidR="00543BAE" w:rsidRPr="0046047A">
        <w:rPr>
          <w:rFonts w:ascii="GHEA Grapalat" w:hAnsi="GHEA Grapalat"/>
        </w:rPr>
        <w:t>ра</w:t>
      </w:r>
    </w:p>
    <w:p w:rsidR="00096865" w:rsidRPr="0046047A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10.</w:t>
      </w:r>
      <w:r w:rsidR="005D191A" w:rsidRPr="0046047A">
        <w:rPr>
          <w:rFonts w:ascii="Arial LatRus" w:hAnsi="Arial LatRus"/>
        </w:rPr>
        <w:tab/>
      </w:r>
      <w:r w:rsidR="003E1D9D" w:rsidRPr="0046047A">
        <w:rPr>
          <w:rFonts w:ascii="GHEA Grapalat" w:hAnsi="GHEA Grapalat"/>
        </w:rPr>
        <w:t>Обеспечения</w:t>
      </w:r>
      <w:r w:rsidR="003E1D9D" w:rsidRPr="0046047A">
        <w:rPr>
          <w:rFonts w:ascii="Arial LatRus" w:hAnsi="Arial LatRus"/>
        </w:rPr>
        <w:t xml:space="preserve"> </w:t>
      </w:r>
      <w:r w:rsidR="00174DAB" w:rsidRPr="0046047A">
        <w:rPr>
          <w:rFonts w:ascii="GHEA Grapalat" w:hAnsi="GHEA Grapalat"/>
        </w:rPr>
        <w:t>квалификации</w:t>
      </w:r>
      <w:r w:rsidR="00174DAB" w:rsidRPr="0046047A">
        <w:rPr>
          <w:rFonts w:ascii="Arial LatRus" w:hAnsi="Arial LatRus"/>
        </w:rPr>
        <w:t xml:space="preserve">  </w:t>
      </w:r>
      <w:r w:rsidR="00174DAB" w:rsidRPr="0046047A">
        <w:rPr>
          <w:rFonts w:ascii="GHEA Grapalat" w:hAnsi="GHEA Grapalat"/>
        </w:rPr>
        <w:t>и</w:t>
      </w:r>
      <w:r w:rsidR="00174DAB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договора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11.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Объяв</w:t>
      </w:r>
      <w:r w:rsidR="00543BAE" w:rsidRPr="0046047A">
        <w:rPr>
          <w:rFonts w:ascii="GHEA Grapalat" w:hAnsi="GHEA Grapalat"/>
        </w:rPr>
        <w:t>ление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процедуры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несостоявшейся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12.</w:t>
      </w:r>
      <w:r w:rsidR="005D191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принятых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="00543BAE" w:rsidRPr="0046047A">
        <w:rPr>
          <w:rFonts w:ascii="Arial LatRus" w:hAnsi="Arial LatRus"/>
        </w:rPr>
        <w:t xml:space="preserve">, </w:t>
      </w:r>
      <w:r w:rsidR="00543BAE" w:rsidRPr="0046047A">
        <w:rPr>
          <w:rFonts w:ascii="GHEA Grapalat" w:hAnsi="GHEA Grapalat"/>
        </w:rPr>
        <w:t>связанных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с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процессом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закупки</w:t>
      </w:r>
    </w:p>
    <w:p w:rsidR="00520F57" w:rsidRPr="0046047A" w:rsidRDefault="00520F57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520F57" w:rsidRPr="0046047A" w:rsidRDefault="00520F57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8842CE" w:rsidRPr="0046047A" w:rsidRDefault="00CA590C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ЧАСТЬ</w:t>
      </w:r>
      <w:r w:rsidRPr="0046047A">
        <w:rPr>
          <w:rFonts w:ascii="Arial LatRus" w:hAnsi="Arial LatRus"/>
          <w:b/>
        </w:rPr>
        <w:t xml:space="preserve"> II. </w:t>
      </w:r>
    </w:p>
    <w:p w:rsidR="008842CE" w:rsidRPr="0046047A" w:rsidRDefault="008842CE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96865" w:rsidRPr="0046047A" w:rsidRDefault="00096865" w:rsidP="00B46D58">
      <w:pPr>
        <w:widowControl w:val="0"/>
        <w:spacing w:after="160"/>
        <w:jc w:val="center"/>
        <w:rPr>
          <w:rFonts w:ascii="Arial LatRus" w:hAnsi="Arial LatRus"/>
          <w:b/>
          <w:lang w:val="hy-AM"/>
        </w:rPr>
      </w:pPr>
      <w:r w:rsidRPr="0046047A">
        <w:rPr>
          <w:rFonts w:ascii="GHEA Grapalat" w:hAnsi="GHEA Grapalat"/>
          <w:b/>
        </w:rPr>
        <w:t>ИНСТРУКЦИЯ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ПОДГОТОВКЕ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ЗАЯВКИ</w:t>
      </w:r>
      <w:r w:rsidRPr="0046047A">
        <w:rPr>
          <w:rFonts w:ascii="Arial LatRus" w:hAnsi="Arial LatRus"/>
          <w:b/>
        </w:rPr>
        <w:t xml:space="preserve"> </w:t>
      </w:r>
      <w:r w:rsidR="00CA590C"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НА</w:t>
      </w:r>
      <w:r w:rsidRPr="0046047A">
        <w:rPr>
          <w:rFonts w:ascii="Arial LatRus" w:hAnsi="Arial LatRus"/>
          <w:b/>
        </w:rPr>
        <w:t xml:space="preserve"> </w:t>
      </w:r>
      <w:r w:rsidR="00F05AD8" w:rsidRPr="0046047A">
        <w:rPr>
          <w:rFonts w:ascii="GHEA Grapalat" w:hAnsi="GHEA Grapalat"/>
          <w:b/>
          <w:lang w:val="hy-AM"/>
        </w:rPr>
        <w:t>ЗАПРОС</w:t>
      </w:r>
      <w:r w:rsidR="00F05AD8" w:rsidRPr="0046047A">
        <w:rPr>
          <w:rFonts w:ascii="Arial LatRus" w:hAnsi="Arial LatRus"/>
          <w:b/>
          <w:lang w:val="hy-AM"/>
        </w:rPr>
        <w:t xml:space="preserve"> </w:t>
      </w:r>
      <w:r w:rsidR="00F05AD8" w:rsidRPr="0046047A">
        <w:rPr>
          <w:rFonts w:ascii="GHEA Grapalat" w:hAnsi="GHEA Grapalat"/>
          <w:b/>
          <w:lang w:val="hy-AM"/>
        </w:rPr>
        <w:t>КОТИРОВОК</w:t>
      </w:r>
    </w:p>
    <w:p w:rsidR="00520F57" w:rsidRPr="0046047A" w:rsidRDefault="00520F57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Общ</w:t>
      </w:r>
      <w:r w:rsidR="00543BAE" w:rsidRPr="0046047A">
        <w:rPr>
          <w:rFonts w:ascii="GHEA Grapalat" w:hAnsi="GHEA Grapalat"/>
        </w:rPr>
        <w:t>ие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положения</w:t>
      </w:r>
    </w:p>
    <w:p w:rsidR="00096865" w:rsidRPr="0046047A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Заявка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процедуру</w:t>
      </w:r>
    </w:p>
    <w:p w:rsidR="0061522D" w:rsidRPr="0046047A" w:rsidRDefault="00450C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</w:t>
      </w:r>
      <w:r w:rsidR="00543BAE" w:rsidRPr="0046047A">
        <w:rPr>
          <w:rFonts w:ascii="Arial LatRus" w:hAnsi="Arial LatRus"/>
        </w:rPr>
        <w:t>.</w:t>
      </w:r>
      <w:r w:rsidR="00543BAE" w:rsidRPr="0046047A">
        <w:rPr>
          <w:rFonts w:ascii="Arial LatRus" w:hAnsi="Arial LatRus"/>
        </w:rPr>
        <w:tab/>
      </w:r>
      <w:r w:rsidR="00543BAE" w:rsidRPr="0046047A">
        <w:rPr>
          <w:rFonts w:ascii="GHEA Grapalat" w:hAnsi="GHEA Grapalat"/>
        </w:rPr>
        <w:t>Приложения</w:t>
      </w:r>
      <w:r w:rsidR="00543BAE" w:rsidRPr="0046047A">
        <w:rPr>
          <w:rFonts w:ascii="Arial LatRus" w:hAnsi="Arial LatRus"/>
        </w:rPr>
        <w:t xml:space="preserve"> </w:t>
      </w:r>
      <w:r w:rsidR="00543BAE" w:rsidRPr="0046047A">
        <w:rPr>
          <w:rFonts w:ascii="GHEA Grapalat" w:hAnsi="GHEA Grapalat"/>
        </w:rPr>
        <w:t>№</w:t>
      </w:r>
      <w:r w:rsidR="00543BAE" w:rsidRPr="0046047A">
        <w:rPr>
          <w:rFonts w:ascii="Arial LatRus" w:hAnsi="Arial LatRus"/>
        </w:rPr>
        <w:t xml:space="preserve"> 1-</w:t>
      </w:r>
      <w:r w:rsidR="0049697A" w:rsidRPr="0046047A">
        <w:rPr>
          <w:rFonts w:ascii="Arial LatRus" w:hAnsi="Arial LatRus"/>
        </w:rPr>
        <w:t>7</w:t>
      </w:r>
    </w:p>
    <w:p w:rsidR="00E17B7F" w:rsidRPr="0046047A" w:rsidRDefault="00E17B7F">
      <w:pPr>
        <w:rPr>
          <w:rFonts w:ascii="Arial LatRus" w:hAnsi="Arial LatRus"/>
          <w:spacing w:val="-6"/>
        </w:rPr>
      </w:pPr>
      <w:r w:rsidRPr="0046047A">
        <w:rPr>
          <w:rFonts w:ascii="Arial LatRus" w:hAnsi="Arial LatRus"/>
          <w:spacing w:val="-6"/>
        </w:rPr>
        <w:br w:type="page"/>
      </w:r>
    </w:p>
    <w:p w:rsidR="00096865" w:rsidRPr="0046047A" w:rsidRDefault="00096865" w:rsidP="00E17B7F">
      <w:pPr>
        <w:widowControl w:val="0"/>
        <w:spacing w:after="160"/>
        <w:ind w:hanging="567"/>
        <w:jc w:val="both"/>
        <w:rPr>
          <w:rFonts w:ascii="Arial LatRus" w:hAnsi="Arial LatRus"/>
          <w:spacing w:val="-6"/>
        </w:rPr>
      </w:pPr>
      <w:r w:rsidRPr="0046047A">
        <w:rPr>
          <w:rFonts w:ascii="GHEA Grapalat" w:hAnsi="GHEA Grapalat"/>
          <w:spacing w:val="-6"/>
        </w:rPr>
        <w:lastRenderedPageBreak/>
        <w:t>Настоящее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Приглашение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предоставляется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в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дополнение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к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объявлению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о</w:t>
      </w:r>
      <w:r w:rsidR="004B6DE5" w:rsidRPr="0046047A">
        <w:rPr>
          <w:rFonts w:ascii="Arial LatRus" w:hAnsi="Arial LatRus"/>
          <w:spacing w:val="-6"/>
          <w:lang w:val="hy-AM"/>
        </w:rPr>
        <w:t xml:space="preserve"> </w:t>
      </w:r>
      <w:r w:rsidR="004B6DE5" w:rsidRPr="0046047A">
        <w:rPr>
          <w:rFonts w:ascii="GHEA Grapalat" w:hAnsi="GHEA Grapalat"/>
          <w:spacing w:val="-6"/>
          <w:lang w:val="hy-AM"/>
        </w:rPr>
        <w:t>запросе</w:t>
      </w:r>
      <w:r w:rsidR="004B6DE5" w:rsidRPr="0046047A">
        <w:rPr>
          <w:rFonts w:ascii="Arial LatRus" w:hAnsi="Arial LatRus"/>
          <w:spacing w:val="-6"/>
          <w:lang w:val="hy-AM"/>
        </w:rPr>
        <w:t xml:space="preserve"> </w:t>
      </w:r>
      <w:r w:rsidR="004B6DE5" w:rsidRPr="0046047A">
        <w:rPr>
          <w:rFonts w:ascii="GHEA Grapalat" w:hAnsi="GHEA Grapalat"/>
          <w:spacing w:val="-6"/>
          <w:lang w:val="hy-AM"/>
        </w:rPr>
        <w:t>котировок</w:t>
      </w:r>
      <w:r w:rsidRPr="0046047A">
        <w:rPr>
          <w:rFonts w:ascii="Arial LatRus" w:hAnsi="Arial LatRus"/>
          <w:spacing w:val="-6"/>
        </w:rPr>
        <w:t xml:space="preserve">, </w:t>
      </w:r>
      <w:r w:rsidRPr="0046047A">
        <w:rPr>
          <w:rFonts w:ascii="GHEA Grapalat" w:hAnsi="GHEA Grapalat"/>
          <w:spacing w:val="-6"/>
        </w:rPr>
        <w:t>проводимом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под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кодом</w:t>
      </w:r>
      <w:r w:rsidRPr="0046047A">
        <w:rPr>
          <w:rFonts w:ascii="Arial LatRus" w:hAnsi="Arial LatRus"/>
          <w:spacing w:val="-6"/>
        </w:rPr>
        <w:t xml:space="preserve"> </w:t>
      </w:r>
      <w:r w:rsidR="006B33B5" w:rsidRPr="003557E0">
        <w:rPr>
          <w:rFonts w:ascii="Arial LatRus" w:hAnsi="Arial LatRus"/>
          <w:b/>
          <w:i/>
          <w:sz w:val="22"/>
          <w:szCs w:val="22"/>
        </w:rPr>
        <w:t>AM</w:t>
      </w:r>
      <w:r w:rsidR="004B6DE5" w:rsidRPr="003557E0">
        <w:rPr>
          <w:rFonts w:ascii="Arial LatRus" w:hAnsi="Arial LatRus"/>
          <w:b/>
          <w:i/>
          <w:sz w:val="22"/>
          <w:szCs w:val="22"/>
          <w:lang w:val="hy-AM"/>
        </w:rPr>
        <w:t>NMD</w:t>
      </w:r>
      <w:r w:rsidR="006B33B5" w:rsidRPr="003557E0">
        <w:rPr>
          <w:rFonts w:ascii="Arial LatRus" w:hAnsi="Arial LatRus"/>
          <w:b/>
          <w:i/>
          <w:sz w:val="22"/>
          <w:szCs w:val="22"/>
        </w:rPr>
        <w:t>-GHASHDZB-21/</w:t>
      </w:r>
      <w:r w:rsidR="00583BBF" w:rsidRPr="003557E0">
        <w:rPr>
          <w:rFonts w:asciiTheme="minorHAnsi" w:hAnsiTheme="minorHAnsi"/>
          <w:b/>
          <w:i/>
          <w:sz w:val="22"/>
          <w:szCs w:val="22"/>
        </w:rPr>
        <w:t>1</w:t>
      </w:r>
      <w:r w:rsidR="00583BBF">
        <w:rPr>
          <w:rFonts w:asciiTheme="minorHAnsi" w:hAnsiTheme="minorHAnsi"/>
          <w:i/>
        </w:rPr>
        <w:t xml:space="preserve"> </w:t>
      </w:r>
      <w:r w:rsidRPr="0046047A">
        <w:rPr>
          <w:rFonts w:ascii="Arial LatRus" w:hAnsi="Arial LatRus"/>
          <w:spacing w:val="-6"/>
        </w:rPr>
        <w:t>(</w:t>
      </w:r>
      <w:r w:rsidRPr="0046047A">
        <w:rPr>
          <w:rFonts w:ascii="GHEA Grapalat" w:hAnsi="GHEA Grapalat"/>
          <w:spacing w:val="-6"/>
        </w:rPr>
        <w:t>далее</w:t>
      </w:r>
      <w:r w:rsidRPr="0046047A">
        <w:rPr>
          <w:rFonts w:ascii="Arial LatRus" w:hAnsi="Arial LatRus"/>
          <w:spacing w:val="-6"/>
        </w:rPr>
        <w:t xml:space="preserve"> — </w:t>
      </w:r>
      <w:r w:rsidRPr="0046047A">
        <w:rPr>
          <w:rFonts w:ascii="GHEA Grapalat" w:hAnsi="GHEA Grapalat"/>
          <w:spacing w:val="-6"/>
        </w:rPr>
        <w:t>процедура</w:t>
      </w:r>
      <w:r w:rsidRPr="0046047A">
        <w:rPr>
          <w:rFonts w:ascii="Arial LatRus" w:hAnsi="Arial LatRus"/>
          <w:spacing w:val="-6"/>
        </w:rPr>
        <w:t>).</w:t>
      </w:r>
    </w:p>
    <w:p w:rsidR="00096865" w:rsidRPr="0046047A" w:rsidRDefault="00096865" w:rsidP="00B46D58">
      <w:pPr>
        <w:widowControl w:val="0"/>
        <w:spacing w:after="160"/>
        <w:ind w:firstLine="567"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законодательства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закупках</w:t>
      </w:r>
      <w:r w:rsidRPr="0046047A">
        <w:rPr>
          <w:rFonts w:ascii="Arial LatRus" w:hAnsi="Arial LatRus"/>
        </w:rPr>
        <w:t>"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Закон</w:t>
      </w:r>
      <w:r w:rsidRPr="0046047A">
        <w:rPr>
          <w:rFonts w:ascii="Arial LatRus" w:hAnsi="Arial LatRus"/>
        </w:rPr>
        <w:t>), "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", </w:t>
      </w:r>
      <w:r w:rsidRPr="0046047A">
        <w:rPr>
          <w:rFonts w:ascii="GHEA Grapalat" w:hAnsi="GHEA Grapalat"/>
        </w:rPr>
        <w:t>утвержденного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Постановлением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Правительства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№</w:t>
      </w:r>
      <w:r w:rsidRPr="0046047A">
        <w:rPr>
          <w:rFonts w:ascii="Arial LatRus" w:hAnsi="Arial LatRus"/>
        </w:rPr>
        <w:t xml:space="preserve"> 526-N </w:t>
      </w:r>
      <w:r w:rsidRPr="0046047A">
        <w:rPr>
          <w:rFonts w:ascii="GHEA Grapalat" w:hAnsi="GHEA Grapalat"/>
        </w:rPr>
        <w:t>от</w:t>
      </w:r>
      <w:r w:rsidR="006D2DF7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Arial LatRus" w:hAnsi="Arial LatRus"/>
        </w:rPr>
        <w:t>4</w:t>
      </w:r>
      <w:r w:rsidR="006D2DF7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м</w:t>
      </w:r>
      <w:r w:rsidR="00730989" w:rsidRPr="0046047A">
        <w:rPr>
          <w:rFonts w:ascii="GHEA Grapalat" w:hAnsi="GHEA Grapalat"/>
        </w:rPr>
        <w:t>ая</w:t>
      </w:r>
      <w:r w:rsidR="00730989" w:rsidRPr="0046047A">
        <w:rPr>
          <w:rFonts w:ascii="Arial LatRus" w:hAnsi="Arial LatRus"/>
        </w:rPr>
        <w:t xml:space="preserve"> 2017 </w:t>
      </w:r>
      <w:r w:rsidR="00730989" w:rsidRPr="0046047A">
        <w:rPr>
          <w:rFonts w:ascii="GHEA Grapalat" w:hAnsi="GHEA Grapalat"/>
        </w:rPr>
        <w:t>года</w:t>
      </w:r>
      <w:r w:rsidR="00730989" w:rsidRPr="0046047A">
        <w:rPr>
          <w:rFonts w:ascii="Arial LatRus" w:hAnsi="Arial LatRus"/>
        </w:rPr>
        <w:t xml:space="preserve"> (</w:t>
      </w:r>
      <w:r w:rsidR="00730989" w:rsidRPr="0046047A">
        <w:rPr>
          <w:rFonts w:ascii="GHEA Grapalat" w:hAnsi="GHEA Grapalat"/>
        </w:rPr>
        <w:t>далее</w:t>
      </w:r>
      <w:r w:rsidR="00730989" w:rsidRPr="0046047A">
        <w:rPr>
          <w:rFonts w:ascii="Arial LatRus" w:hAnsi="Arial LatRus"/>
        </w:rPr>
        <w:t xml:space="preserve"> — </w:t>
      </w:r>
      <w:r w:rsidR="00730989" w:rsidRPr="0046047A">
        <w:rPr>
          <w:rFonts w:ascii="GHEA Grapalat" w:hAnsi="GHEA Grapalat"/>
        </w:rPr>
        <w:t>Порядок</w:t>
      </w:r>
      <w:r w:rsidR="00730989"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правовых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информировать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намеренных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участвовать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объявленной</w:t>
      </w:r>
      <w:r w:rsidRPr="0046047A">
        <w:rPr>
          <w:rFonts w:ascii="Arial LatRus" w:hAnsi="Arial LatRus"/>
        </w:rPr>
        <w:t xml:space="preserve"> </w:t>
      </w:r>
      <w:r w:rsidR="00F05AD8" w:rsidRPr="0046047A">
        <w:rPr>
          <w:rFonts w:ascii="Arial LatRus" w:hAnsi="Arial LatRus"/>
          <w:i/>
        </w:rPr>
        <w:t>«</w:t>
      </w:r>
      <w:r w:rsidR="00583BBF" w:rsidRPr="0046047A">
        <w:rPr>
          <w:rFonts w:ascii="GHEA Grapalat" w:hAnsi="GHEA Grapalat"/>
          <w:i/>
          <w:lang w:val="hy-AM"/>
        </w:rPr>
        <w:t>Н</w:t>
      </w:r>
      <w:proofErr w:type="spellStart"/>
      <w:r w:rsidR="00583BBF">
        <w:rPr>
          <w:rFonts w:ascii="GHEA Grapalat" w:hAnsi="GHEA Grapalat"/>
          <w:i/>
        </w:rPr>
        <w:t>изаминской</w:t>
      </w:r>
      <w:proofErr w:type="spellEnd"/>
      <w:r w:rsidR="00583BBF" w:rsidRPr="0046047A">
        <w:rPr>
          <w:rFonts w:ascii="Arial LatRus" w:hAnsi="Arial LatRus"/>
          <w:i/>
          <w:lang w:val="hy-AM"/>
        </w:rPr>
        <w:t xml:space="preserve"> </w:t>
      </w:r>
      <w:r w:rsidR="00583BBF" w:rsidRPr="0046047A">
        <w:rPr>
          <w:rFonts w:ascii="GHEA Grapalat" w:hAnsi="GHEA Grapalat"/>
          <w:i/>
          <w:lang w:val="hy-AM"/>
        </w:rPr>
        <w:t>средней</w:t>
      </w:r>
      <w:r w:rsidR="00583BBF" w:rsidRPr="0046047A">
        <w:rPr>
          <w:rFonts w:ascii="Arial LatRus" w:hAnsi="Arial LatRus"/>
          <w:i/>
          <w:lang w:val="hy-AM"/>
        </w:rPr>
        <w:t xml:space="preserve"> </w:t>
      </w:r>
      <w:r w:rsidR="00583BBF" w:rsidRPr="0046047A">
        <w:rPr>
          <w:rFonts w:ascii="GHEA Grapalat" w:hAnsi="GHEA Grapalat"/>
          <w:i/>
          <w:lang w:val="hy-AM"/>
        </w:rPr>
        <w:t>школы</w:t>
      </w:r>
      <w:r w:rsidR="00583BBF" w:rsidRPr="0046047A">
        <w:rPr>
          <w:rFonts w:ascii="Arial LatRus" w:hAnsi="Arial LatRus"/>
          <w:i/>
          <w:lang w:val="hy-AM"/>
        </w:rPr>
        <w:t xml:space="preserve"> </w:t>
      </w:r>
      <w:r w:rsidR="00583BBF" w:rsidRPr="0046047A">
        <w:rPr>
          <w:rFonts w:ascii="GHEA Grapalat" w:hAnsi="GHEA Grapalat"/>
          <w:i/>
          <w:lang w:val="hy-AM"/>
        </w:rPr>
        <w:t>Араратского</w:t>
      </w:r>
      <w:r w:rsidR="00583BBF" w:rsidRPr="0046047A">
        <w:rPr>
          <w:rFonts w:ascii="Arial LatRus" w:hAnsi="Arial LatRus"/>
          <w:i/>
          <w:lang w:val="hy-AM"/>
        </w:rPr>
        <w:t xml:space="preserve"> </w:t>
      </w:r>
      <w:r w:rsidR="00583BBF">
        <w:rPr>
          <w:rFonts w:ascii="GHEA Grapalat" w:hAnsi="GHEA Grapalat"/>
          <w:i/>
        </w:rPr>
        <w:t>района</w:t>
      </w:r>
      <w:r w:rsidR="00583BBF" w:rsidRPr="0046047A">
        <w:rPr>
          <w:rFonts w:ascii="Arial LatRus" w:hAnsi="Arial LatRus"/>
          <w:i/>
          <w:lang w:val="hy-AM"/>
        </w:rPr>
        <w:t xml:space="preserve"> </w:t>
      </w:r>
      <w:r w:rsidR="00583BBF" w:rsidRPr="0046047A">
        <w:rPr>
          <w:rFonts w:ascii="GHEA Grapalat" w:hAnsi="GHEA Grapalat"/>
          <w:i/>
          <w:lang w:val="hy-AM"/>
        </w:rPr>
        <w:t>РА</w:t>
      </w:r>
      <w:proofErr w:type="gramEnd"/>
      <w:r w:rsidR="00583BBF" w:rsidRPr="0046047A">
        <w:rPr>
          <w:rFonts w:ascii="Arial LatRus" w:hAnsi="Arial LatRus"/>
          <w:i/>
        </w:rPr>
        <w:t xml:space="preserve"> </w:t>
      </w:r>
      <w:r w:rsidR="00F05AD8" w:rsidRPr="0046047A">
        <w:rPr>
          <w:rFonts w:ascii="Arial LatRus" w:hAnsi="Arial LatRus"/>
          <w:i/>
        </w:rPr>
        <w:t xml:space="preserve">&gt;&gt; </w:t>
      </w:r>
      <w:r w:rsidR="00F05AD8" w:rsidRPr="0046047A">
        <w:rPr>
          <w:rFonts w:ascii="GHEA Grapalat" w:hAnsi="GHEA Grapalat"/>
          <w:i/>
        </w:rPr>
        <w:t>ГНКО</w:t>
      </w:r>
      <w:r w:rsidR="00583BBF">
        <w:rPr>
          <w:rFonts w:ascii="GHEA Grapalat" w:hAnsi="GHEA Grapalat"/>
          <w:i/>
        </w:rPr>
        <w:t xml:space="preserve"> </w:t>
      </w:r>
      <w:r w:rsidRPr="0046047A">
        <w:rPr>
          <w:rFonts w:ascii="Arial LatRus" w:hAnsi="Arial LatRus"/>
        </w:rPr>
        <w:t>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условиях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: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предмете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проведении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определении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содействовать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подготовке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процедуру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независимо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того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являются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иностранным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организацией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гражданства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spacing w:after="160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отношениям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связанным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процедурой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применяется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Споры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связанные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процедурой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подлежат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рассмотрению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. </w:t>
      </w:r>
    </w:p>
    <w:p w:rsidR="004B6DE5" w:rsidRPr="00FC79DE" w:rsidRDefault="00A81DD5" w:rsidP="004B6DE5">
      <w:pPr>
        <w:pStyle w:val="aa"/>
        <w:ind w:right="-7"/>
        <w:rPr>
          <w:rFonts w:asciiTheme="minorHAnsi" w:hAnsiTheme="minorHAnsi" w:cs="Sylfaen"/>
          <w:i/>
          <w:sz w:val="20"/>
          <w:szCs w:val="20"/>
        </w:rPr>
      </w:pP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почты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секретаря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оценочной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"</w:t>
      </w:r>
      <w:hyperlink r:id="rId8" w:history="1">
        <w:r w:rsidR="00583BBF" w:rsidRPr="0021736C">
          <w:rPr>
            <w:rStyle w:val="a9"/>
            <w:rFonts w:ascii="Arial LatRus" w:hAnsi="Arial LatRus" w:cs="Sylfaen"/>
            <w:i/>
            <w:sz w:val="20"/>
            <w:szCs w:val="20"/>
            <w:lang w:val="hy-AM"/>
          </w:rPr>
          <w:t>n</w:t>
        </w:r>
        <w:r w:rsidR="00583BBF" w:rsidRPr="0021736C">
          <w:rPr>
            <w:rStyle w:val="a9"/>
            <w:rFonts w:ascii="Arial" w:hAnsi="Arial" w:cs="Arial"/>
            <w:i/>
            <w:sz w:val="20"/>
            <w:szCs w:val="20"/>
            <w:lang w:val="en-US"/>
          </w:rPr>
          <w:t>izami</w:t>
        </w:r>
        <w:r w:rsidR="00583BBF" w:rsidRPr="0021736C">
          <w:rPr>
            <w:rStyle w:val="a9"/>
            <w:rFonts w:ascii="Arial LatRus" w:hAnsi="Arial LatRus" w:cs="Sylfaen"/>
            <w:i/>
            <w:sz w:val="20"/>
            <w:szCs w:val="20"/>
            <w:lang w:val="hy-AM"/>
          </w:rPr>
          <w:t>@schools.am</w:t>
        </w:r>
      </w:hyperlink>
      <w:r w:rsidR="004B6DE5" w:rsidRPr="0046047A">
        <w:rPr>
          <w:rFonts w:ascii="Arial LatRus" w:hAnsi="Arial LatRus" w:cs="Sylfaen"/>
          <w:i/>
          <w:sz w:val="20"/>
          <w:szCs w:val="20"/>
          <w:lang w:val="hy-AM"/>
        </w:rPr>
        <w:t xml:space="preserve"> ,</w:t>
      </w:r>
      <w:r w:rsidR="00583BBF" w:rsidRPr="00583BBF">
        <w:rPr>
          <w:rFonts w:ascii="Arial LatRus" w:hAnsi="Arial LatRus" w:cs="Sylfaen"/>
          <w:i/>
          <w:sz w:val="20"/>
          <w:szCs w:val="20"/>
        </w:rPr>
        <w:t xml:space="preserve"> </w:t>
      </w:r>
      <w:proofErr w:type="spellStart"/>
      <w:r w:rsidR="00583BBF">
        <w:rPr>
          <w:rFonts w:ascii="Arial LatRus" w:hAnsi="Arial LatRus" w:cs="Sylfaen"/>
          <w:i/>
          <w:sz w:val="20"/>
          <w:szCs w:val="20"/>
          <w:u w:val="single"/>
          <w:lang w:val="en-US"/>
        </w:rPr>
        <w:t>arevik</w:t>
      </w:r>
      <w:proofErr w:type="spellEnd"/>
      <w:r w:rsidR="00583BBF" w:rsidRPr="00583BBF">
        <w:rPr>
          <w:rFonts w:ascii="Arial LatRus" w:hAnsi="Arial LatRus" w:cs="Sylfaen"/>
          <w:i/>
          <w:sz w:val="20"/>
          <w:szCs w:val="20"/>
          <w:u w:val="single"/>
        </w:rPr>
        <w:t>130313</w:t>
      </w:r>
      <w:r w:rsidR="004B6DE5" w:rsidRPr="0046047A">
        <w:rPr>
          <w:rFonts w:ascii="Arial LatRus" w:hAnsi="Arial LatRus" w:cs="Sylfaen"/>
          <w:i/>
          <w:sz w:val="20"/>
          <w:szCs w:val="20"/>
          <w:u w:val="single"/>
          <w:lang w:val="hy-AM"/>
        </w:rPr>
        <w:t>@mail.ru</w:t>
      </w:r>
    </w:p>
    <w:p w:rsidR="003E1421" w:rsidRPr="0046047A" w:rsidRDefault="003E1421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</w:p>
    <w:p w:rsidR="00096865" w:rsidRPr="0046047A" w:rsidRDefault="00F5653D" w:rsidP="00B46D58">
      <w:pPr>
        <w:widowControl w:val="0"/>
        <w:spacing w:after="160"/>
        <w:jc w:val="center"/>
        <w:rPr>
          <w:rFonts w:ascii="Arial LatRus" w:hAnsi="Arial LatRus"/>
        </w:rPr>
      </w:pPr>
      <w:r w:rsidRPr="0046047A">
        <w:rPr>
          <w:rFonts w:ascii="Arial LatRus" w:hAnsi="Arial LatRus"/>
        </w:rPr>
        <w:br w:type="page"/>
      </w:r>
      <w:r w:rsidRPr="0046047A">
        <w:rPr>
          <w:rFonts w:ascii="GHEA Grapalat" w:hAnsi="GHEA Grapalat"/>
        </w:rPr>
        <w:lastRenderedPageBreak/>
        <w:t>ЧАСТЬ</w:t>
      </w:r>
      <w:r w:rsidRPr="0046047A">
        <w:rPr>
          <w:rFonts w:ascii="Arial LatRus" w:hAnsi="Arial LatRus"/>
        </w:rPr>
        <w:t xml:space="preserve"> I</w:t>
      </w:r>
    </w:p>
    <w:p w:rsidR="00096865" w:rsidRPr="0046047A" w:rsidRDefault="00F63BBB" w:rsidP="00B46D58">
      <w:pPr>
        <w:widowControl w:val="0"/>
        <w:spacing w:after="160"/>
        <w:jc w:val="center"/>
        <w:rPr>
          <w:rFonts w:ascii="Arial LatRus" w:hAnsi="Arial LatRus" w:cs="Sylfaen"/>
          <w:b/>
        </w:rPr>
      </w:pPr>
      <w:r w:rsidRPr="0046047A">
        <w:rPr>
          <w:rFonts w:ascii="Arial LatRus" w:hAnsi="Arial LatRus"/>
          <w:b/>
        </w:rPr>
        <w:t xml:space="preserve">1. </w:t>
      </w:r>
      <w:r w:rsidR="002B32D6" w:rsidRPr="0046047A">
        <w:rPr>
          <w:rFonts w:ascii="GHEA Grapalat" w:hAnsi="GHEA Grapalat"/>
          <w:b/>
        </w:rPr>
        <w:t>ХАРАКТЕРИСТИКА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ПРЕДМЕТА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ЗАКУПКИ</w:t>
      </w:r>
    </w:p>
    <w:p w:rsidR="00096865" w:rsidRPr="0046047A" w:rsidRDefault="00845AA5" w:rsidP="00B46D58">
      <w:pPr>
        <w:pStyle w:val="3"/>
        <w:keepNext w:val="0"/>
        <w:widowControl w:val="0"/>
        <w:tabs>
          <w:tab w:val="left" w:pos="1134"/>
        </w:tabs>
        <w:spacing w:after="160" w:line="240" w:lineRule="auto"/>
        <w:ind w:firstLine="567"/>
        <w:jc w:val="both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1.1</w:t>
      </w:r>
      <w:r w:rsidR="008E6E51" w:rsidRPr="0046047A">
        <w:rPr>
          <w:rFonts w:ascii="Arial LatRus" w:hAnsi="Arial LatRus"/>
          <w:i w:val="0"/>
          <w:sz w:val="24"/>
          <w:szCs w:val="24"/>
        </w:rPr>
        <w:t>.</w:t>
      </w:r>
      <w:r w:rsidR="00F63BBB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Предметом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закупки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является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приобретение</w:t>
      </w:r>
      <w:r w:rsidR="00844550" w:rsidRPr="00844550">
        <w:rPr>
          <w:rFonts w:ascii="GHEA Grapalat" w:hAnsi="GHEA Grapalat"/>
          <w:i w:val="0"/>
          <w:sz w:val="24"/>
          <w:szCs w:val="24"/>
        </w:rPr>
        <w:t xml:space="preserve"> работ 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F05AD8" w:rsidRPr="0046047A">
        <w:rPr>
          <w:rFonts w:ascii="GHEA Grapalat" w:hAnsi="GHEA Grapalat"/>
          <w:i w:val="0"/>
          <w:sz w:val="24"/>
          <w:szCs w:val="24"/>
          <w:lang w:val="hy-AM"/>
        </w:rPr>
        <w:t>ремонт</w:t>
      </w:r>
      <w:r w:rsidR="00844550" w:rsidRPr="00844550">
        <w:rPr>
          <w:rFonts w:ascii="GHEA Grapalat" w:hAnsi="GHEA Grapalat"/>
          <w:i w:val="0"/>
          <w:sz w:val="24"/>
          <w:szCs w:val="24"/>
        </w:rPr>
        <w:t xml:space="preserve"> </w:t>
      </w:r>
      <w:r w:rsidR="00844550" w:rsidRPr="00C2554A">
        <w:rPr>
          <w:rStyle w:val="y2iqfc"/>
          <w:rFonts w:ascii="Sylfaen" w:hAnsi="Sylfaen" w:cstheme="minorHAnsi"/>
          <w:b/>
          <w:color w:val="202124"/>
          <w:sz w:val="24"/>
          <w:szCs w:val="24"/>
        </w:rPr>
        <w:t>школьных</w:t>
      </w:r>
      <w:r w:rsidR="00844550" w:rsidRPr="00C2554A">
        <w:rPr>
          <w:rStyle w:val="y2iqfc"/>
          <w:rFonts w:ascii="Arial LatRus" w:hAnsi="Arial LatRus" w:cstheme="minorHAnsi"/>
          <w:b/>
          <w:color w:val="202124"/>
          <w:sz w:val="24"/>
          <w:szCs w:val="24"/>
        </w:rPr>
        <w:t xml:space="preserve"> </w:t>
      </w:r>
      <w:r w:rsidR="00844550" w:rsidRPr="00C2554A">
        <w:rPr>
          <w:rStyle w:val="y2iqfc"/>
          <w:rFonts w:ascii="Sylfaen" w:hAnsi="Sylfaen" w:cstheme="minorHAnsi"/>
          <w:b/>
          <w:color w:val="202124"/>
          <w:sz w:val="24"/>
          <w:szCs w:val="24"/>
        </w:rPr>
        <w:t>санузлов</w:t>
      </w:r>
      <w:r w:rsidR="00844550" w:rsidRPr="00844550">
        <w:rPr>
          <w:rFonts w:ascii="Arial LatRus" w:hAnsi="Arial LatRus"/>
          <w:i w:val="0"/>
          <w:sz w:val="24"/>
          <w:szCs w:val="24"/>
        </w:rPr>
        <w:t xml:space="preserve"> </w:t>
      </w:r>
      <w:r w:rsidR="00844550" w:rsidRPr="00844550">
        <w:rPr>
          <w:rFonts w:ascii="GHEA Grapalat" w:hAnsi="GHEA Grapalat"/>
          <w:sz w:val="24"/>
          <w:szCs w:val="24"/>
        </w:rPr>
        <w:t>для нужд</w:t>
      </w:r>
      <w:r w:rsidR="00F05AD8" w:rsidRPr="0046047A">
        <w:rPr>
          <w:rFonts w:ascii="Arial LatRus" w:hAnsi="Arial LatRus"/>
          <w:sz w:val="24"/>
          <w:szCs w:val="24"/>
        </w:rPr>
        <w:t xml:space="preserve"> </w:t>
      </w:r>
      <w:r w:rsidR="00F05AD8" w:rsidRPr="0046047A">
        <w:rPr>
          <w:rFonts w:ascii="Arial LatRus" w:hAnsi="Arial LatRus"/>
          <w:i w:val="0"/>
          <w:sz w:val="24"/>
          <w:szCs w:val="24"/>
        </w:rPr>
        <w:t>«</w:t>
      </w:r>
      <w:r w:rsidR="008C3BF1" w:rsidRPr="0046047A">
        <w:rPr>
          <w:rFonts w:ascii="GHEA Grapalat" w:hAnsi="GHEA Grapalat"/>
          <w:i w:val="0"/>
          <w:sz w:val="24"/>
          <w:szCs w:val="24"/>
          <w:lang w:val="hy-AM"/>
        </w:rPr>
        <w:t>Н</w:t>
      </w:r>
      <w:proofErr w:type="spellStart"/>
      <w:r w:rsidR="008C3BF1" w:rsidRPr="0046047A">
        <w:rPr>
          <w:rFonts w:ascii="GHEA Grapalat" w:hAnsi="GHEA Grapalat"/>
          <w:i w:val="0"/>
          <w:sz w:val="24"/>
          <w:szCs w:val="24"/>
        </w:rPr>
        <w:t>изаминск</w:t>
      </w:r>
      <w:r w:rsidR="008C3BF1" w:rsidRPr="008C3BF1">
        <w:rPr>
          <w:rFonts w:ascii="GHEA Grapalat" w:hAnsi="GHEA Grapalat"/>
          <w:i w:val="0"/>
          <w:sz w:val="24"/>
          <w:szCs w:val="24"/>
        </w:rPr>
        <w:t>ой</w:t>
      </w:r>
      <w:proofErr w:type="spellEnd"/>
      <w:r w:rsidR="008C3BF1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8C3BF1" w:rsidRPr="0046047A">
        <w:rPr>
          <w:rFonts w:ascii="GHEA Grapalat" w:hAnsi="GHEA Grapalat"/>
          <w:i w:val="0"/>
          <w:sz w:val="24"/>
          <w:szCs w:val="24"/>
          <w:lang w:val="hy-AM"/>
        </w:rPr>
        <w:t>средн</w:t>
      </w:r>
      <w:r w:rsidR="008C3BF1" w:rsidRPr="008C3BF1">
        <w:rPr>
          <w:rFonts w:ascii="GHEA Grapalat" w:hAnsi="GHEA Grapalat"/>
          <w:i w:val="0"/>
          <w:sz w:val="24"/>
          <w:szCs w:val="24"/>
        </w:rPr>
        <w:t>ей</w:t>
      </w:r>
      <w:r w:rsidR="008C3BF1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8C3BF1" w:rsidRPr="0046047A">
        <w:rPr>
          <w:rFonts w:ascii="GHEA Grapalat" w:hAnsi="GHEA Grapalat"/>
          <w:i w:val="0"/>
          <w:sz w:val="24"/>
          <w:szCs w:val="24"/>
          <w:lang w:val="hy-AM"/>
        </w:rPr>
        <w:t>школ</w:t>
      </w:r>
      <w:proofErr w:type="spellStart"/>
      <w:r w:rsidR="008C3BF1" w:rsidRPr="003557E0">
        <w:rPr>
          <w:rFonts w:ascii="GHEA Grapalat" w:hAnsi="GHEA Grapalat"/>
          <w:i w:val="0"/>
          <w:sz w:val="24"/>
          <w:szCs w:val="24"/>
        </w:rPr>
        <w:t>ы</w:t>
      </w:r>
      <w:proofErr w:type="spellEnd"/>
      <w:r w:rsidR="008C3BF1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 </w:t>
      </w:r>
      <w:r w:rsidR="008C3BF1" w:rsidRPr="0046047A">
        <w:rPr>
          <w:rFonts w:ascii="GHEA Grapalat" w:hAnsi="GHEA Grapalat"/>
          <w:i w:val="0"/>
          <w:sz w:val="24"/>
          <w:szCs w:val="24"/>
          <w:lang w:val="hy-AM"/>
        </w:rPr>
        <w:t>Араратского</w:t>
      </w:r>
      <w:r w:rsidR="008C3BF1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8C3BF1" w:rsidRPr="0046047A">
        <w:rPr>
          <w:rFonts w:ascii="GHEA Grapalat" w:hAnsi="GHEA Grapalat"/>
          <w:i w:val="0"/>
          <w:sz w:val="24"/>
          <w:szCs w:val="24"/>
        </w:rPr>
        <w:t>района</w:t>
      </w:r>
      <w:r w:rsidR="008C3BF1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8C3BF1" w:rsidRPr="0046047A">
        <w:rPr>
          <w:rFonts w:ascii="Arial LatRus" w:hAnsi="Arial LatRus"/>
          <w:i w:val="0"/>
          <w:sz w:val="24"/>
          <w:szCs w:val="24"/>
          <w:lang w:val="hy-AM"/>
        </w:rPr>
        <w:t xml:space="preserve"> </w:t>
      </w:r>
      <w:r w:rsidR="008C3BF1" w:rsidRPr="0046047A">
        <w:rPr>
          <w:rFonts w:ascii="GHEA Grapalat" w:hAnsi="GHEA Grapalat"/>
          <w:i w:val="0"/>
          <w:sz w:val="24"/>
          <w:szCs w:val="24"/>
          <w:lang w:val="hy-AM"/>
        </w:rPr>
        <w:t>РА</w:t>
      </w:r>
      <w:r w:rsidR="008C3BF1"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F05AD8" w:rsidRPr="0046047A">
        <w:rPr>
          <w:rFonts w:ascii="Arial LatRus" w:hAnsi="Arial LatRus"/>
          <w:i w:val="0"/>
          <w:sz w:val="24"/>
          <w:szCs w:val="24"/>
        </w:rPr>
        <w:t xml:space="preserve">&gt;&gt; </w:t>
      </w:r>
      <w:r w:rsidR="00F05AD8" w:rsidRPr="0046047A">
        <w:rPr>
          <w:rFonts w:ascii="GHEA Grapalat" w:hAnsi="GHEA Grapalat"/>
          <w:i w:val="0"/>
          <w:sz w:val="24"/>
          <w:szCs w:val="24"/>
        </w:rPr>
        <w:t>ГНКО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которые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сгруппированы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лоты</w:t>
      </w:r>
      <w:r w:rsidRPr="0046047A">
        <w:rPr>
          <w:rFonts w:ascii="Arial LatRus" w:hAnsi="Arial LatRus"/>
          <w:i w:val="0"/>
          <w:sz w:val="24"/>
          <w:szCs w:val="24"/>
        </w:rPr>
        <w:t xml:space="preserve"> "</w:t>
      </w:r>
      <w:r w:rsidR="00015E35" w:rsidRPr="0046047A">
        <w:rPr>
          <w:rFonts w:ascii="Arial LatRus" w:hAnsi="Arial LatRus"/>
          <w:i w:val="0"/>
          <w:sz w:val="24"/>
          <w:szCs w:val="24"/>
        </w:rPr>
        <w:t>1</w:t>
      </w:r>
      <w:r w:rsidRPr="0046047A">
        <w:rPr>
          <w:rFonts w:ascii="Arial LatRus" w:hAnsi="Arial LatRus"/>
          <w:i w:val="0"/>
          <w:sz w:val="24"/>
          <w:szCs w:val="24"/>
        </w:rPr>
        <w:t>":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7704"/>
      </w:tblGrid>
      <w:tr w:rsidR="00096865" w:rsidRPr="0046047A" w:rsidTr="004E0B7B">
        <w:trPr>
          <w:jc w:val="center"/>
        </w:trPr>
        <w:tc>
          <w:tcPr>
            <w:tcW w:w="1530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b/>
                <w:bCs/>
                <w:i/>
                <w:iCs/>
                <w:sz w:val="24"/>
                <w:szCs w:val="24"/>
              </w:rPr>
            </w:pPr>
            <w:r w:rsidRPr="0046047A">
              <w:rPr>
                <w:rFonts w:ascii="GHEA Grapalat" w:hAnsi="GHEA Grapalat"/>
                <w:b/>
                <w:i/>
                <w:sz w:val="24"/>
                <w:szCs w:val="24"/>
              </w:rPr>
              <w:t>Номера</w:t>
            </w:r>
            <w:r w:rsidRPr="0046047A">
              <w:rPr>
                <w:rFonts w:ascii="Arial LatRus" w:hAnsi="Arial LatRus"/>
                <w:b/>
                <w:i/>
                <w:sz w:val="24"/>
                <w:szCs w:val="24"/>
              </w:rPr>
              <w:t xml:space="preserve"> </w:t>
            </w:r>
            <w:r w:rsidRPr="0046047A">
              <w:rPr>
                <w:rFonts w:ascii="GHEA Grapalat" w:hAnsi="GHEA Grapalat"/>
                <w:b/>
                <w:i/>
                <w:sz w:val="24"/>
                <w:szCs w:val="24"/>
              </w:rPr>
              <w:t>лотов</w:t>
            </w:r>
          </w:p>
        </w:tc>
        <w:tc>
          <w:tcPr>
            <w:tcW w:w="7704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b/>
                <w:bCs/>
                <w:i/>
                <w:iCs/>
                <w:sz w:val="24"/>
                <w:szCs w:val="24"/>
              </w:rPr>
            </w:pPr>
            <w:r w:rsidRPr="0046047A">
              <w:rPr>
                <w:rFonts w:ascii="GHEA Grapalat" w:hAnsi="GHEA Grapalat"/>
                <w:b/>
                <w:i/>
                <w:sz w:val="24"/>
                <w:szCs w:val="24"/>
              </w:rPr>
              <w:t>Наименование</w:t>
            </w:r>
            <w:r w:rsidRPr="0046047A">
              <w:rPr>
                <w:rFonts w:ascii="Arial LatRus" w:hAnsi="Arial LatRus"/>
                <w:b/>
                <w:i/>
                <w:sz w:val="24"/>
                <w:szCs w:val="24"/>
              </w:rPr>
              <w:t xml:space="preserve"> </w:t>
            </w:r>
            <w:r w:rsidRPr="0046047A">
              <w:rPr>
                <w:rFonts w:ascii="GHEA Grapalat" w:hAnsi="GHEA Grapalat"/>
                <w:b/>
                <w:i/>
                <w:sz w:val="24"/>
                <w:szCs w:val="24"/>
              </w:rPr>
              <w:t>лота</w:t>
            </w:r>
          </w:p>
        </w:tc>
      </w:tr>
      <w:tr w:rsidR="00096865" w:rsidRPr="0046047A" w:rsidTr="004E0B7B">
        <w:trPr>
          <w:jc w:val="center"/>
        </w:trPr>
        <w:tc>
          <w:tcPr>
            <w:tcW w:w="1530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 w:val="24"/>
                <w:szCs w:val="24"/>
              </w:rPr>
            </w:pPr>
            <w:r w:rsidRPr="0046047A">
              <w:rPr>
                <w:rFonts w:ascii="Arial LatRus" w:hAnsi="Arial LatRus"/>
                <w:sz w:val="24"/>
                <w:szCs w:val="24"/>
              </w:rPr>
              <w:t>1</w:t>
            </w:r>
          </w:p>
        </w:tc>
        <w:tc>
          <w:tcPr>
            <w:tcW w:w="7704" w:type="dxa"/>
            <w:vAlign w:val="center"/>
          </w:tcPr>
          <w:p w:rsidR="00096865" w:rsidRPr="0046047A" w:rsidRDefault="00F05AD8" w:rsidP="00583BBF">
            <w:pPr>
              <w:pStyle w:val="23"/>
              <w:widowControl w:val="0"/>
              <w:spacing w:after="120" w:line="240" w:lineRule="auto"/>
              <w:ind w:firstLine="0"/>
              <w:rPr>
                <w:rFonts w:ascii="Arial LatRus" w:hAnsi="Arial LatRus"/>
                <w:b/>
                <w:sz w:val="22"/>
                <w:szCs w:val="22"/>
                <w:u w:val="single"/>
                <w:vertAlign w:val="subscript"/>
              </w:rPr>
            </w:pPr>
            <w:r w:rsidRPr="0046047A">
              <w:rPr>
                <w:rFonts w:ascii="GHEA Grapalat" w:hAnsi="GHEA Grapalat"/>
                <w:i/>
                <w:sz w:val="24"/>
                <w:szCs w:val="24"/>
                <w:lang w:val="hy-AM"/>
              </w:rPr>
              <w:t>ремонт</w:t>
            </w:r>
            <w:r w:rsidRPr="0046047A">
              <w:rPr>
                <w:rFonts w:ascii="Arial LatRus" w:hAnsi="Arial LatRus"/>
                <w:i/>
                <w:sz w:val="24"/>
                <w:szCs w:val="24"/>
                <w:lang w:val="hy-AM"/>
              </w:rPr>
              <w:t xml:space="preserve"> </w:t>
            </w:r>
            <w:r w:rsidRPr="0046047A">
              <w:rPr>
                <w:rFonts w:ascii="GHEA Grapalat" w:hAnsi="GHEA Grapalat"/>
                <w:i/>
                <w:sz w:val="24"/>
                <w:szCs w:val="24"/>
                <w:lang w:val="hy-AM"/>
              </w:rPr>
              <w:t>школьн</w:t>
            </w:r>
            <w:proofErr w:type="spellStart"/>
            <w:r w:rsidR="00583BBF">
              <w:rPr>
                <w:rFonts w:ascii="GHEA Grapalat" w:hAnsi="GHEA Grapalat"/>
                <w:i/>
                <w:sz w:val="24"/>
                <w:szCs w:val="24"/>
              </w:rPr>
              <w:t>ых</w:t>
            </w:r>
            <w:proofErr w:type="spellEnd"/>
            <w:r w:rsidR="00583BBF">
              <w:rPr>
                <w:rFonts w:ascii="GHEA Grapalat" w:hAnsi="GHEA Grapalat"/>
                <w:i/>
                <w:sz w:val="24"/>
                <w:szCs w:val="24"/>
              </w:rPr>
              <w:t xml:space="preserve"> санузлов</w:t>
            </w:r>
          </w:p>
        </w:tc>
      </w:tr>
      <w:tr w:rsidR="00096865" w:rsidRPr="0046047A" w:rsidTr="004E0B7B">
        <w:trPr>
          <w:jc w:val="center"/>
        </w:trPr>
        <w:tc>
          <w:tcPr>
            <w:tcW w:w="1530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 w:val="24"/>
                <w:szCs w:val="24"/>
              </w:rPr>
            </w:pPr>
          </w:p>
        </w:tc>
        <w:tc>
          <w:tcPr>
            <w:tcW w:w="7704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rPr>
                <w:rFonts w:ascii="Arial LatRus" w:hAnsi="Arial LatRus"/>
                <w:sz w:val="24"/>
                <w:szCs w:val="24"/>
              </w:rPr>
            </w:pPr>
          </w:p>
        </w:tc>
      </w:tr>
      <w:tr w:rsidR="00096865" w:rsidRPr="0046047A" w:rsidTr="004E0B7B">
        <w:trPr>
          <w:jc w:val="center"/>
        </w:trPr>
        <w:tc>
          <w:tcPr>
            <w:tcW w:w="1530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jc w:val="center"/>
              <w:rPr>
                <w:rFonts w:ascii="Arial LatRus" w:hAnsi="Arial LatRus"/>
                <w:sz w:val="24"/>
                <w:szCs w:val="24"/>
              </w:rPr>
            </w:pPr>
          </w:p>
        </w:tc>
        <w:tc>
          <w:tcPr>
            <w:tcW w:w="7704" w:type="dxa"/>
            <w:vAlign w:val="center"/>
          </w:tcPr>
          <w:p w:rsidR="00096865" w:rsidRPr="0046047A" w:rsidRDefault="00096865" w:rsidP="00B46D58">
            <w:pPr>
              <w:pStyle w:val="23"/>
              <w:widowControl w:val="0"/>
              <w:spacing w:after="120" w:line="240" w:lineRule="auto"/>
              <w:ind w:firstLine="0"/>
              <w:rPr>
                <w:rFonts w:ascii="Arial LatRus" w:hAnsi="Arial LatRus"/>
                <w:sz w:val="24"/>
                <w:szCs w:val="24"/>
              </w:rPr>
            </w:pPr>
          </w:p>
        </w:tc>
      </w:tr>
    </w:tbl>
    <w:p w:rsidR="00096865" w:rsidRPr="0046047A" w:rsidRDefault="00816505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Технические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характеристики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EE6232" w:rsidRPr="0046047A">
        <w:rPr>
          <w:rFonts w:ascii="GHEA Grapalat" w:hAnsi="GHEA Grapalat"/>
          <w:sz w:val="24"/>
          <w:szCs w:val="24"/>
        </w:rPr>
        <w:t>работы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также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ее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спецификация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технические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эквивалентное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описание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прочих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неценовых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условий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составляют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неотъемлемую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часть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заключаемого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проект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которого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Приложении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№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6672E6" w:rsidRPr="0046047A">
        <w:rPr>
          <w:rFonts w:ascii="Arial LatRus" w:hAnsi="Arial LatRus"/>
          <w:sz w:val="24"/>
          <w:szCs w:val="24"/>
        </w:rPr>
        <w:t xml:space="preserve">6 </w:t>
      </w:r>
      <w:r w:rsidRPr="0046047A">
        <w:rPr>
          <w:rFonts w:ascii="GHEA Grapalat" w:hAnsi="GHEA Grapalat"/>
          <w:sz w:val="24"/>
          <w:szCs w:val="24"/>
        </w:rPr>
        <w:t>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Приглашению</w:t>
      </w:r>
      <w:r w:rsidRPr="0046047A">
        <w:rPr>
          <w:rFonts w:ascii="Arial LatRus" w:hAnsi="Arial LatRus"/>
          <w:sz w:val="24"/>
          <w:szCs w:val="24"/>
        </w:rPr>
        <w:t>.</w:t>
      </w:r>
    </w:p>
    <w:p w:rsidR="00096865" w:rsidRPr="0046047A" w:rsidRDefault="00693101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2.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ТРЕБОВАНИЯ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К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ПРАВУ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УЧАСТНИКА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НА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УЧАСТИЕ</w:t>
      </w:r>
      <w:r w:rsidR="002B32D6" w:rsidRPr="0046047A">
        <w:rPr>
          <w:rFonts w:ascii="Arial LatRus" w:hAnsi="Arial LatRus"/>
          <w:b/>
        </w:rPr>
        <w:t xml:space="preserve">, </w:t>
      </w:r>
      <w:r w:rsidRPr="0046047A">
        <w:rPr>
          <w:rFonts w:ascii="Arial LatRus" w:hAnsi="Arial LatRus"/>
          <w:b/>
        </w:rPr>
        <w:br/>
      </w:r>
      <w:r w:rsidR="002B32D6" w:rsidRPr="0046047A">
        <w:rPr>
          <w:rFonts w:ascii="GHEA Grapalat" w:hAnsi="GHEA Grapalat"/>
          <w:b/>
        </w:rPr>
        <w:t>КВАЛИФИКАЦИОННЫЕ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КРИТЕРИИ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И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ПОРЯДОК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ИХ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ОЦЕНКИ</w:t>
      </w:r>
      <w:r w:rsidR="002B32D6" w:rsidRPr="0046047A">
        <w:rPr>
          <w:rFonts w:ascii="Arial LatRus" w:hAnsi="Arial LatRus"/>
          <w:b/>
        </w:rPr>
        <w:t xml:space="preserve"> </w:t>
      </w:r>
    </w:p>
    <w:p w:rsidR="00753E6E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Arial Armenian"/>
        </w:rPr>
      </w:pPr>
      <w:r w:rsidRPr="0046047A">
        <w:rPr>
          <w:rFonts w:ascii="Arial LatRus" w:hAnsi="Arial LatRus"/>
        </w:rPr>
        <w:t>2.1</w:t>
      </w:r>
      <w:r w:rsidR="008E6E51" w:rsidRPr="0046047A">
        <w:rPr>
          <w:rFonts w:ascii="Arial LatRus" w:hAnsi="Arial LatRus"/>
        </w:rPr>
        <w:t>.</w:t>
      </w:r>
      <w:r w:rsidR="00693101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участвовать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:</w:t>
      </w:r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1)</w:t>
      </w:r>
      <w:r w:rsidR="00693101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судебном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признаны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банкротом</w:t>
      </w:r>
      <w:r w:rsidRPr="0046047A">
        <w:rPr>
          <w:rFonts w:ascii="Arial LatRus" w:hAnsi="Arial LatRus"/>
        </w:rPr>
        <w:t xml:space="preserve">; </w:t>
      </w:r>
    </w:p>
    <w:p w:rsidR="00753E6E" w:rsidRPr="0046047A" w:rsidRDefault="00753E6E" w:rsidP="00B46D58">
      <w:pPr>
        <w:widowControl w:val="0"/>
        <w:tabs>
          <w:tab w:val="left" w:pos="1134"/>
          <w:tab w:val="left" w:pos="7200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просроченные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контролируемым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налоговым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доходам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ценового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превышающие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пятьдесят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тысяч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драмов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>;</w:t>
      </w:r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представитель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исполнительного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органа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предшествующих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были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осуждены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="003240F7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финансирование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терроризма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эксплуатацию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детей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преступление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включающее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трафикинг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людей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создание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преступного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сообщества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="003240F7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нем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получение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взятки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дачу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взятки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посредничество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взяточничестве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преступления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направленные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против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экономической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когда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судимость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снята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="003240F7" w:rsidRPr="0046047A">
        <w:rPr>
          <w:rFonts w:ascii="GHEA Grapalat" w:hAnsi="GHEA Grapalat"/>
        </w:rPr>
        <w:t>гашена</w:t>
      </w:r>
      <w:r w:rsidR="003240F7" w:rsidRPr="0046047A">
        <w:rPr>
          <w:rFonts w:ascii="Arial LatRus" w:hAnsi="Arial LatRus"/>
        </w:rPr>
        <w:t>;</w:t>
      </w:r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proofErr w:type="gramStart"/>
      <w:r w:rsidRPr="0046047A">
        <w:rPr>
          <w:rFonts w:ascii="Arial LatRus" w:hAnsi="Arial LatRus"/>
        </w:rPr>
        <w:t>4)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отношении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года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предшествующего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вынесенный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необжалуемый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административный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антиконкурентное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злоупотребление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доминирующим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положением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сфере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>;</w:t>
      </w:r>
      <w:proofErr w:type="gramEnd"/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состоянию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список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опубликованный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законодательству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стран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членов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Евразийского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экономического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союза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="00F95BB0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закупках</w:t>
      </w:r>
      <w:r w:rsidRPr="0046047A">
        <w:rPr>
          <w:rFonts w:ascii="Arial LatRus" w:hAnsi="Arial LatRus"/>
        </w:rPr>
        <w:t xml:space="preserve">; </w:t>
      </w:r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состоянию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список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>.</w:t>
      </w:r>
    </w:p>
    <w:p w:rsidR="00990561" w:rsidRPr="0046047A" w:rsidRDefault="00990561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подпунктами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6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списки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отклонению</w:t>
      </w:r>
      <w:r w:rsidRPr="0046047A">
        <w:rPr>
          <w:rFonts w:ascii="Arial LatRus" w:hAnsi="Arial LatRus"/>
        </w:rPr>
        <w:t>.</w:t>
      </w:r>
    </w:p>
    <w:p w:rsidR="00753E6E" w:rsidRPr="0046047A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2.2.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2.</w:t>
      </w:r>
      <w:r w:rsidR="00EE03E2" w:rsidRPr="0046047A">
        <w:rPr>
          <w:rFonts w:ascii="Arial LatRus" w:hAnsi="Arial LatRus"/>
        </w:rPr>
        <w:t>1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2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Помимо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истребованы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обоснования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Оценочная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оценивает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подлинность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условиях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>.</w:t>
      </w:r>
    </w:p>
    <w:p w:rsidR="00BA3554" w:rsidRPr="0046047A" w:rsidRDefault="00BA355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2.3</w:t>
      </w:r>
      <w:r w:rsidR="003240F7" w:rsidRPr="0046047A">
        <w:rPr>
          <w:rFonts w:ascii="Arial LatRus" w:hAnsi="Arial LatRus"/>
        </w:rPr>
        <w:t>.</w:t>
      </w:r>
      <w:r w:rsidR="00E1385B" w:rsidRPr="0046047A">
        <w:rPr>
          <w:rFonts w:ascii="Arial LatRus" w:hAnsi="Arial LatRus"/>
        </w:rPr>
        <w:tab/>
      </w:r>
      <w:proofErr w:type="gramStart"/>
      <w:r w:rsidRPr="0046047A">
        <w:rPr>
          <w:rFonts w:ascii="GHEA Grapalat" w:hAnsi="GHEA Grapalat"/>
        </w:rPr>
        <w:t>Запрещается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одновременное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="00F4264D" w:rsidRPr="0046047A">
        <w:rPr>
          <w:rFonts w:ascii="Arial LatRus" w:hAnsi="Arial LatRus"/>
        </w:rPr>
        <w:t xml:space="preserve"> (</w:t>
      </w:r>
      <w:r w:rsidR="00DA4643" w:rsidRPr="0046047A">
        <w:rPr>
          <w:rFonts w:ascii="GHEA Grapalat" w:hAnsi="GHEA Grapalat"/>
        </w:rPr>
        <w:t>на</w:t>
      </w:r>
      <w:r w:rsidR="00DA4643" w:rsidRPr="0046047A">
        <w:rPr>
          <w:rFonts w:ascii="Arial LatRus" w:hAnsi="Arial LatRus"/>
        </w:rPr>
        <w:t xml:space="preserve"> </w:t>
      </w:r>
      <w:r w:rsidR="00DA4643" w:rsidRPr="0046047A">
        <w:rPr>
          <w:rFonts w:ascii="GHEA Grapalat" w:hAnsi="GHEA Grapalat"/>
        </w:rPr>
        <w:t>о</w:t>
      </w:r>
      <w:r w:rsidR="00EE7758" w:rsidRPr="0046047A">
        <w:rPr>
          <w:rFonts w:ascii="GHEA Grapalat" w:hAnsi="GHEA Grapalat"/>
        </w:rPr>
        <w:t>дин</w:t>
      </w:r>
      <w:r w:rsidR="00EE7758" w:rsidRPr="0046047A">
        <w:rPr>
          <w:rFonts w:ascii="Arial LatRus" w:hAnsi="Arial LatRus"/>
        </w:rPr>
        <w:t xml:space="preserve"> </w:t>
      </w:r>
      <w:r w:rsidR="00EE7758" w:rsidRPr="0046047A">
        <w:rPr>
          <w:rFonts w:ascii="GHEA Grapalat" w:hAnsi="GHEA Grapalat"/>
        </w:rPr>
        <w:t>и</w:t>
      </w:r>
      <w:r w:rsidR="00EE7758" w:rsidRPr="0046047A">
        <w:rPr>
          <w:rFonts w:ascii="Arial LatRus" w:hAnsi="Arial LatRus"/>
        </w:rPr>
        <w:t xml:space="preserve"> </w:t>
      </w:r>
      <w:r w:rsidR="00EE7758" w:rsidRPr="0046047A">
        <w:rPr>
          <w:rFonts w:ascii="GHEA Grapalat" w:hAnsi="GHEA Grapalat"/>
        </w:rPr>
        <w:t>тот</w:t>
      </w:r>
      <w:r w:rsidR="00EE7758" w:rsidRPr="0046047A">
        <w:rPr>
          <w:rFonts w:ascii="Arial LatRus" w:hAnsi="Arial LatRus"/>
        </w:rPr>
        <w:t xml:space="preserve"> </w:t>
      </w:r>
      <w:r w:rsidR="00EE7758" w:rsidRPr="0046047A">
        <w:rPr>
          <w:rFonts w:ascii="GHEA Grapalat" w:hAnsi="GHEA Grapalat"/>
        </w:rPr>
        <w:t>же</w:t>
      </w:r>
      <w:r w:rsidR="00DA4643" w:rsidRPr="0046047A">
        <w:rPr>
          <w:rFonts w:ascii="Arial LatRus" w:hAnsi="Arial LatRus"/>
        </w:rPr>
        <w:t xml:space="preserve"> </w:t>
      </w:r>
      <w:r w:rsidR="00DA4643" w:rsidRPr="0046047A">
        <w:rPr>
          <w:rFonts w:ascii="GHEA Grapalat" w:hAnsi="GHEA Grapalat"/>
        </w:rPr>
        <w:t>лот</w:t>
      </w:r>
      <w:r w:rsidR="00F4264D"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учрежденных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взаимосвязанными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одними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лицами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принадлежащую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долю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пай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пятидесяти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proofErr w:type="gramEnd"/>
      <w:r w:rsidRPr="0046047A">
        <w:rPr>
          <w:rFonts w:ascii="Arial LatRus" w:hAnsi="Arial LatRus"/>
        </w:rPr>
        <w:t xml:space="preserve">, </w:t>
      </w:r>
      <w:proofErr w:type="gramStart"/>
      <w:r w:rsidRPr="0046047A">
        <w:rPr>
          <w:rFonts w:ascii="GHEA Grapalat" w:hAnsi="GHEA Grapalat"/>
        </w:rPr>
        <w:t>учрежденных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общинами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совместной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консорциумом</w:t>
      </w:r>
      <w:r w:rsidRPr="0046047A">
        <w:rPr>
          <w:rFonts w:ascii="Arial LatRus" w:hAnsi="Arial LatRus"/>
        </w:rPr>
        <w:t>).</w:t>
      </w:r>
    </w:p>
    <w:p w:rsidR="00D5674E" w:rsidRPr="0046047A" w:rsidRDefault="009F18D0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lastRenderedPageBreak/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смыслу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119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>: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Arial LatRus" w:hAnsi="Arial LatRus"/>
        </w:rPr>
        <w:t>1)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физические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считаются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взаимосвязанными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членами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семьи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ведут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общее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хозяйство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занимаются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совместной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предпринимательской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деятельностью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действовали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согласованно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исходя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экономических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интересов</w:t>
      </w:r>
      <w:r w:rsidRPr="0046047A">
        <w:rPr>
          <w:rFonts w:ascii="Arial LatRus" w:hAnsi="Arial LatRus"/>
        </w:rPr>
        <w:t>,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Arial LatRus" w:hAnsi="Arial LatRus"/>
          <w:color w:val="000000"/>
        </w:rPr>
        <w:t>2)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физические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юридические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считаются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взаимосвязанными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если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они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действовали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согласованно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исходя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экономических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интересов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если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данное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физическое</w:t>
      </w:r>
      <w:r w:rsidRPr="0046047A">
        <w:rPr>
          <w:rFonts w:ascii="Arial LatRus" w:hAnsi="Arial LatRus"/>
          <w:color w:val="000000"/>
        </w:rPr>
        <w:t xml:space="preserve"> </w:t>
      </w:r>
      <w:proofErr w:type="gramStart"/>
      <w:r w:rsidRPr="0046047A">
        <w:rPr>
          <w:rFonts w:ascii="GHEA Grapalat" w:hAnsi="GHEA Grapalat"/>
          <w:color w:val="000000"/>
        </w:rPr>
        <w:t>лицо</w:t>
      </w:r>
      <w:proofErr w:type="gramEnd"/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семьи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является</w:t>
      </w:r>
      <w:r w:rsidRPr="0046047A">
        <w:rPr>
          <w:rFonts w:ascii="Arial LatRus" w:hAnsi="Arial LatRus"/>
          <w:color w:val="000000"/>
        </w:rPr>
        <w:t>: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GHEA Grapalat" w:hAnsi="GHEA Grapalat"/>
          <w:color w:val="000000"/>
        </w:rPr>
        <w:t>а</w:t>
      </w:r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участником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распоряжающимся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более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чем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десятью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процентами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акций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данного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46047A">
        <w:rPr>
          <w:rFonts w:ascii="GHEA Grapalat" w:hAnsi="GHEA Grapalat"/>
          <w:color w:val="000000"/>
        </w:rPr>
        <w:t>б</w:t>
      </w:r>
      <w:proofErr w:type="gramEnd"/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лицом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имеющим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возможность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предопределять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решения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иным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не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запрещенным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законодательством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Республики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Армения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образом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46047A">
        <w:rPr>
          <w:rFonts w:ascii="GHEA Grapalat" w:hAnsi="GHEA Grapalat"/>
          <w:color w:val="000000"/>
        </w:rPr>
        <w:t>в</w:t>
      </w:r>
      <w:proofErr w:type="gramEnd"/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proofErr w:type="gramStart"/>
      <w:r w:rsidRPr="0046047A">
        <w:rPr>
          <w:rFonts w:ascii="GHEA Grapalat" w:hAnsi="GHEA Grapalat"/>
          <w:color w:val="000000"/>
        </w:rPr>
        <w:t>председателем</w:t>
      </w:r>
      <w:proofErr w:type="gramEnd"/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Совета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данного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заместителем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председателя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Совета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членом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Совета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исполнительным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директором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заместителем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председателем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коллегиального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органа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осуществляющего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функции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исполнительного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органа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GHEA Grapalat" w:hAnsi="GHEA Grapalat"/>
          <w:color w:val="000000"/>
        </w:rPr>
        <w:t>г</w:t>
      </w:r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сотрудником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который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работает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под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непосредственным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руководством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исполнительного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директора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имеет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существенное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влияние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вопросе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принятия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решений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органами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управления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юридического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Arial LatRus" w:hAnsi="Arial LatRus"/>
        </w:rPr>
        <w:t>3)</w:t>
      </w:r>
      <w:r w:rsidR="00E1385B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участники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статуса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считаются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взаимосвязанными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>: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GHEA Grapalat" w:hAnsi="GHEA Grapalat"/>
          <w:color w:val="000000"/>
        </w:rPr>
        <w:t>а</w:t>
      </w:r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данное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правом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голосования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владеет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десятью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более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процентами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дающих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право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голоса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акций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долей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паев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далее</w:t>
      </w:r>
      <w:r w:rsidRPr="0046047A">
        <w:rPr>
          <w:rFonts w:ascii="Arial LatRus" w:hAnsi="Arial LatRus"/>
          <w:color w:val="000000"/>
        </w:rPr>
        <w:t xml:space="preserve"> — </w:t>
      </w:r>
      <w:r w:rsidRPr="0046047A">
        <w:rPr>
          <w:rFonts w:ascii="GHEA Grapalat" w:hAnsi="GHEA Grapalat"/>
          <w:color w:val="000000"/>
        </w:rPr>
        <w:t>акция</w:t>
      </w:r>
      <w:r w:rsidRPr="0046047A">
        <w:rPr>
          <w:rFonts w:ascii="Arial LatRus" w:hAnsi="Arial LatRus"/>
          <w:color w:val="000000"/>
        </w:rPr>
        <w:t xml:space="preserve">) </w:t>
      </w:r>
      <w:r w:rsidRPr="0046047A">
        <w:rPr>
          <w:rFonts w:ascii="GHEA Grapalat" w:hAnsi="GHEA Grapalat"/>
          <w:color w:val="000000"/>
        </w:rPr>
        <w:t>другого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силу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своего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участия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соответствии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заключенным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между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данными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договором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имеет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возможность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предопределять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решения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другого</w:t>
      </w:r>
      <w:r w:rsidR="002C1982" w:rsidRPr="0046047A">
        <w:rPr>
          <w:rFonts w:ascii="Arial LatRus" w:hAnsi="Arial LatRus" w:cs="Courier New"/>
          <w:color w:val="000000"/>
          <w:lang w:val="en-US"/>
        </w:rPr>
        <w:t> 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46047A">
        <w:rPr>
          <w:rFonts w:ascii="GHEA Grapalat" w:hAnsi="GHEA Grapalat"/>
          <w:color w:val="000000"/>
        </w:rPr>
        <w:t>б</w:t>
      </w:r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участник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акционер</w:t>
      </w:r>
      <w:r w:rsidRPr="0046047A">
        <w:rPr>
          <w:rFonts w:ascii="Arial LatRus" w:hAnsi="Arial LatRus"/>
          <w:color w:val="000000"/>
        </w:rPr>
        <w:t xml:space="preserve">) </w:t>
      </w:r>
      <w:r w:rsidRPr="0046047A">
        <w:rPr>
          <w:rFonts w:ascii="GHEA Grapalat" w:hAnsi="GHEA Grapalat"/>
          <w:color w:val="000000"/>
        </w:rPr>
        <w:t>и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) </w:t>
      </w:r>
      <w:r w:rsidRPr="0046047A">
        <w:rPr>
          <w:rFonts w:ascii="GHEA Grapalat" w:hAnsi="GHEA Grapalat"/>
          <w:color w:val="000000"/>
        </w:rPr>
        <w:t>участники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акционеры</w:t>
      </w:r>
      <w:r w:rsidRPr="0046047A">
        <w:rPr>
          <w:rFonts w:ascii="Arial LatRus" w:hAnsi="Arial LatRus"/>
          <w:color w:val="000000"/>
        </w:rPr>
        <w:t xml:space="preserve">) 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члены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семей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если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участник</w:t>
      </w:r>
      <w:r w:rsidRPr="0046047A">
        <w:rPr>
          <w:rFonts w:ascii="Arial LatRus" w:hAnsi="Arial LatRus"/>
          <w:color w:val="000000"/>
        </w:rPr>
        <w:t xml:space="preserve"> — </w:t>
      </w:r>
      <w:r w:rsidRPr="0046047A">
        <w:rPr>
          <w:rFonts w:ascii="GHEA Grapalat" w:hAnsi="GHEA Grapalat"/>
          <w:color w:val="000000"/>
        </w:rPr>
        <w:t>физическое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лицо</w:t>
      </w:r>
      <w:r w:rsidRPr="0046047A">
        <w:rPr>
          <w:rFonts w:ascii="Arial LatRus" w:hAnsi="Arial LatRus"/>
          <w:color w:val="000000"/>
        </w:rPr>
        <w:t xml:space="preserve">), </w:t>
      </w:r>
      <w:r w:rsidRPr="0046047A">
        <w:rPr>
          <w:rFonts w:ascii="GHEA Grapalat" w:hAnsi="GHEA Grapalat"/>
          <w:color w:val="000000"/>
        </w:rPr>
        <w:t>владеющие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более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чем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десятью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процентами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дающих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право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голоса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акций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одного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них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имеющие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возможность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иным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не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запрещенным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законом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образом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предопределять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решения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имеют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право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прямо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косвенно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владеть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том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числе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основании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договоров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купли</w:t>
      </w:r>
      <w:r w:rsidRPr="0046047A">
        <w:rPr>
          <w:rFonts w:ascii="Arial LatRus" w:hAnsi="Arial LatRus"/>
          <w:color w:val="000000"/>
        </w:rPr>
        <w:t>-</w:t>
      </w:r>
      <w:r w:rsidRPr="0046047A">
        <w:rPr>
          <w:rFonts w:ascii="GHEA Grapalat" w:hAnsi="GHEA Grapalat"/>
          <w:color w:val="000000"/>
        </w:rPr>
        <w:t>продажи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доверительного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управления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совместной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деятельности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основании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поручения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proofErr w:type="gramEnd"/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других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сделок</w:t>
      </w:r>
      <w:r w:rsidRPr="0046047A">
        <w:rPr>
          <w:rFonts w:ascii="Arial LatRus" w:hAnsi="Arial LatRus"/>
          <w:color w:val="000000"/>
        </w:rPr>
        <w:t xml:space="preserve">) </w:t>
      </w:r>
      <w:r w:rsidRPr="0046047A">
        <w:rPr>
          <w:rFonts w:ascii="GHEA Grapalat" w:hAnsi="GHEA Grapalat"/>
          <w:color w:val="000000"/>
        </w:rPr>
        <w:t>более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чем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десятью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процентами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дающих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право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голоса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акций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другого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имеют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возможность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предопределять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решения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последнего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иным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не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запрещенным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законодательством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Республики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Армения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образом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  <w:color w:val="000000"/>
        </w:rPr>
        <w:t>в</w:t>
      </w:r>
      <w:proofErr w:type="gramEnd"/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proofErr w:type="gramStart"/>
      <w:r w:rsidRPr="0046047A">
        <w:rPr>
          <w:rFonts w:ascii="GHEA Grapalat" w:hAnsi="GHEA Grapalat"/>
          <w:color w:val="000000"/>
        </w:rPr>
        <w:t>кто</w:t>
      </w:r>
      <w:r w:rsidRPr="0046047A">
        <w:rPr>
          <w:rFonts w:ascii="Arial LatRus" w:hAnsi="Arial LatRus"/>
          <w:color w:val="000000"/>
        </w:rPr>
        <w:t>-</w:t>
      </w:r>
      <w:r w:rsidRPr="0046047A">
        <w:rPr>
          <w:rFonts w:ascii="GHEA Grapalat" w:hAnsi="GHEA Grapalat"/>
          <w:color w:val="000000"/>
        </w:rPr>
        <w:t>либо</w:t>
      </w:r>
      <w:proofErr w:type="gramEnd"/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членов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какого</w:t>
      </w:r>
      <w:r w:rsidRPr="0046047A">
        <w:rPr>
          <w:rFonts w:ascii="Arial LatRus" w:hAnsi="Arial LatRus"/>
          <w:color w:val="000000"/>
        </w:rPr>
        <w:t>-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органа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управления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одного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числа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исполняющих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подобные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обязанности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также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членов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семей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одновременно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является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членом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какого</w:t>
      </w:r>
      <w:r w:rsidRPr="0046047A">
        <w:rPr>
          <w:rFonts w:ascii="Arial LatRus" w:hAnsi="Arial LatRus"/>
          <w:color w:val="000000"/>
        </w:rPr>
        <w:t>-</w:t>
      </w:r>
      <w:r w:rsidRPr="0046047A">
        <w:rPr>
          <w:rFonts w:ascii="GHEA Grapalat" w:hAnsi="GHEA Grapalat"/>
          <w:color w:val="000000"/>
        </w:rPr>
        <w:t>либо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органа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управления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другого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другим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лицом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исполняющим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подобные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обязанности</w:t>
      </w:r>
      <w:r w:rsidRPr="0046047A">
        <w:rPr>
          <w:rFonts w:ascii="Arial LatRus" w:hAnsi="Arial LatRus"/>
          <w:color w:val="000000"/>
        </w:rPr>
        <w:t>;</w:t>
      </w:r>
    </w:p>
    <w:p w:rsidR="00D5674E" w:rsidRPr="0046047A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GHEA Grapalat" w:hAnsi="GHEA Grapalat"/>
          <w:color w:val="000000"/>
        </w:rPr>
        <w:t>г</w:t>
      </w:r>
      <w:r w:rsidRPr="0046047A">
        <w:rPr>
          <w:rFonts w:ascii="Arial LatRus" w:hAnsi="Arial LatRus"/>
          <w:color w:val="000000"/>
        </w:rPr>
        <w:t>.</w:t>
      </w:r>
      <w:r w:rsidR="00E1385B" w:rsidRPr="0046047A">
        <w:rPr>
          <w:rFonts w:ascii="Arial LatRus" w:hAnsi="Arial LatRus"/>
          <w:color w:val="000000"/>
        </w:rPr>
        <w:tab/>
      </w:r>
      <w:r w:rsidRPr="0046047A">
        <w:rPr>
          <w:rFonts w:ascii="GHEA Grapalat" w:hAnsi="GHEA Grapalat"/>
          <w:color w:val="000000"/>
        </w:rPr>
        <w:t>они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действовали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действуют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согласованно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исходя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из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общих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экономических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интересов</w:t>
      </w:r>
      <w:r w:rsidRPr="0046047A">
        <w:rPr>
          <w:rFonts w:ascii="Arial LatRus" w:hAnsi="Arial LatRus"/>
          <w:color w:val="000000"/>
        </w:rPr>
        <w:t>.</w:t>
      </w:r>
    </w:p>
    <w:p w:rsidR="00D5674E" w:rsidRPr="0046047A" w:rsidRDefault="00D567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color w:val="000000"/>
        </w:rPr>
      </w:pPr>
      <w:proofErr w:type="gramStart"/>
      <w:r w:rsidRPr="0046047A">
        <w:rPr>
          <w:rFonts w:ascii="GHEA Grapalat" w:hAnsi="GHEA Grapalat"/>
          <w:color w:val="000000"/>
        </w:rPr>
        <w:t>По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смыслу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настоящего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пункта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членами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семьи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считаются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отец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мать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супруг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супруга</w:t>
      </w:r>
      <w:r w:rsidRPr="0046047A">
        <w:rPr>
          <w:rFonts w:ascii="Arial LatRus" w:hAnsi="Arial LatRus"/>
          <w:color w:val="000000"/>
        </w:rPr>
        <w:t xml:space="preserve">), </w:t>
      </w:r>
      <w:r w:rsidRPr="0046047A">
        <w:rPr>
          <w:rFonts w:ascii="GHEA Grapalat" w:hAnsi="GHEA Grapalat"/>
          <w:color w:val="000000"/>
        </w:rPr>
        <w:t>родители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супруга</w:t>
      </w:r>
      <w:r w:rsidRPr="0046047A">
        <w:rPr>
          <w:rFonts w:ascii="Arial LatRus" w:hAnsi="Arial LatRus"/>
          <w:color w:val="000000"/>
        </w:rPr>
        <w:t xml:space="preserve"> (</w:t>
      </w:r>
      <w:r w:rsidRPr="0046047A">
        <w:rPr>
          <w:rFonts w:ascii="GHEA Grapalat" w:hAnsi="GHEA Grapalat"/>
          <w:color w:val="000000"/>
        </w:rPr>
        <w:t>супруги</w:t>
      </w:r>
      <w:r w:rsidRPr="0046047A">
        <w:rPr>
          <w:rFonts w:ascii="Arial LatRus" w:hAnsi="Arial LatRus"/>
          <w:color w:val="000000"/>
        </w:rPr>
        <w:t xml:space="preserve">), </w:t>
      </w:r>
      <w:r w:rsidRPr="0046047A">
        <w:rPr>
          <w:rFonts w:ascii="GHEA Grapalat" w:hAnsi="GHEA Grapalat"/>
          <w:color w:val="000000"/>
        </w:rPr>
        <w:t>бабушка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дедушка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сестра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брат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дети</w:t>
      </w:r>
      <w:r w:rsidRPr="0046047A">
        <w:rPr>
          <w:rFonts w:ascii="Arial LatRus" w:hAnsi="Arial LatRus"/>
          <w:color w:val="000000"/>
        </w:rPr>
        <w:t xml:space="preserve">, </w:t>
      </w:r>
      <w:r w:rsidRPr="0046047A">
        <w:rPr>
          <w:rFonts w:ascii="GHEA Grapalat" w:hAnsi="GHEA Grapalat"/>
          <w:color w:val="000000"/>
        </w:rPr>
        <w:t>супруг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сестры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или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супруга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брата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их</w:t>
      </w:r>
      <w:r w:rsidRPr="0046047A">
        <w:rPr>
          <w:rFonts w:ascii="Arial LatRus" w:hAnsi="Arial LatRus"/>
          <w:color w:val="000000"/>
        </w:rPr>
        <w:t xml:space="preserve"> </w:t>
      </w:r>
      <w:r w:rsidRPr="0046047A">
        <w:rPr>
          <w:rFonts w:ascii="GHEA Grapalat" w:hAnsi="GHEA Grapalat"/>
          <w:color w:val="000000"/>
        </w:rPr>
        <w:t>дети</w:t>
      </w:r>
      <w:r w:rsidRPr="0046047A">
        <w:rPr>
          <w:rFonts w:ascii="Arial LatRus" w:hAnsi="Arial LatRus"/>
          <w:color w:val="000000"/>
        </w:rPr>
        <w:t>.</w:t>
      </w:r>
      <w:proofErr w:type="gramEnd"/>
    </w:p>
    <w:p w:rsidR="004272E3" w:rsidRPr="0046047A" w:rsidRDefault="00096865" w:rsidP="00222FF2">
      <w:pPr>
        <w:rPr>
          <w:rFonts w:ascii="Arial LatRus" w:hAnsi="Arial LatRus"/>
          <w:highlight w:val="yellow"/>
        </w:rPr>
      </w:pPr>
      <w:r w:rsidRPr="0046047A">
        <w:rPr>
          <w:rFonts w:ascii="Arial LatRus" w:hAnsi="Arial LatRus"/>
        </w:rPr>
        <w:t>2.4</w:t>
      </w:r>
      <w:r w:rsidR="00D13662" w:rsidRPr="0046047A">
        <w:rPr>
          <w:rFonts w:ascii="Arial LatRus" w:hAnsi="Arial LatRus"/>
        </w:rPr>
        <w:t>.</w:t>
      </w:r>
      <w:r w:rsidR="00E1385B" w:rsidRPr="0046047A">
        <w:rPr>
          <w:rFonts w:ascii="Arial LatRus" w:hAnsi="Arial LatRus"/>
        </w:rPr>
        <w:tab/>
      </w:r>
      <w:proofErr w:type="spellStart"/>
      <w:r w:rsidRPr="0046047A">
        <w:rPr>
          <w:rFonts w:ascii="GHEA Grapalat" w:hAnsi="GHEA Grapalat"/>
        </w:rPr>
        <w:t>Участник</w:t>
      </w:r>
      <w:proofErr w:type="gramStart"/>
      <w:r w:rsidR="000C3F69" w:rsidRPr="0046047A">
        <w:rPr>
          <w:rFonts w:ascii="Arial LatRus" w:hAnsi="Arial LatRus"/>
        </w:rPr>
        <w:t>,</w:t>
      </w:r>
      <w:r w:rsidR="002C1D72" w:rsidRPr="0046047A">
        <w:rPr>
          <w:rFonts w:ascii="GHEA Grapalat" w:hAnsi="GHEA Grapalat"/>
        </w:rPr>
        <w:t>в</w:t>
      </w:r>
      <w:proofErr w:type="spellEnd"/>
      <w:proofErr w:type="gramEnd"/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случае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признания</w:t>
      </w:r>
      <w:r w:rsidR="002C1D72" w:rsidRPr="0046047A">
        <w:rPr>
          <w:rFonts w:ascii="Arial LatRus" w:hAnsi="Arial LatRus"/>
        </w:rPr>
        <w:t xml:space="preserve"> </w:t>
      </w:r>
      <w:r w:rsidR="00876D7D" w:rsidRPr="0046047A">
        <w:rPr>
          <w:rFonts w:ascii="GHEA Grapalat" w:hAnsi="GHEA Grapalat"/>
        </w:rPr>
        <w:t>ото</w:t>
      </w:r>
      <w:r w:rsidR="002C1D72" w:rsidRPr="0046047A">
        <w:rPr>
          <w:rFonts w:ascii="GHEA Grapalat" w:hAnsi="GHEA Grapalat"/>
        </w:rPr>
        <w:t>бранным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участником</w:t>
      </w:r>
      <w:r w:rsidR="000C3F69" w:rsidRPr="0046047A">
        <w:rPr>
          <w:rFonts w:ascii="Arial LatRus" w:hAnsi="Arial LatRus"/>
        </w:rPr>
        <w:t>,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в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срок</w:t>
      </w:r>
      <w:r w:rsidR="00BB67B5" w:rsidRPr="0046047A">
        <w:rPr>
          <w:rFonts w:ascii="GHEA Grapalat" w:hAnsi="GHEA Grapalat"/>
        </w:rPr>
        <w:t>и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и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порядке</w:t>
      </w:r>
      <w:r w:rsidR="002C1D72" w:rsidRPr="0046047A">
        <w:rPr>
          <w:rFonts w:ascii="Arial LatRus" w:hAnsi="Arial LatRus"/>
        </w:rPr>
        <w:t xml:space="preserve">, </w:t>
      </w:r>
      <w:r w:rsidR="002C1D72" w:rsidRPr="0046047A">
        <w:rPr>
          <w:rFonts w:ascii="GHEA Grapalat" w:hAnsi="GHEA Grapalat"/>
        </w:rPr>
        <w:t>установленны</w:t>
      </w:r>
      <w:r w:rsidR="00180D64" w:rsidRPr="0046047A">
        <w:rPr>
          <w:rFonts w:ascii="GHEA Grapalat" w:hAnsi="GHEA Grapalat"/>
        </w:rPr>
        <w:t>ми</w:t>
      </w:r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статьей</w:t>
      </w:r>
      <w:r w:rsidR="002C1D72" w:rsidRPr="0046047A">
        <w:rPr>
          <w:rFonts w:ascii="Arial LatRus" w:hAnsi="Arial LatRus"/>
        </w:rPr>
        <w:t xml:space="preserve"> 35 </w:t>
      </w:r>
      <w:r w:rsidR="00876D7D" w:rsidRPr="0046047A">
        <w:rPr>
          <w:rFonts w:ascii="GHEA Grapalat" w:hAnsi="GHEA Grapalat"/>
        </w:rPr>
        <w:t>З</w:t>
      </w:r>
      <w:r w:rsidR="002C1D72" w:rsidRPr="0046047A">
        <w:rPr>
          <w:rFonts w:ascii="GHEA Grapalat" w:hAnsi="GHEA Grapalat"/>
        </w:rPr>
        <w:t>акона</w:t>
      </w:r>
      <w:r w:rsidR="002C1D72" w:rsidRPr="0046047A">
        <w:rPr>
          <w:rFonts w:ascii="Arial LatRus" w:hAnsi="Arial LatRus"/>
        </w:rPr>
        <w:t xml:space="preserve">, </w:t>
      </w:r>
      <w:r w:rsidR="00466F7A" w:rsidRPr="0046047A">
        <w:rPr>
          <w:rFonts w:ascii="GHEA Grapalat" w:hAnsi="GHEA Grapalat"/>
        </w:rPr>
        <w:t>представляет</w:t>
      </w:r>
      <w:r w:rsidR="00466F7A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обеспеч</w:t>
      </w:r>
      <w:r w:rsidR="00466F7A" w:rsidRPr="0046047A">
        <w:rPr>
          <w:rFonts w:ascii="GHEA Grapalat" w:hAnsi="GHEA Grapalat"/>
        </w:rPr>
        <w:t>ение</w:t>
      </w:r>
      <w:r w:rsidR="002C1D72" w:rsidRPr="0046047A">
        <w:rPr>
          <w:rFonts w:ascii="Arial LatRus" w:hAnsi="Arial LatRus"/>
        </w:rPr>
        <w:t xml:space="preserve"> </w:t>
      </w:r>
      <w:proofErr w:type="spellStart"/>
      <w:r w:rsidR="002C1D72" w:rsidRPr="0046047A">
        <w:rPr>
          <w:rFonts w:ascii="GHEA Grapalat" w:hAnsi="GHEA Grapalat"/>
        </w:rPr>
        <w:t>квалификаци</w:t>
      </w:r>
      <w:r w:rsidR="00466F7A" w:rsidRPr="0046047A">
        <w:rPr>
          <w:rFonts w:ascii="GHEA Grapalat" w:hAnsi="GHEA Grapalat"/>
        </w:rPr>
        <w:t>и</w:t>
      </w:r>
      <w:r w:rsidR="002C1D72" w:rsidRPr="0046047A">
        <w:rPr>
          <w:rFonts w:ascii="GHEA Grapalat" w:hAnsi="GHEA Grapalat"/>
        </w:rPr>
        <w:t>в</w:t>
      </w:r>
      <w:proofErr w:type="spellEnd"/>
      <w:r w:rsidR="002C1D72" w:rsidRPr="0046047A">
        <w:rPr>
          <w:rFonts w:ascii="Arial LatRus" w:hAnsi="Arial LatRus"/>
        </w:rPr>
        <w:t xml:space="preserve"> </w:t>
      </w:r>
      <w:r w:rsidR="002C1D72" w:rsidRPr="0046047A">
        <w:rPr>
          <w:rFonts w:ascii="GHEA Grapalat" w:hAnsi="GHEA Grapalat"/>
        </w:rPr>
        <w:t>размере</w:t>
      </w:r>
      <w:r w:rsidR="002C1D72" w:rsidRPr="0046047A">
        <w:rPr>
          <w:rFonts w:ascii="Arial LatRus" w:hAnsi="Arial LatRus"/>
        </w:rPr>
        <w:t xml:space="preserve"> </w:t>
      </w:r>
      <w:r w:rsidR="004272E3" w:rsidRPr="0046047A">
        <w:rPr>
          <w:rFonts w:ascii="Arial LatRus" w:hAnsi="Arial LatRus"/>
        </w:rPr>
        <w:t xml:space="preserve">15 </w:t>
      </w:r>
      <w:r w:rsidR="004272E3" w:rsidRPr="0046047A">
        <w:rPr>
          <w:rFonts w:ascii="GHEA Grapalat" w:hAnsi="GHEA Grapalat"/>
        </w:rPr>
        <w:t>процентов</w:t>
      </w:r>
      <w:r w:rsidR="004272E3" w:rsidRPr="0046047A">
        <w:rPr>
          <w:rFonts w:ascii="Arial LatRus" w:hAnsi="Arial LatRus"/>
          <w:vertAlign w:val="superscript"/>
        </w:rPr>
        <w:t>5,1</w:t>
      </w:r>
      <w:r w:rsidR="004272E3" w:rsidRPr="0046047A">
        <w:rPr>
          <w:rFonts w:ascii="Arial LatRus" w:hAnsi="Arial LatRus"/>
        </w:rPr>
        <w:t xml:space="preserve">  </w:t>
      </w:r>
      <w:r w:rsidR="004272E3" w:rsidRPr="0046047A">
        <w:rPr>
          <w:rFonts w:ascii="GHEA Grapalat" w:hAnsi="GHEA Grapalat"/>
        </w:rPr>
        <w:t>представленного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им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ценового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предложения</w:t>
      </w:r>
      <w:r w:rsidR="004272E3" w:rsidRPr="0046047A">
        <w:rPr>
          <w:rFonts w:ascii="Arial LatRus" w:hAnsi="Arial LatRus"/>
        </w:rPr>
        <w:t xml:space="preserve">. </w:t>
      </w:r>
      <w:r w:rsidR="004272E3" w:rsidRPr="0046047A">
        <w:rPr>
          <w:rFonts w:ascii="GHEA Grapalat" w:hAnsi="GHEA Grapalat"/>
        </w:rPr>
        <w:t>Обеспечение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квалификации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не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представляется</w:t>
      </w:r>
      <w:r w:rsidR="004272E3" w:rsidRPr="0046047A">
        <w:rPr>
          <w:rFonts w:ascii="Arial LatRus" w:hAnsi="Arial LatRus"/>
        </w:rPr>
        <w:t xml:space="preserve">, </w:t>
      </w:r>
      <w:r w:rsidR="004272E3" w:rsidRPr="0046047A">
        <w:rPr>
          <w:rFonts w:ascii="GHEA Grapalat" w:hAnsi="GHEA Grapalat"/>
        </w:rPr>
        <w:t>если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отобранный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участник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по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состоянию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на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день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открытия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заявок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имеет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рейтинг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кредитоспособности</w:t>
      </w:r>
      <w:r w:rsidR="004272E3" w:rsidRPr="0046047A">
        <w:rPr>
          <w:rFonts w:ascii="Arial LatRus" w:hAnsi="Arial LatRus"/>
        </w:rPr>
        <w:t xml:space="preserve">, </w:t>
      </w:r>
      <w:r w:rsidR="004272E3" w:rsidRPr="0046047A">
        <w:rPr>
          <w:rFonts w:ascii="GHEA Grapalat" w:hAnsi="GHEA Grapalat"/>
        </w:rPr>
        <w:t>присвоенный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авторитетными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международными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организациями</w:t>
      </w:r>
      <w:r w:rsidR="004272E3" w:rsidRPr="0046047A">
        <w:rPr>
          <w:rFonts w:ascii="Arial LatRus" w:hAnsi="Arial LatRus"/>
        </w:rPr>
        <w:t xml:space="preserve"> (</w:t>
      </w:r>
      <w:proofErr w:type="spellStart"/>
      <w:r w:rsidR="004272E3" w:rsidRPr="0046047A">
        <w:rPr>
          <w:rFonts w:ascii="Arial LatRus" w:hAnsi="Arial LatRus"/>
        </w:rPr>
        <w:t>Fitch</w:t>
      </w:r>
      <w:proofErr w:type="spellEnd"/>
      <w:r w:rsidR="004272E3" w:rsidRPr="0046047A">
        <w:rPr>
          <w:rFonts w:ascii="Arial LatRus" w:hAnsi="Arial LatRus"/>
        </w:rPr>
        <w:t xml:space="preserve">, </w:t>
      </w:r>
      <w:proofErr w:type="spellStart"/>
      <w:r w:rsidR="004272E3" w:rsidRPr="0046047A">
        <w:rPr>
          <w:rFonts w:ascii="Arial LatRus" w:hAnsi="Arial LatRus"/>
        </w:rPr>
        <w:t>Moodys</w:t>
      </w:r>
      <w:proofErr w:type="spellEnd"/>
      <w:r w:rsidR="004272E3" w:rsidRPr="0046047A">
        <w:rPr>
          <w:rFonts w:ascii="Arial LatRus" w:hAnsi="Arial LatRus"/>
        </w:rPr>
        <w:t xml:space="preserve">, </w:t>
      </w:r>
      <w:proofErr w:type="spellStart"/>
      <w:r w:rsidR="004272E3" w:rsidRPr="0046047A">
        <w:rPr>
          <w:rFonts w:ascii="Arial LatRus" w:hAnsi="Arial LatRus"/>
        </w:rPr>
        <w:t>Standard</w:t>
      </w:r>
      <w:proofErr w:type="spellEnd"/>
      <w:r w:rsidR="004272E3" w:rsidRPr="0046047A">
        <w:rPr>
          <w:rFonts w:ascii="Arial LatRus" w:hAnsi="Arial LatRus"/>
        </w:rPr>
        <w:t xml:space="preserve"> &amp; </w:t>
      </w:r>
      <w:proofErr w:type="spellStart"/>
      <w:r w:rsidR="004272E3" w:rsidRPr="0046047A">
        <w:rPr>
          <w:rFonts w:ascii="Arial LatRus" w:hAnsi="Arial LatRus"/>
        </w:rPr>
        <w:t>Poor's</w:t>
      </w:r>
      <w:proofErr w:type="spellEnd"/>
      <w:r w:rsidR="004272E3" w:rsidRPr="0046047A">
        <w:rPr>
          <w:rFonts w:ascii="Arial LatRus" w:hAnsi="Arial LatRus"/>
        </w:rPr>
        <w:t xml:space="preserve">) </w:t>
      </w:r>
      <w:r w:rsidR="004272E3" w:rsidRPr="0046047A">
        <w:rPr>
          <w:rFonts w:ascii="GHEA Grapalat" w:hAnsi="GHEA Grapalat"/>
        </w:rPr>
        <w:t>как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минимум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в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размере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суверенного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рейтинга</w:t>
      </w:r>
      <w:r w:rsidR="004272E3" w:rsidRPr="0046047A">
        <w:rPr>
          <w:rFonts w:ascii="Arial LatRus" w:hAnsi="Arial LatRus"/>
        </w:rPr>
        <w:t xml:space="preserve">, </w:t>
      </w:r>
      <w:r w:rsidR="004272E3" w:rsidRPr="0046047A">
        <w:rPr>
          <w:rFonts w:ascii="GHEA Grapalat" w:hAnsi="GHEA Grapalat"/>
        </w:rPr>
        <w:t>присвоенного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Республике</w:t>
      </w:r>
      <w:r w:rsidR="004272E3" w:rsidRPr="0046047A">
        <w:rPr>
          <w:rFonts w:ascii="Arial LatRus" w:hAnsi="Arial LatRus"/>
        </w:rPr>
        <w:t xml:space="preserve"> </w:t>
      </w:r>
      <w:r w:rsidR="004272E3" w:rsidRPr="0046047A">
        <w:rPr>
          <w:rFonts w:ascii="GHEA Grapalat" w:hAnsi="GHEA Grapalat"/>
        </w:rPr>
        <w:t>Армения</w:t>
      </w:r>
      <w:r w:rsidR="004272E3" w:rsidRPr="0046047A">
        <w:rPr>
          <w:rFonts w:ascii="Arial LatRus" w:hAnsi="Arial LatRus"/>
        </w:rPr>
        <w:t>.</w:t>
      </w:r>
    </w:p>
    <w:p w:rsidR="000A6B75" w:rsidRPr="0046047A" w:rsidRDefault="000A6B75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2.</w:t>
      </w:r>
      <w:r w:rsidR="00DA4643" w:rsidRPr="0046047A">
        <w:rPr>
          <w:rFonts w:ascii="Arial LatRus" w:hAnsi="Arial LatRus"/>
          <w:sz w:val="24"/>
          <w:szCs w:val="24"/>
        </w:rPr>
        <w:t>5</w:t>
      </w:r>
      <w:r w:rsidR="000A15F9" w:rsidRPr="0046047A">
        <w:rPr>
          <w:rFonts w:ascii="Arial LatRus" w:hAnsi="Arial LatRus"/>
          <w:sz w:val="24"/>
          <w:szCs w:val="24"/>
        </w:rPr>
        <w:t>.</w:t>
      </w:r>
      <w:r w:rsidR="00F04AA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Заключаемый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рамках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быть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осуществлен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посредством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="00CE23B1" w:rsidRPr="0046047A">
        <w:rPr>
          <w:rFonts w:ascii="Arial LatRus" w:hAnsi="Arial LatRus"/>
          <w:sz w:val="24"/>
          <w:szCs w:val="24"/>
        </w:rPr>
        <w:t xml:space="preserve"> </w:t>
      </w:r>
      <w:r w:rsidR="00CE23B1" w:rsidRPr="0046047A">
        <w:rPr>
          <w:rFonts w:ascii="GHEA Grapalat" w:hAnsi="GHEA Grapalat"/>
          <w:sz w:val="24"/>
          <w:szCs w:val="24"/>
        </w:rPr>
        <w:t>субподряда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Стороной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CE23B1" w:rsidRPr="0046047A">
        <w:rPr>
          <w:rFonts w:ascii="GHEA Grapalat" w:hAnsi="GHEA Grapalat"/>
          <w:sz w:val="24"/>
          <w:szCs w:val="24"/>
        </w:rPr>
        <w:t>договора</w:t>
      </w:r>
      <w:r w:rsidR="00CE23B1" w:rsidRPr="0046047A">
        <w:rPr>
          <w:rFonts w:ascii="Arial LatRus" w:hAnsi="Arial LatRus"/>
          <w:sz w:val="24"/>
          <w:szCs w:val="24"/>
        </w:rPr>
        <w:t xml:space="preserve"> </w:t>
      </w:r>
      <w:r w:rsidR="00CE23B1" w:rsidRPr="0046047A">
        <w:rPr>
          <w:rFonts w:ascii="GHEA Grapalat" w:hAnsi="GHEA Grapalat"/>
          <w:sz w:val="24"/>
          <w:szCs w:val="24"/>
        </w:rPr>
        <w:t>субподряда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являться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подавший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целью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</w:t>
      </w:r>
      <w:proofErr w:type="gramStart"/>
      <w:r w:rsidRPr="0046047A">
        <w:rPr>
          <w:rFonts w:ascii="GHEA Grapalat" w:hAnsi="GHEA Grapalat"/>
          <w:sz w:val="24"/>
          <w:szCs w:val="24"/>
        </w:rPr>
        <w:t>е</w:t>
      </w:r>
      <w:r w:rsidR="00C366B6" w:rsidRPr="0046047A">
        <w:rPr>
          <w:rFonts w:ascii="Arial LatRus" w:hAnsi="Arial LatRus"/>
        </w:rPr>
        <w:t>(</w:t>
      </w:r>
      <w:proofErr w:type="gramEnd"/>
      <w:r w:rsidR="00C366B6" w:rsidRPr="0046047A">
        <w:rPr>
          <w:rFonts w:ascii="GHEA Grapalat" w:hAnsi="GHEA Grapalat"/>
        </w:rPr>
        <w:t>на</w:t>
      </w:r>
      <w:r w:rsidR="00C366B6" w:rsidRPr="0046047A">
        <w:rPr>
          <w:rFonts w:ascii="Arial LatRus" w:hAnsi="Arial LatRus"/>
        </w:rPr>
        <w:t xml:space="preserve"> </w:t>
      </w:r>
      <w:r w:rsidR="00C366B6" w:rsidRPr="0046047A">
        <w:rPr>
          <w:rFonts w:ascii="GHEA Grapalat" w:hAnsi="GHEA Grapalat"/>
        </w:rPr>
        <w:t>о</w:t>
      </w:r>
      <w:r w:rsidR="00C366B6" w:rsidRPr="0046047A">
        <w:rPr>
          <w:rFonts w:ascii="GHEA Grapalat" w:hAnsi="GHEA Grapalat"/>
          <w:sz w:val="24"/>
          <w:szCs w:val="24"/>
        </w:rPr>
        <w:t>дин</w:t>
      </w:r>
      <w:r w:rsidR="00C366B6" w:rsidRPr="0046047A">
        <w:rPr>
          <w:rFonts w:ascii="Arial LatRus" w:hAnsi="Arial LatRus"/>
          <w:sz w:val="24"/>
          <w:szCs w:val="24"/>
        </w:rPr>
        <w:t xml:space="preserve"> </w:t>
      </w:r>
      <w:r w:rsidR="00C366B6" w:rsidRPr="0046047A">
        <w:rPr>
          <w:rFonts w:ascii="GHEA Grapalat" w:hAnsi="GHEA Grapalat"/>
          <w:sz w:val="24"/>
          <w:szCs w:val="24"/>
        </w:rPr>
        <w:t>и</w:t>
      </w:r>
      <w:r w:rsidR="00C366B6" w:rsidRPr="0046047A">
        <w:rPr>
          <w:rFonts w:ascii="Arial LatRus" w:hAnsi="Arial LatRus"/>
          <w:sz w:val="24"/>
          <w:szCs w:val="24"/>
        </w:rPr>
        <w:t xml:space="preserve"> </w:t>
      </w:r>
      <w:r w:rsidR="00C366B6" w:rsidRPr="0046047A">
        <w:rPr>
          <w:rFonts w:ascii="GHEA Grapalat" w:hAnsi="GHEA Grapalat"/>
          <w:sz w:val="24"/>
          <w:szCs w:val="24"/>
        </w:rPr>
        <w:t>тот</w:t>
      </w:r>
      <w:r w:rsidR="00C366B6" w:rsidRPr="0046047A">
        <w:rPr>
          <w:rFonts w:ascii="Arial LatRus" w:hAnsi="Arial LatRus"/>
          <w:sz w:val="24"/>
          <w:szCs w:val="24"/>
        </w:rPr>
        <w:t xml:space="preserve"> </w:t>
      </w:r>
      <w:r w:rsidR="00C366B6" w:rsidRPr="0046047A">
        <w:rPr>
          <w:rFonts w:ascii="GHEA Grapalat" w:hAnsi="GHEA Grapalat"/>
          <w:sz w:val="24"/>
          <w:szCs w:val="24"/>
        </w:rPr>
        <w:t>же</w:t>
      </w:r>
      <w:r w:rsidR="00C366B6" w:rsidRPr="0046047A">
        <w:rPr>
          <w:rFonts w:ascii="Arial LatRus" w:hAnsi="Arial LatRus"/>
        </w:rPr>
        <w:t xml:space="preserve"> </w:t>
      </w:r>
      <w:r w:rsidR="00C366B6" w:rsidRPr="0046047A">
        <w:rPr>
          <w:rFonts w:ascii="GHEA Grapalat" w:hAnsi="GHEA Grapalat"/>
        </w:rPr>
        <w:t>лот</w:t>
      </w:r>
      <w:r w:rsidR="00C366B6"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9E07EE" w:rsidRPr="0046047A" w:rsidRDefault="000A6B75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2.</w:t>
      </w:r>
      <w:r w:rsidR="00C366B6" w:rsidRPr="0046047A">
        <w:rPr>
          <w:rFonts w:ascii="Arial LatRus" w:hAnsi="Arial LatRus"/>
          <w:sz w:val="24"/>
          <w:szCs w:val="24"/>
        </w:rPr>
        <w:t>6</w:t>
      </w:r>
      <w:r w:rsidR="000A15F9" w:rsidRPr="0046047A">
        <w:rPr>
          <w:rFonts w:ascii="Arial LatRus" w:hAnsi="Arial LatRus"/>
          <w:sz w:val="24"/>
          <w:szCs w:val="24"/>
        </w:rPr>
        <w:t>.</w:t>
      </w:r>
      <w:r w:rsidR="00F04AA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Участники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могут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участвовать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порядке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совместной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деятельности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консорциумом</w:t>
      </w:r>
      <w:r w:rsidRPr="0046047A">
        <w:rPr>
          <w:rFonts w:ascii="Arial LatRus" w:hAnsi="Arial LatRus"/>
          <w:sz w:val="24"/>
          <w:szCs w:val="24"/>
        </w:rPr>
        <w:t xml:space="preserve">). </w:t>
      </w:r>
    </w:p>
    <w:p w:rsidR="000A6B75" w:rsidRPr="0046047A" w:rsidRDefault="000A6B75" w:rsidP="00B46D58">
      <w:pPr>
        <w:pStyle w:val="23"/>
        <w:widowControl w:val="0"/>
        <w:spacing w:after="160" w:line="240" w:lineRule="auto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подобном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</w:t>
      </w:r>
      <w:r w:rsidRPr="0046047A">
        <w:rPr>
          <w:rFonts w:ascii="Arial LatRus" w:hAnsi="Arial LatRus"/>
          <w:sz w:val="24"/>
          <w:szCs w:val="24"/>
        </w:rPr>
        <w:t>:</w:t>
      </w:r>
    </w:p>
    <w:p w:rsidR="005A405F" w:rsidRPr="0046047A" w:rsidRDefault="00C366B6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1</w:t>
      </w:r>
      <w:r w:rsidR="000A6B75" w:rsidRPr="0046047A">
        <w:rPr>
          <w:rFonts w:ascii="Arial LatRus" w:hAnsi="Arial LatRus"/>
          <w:sz w:val="24"/>
          <w:szCs w:val="24"/>
        </w:rPr>
        <w:t>)</w:t>
      </w:r>
      <w:r w:rsidR="00911F57" w:rsidRPr="0046047A">
        <w:rPr>
          <w:rFonts w:ascii="Arial LatRus" w:hAnsi="Arial LatRus"/>
          <w:sz w:val="24"/>
          <w:szCs w:val="24"/>
        </w:rPr>
        <w:tab/>
      </w:r>
      <w:r w:rsidR="000A6B75" w:rsidRPr="0046047A">
        <w:rPr>
          <w:rFonts w:ascii="GHEA Grapalat" w:hAnsi="GHEA Grapalat"/>
          <w:sz w:val="24"/>
          <w:szCs w:val="24"/>
        </w:rPr>
        <w:t>ни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одна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из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сторон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договора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совместной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деятельности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не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может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подать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отдельную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заявку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на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одну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lastRenderedPageBreak/>
        <w:t>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ту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же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процедур</w:t>
      </w:r>
      <w:proofErr w:type="gramStart"/>
      <w:r w:rsidR="000A6B75" w:rsidRPr="0046047A">
        <w:rPr>
          <w:rFonts w:ascii="GHEA Grapalat" w:hAnsi="GHEA Grapalat"/>
          <w:sz w:val="24"/>
          <w:szCs w:val="24"/>
        </w:rPr>
        <w:t>у</w:t>
      </w:r>
      <w:r w:rsidR="00796D4A" w:rsidRPr="0046047A">
        <w:rPr>
          <w:rFonts w:ascii="Arial LatRus" w:hAnsi="Arial LatRus"/>
        </w:rPr>
        <w:t>(</w:t>
      </w:r>
      <w:proofErr w:type="gramEnd"/>
      <w:r w:rsidR="00796D4A" w:rsidRPr="0046047A">
        <w:rPr>
          <w:rFonts w:ascii="GHEA Grapalat" w:hAnsi="GHEA Grapalat"/>
        </w:rPr>
        <w:t>на</w:t>
      </w:r>
      <w:r w:rsidR="00796D4A" w:rsidRPr="0046047A">
        <w:rPr>
          <w:rFonts w:ascii="Arial LatRus" w:hAnsi="Arial LatRus"/>
        </w:rPr>
        <w:t xml:space="preserve"> </w:t>
      </w:r>
      <w:r w:rsidR="00796D4A" w:rsidRPr="0046047A">
        <w:rPr>
          <w:rFonts w:ascii="GHEA Grapalat" w:hAnsi="GHEA Grapalat"/>
        </w:rPr>
        <w:t>о</w:t>
      </w:r>
      <w:r w:rsidR="00796D4A" w:rsidRPr="0046047A">
        <w:rPr>
          <w:rFonts w:ascii="GHEA Grapalat" w:hAnsi="GHEA Grapalat"/>
          <w:sz w:val="24"/>
          <w:szCs w:val="24"/>
        </w:rPr>
        <w:t>дин</w:t>
      </w:r>
      <w:r w:rsidR="00796D4A" w:rsidRPr="0046047A">
        <w:rPr>
          <w:rFonts w:ascii="Arial LatRus" w:hAnsi="Arial LatRus"/>
          <w:sz w:val="24"/>
          <w:szCs w:val="24"/>
        </w:rPr>
        <w:t xml:space="preserve"> </w:t>
      </w:r>
      <w:r w:rsidR="00796D4A" w:rsidRPr="0046047A">
        <w:rPr>
          <w:rFonts w:ascii="GHEA Grapalat" w:hAnsi="GHEA Grapalat"/>
          <w:sz w:val="24"/>
          <w:szCs w:val="24"/>
        </w:rPr>
        <w:t>и</w:t>
      </w:r>
      <w:r w:rsidR="00796D4A" w:rsidRPr="0046047A">
        <w:rPr>
          <w:rFonts w:ascii="Arial LatRus" w:hAnsi="Arial LatRus"/>
          <w:sz w:val="24"/>
          <w:szCs w:val="24"/>
        </w:rPr>
        <w:t xml:space="preserve"> </w:t>
      </w:r>
      <w:r w:rsidR="00796D4A" w:rsidRPr="0046047A">
        <w:rPr>
          <w:rFonts w:ascii="GHEA Grapalat" w:hAnsi="GHEA Grapalat"/>
          <w:sz w:val="24"/>
          <w:szCs w:val="24"/>
        </w:rPr>
        <w:t>тот</w:t>
      </w:r>
      <w:r w:rsidR="00796D4A" w:rsidRPr="0046047A">
        <w:rPr>
          <w:rFonts w:ascii="Arial LatRus" w:hAnsi="Arial LatRus"/>
          <w:sz w:val="24"/>
          <w:szCs w:val="24"/>
        </w:rPr>
        <w:t xml:space="preserve"> </w:t>
      </w:r>
      <w:r w:rsidR="00796D4A" w:rsidRPr="0046047A">
        <w:rPr>
          <w:rFonts w:ascii="GHEA Grapalat" w:hAnsi="GHEA Grapalat"/>
          <w:sz w:val="24"/>
          <w:szCs w:val="24"/>
        </w:rPr>
        <w:t>же</w:t>
      </w:r>
      <w:r w:rsidR="00796D4A" w:rsidRPr="0046047A">
        <w:rPr>
          <w:rFonts w:ascii="Arial LatRus" w:hAnsi="Arial LatRus"/>
        </w:rPr>
        <w:t xml:space="preserve"> </w:t>
      </w:r>
      <w:r w:rsidR="00796D4A" w:rsidRPr="0046047A">
        <w:rPr>
          <w:rFonts w:ascii="GHEA Grapalat" w:hAnsi="GHEA Grapalat"/>
        </w:rPr>
        <w:t>лот</w:t>
      </w:r>
      <w:r w:rsidR="00796D4A" w:rsidRPr="0046047A">
        <w:rPr>
          <w:rFonts w:ascii="Arial LatRus" w:hAnsi="Arial LatRus"/>
        </w:rPr>
        <w:t>)</w:t>
      </w:r>
      <w:r w:rsidR="000A6B75" w:rsidRPr="0046047A">
        <w:rPr>
          <w:rFonts w:ascii="Arial LatRus" w:hAnsi="Arial LatRus"/>
          <w:sz w:val="24"/>
          <w:szCs w:val="24"/>
        </w:rPr>
        <w:t xml:space="preserve">. </w:t>
      </w:r>
      <w:r w:rsidR="000A6B75" w:rsidRPr="0046047A">
        <w:rPr>
          <w:rFonts w:ascii="GHEA Grapalat" w:hAnsi="GHEA Grapalat"/>
          <w:sz w:val="24"/>
          <w:szCs w:val="24"/>
        </w:rPr>
        <w:t>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случае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несоблюдения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требования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настоящего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абзаца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на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заседании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по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вскрытию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заявок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отклоняются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как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заявки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поданные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порядке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совместной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деятельности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так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заявки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представленные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отдельно</w:t>
      </w:r>
      <w:r w:rsidR="000A6B75" w:rsidRPr="0046047A">
        <w:rPr>
          <w:rFonts w:ascii="Arial LatRus" w:hAnsi="Arial LatRus"/>
          <w:sz w:val="24"/>
          <w:szCs w:val="24"/>
        </w:rPr>
        <w:t>.</w:t>
      </w:r>
    </w:p>
    <w:p w:rsidR="000A6B75" w:rsidRPr="0046047A" w:rsidRDefault="00C366B6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</w:t>
      </w:r>
      <w:r w:rsidR="000A6B75" w:rsidRPr="0046047A">
        <w:rPr>
          <w:rFonts w:ascii="Arial LatRus" w:hAnsi="Arial LatRus"/>
          <w:sz w:val="24"/>
          <w:szCs w:val="24"/>
        </w:rPr>
        <w:t>)</w:t>
      </w:r>
      <w:r w:rsidR="00911F57" w:rsidRPr="0046047A">
        <w:rPr>
          <w:rFonts w:ascii="Arial LatRus" w:hAnsi="Arial LatRus"/>
          <w:sz w:val="24"/>
          <w:szCs w:val="24"/>
        </w:rPr>
        <w:tab/>
      </w:r>
      <w:r w:rsidR="000A6B75" w:rsidRPr="0046047A">
        <w:rPr>
          <w:rFonts w:ascii="GHEA Grapalat" w:hAnsi="GHEA Grapalat"/>
          <w:sz w:val="24"/>
          <w:szCs w:val="24"/>
        </w:rPr>
        <w:t>Участники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несут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совместную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солидарную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ответственность</w:t>
      </w:r>
      <w:r w:rsidR="000A6B75" w:rsidRPr="0046047A">
        <w:rPr>
          <w:rFonts w:ascii="Arial LatRus" w:hAnsi="Arial LatRus"/>
          <w:sz w:val="24"/>
          <w:szCs w:val="24"/>
        </w:rPr>
        <w:t xml:space="preserve">. </w:t>
      </w:r>
      <w:r w:rsidR="000A6B75" w:rsidRPr="0046047A">
        <w:rPr>
          <w:rFonts w:ascii="GHEA Grapalat" w:hAnsi="GHEA Grapalat"/>
          <w:sz w:val="24"/>
          <w:szCs w:val="24"/>
        </w:rPr>
        <w:t>При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этом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случае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выхода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члена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консорциума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из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его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состава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договор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заключенный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заказчиком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с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консорциумом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расторгается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одностороннем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порядке</w:t>
      </w:r>
      <w:r w:rsidR="000A6B75" w:rsidRPr="0046047A">
        <w:rPr>
          <w:rFonts w:ascii="Arial LatRus" w:hAnsi="Arial LatRus"/>
          <w:sz w:val="24"/>
          <w:szCs w:val="24"/>
        </w:rPr>
        <w:t xml:space="preserve">, </w:t>
      </w:r>
      <w:r w:rsidR="000A6B75" w:rsidRPr="0046047A">
        <w:rPr>
          <w:rFonts w:ascii="GHEA Grapalat" w:hAnsi="GHEA Grapalat"/>
          <w:sz w:val="24"/>
          <w:szCs w:val="24"/>
        </w:rPr>
        <w:t>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отношении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членов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консорциума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применяются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предусмотренные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договором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меры</w:t>
      </w:r>
      <w:r w:rsidR="000A6B75" w:rsidRPr="0046047A">
        <w:rPr>
          <w:rFonts w:ascii="Arial LatRus" w:hAnsi="Arial LatRus"/>
          <w:sz w:val="24"/>
          <w:szCs w:val="24"/>
        </w:rPr>
        <w:t xml:space="preserve"> </w:t>
      </w:r>
      <w:r w:rsidR="000A6B75" w:rsidRPr="0046047A">
        <w:rPr>
          <w:rFonts w:ascii="GHEA Grapalat" w:hAnsi="GHEA Grapalat"/>
          <w:sz w:val="24"/>
          <w:szCs w:val="24"/>
        </w:rPr>
        <w:t>ответственности</w:t>
      </w:r>
      <w:r w:rsidR="000A6B75" w:rsidRPr="0046047A">
        <w:rPr>
          <w:rFonts w:ascii="Arial LatRus" w:hAnsi="Arial LatRus"/>
          <w:sz w:val="24"/>
          <w:szCs w:val="24"/>
        </w:rPr>
        <w:t>.</w:t>
      </w:r>
    </w:p>
    <w:p w:rsidR="00AE3715" w:rsidRPr="0046047A" w:rsidRDefault="00AE3715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96865" w:rsidRPr="0046047A" w:rsidRDefault="00ED2352" w:rsidP="00B46D58">
      <w:pPr>
        <w:widowControl w:val="0"/>
        <w:spacing w:after="160"/>
        <w:jc w:val="center"/>
        <w:rPr>
          <w:rFonts w:ascii="Arial LatRus" w:hAnsi="Arial LatRus" w:cs="Arial"/>
          <w:b/>
        </w:rPr>
      </w:pPr>
      <w:r w:rsidRPr="0046047A">
        <w:rPr>
          <w:rFonts w:ascii="Arial LatRus" w:hAnsi="Arial LatRus"/>
          <w:b/>
        </w:rPr>
        <w:t>3.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РАЗЪЯСНЕНИЕ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ПРИГЛАШЕНИЯ</w:t>
      </w:r>
      <w:r w:rsidR="002B32D6" w:rsidRPr="0046047A">
        <w:rPr>
          <w:rFonts w:ascii="Arial LatRus" w:hAnsi="Arial LatRus"/>
          <w:b/>
        </w:rPr>
        <w:t xml:space="preserve"> </w:t>
      </w:r>
      <w:r w:rsidRPr="0046047A">
        <w:rPr>
          <w:rFonts w:ascii="Arial LatRus" w:hAnsi="Arial LatRus"/>
          <w:b/>
        </w:rPr>
        <w:br/>
      </w:r>
      <w:r w:rsidR="002B32D6" w:rsidRPr="0046047A">
        <w:rPr>
          <w:rFonts w:ascii="GHEA Grapalat" w:hAnsi="GHEA Grapalat"/>
          <w:b/>
        </w:rPr>
        <w:t>И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ПОРЯДОК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ВНЕСЕНИЯ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ИЗМЕНЕНИЯ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В</w:t>
      </w:r>
      <w:r w:rsidR="002B32D6" w:rsidRPr="0046047A">
        <w:rPr>
          <w:rFonts w:ascii="Arial LatRus" w:hAnsi="Arial LatRus"/>
          <w:b/>
        </w:rPr>
        <w:t xml:space="preserve"> </w:t>
      </w:r>
      <w:r w:rsidR="002B32D6" w:rsidRPr="0046047A">
        <w:rPr>
          <w:rFonts w:ascii="GHEA Grapalat" w:hAnsi="GHEA Grapalat"/>
          <w:b/>
        </w:rPr>
        <w:t>ПРИГЛАШЕНИЕ</w:t>
      </w:r>
      <w:r w:rsidR="002B32D6" w:rsidRPr="0046047A">
        <w:rPr>
          <w:rFonts w:ascii="Arial LatRus" w:hAnsi="Arial LatRus"/>
          <w:b/>
        </w:rPr>
        <w:t xml:space="preserve"> 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</w:t>
      </w:r>
      <w:r w:rsidR="000A15F9" w:rsidRPr="0046047A">
        <w:rPr>
          <w:rFonts w:ascii="Arial LatRus" w:hAnsi="Arial LatRus"/>
        </w:rPr>
        <w:t>.</w:t>
      </w:r>
      <w:r w:rsidR="00ED235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статье</w:t>
      </w:r>
      <w:r w:rsidRPr="0046047A">
        <w:rPr>
          <w:rFonts w:ascii="Arial LatRus" w:hAnsi="Arial LatRus"/>
        </w:rPr>
        <w:t xml:space="preserve"> 29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autoSpaceDE w:val="0"/>
        <w:autoSpaceDN w:val="0"/>
        <w:adjustRightInd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="0060591F" w:rsidRPr="0046047A">
        <w:rPr>
          <w:rFonts w:ascii="GHEA Grapalat" w:hAnsi="GHEA Grapalat"/>
        </w:rPr>
        <w:t>в</w:t>
      </w:r>
      <w:r w:rsidR="0060591F" w:rsidRPr="0046047A">
        <w:rPr>
          <w:rFonts w:ascii="Arial LatRus" w:hAnsi="Arial LatRus"/>
        </w:rPr>
        <w:t xml:space="preserve"> </w:t>
      </w:r>
      <w:r w:rsidR="0060591F" w:rsidRPr="0046047A">
        <w:rPr>
          <w:rFonts w:ascii="GHEA Grapalat" w:hAnsi="GHEA Grapalat"/>
        </w:rPr>
        <w:t>письменной</w:t>
      </w:r>
      <w:r w:rsidR="0060591F" w:rsidRPr="0046047A">
        <w:rPr>
          <w:rFonts w:ascii="Arial LatRus" w:hAnsi="Arial LatRus"/>
        </w:rPr>
        <w:t xml:space="preserve"> </w:t>
      </w:r>
      <w:r w:rsidR="0060591F"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минимум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календарных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истечения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</w:t>
      </w:r>
      <w:r w:rsidR="00574CC8" w:rsidRPr="0046047A">
        <w:rPr>
          <w:rFonts w:ascii="GHEA Grapalat" w:hAnsi="GHEA Grapalat"/>
        </w:rPr>
        <w:t>в</w:t>
      </w:r>
      <w:r w:rsidR="00574CC8" w:rsidRPr="0046047A">
        <w:rPr>
          <w:rFonts w:ascii="Arial LatRus" w:hAnsi="Arial LatRus"/>
        </w:rPr>
        <w:t xml:space="preserve"> </w:t>
      </w:r>
      <w:r w:rsidR="00574CC8" w:rsidRPr="0046047A">
        <w:rPr>
          <w:rFonts w:ascii="GHEA Grapalat" w:hAnsi="GHEA Grapalat"/>
        </w:rPr>
        <w:t>письменной</w:t>
      </w:r>
      <w:r w:rsidR="00574CC8" w:rsidRPr="0046047A">
        <w:rPr>
          <w:rFonts w:ascii="Arial LatRus" w:hAnsi="Arial LatRus"/>
        </w:rPr>
        <w:t xml:space="preserve"> </w:t>
      </w:r>
      <w:r w:rsidR="00574CC8"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представившему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двух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календарных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запроса</w:t>
      </w:r>
      <w:r w:rsidR="000B3864" w:rsidRPr="0046047A">
        <w:rPr>
          <w:rStyle w:val="af6"/>
          <w:rFonts w:ascii="Arial LatRus" w:hAnsi="Arial LatRus"/>
        </w:rPr>
        <w:footnoteReference w:customMarkFollows="1" w:id="3"/>
        <w:t>5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3.2.</w:t>
      </w:r>
      <w:r w:rsidR="00ED235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="00775FAF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содержании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относительно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приглашений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раздела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="00775FAF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закупках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бюллетеня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действующего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сайте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www.procurement.am</w:t>
      </w:r>
      <w:proofErr w:type="spellEnd"/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- </w:t>
      </w:r>
      <w:r w:rsidRPr="0046047A">
        <w:rPr>
          <w:rFonts w:ascii="GHEA Grapalat" w:hAnsi="GHEA Grapalat"/>
        </w:rPr>
        <w:t>бюллетень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без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совершившего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</w:t>
      </w:r>
      <w:r w:rsidRPr="0046047A">
        <w:rPr>
          <w:rFonts w:ascii="Arial LatRus" w:hAnsi="Arial LatRus"/>
        </w:rPr>
        <w:t xml:space="preserve">. </w:t>
      </w:r>
    </w:p>
    <w:p w:rsidR="00462E00" w:rsidRPr="0046047A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3.3</w:t>
      </w:r>
      <w:r w:rsidR="000A15F9" w:rsidRPr="0046047A">
        <w:rPr>
          <w:rFonts w:ascii="Arial LatRus" w:hAnsi="Arial LatRus"/>
        </w:rPr>
        <w:t>.</w:t>
      </w:r>
      <w:r w:rsidR="00ED235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> </w:t>
      </w:r>
      <w:r w:rsidRPr="0046047A">
        <w:rPr>
          <w:rFonts w:ascii="GHEA Grapalat" w:hAnsi="GHEA Grapalat"/>
        </w:rPr>
        <w:t>нарушением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выходит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содержания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="00791FE4" w:rsidRPr="0046047A">
        <w:rPr>
          <w:rFonts w:ascii="Arial LatRus" w:hAnsi="Arial LatRus"/>
        </w:rPr>
        <w:t xml:space="preserve">, </w:t>
      </w:r>
      <w:r w:rsidR="00791FE4" w:rsidRPr="0046047A">
        <w:rPr>
          <w:rFonts w:ascii="GHEA Grapalat" w:hAnsi="GHEA Grapalat"/>
        </w:rPr>
        <w:t>или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если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запрос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касается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соответствия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технических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характеристик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предлагаемых</w:t>
      </w:r>
      <w:r w:rsidR="00791FE4" w:rsidRPr="0046047A">
        <w:rPr>
          <w:rFonts w:ascii="Arial LatRus" w:hAnsi="Arial LatRus"/>
        </w:rPr>
        <w:t xml:space="preserve"> </w:t>
      </w:r>
      <w:r w:rsidR="00A14672" w:rsidRPr="0046047A">
        <w:rPr>
          <w:rFonts w:ascii="GHEA Grapalat" w:hAnsi="GHEA Grapalat"/>
        </w:rPr>
        <w:t>у</w:t>
      </w:r>
      <w:r w:rsidR="00791FE4" w:rsidRPr="0046047A">
        <w:rPr>
          <w:rFonts w:ascii="GHEA Grapalat" w:hAnsi="GHEA Grapalat"/>
        </w:rPr>
        <w:t>частником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товаров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техническим</w:t>
      </w:r>
      <w:r w:rsidR="00791FE4" w:rsidRPr="0046047A">
        <w:rPr>
          <w:rFonts w:ascii="Arial LatRus" w:hAnsi="Arial LatRus"/>
        </w:rPr>
        <w:t xml:space="preserve"> </w:t>
      </w:r>
      <w:r w:rsidR="00791FE4" w:rsidRPr="0046047A">
        <w:rPr>
          <w:rFonts w:ascii="GHEA Grapalat" w:hAnsi="GHEA Grapalat"/>
        </w:rPr>
        <w:t>характеристикам</w:t>
      </w:r>
      <w:r w:rsidR="00791FE4" w:rsidRPr="0046047A">
        <w:rPr>
          <w:rFonts w:ascii="Arial LatRus" w:hAnsi="Arial LatRus"/>
        </w:rPr>
        <w:t xml:space="preserve">, </w:t>
      </w:r>
      <w:r w:rsidR="00791FE4" w:rsidRPr="0046047A">
        <w:rPr>
          <w:rFonts w:ascii="GHEA Grapalat" w:hAnsi="GHEA Grapalat"/>
        </w:rPr>
        <w:t>предусмотренным</w:t>
      </w:r>
      <w:r w:rsidR="00791FE4" w:rsidRPr="0046047A">
        <w:rPr>
          <w:rFonts w:ascii="Arial LatRus" w:hAnsi="Arial LatRus"/>
        </w:rPr>
        <w:t xml:space="preserve"> </w:t>
      </w:r>
      <w:proofErr w:type="spellStart"/>
      <w:r w:rsidR="00791FE4" w:rsidRPr="0046047A">
        <w:rPr>
          <w:rFonts w:ascii="GHEA Grapalat" w:hAnsi="GHEA Grapalat"/>
        </w:rPr>
        <w:t>настоящимприглашением</w:t>
      </w:r>
      <w:proofErr w:type="spellEnd"/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уведомляется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основаниях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непредоставления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двух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календарных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запроса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LatRus" w:hAnsi="Arial LatRus"/>
          <w:lang w:val="hy-AM"/>
        </w:rPr>
      </w:pPr>
      <w:r w:rsidRPr="0046047A">
        <w:rPr>
          <w:rFonts w:ascii="Arial LatRus" w:hAnsi="Arial LatRus"/>
        </w:rPr>
        <w:t>3.4</w:t>
      </w:r>
      <w:r w:rsidR="000A15F9" w:rsidRPr="0046047A">
        <w:rPr>
          <w:rFonts w:ascii="Arial LatRus" w:hAnsi="Arial LatRus"/>
        </w:rPr>
        <w:t>.</w:t>
      </w:r>
      <w:r w:rsidR="00ED235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минимум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календарных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истечения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календарных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условиях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предоставления</w:t>
      </w:r>
      <w:r w:rsidRPr="0046047A">
        <w:rPr>
          <w:rFonts w:ascii="Arial LatRus" w:hAnsi="Arial LatRus"/>
        </w:rPr>
        <w:t xml:space="preserve">. </w:t>
      </w:r>
    </w:p>
    <w:p w:rsidR="002D7D70" w:rsidRPr="0046047A" w:rsidRDefault="002D7D70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LatRus" w:hAnsi="Arial LatRus" w:cs="Arial Unicode"/>
          <w:lang w:val="hy-AM"/>
        </w:rPr>
      </w:pPr>
      <w:r w:rsidRPr="0046047A">
        <w:rPr>
          <w:rFonts w:ascii="Arial LatRus" w:hAnsi="Arial LatRus"/>
          <w:lang w:val="hy-AM"/>
        </w:rPr>
        <w:t>3.5</w:t>
      </w:r>
      <w:r w:rsidR="00F9791A" w:rsidRPr="0046047A">
        <w:rPr>
          <w:rFonts w:ascii="GHEA Grapalat" w:hAnsi="GHEA Grapalat"/>
          <w:lang w:val="hy-AM"/>
        </w:rPr>
        <w:t>Кажд</w:t>
      </w:r>
      <w:proofErr w:type="spellStart"/>
      <w:r w:rsidR="00F9791A" w:rsidRPr="0046047A">
        <w:rPr>
          <w:rFonts w:ascii="GHEA Grapalat" w:hAnsi="GHEA Grapalat"/>
        </w:rPr>
        <w:t>ое</w:t>
      </w:r>
      <w:proofErr w:type="spellEnd"/>
      <w:r w:rsidR="00F9791A" w:rsidRPr="0046047A">
        <w:rPr>
          <w:rFonts w:ascii="Arial LatRus" w:hAnsi="Arial LatRus"/>
        </w:rPr>
        <w:t xml:space="preserve"> </w:t>
      </w:r>
      <w:r w:rsidR="00F9791A" w:rsidRPr="0046047A">
        <w:rPr>
          <w:rFonts w:ascii="GHEA Grapalat" w:hAnsi="GHEA Grapalat"/>
        </w:rPr>
        <w:t>лиц</w:t>
      </w:r>
      <w:r w:rsidR="00CA1F39" w:rsidRPr="0046047A">
        <w:rPr>
          <w:rFonts w:ascii="GHEA Grapalat" w:hAnsi="GHEA Grapalat"/>
        </w:rPr>
        <w:t>о</w:t>
      </w:r>
      <w:r w:rsidR="00CA1F39" w:rsidRPr="0046047A">
        <w:rPr>
          <w:rFonts w:ascii="GHEA Grapalat" w:hAnsi="GHEA Grapalat"/>
          <w:lang w:val="hy-AM"/>
        </w:rPr>
        <w:t>без</w:t>
      </w:r>
      <w:r w:rsidR="00CA1F39" w:rsidRPr="0046047A">
        <w:rPr>
          <w:rFonts w:ascii="Arial LatRus" w:hAnsi="Arial LatRus"/>
          <w:lang w:val="hy-AM"/>
        </w:rPr>
        <w:t xml:space="preserve"> </w:t>
      </w:r>
      <w:r w:rsidR="00CA1F39" w:rsidRPr="0046047A">
        <w:rPr>
          <w:rFonts w:ascii="GHEA Grapalat" w:hAnsi="GHEA Grapalat"/>
          <w:lang w:val="hy-AM"/>
        </w:rPr>
        <w:t>указания</w:t>
      </w:r>
      <w:r w:rsidR="00CA1F39" w:rsidRPr="0046047A">
        <w:rPr>
          <w:rFonts w:ascii="Arial LatRus" w:hAnsi="Arial LatRus"/>
          <w:lang w:val="hy-AM"/>
        </w:rPr>
        <w:t xml:space="preserve"> </w:t>
      </w:r>
      <w:r w:rsidR="00CA1F39" w:rsidRPr="0046047A">
        <w:rPr>
          <w:rFonts w:ascii="GHEA Grapalat" w:hAnsi="GHEA Grapalat"/>
          <w:lang w:val="hy-AM"/>
        </w:rPr>
        <w:t>имени</w:t>
      </w:r>
      <w:r w:rsidR="00F9791A" w:rsidRPr="0046047A">
        <w:rPr>
          <w:rFonts w:ascii="Arial LatRus" w:hAnsi="Arial LatRus"/>
          <w:lang w:val="hy-AM"/>
        </w:rPr>
        <w:t xml:space="preserve">, </w:t>
      </w:r>
      <w:r w:rsidR="00F9791A" w:rsidRPr="0046047A">
        <w:rPr>
          <w:rFonts w:ascii="GHEA Grapalat" w:hAnsi="GHEA Grapalat"/>
          <w:lang w:val="hy-AM"/>
        </w:rPr>
        <w:t>до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истечения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срока</w:t>
      </w:r>
      <w:r w:rsidR="00F9791A" w:rsidRPr="0046047A">
        <w:rPr>
          <w:rFonts w:ascii="Arial LatRus" w:hAnsi="Arial LatRus"/>
          <w:lang w:val="hy-AM"/>
        </w:rPr>
        <w:t xml:space="preserve">, </w:t>
      </w:r>
      <w:r w:rsidR="00F9791A" w:rsidRPr="0046047A">
        <w:rPr>
          <w:rFonts w:ascii="GHEA Grapalat" w:hAnsi="GHEA Grapalat"/>
          <w:lang w:val="hy-AM"/>
        </w:rPr>
        <w:t>установленного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для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внесения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изменений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в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приглашение</w:t>
      </w:r>
      <w:r w:rsidR="00F9791A" w:rsidRPr="0046047A">
        <w:rPr>
          <w:rFonts w:ascii="Arial LatRus" w:hAnsi="Arial LatRus"/>
          <w:lang w:val="hy-AM"/>
        </w:rPr>
        <w:t xml:space="preserve">, </w:t>
      </w:r>
      <w:r w:rsidR="00F9791A" w:rsidRPr="0046047A">
        <w:rPr>
          <w:rFonts w:ascii="GHEA Grapalat" w:hAnsi="GHEA Grapalat"/>
        </w:rPr>
        <w:t>имеет</w:t>
      </w:r>
      <w:r w:rsidR="00F9791A" w:rsidRPr="0046047A">
        <w:rPr>
          <w:rFonts w:ascii="Arial LatRus" w:hAnsi="Arial LatRus"/>
        </w:rPr>
        <w:t xml:space="preserve"> </w:t>
      </w:r>
      <w:r w:rsidR="00F9791A" w:rsidRPr="0046047A">
        <w:rPr>
          <w:rFonts w:ascii="GHEA Grapalat" w:hAnsi="GHEA Grapalat"/>
        </w:rPr>
        <w:t>право</w:t>
      </w:r>
      <w:r w:rsidR="00F9791A" w:rsidRPr="0046047A">
        <w:rPr>
          <w:rFonts w:ascii="Arial LatRus" w:hAnsi="Arial LatRus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по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электронной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почте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представить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секретарю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оценочной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комиссии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обоснования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по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характеристикам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предмета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закупки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установленным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приглашениемс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точки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зрения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предусмотренных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Законом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требований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обеспечения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конкуренции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и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исключения</w:t>
      </w:r>
      <w:r w:rsidR="00F9791A" w:rsidRPr="0046047A">
        <w:rPr>
          <w:rFonts w:ascii="Arial LatRus" w:hAnsi="Arial LatRus"/>
          <w:lang w:val="hy-AM"/>
        </w:rPr>
        <w:t xml:space="preserve"> </w:t>
      </w:r>
      <w:r w:rsidR="00F9791A" w:rsidRPr="0046047A">
        <w:rPr>
          <w:rFonts w:ascii="GHEA Grapalat" w:hAnsi="GHEA Grapalat"/>
          <w:lang w:val="hy-AM"/>
        </w:rPr>
        <w:t>дискриминации</w:t>
      </w:r>
      <w:r w:rsidR="00023F8F" w:rsidRPr="0046047A">
        <w:rPr>
          <w:rFonts w:ascii="Arial LatRus" w:hAnsi="Arial LatRus"/>
        </w:rPr>
        <w:t>.</w:t>
      </w:r>
      <w:r w:rsidR="00750FFF" w:rsidRPr="0046047A">
        <w:rPr>
          <w:rFonts w:ascii="GHEA Grapalat" w:hAnsi="GHEA Grapalat"/>
          <w:lang w:val="hy-AM"/>
        </w:rPr>
        <w:t>В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случае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признания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представленных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обоснований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приемлемыми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оценочная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комиссия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в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установленный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срок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вносит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обусловленные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ими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изменения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в</w:t>
      </w:r>
      <w:r w:rsidR="00750FFF" w:rsidRPr="0046047A">
        <w:rPr>
          <w:rFonts w:ascii="Arial LatRus" w:hAnsi="Arial LatRus"/>
          <w:lang w:val="hy-AM"/>
        </w:rPr>
        <w:t xml:space="preserve"> </w:t>
      </w:r>
      <w:r w:rsidR="00750FFF" w:rsidRPr="0046047A">
        <w:rPr>
          <w:rFonts w:ascii="GHEA Grapalat" w:hAnsi="GHEA Grapalat"/>
          <w:lang w:val="hy-AM"/>
        </w:rPr>
        <w:t>приглашение</w:t>
      </w:r>
      <w:r w:rsidR="00750FFF" w:rsidRPr="0046047A">
        <w:rPr>
          <w:rFonts w:ascii="Arial LatRus" w:hAnsi="Arial LatRus"/>
          <w:lang w:val="hy-AM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LatRus" w:hAnsi="Arial LatRus" w:cs="Arial Unicode"/>
        </w:rPr>
      </w:pPr>
      <w:r w:rsidRPr="0046047A">
        <w:rPr>
          <w:rFonts w:ascii="Arial LatRus" w:hAnsi="Arial LatRus"/>
        </w:rPr>
        <w:lastRenderedPageBreak/>
        <w:t>3.</w:t>
      </w:r>
      <w:r w:rsidR="00E648D1" w:rsidRPr="0046047A">
        <w:rPr>
          <w:rFonts w:ascii="Arial LatRus" w:hAnsi="Arial LatRus"/>
          <w:lang w:val="hy-AM"/>
        </w:rPr>
        <w:t>6</w:t>
      </w:r>
      <w:r w:rsidR="000A15F9" w:rsidRPr="0046047A">
        <w:rPr>
          <w:rFonts w:ascii="Arial LatRus" w:hAnsi="Arial LatRus"/>
        </w:rPr>
        <w:t>.</w:t>
      </w:r>
      <w:r w:rsidR="00ED235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окончательный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исчисляется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="00775FAF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этих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изменениях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продлить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новое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="003E40A7" w:rsidRPr="0046047A">
        <w:rPr>
          <w:rStyle w:val="af6"/>
          <w:rFonts w:ascii="Arial LatRus" w:hAnsi="Arial LatRus"/>
        </w:rPr>
        <w:footnoteReference w:customMarkFollows="1" w:id="4"/>
        <w:t>6</w:t>
      </w:r>
      <w:r w:rsidRPr="0046047A">
        <w:rPr>
          <w:rFonts w:ascii="Arial LatRus" w:hAnsi="Arial LatRus"/>
        </w:rPr>
        <w:t xml:space="preserve">. </w:t>
      </w:r>
    </w:p>
    <w:p w:rsidR="00C65202" w:rsidRPr="0046047A" w:rsidRDefault="00C65202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96865" w:rsidRPr="0046047A" w:rsidRDefault="00955A1E" w:rsidP="00B46D58">
      <w:pPr>
        <w:widowControl w:val="0"/>
        <w:spacing w:after="160"/>
        <w:jc w:val="center"/>
        <w:rPr>
          <w:rFonts w:ascii="Arial LatRus" w:hAnsi="Arial LatRus" w:cs="Arial"/>
          <w:b/>
        </w:rPr>
      </w:pPr>
      <w:r w:rsidRPr="0046047A">
        <w:rPr>
          <w:rFonts w:ascii="Arial LatRus" w:hAnsi="Arial LatRus"/>
          <w:b/>
        </w:rPr>
        <w:t xml:space="preserve">4. </w:t>
      </w:r>
      <w:r w:rsidRPr="0046047A">
        <w:rPr>
          <w:rFonts w:ascii="GHEA Grapalat" w:hAnsi="GHEA Grapalat"/>
          <w:b/>
        </w:rPr>
        <w:t>ПОРЯДОК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ПОДАЧИ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ЗАЯВКИ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4.1</w:t>
      </w:r>
      <w:r w:rsidR="00A34DFE" w:rsidRPr="0046047A">
        <w:rPr>
          <w:rFonts w:ascii="Arial LatRus" w:hAnsi="Arial LatRus"/>
        </w:rPr>
        <w:t>.</w:t>
      </w:r>
      <w:r w:rsidR="009C7913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Комиссию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Заявка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это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>.</w:t>
      </w:r>
    </w:p>
    <w:p w:rsidR="00486B55" w:rsidRPr="0046047A" w:rsidRDefault="00096865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заявку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каждого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лота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нескольких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всех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лотов</w:t>
      </w:r>
      <w:r w:rsidRPr="0046047A">
        <w:rPr>
          <w:rFonts w:ascii="Arial LatRus" w:hAnsi="Arial LatRus"/>
          <w:sz w:val="24"/>
          <w:szCs w:val="24"/>
        </w:rPr>
        <w:t>.</w:t>
      </w:r>
    </w:p>
    <w:p w:rsidR="00096865" w:rsidRPr="0046047A" w:rsidRDefault="000946A3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Заявка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истечения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установленного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Приглашением</w:t>
      </w:r>
      <w:r w:rsidRPr="0046047A">
        <w:rPr>
          <w:rFonts w:ascii="Arial LatRus" w:hAnsi="Arial LatRus"/>
          <w:sz w:val="24"/>
          <w:szCs w:val="24"/>
        </w:rPr>
        <w:t>.</w:t>
      </w:r>
    </w:p>
    <w:p w:rsidR="00096865" w:rsidRPr="0046047A" w:rsidRDefault="000946A3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Порядок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подготовки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описан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части</w:t>
      </w:r>
      <w:r w:rsidRPr="0046047A">
        <w:rPr>
          <w:rFonts w:ascii="Arial LatRus" w:hAnsi="Arial LatRus"/>
          <w:sz w:val="24"/>
          <w:szCs w:val="24"/>
        </w:rPr>
        <w:t xml:space="preserve"> 2 </w:t>
      </w:r>
      <w:r w:rsidRPr="0046047A">
        <w:rPr>
          <w:rFonts w:ascii="GHEA Grapalat" w:hAnsi="GHEA Grapalat"/>
          <w:sz w:val="24"/>
          <w:szCs w:val="24"/>
        </w:rPr>
        <w:t>настоящего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Pr="0046047A">
        <w:rPr>
          <w:rFonts w:ascii="Arial LatRus" w:hAnsi="Arial LatRus"/>
          <w:sz w:val="24"/>
          <w:szCs w:val="24"/>
        </w:rPr>
        <w:t xml:space="preserve"> -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инструкции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подготовке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открытый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конкурс</w:t>
      </w:r>
      <w:r w:rsidRPr="0046047A">
        <w:rPr>
          <w:rFonts w:ascii="Arial LatRus" w:hAnsi="Arial LatRus"/>
          <w:sz w:val="24"/>
          <w:szCs w:val="24"/>
        </w:rPr>
        <w:t>.</w:t>
      </w:r>
    </w:p>
    <w:p w:rsidR="00BA4929" w:rsidRPr="0046047A" w:rsidRDefault="00BA4929" w:rsidP="000239B5">
      <w:pPr>
        <w:pStyle w:val="23"/>
        <w:widowControl w:val="0"/>
        <w:tabs>
          <w:tab w:val="left" w:pos="1134"/>
        </w:tabs>
        <w:spacing w:after="160" w:line="240" w:lineRule="auto"/>
        <w:ind w:firstLine="567"/>
        <w:contextualSpacing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4.2.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необходимо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адресу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3557E0" w:rsidRPr="0046047A">
        <w:rPr>
          <w:rFonts w:ascii="Arial LatRus" w:hAnsi="Arial LatRus"/>
          <w:i/>
          <w:sz w:val="24"/>
          <w:szCs w:val="24"/>
        </w:rPr>
        <w:t>c</w:t>
      </w:r>
      <w:proofErr w:type="spellEnd"/>
      <w:r w:rsidR="003557E0" w:rsidRPr="0046047A">
        <w:rPr>
          <w:rFonts w:ascii="Arial LatRus" w:hAnsi="Arial LatRus"/>
          <w:i/>
          <w:sz w:val="24"/>
          <w:szCs w:val="24"/>
        </w:rPr>
        <w:t xml:space="preserve">. </w:t>
      </w:r>
      <w:r w:rsidR="003557E0" w:rsidRPr="0046047A">
        <w:rPr>
          <w:rFonts w:ascii="GHEA Grapalat" w:hAnsi="GHEA Grapalat"/>
          <w:i/>
          <w:sz w:val="24"/>
          <w:szCs w:val="24"/>
          <w:lang w:val="hy-AM"/>
        </w:rPr>
        <w:t>Н</w:t>
      </w:r>
      <w:proofErr w:type="spellStart"/>
      <w:r w:rsidR="003557E0">
        <w:rPr>
          <w:rFonts w:ascii="GHEA Grapalat" w:hAnsi="GHEA Grapalat"/>
          <w:i/>
          <w:sz w:val="24"/>
          <w:szCs w:val="24"/>
        </w:rPr>
        <w:t>изами</w:t>
      </w:r>
      <w:proofErr w:type="spellEnd"/>
      <w:r w:rsidR="003557E0" w:rsidRPr="0046047A">
        <w:rPr>
          <w:rFonts w:ascii="Arial LatRus" w:hAnsi="Arial LatRus"/>
          <w:i/>
          <w:sz w:val="24"/>
          <w:szCs w:val="24"/>
        </w:rPr>
        <w:t xml:space="preserve">, </w:t>
      </w:r>
      <w:r w:rsidR="003557E0" w:rsidRPr="0046047A">
        <w:rPr>
          <w:rFonts w:ascii="GHEA Grapalat" w:hAnsi="GHEA Grapalat"/>
          <w:i/>
          <w:sz w:val="24"/>
          <w:szCs w:val="24"/>
        </w:rPr>
        <w:t>улиц</w:t>
      </w:r>
      <w:r w:rsidR="003557E0" w:rsidRPr="0046047A">
        <w:rPr>
          <w:rFonts w:ascii="GHEA Grapalat" w:hAnsi="GHEA Grapalat"/>
          <w:i/>
          <w:sz w:val="24"/>
          <w:szCs w:val="24"/>
          <w:lang w:val="hy-AM"/>
        </w:rPr>
        <w:t>а</w:t>
      </w:r>
      <w:r w:rsidR="003557E0">
        <w:rPr>
          <w:rFonts w:ascii="GHEA Grapalat" w:hAnsi="GHEA Grapalat"/>
          <w:i/>
          <w:sz w:val="24"/>
          <w:szCs w:val="24"/>
        </w:rPr>
        <w:t xml:space="preserve"> А. </w:t>
      </w:r>
      <w:proofErr w:type="spellStart"/>
      <w:r w:rsidR="003557E0">
        <w:rPr>
          <w:rFonts w:ascii="GHEA Grapalat" w:hAnsi="GHEA Grapalat"/>
          <w:i/>
          <w:sz w:val="24"/>
          <w:szCs w:val="24"/>
        </w:rPr>
        <w:t>Егиазаряна</w:t>
      </w:r>
      <w:proofErr w:type="spellEnd"/>
      <w:r w:rsidR="003557E0" w:rsidRPr="0046047A">
        <w:rPr>
          <w:rFonts w:ascii="Arial LatRus" w:hAnsi="Arial LatRus"/>
          <w:i/>
          <w:sz w:val="24"/>
          <w:szCs w:val="24"/>
        </w:rPr>
        <w:t xml:space="preserve">, </w:t>
      </w:r>
      <w:r w:rsidR="003557E0" w:rsidRPr="0046047A">
        <w:rPr>
          <w:rFonts w:ascii="GHEA Grapalat" w:hAnsi="GHEA Grapalat"/>
          <w:i/>
          <w:sz w:val="24"/>
          <w:szCs w:val="24"/>
          <w:lang w:val="hy-AM"/>
        </w:rPr>
        <w:t>дом</w:t>
      </w:r>
      <w:r w:rsidR="003557E0" w:rsidRPr="0046047A">
        <w:rPr>
          <w:rFonts w:ascii="Arial LatRus" w:hAnsi="Arial LatRus"/>
          <w:i/>
          <w:sz w:val="24"/>
          <w:szCs w:val="24"/>
          <w:lang w:val="hy-AM"/>
        </w:rPr>
        <w:t xml:space="preserve"> 3</w:t>
      </w:r>
      <w:r w:rsidR="003557E0">
        <w:rPr>
          <w:rFonts w:asciiTheme="minorHAnsi" w:hAnsiTheme="minorHAnsi"/>
          <w:i/>
          <w:sz w:val="24"/>
          <w:szCs w:val="24"/>
        </w:rPr>
        <w:t>7</w:t>
      </w:r>
      <w:r w:rsidR="003557E0" w:rsidRPr="003557E0">
        <w:rPr>
          <w:rFonts w:asciiTheme="minorHAnsi" w:hAnsiTheme="minorHAnsi"/>
          <w:i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позднее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437BDE" w:rsidRPr="0046047A">
        <w:rPr>
          <w:rFonts w:ascii="Arial LatRus" w:hAnsi="Arial LatRus"/>
          <w:sz w:val="24"/>
          <w:szCs w:val="24"/>
        </w:rPr>
        <w:t>1</w:t>
      </w:r>
      <w:r w:rsidR="00E46AC2">
        <w:rPr>
          <w:rFonts w:asciiTheme="minorHAnsi" w:hAnsiTheme="minorHAnsi"/>
          <w:sz w:val="24"/>
          <w:szCs w:val="24"/>
        </w:rPr>
        <w:t>2</w:t>
      </w:r>
      <w:r w:rsidR="00222FF2" w:rsidRPr="0046047A">
        <w:rPr>
          <w:rFonts w:ascii="Arial LatRus" w:hAnsi="Arial LatRus"/>
          <w:sz w:val="24"/>
          <w:szCs w:val="24"/>
        </w:rPr>
        <w:t>:</w:t>
      </w:r>
      <w:r w:rsidR="00437BDE" w:rsidRPr="0046047A">
        <w:rPr>
          <w:rFonts w:ascii="Arial LatRus" w:hAnsi="Arial LatRus"/>
          <w:sz w:val="24"/>
          <w:szCs w:val="24"/>
        </w:rPr>
        <w:t>0</w:t>
      </w:r>
      <w:r w:rsidR="00222FF2" w:rsidRPr="0046047A">
        <w:rPr>
          <w:rFonts w:ascii="Arial LatRus" w:hAnsi="Arial LatRus"/>
          <w:sz w:val="24"/>
          <w:szCs w:val="24"/>
        </w:rPr>
        <w:t>0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часов</w:t>
      </w:r>
      <w:r w:rsidRPr="0046047A">
        <w:rPr>
          <w:rFonts w:ascii="Arial LatRus" w:hAnsi="Arial LatRus"/>
          <w:sz w:val="24"/>
          <w:szCs w:val="24"/>
        </w:rPr>
        <w:t xml:space="preserve"> "</w:t>
      </w:r>
      <w:r w:rsidR="00222FF2" w:rsidRPr="0046047A">
        <w:rPr>
          <w:rFonts w:ascii="Arial LatRus" w:hAnsi="Arial LatRus"/>
          <w:sz w:val="24"/>
          <w:szCs w:val="24"/>
        </w:rPr>
        <w:t>7</w:t>
      </w:r>
      <w:r w:rsidRPr="0046047A">
        <w:rPr>
          <w:rFonts w:ascii="Arial LatRus" w:hAnsi="Arial LatRus"/>
          <w:sz w:val="24"/>
          <w:szCs w:val="24"/>
        </w:rPr>
        <w:t>"-</w:t>
      </w:r>
      <w:r w:rsidRPr="0046047A">
        <w:rPr>
          <w:rFonts w:ascii="GHEA Grapalat" w:hAnsi="GHEA Grapalat"/>
          <w:sz w:val="24"/>
          <w:szCs w:val="24"/>
        </w:rPr>
        <w:t>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даты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опубликования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бюллетене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процедуру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BA4929" w:rsidRPr="0046047A" w:rsidRDefault="00BA4929" w:rsidP="000239B5">
      <w:pPr>
        <w:pStyle w:val="23"/>
        <w:widowControl w:val="0"/>
        <w:tabs>
          <w:tab w:val="left" w:pos="1134"/>
        </w:tabs>
        <w:spacing w:after="160" w:line="240" w:lineRule="auto"/>
        <w:ind w:firstLine="567"/>
        <w:contextualSpacing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журнале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регистрации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регистрирует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="003557E0" w:rsidRPr="003557E0">
        <w:rPr>
          <w:rFonts w:ascii="GHEA Grapalat" w:hAnsi="GHEA Grapalat"/>
          <w:sz w:val="24"/>
          <w:szCs w:val="24"/>
        </w:rPr>
        <w:t xml:space="preserve"> </w:t>
      </w:r>
      <w:r w:rsidR="00CB56C1" w:rsidRPr="0046047A">
        <w:rPr>
          <w:rFonts w:ascii="GHEA Grapalat" w:hAnsi="GHEA Grapalat"/>
          <w:sz w:val="24"/>
          <w:szCs w:val="24"/>
          <w:lang w:val="hy-AM"/>
        </w:rPr>
        <w:t>А</w:t>
      </w:r>
      <w:r w:rsidR="00CB56C1" w:rsidRPr="0046047A">
        <w:rPr>
          <w:rFonts w:ascii="Arial LatRus" w:hAnsi="Arial LatRus"/>
          <w:sz w:val="24"/>
          <w:szCs w:val="24"/>
          <w:lang w:val="hy-AM"/>
        </w:rPr>
        <w:t>.</w:t>
      </w:r>
      <w:r w:rsidR="003557E0" w:rsidRPr="003557E0">
        <w:rPr>
          <w:rFonts w:ascii="Arial LatRus" w:hAnsi="Arial LatRus"/>
          <w:sz w:val="24"/>
          <w:szCs w:val="24"/>
        </w:rPr>
        <w:t xml:space="preserve"> </w:t>
      </w:r>
      <w:r w:rsidR="003557E0" w:rsidRPr="003557E0">
        <w:rPr>
          <w:rFonts w:ascii="Arial" w:hAnsi="Arial" w:cs="Arial"/>
          <w:b/>
          <w:sz w:val="22"/>
          <w:szCs w:val="22"/>
        </w:rPr>
        <w:t>Аракелян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регистрирует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журнале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регистрации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очередности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указанием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журнале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регистрации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номера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регистрации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даты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времени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требованию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выдается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справка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поданные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истечения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окончательного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подачи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журнале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регистрации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регистрируются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течение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двух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рабочих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дней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следующих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возвращаются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секретарем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0239B5" w:rsidRPr="0046047A" w:rsidRDefault="000239B5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</w:p>
    <w:p w:rsidR="00B67CCD" w:rsidRPr="0046047A" w:rsidRDefault="00B67CCD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4.3.</w:t>
      </w:r>
      <w:r w:rsidR="003065C4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представляет</w:t>
      </w:r>
      <w:r w:rsidRPr="0046047A">
        <w:rPr>
          <w:rFonts w:ascii="Arial LatRus" w:hAnsi="Arial LatRus"/>
          <w:sz w:val="24"/>
          <w:szCs w:val="24"/>
        </w:rPr>
        <w:t>:</w:t>
      </w:r>
    </w:p>
    <w:p w:rsidR="005F25EF" w:rsidRPr="0046047A" w:rsidRDefault="005F25EF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1) </w:t>
      </w:r>
      <w:r w:rsidRPr="0046047A">
        <w:rPr>
          <w:rFonts w:ascii="GHEA Grapalat" w:hAnsi="GHEA Grapalat"/>
        </w:rPr>
        <w:t>утвержденное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заявление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2.1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2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приглашения</w:t>
      </w:r>
      <w:r w:rsidR="003C5795" w:rsidRPr="0046047A">
        <w:rPr>
          <w:rFonts w:ascii="GHEA Grapalat" w:hAnsi="GHEA Grapalat"/>
        </w:rPr>
        <w:t>указав</w:t>
      </w:r>
      <w:proofErr w:type="spellEnd"/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адрес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электронной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почты</w:t>
      </w:r>
      <w:r w:rsidR="003C5795" w:rsidRPr="0046047A">
        <w:rPr>
          <w:rFonts w:ascii="Arial LatRus" w:hAnsi="Arial LatRus"/>
        </w:rPr>
        <w:t xml:space="preserve">, </w:t>
      </w:r>
      <w:r w:rsidR="003C5795" w:rsidRPr="0046047A">
        <w:rPr>
          <w:rFonts w:ascii="GHEA Grapalat" w:hAnsi="GHEA Grapalat"/>
        </w:rPr>
        <w:t>учетный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номер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налогоплательщика</w:t>
      </w:r>
      <w:r w:rsidR="003C5795" w:rsidRPr="0046047A">
        <w:rPr>
          <w:rFonts w:ascii="Arial LatRus" w:hAnsi="Arial LatRus"/>
        </w:rPr>
        <w:t xml:space="preserve">, </w:t>
      </w:r>
      <w:r w:rsidR="003C5795" w:rsidRPr="0046047A">
        <w:rPr>
          <w:rFonts w:ascii="GHEA Grapalat" w:hAnsi="GHEA Grapalat"/>
        </w:rPr>
        <w:t>адрес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деятельности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и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номер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телефона</w:t>
      </w:r>
      <w:proofErr w:type="gramStart"/>
      <w:r w:rsidR="003C5795" w:rsidRPr="0046047A">
        <w:rPr>
          <w:rFonts w:ascii="Arial LatRus" w:hAnsi="Arial LatRus"/>
        </w:rPr>
        <w:t xml:space="preserve"> </w:t>
      </w:r>
      <w:r w:rsidRPr="0046047A">
        <w:rPr>
          <w:rFonts w:ascii="Arial LatRus" w:hAnsi="Arial LatRus"/>
        </w:rPr>
        <w:t>,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включает</w:t>
      </w:r>
      <w:r w:rsidRPr="0046047A">
        <w:rPr>
          <w:rFonts w:ascii="Arial LatRus" w:hAnsi="Arial LatRus"/>
        </w:rPr>
        <w:t>:</w:t>
      </w:r>
    </w:p>
    <w:p w:rsidR="005F25EF" w:rsidRPr="0046047A" w:rsidRDefault="005F25EF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 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) </w:t>
      </w:r>
      <w:r w:rsidR="003C5795" w:rsidRPr="0046047A">
        <w:rPr>
          <w:rFonts w:ascii="GHEA Grapalat" w:hAnsi="GHEA Grapalat"/>
        </w:rPr>
        <w:t>подтверждение</w:t>
      </w:r>
      <w:r w:rsidR="003C5795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своих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>;</w:t>
      </w:r>
    </w:p>
    <w:p w:rsidR="00C648DF" w:rsidRPr="0046047A" w:rsidRDefault="005F25EF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  </w:t>
      </w:r>
      <w:r w:rsidRPr="0046047A">
        <w:rPr>
          <w:rFonts w:ascii="GHEA Grapalat" w:hAnsi="GHEA Grapalat"/>
        </w:rPr>
        <w:t>б</w:t>
      </w:r>
      <w:r w:rsidRPr="0046047A">
        <w:rPr>
          <w:rFonts w:ascii="Arial LatRus" w:hAnsi="Arial LatRus"/>
        </w:rPr>
        <w:t xml:space="preserve">) </w:t>
      </w:r>
      <w:r w:rsidR="003C5795" w:rsidRPr="0046047A">
        <w:rPr>
          <w:rFonts w:ascii="GHEA Grapalat" w:hAnsi="GHEA Grapalat"/>
        </w:rPr>
        <w:t>подтверждение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об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обязательстве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предоставления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обеспечения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квалификации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в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размере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представленного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ценового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предложения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в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порядке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и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сроки</w:t>
      </w:r>
      <w:r w:rsidR="003C5795" w:rsidRPr="0046047A">
        <w:rPr>
          <w:rFonts w:ascii="Arial LatRus" w:hAnsi="Arial LatRus"/>
        </w:rPr>
        <w:t xml:space="preserve">, </w:t>
      </w:r>
      <w:r w:rsidR="003C5795" w:rsidRPr="0046047A">
        <w:rPr>
          <w:rFonts w:ascii="GHEA Grapalat" w:hAnsi="GHEA Grapalat"/>
        </w:rPr>
        <w:t>установленные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пунктом</w:t>
      </w:r>
      <w:r w:rsidR="003C5795" w:rsidRPr="0046047A">
        <w:rPr>
          <w:rFonts w:ascii="Arial LatRus" w:hAnsi="Arial LatRus"/>
        </w:rPr>
        <w:t xml:space="preserve"> 2.4 </w:t>
      </w:r>
      <w:r w:rsidR="003C5795" w:rsidRPr="0046047A">
        <w:rPr>
          <w:rFonts w:ascii="GHEA Grapalat" w:hAnsi="GHEA Grapalat"/>
        </w:rPr>
        <w:t>части</w:t>
      </w:r>
      <w:r w:rsidR="003C5795" w:rsidRPr="0046047A">
        <w:rPr>
          <w:rFonts w:ascii="Arial LatRus" w:hAnsi="Arial LatRus"/>
        </w:rPr>
        <w:t xml:space="preserve"> 1 </w:t>
      </w:r>
      <w:r w:rsidR="003C5795" w:rsidRPr="0046047A">
        <w:rPr>
          <w:rFonts w:ascii="GHEA Grapalat" w:hAnsi="GHEA Grapalat"/>
        </w:rPr>
        <w:t>настоящего</w:t>
      </w:r>
      <w:r w:rsidR="003C5795" w:rsidRPr="0046047A">
        <w:rPr>
          <w:rFonts w:ascii="Arial LatRus" w:hAnsi="Arial LatRus"/>
        </w:rPr>
        <w:t xml:space="preserve"> </w:t>
      </w:r>
      <w:r w:rsidR="003C5795" w:rsidRPr="0046047A">
        <w:rPr>
          <w:rFonts w:ascii="GHEA Grapalat" w:hAnsi="GHEA Grapalat"/>
        </w:rPr>
        <w:t>приглашения</w:t>
      </w:r>
      <w:r w:rsidR="00023F8F" w:rsidRPr="0046047A">
        <w:rPr>
          <w:rFonts w:ascii="Arial LatRus" w:hAnsi="Arial LatRus"/>
        </w:rPr>
        <w:t xml:space="preserve"> </w:t>
      </w:r>
      <w:r w:rsidR="00023F8F" w:rsidRPr="0046047A">
        <w:rPr>
          <w:rFonts w:ascii="GHEA Grapalat" w:hAnsi="GHEA Grapalat"/>
        </w:rPr>
        <w:t>в</w:t>
      </w:r>
      <w:r w:rsidR="00023F8F" w:rsidRPr="0046047A">
        <w:rPr>
          <w:rFonts w:ascii="Arial LatRus" w:hAnsi="Arial LatRus"/>
        </w:rPr>
        <w:t xml:space="preserve"> </w:t>
      </w:r>
      <w:r w:rsidR="00023F8F" w:rsidRPr="0046047A">
        <w:rPr>
          <w:rFonts w:ascii="GHEA Grapalat" w:hAnsi="GHEA Grapalat"/>
        </w:rPr>
        <w:t>случае</w:t>
      </w:r>
      <w:r w:rsidR="00023F8F" w:rsidRPr="0046047A">
        <w:rPr>
          <w:rFonts w:ascii="Arial LatRus" w:hAnsi="Arial LatRus"/>
        </w:rPr>
        <w:t xml:space="preserve"> </w:t>
      </w:r>
      <w:r w:rsidR="00023F8F" w:rsidRPr="0046047A">
        <w:rPr>
          <w:rFonts w:ascii="GHEA Grapalat" w:hAnsi="GHEA Grapalat"/>
        </w:rPr>
        <w:t>признания</w:t>
      </w:r>
      <w:r w:rsidR="00023F8F" w:rsidRPr="0046047A">
        <w:rPr>
          <w:rFonts w:ascii="Arial LatRus" w:hAnsi="Arial LatRus"/>
        </w:rPr>
        <w:t xml:space="preserve"> </w:t>
      </w:r>
      <w:r w:rsidR="00023F8F" w:rsidRPr="0046047A">
        <w:rPr>
          <w:rFonts w:ascii="GHEA Grapalat" w:hAnsi="GHEA Grapalat"/>
        </w:rPr>
        <w:t>отобранным</w:t>
      </w:r>
      <w:r w:rsidR="00023F8F" w:rsidRPr="0046047A">
        <w:rPr>
          <w:rFonts w:ascii="Arial LatRus" w:hAnsi="Arial LatRus"/>
        </w:rPr>
        <w:t xml:space="preserve"> </w:t>
      </w:r>
      <w:r w:rsidR="00023F8F" w:rsidRPr="0046047A">
        <w:rPr>
          <w:rFonts w:ascii="GHEA Grapalat" w:hAnsi="GHEA Grapalat"/>
        </w:rPr>
        <w:t>участником</w:t>
      </w:r>
    </w:p>
    <w:p w:rsidR="005F25EF" w:rsidRPr="0046047A" w:rsidRDefault="005F25EF" w:rsidP="00C648DF">
      <w:pPr>
        <w:ind w:firstLine="284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отсутствии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злоупотребления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доминирующим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положением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антиконкурентного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</w:p>
    <w:p w:rsidR="005F25EF" w:rsidRPr="0046047A" w:rsidRDefault="005F25EF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   </w:t>
      </w:r>
      <w:r w:rsidRPr="0046047A">
        <w:rPr>
          <w:rFonts w:ascii="GHEA Grapalat" w:hAnsi="GHEA Grapalat"/>
        </w:rPr>
        <w:t>г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отсутствии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одновременного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взаимосвязянных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учрежденных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принадлежащую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долю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пай</w:t>
      </w:r>
      <w:r w:rsidRPr="0046047A">
        <w:rPr>
          <w:rFonts w:ascii="Arial LatRus" w:hAnsi="Arial LatRus"/>
        </w:rPr>
        <w:t xml:space="preserve">) 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пятидесяти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; </w:t>
      </w:r>
    </w:p>
    <w:p w:rsidR="00EA0D10" w:rsidRPr="0046047A" w:rsidRDefault="001361B2" w:rsidP="00B46D58">
      <w:pPr>
        <w:pStyle w:val="norm"/>
        <w:widowControl w:val="0"/>
        <w:tabs>
          <w:tab w:val="left" w:pos="1134"/>
        </w:tabs>
        <w:spacing w:after="160" w:line="240" w:lineRule="auto"/>
        <w:ind w:firstLine="284"/>
        <w:rPr>
          <w:rFonts w:ascii="Arial LatRus" w:hAnsi="Arial LatRus"/>
        </w:rPr>
      </w:pPr>
      <w:proofErr w:type="spellStart"/>
      <w:proofErr w:type="gramStart"/>
      <w:r w:rsidRPr="0046047A">
        <w:rPr>
          <w:rFonts w:ascii="GHEA Grapalat" w:hAnsi="GHEA Grapalat"/>
        </w:rPr>
        <w:t>д</w:t>
      </w:r>
      <w:proofErr w:type="spellEnd"/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данные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физического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лица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физических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</w:t>
      </w:r>
      <w:r w:rsidRPr="0046047A">
        <w:rPr>
          <w:rFonts w:ascii="Arial LatRus" w:hAnsi="Arial LatRus"/>
          <w:sz w:val="24"/>
          <w:szCs w:val="24"/>
        </w:rPr>
        <w:t xml:space="preserve">), </w:t>
      </w:r>
      <w:r w:rsidRPr="0046047A">
        <w:rPr>
          <w:rFonts w:ascii="GHEA Grapalat" w:hAnsi="GHEA Grapalat"/>
          <w:sz w:val="24"/>
          <w:szCs w:val="24"/>
        </w:rPr>
        <w:t>которое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которые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прямо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косвенно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владеет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владеют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более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десятью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процентами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голосующих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акций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долей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паев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уставном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капитале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включая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акции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предъявителя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лица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лиц</w:t>
      </w:r>
      <w:r w:rsidRPr="0046047A">
        <w:rPr>
          <w:rFonts w:ascii="Arial LatRus" w:hAnsi="Arial LatRus"/>
          <w:sz w:val="24"/>
          <w:szCs w:val="24"/>
        </w:rPr>
        <w:t xml:space="preserve">), </w:t>
      </w:r>
      <w:r w:rsidRPr="0046047A">
        <w:rPr>
          <w:rFonts w:ascii="GHEA Grapalat" w:hAnsi="GHEA Grapalat"/>
          <w:sz w:val="24"/>
          <w:szCs w:val="24"/>
        </w:rPr>
        <w:t>обладающего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обладающих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правом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назначать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освобождать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должности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членов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исполнительного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либо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получающего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получающих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более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пятнадцати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процентов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прибыли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полученной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результате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осуществления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участником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предпринимательской</w:t>
      </w:r>
      <w:proofErr w:type="gramEnd"/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или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иной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деятельности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. </w:t>
      </w:r>
      <w:r w:rsidRPr="0046047A">
        <w:rPr>
          <w:rFonts w:ascii="GHEA Grapalat" w:hAnsi="GHEA Grapalat"/>
          <w:spacing w:val="-6"/>
          <w:sz w:val="24"/>
          <w:szCs w:val="24"/>
        </w:rPr>
        <w:t>При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отсутствии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указанных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настоящем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подпункте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лиц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представляются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данные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руководителя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членов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исполнительного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органа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. </w:t>
      </w:r>
      <w:r w:rsidRPr="0046047A">
        <w:rPr>
          <w:rFonts w:ascii="GHEA Grapalat" w:hAnsi="GHEA Grapalat"/>
          <w:spacing w:val="-6"/>
          <w:sz w:val="24"/>
          <w:szCs w:val="24"/>
        </w:rPr>
        <w:t>При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этом</w:t>
      </w:r>
      <w:proofErr w:type="gramStart"/>
      <w:r w:rsidRPr="0046047A">
        <w:rPr>
          <w:rFonts w:ascii="Arial LatRus" w:hAnsi="Arial LatRus"/>
          <w:spacing w:val="-6"/>
          <w:sz w:val="24"/>
          <w:szCs w:val="24"/>
        </w:rPr>
        <w:t>,</w:t>
      </w:r>
      <w:proofErr w:type="gramEnd"/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если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участник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объявляется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отобранным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участником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то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предусмотренная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настоящим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абзацем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информация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опубликовывается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бюллетене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вместе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с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объявлением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решении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заключить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</w:t>
      </w:r>
      <w:r w:rsidRPr="0046047A">
        <w:rPr>
          <w:rFonts w:ascii="Arial LatRus" w:hAnsi="Arial LatRus"/>
          <w:sz w:val="24"/>
          <w:szCs w:val="24"/>
        </w:rPr>
        <w:t>;</w:t>
      </w:r>
    </w:p>
    <w:p w:rsidR="00B67CCD" w:rsidRPr="0046047A" w:rsidRDefault="0062795D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lastRenderedPageBreak/>
        <w:t>2</w:t>
      </w:r>
      <w:r w:rsidR="0047117B" w:rsidRPr="0046047A">
        <w:rPr>
          <w:rFonts w:ascii="Arial LatRus" w:hAnsi="Arial LatRus"/>
          <w:sz w:val="24"/>
          <w:szCs w:val="24"/>
        </w:rPr>
        <w:t>)</w:t>
      </w:r>
      <w:r w:rsidR="00444026" w:rsidRPr="0046047A">
        <w:rPr>
          <w:rFonts w:ascii="Arial LatRus" w:hAnsi="Arial LatRus"/>
          <w:sz w:val="24"/>
          <w:szCs w:val="24"/>
        </w:rPr>
        <w:tab/>
      </w:r>
      <w:r w:rsidR="0047117B" w:rsidRPr="0046047A">
        <w:rPr>
          <w:rFonts w:ascii="GHEA Grapalat" w:hAnsi="GHEA Grapalat"/>
          <w:sz w:val="24"/>
          <w:szCs w:val="24"/>
        </w:rPr>
        <w:t>утвержденное</w:t>
      </w:r>
      <w:r w:rsidR="0047117B" w:rsidRPr="0046047A">
        <w:rPr>
          <w:rFonts w:ascii="Arial LatRus" w:hAnsi="Arial LatRus"/>
          <w:sz w:val="24"/>
          <w:szCs w:val="24"/>
        </w:rPr>
        <w:t xml:space="preserve"> </w:t>
      </w:r>
      <w:r w:rsidR="0047117B" w:rsidRPr="0046047A">
        <w:rPr>
          <w:rFonts w:ascii="GHEA Grapalat" w:hAnsi="GHEA Grapalat"/>
          <w:sz w:val="24"/>
          <w:szCs w:val="24"/>
        </w:rPr>
        <w:t>им</w:t>
      </w:r>
      <w:r w:rsidR="0047117B" w:rsidRPr="0046047A">
        <w:rPr>
          <w:rFonts w:ascii="Arial LatRus" w:hAnsi="Arial LatRus"/>
          <w:sz w:val="24"/>
          <w:szCs w:val="24"/>
        </w:rPr>
        <w:t xml:space="preserve"> </w:t>
      </w:r>
      <w:r w:rsidR="0047117B" w:rsidRPr="0046047A">
        <w:rPr>
          <w:rFonts w:ascii="GHEA Grapalat" w:hAnsi="GHEA Grapalat"/>
          <w:sz w:val="24"/>
          <w:szCs w:val="24"/>
        </w:rPr>
        <w:t>ценовое</w:t>
      </w:r>
      <w:r w:rsidR="0047117B" w:rsidRPr="0046047A">
        <w:rPr>
          <w:rFonts w:ascii="Arial LatRus" w:hAnsi="Arial LatRus"/>
          <w:sz w:val="24"/>
          <w:szCs w:val="24"/>
        </w:rPr>
        <w:t xml:space="preserve"> </w:t>
      </w:r>
      <w:r w:rsidR="0047117B" w:rsidRPr="0046047A">
        <w:rPr>
          <w:rFonts w:ascii="GHEA Grapalat" w:hAnsi="GHEA Grapalat"/>
          <w:sz w:val="24"/>
          <w:szCs w:val="24"/>
        </w:rPr>
        <w:t>предложение</w:t>
      </w:r>
      <w:r w:rsidR="0047117B" w:rsidRPr="0046047A">
        <w:rPr>
          <w:rFonts w:ascii="Arial LatRus" w:hAnsi="Arial LatRus"/>
          <w:sz w:val="24"/>
          <w:szCs w:val="24"/>
        </w:rPr>
        <w:t>;</w:t>
      </w:r>
    </w:p>
    <w:p w:rsidR="006C3115" w:rsidRPr="0046047A" w:rsidRDefault="0062795D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</w:t>
      </w:r>
      <w:r w:rsidR="00E326DD" w:rsidRPr="0046047A">
        <w:rPr>
          <w:rFonts w:ascii="Arial LatRus" w:hAnsi="Arial LatRus"/>
        </w:rPr>
        <w:t>)</w:t>
      </w:r>
      <w:r w:rsidR="00444026" w:rsidRPr="0046047A">
        <w:rPr>
          <w:rFonts w:ascii="Arial LatRus" w:hAnsi="Arial LatRus"/>
        </w:rPr>
        <w:tab/>
      </w:r>
      <w:r w:rsidR="00E326DD" w:rsidRPr="0046047A">
        <w:rPr>
          <w:rFonts w:ascii="GHEA Grapalat" w:hAnsi="GHEA Grapalat"/>
        </w:rPr>
        <w:t>обеспечение</w:t>
      </w:r>
      <w:r w:rsidR="00E326DD" w:rsidRPr="0046047A">
        <w:rPr>
          <w:rFonts w:ascii="Arial LatRus" w:hAnsi="Arial LatRus"/>
        </w:rPr>
        <w:t xml:space="preserve"> </w:t>
      </w:r>
      <w:proofErr w:type="spellStart"/>
      <w:r w:rsidR="00E326DD" w:rsidRPr="0046047A">
        <w:rPr>
          <w:rFonts w:ascii="GHEA Grapalat" w:hAnsi="GHEA Grapalat"/>
        </w:rPr>
        <w:t>заявки</w:t>
      </w:r>
      <w:r w:rsidR="0067389F" w:rsidRPr="0046047A">
        <w:rPr>
          <w:rFonts w:ascii="Arial LatRus" w:hAnsi="Arial LatRus"/>
        </w:rPr>
        <w:t>-</w:t>
      </w:r>
      <w:r w:rsidR="00E326DD" w:rsidRPr="0046047A">
        <w:rPr>
          <w:rFonts w:ascii="GHEA Grapalat" w:hAnsi="GHEA Grapalat"/>
        </w:rPr>
        <w:t>в</w:t>
      </w:r>
      <w:proofErr w:type="spellEnd"/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форме</w:t>
      </w:r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наличных</w:t>
      </w:r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денег</w:t>
      </w:r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или</w:t>
      </w:r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банковской</w:t>
      </w:r>
      <w:r w:rsidR="00E326DD" w:rsidRPr="0046047A">
        <w:rPr>
          <w:rFonts w:ascii="Arial LatRus" w:hAnsi="Arial LatRus"/>
        </w:rPr>
        <w:t xml:space="preserve"> </w:t>
      </w:r>
      <w:r w:rsidR="00E326DD" w:rsidRPr="0046047A">
        <w:rPr>
          <w:rFonts w:ascii="GHEA Grapalat" w:hAnsi="GHEA Grapalat"/>
        </w:rPr>
        <w:t>гарантии</w:t>
      </w:r>
      <w:r w:rsidR="0067389F" w:rsidRPr="0046047A">
        <w:rPr>
          <w:rFonts w:ascii="Arial LatRus" w:hAnsi="Arial LatRus"/>
        </w:rPr>
        <w:t xml:space="preserve">. </w:t>
      </w:r>
      <w:r w:rsidR="006650C4" w:rsidRPr="0046047A">
        <w:rPr>
          <w:rStyle w:val="af6"/>
          <w:rFonts w:ascii="Arial LatRus" w:hAnsi="Arial LatRus"/>
        </w:rPr>
        <w:footnoteReference w:customMarkFollows="1" w:id="5"/>
        <w:t>7</w:t>
      </w:r>
    </w:p>
    <w:p w:rsidR="005F2C25" w:rsidRPr="0046047A" w:rsidRDefault="0062795D" w:rsidP="005F2C25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4)</w:t>
      </w:r>
      <w:r w:rsidR="00BD4B37" w:rsidRPr="0046047A">
        <w:rPr>
          <w:rFonts w:ascii="GHEA Grapalat" w:hAnsi="GHEA Grapalat"/>
          <w:sz w:val="24"/>
          <w:szCs w:val="24"/>
        </w:rPr>
        <w:t>п</w:t>
      </w:r>
      <w:r w:rsidR="00F55752" w:rsidRPr="0046047A">
        <w:rPr>
          <w:rFonts w:ascii="GHEA Grapalat" w:hAnsi="GHEA Grapalat"/>
          <w:sz w:val="24"/>
          <w:szCs w:val="24"/>
        </w:rPr>
        <w:t>ри</w:t>
      </w:r>
      <w:r w:rsidR="00F55752" w:rsidRPr="0046047A">
        <w:rPr>
          <w:rFonts w:ascii="Arial LatRus" w:hAnsi="Arial LatRus"/>
          <w:sz w:val="24"/>
          <w:szCs w:val="24"/>
        </w:rPr>
        <w:t xml:space="preserve"> </w:t>
      </w:r>
      <w:r w:rsidR="00F55752" w:rsidRPr="0046047A">
        <w:rPr>
          <w:rFonts w:ascii="GHEA Grapalat" w:hAnsi="GHEA Grapalat"/>
          <w:sz w:val="24"/>
          <w:szCs w:val="24"/>
        </w:rPr>
        <w:t>закупке</w:t>
      </w:r>
      <w:r w:rsidR="00F55752" w:rsidRPr="0046047A">
        <w:rPr>
          <w:rFonts w:ascii="Arial LatRus" w:hAnsi="Arial LatRus"/>
          <w:sz w:val="24"/>
          <w:szCs w:val="24"/>
        </w:rPr>
        <w:t xml:space="preserve"> </w:t>
      </w:r>
      <w:r w:rsidR="00F55752" w:rsidRPr="0046047A">
        <w:rPr>
          <w:rFonts w:ascii="GHEA Grapalat" w:hAnsi="GHEA Grapalat"/>
          <w:sz w:val="24"/>
          <w:szCs w:val="24"/>
        </w:rPr>
        <w:t>строительных</w:t>
      </w:r>
      <w:r w:rsidR="00F55752" w:rsidRPr="0046047A">
        <w:rPr>
          <w:rFonts w:ascii="Arial LatRus" w:hAnsi="Arial LatRus"/>
          <w:sz w:val="24"/>
          <w:szCs w:val="24"/>
        </w:rPr>
        <w:t xml:space="preserve"> </w:t>
      </w:r>
      <w:r w:rsidR="00F55752" w:rsidRPr="0046047A">
        <w:rPr>
          <w:rFonts w:ascii="GHEA Grapalat" w:hAnsi="GHEA Grapalat"/>
          <w:sz w:val="24"/>
          <w:szCs w:val="24"/>
        </w:rPr>
        <w:t>работ</w:t>
      </w:r>
      <w:r w:rsidR="00F55752" w:rsidRPr="0046047A">
        <w:rPr>
          <w:rFonts w:ascii="Arial LatRus" w:hAnsi="Arial LatRus"/>
          <w:sz w:val="24"/>
          <w:szCs w:val="24"/>
        </w:rPr>
        <w:t>:</w:t>
      </w:r>
    </w:p>
    <w:p w:rsidR="001B20DA" w:rsidRDefault="008404E2" w:rsidP="008404E2">
      <w:pPr>
        <w:ind w:firstLine="567"/>
        <w:jc w:val="both"/>
        <w:rPr>
          <w:rFonts w:ascii="GHEA Grapalat" w:hAnsi="GHEA Grapalat"/>
        </w:rPr>
      </w:pPr>
      <w:r w:rsidRPr="0046047A">
        <w:rPr>
          <w:rFonts w:ascii="Arial LatRus" w:hAnsi="Arial LatRus"/>
        </w:rPr>
        <w:t xml:space="preserve">- </w:t>
      </w:r>
      <w:r w:rsidRPr="0046047A">
        <w:rPr>
          <w:rFonts w:ascii="GHEA Grapalat" w:hAnsi="GHEA Grapalat"/>
        </w:rPr>
        <w:t>у</w:t>
      </w:r>
      <w:r w:rsidR="007A40C1" w:rsidRPr="0046047A">
        <w:rPr>
          <w:rFonts w:ascii="GHEA Grapalat" w:hAnsi="GHEA Grapalat"/>
        </w:rPr>
        <w:t>твержденн</w:t>
      </w:r>
      <w:r w:rsidR="00424E1F" w:rsidRPr="0046047A">
        <w:rPr>
          <w:rFonts w:ascii="GHEA Grapalat" w:hAnsi="GHEA Grapalat"/>
        </w:rPr>
        <w:t>ую</w:t>
      </w:r>
      <w:r w:rsidR="007A40C1" w:rsidRPr="0046047A">
        <w:rPr>
          <w:rFonts w:ascii="Arial LatRus" w:hAnsi="Arial LatRus"/>
        </w:rPr>
        <w:t xml:space="preserve"> </w:t>
      </w:r>
      <w:r w:rsidR="007A40C1" w:rsidRPr="0046047A">
        <w:rPr>
          <w:rFonts w:ascii="GHEA Grapalat" w:hAnsi="GHEA Grapalat"/>
        </w:rPr>
        <w:t>им</w:t>
      </w:r>
      <w:r w:rsidR="00424E1F" w:rsidRPr="0046047A">
        <w:rPr>
          <w:rFonts w:ascii="Arial LatRus" w:hAnsi="Arial LatRus"/>
        </w:rPr>
        <w:t xml:space="preserve">, </w:t>
      </w:r>
      <w:r w:rsidR="00424E1F" w:rsidRPr="0046047A">
        <w:rPr>
          <w:rFonts w:ascii="GHEA Grapalat" w:hAnsi="GHEA Grapalat"/>
        </w:rPr>
        <w:t>заполненную</w:t>
      </w:r>
      <w:r w:rsidR="00424E1F" w:rsidRPr="0046047A">
        <w:rPr>
          <w:rFonts w:ascii="Arial LatRus" w:hAnsi="Arial LatRus"/>
        </w:rPr>
        <w:t xml:space="preserve"> </w:t>
      </w:r>
      <w:r w:rsidR="00EF25F5" w:rsidRPr="0046047A">
        <w:rPr>
          <w:rFonts w:ascii="GHEA Grapalat" w:hAnsi="GHEA Grapalat"/>
        </w:rPr>
        <w:t>объемн</w:t>
      </w:r>
      <w:r w:rsidR="00FD1288" w:rsidRPr="0046047A">
        <w:rPr>
          <w:rFonts w:ascii="GHEA Grapalat" w:hAnsi="GHEA Grapalat"/>
        </w:rPr>
        <w:t>ую</w:t>
      </w:r>
      <w:r w:rsidR="00EF25F5" w:rsidRPr="0046047A">
        <w:rPr>
          <w:rFonts w:ascii="Arial LatRus" w:hAnsi="Arial LatRus"/>
        </w:rPr>
        <w:t xml:space="preserve"> </w:t>
      </w:r>
      <w:r w:rsidR="00EF25F5" w:rsidRPr="0046047A">
        <w:rPr>
          <w:rFonts w:ascii="GHEA Grapalat" w:hAnsi="GHEA Grapalat"/>
        </w:rPr>
        <w:t>ведомость</w:t>
      </w:r>
      <w:r w:rsidR="00EF25F5" w:rsidRPr="0046047A">
        <w:rPr>
          <w:rFonts w:ascii="Arial LatRus" w:hAnsi="Arial LatRus"/>
        </w:rPr>
        <w:t>-</w:t>
      </w:r>
      <w:r w:rsidR="00F26B08" w:rsidRPr="0046047A">
        <w:rPr>
          <w:rFonts w:ascii="GHEA Grapalat" w:hAnsi="GHEA Grapalat"/>
        </w:rPr>
        <w:t>смет</w:t>
      </w:r>
      <w:r w:rsidR="00424E1F" w:rsidRPr="0046047A">
        <w:rPr>
          <w:rFonts w:ascii="GHEA Grapalat" w:hAnsi="GHEA Grapalat"/>
        </w:rPr>
        <w:t>у</w:t>
      </w:r>
      <w:r w:rsidR="00F26B08" w:rsidRPr="0046047A">
        <w:rPr>
          <w:rFonts w:ascii="Arial LatRus" w:hAnsi="Arial LatRus"/>
        </w:rPr>
        <w:t xml:space="preserve">, </w:t>
      </w:r>
      <w:r w:rsidR="00F57E8E" w:rsidRPr="0046047A">
        <w:rPr>
          <w:rFonts w:ascii="GHEA Grapalat" w:hAnsi="GHEA Grapalat"/>
        </w:rPr>
        <w:t>с</w:t>
      </w:r>
      <w:r w:rsidR="00F57E8E" w:rsidRPr="0046047A">
        <w:rPr>
          <w:rFonts w:ascii="Arial LatRus" w:hAnsi="Arial LatRus"/>
        </w:rPr>
        <w:t xml:space="preserve"> </w:t>
      </w:r>
      <w:proofErr w:type="spellStart"/>
      <w:r w:rsidR="00F57E8E" w:rsidRPr="0046047A">
        <w:rPr>
          <w:rFonts w:ascii="GHEA Grapalat" w:hAnsi="GHEA Grapalat"/>
        </w:rPr>
        <w:t>учетом</w:t>
      </w:r>
      <w:r w:rsidR="00424E1F" w:rsidRPr="0046047A">
        <w:rPr>
          <w:rFonts w:ascii="GHEA Grapalat" w:hAnsi="GHEA Grapalat"/>
        </w:rPr>
        <w:t>приложенной</w:t>
      </w:r>
      <w:proofErr w:type="spellEnd"/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к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данному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приглашению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объемной</w:t>
      </w:r>
      <w:r w:rsidR="00424E1F" w:rsidRPr="0046047A">
        <w:rPr>
          <w:rFonts w:ascii="Arial LatRus" w:hAnsi="Arial LatRus"/>
        </w:rPr>
        <w:t xml:space="preserve"> </w:t>
      </w:r>
      <w:r w:rsidR="00BA6FB2" w:rsidRPr="0046047A">
        <w:rPr>
          <w:rFonts w:ascii="GHEA Grapalat" w:hAnsi="GHEA Grapalat"/>
        </w:rPr>
        <w:t>спецификации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по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разделам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работ</w:t>
      </w:r>
      <w:r w:rsidR="00424E1F" w:rsidRPr="0046047A">
        <w:rPr>
          <w:rFonts w:ascii="Arial LatRus" w:hAnsi="Arial LatRus"/>
        </w:rPr>
        <w:t xml:space="preserve">, </w:t>
      </w:r>
      <w:r w:rsidR="00424E1F" w:rsidRPr="0046047A">
        <w:rPr>
          <w:rFonts w:ascii="GHEA Grapalat" w:hAnsi="GHEA Grapalat"/>
        </w:rPr>
        <w:t>с</w:t>
      </w:r>
      <w:r w:rsidR="00424E1F" w:rsidRPr="0046047A">
        <w:rPr>
          <w:rFonts w:ascii="Arial LatRus" w:hAnsi="Arial LatRus"/>
        </w:rPr>
        <w:t xml:space="preserve"> </w:t>
      </w:r>
      <w:r w:rsidR="00424E1F" w:rsidRPr="0046047A">
        <w:rPr>
          <w:rFonts w:ascii="GHEA Grapalat" w:hAnsi="GHEA Grapalat"/>
        </w:rPr>
        <w:t>указанием</w:t>
      </w:r>
      <w:r w:rsidR="00424E1F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определенных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максимальных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весов</w:t>
      </w:r>
      <w:r w:rsidR="004678B4" w:rsidRPr="0046047A">
        <w:rPr>
          <w:rFonts w:ascii="Arial LatRus" w:hAnsi="Arial LatRus"/>
        </w:rPr>
        <w:t xml:space="preserve"> - </w:t>
      </w:r>
      <w:r w:rsidR="004678B4" w:rsidRPr="0046047A">
        <w:rPr>
          <w:rFonts w:ascii="GHEA Grapalat" w:hAnsi="GHEA Grapalat"/>
        </w:rPr>
        <w:t>объемных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значений</w:t>
      </w:r>
      <w:r w:rsidR="004678B4" w:rsidRPr="0046047A">
        <w:rPr>
          <w:rFonts w:ascii="Arial LatRus" w:hAnsi="Arial LatRus"/>
        </w:rPr>
        <w:t xml:space="preserve">. </w:t>
      </w:r>
      <w:r w:rsidR="004678B4" w:rsidRPr="0046047A">
        <w:rPr>
          <w:rFonts w:ascii="GHEA Grapalat" w:hAnsi="GHEA Grapalat"/>
        </w:rPr>
        <w:t>При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этом</w:t>
      </w:r>
      <w:proofErr w:type="gramStart"/>
      <w:r w:rsidR="004678B4" w:rsidRPr="0046047A">
        <w:rPr>
          <w:rFonts w:ascii="Arial LatRus" w:hAnsi="Arial LatRus"/>
        </w:rPr>
        <w:t>,</w:t>
      </w:r>
      <w:proofErr w:type="gramEnd"/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объемные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значения</w:t>
      </w:r>
      <w:r w:rsidR="004678B4" w:rsidRPr="0046047A">
        <w:rPr>
          <w:rFonts w:ascii="Arial LatRus" w:hAnsi="Arial LatRus"/>
        </w:rPr>
        <w:t xml:space="preserve">, </w:t>
      </w:r>
      <w:r w:rsidR="004678B4" w:rsidRPr="0046047A">
        <w:rPr>
          <w:rFonts w:ascii="GHEA Grapalat" w:hAnsi="GHEA Grapalat"/>
        </w:rPr>
        <w:t>применяемые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участником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к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своему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ценовому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предложению</w:t>
      </w:r>
      <w:r w:rsidR="004678B4" w:rsidRPr="0046047A">
        <w:rPr>
          <w:rFonts w:ascii="Arial LatRus" w:hAnsi="Arial LatRus"/>
        </w:rPr>
        <w:t xml:space="preserve">, </w:t>
      </w:r>
      <w:r w:rsidR="004678B4" w:rsidRPr="0046047A">
        <w:rPr>
          <w:rFonts w:ascii="GHEA Grapalat" w:hAnsi="GHEA Grapalat"/>
        </w:rPr>
        <w:t>не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могут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быть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больше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или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меньше</w:t>
      </w:r>
      <w:r w:rsidR="004678B4" w:rsidRPr="0046047A">
        <w:rPr>
          <w:rFonts w:ascii="Arial LatRus" w:hAnsi="Arial LatRus"/>
        </w:rPr>
        <w:t xml:space="preserve"> 10%, </w:t>
      </w:r>
      <w:r w:rsidR="004678B4" w:rsidRPr="0046047A">
        <w:rPr>
          <w:rFonts w:ascii="GHEA Grapalat" w:hAnsi="GHEA Grapalat"/>
        </w:rPr>
        <w:t>имеется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в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виду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расхождение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объемных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значений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с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разделами</w:t>
      </w:r>
      <w:r w:rsidR="004678B4" w:rsidRPr="0046047A">
        <w:rPr>
          <w:rFonts w:ascii="Arial LatRus" w:hAnsi="Arial LatRus"/>
        </w:rPr>
        <w:t xml:space="preserve"> </w:t>
      </w:r>
      <w:r w:rsidR="00CB1A0F" w:rsidRPr="0046047A">
        <w:rPr>
          <w:rFonts w:ascii="GHEA Grapalat" w:hAnsi="GHEA Grapalat"/>
        </w:rPr>
        <w:t>спецификации</w:t>
      </w:r>
      <w:r w:rsidR="004678B4" w:rsidRPr="0046047A">
        <w:rPr>
          <w:rFonts w:ascii="Arial LatRus" w:hAnsi="Arial LatRus"/>
        </w:rPr>
        <w:t xml:space="preserve">, </w:t>
      </w:r>
      <w:r w:rsidR="004678B4" w:rsidRPr="0046047A">
        <w:rPr>
          <w:rFonts w:ascii="GHEA Grapalat" w:hAnsi="GHEA Grapalat"/>
        </w:rPr>
        <w:t>приложенной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к</w:t>
      </w:r>
      <w:r w:rsidR="004678B4" w:rsidRPr="0046047A">
        <w:rPr>
          <w:rFonts w:ascii="Arial LatRus" w:hAnsi="Arial LatRus"/>
        </w:rPr>
        <w:t xml:space="preserve"> </w:t>
      </w:r>
      <w:r w:rsidR="004678B4" w:rsidRPr="0046047A">
        <w:rPr>
          <w:rFonts w:ascii="GHEA Grapalat" w:hAnsi="GHEA Grapalat"/>
        </w:rPr>
        <w:t>на</w:t>
      </w:r>
    </w:p>
    <w:p w:rsidR="004678B4" w:rsidRPr="0046047A" w:rsidRDefault="004678B4" w:rsidP="008404E2">
      <w:pPr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конкурсной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искусственно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объединены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разъедены</w:t>
      </w:r>
      <w:r w:rsidRPr="0046047A">
        <w:rPr>
          <w:rFonts w:ascii="Arial LatRus" w:hAnsi="Arial LatRus"/>
        </w:rPr>
        <w:t>.</w:t>
      </w:r>
    </w:p>
    <w:p w:rsidR="00BA6FB2" w:rsidRPr="0046047A" w:rsidRDefault="00BA6FB2" w:rsidP="008404E2">
      <w:pPr>
        <w:ind w:firstLine="567"/>
        <w:jc w:val="both"/>
        <w:rPr>
          <w:rFonts w:ascii="Arial LatRus" w:hAnsi="Arial LatRus"/>
        </w:rPr>
      </w:pPr>
    </w:p>
    <w:p w:rsidR="0088370A" w:rsidRPr="0046047A" w:rsidRDefault="007014DE" w:rsidP="008404E2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 xml:space="preserve">- </w:t>
      </w:r>
      <w:r w:rsidR="00AA0E41" w:rsidRPr="0046047A">
        <w:rPr>
          <w:rFonts w:ascii="GHEA Grapalat" w:hAnsi="GHEA Grapalat"/>
          <w:sz w:val="24"/>
          <w:szCs w:val="24"/>
        </w:rPr>
        <w:t>технические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характеристики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товарные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знаки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фирменные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наименования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марки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производителей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и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гарантийные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сроки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соответствующего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оборудования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и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приборов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определенных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проектной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документацией</w:t>
      </w:r>
      <w:r w:rsidR="00AA0E41" w:rsidRPr="0046047A">
        <w:rPr>
          <w:rFonts w:ascii="Arial LatRus" w:hAnsi="Arial LatRus"/>
          <w:sz w:val="24"/>
          <w:szCs w:val="24"/>
        </w:rPr>
        <w:t xml:space="preserve">, </w:t>
      </w:r>
      <w:r w:rsidR="00AA0E41" w:rsidRPr="0046047A">
        <w:rPr>
          <w:rFonts w:ascii="GHEA Grapalat" w:hAnsi="GHEA Grapalat"/>
          <w:sz w:val="24"/>
          <w:szCs w:val="24"/>
        </w:rPr>
        <w:t>приложенной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к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данному</w:t>
      </w:r>
      <w:r w:rsidR="00AA0E41" w:rsidRPr="0046047A">
        <w:rPr>
          <w:rFonts w:ascii="Arial LatRus" w:hAnsi="Arial LatRus"/>
          <w:sz w:val="24"/>
          <w:szCs w:val="24"/>
        </w:rPr>
        <w:t xml:space="preserve"> </w:t>
      </w:r>
      <w:r w:rsidR="00AA0E41" w:rsidRPr="0046047A">
        <w:rPr>
          <w:rFonts w:ascii="GHEA Grapalat" w:hAnsi="GHEA Grapalat"/>
          <w:sz w:val="24"/>
          <w:szCs w:val="24"/>
        </w:rPr>
        <w:t>приглашению</w:t>
      </w:r>
      <w:r w:rsidR="009D2ED7" w:rsidRPr="0046047A">
        <w:rPr>
          <w:rFonts w:ascii="Arial LatRus" w:hAnsi="Arial LatRus"/>
          <w:sz w:val="24"/>
          <w:szCs w:val="24"/>
        </w:rPr>
        <w:t>;</w:t>
      </w:r>
      <w:r w:rsidR="009D2ED7" w:rsidRPr="0046047A">
        <w:rPr>
          <w:rStyle w:val="af6"/>
          <w:rFonts w:ascii="Arial LatRus" w:hAnsi="Arial LatRus"/>
          <w:sz w:val="24"/>
          <w:szCs w:val="24"/>
        </w:rPr>
        <w:footnoteReference w:customMarkFollows="1" w:id="6"/>
        <w:t>8</w:t>
      </w:r>
    </w:p>
    <w:p w:rsidR="000845F6" w:rsidRPr="0046047A" w:rsidRDefault="005F25EF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5</w:t>
      </w:r>
      <w:r w:rsidR="003E3FD0" w:rsidRPr="0046047A">
        <w:rPr>
          <w:rFonts w:ascii="Arial LatRus" w:hAnsi="Arial LatRus"/>
          <w:sz w:val="24"/>
          <w:szCs w:val="24"/>
        </w:rPr>
        <w:t>)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="003E3FD0" w:rsidRPr="0046047A">
        <w:rPr>
          <w:rFonts w:ascii="GHEA Grapalat" w:hAnsi="GHEA Grapalat"/>
          <w:sz w:val="24"/>
          <w:szCs w:val="24"/>
        </w:rPr>
        <w:t>копию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договора</w:t>
      </w:r>
      <w:r w:rsidR="00E8071D" w:rsidRPr="0046047A">
        <w:rPr>
          <w:rFonts w:ascii="Arial LatRus" w:hAnsi="Arial LatRus"/>
          <w:sz w:val="24"/>
          <w:szCs w:val="24"/>
        </w:rPr>
        <w:t xml:space="preserve"> </w:t>
      </w:r>
      <w:r w:rsidR="00E8071D" w:rsidRPr="0046047A">
        <w:rPr>
          <w:rFonts w:ascii="GHEA Grapalat" w:hAnsi="GHEA Grapalat"/>
          <w:sz w:val="24"/>
          <w:szCs w:val="24"/>
        </w:rPr>
        <w:t>субподряда</w:t>
      </w:r>
      <w:r w:rsidR="00E8071D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и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данные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лица</w:t>
      </w:r>
      <w:r w:rsidR="003E3FD0" w:rsidRPr="0046047A">
        <w:rPr>
          <w:rFonts w:ascii="Arial LatRus" w:hAnsi="Arial LatRus"/>
          <w:sz w:val="24"/>
          <w:szCs w:val="24"/>
        </w:rPr>
        <w:t xml:space="preserve">, </w:t>
      </w:r>
      <w:r w:rsidR="003E3FD0" w:rsidRPr="0046047A">
        <w:rPr>
          <w:rFonts w:ascii="GHEA Grapalat" w:hAnsi="GHEA Grapalat"/>
          <w:sz w:val="24"/>
          <w:szCs w:val="24"/>
        </w:rPr>
        <w:t>являющегося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стороной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этого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договора</w:t>
      </w:r>
      <w:r w:rsidR="003E3FD0" w:rsidRPr="0046047A">
        <w:rPr>
          <w:rFonts w:ascii="Arial LatRus" w:hAnsi="Arial LatRus"/>
          <w:sz w:val="24"/>
          <w:szCs w:val="24"/>
        </w:rPr>
        <w:t xml:space="preserve">, </w:t>
      </w:r>
      <w:r w:rsidR="003E3FD0" w:rsidRPr="0046047A">
        <w:rPr>
          <w:rFonts w:ascii="GHEA Grapalat" w:hAnsi="GHEA Grapalat"/>
          <w:sz w:val="24"/>
          <w:szCs w:val="24"/>
        </w:rPr>
        <w:t>если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заключаемый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договор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будет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исполняться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через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E8071D" w:rsidRPr="0046047A">
        <w:rPr>
          <w:rFonts w:ascii="GHEA Grapalat" w:hAnsi="GHEA Grapalat"/>
          <w:sz w:val="24"/>
          <w:szCs w:val="24"/>
        </w:rPr>
        <w:t>субподряд</w:t>
      </w:r>
      <w:r w:rsidR="003E3FD0" w:rsidRPr="0046047A">
        <w:rPr>
          <w:rFonts w:ascii="Arial LatRus" w:hAnsi="Arial LatRus"/>
          <w:sz w:val="24"/>
          <w:szCs w:val="24"/>
        </w:rPr>
        <w:t>;</w:t>
      </w:r>
    </w:p>
    <w:p w:rsidR="000845F6" w:rsidRPr="0046047A" w:rsidRDefault="005F25EF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6</w:t>
      </w:r>
      <w:r w:rsidR="003E3FD0" w:rsidRPr="0046047A">
        <w:rPr>
          <w:rFonts w:ascii="Arial LatRus" w:hAnsi="Arial LatRus"/>
          <w:sz w:val="24"/>
          <w:szCs w:val="24"/>
        </w:rPr>
        <w:t>)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="003E3FD0" w:rsidRPr="0046047A">
        <w:rPr>
          <w:rFonts w:ascii="GHEA Grapalat" w:hAnsi="GHEA Grapalat"/>
          <w:sz w:val="24"/>
          <w:szCs w:val="24"/>
        </w:rPr>
        <w:t>представить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копию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договора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о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совместной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деятельности</w:t>
      </w:r>
      <w:r w:rsidR="003E3FD0" w:rsidRPr="0046047A">
        <w:rPr>
          <w:rFonts w:ascii="Arial LatRus" w:hAnsi="Arial LatRus"/>
          <w:sz w:val="24"/>
          <w:szCs w:val="24"/>
        </w:rPr>
        <w:t xml:space="preserve">, </w:t>
      </w:r>
      <w:r w:rsidR="003E3FD0" w:rsidRPr="0046047A">
        <w:rPr>
          <w:rFonts w:ascii="GHEA Grapalat" w:hAnsi="GHEA Grapalat"/>
          <w:sz w:val="24"/>
          <w:szCs w:val="24"/>
        </w:rPr>
        <w:t>если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участники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участвуют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в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настоящей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процедуре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в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порядке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совместной</w:t>
      </w:r>
      <w:r w:rsidR="003E3FD0" w:rsidRPr="0046047A">
        <w:rPr>
          <w:rFonts w:ascii="Arial LatRus" w:hAnsi="Arial LatRus"/>
          <w:sz w:val="24"/>
          <w:szCs w:val="24"/>
        </w:rPr>
        <w:t xml:space="preserve"> </w:t>
      </w:r>
      <w:r w:rsidR="003E3FD0" w:rsidRPr="0046047A">
        <w:rPr>
          <w:rFonts w:ascii="GHEA Grapalat" w:hAnsi="GHEA Grapalat"/>
          <w:sz w:val="24"/>
          <w:szCs w:val="24"/>
        </w:rPr>
        <w:t>деятельности</w:t>
      </w:r>
      <w:r w:rsidR="003E3FD0" w:rsidRPr="0046047A">
        <w:rPr>
          <w:rFonts w:ascii="Arial LatRus" w:hAnsi="Arial LatRus"/>
          <w:sz w:val="24"/>
          <w:szCs w:val="24"/>
        </w:rPr>
        <w:t xml:space="preserve"> (</w:t>
      </w:r>
      <w:r w:rsidR="003E3FD0" w:rsidRPr="0046047A">
        <w:rPr>
          <w:rFonts w:ascii="GHEA Grapalat" w:hAnsi="GHEA Grapalat"/>
          <w:sz w:val="24"/>
          <w:szCs w:val="24"/>
        </w:rPr>
        <w:t>консорциумом</w:t>
      </w:r>
      <w:r w:rsidR="003E3FD0" w:rsidRPr="0046047A">
        <w:rPr>
          <w:rFonts w:ascii="Arial LatRus" w:hAnsi="Arial LatRus"/>
          <w:sz w:val="24"/>
          <w:szCs w:val="24"/>
        </w:rPr>
        <w:t>);</w:t>
      </w:r>
    </w:p>
    <w:p w:rsidR="00721677" w:rsidRPr="0046047A" w:rsidRDefault="00721677" w:rsidP="00B46D58">
      <w:pPr>
        <w:jc w:val="both"/>
        <w:rPr>
          <w:rFonts w:ascii="Arial LatRus" w:hAnsi="Arial LatRus" w:cs="Sylfaen"/>
        </w:rPr>
      </w:pPr>
      <w:r w:rsidRPr="0046047A">
        <w:rPr>
          <w:rFonts w:ascii="GHEA Grapalat" w:hAnsi="GHEA Grapalat" w:cs="Sylfaen"/>
        </w:rPr>
        <w:t>При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этом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случае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участия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настоящей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процедуре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порядке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совместной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деятельности</w:t>
      </w:r>
      <w:r w:rsidRPr="0046047A">
        <w:rPr>
          <w:rFonts w:ascii="Arial LatRus" w:hAnsi="Arial LatRus" w:cs="Sylfaen"/>
        </w:rPr>
        <w:t xml:space="preserve"> (</w:t>
      </w:r>
      <w:r w:rsidRPr="0046047A">
        <w:rPr>
          <w:rFonts w:ascii="GHEA Grapalat" w:hAnsi="GHEA Grapalat" w:cs="Sylfaen"/>
        </w:rPr>
        <w:t>консорциумом</w:t>
      </w:r>
      <w:r w:rsidRPr="0046047A">
        <w:rPr>
          <w:rFonts w:ascii="Arial LatRus" w:hAnsi="Arial LatRus" w:cs="Sylfaen"/>
        </w:rPr>
        <w:t xml:space="preserve">) </w:t>
      </w:r>
    </w:p>
    <w:p w:rsidR="00721677" w:rsidRPr="0046047A" w:rsidRDefault="00721677" w:rsidP="00B46D58">
      <w:pPr>
        <w:jc w:val="both"/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t xml:space="preserve">  • </w:t>
      </w:r>
      <w:r w:rsidRPr="0046047A">
        <w:rPr>
          <w:rFonts w:ascii="GHEA Grapalat" w:hAnsi="GHEA Grapalat" w:cs="Sylfaen"/>
        </w:rPr>
        <w:t>ни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одна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из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сторон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договора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совместной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деятельности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может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подавать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отдельную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заявку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данную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процедуру</w:t>
      </w:r>
      <w:r w:rsidR="006519EF" w:rsidRPr="0046047A">
        <w:rPr>
          <w:rFonts w:ascii="Arial LatRus" w:hAnsi="Arial LatRus" w:cs="Sylfaen"/>
        </w:rPr>
        <w:t xml:space="preserve"> (</w:t>
      </w:r>
      <w:r w:rsidR="006519EF" w:rsidRPr="0046047A">
        <w:rPr>
          <w:rFonts w:ascii="GHEA Grapalat" w:hAnsi="GHEA Grapalat" w:cs="Sylfaen"/>
        </w:rPr>
        <w:t>на</w:t>
      </w:r>
      <w:r w:rsidR="006519EF" w:rsidRPr="0046047A">
        <w:rPr>
          <w:rFonts w:ascii="Arial LatRus" w:hAnsi="Arial LatRus" w:cs="Sylfaen"/>
        </w:rPr>
        <w:t xml:space="preserve"> </w:t>
      </w:r>
      <w:r w:rsidR="006519EF" w:rsidRPr="0046047A">
        <w:rPr>
          <w:rFonts w:ascii="GHEA Grapalat" w:hAnsi="GHEA Grapalat" w:cs="Sylfaen"/>
        </w:rPr>
        <w:t>один</w:t>
      </w:r>
      <w:r w:rsidR="006519EF" w:rsidRPr="0046047A">
        <w:rPr>
          <w:rFonts w:ascii="Arial LatRus" w:hAnsi="Arial LatRus" w:cs="Sylfaen"/>
        </w:rPr>
        <w:t xml:space="preserve"> </w:t>
      </w:r>
      <w:r w:rsidR="006519EF" w:rsidRPr="0046047A">
        <w:rPr>
          <w:rFonts w:ascii="GHEA Grapalat" w:hAnsi="GHEA Grapalat" w:cs="Sylfaen"/>
        </w:rPr>
        <w:t>и</w:t>
      </w:r>
      <w:r w:rsidR="006519EF" w:rsidRPr="0046047A">
        <w:rPr>
          <w:rFonts w:ascii="Arial LatRus" w:hAnsi="Arial LatRus" w:cs="Sylfaen"/>
        </w:rPr>
        <w:t xml:space="preserve"> </w:t>
      </w:r>
      <w:r w:rsidR="006519EF" w:rsidRPr="0046047A">
        <w:rPr>
          <w:rFonts w:ascii="GHEA Grapalat" w:hAnsi="GHEA Grapalat" w:cs="Sylfaen"/>
        </w:rPr>
        <w:t>тот</w:t>
      </w:r>
      <w:r w:rsidR="006519EF" w:rsidRPr="0046047A">
        <w:rPr>
          <w:rFonts w:ascii="Arial LatRus" w:hAnsi="Arial LatRus" w:cs="Sylfaen"/>
        </w:rPr>
        <w:t xml:space="preserve"> </w:t>
      </w:r>
      <w:r w:rsidR="006519EF" w:rsidRPr="0046047A">
        <w:rPr>
          <w:rFonts w:ascii="GHEA Grapalat" w:hAnsi="GHEA Grapalat" w:cs="Sylfaen"/>
        </w:rPr>
        <w:t>же</w:t>
      </w:r>
      <w:r w:rsidR="006519EF" w:rsidRPr="0046047A">
        <w:rPr>
          <w:rFonts w:ascii="Arial LatRus" w:hAnsi="Arial LatRus" w:cs="Sylfaen"/>
        </w:rPr>
        <w:t xml:space="preserve"> </w:t>
      </w:r>
      <w:r w:rsidR="006519EF" w:rsidRPr="0046047A">
        <w:rPr>
          <w:rFonts w:ascii="GHEA Grapalat" w:hAnsi="GHEA Grapalat" w:cs="Sylfaen"/>
        </w:rPr>
        <w:t>лот</w:t>
      </w:r>
      <w:r w:rsidR="006519EF" w:rsidRPr="0046047A">
        <w:rPr>
          <w:rFonts w:ascii="Arial LatRus" w:hAnsi="Arial LatRus" w:cs="Sylfaen"/>
        </w:rPr>
        <w:t>)</w:t>
      </w:r>
      <w:r w:rsidRPr="0046047A">
        <w:rPr>
          <w:rFonts w:ascii="Arial LatRus" w:hAnsi="Arial LatRus" w:cs="Sylfaen"/>
        </w:rPr>
        <w:t xml:space="preserve">. </w:t>
      </w:r>
      <w:proofErr w:type="gramStart"/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случае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несоблюдения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требования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настоящего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абзаца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заседании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вскрытию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заявок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отклоняются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как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порядке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совместной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деятельности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так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отдельно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представленные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заявки</w:t>
      </w:r>
      <w:r w:rsidRPr="0046047A">
        <w:rPr>
          <w:rFonts w:ascii="Arial LatRus" w:hAnsi="Arial LatRus" w:cs="Sylfaen"/>
        </w:rPr>
        <w:t>;</w:t>
      </w:r>
      <w:proofErr w:type="gramEnd"/>
    </w:p>
    <w:p w:rsidR="00721677" w:rsidRPr="0046047A" w:rsidRDefault="00721677" w:rsidP="00B46D58">
      <w:pPr>
        <w:pStyle w:val="norm"/>
        <w:widowControl w:val="0"/>
        <w:spacing w:after="120" w:line="240" w:lineRule="auto"/>
        <w:ind w:firstLine="0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 w:cs="Sylfaen"/>
          <w:sz w:val="24"/>
          <w:szCs w:val="24"/>
        </w:rPr>
        <w:t xml:space="preserve">  • </w:t>
      </w:r>
      <w:r w:rsidRPr="0046047A">
        <w:rPr>
          <w:rFonts w:ascii="GHEA Grapalat" w:hAnsi="GHEA Grapalat" w:cs="Sylfaen"/>
          <w:sz w:val="24"/>
          <w:szCs w:val="24"/>
        </w:rPr>
        <w:t>если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договором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совместной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деятельности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установлено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что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общие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дела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участников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ведет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отдельный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договора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совместной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деятельности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то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заявка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подается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случае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заключения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договора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выплаты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производятся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этому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участнику</w:t>
      </w:r>
      <w:r w:rsidRPr="0046047A">
        <w:rPr>
          <w:rFonts w:ascii="Arial LatRus" w:hAnsi="Arial LatRus" w:cs="Sylfaen"/>
          <w:sz w:val="24"/>
          <w:szCs w:val="24"/>
        </w:rPr>
        <w:t xml:space="preserve">.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случае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когда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договором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совместной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деятельности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предусмотрено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что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ведении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общих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дел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каждый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имеет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право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действовать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от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имени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всех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участников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то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случае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заключения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договора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платежи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на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его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основании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производятся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представившему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заявку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участнику</w:t>
      </w:r>
      <w:r w:rsidRPr="0046047A">
        <w:rPr>
          <w:rFonts w:ascii="Arial LatRus" w:hAnsi="Arial LatRus" w:cs="Sylfaen"/>
          <w:sz w:val="24"/>
          <w:szCs w:val="24"/>
        </w:rPr>
        <w:t>.</w:t>
      </w:r>
    </w:p>
    <w:p w:rsidR="00721677" w:rsidRPr="0046047A" w:rsidRDefault="00721677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</w:p>
    <w:p w:rsidR="0049655D" w:rsidRPr="0046047A" w:rsidRDefault="0049655D">
      <w:pPr>
        <w:rPr>
          <w:rFonts w:ascii="Arial LatRus" w:hAnsi="Arial LatRus"/>
          <w:b/>
        </w:rPr>
      </w:pPr>
    </w:p>
    <w:p w:rsidR="00A45946" w:rsidRPr="0046047A" w:rsidRDefault="00333B85" w:rsidP="00845F43">
      <w:pPr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5.</w:t>
      </w:r>
      <w:r w:rsidR="00C8055A" w:rsidRPr="0046047A">
        <w:rPr>
          <w:rFonts w:ascii="GHEA Grapalat" w:hAnsi="GHEA Grapalat"/>
          <w:b/>
        </w:rPr>
        <w:t>ЦЕНОВОЕ</w:t>
      </w:r>
      <w:r w:rsidR="00C8055A" w:rsidRPr="0046047A">
        <w:rPr>
          <w:rFonts w:ascii="Arial LatRus" w:hAnsi="Arial LatRus"/>
          <w:b/>
        </w:rPr>
        <w:t xml:space="preserve"> </w:t>
      </w:r>
      <w:r w:rsidR="00C8055A" w:rsidRPr="0046047A">
        <w:rPr>
          <w:rFonts w:ascii="GHEA Grapalat" w:hAnsi="GHEA Grapalat"/>
          <w:b/>
        </w:rPr>
        <w:t>ПРЕДЛОЖЕНИЕ</w:t>
      </w:r>
      <w:r w:rsidR="00C8055A" w:rsidRPr="0046047A">
        <w:rPr>
          <w:rFonts w:ascii="Arial LatRus" w:hAnsi="Arial LatRus"/>
          <w:b/>
        </w:rPr>
        <w:t xml:space="preserve"> </w:t>
      </w:r>
      <w:r w:rsidR="00C8055A" w:rsidRPr="0046047A">
        <w:rPr>
          <w:rFonts w:ascii="GHEA Grapalat" w:hAnsi="GHEA Grapalat"/>
          <w:b/>
        </w:rPr>
        <w:t>ЗАЯВКИ</w:t>
      </w:r>
    </w:p>
    <w:p w:rsidR="00787A1B" w:rsidRPr="0046047A" w:rsidRDefault="00787A1B" w:rsidP="00B46D58">
      <w:pPr>
        <w:widowControl w:val="0"/>
        <w:spacing w:after="160"/>
        <w:jc w:val="center"/>
        <w:rPr>
          <w:rFonts w:ascii="Arial LatRus" w:hAnsi="Arial LatRus" w:cs="Arial"/>
          <w:b/>
        </w:rPr>
      </w:pPr>
    </w:p>
    <w:p w:rsidR="00A45946" w:rsidRPr="0046047A" w:rsidRDefault="00C8055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5.1</w:t>
      </w:r>
      <w:r w:rsidR="00A34DFE" w:rsidRPr="0046047A">
        <w:rPr>
          <w:rFonts w:ascii="Arial LatRus" w:hAnsi="Arial LatRus"/>
        </w:rPr>
        <w:t>.</w:t>
      </w:r>
      <w:r w:rsidR="00333B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Предлагаемая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помимо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стоимости</w:t>
      </w:r>
      <w:r w:rsidRPr="0046047A">
        <w:rPr>
          <w:rFonts w:ascii="Arial LatRus" w:hAnsi="Arial LatRus"/>
        </w:rPr>
        <w:t xml:space="preserve"> </w:t>
      </w:r>
      <w:r w:rsidR="00BD6E80" w:rsidRPr="0046047A">
        <w:rPr>
          <w:rFonts w:ascii="GHEA Grapalat" w:hAnsi="GHEA Grapalat"/>
        </w:rPr>
        <w:t>работ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расходы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транспортировки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страхования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пошлин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налогов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платежей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себестоимости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Расчет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предлагаемой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заявке</w:t>
      </w:r>
      <w:r w:rsidRPr="0046047A">
        <w:rPr>
          <w:rFonts w:ascii="Arial LatRus" w:hAnsi="Arial LatRus"/>
        </w:rPr>
        <w:t>.</w:t>
      </w:r>
    </w:p>
    <w:p w:rsidR="00B95FE0" w:rsidRPr="0046047A" w:rsidRDefault="00C8055A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5.2.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представляет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форме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расчета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состоящего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обобщенных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компонентов</w:t>
      </w:r>
      <w:r w:rsidR="00443317" w:rsidRPr="0046047A">
        <w:rPr>
          <w:rFonts w:ascii="Arial LatRus" w:hAnsi="Arial LatRus"/>
          <w:sz w:val="24"/>
          <w:szCs w:val="24"/>
        </w:rPr>
        <w:t>-</w:t>
      </w:r>
      <w:r w:rsidR="00443317" w:rsidRPr="0046047A">
        <w:rPr>
          <w:rFonts w:ascii="GHEA Grapalat" w:hAnsi="GHEA Grapalat"/>
          <w:sz w:val="24"/>
          <w:szCs w:val="24"/>
        </w:rPr>
        <w:t>стоимост</w:t>
      </w:r>
      <w:proofErr w:type="gramStart"/>
      <w:r w:rsidR="00443317" w:rsidRPr="0046047A">
        <w:rPr>
          <w:rFonts w:ascii="GHEA Grapalat" w:hAnsi="GHEA Grapalat"/>
          <w:sz w:val="24"/>
          <w:szCs w:val="24"/>
        </w:rPr>
        <w:t>ь</w:t>
      </w:r>
      <w:proofErr w:type="spellEnd"/>
      <w:r w:rsidR="004E68E0" w:rsidRPr="0046047A">
        <w:rPr>
          <w:rFonts w:ascii="Arial LatRus" w:hAnsi="Arial LatRus"/>
          <w:sz w:val="24"/>
          <w:szCs w:val="24"/>
        </w:rPr>
        <w:t>(</w:t>
      </w:r>
      <w:proofErr w:type="gramEnd"/>
      <w:r w:rsidR="004E68E0" w:rsidRPr="0046047A">
        <w:rPr>
          <w:rFonts w:ascii="GHEA Grapalat" w:hAnsi="GHEA Grapalat"/>
          <w:sz w:val="24"/>
          <w:szCs w:val="24"/>
        </w:rPr>
        <w:t>совокупность</w:t>
      </w:r>
      <w:r w:rsidR="004E68E0" w:rsidRPr="0046047A">
        <w:rPr>
          <w:rFonts w:ascii="Arial LatRus" w:hAnsi="Arial LatRus"/>
          <w:sz w:val="24"/>
          <w:szCs w:val="24"/>
        </w:rPr>
        <w:t xml:space="preserve"> </w:t>
      </w:r>
      <w:r w:rsidR="004E68E0" w:rsidRPr="0046047A">
        <w:rPr>
          <w:rFonts w:ascii="GHEA Grapalat" w:hAnsi="GHEA Grapalat"/>
          <w:sz w:val="24"/>
          <w:szCs w:val="24"/>
        </w:rPr>
        <w:t>себестоимости</w:t>
      </w:r>
      <w:r w:rsidR="004E68E0" w:rsidRPr="0046047A">
        <w:rPr>
          <w:rFonts w:ascii="Arial LatRus" w:hAnsi="Arial LatRus"/>
          <w:sz w:val="24"/>
          <w:szCs w:val="24"/>
        </w:rPr>
        <w:t xml:space="preserve"> </w:t>
      </w:r>
      <w:r w:rsidR="004E68E0" w:rsidRPr="0046047A">
        <w:rPr>
          <w:rFonts w:ascii="GHEA Grapalat" w:hAnsi="GHEA Grapalat"/>
          <w:sz w:val="24"/>
          <w:szCs w:val="24"/>
        </w:rPr>
        <w:t>и</w:t>
      </w:r>
      <w:r w:rsidR="004E68E0" w:rsidRPr="0046047A">
        <w:rPr>
          <w:rFonts w:ascii="Arial LatRus" w:hAnsi="Arial LatRus"/>
          <w:sz w:val="24"/>
          <w:szCs w:val="24"/>
        </w:rPr>
        <w:t xml:space="preserve"> </w:t>
      </w:r>
      <w:r w:rsidR="004E68E0" w:rsidRPr="0046047A">
        <w:rPr>
          <w:rFonts w:ascii="GHEA Grapalat" w:hAnsi="GHEA Grapalat"/>
          <w:sz w:val="24"/>
          <w:szCs w:val="24"/>
        </w:rPr>
        <w:t>прогнозируемой</w:t>
      </w:r>
      <w:r w:rsidR="004E68E0" w:rsidRPr="0046047A">
        <w:rPr>
          <w:rFonts w:ascii="Arial LatRus" w:hAnsi="Arial LatRus"/>
          <w:sz w:val="24"/>
          <w:szCs w:val="24"/>
        </w:rPr>
        <w:t xml:space="preserve"> </w:t>
      </w:r>
      <w:r w:rsidR="004E68E0" w:rsidRPr="0046047A">
        <w:rPr>
          <w:rFonts w:ascii="GHEA Grapalat" w:hAnsi="GHEA Grapalat"/>
          <w:sz w:val="24"/>
          <w:szCs w:val="24"/>
        </w:rPr>
        <w:t>прибыли</w:t>
      </w:r>
      <w:r w:rsidR="004E68E0" w:rsidRPr="0046047A">
        <w:rPr>
          <w:rFonts w:ascii="Arial LatRus" w:hAnsi="Arial LatRus"/>
          <w:sz w:val="24"/>
          <w:szCs w:val="24"/>
        </w:rPr>
        <w:t>)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Расчет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компонентов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стоимости</w:t>
      </w:r>
      <w:r w:rsidRPr="0046047A">
        <w:rPr>
          <w:rFonts w:ascii="Arial LatRus" w:hAnsi="Arial LatRus"/>
          <w:sz w:val="24"/>
          <w:szCs w:val="24"/>
        </w:rPr>
        <w:t xml:space="preserve"> — </w:t>
      </w:r>
      <w:r w:rsidRPr="0046047A">
        <w:rPr>
          <w:rFonts w:ascii="GHEA Grapalat" w:hAnsi="GHEA Grapalat"/>
          <w:sz w:val="24"/>
          <w:szCs w:val="24"/>
        </w:rPr>
        <w:t>разбивка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другие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детали</w:t>
      </w:r>
      <w:r w:rsidRPr="0046047A">
        <w:rPr>
          <w:rFonts w:ascii="Arial LatRus" w:hAnsi="Arial LatRus"/>
          <w:sz w:val="24"/>
          <w:szCs w:val="24"/>
        </w:rPr>
        <w:t xml:space="preserve"> —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требуются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представляются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части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сделки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должен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уплатить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государственный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бюджет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Республики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Армения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представляемом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отдельной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строкой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предусматривается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размер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подлежащей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выплате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части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вида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налога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B95FE0" w:rsidRPr="0046047A" w:rsidRDefault="00B95FE0" w:rsidP="00B46D58">
      <w:pPr>
        <w:pStyle w:val="norm"/>
        <w:widowControl w:val="0"/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Оценка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сравнение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осуществляются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без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исчисления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указанной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налога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При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подлежит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отклонению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>:</w:t>
      </w:r>
    </w:p>
    <w:p w:rsidR="00B95FE0" w:rsidRPr="0046047A" w:rsidRDefault="00B95FE0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>.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графы</w:t>
      </w:r>
      <w:r w:rsidRPr="0046047A">
        <w:rPr>
          <w:rFonts w:ascii="Arial LatRus" w:hAnsi="Arial LatRus"/>
          <w:sz w:val="24"/>
          <w:szCs w:val="24"/>
        </w:rPr>
        <w:t xml:space="preserve"> "</w:t>
      </w:r>
      <w:r w:rsidRPr="0046047A">
        <w:rPr>
          <w:rFonts w:ascii="GHEA Grapalat" w:hAnsi="GHEA Grapalat"/>
          <w:sz w:val="24"/>
          <w:szCs w:val="24"/>
        </w:rPr>
        <w:t>стоимость</w:t>
      </w:r>
      <w:proofErr w:type="gramStart"/>
      <w:r w:rsidR="00DF3688" w:rsidRPr="0046047A">
        <w:rPr>
          <w:rFonts w:ascii="Arial LatRus" w:hAnsi="Arial LatRus"/>
          <w:sz w:val="24"/>
          <w:szCs w:val="24"/>
        </w:rPr>
        <w:t>"</w:t>
      </w:r>
      <w:r w:rsidRPr="0046047A">
        <w:rPr>
          <w:rFonts w:ascii="GHEA Grapalat" w:hAnsi="GHEA Grapalat"/>
          <w:sz w:val="24"/>
          <w:szCs w:val="24"/>
        </w:rPr>
        <w:t>и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"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" </w:t>
      </w:r>
      <w:r w:rsidR="009B550F" w:rsidRPr="0046047A">
        <w:rPr>
          <w:rFonts w:ascii="GHEA Grapalat" w:hAnsi="GHEA Grapalat"/>
          <w:sz w:val="24"/>
          <w:szCs w:val="24"/>
        </w:rPr>
        <w:t>ценового</w:t>
      </w:r>
      <w:r w:rsidR="009B550F" w:rsidRPr="0046047A">
        <w:rPr>
          <w:rFonts w:ascii="Arial LatRus" w:hAnsi="Arial LatRus"/>
          <w:sz w:val="24"/>
          <w:szCs w:val="24"/>
        </w:rPr>
        <w:t xml:space="preserve"> </w:t>
      </w:r>
      <w:r w:rsidR="009B550F" w:rsidRPr="0046047A">
        <w:rPr>
          <w:rFonts w:ascii="GHEA Grapalat" w:hAnsi="GHEA Grapalat"/>
          <w:sz w:val="24"/>
          <w:szCs w:val="24"/>
        </w:rPr>
        <w:t>предложения</w:t>
      </w:r>
      <w:r w:rsidR="009B550F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заполнены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только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графа</w:t>
      </w:r>
      <w:r w:rsidRPr="0046047A">
        <w:rPr>
          <w:rFonts w:ascii="Arial LatRus" w:hAnsi="Arial LatRus"/>
          <w:sz w:val="24"/>
          <w:szCs w:val="24"/>
        </w:rPr>
        <w:t xml:space="preserve"> "</w:t>
      </w:r>
      <w:r w:rsidRPr="0046047A">
        <w:rPr>
          <w:rFonts w:ascii="GHEA Grapalat" w:hAnsi="GHEA Grapalat"/>
          <w:sz w:val="24"/>
          <w:szCs w:val="24"/>
        </w:rPr>
        <w:t>общая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цена</w:t>
      </w:r>
      <w:r w:rsidRPr="0046047A">
        <w:rPr>
          <w:rFonts w:ascii="Arial LatRus" w:hAnsi="Arial LatRus"/>
          <w:sz w:val="24"/>
          <w:szCs w:val="24"/>
        </w:rPr>
        <w:t xml:space="preserve">" —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только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>.</w:t>
      </w:r>
    </w:p>
    <w:p w:rsidR="00B95FE0" w:rsidRPr="0046047A" w:rsidRDefault="00B95FE0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lastRenderedPageBreak/>
        <w:t>б</w:t>
      </w:r>
      <w:r w:rsidRPr="0046047A">
        <w:rPr>
          <w:rFonts w:ascii="Arial LatRus" w:hAnsi="Arial LatRus"/>
          <w:sz w:val="24"/>
          <w:szCs w:val="24"/>
        </w:rPr>
        <w:t>.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между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указанными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A60D60" w:rsidRPr="0046047A">
        <w:rPr>
          <w:rFonts w:ascii="Arial LatRus" w:hAnsi="Arial LatRus"/>
          <w:sz w:val="24"/>
          <w:szCs w:val="24"/>
        </w:rPr>
        <w:t>"</w:t>
      </w:r>
      <w:r w:rsidR="00A60D60" w:rsidRPr="0046047A">
        <w:rPr>
          <w:rFonts w:ascii="GHEA Grapalat" w:hAnsi="GHEA Grapalat"/>
          <w:sz w:val="24"/>
          <w:szCs w:val="24"/>
        </w:rPr>
        <w:t>стоимость</w:t>
      </w:r>
      <w:proofErr w:type="gramStart"/>
      <w:r w:rsidR="00A60D60" w:rsidRPr="0046047A">
        <w:rPr>
          <w:rFonts w:ascii="Arial LatRus" w:hAnsi="Arial LatRus"/>
          <w:sz w:val="24"/>
          <w:szCs w:val="24"/>
        </w:rPr>
        <w:t>"</w:t>
      </w:r>
      <w:r w:rsidRPr="0046047A">
        <w:rPr>
          <w:rFonts w:ascii="GHEA Grapalat" w:hAnsi="GHEA Grapalat"/>
          <w:sz w:val="24"/>
          <w:szCs w:val="24"/>
        </w:rPr>
        <w:t>и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"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", </w:t>
      </w:r>
      <w:r w:rsidRPr="0046047A">
        <w:rPr>
          <w:rFonts w:ascii="GHEA Grapalat" w:hAnsi="GHEA Grapalat"/>
          <w:sz w:val="24"/>
          <w:szCs w:val="24"/>
        </w:rPr>
        <w:t>есть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несоответствие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однако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общая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какой</w:t>
      </w:r>
      <w:r w:rsidRPr="0046047A">
        <w:rPr>
          <w:rFonts w:ascii="Arial LatRus" w:hAnsi="Arial LatRus"/>
          <w:sz w:val="24"/>
          <w:szCs w:val="24"/>
        </w:rPr>
        <w:t>-</w:t>
      </w:r>
      <w:r w:rsidRPr="0046047A">
        <w:rPr>
          <w:rFonts w:ascii="GHEA Grapalat" w:hAnsi="GHEA Grapalat"/>
          <w:sz w:val="24"/>
          <w:szCs w:val="24"/>
        </w:rPr>
        <w:t>либо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указанных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соответствует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указанной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графе</w:t>
      </w:r>
      <w:r w:rsidRPr="0046047A">
        <w:rPr>
          <w:rFonts w:ascii="Arial LatRus" w:hAnsi="Arial LatRus"/>
          <w:sz w:val="24"/>
          <w:szCs w:val="24"/>
        </w:rPr>
        <w:t xml:space="preserve"> "</w:t>
      </w:r>
      <w:r w:rsidRPr="0046047A">
        <w:rPr>
          <w:rFonts w:ascii="GHEA Grapalat" w:hAnsi="GHEA Grapalat"/>
          <w:sz w:val="24"/>
          <w:szCs w:val="24"/>
        </w:rPr>
        <w:t>общая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цена</w:t>
      </w:r>
      <w:r w:rsidRPr="0046047A">
        <w:rPr>
          <w:rFonts w:ascii="Arial LatRus" w:hAnsi="Arial LatRus"/>
          <w:sz w:val="24"/>
          <w:szCs w:val="24"/>
        </w:rPr>
        <w:t>";</w:t>
      </w:r>
    </w:p>
    <w:p w:rsidR="00A45946" w:rsidRPr="0046047A" w:rsidRDefault="00B95FE0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>.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номер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лота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указан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неверно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однако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наименование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предмета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закупки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заполнено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правильно</w:t>
      </w:r>
      <w:r w:rsidRPr="0046047A">
        <w:rPr>
          <w:rFonts w:ascii="Arial LatRus" w:hAnsi="Arial LatRus"/>
          <w:sz w:val="24"/>
          <w:szCs w:val="24"/>
        </w:rPr>
        <w:t>.</w:t>
      </w:r>
    </w:p>
    <w:p w:rsidR="00B9778A" w:rsidRPr="0046047A" w:rsidRDefault="00B9778A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г</w:t>
      </w:r>
      <w:proofErr w:type="gramStart"/>
      <w:r w:rsidRPr="0046047A">
        <w:rPr>
          <w:rFonts w:ascii="Arial LatRus" w:hAnsi="Arial LatRus"/>
          <w:sz w:val="24"/>
          <w:szCs w:val="24"/>
        </w:rPr>
        <w:t>.</w:t>
      </w:r>
      <w:r w:rsidRPr="0046047A">
        <w:rPr>
          <w:rFonts w:ascii="GHEA Grapalat" w:hAnsi="GHEA Grapalat"/>
          <w:sz w:val="24"/>
          <w:szCs w:val="24"/>
        </w:rPr>
        <w:t>с</w:t>
      </w:r>
      <w:proofErr w:type="gramEnd"/>
      <w:r w:rsidRPr="0046047A">
        <w:rPr>
          <w:rFonts w:ascii="GHEA Grapalat" w:hAnsi="GHEA Grapalat"/>
          <w:sz w:val="24"/>
          <w:szCs w:val="24"/>
        </w:rPr>
        <w:t>тоимость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общая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сумма</w:t>
      </w:r>
      <w:r w:rsidR="00910938" w:rsidRPr="0046047A">
        <w:rPr>
          <w:rFonts w:ascii="GHEA Grapalat" w:hAnsi="GHEA Grapalat"/>
          <w:sz w:val="24"/>
          <w:szCs w:val="24"/>
        </w:rPr>
        <w:t>ценового</w:t>
      </w:r>
      <w:proofErr w:type="spellEnd"/>
      <w:r w:rsidR="00910938" w:rsidRPr="0046047A">
        <w:rPr>
          <w:rFonts w:ascii="Arial LatRus" w:hAnsi="Arial LatRus"/>
          <w:sz w:val="24"/>
          <w:szCs w:val="24"/>
        </w:rPr>
        <w:t xml:space="preserve"> </w:t>
      </w:r>
      <w:r w:rsidR="00910938" w:rsidRPr="0046047A">
        <w:rPr>
          <w:rFonts w:ascii="GHEA Grapalat" w:hAnsi="GHEA Grapalat"/>
          <w:sz w:val="24"/>
          <w:szCs w:val="24"/>
        </w:rPr>
        <w:t>предложения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указанные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207490"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округлены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пяти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десятых</w:t>
      </w:r>
      <w:r w:rsidRPr="0046047A">
        <w:rPr>
          <w:rFonts w:ascii="Arial LatRus" w:hAnsi="Arial LatRus"/>
          <w:sz w:val="24"/>
          <w:szCs w:val="24"/>
        </w:rPr>
        <w:t>-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целого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числа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ниже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пять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десятых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более</w:t>
      </w:r>
      <w:r w:rsidRPr="0046047A">
        <w:rPr>
          <w:rFonts w:ascii="Arial LatRus" w:hAnsi="Arial LatRus"/>
          <w:sz w:val="24"/>
          <w:szCs w:val="24"/>
        </w:rPr>
        <w:t>-</w:t>
      </w:r>
      <w:r w:rsidRPr="0046047A">
        <w:rPr>
          <w:rFonts w:ascii="GHEA Grapalat" w:hAnsi="GHEA Grapalat"/>
          <w:sz w:val="24"/>
          <w:szCs w:val="24"/>
        </w:rPr>
        <w:t>до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целого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числа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выше</w:t>
      </w:r>
      <w:r w:rsidR="00A14685" w:rsidRPr="0046047A">
        <w:rPr>
          <w:rFonts w:ascii="Arial LatRus" w:hAnsi="Arial LatRus"/>
          <w:sz w:val="24"/>
          <w:szCs w:val="24"/>
        </w:rPr>
        <w:t xml:space="preserve">, </w:t>
      </w:r>
    </w:p>
    <w:p w:rsidR="00260739" w:rsidRPr="0046047A" w:rsidRDefault="00A14685" w:rsidP="00260739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д</w:t>
      </w:r>
      <w:r w:rsidRPr="0046047A">
        <w:rPr>
          <w:rFonts w:ascii="Arial LatRus" w:hAnsi="Arial LatRus"/>
          <w:sz w:val="24"/>
          <w:szCs w:val="24"/>
        </w:rPr>
        <w:t>.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добавленную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стоимость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8730A8" w:rsidRPr="0046047A">
        <w:rPr>
          <w:rFonts w:ascii="GHEA Grapalat" w:hAnsi="GHEA Grapalat"/>
          <w:sz w:val="24"/>
          <w:szCs w:val="24"/>
        </w:rPr>
        <w:t>ценового</w:t>
      </w:r>
      <w:r w:rsidR="008730A8" w:rsidRPr="0046047A">
        <w:rPr>
          <w:rFonts w:ascii="Arial LatRus" w:hAnsi="Arial LatRus"/>
          <w:sz w:val="24"/>
          <w:szCs w:val="24"/>
        </w:rPr>
        <w:t xml:space="preserve"> </w:t>
      </w:r>
      <w:r w:rsidR="008730A8" w:rsidRPr="0046047A">
        <w:rPr>
          <w:rFonts w:ascii="GHEA Grapalat" w:hAnsi="GHEA Grapalat"/>
          <w:sz w:val="24"/>
          <w:szCs w:val="24"/>
        </w:rPr>
        <w:t>предложения</w:t>
      </w:r>
      <w:r w:rsidR="008730A8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заполнены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цифрами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8730A8" w:rsidRPr="0046047A">
        <w:rPr>
          <w:rFonts w:ascii="GHEA Grapalat" w:hAnsi="GHEA Grapalat"/>
          <w:sz w:val="24"/>
          <w:szCs w:val="24"/>
        </w:rPr>
        <w:t>прописью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они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соответствуют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друг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другу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указанной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буквами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заполнены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лишние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слова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результате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несуществующая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цифра</w:t>
      </w:r>
      <w:proofErr w:type="gramStart"/>
      <w:r w:rsidRPr="0046047A">
        <w:rPr>
          <w:rFonts w:ascii="Arial LatRus" w:hAnsi="Arial LatRus"/>
          <w:sz w:val="24"/>
          <w:szCs w:val="24"/>
        </w:rPr>
        <w:t>.</w:t>
      </w:r>
      <w:r w:rsidR="00260739" w:rsidRPr="0046047A">
        <w:rPr>
          <w:rFonts w:ascii="GHEA Grapalat" w:hAnsi="GHEA Grapalat"/>
          <w:sz w:val="24"/>
          <w:szCs w:val="24"/>
        </w:rPr>
        <w:t>П</w:t>
      </w:r>
      <w:proofErr w:type="gramEnd"/>
      <w:r w:rsidR="00260739" w:rsidRPr="0046047A">
        <w:rPr>
          <w:rFonts w:ascii="GHEA Grapalat" w:hAnsi="GHEA Grapalat"/>
          <w:sz w:val="24"/>
          <w:szCs w:val="24"/>
        </w:rPr>
        <w:t>ри</w:t>
      </w:r>
      <w:proofErr w:type="spellEnd"/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этом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в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случае</w:t>
      </w:r>
      <w:r w:rsidR="00260739" w:rsidRPr="0046047A">
        <w:rPr>
          <w:rFonts w:ascii="Arial LatRus" w:hAnsi="Arial LatRus"/>
          <w:sz w:val="24"/>
          <w:szCs w:val="24"/>
        </w:rPr>
        <w:t xml:space="preserve">, </w:t>
      </w:r>
      <w:r w:rsidR="00260739" w:rsidRPr="0046047A">
        <w:rPr>
          <w:rFonts w:ascii="GHEA Grapalat" w:hAnsi="GHEA Grapalat"/>
          <w:sz w:val="24"/>
          <w:szCs w:val="24"/>
        </w:rPr>
        <w:t>указанном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в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настоящем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абзаце</w:t>
      </w:r>
      <w:r w:rsidR="00260739" w:rsidRPr="0046047A">
        <w:rPr>
          <w:rFonts w:ascii="Arial LatRus" w:hAnsi="Arial LatRus"/>
          <w:sz w:val="24"/>
          <w:szCs w:val="24"/>
        </w:rPr>
        <w:t xml:space="preserve">, </w:t>
      </w:r>
      <w:r w:rsidR="00260739" w:rsidRPr="0046047A">
        <w:rPr>
          <w:rFonts w:ascii="GHEA Grapalat" w:hAnsi="GHEA Grapalat"/>
          <w:sz w:val="24"/>
          <w:szCs w:val="24"/>
        </w:rPr>
        <w:t>оценочная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комиссия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при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оценке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заявки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принимает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за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основу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совокупность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сумм</w:t>
      </w:r>
      <w:r w:rsidR="00260739" w:rsidRPr="0046047A">
        <w:rPr>
          <w:rFonts w:ascii="Arial LatRus" w:hAnsi="Arial LatRus"/>
          <w:sz w:val="24"/>
          <w:szCs w:val="24"/>
        </w:rPr>
        <w:t xml:space="preserve">, </w:t>
      </w:r>
      <w:r w:rsidR="00260739" w:rsidRPr="0046047A">
        <w:rPr>
          <w:rFonts w:ascii="GHEA Grapalat" w:hAnsi="GHEA Grapalat"/>
          <w:sz w:val="24"/>
          <w:szCs w:val="24"/>
        </w:rPr>
        <w:t>заполненных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прописью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в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графах</w:t>
      </w:r>
      <w:r w:rsidR="00260739" w:rsidRPr="0046047A">
        <w:rPr>
          <w:rFonts w:ascii="Arial LatRus" w:hAnsi="Arial LatRus"/>
          <w:sz w:val="24"/>
          <w:szCs w:val="24"/>
        </w:rPr>
        <w:t xml:space="preserve"> "</w:t>
      </w:r>
      <w:r w:rsidR="00260739" w:rsidRPr="0046047A">
        <w:rPr>
          <w:rFonts w:ascii="GHEA Grapalat" w:hAnsi="GHEA Grapalat"/>
          <w:sz w:val="24"/>
          <w:szCs w:val="24"/>
        </w:rPr>
        <w:t>стоимость</w:t>
      </w:r>
      <w:r w:rsidR="00260739" w:rsidRPr="0046047A">
        <w:rPr>
          <w:rFonts w:ascii="Arial LatRus" w:hAnsi="Arial LatRus"/>
          <w:sz w:val="24"/>
          <w:szCs w:val="24"/>
        </w:rPr>
        <w:t xml:space="preserve">" </w:t>
      </w:r>
      <w:r w:rsidR="00260739" w:rsidRPr="0046047A">
        <w:rPr>
          <w:rFonts w:ascii="GHEA Grapalat" w:hAnsi="GHEA Grapalat"/>
          <w:sz w:val="24"/>
          <w:szCs w:val="24"/>
        </w:rPr>
        <w:t>и</w:t>
      </w:r>
      <w:r w:rsidR="00260739" w:rsidRPr="0046047A">
        <w:rPr>
          <w:rFonts w:ascii="Arial LatRus" w:hAnsi="Arial LatRus"/>
          <w:sz w:val="24"/>
          <w:szCs w:val="24"/>
        </w:rPr>
        <w:t xml:space="preserve"> "</w:t>
      </w:r>
      <w:r w:rsidR="00260739" w:rsidRPr="0046047A">
        <w:rPr>
          <w:rFonts w:ascii="GHEA Grapalat" w:hAnsi="GHEA Grapalat"/>
          <w:sz w:val="24"/>
          <w:szCs w:val="24"/>
        </w:rPr>
        <w:t>налог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на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добавленную</w:t>
      </w:r>
      <w:r w:rsidR="00260739" w:rsidRPr="0046047A">
        <w:rPr>
          <w:rFonts w:ascii="Arial LatRus" w:hAnsi="Arial LatRus"/>
          <w:sz w:val="24"/>
          <w:szCs w:val="24"/>
        </w:rPr>
        <w:t xml:space="preserve"> </w:t>
      </w:r>
      <w:r w:rsidR="00260739" w:rsidRPr="0046047A">
        <w:rPr>
          <w:rFonts w:ascii="GHEA Grapalat" w:hAnsi="GHEA Grapalat"/>
          <w:sz w:val="24"/>
          <w:szCs w:val="24"/>
        </w:rPr>
        <w:t>стоимость</w:t>
      </w:r>
      <w:r w:rsidR="00260739" w:rsidRPr="0046047A">
        <w:rPr>
          <w:rFonts w:ascii="Arial LatRus" w:hAnsi="Arial LatRus"/>
          <w:sz w:val="24"/>
          <w:szCs w:val="24"/>
        </w:rPr>
        <w:t>".</w:t>
      </w:r>
    </w:p>
    <w:p w:rsidR="0048059F" w:rsidRPr="0046047A" w:rsidRDefault="0048059F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е</w:t>
      </w:r>
      <w:proofErr w:type="gramStart"/>
      <w:r w:rsidRPr="0046047A">
        <w:rPr>
          <w:rFonts w:ascii="Arial LatRus" w:hAnsi="Arial LatRus"/>
          <w:sz w:val="24"/>
          <w:szCs w:val="24"/>
        </w:rPr>
        <w:t>.</w:t>
      </w:r>
      <w:r w:rsidRPr="0046047A">
        <w:rPr>
          <w:rFonts w:ascii="GHEA Grapalat" w:hAnsi="GHEA Grapalat"/>
          <w:sz w:val="24"/>
          <w:szCs w:val="24"/>
        </w:rPr>
        <w:t>в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суммах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заполненных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буквами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графах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</w:t>
      </w:r>
      <w:r w:rsidR="00413595" w:rsidRPr="0046047A">
        <w:rPr>
          <w:rFonts w:ascii="GHEA Grapalat" w:hAnsi="GHEA Grapalat"/>
          <w:sz w:val="24"/>
          <w:szCs w:val="24"/>
        </w:rPr>
        <w:t>ложения</w:t>
      </w:r>
      <w:r w:rsidR="00413595" w:rsidRPr="0046047A">
        <w:rPr>
          <w:rFonts w:ascii="Arial LatRus" w:hAnsi="Arial LatRus"/>
          <w:sz w:val="24"/>
          <w:szCs w:val="24"/>
        </w:rPr>
        <w:t xml:space="preserve">, </w:t>
      </w:r>
      <w:proofErr w:type="spellStart"/>
      <w:r w:rsidR="00413595" w:rsidRPr="0046047A">
        <w:rPr>
          <w:rFonts w:ascii="GHEA Grapalat" w:hAnsi="GHEA Grapalat"/>
          <w:sz w:val="24"/>
          <w:szCs w:val="24"/>
        </w:rPr>
        <w:t>лумы</w:t>
      </w:r>
      <w:proofErr w:type="spellEnd"/>
      <w:r w:rsidR="00413595" w:rsidRPr="0046047A">
        <w:rPr>
          <w:rFonts w:ascii="Arial LatRus" w:hAnsi="Arial LatRus"/>
          <w:sz w:val="24"/>
          <w:szCs w:val="24"/>
        </w:rPr>
        <w:t xml:space="preserve"> </w:t>
      </w:r>
      <w:r w:rsidR="00413595" w:rsidRPr="0046047A">
        <w:rPr>
          <w:rFonts w:ascii="GHEA Grapalat" w:hAnsi="GHEA Grapalat"/>
          <w:sz w:val="24"/>
          <w:szCs w:val="24"/>
        </w:rPr>
        <w:t>указаны</w:t>
      </w:r>
      <w:r w:rsidR="00413595" w:rsidRPr="0046047A">
        <w:rPr>
          <w:rFonts w:ascii="Arial LatRus" w:hAnsi="Arial LatRus"/>
          <w:sz w:val="24"/>
          <w:szCs w:val="24"/>
        </w:rPr>
        <w:t xml:space="preserve"> </w:t>
      </w:r>
      <w:r w:rsidR="00413595" w:rsidRPr="0046047A">
        <w:rPr>
          <w:rFonts w:ascii="GHEA Grapalat" w:hAnsi="GHEA Grapalat"/>
          <w:sz w:val="24"/>
          <w:szCs w:val="24"/>
        </w:rPr>
        <w:t>в</w:t>
      </w:r>
      <w:r w:rsidR="00413595" w:rsidRPr="0046047A">
        <w:rPr>
          <w:rFonts w:ascii="Arial LatRus" w:hAnsi="Arial LatRus"/>
          <w:sz w:val="24"/>
          <w:szCs w:val="24"/>
        </w:rPr>
        <w:t xml:space="preserve"> </w:t>
      </w:r>
      <w:r w:rsidR="00413595" w:rsidRPr="0046047A">
        <w:rPr>
          <w:rFonts w:ascii="GHEA Grapalat" w:hAnsi="GHEA Grapalat"/>
          <w:sz w:val="24"/>
          <w:szCs w:val="24"/>
        </w:rPr>
        <w:t>цифрах</w:t>
      </w:r>
      <w:r w:rsidR="00413595" w:rsidRPr="0046047A">
        <w:rPr>
          <w:rFonts w:ascii="Arial LatRus" w:hAnsi="Arial LatRus"/>
          <w:sz w:val="24"/>
          <w:szCs w:val="24"/>
        </w:rPr>
        <w:t>.</w:t>
      </w:r>
    </w:p>
    <w:p w:rsidR="00A45946" w:rsidRPr="0046047A" w:rsidRDefault="00C8055A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5.3</w:t>
      </w:r>
      <w:r w:rsidR="00A34DFE" w:rsidRPr="0046047A">
        <w:rPr>
          <w:rFonts w:ascii="Arial LatRus" w:hAnsi="Arial LatRus"/>
          <w:sz w:val="24"/>
          <w:szCs w:val="24"/>
        </w:rPr>
        <w:t>.</w:t>
      </w:r>
      <w:r w:rsidR="00333B8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заключаемого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стабильна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представляется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одним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числом</w:t>
      </w:r>
      <w:r w:rsidRPr="0046047A">
        <w:rPr>
          <w:rFonts w:ascii="Arial LatRus" w:hAnsi="Arial LatRus"/>
          <w:sz w:val="24"/>
          <w:szCs w:val="24"/>
        </w:rPr>
        <w:t xml:space="preserve"> — </w:t>
      </w:r>
      <w:r w:rsidRPr="0046047A">
        <w:rPr>
          <w:rFonts w:ascii="GHEA Grapalat" w:hAnsi="GHEA Grapalat"/>
          <w:sz w:val="24"/>
          <w:szCs w:val="24"/>
        </w:rPr>
        <w:t>общей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предлагаемой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исполнения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ценой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При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требоваться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обоснований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каких</w:t>
      </w:r>
      <w:r w:rsidRPr="0046047A">
        <w:rPr>
          <w:rFonts w:ascii="Arial LatRus" w:hAnsi="Arial LatRus"/>
          <w:sz w:val="24"/>
          <w:szCs w:val="24"/>
        </w:rPr>
        <w:t>-</w:t>
      </w:r>
      <w:r w:rsidRPr="0046047A">
        <w:rPr>
          <w:rFonts w:ascii="GHEA Grapalat" w:hAnsi="GHEA Grapalat"/>
          <w:sz w:val="24"/>
          <w:szCs w:val="24"/>
        </w:rPr>
        <w:t>либо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сведений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документов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типа</w:t>
      </w:r>
      <w:r w:rsidR="00EA5961" w:rsidRPr="0046047A">
        <w:rPr>
          <w:rFonts w:ascii="Arial LatRus" w:hAnsi="Arial LatRus"/>
          <w:sz w:val="24"/>
          <w:szCs w:val="24"/>
        </w:rPr>
        <w:t>,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также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размер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прибыли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быть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ограничен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приглашением</w:t>
      </w:r>
      <w:r w:rsidRPr="0046047A">
        <w:rPr>
          <w:rFonts w:ascii="Arial LatRus" w:hAnsi="Arial LatRus"/>
          <w:sz w:val="24"/>
          <w:szCs w:val="24"/>
        </w:rPr>
        <w:t>.</w:t>
      </w:r>
    </w:p>
    <w:p w:rsidR="00873D42" w:rsidRPr="0046047A" w:rsidRDefault="00873D42" w:rsidP="00873D42">
      <w:pPr>
        <w:jc w:val="center"/>
        <w:rPr>
          <w:rFonts w:ascii="Arial LatRus" w:hAnsi="Arial LatRus"/>
          <w:b/>
        </w:rPr>
      </w:pPr>
    </w:p>
    <w:p w:rsidR="00096865" w:rsidRPr="0046047A" w:rsidRDefault="00220C7C" w:rsidP="00873D42">
      <w:pPr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6. </w:t>
      </w:r>
      <w:r w:rsidRPr="0046047A">
        <w:rPr>
          <w:rFonts w:ascii="GHEA Grapalat" w:hAnsi="GHEA Grapalat"/>
          <w:b/>
        </w:rPr>
        <w:t>СРОК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ДЕЙСТВИЯ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ЗАЯВКИ</w:t>
      </w:r>
      <w:r w:rsidRPr="0046047A">
        <w:rPr>
          <w:rFonts w:ascii="Arial LatRus" w:hAnsi="Arial LatRus"/>
          <w:b/>
        </w:rPr>
        <w:t xml:space="preserve">, </w:t>
      </w:r>
      <w:r w:rsidR="00294F67"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ПОРЯДОК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ВНЕСЕНИЯ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ИЗМЕНЕНИЙ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В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ЗАЯВКИ</w:t>
      </w:r>
      <w:r w:rsidR="00955A1E" w:rsidRPr="0046047A">
        <w:rPr>
          <w:rFonts w:ascii="GHEA Grapalat" w:hAnsi="GHEA Grapalat"/>
          <w:b/>
        </w:rPr>
        <w:t>И</w:t>
      </w:r>
      <w:r w:rsidR="00955A1E" w:rsidRPr="0046047A">
        <w:rPr>
          <w:rFonts w:ascii="Arial LatRus" w:hAnsi="Arial LatRus"/>
          <w:b/>
        </w:rPr>
        <w:t xml:space="preserve"> </w:t>
      </w:r>
      <w:r w:rsidR="00955A1E" w:rsidRPr="0046047A">
        <w:rPr>
          <w:rFonts w:ascii="GHEA Grapalat" w:hAnsi="GHEA Grapalat"/>
          <w:b/>
        </w:rPr>
        <w:t>ИХ</w:t>
      </w:r>
      <w:r w:rsidR="00955A1E" w:rsidRPr="0046047A">
        <w:rPr>
          <w:rFonts w:ascii="Arial LatRus" w:hAnsi="Arial LatRus"/>
          <w:b/>
        </w:rPr>
        <w:t xml:space="preserve"> </w:t>
      </w:r>
      <w:r w:rsidR="00955A1E" w:rsidRPr="0046047A">
        <w:rPr>
          <w:rFonts w:ascii="GHEA Grapalat" w:hAnsi="GHEA Grapalat"/>
          <w:b/>
        </w:rPr>
        <w:t>ОТЗЫВА</w:t>
      </w:r>
    </w:p>
    <w:p w:rsidR="00873D42" w:rsidRPr="0046047A" w:rsidRDefault="00873D42" w:rsidP="00873D42">
      <w:pPr>
        <w:jc w:val="center"/>
        <w:rPr>
          <w:rFonts w:ascii="Arial LatRus" w:hAnsi="Arial LatRus"/>
          <w:b/>
        </w:rPr>
      </w:pPr>
    </w:p>
    <w:p w:rsidR="00096865" w:rsidRPr="0046047A" w:rsidRDefault="00220C7C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6.1</w:t>
      </w:r>
      <w:r w:rsidR="00A34DFE" w:rsidRPr="0046047A">
        <w:rPr>
          <w:rFonts w:ascii="Arial LatRus" w:hAnsi="Arial LatRus"/>
          <w:i w:val="0"/>
          <w:sz w:val="24"/>
          <w:szCs w:val="24"/>
        </w:rPr>
        <w:t>.</w:t>
      </w:r>
      <w:r w:rsidR="00294F67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Согласно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статье</w:t>
      </w:r>
      <w:r w:rsidRPr="0046047A">
        <w:rPr>
          <w:rFonts w:ascii="Arial LatRus" w:hAnsi="Arial LatRus"/>
          <w:i w:val="0"/>
          <w:sz w:val="24"/>
          <w:szCs w:val="24"/>
        </w:rPr>
        <w:t xml:space="preserve"> 31 </w:t>
      </w:r>
      <w:r w:rsidRPr="0046047A">
        <w:rPr>
          <w:rFonts w:ascii="GHEA Grapalat" w:hAnsi="GHEA Grapalat"/>
          <w:i w:val="0"/>
          <w:sz w:val="24"/>
          <w:szCs w:val="24"/>
        </w:rPr>
        <w:t>Закона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действительна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заключения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договора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соответствии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Законом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отзыва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участником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отклонения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объявления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настоящей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процедуры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несостоявшейся</w:t>
      </w:r>
      <w:r w:rsidRPr="0046047A">
        <w:rPr>
          <w:rFonts w:ascii="Arial LatRus" w:hAnsi="Arial LatRus"/>
          <w:i w:val="0"/>
          <w:sz w:val="24"/>
          <w:szCs w:val="24"/>
        </w:rPr>
        <w:t>.</w:t>
      </w:r>
    </w:p>
    <w:p w:rsidR="00096865" w:rsidRPr="0046047A" w:rsidRDefault="00220C7C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6.2</w:t>
      </w:r>
      <w:r w:rsidR="00A34DFE" w:rsidRPr="0046047A">
        <w:rPr>
          <w:rFonts w:ascii="Arial LatRus" w:hAnsi="Arial LatRus"/>
          <w:i w:val="0"/>
          <w:sz w:val="24"/>
          <w:szCs w:val="24"/>
        </w:rPr>
        <w:t>.</w:t>
      </w:r>
      <w:r w:rsidR="008E6E51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Согласно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статье</w:t>
      </w:r>
      <w:r w:rsidRPr="0046047A">
        <w:rPr>
          <w:rFonts w:ascii="Arial LatRus" w:hAnsi="Arial LatRus"/>
          <w:i w:val="0"/>
          <w:sz w:val="24"/>
          <w:szCs w:val="24"/>
        </w:rPr>
        <w:t xml:space="preserve"> 31 </w:t>
      </w:r>
      <w:r w:rsidRPr="0046047A">
        <w:rPr>
          <w:rFonts w:ascii="GHEA Grapalat" w:hAnsi="GHEA Grapalat"/>
          <w:i w:val="0"/>
          <w:sz w:val="24"/>
          <w:szCs w:val="24"/>
        </w:rPr>
        <w:t>Закона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указанного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пункте</w:t>
      </w:r>
      <w:r w:rsidRPr="0046047A">
        <w:rPr>
          <w:rFonts w:ascii="Arial LatRus" w:hAnsi="Arial LatRus"/>
          <w:i w:val="0"/>
          <w:sz w:val="24"/>
          <w:szCs w:val="24"/>
        </w:rPr>
        <w:t xml:space="preserve"> 4.2 </w:t>
      </w:r>
      <w:r w:rsidRPr="0046047A">
        <w:rPr>
          <w:rFonts w:ascii="GHEA Grapalat" w:hAnsi="GHEA Grapalat"/>
          <w:i w:val="0"/>
          <w:sz w:val="24"/>
          <w:szCs w:val="24"/>
        </w:rPr>
        <w:t>части</w:t>
      </w:r>
      <w:r w:rsidRPr="0046047A">
        <w:rPr>
          <w:rFonts w:ascii="Arial LatRus" w:hAnsi="Arial LatRus"/>
          <w:i w:val="0"/>
          <w:sz w:val="24"/>
          <w:szCs w:val="24"/>
        </w:rPr>
        <w:t xml:space="preserve"> 1 </w:t>
      </w:r>
      <w:r w:rsidRPr="0046047A">
        <w:rPr>
          <w:rFonts w:ascii="GHEA Grapalat" w:hAnsi="GHEA Grapalat"/>
          <w:i w:val="0"/>
          <w:sz w:val="24"/>
          <w:szCs w:val="24"/>
        </w:rPr>
        <w:t>настоящего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окончательного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срока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подачи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заявок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может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изменить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отозвать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свою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заявку</w:t>
      </w:r>
      <w:r w:rsidRPr="0046047A">
        <w:rPr>
          <w:rFonts w:ascii="Arial LatRus" w:hAnsi="Arial LatRus"/>
          <w:i w:val="0"/>
          <w:sz w:val="24"/>
          <w:szCs w:val="24"/>
        </w:rPr>
        <w:t>.</w:t>
      </w:r>
    </w:p>
    <w:p w:rsidR="00FA0E41" w:rsidRPr="0046047A" w:rsidRDefault="00FA0E41" w:rsidP="00B46D58">
      <w:pPr>
        <w:widowControl w:val="0"/>
        <w:spacing w:after="160"/>
        <w:ind w:firstLine="567"/>
        <w:jc w:val="center"/>
        <w:rPr>
          <w:rFonts w:ascii="Arial LatRus" w:hAnsi="Arial LatRus"/>
          <w:b/>
        </w:rPr>
      </w:pPr>
    </w:p>
    <w:p w:rsidR="00096865" w:rsidRPr="0046047A" w:rsidRDefault="00E70FC4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8.</w:t>
      </w:r>
      <w:r w:rsidRPr="0046047A">
        <w:rPr>
          <w:rFonts w:ascii="GHEA Grapalat" w:hAnsi="GHEA Grapalat"/>
          <w:b/>
        </w:rPr>
        <w:t>ВСКРЫТИЕ</w:t>
      </w:r>
      <w:r w:rsidRPr="0046047A">
        <w:rPr>
          <w:rFonts w:ascii="Arial LatRus" w:hAnsi="Arial LatRus"/>
          <w:b/>
        </w:rPr>
        <w:t xml:space="preserve">, </w:t>
      </w:r>
      <w:r w:rsidRPr="0046047A">
        <w:rPr>
          <w:rFonts w:ascii="GHEA Grapalat" w:hAnsi="GHEA Grapalat"/>
          <w:b/>
        </w:rPr>
        <w:t>ОЦЕНКА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ЗАЯВОК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И</w:t>
      </w:r>
      <w:r w:rsidRPr="0046047A">
        <w:rPr>
          <w:rFonts w:ascii="Arial LatRus" w:hAnsi="Arial LatRus"/>
          <w:b/>
        </w:rPr>
        <w:t xml:space="preserve"> </w:t>
      </w:r>
      <w:r w:rsidR="008E3C53" w:rsidRPr="0046047A">
        <w:rPr>
          <w:rFonts w:ascii="Arial LatRus" w:hAnsi="Arial LatRus"/>
          <w:b/>
        </w:rPr>
        <w:br/>
      </w:r>
      <w:r w:rsidR="00807178" w:rsidRPr="0046047A">
        <w:rPr>
          <w:rFonts w:ascii="GHEA Grapalat" w:hAnsi="GHEA Grapalat"/>
          <w:b/>
        </w:rPr>
        <w:t>ПОДВЕДЕНИЕ</w:t>
      </w:r>
      <w:r w:rsidR="00807178" w:rsidRPr="0046047A">
        <w:rPr>
          <w:rFonts w:ascii="Arial LatRus" w:hAnsi="Arial LatRus"/>
          <w:b/>
        </w:rPr>
        <w:t xml:space="preserve"> </w:t>
      </w:r>
      <w:r w:rsidR="00807178" w:rsidRPr="0046047A">
        <w:rPr>
          <w:rFonts w:ascii="GHEA Grapalat" w:hAnsi="GHEA Grapalat"/>
          <w:b/>
        </w:rPr>
        <w:t>ИТОГОВ</w:t>
      </w:r>
      <w:r w:rsidR="00807178" w:rsidRPr="0046047A">
        <w:rPr>
          <w:rFonts w:ascii="Arial LatRus" w:hAnsi="Arial LatRus"/>
          <w:b/>
        </w:rPr>
        <w:t xml:space="preserve"> </w:t>
      </w:r>
    </w:p>
    <w:p w:rsidR="000E21F2" w:rsidRPr="0046047A" w:rsidRDefault="00FD2748" w:rsidP="00E45430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8.1</w:t>
      </w:r>
      <w:r w:rsidR="00D07367" w:rsidRPr="0046047A">
        <w:rPr>
          <w:rFonts w:ascii="Arial LatRus" w:hAnsi="Arial LatRus"/>
          <w:sz w:val="24"/>
          <w:szCs w:val="24"/>
        </w:rPr>
        <w:t>.</w:t>
      </w:r>
      <w:r w:rsidR="00D07367" w:rsidRPr="0046047A">
        <w:rPr>
          <w:rFonts w:ascii="Arial LatRus" w:hAnsi="Arial LatRus"/>
          <w:sz w:val="24"/>
          <w:szCs w:val="24"/>
        </w:rPr>
        <w:tab/>
      </w:r>
      <w:r w:rsidR="000E21F2" w:rsidRPr="0046047A">
        <w:rPr>
          <w:rFonts w:ascii="GHEA Grapalat" w:hAnsi="GHEA Grapalat"/>
          <w:sz w:val="24"/>
          <w:szCs w:val="24"/>
        </w:rPr>
        <w:t>Вскрытие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заявок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произойдет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на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заседании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комиссии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по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вскрытию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заявок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на</w:t>
      </w:r>
      <w:r w:rsidR="000E21F2" w:rsidRPr="0046047A">
        <w:rPr>
          <w:rFonts w:ascii="Arial LatRus" w:hAnsi="Arial LatRus"/>
          <w:sz w:val="24"/>
          <w:szCs w:val="24"/>
        </w:rPr>
        <w:t xml:space="preserve"> "</w:t>
      </w:r>
      <w:r w:rsidR="00FB3D14" w:rsidRPr="0046047A">
        <w:rPr>
          <w:rFonts w:ascii="Arial LatRus" w:hAnsi="Arial LatRus"/>
          <w:sz w:val="24"/>
          <w:szCs w:val="24"/>
        </w:rPr>
        <w:t>7</w:t>
      </w:r>
      <w:r w:rsidR="000E21F2" w:rsidRPr="0046047A">
        <w:rPr>
          <w:rFonts w:ascii="Arial LatRus" w:hAnsi="Arial LatRus"/>
          <w:sz w:val="24"/>
          <w:szCs w:val="24"/>
        </w:rPr>
        <w:t>"-</w:t>
      </w:r>
      <w:r w:rsidR="00847723">
        <w:rPr>
          <w:rFonts w:ascii="GHEA Grapalat" w:hAnsi="GHEA Grapalat"/>
          <w:sz w:val="24"/>
          <w:szCs w:val="24"/>
        </w:rPr>
        <w:t>о</w:t>
      </w:r>
      <w:r w:rsidR="000E21F2" w:rsidRPr="0046047A">
        <w:rPr>
          <w:rFonts w:ascii="GHEA Grapalat" w:hAnsi="GHEA Grapalat"/>
          <w:sz w:val="24"/>
          <w:szCs w:val="24"/>
        </w:rPr>
        <w:t>й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день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в</w:t>
      </w:r>
      <w:r w:rsidR="000E21F2" w:rsidRPr="0046047A">
        <w:rPr>
          <w:rFonts w:ascii="Arial LatRus" w:hAnsi="Arial LatRus"/>
          <w:sz w:val="24"/>
          <w:szCs w:val="24"/>
        </w:rPr>
        <w:t xml:space="preserve"> "</w:t>
      </w:r>
      <w:r w:rsidR="00437BDE" w:rsidRPr="0046047A">
        <w:rPr>
          <w:rFonts w:ascii="Arial LatRus" w:hAnsi="Arial LatRus"/>
          <w:sz w:val="24"/>
          <w:szCs w:val="24"/>
        </w:rPr>
        <w:t>1</w:t>
      </w:r>
      <w:r w:rsidR="00FC79DE">
        <w:rPr>
          <w:rFonts w:asciiTheme="minorHAnsi" w:hAnsiTheme="minorHAnsi"/>
          <w:sz w:val="24"/>
          <w:szCs w:val="24"/>
        </w:rPr>
        <w:t>2</w:t>
      </w:r>
      <w:r w:rsidR="00FB3D14" w:rsidRPr="0046047A">
        <w:rPr>
          <w:rFonts w:ascii="Arial LatRus" w:hAnsi="Arial LatRus"/>
          <w:sz w:val="24"/>
          <w:szCs w:val="24"/>
        </w:rPr>
        <w:t>:</w:t>
      </w:r>
      <w:r w:rsidR="00437BDE" w:rsidRPr="0046047A">
        <w:rPr>
          <w:rFonts w:ascii="Arial LatRus" w:hAnsi="Arial LatRus"/>
          <w:sz w:val="24"/>
          <w:szCs w:val="24"/>
        </w:rPr>
        <w:t>0</w:t>
      </w:r>
      <w:r w:rsidR="00FB3D14" w:rsidRPr="0046047A">
        <w:rPr>
          <w:rFonts w:ascii="Arial LatRus" w:hAnsi="Arial LatRus"/>
          <w:sz w:val="24"/>
          <w:szCs w:val="24"/>
        </w:rPr>
        <w:t>0</w:t>
      </w:r>
      <w:r w:rsidR="000E21F2" w:rsidRPr="0046047A">
        <w:rPr>
          <w:rFonts w:ascii="Arial LatRus" w:hAnsi="Arial LatRus"/>
          <w:sz w:val="24"/>
          <w:szCs w:val="24"/>
        </w:rPr>
        <w:t xml:space="preserve">" </w:t>
      </w:r>
      <w:r w:rsidR="000E21F2" w:rsidRPr="0046047A">
        <w:rPr>
          <w:rFonts w:ascii="GHEA Grapalat" w:hAnsi="GHEA Grapalat"/>
          <w:sz w:val="24"/>
          <w:szCs w:val="24"/>
        </w:rPr>
        <w:t>со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дня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опубликования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в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бюллетене</w:t>
      </w:r>
      <w:r w:rsidR="005618AB" w:rsidRPr="00991FDF">
        <w:rPr>
          <w:rFonts w:ascii="GHEA Grapalat" w:hAnsi="GHEA Grapalat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объявления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и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приглашения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на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настоящую</w:t>
      </w:r>
      <w:r w:rsidR="000E21F2" w:rsidRPr="0046047A">
        <w:rPr>
          <w:rFonts w:ascii="Arial LatRus" w:hAnsi="Arial LatRus"/>
          <w:sz w:val="24"/>
          <w:szCs w:val="24"/>
        </w:rPr>
        <w:t xml:space="preserve"> </w:t>
      </w:r>
      <w:r w:rsidR="000E21F2" w:rsidRPr="0046047A">
        <w:rPr>
          <w:rFonts w:ascii="GHEA Grapalat" w:hAnsi="GHEA Grapalat"/>
          <w:sz w:val="24"/>
          <w:szCs w:val="24"/>
        </w:rPr>
        <w:t>процедуру</w:t>
      </w:r>
      <w:r w:rsidR="000E21F2" w:rsidRPr="0046047A">
        <w:rPr>
          <w:rFonts w:ascii="Arial LatRus" w:hAnsi="Arial LatRus"/>
          <w:sz w:val="24"/>
          <w:szCs w:val="24"/>
        </w:rPr>
        <w:t>.</w:t>
      </w:r>
    </w:p>
    <w:p w:rsidR="000E21F2" w:rsidRPr="0046047A" w:rsidRDefault="000E21F2" w:rsidP="00E45430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вскрытию</w:t>
      </w:r>
      <w:r w:rsidR="004411C1" w:rsidRPr="0046047A">
        <w:rPr>
          <w:rFonts w:ascii="Arial LatRus" w:hAnsi="Arial LatRus"/>
        </w:rPr>
        <w:t xml:space="preserve"> </w:t>
      </w:r>
      <w:r w:rsidR="004411C1" w:rsidRPr="0046047A">
        <w:rPr>
          <w:rFonts w:ascii="GHEA Grapalat" w:hAnsi="GHEA Grapalat"/>
        </w:rPr>
        <w:t>и</w:t>
      </w:r>
      <w:r w:rsidR="004411C1" w:rsidRPr="0046047A">
        <w:rPr>
          <w:rFonts w:ascii="Arial LatRus" w:hAnsi="Arial LatRus"/>
        </w:rPr>
        <w:t xml:space="preserve"> </w:t>
      </w:r>
      <w:r w:rsidR="004411C1" w:rsidRPr="0046047A">
        <w:rPr>
          <w:rFonts w:ascii="GHEA Grapalat" w:hAnsi="GHEA Grapalat"/>
        </w:rPr>
        <w:t>оценке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>:</w:t>
      </w:r>
    </w:p>
    <w:p w:rsidR="000E21F2" w:rsidRPr="0046047A" w:rsidRDefault="000E21F2" w:rsidP="00E45430">
      <w:pPr>
        <w:widowControl w:val="0"/>
        <w:spacing w:after="160"/>
        <w:ind w:firstLine="284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Arial LatRus" w:hAnsi="Arial LatRus"/>
        </w:rPr>
        <w:t>1)</w:t>
      </w:r>
      <w:r w:rsidRPr="0046047A">
        <w:rPr>
          <w:rFonts w:ascii="Arial LatRus" w:hAnsi="Arial LatRus"/>
        </w:rPr>
        <w:tab/>
        <w:t xml:space="preserve"> </w:t>
      </w:r>
      <w:r w:rsidRPr="0046047A">
        <w:rPr>
          <w:rFonts w:ascii="GHEA Grapalat" w:hAnsi="GHEA Grapalat"/>
        </w:rPr>
        <w:t>председатель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председательствующий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объявляет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открытым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оглашает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закупаемые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работы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ценовые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принимая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прописью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запись</w:t>
      </w:r>
      <w:r w:rsidRPr="0046047A">
        <w:rPr>
          <w:rFonts w:ascii="Arial LatRus" w:hAnsi="Arial LatRus"/>
        </w:rPr>
        <w:t>.</w:t>
      </w:r>
      <w:proofErr w:type="gramEnd"/>
    </w:p>
    <w:p w:rsidR="000E21F2" w:rsidRPr="0046047A" w:rsidRDefault="000E21F2" w:rsidP="00E45430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председателю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председательствующему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указанных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подпункте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оценивает</w:t>
      </w:r>
      <w:r w:rsidRPr="0046047A">
        <w:rPr>
          <w:rFonts w:ascii="Arial LatRus" w:hAnsi="Arial LatRus"/>
        </w:rPr>
        <w:t>:</w:t>
      </w:r>
    </w:p>
    <w:p w:rsidR="000E21F2" w:rsidRPr="0046047A" w:rsidRDefault="000E21F2" w:rsidP="00E45430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соответствие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подачи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содержащих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конвертов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оцененные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соответствующие</w:t>
      </w:r>
      <w:r w:rsidRPr="0046047A">
        <w:rPr>
          <w:rFonts w:ascii="Arial LatRus" w:hAnsi="Arial LatRus"/>
        </w:rPr>
        <w:t>;</w:t>
      </w:r>
    </w:p>
    <w:p w:rsidR="000E21F2" w:rsidRPr="0046047A" w:rsidRDefault="000E21F2" w:rsidP="00E45430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</w:rPr>
        <w:t>б</w:t>
      </w:r>
      <w:proofErr w:type="gramEnd"/>
      <w:r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наличие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требуемых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предусмотренных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конверте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реквизитам</w:t>
      </w:r>
      <w:r w:rsidRPr="0046047A">
        <w:rPr>
          <w:rFonts w:ascii="Arial LatRus" w:hAnsi="Arial LatRus"/>
        </w:rPr>
        <w:t>;</w:t>
      </w:r>
    </w:p>
    <w:p w:rsidR="000E21F2" w:rsidRPr="0046047A" w:rsidRDefault="000E21F2" w:rsidP="00E45430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председатель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ценовые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принимая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прописью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запись</w:t>
      </w:r>
      <w:r w:rsidRPr="0046047A">
        <w:rPr>
          <w:rFonts w:ascii="Arial LatRus" w:hAnsi="Arial LatRus"/>
        </w:rPr>
        <w:t>.</w:t>
      </w:r>
    </w:p>
    <w:p w:rsidR="009A796C" w:rsidRPr="0046047A" w:rsidRDefault="00FD2748" w:rsidP="000E21F2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lastRenderedPageBreak/>
        <w:t>8.2.</w:t>
      </w:r>
      <w:r w:rsidR="00D07367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оцениваются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порядке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установленном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приглашением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2A665D" w:rsidRPr="0046047A" w:rsidRDefault="00CF34DE" w:rsidP="00B46D58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Е</w:t>
      </w:r>
      <w:r w:rsidR="00CA7C54" w:rsidRPr="0046047A">
        <w:rPr>
          <w:rFonts w:ascii="GHEA Grapalat" w:hAnsi="GHEA Grapalat"/>
        </w:rPr>
        <w:t>сли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количество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лотов</w:t>
      </w:r>
      <w:r w:rsidR="00CA7C54" w:rsidRPr="0046047A">
        <w:rPr>
          <w:rFonts w:ascii="Arial LatRus" w:hAnsi="Arial LatRus"/>
        </w:rPr>
        <w:t xml:space="preserve"> </w:t>
      </w:r>
      <w:r w:rsidR="00D42D33" w:rsidRPr="0046047A">
        <w:rPr>
          <w:rFonts w:ascii="GHEA Grapalat" w:hAnsi="GHEA Grapalat"/>
        </w:rPr>
        <w:t>в</w:t>
      </w:r>
      <w:r w:rsidR="00D42D33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процедур</w:t>
      </w:r>
      <w:r w:rsidR="00D42D33" w:rsidRPr="0046047A">
        <w:rPr>
          <w:rFonts w:ascii="GHEA Grapalat" w:hAnsi="GHEA Grapalat"/>
        </w:rPr>
        <w:t>е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закупок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не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превышает</w:t>
      </w:r>
      <w:r w:rsidR="00CA7C54" w:rsidRPr="0046047A">
        <w:rPr>
          <w:rFonts w:ascii="Arial LatRus" w:hAnsi="Arial LatRus"/>
        </w:rPr>
        <w:t xml:space="preserve"> </w:t>
      </w:r>
      <w:proofErr w:type="spellStart"/>
      <w:r w:rsidR="00CA7C54" w:rsidRPr="0046047A">
        <w:rPr>
          <w:rFonts w:ascii="GHEA Grapalat" w:hAnsi="GHEA Grapalat"/>
        </w:rPr>
        <w:t>семдесять</w:t>
      </w:r>
      <w:proofErr w:type="spellEnd"/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пять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лото</w:t>
      </w:r>
      <w:proofErr w:type="gramStart"/>
      <w:r w:rsidRPr="0046047A">
        <w:rPr>
          <w:rFonts w:ascii="GHEA Grapalat" w:hAnsi="GHEA Grapalat"/>
        </w:rPr>
        <w:t>в</w:t>
      </w:r>
      <w:r w:rsidR="00CA7C54" w:rsidRPr="0046047A">
        <w:rPr>
          <w:rFonts w:ascii="Arial LatRus" w:hAnsi="Arial LatRus"/>
        </w:rPr>
        <w:t>-</w:t>
      </w:r>
      <w:proofErr w:type="gramEnd"/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оценка</w:t>
      </w:r>
      <w:r w:rsidR="00CA7C54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заявок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осуществляется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в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течение</w:t>
      </w:r>
      <w:r w:rsidR="009A796C" w:rsidRPr="0046047A">
        <w:rPr>
          <w:rFonts w:ascii="Arial LatRus" w:hAnsi="Arial LatRus"/>
        </w:rPr>
        <w:t xml:space="preserve"> </w:t>
      </w:r>
      <w:proofErr w:type="spellStart"/>
      <w:r w:rsidR="00CA7C54" w:rsidRPr="0046047A">
        <w:rPr>
          <w:rFonts w:ascii="GHEA Grapalat" w:hAnsi="GHEA Grapalat"/>
        </w:rPr>
        <w:t>десяти</w:t>
      </w:r>
      <w:r w:rsidR="009A796C" w:rsidRPr="0046047A">
        <w:rPr>
          <w:rFonts w:ascii="GHEA Grapalat" w:hAnsi="GHEA Grapalat"/>
        </w:rPr>
        <w:t>рабочих</w:t>
      </w:r>
      <w:proofErr w:type="spellEnd"/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дней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со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дня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истечения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окончательного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срока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их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подачи</w:t>
      </w:r>
      <w:r w:rsidR="009A796C" w:rsidRPr="0046047A">
        <w:rPr>
          <w:rFonts w:ascii="Arial LatRus" w:hAnsi="Arial LatRus"/>
        </w:rPr>
        <w:t xml:space="preserve">, </w:t>
      </w:r>
      <w:r w:rsidR="009A796C" w:rsidRPr="0046047A">
        <w:rPr>
          <w:rFonts w:ascii="GHEA Grapalat" w:hAnsi="GHEA Grapalat"/>
        </w:rPr>
        <w:t>а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при</w:t>
      </w:r>
      <w:r w:rsidR="00CA7C54" w:rsidRPr="0046047A">
        <w:rPr>
          <w:rFonts w:ascii="Arial LatRus" w:hAnsi="Arial LatRus"/>
        </w:rPr>
        <w:t xml:space="preserve"> </w:t>
      </w:r>
      <w:r w:rsidR="00CA7C54" w:rsidRPr="0046047A">
        <w:rPr>
          <w:rFonts w:ascii="GHEA Grapalat" w:hAnsi="GHEA Grapalat"/>
        </w:rPr>
        <w:t>превышении</w:t>
      </w:r>
      <w:r w:rsidR="00CA7C54" w:rsidRPr="0046047A">
        <w:rPr>
          <w:rFonts w:ascii="Arial LatRus" w:hAnsi="Arial LatRus"/>
        </w:rPr>
        <w:t>-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в</w:t>
      </w:r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течение</w:t>
      </w:r>
      <w:r w:rsidR="009A796C" w:rsidRPr="0046047A">
        <w:rPr>
          <w:rFonts w:ascii="Arial LatRus" w:hAnsi="Arial LatRus"/>
        </w:rPr>
        <w:t xml:space="preserve"> </w:t>
      </w:r>
      <w:proofErr w:type="spellStart"/>
      <w:r w:rsidR="00CA7C54" w:rsidRPr="0046047A">
        <w:rPr>
          <w:rFonts w:ascii="GHEA Grapalat" w:hAnsi="GHEA Grapalat"/>
        </w:rPr>
        <w:t>пятнадцати</w:t>
      </w:r>
      <w:r w:rsidR="009A796C" w:rsidRPr="0046047A">
        <w:rPr>
          <w:rFonts w:ascii="GHEA Grapalat" w:hAnsi="GHEA Grapalat"/>
        </w:rPr>
        <w:t>рабочих</w:t>
      </w:r>
      <w:proofErr w:type="spellEnd"/>
      <w:r w:rsidR="009A796C" w:rsidRPr="0046047A">
        <w:rPr>
          <w:rFonts w:ascii="Arial LatRus" w:hAnsi="Arial LatRus"/>
        </w:rPr>
        <w:t xml:space="preserve"> </w:t>
      </w:r>
      <w:r w:rsidR="009A796C" w:rsidRPr="0046047A">
        <w:rPr>
          <w:rFonts w:ascii="GHEA Grapalat" w:hAnsi="GHEA Grapalat"/>
        </w:rPr>
        <w:t>дней</w:t>
      </w:r>
      <w:r w:rsidR="009A796C" w:rsidRPr="0046047A">
        <w:rPr>
          <w:rFonts w:ascii="Arial LatRus" w:hAnsi="Arial LatRus"/>
        </w:rPr>
        <w:t>.</w:t>
      </w:r>
    </w:p>
    <w:p w:rsidR="00ED6836" w:rsidRPr="0046047A" w:rsidRDefault="00745561" w:rsidP="00B46D58">
      <w:pPr>
        <w:widowControl w:val="0"/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"</w:t>
      </w:r>
      <w:r w:rsidRPr="0046047A">
        <w:rPr>
          <w:rFonts w:ascii="GHEA Grapalat" w:hAnsi="GHEA Grapalat"/>
        </w:rPr>
        <w:t>Удовлетворительно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оцениваются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соответствующие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условиям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противном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оцениваются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неудовлетворительные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отклоняются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proofErr w:type="gramStart"/>
      <w:r w:rsidRPr="0046047A">
        <w:rPr>
          <w:rFonts w:ascii="Arial LatRus" w:hAnsi="Arial LatRus"/>
        </w:rPr>
        <w:t>,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вскрытию</w:t>
      </w:r>
      <w:r w:rsidR="00550A62" w:rsidRPr="0046047A">
        <w:rPr>
          <w:rFonts w:ascii="Arial LatRus" w:hAnsi="Arial LatRus"/>
        </w:rPr>
        <w:t xml:space="preserve"> </w:t>
      </w:r>
      <w:r w:rsidR="00550A62" w:rsidRPr="0046047A">
        <w:rPr>
          <w:rFonts w:ascii="GHEA Grapalat" w:hAnsi="GHEA Grapalat"/>
        </w:rPr>
        <w:t>и</w:t>
      </w:r>
      <w:r w:rsidR="00550A62" w:rsidRPr="0046047A">
        <w:rPr>
          <w:rFonts w:ascii="Arial LatRus" w:hAnsi="Arial LatRus"/>
        </w:rPr>
        <w:t xml:space="preserve"> </w:t>
      </w:r>
      <w:r w:rsidR="00550A62" w:rsidRPr="0046047A">
        <w:rPr>
          <w:rFonts w:ascii="GHEA Grapalat" w:hAnsi="GHEA Grapalat"/>
        </w:rPr>
        <w:t>оценке</w:t>
      </w:r>
      <w:r w:rsidR="00550A62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отклоняет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отсутствуют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ценовое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="001151FB" w:rsidRPr="0046047A">
        <w:rPr>
          <w:rFonts w:ascii="Arial LatRus" w:hAnsi="Arial LatRus"/>
        </w:rPr>
        <w:t>.</w:t>
      </w:r>
    </w:p>
    <w:p w:rsidR="00B514E8" w:rsidRPr="0046047A" w:rsidRDefault="00FD2748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BD1509" w:rsidRPr="0046047A">
        <w:rPr>
          <w:rFonts w:ascii="Arial LatRus" w:hAnsi="Arial LatRus"/>
          <w:sz w:val="24"/>
          <w:szCs w:val="24"/>
        </w:rPr>
        <w:t>3</w:t>
      </w:r>
      <w:r w:rsidR="00D07367" w:rsidRPr="0046047A">
        <w:rPr>
          <w:rFonts w:ascii="Arial LatRus" w:hAnsi="Arial LatRus"/>
          <w:sz w:val="24"/>
          <w:szCs w:val="24"/>
        </w:rPr>
        <w:t>.</w:t>
      </w:r>
      <w:r w:rsidR="00D07367" w:rsidRPr="0046047A">
        <w:rPr>
          <w:rFonts w:ascii="Arial LatRus" w:hAnsi="Arial LatRus"/>
          <w:sz w:val="24"/>
          <w:szCs w:val="24"/>
        </w:rPr>
        <w:tab/>
      </w:r>
      <w:proofErr w:type="gramStart"/>
      <w:r w:rsidR="00D22CBB" w:rsidRPr="0046047A">
        <w:rPr>
          <w:rFonts w:ascii="GHEA Grapalat" w:hAnsi="GHEA Grapalat"/>
          <w:sz w:val="24"/>
          <w:szCs w:val="24"/>
        </w:rPr>
        <w:t>Отобранный</w:t>
      </w:r>
      <w:proofErr w:type="gramEnd"/>
      <w:r w:rsidR="00D22CBB"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D22CBB" w:rsidRPr="0046047A">
        <w:rPr>
          <w:rFonts w:ascii="GHEA Grapalat" w:hAnsi="GHEA Grapalat"/>
          <w:sz w:val="24"/>
          <w:szCs w:val="24"/>
        </w:rPr>
        <w:t>у</w:t>
      </w:r>
      <w:r w:rsidRPr="0046047A">
        <w:rPr>
          <w:rFonts w:ascii="GHEA Grapalat" w:hAnsi="GHEA Grapalat"/>
          <w:sz w:val="24"/>
          <w:szCs w:val="24"/>
        </w:rPr>
        <w:t>частникопределяется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числа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представивших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оцененные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удовлетворительные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принципу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предпочтения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отдаваемого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участнику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представившему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минимальное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предложение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Причем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определении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9A0BDF" w:rsidRPr="0046047A">
        <w:rPr>
          <w:rFonts w:ascii="GHEA Grapalat" w:hAnsi="GHEA Grapalat"/>
          <w:sz w:val="24"/>
          <w:szCs w:val="24"/>
        </w:rPr>
        <w:t>отобранного</w:t>
      </w:r>
      <w:r w:rsidR="0066621D" w:rsidRPr="0046047A">
        <w:rPr>
          <w:rFonts w:ascii="Arial LatRus" w:hAnsi="Arial LatRus"/>
          <w:sz w:val="24"/>
          <w:szCs w:val="24"/>
        </w:rPr>
        <w:t xml:space="preserve"> </w:t>
      </w:r>
      <w:r w:rsidR="0066621D" w:rsidRPr="0046047A">
        <w:rPr>
          <w:rFonts w:ascii="GHEA Grapalat" w:hAnsi="GHEA Grapalat"/>
          <w:sz w:val="24"/>
          <w:szCs w:val="24"/>
        </w:rPr>
        <w:t>участника</w:t>
      </w:r>
      <w:r w:rsidR="009A0BDF" w:rsidRPr="0046047A">
        <w:rPr>
          <w:rFonts w:ascii="Arial LatRus" w:hAnsi="Arial LatRus"/>
          <w:sz w:val="24"/>
          <w:szCs w:val="24"/>
        </w:rPr>
        <w:t xml:space="preserve"> </w:t>
      </w:r>
      <w:r w:rsidR="009A0BDF" w:rsidRPr="0046047A">
        <w:rPr>
          <w:rFonts w:ascii="GHEA Grapalat" w:hAnsi="GHEA Grapalat"/>
          <w:sz w:val="24"/>
          <w:szCs w:val="24"/>
        </w:rPr>
        <w:t>и</w:t>
      </w:r>
      <w:r w:rsidR="009A0BDF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занявших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последующие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оценка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сравнение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осуществляются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без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исчисления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суммы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налога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указанного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пункте</w:t>
      </w:r>
      <w:r w:rsidRPr="0046047A">
        <w:rPr>
          <w:rFonts w:ascii="Arial LatRus" w:hAnsi="Arial LatRus"/>
          <w:sz w:val="24"/>
          <w:szCs w:val="24"/>
        </w:rPr>
        <w:t xml:space="preserve"> 5.2. </w:t>
      </w:r>
      <w:r w:rsidRPr="0046047A">
        <w:rPr>
          <w:rFonts w:ascii="GHEA Grapalat" w:hAnsi="GHEA Grapalat"/>
          <w:sz w:val="24"/>
          <w:szCs w:val="24"/>
        </w:rPr>
        <w:t>части</w:t>
      </w:r>
      <w:r w:rsidRPr="0046047A">
        <w:rPr>
          <w:rFonts w:ascii="Arial LatRus" w:hAnsi="Arial LatRus"/>
          <w:sz w:val="24"/>
          <w:szCs w:val="24"/>
        </w:rPr>
        <w:t xml:space="preserve"> 1 </w:t>
      </w:r>
      <w:r w:rsidRPr="0046047A">
        <w:rPr>
          <w:rFonts w:ascii="GHEA Grapalat" w:hAnsi="GHEA Grapalat"/>
          <w:sz w:val="24"/>
          <w:szCs w:val="24"/>
        </w:rPr>
        <w:t>настоящего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="0083765C" w:rsidRPr="0046047A">
        <w:rPr>
          <w:rFonts w:ascii="Arial LatRus" w:hAnsi="Arial LatRus"/>
          <w:sz w:val="24"/>
          <w:szCs w:val="24"/>
        </w:rPr>
        <w:t>.</w:t>
      </w:r>
    </w:p>
    <w:p w:rsidR="00096865" w:rsidRPr="0046047A" w:rsidRDefault="00FD2748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8.</w:t>
      </w:r>
      <w:r w:rsidR="00023B6C" w:rsidRPr="0046047A">
        <w:rPr>
          <w:rFonts w:ascii="Arial LatRus" w:hAnsi="Arial LatRus"/>
          <w:i w:val="0"/>
          <w:sz w:val="24"/>
          <w:szCs w:val="24"/>
        </w:rPr>
        <w:t>4</w:t>
      </w:r>
      <w:r w:rsidR="00644850" w:rsidRPr="0046047A">
        <w:rPr>
          <w:rFonts w:ascii="Arial LatRus" w:hAnsi="Arial LatRus"/>
          <w:i w:val="0"/>
          <w:sz w:val="24"/>
          <w:szCs w:val="24"/>
        </w:rPr>
        <w:t>.</w:t>
      </w:r>
      <w:r w:rsidR="00644850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Если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имеется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несоответствие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между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суммами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написанными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прописью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цифрами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за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основание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принимается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сумма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написанная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прописью</w:t>
      </w:r>
      <w:r w:rsidRPr="0046047A">
        <w:rPr>
          <w:rFonts w:ascii="Arial LatRus" w:hAnsi="Arial LatRus"/>
          <w:i w:val="0"/>
          <w:sz w:val="24"/>
          <w:szCs w:val="24"/>
        </w:rPr>
        <w:t xml:space="preserve">. </w:t>
      </w:r>
      <w:r w:rsidRPr="0046047A">
        <w:rPr>
          <w:rFonts w:ascii="GHEA Grapalat" w:hAnsi="GHEA Grapalat"/>
          <w:i w:val="0"/>
          <w:sz w:val="24"/>
          <w:szCs w:val="24"/>
        </w:rPr>
        <w:t>Если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предлагаемые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представлены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двух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более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валютах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они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сопоставляются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i w:val="0"/>
          <w:sz w:val="24"/>
          <w:szCs w:val="24"/>
        </w:rPr>
        <w:t>драмом</w:t>
      </w:r>
      <w:proofErr w:type="spellEnd"/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Республики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Армения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курсу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="00644850" w:rsidRPr="0046047A">
        <w:rPr>
          <w:rFonts w:ascii="Arial LatRus" w:hAnsi="Arial LatRus"/>
          <w:i w:val="0"/>
          <w:sz w:val="24"/>
          <w:szCs w:val="24"/>
        </w:rPr>
        <w:t>_____</w:t>
      </w:r>
      <w:r w:rsidR="00A01157" w:rsidRPr="0046047A">
        <w:rPr>
          <w:rFonts w:ascii="Arial LatRus" w:hAnsi="Arial LatRus"/>
          <w:i w:val="0"/>
          <w:sz w:val="24"/>
          <w:szCs w:val="24"/>
        </w:rPr>
        <w:t>_________</w:t>
      </w:r>
      <w:r w:rsidR="00644850" w:rsidRPr="0046047A">
        <w:rPr>
          <w:rFonts w:ascii="Arial LatRus" w:hAnsi="Arial LatRus"/>
          <w:i w:val="0"/>
          <w:sz w:val="24"/>
          <w:szCs w:val="24"/>
        </w:rPr>
        <w:t>_______</w:t>
      </w:r>
      <w:r w:rsidR="00E13FD9" w:rsidRPr="0046047A">
        <w:rPr>
          <w:rStyle w:val="af6"/>
          <w:rFonts w:ascii="Arial LatRus" w:hAnsi="Arial LatRus"/>
          <w:i w:val="0"/>
          <w:sz w:val="24"/>
          <w:szCs w:val="24"/>
        </w:rPr>
        <w:footnoteReference w:customMarkFollows="1" w:id="7"/>
        <w:t>10</w:t>
      </w:r>
      <w:r w:rsidR="00A01157" w:rsidRPr="0046047A">
        <w:rPr>
          <w:rFonts w:ascii="Arial LatRus" w:hAnsi="Arial LatRus"/>
          <w:i w:val="0"/>
          <w:sz w:val="24"/>
          <w:szCs w:val="24"/>
        </w:rPr>
        <w:t>.</w:t>
      </w:r>
    </w:p>
    <w:p w:rsidR="00096865" w:rsidRPr="0046047A" w:rsidRDefault="00FD2748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8.</w:t>
      </w:r>
      <w:r w:rsidR="007939CF" w:rsidRPr="0046047A">
        <w:rPr>
          <w:rFonts w:ascii="Arial LatRus" w:hAnsi="Arial LatRus"/>
          <w:i w:val="0"/>
          <w:sz w:val="24"/>
          <w:szCs w:val="24"/>
        </w:rPr>
        <w:t>5</w:t>
      </w:r>
      <w:r w:rsidRPr="0046047A">
        <w:rPr>
          <w:rFonts w:ascii="Arial LatRus" w:hAnsi="Arial LatRus"/>
          <w:i w:val="0"/>
          <w:sz w:val="24"/>
          <w:szCs w:val="24"/>
        </w:rPr>
        <w:t>.</w:t>
      </w:r>
      <w:r w:rsidR="00644850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Переговоры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между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комиссией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заказчиком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участниками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запрещаются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за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исключением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случаев</w:t>
      </w:r>
      <w:r w:rsidRPr="0046047A">
        <w:rPr>
          <w:rFonts w:ascii="Arial LatRus" w:hAnsi="Arial LatRus"/>
          <w:i w:val="0"/>
          <w:sz w:val="24"/>
          <w:szCs w:val="24"/>
        </w:rPr>
        <w:t>,</w:t>
      </w:r>
    </w:p>
    <w:p w:rsidR="00096865" w:rsidRPr="0046047A" w:rsidRDefault="00096865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i w:val="0"/>
          <w:sz w:val="24"/>
          <w:szCs w:val="24"/>
        </w:rPr>
      </w:pPr>
      <w:proofErr w:type="gramStart"/>
      <w:r w:rsidRPr="0046047A">
        <w:rPr>
          <w:rFonts w:ascii="Arial LatRus" w:hAnsi="Arial LatRus"/>
          <w:i w:val="0"/>
          <w:sz w:val="24"/>
          <w:szCs w:val="24"/>
        </w:rPr>
        <w:t>1)</w:t>
      </w:r>
      <w:r w:rsidR="00644850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когда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процедуре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принял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один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поданная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которого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соответствует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требованиям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либо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если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результате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оценки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заявок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только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одного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была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оценена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как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соответствующая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требованиям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равенстве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предложенных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минимальных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цен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если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ценовые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предложения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представленные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всеми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участниками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подавшими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заявки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которые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оценены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как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удовлетворяющие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неценовым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условиям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превышают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финансовые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средства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предусмотренные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абзацем</w:t>
      </w:r>
      <w:r w:rsidRPr="0046047A">
        <w:rPr>
          <w:rFonts w:ascii="Arial LatRus" w:hAnsi="Arial LatRus"/>
          <w:i w:val="0"/>
          <w:sz w:val="24"/>
          <w:szCs w:val="24"/>
        </w:rPr>
        <w:t xml:space="preserve"> 2 </w:t>
      </w:r>
      <w:r w:rsidRPr="0046047A">
        <w:rPr>
          <w:rFonts w:ascii="GHEA Grapalat" w:hAnsi="GHEA Grapalat"/>
          <w:i w:val="0"/>
          <w:sz w:val="24"/>
          <w:szCs w:val="24"/>
        </w:rPr>
        <w:t>пункта</w:t>
      </w:r>
      <w:r w:rsidRPr="0046047A">
        <w:rPr>
          <w:rFonts w:ascii="Arial LatRus" w:hAnsi="Arial LatRus"/>
          <w:i w:val="0"/>
          <w:sz w:val="24"/>
          <w:szCs w:val="24"/>
        </w:rPr>
        <w:t xml:space="preserve"> 8.1. </w:t>
      </w:r>
      <w:r w:rsidRPr="0046047A">
        <w:rPr>
          <w:rFonts w:ascii="GHEA Grapalat" w:hAnsi="GHEA Grapalat"/>
          <w:i w:val="0"/>
          <w:sz w:val="24"/>
          <w:szCs w:val="24"/>
        </w:rPr>
        <w:t>части</w:t>
      </w:r>
      <w:proofErr w:type="gramEnd"/>
      <w:r w:rsidR="008013BF" w:rsidRPr="0046047A">
        <w:rPr>
          <w:rFonts w:ascii="Arial LatRus" w:hAnsi="Arial LatRus" w:cs="Courier New"/>
          <w:i w:val="0"/>
          <w:sz w:val="24"/>
          <w:szCs w:val="24"/>
          <w:lang w:val="en-US"/>
        </w:rPr>
        <w:t> </w:t>
      </w:r>
      <w:r w:rsidRPr="0046047A">
        <w:rPr>
          <w:rFonts w:ascii="Arial LatRus" w:hAnsi="Arial LatRus"/>
          <w:i w:val="0"/>
          <w:sz w:val="24"/>
          <w:szCs w:val="24"/>
        </w:rPr>
        <w:t xml:space="preserve">1 </w:t>
      </w:r>
      <w:r w:rsidRPr="0046047A">
        <w:rPr>
          <w:rFonts w:ascii="GHEA Grapalat" w:hAnsi="GHEA Grapalat"/>
          <w:i w:val="0"/>
          <w:sz w:val="24"/>
          <w:szCs w:val="24"/>
        </w:rPr>
        <w:t>настоящего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для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осуществления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этой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закупки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закупка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осуществляется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основании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части</w:t>
      </w:r>
      <w:r w:rsidRPr="0046047A">
        <w:rPr>
          <w:rFonts w:ascii="Arial LatRus" w:hAnsi="Arial LatRus"/>
          <w:i w:val="0"/>
          <w:sz w:val="24"/>
          <w:szCs w:val="24"/>
        </w:rPr>
        <w:t xml:space="preserve"> 6 </w:t>
      </w:r>
      <w:r w:rsidRPr="0046047A">
        <w:rPr>
          <w:rFonts w:ascii="GHEA Grapalat" w:hAnsi="GHEA Grapalat"/>
          <w:i w:val="0"/>
          <w:sz w:val="24"/>
          <w:szCs w:val="24"/>
        </w:rPr>
        <w:t>статьи</w:t>
      </w:r>
      <w:r w:rsidRPr="0046047A">
        <w:rPr>
          <w:rFonts w:ascii="Arial LatRus" w:hAnsi="Arial LatRus"/>
          <w:i w:val="0"/>
          <w:sz w:val="24"/>
          <w:szCs w:val="24"/>
        </w:rPr>
        <w:t xml:space="preserve"> 15 </w:t>
      </w:r>
      <w:r w:rsidRPr="0046047A">
        <w:rPr>
          <w:rFonts w:ascii="GHEA Grapalat" w:hAnsi="GHEA Grapalat"/>
          <w:i w:val="0"/>
          <w:sz w:val="24"/>
          <w:szCs w:val="24"/>
        </w:rPr>
        <w:t>Закона</w:t>
      </w:r>
      <w:r w:rsidRPr="0046047A">
        <w:rPr>
          <w:rFonts w:ascii="Arial LatRus" w:hAnsi="Arial LatRus"/>
          <w:i w:val="0"/>
          <w:sz w:val="24"/>
          <w:szCs w:val="24"/>
        </w:rPr>
        <w:t>.</w:t>
      </w:r>
      <w:r w:rsidR="00991FDF" w:rsidRPr="00991FDF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Переговоры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которые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ведутся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согласно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настоящему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пункту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могут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привести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только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снижению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предложенной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или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изменению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условий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оплаты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переговоры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ведутся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одновременно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всеми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участниками</w:t>
      </w:r>
      <w:r w:rsidRPr="0046047A">
        <w:rPr>
          <w:rFonts w:ascii="Arial LatRus" w:hAnsi="Arial LatRus"/>
          <w:i w:val="0"/>
          <w:sz w:val="24"/>
          <w:szCs w:val="24"/>
        </w:rPr>
        <w:t>;</w:t>
      </w:r>
    </w:p>
    <w:p w:rsidR="00096865" w:rsidRPr="0046047A" w:rsidDel="00992C40" w:rsidRDefault="00096865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2)</w:t>
      </w:r>
      <w:r w:rsidR="00644850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иных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предусмотренных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Законом</w:t>
      </w:r>
      <w:r w:rsidRPr="0046047A">
        <w:rPr>
          <w:rFonts w:ascii="Arial LatRus" w:hAnsi="Arial LatRus"/>
          <w:sz w:val="24"/>
          <w:szCs w:val="24"/>
        </w:rPr>
        <w:t>.</w:t>
      </w:r>
    </w:p>
    <w:p w:rsidR="009B6D58" w:rsidRPr="0046047A" w:rsidRDefault="00FD274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2E30B8" w:rsidRPr="0046047A">
        <w:rPr>
          <w:rFonts w:ascii="Arial LatRus" w:hAnsi="Arial LatRus"/>
          <w:sz w:val="24"/>
          <w:szCs w:val="24"/>
        </w:rPr>
        <w:t>6</w:t>
      </w:r>
      <w:r w:rsidRPr="0046047A">
        <w:rPr>
          <w:rFonts w:ascii="Arial LatRus" w:hAnsi="Arial LatRus"/>
          <w:sz w:val="24"/>
          <w:szCs w:val="24"/>
        </w:rPr>
        <w:t>.</w:t>
      </w:r>
      <w:r w:rsidR="00644850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числа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подавших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оцененные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удовлетворяющие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требованиям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комиссия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отбирает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объявляет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A00A1F" w:rsidRPr="0046047A">
        <w:rPr>
          <w:rFonts w:ascii="GHEA Grapalat" w:hAnsi="GHEA Grapalat"/>
          <w:sz w:val="24"/>
          <w:szCs w:val="24"/>
        </w:rPr>
        <w:t>отобранного</w:t>
      </w:r>
      <w:r w:rsidR="00970000" w:rsidRPr="0046047A">
        <w:rPr>
          <w:rFonts w:ascii="GHEA Grapalat" w:hAnsi="GHEA Grapalat"/>
          <w:sz w:val="24"/>
          <w:szCs w:val="24"/>
        </w:rPr>
        <w:t>участника</w:t>
      </w:r>
      <w:proofErr w:type="spellEnd"/>
      <w:r w:rsidR="00A00A1F" w:rsidRPr="0046047A">
        <w:rPr>
          <w:rFonts w:ascii="Arial LatRus" w:hAnsi="Arial LatRus"/>
          <w:sz w:val="24"/>
          <w:szCs w:val="24"/>
        </w:rPr>
        <w:t xml:space="preserve"> </w:t>
      </w:r>
      <w:r w:rsidR="00A00A1F" w:rsidRPr="0046047A">
        <w:rPr>
          <w:rFonts w:ascii="GHEA Grapalat" w:hAnsi="GHEA Grapalat"/>
          <w:sz w:val="24"/>
          <w:szCs w:val="24"/>
        </w:rPr>
        <w:t>и</w:t>
      </w:r>
      <w:r w:rsidR="00A00A1F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="00A00A1F" w:rsidRPr="0046047A">
        <w:rPr>
          <w:rFonts w:ascii="Arial LatRus" w:hAnsi="Arial LatRus"/>
          <w:sz w:val="24"/>
          <w:szCs w:val="24"/>
        </w:rPr>
        <w:t xml:space="preserve"> </w:t>
      </w:r>
      <w:r w:rsidR="00A00A1F" w:rsidRPr="0046047A">
        <w:rPr>
          <w:rFonts w:ascii="GHEA Grapalat" w:hAnsi="GHEA Grapalat"/>
          <w:sz w:val="24"/>
          <w:szCs w:val="24"/>
        </w:rPr>
        <w:t>занявших</w:t>
      </w:r>
      <w:r w:rsidR="00A00A1F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последующие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места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="00F5168A" w:rsidRPr="0046047A">
        <w:rPr>
          <w:rFonts w:ascii="GHEA Grapalat" w:hAnsi="GHEA Grapalat"/>
          <w:sz w:val="24"/>
          <w:szCs w:val="24"/>
        </w:rPr>
        <w:t>При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закупке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строительных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программ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комиссия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также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оценивает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соответствие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технических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характеристик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представленных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приборов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и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оборудования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r w:rsidR="00F5168A" w:rsidRPr="0046047A">
        <w:rPr>
          <w:rFonts w:ascii="GHEA Grapalat" w:hAnsi="GHEA Grapalat"/>
          <w:sz w:val="24"/>
          <w:szCs w:val="24"/>
        </w:rPr>
        <w:t>требованиям</w:t>
      </w:r>
      <w:r w:rsidR="00F5168A"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D877C5" w:rsidRPr="0046047A">
        <w:rPr>
          <w:rFonts w:ascii="GHEA Grapalat" w:hAnsi="GHEA Grapalat"/>
          <w:sz w:val="24"/>
          <w:szCs w:val="24"/>
        </w:rPr>
        <w:t>приглашения</w:t>
      </w:r>
      <w:proofErr w:type="gramStart"/>
      <w:r w:rsidR="005A3D17" w:rsidRPr="0046047A">
        <w:rPr>
          <w:rFonts w:ascii="Arial LatRus" w:hAnsi="Arial LatRus"/>
          <w:sz w:val="24"/>
          <w:szCs w:val="24"/>
        </w:rPr>
        <w:t>.</w:t>
      </w:r>
      <w:r w:rsidRPr="0046047A">
        <w:rPr>
          <w:rFonts w:ascii="GHEA Grapalat" w:hAnsi="GHEA Grapalat"/>
          <w:sz w:val="24"/>
          <w:szCs w:val="24"/>
        </w:rPr>
        <w:t>П</w:t>
      </w:r>
      <w:proofErr w:type="gramEnd"/>
      <w:r w:rsidRPr="0046047A">
        <w:rPr>
          <w:rFonts w:ascii="GHEA Grapalat" w:hAnsi="GHEA Grapalat"/>
          <w:sz w:val="24"/>
          <w:szCs w:val="24"/>
        </w:rPr>
        <w:t>ри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равенстве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наименьших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всех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подавших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оцененные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удовлетворяющие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неценовым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условиям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превышают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цену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установленную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закупку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приобретаемых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рамках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товаров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закупка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осуществляется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основ</w:t>
      </w:r>
      <w:r w:rsidR="00186559" w:rsidRPr="0046047A">
        <w:rPr>
          <w:rFonts w:ascii="GHEA Grapalat" w:hAnsi="GHEA Grapalat"/>
          <w:sz w:val="24"/>
          <w:szCs w:val="24"/>
        </w:rPr>
        <w:t>ании</w:t>
      </w:r>
      <w:r w:rsidR="00186559" w:rsidRPr="0046047A">
        <w:rPr>
          <w:rFonts w:ascii="Arial LatRus" w:hAnsi="Arial LatRus"/>
          <w:sz w:val="24"/>
          <w:szCs w:val="24"/>
        </w:rPr>
        <w:t xml:space="preserve"> </w:t>
      </w:r>
      <w:r w:rsidR="00186559" w:rsidRPr="0046047A">
        <w:rPr>
          <w:rFonts w:ascii="GHEA Grapalat" w:hAnsi="GHEA Grapalat"/>
          <w:sz w:val="24"/>
          <w:szCs w:val="24"/>
        </w:rPr>
        <w:t>части</w:t>
      </w:r>
      <w:r w:rsidR="00186559" w:rsidRPr="0046047A">
        <w:rPr>
          <w:rFonts w:ascii="Arial LatRus" w:hAnsi="Arial LatRus"/>
          <w:sz w:val="24"/>
          <w:szCs w:val="24"/>
        </w:rPr>
        <w:t xml:space="preserve"> 6 </w:t>
      </w:r>
      <w:r w:rsidR="00186559" w:rsidRPr="0046047A">
        <w:rPr>
          <w:rFonts w:ascii="GHEA Grapalat" w:hAnsi="GHEA Grapalat"/>
          <w:sz w:val="24"/>
          <w:szCs w:val="24"/>
        </w:rPr>
        <w:t>статьи</w:t>
      </w:r>
      <w:r w:rsidR="00186559" w:rsidRPr="0046047A">
        <w:rPr>
          <w:rFonts w:ascii="Arial LatRus" w:hAnsi="Arial LatRus"/>
          <w:sz w:val="24"/>
          <w:szCs w:val="24"/>
        </w:rPr>
        <w:t xml:space="preserve"> 15 </w:t>
      </w:r>
      <w:r w:rsidR="00186559" w:rsidRPr="0046047A">
        <w:rPr>
          <w:rFonts w:ascii="GHEA Grapalat" w:hAnsi="GHEA Grapalat"/>
          <w:sz w:val="24"/>
          <w:szCs w:val="24"/>
        </w:rPr>
        <w:t>Закона</w:t>
      </w:r>
      <w:r w:rsidR="00186559" w:rsidRPr="0046047A">
        <w:rPr>
          <w:rFonts w:ascii="Arial LatRus" w:hAnsi="Arial LatRus"/>
          <w:sz w:val="24"/>
          <w:szCs w:val="24"/>
        </w:rPr>
        <w:t>:</w:t>
      </w:r>
    </w:p>
    <w:p w:rsidR="009B6D58" w:rsidRPr="0046047A" w:rsidRDefault="009B6D5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>.</w:t>
      </w:r>
      <w:r w:rsidR="00186559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определения</w:t>
      </w:r>
      <w:r w:rsidR="005F09CE" w:rsidRPr="0046047A">
        <w:rPr>
          <w:rFonts w:ascii="Arial LatRus" w:hAnsi="Arial LatRus"/>
          <w:sz w:val="24"/>
          <w:szCs w:val="24"/>
        </w:rPr>
        <w:t xml:space="preserve"> </w:t>
      </w:r>
      <w:r w:rsidR="005F09CE" w:rsidRPr="0046047A">
        <w:rPr>
          <w:rFonts w:ascii="GHEA Grapalat" w:hAnsi="GHEA Grapalat"/>
          <w:sz w:val="24"/>
          <w:szCs w:val="24"/>
        </w:rPr>
        <w:t>отобранного</w:t>
      </w:r>
      <w:r w:rsidR="000C6E1C" w:rsidRPr="0046047A">
        <w:rPr>
          <w:rFonts w:ascii="Arial LatRus" w:hAnsi="Arial LatRus"/>
          <w:sz w:val="24"/>
          <w:szCs w:val="24"/>
        </w:rPr>
        <w:t xml:space="preserve"> </w:t>
      </w:r>
      <w:r w:rsidR="000C6E1C" w:rsidRPr="0046047A">
        <w:rPr>
          <w:rFonts w:ascii="GHEA Grapalat" w:hAnsi="GHEA Grapalat"/>
          <w:sz w:val="24"/>
          <w:szCs w:val="24"/>
        </w:rPr>
        <w:t>участника</w:t>
      </w:r>
      <w:r w:rsidR="005F09CE" w:rsidRPr="0046047A">
        <w:rPr>
          <w:rFonts w:ascii="Arial LatRus" w:hAnsi="Arial LatRus"/>
          <w:sz w:val="24"/>
          <w:szCs w:val="24"/>
        </w:rPr>
        <w:t xml:space="preserve"> </w:t>
      </w:r>
      <w:r w:rsidR="005F09CE"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занявших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последующие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</w:t>
      </w:r>
      <w:r w:rsidR="00A50C53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целью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сокращения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всеми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участниками</w:t>
      </w:r>
      <w:proofErr w:type="gramStart"/>
      <w:r w:rsidRPr="0046047A">
        <w:rPr>
          <w:rFonts w:ascii="Arial LatRus" w:hAnsi="Arial LatRus"/>
          <w:sz w:val="24"/>
          <w:szCs w:val="24"/>
        </w:rPr>
        <w:t>,</w:t>
      </w:r>
      <w:r w:rsidRPr="0046047A">
        <w:rPr>
          <w:rFonts w:ascii="GHEA Grapalat" w:hAnsi="GHEA Grapalat"/>
          <w:sz w:val="24"/>
          <w:szCs w:val="24"/>
        </w:rPr>
        <w:t>к</w:t>
      </w:r>
      <w:proofErr w:type="gramEnd"/>
      <w:r w:rsidRPr="0046047A">
        <w:rPr>
          <w:rFonts w:ascii="GHEA Grapalat" w:hAnsi="GHEA Grapalat"/>
          <w:sz w:val="24"/>
          <w:szCs w:val="24"/>
        </w:rPr>
        <w:t>оторые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удовлетворяющие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неценовым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условиям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проводятся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одновременные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переговоры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присутствуют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участники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наделенные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соответствующим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полномочием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представители</w:t>
      </w:r>
      <w:r w:rsidRPr="0046047A">
        <w:rPr>
          <w:rFonts w:ascii="Arial LatRus" w:hAnsi="Arial LatRus"/>
          <w:sz w:val="24"/>
          <w:szCs w:val="24"/>
        </w:rPr>
        <w:t>),</w:t>
      </w:r>
    </w:p>
    <w:p w:rsidR="009B6D58" w:rsidRPr="0046047A" w:rsidRDefault="009B6D5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46047A">
        <w:rPr>
          <w:rFonts w:ascii="GHEA Grapalat" w:hAnsi="GHEA Grapalat"/>
          <w:sz w:val="24"/>
          <w:szCs w:val="24"/>
        </w:rPr>
        <w:t>б</w:t>
      </w:r>
      <w:proofErr w:type="gramEnd"/>
      <w:r w:rsidRPr="0046047A">
        <w:rPr>
          <w:rFonts w:ascii="Arial LatRus" w:hAnsi="Arial LatRus"/>
          <w:sz w:val="24"/>
          <w:szCs w:val="24"/>
        </w:rPr>
        <w:t>.</w:t>
      </w:r>
      <w:r w:rsidR="00186559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противном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приостанавливается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течение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рабочего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0A7854" w:rsidRPr="0046047A">
        <w:rPr>
          <w:rFonts w:ascii="GHEA Grapalat" w:hAnsi="GHEA Grapalat"/>
          <w:sz w:val="24"/>
          <w:szCs w:val="24"/>
        </w:rPr>
        <w:t>в</w:t>
      </w:r>
      <w:r w:rsidR="000A7854" w:rsidRPr="0046047A">
        <w:rPr>
          <w:rFonts w:ascii="Arial LatRus" w:hAnsi="Arial LatRus"/>
          <w:sz w:val="24"/>
          <w:szCs w:val="24"/>
        </w:rPr>
        <w:t xml:space="preserve"> </w:t>
      </w:r>
      <w:r w:rsidR="000A7854" w:rsidRPr="0046047A">
        <w:rPr>
          <w:rFonts w:ascii="GHEA Grapalat" w:hAnsi="GHEA Grapalat"/>
          <w:sz w:val="24"/>
          <w:szCs w:val="24"/>
        </w:rPr>
        <w:t>электронной</w:t>
      </w:r>
      <w:r w:rsidR="000A7854" w:rsidRPr="0046047A">
        <w:rPr>
          <w:rFonts w:ascii="Arial LatRus" w:hAnsi="Arial LatRus"/>
          <w:sz w:val="24"/>
          <w:szCs w:val="24"/>
        </w:rPr>
        <w:t xml:space="preserve"> </w:t>
      </w:r>
      <w:r w:rsidR="000A7854" w:rsidRPr="0046047A">
        <w:rPr>
          <w:rFonts w:ascii="GHEA Grapalat" w:hAnsi="GHEA Grapalat"/>
          <w:sz w:val="24"/>
          <w:szCs w:val="24"/>
        </w:rPr>
        <w:t>форме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одновременно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уведомляет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всех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удовлетворительно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дате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времени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проведения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одновременных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переговоров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снижению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</w:t>
      </w:r>
      <w:r w:rsidRPr="0046047A">
        <w:rPr>
          <w:rFonts w:ascii="Arial LatRus" w:hAnsi="Arial LatRus"/>
          <w:sz w:val="24"/>
          <w:szCs w:val="24"/>
        </w:rPr>
        <w:t>,</w:t>
      </w:r>
    </w:p>
    <w:p w:rsidR="009B6D58" w:rsidRPr="0046047A" w:rsidRDefault="009B6D5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>.</w:t>
      </w:r>
      <w:r w:rsidR="00186559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переговоры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проводятся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раннее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второй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позднее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996FDC" w:rsidRPr="0046047A">
        <w:rPr>
          <w:rFonts w:ascii="GHEA Grapalat" w:hAnsi="GHEA Grapalat"/>
          <w:sz w:val="24"/>
          <w:szCs w:val="24"/>
        </w:rPr>
        <w:t>пятый</w:t>
      </w:r>
      <w:r w:rsidRPr="0046047A">
        <w:rPr>
          <w:rFonts w:ascii="GHEA Grapalat" w:hAnsi="GHEA Grapalat"/>
          <w:sz w:val="24"/>
          <w:szCs w:val="24"/>
        </w:rPr>
        <w:t>рабочий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день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отправки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извещения</w:t>
      </w:r>
      <w:r w:rsidR="00A50C53" w:rsidRPr="0046047A">
        <w:rPr>
          <w:rFonts w:ascii="Arial LatRus" w:hAnsi="Arial LatRus"/>
          <w:sz w:val="24"/>
          <w:szCs w:val="24"/>
        </w:rPr>
        <w:t>,</w:t>
      </w:r>
    </w:p>
    <w:p w:rsidR="009B6D58" w:rsidRPr="0046047A" w:rsidRDefault="009B6D5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г</w:t>
      </w:r>
      <w:r w:rsidRPr="0046047A">
        <w:rPr>
          <w:rFonts w:ascii="Arial LatRus" w:hAnsi="Arial LatRus"/>
          <w:sz w:val="24"/>
          <w:szCs w:val="24"/>
        </w:rPr>
        <w:t>.</w:t>
      </w:r>
      <w:r w:rsidR="00186559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представленное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момент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каждым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оглашается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остальных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истечения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предусмотренного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переговоров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окончательного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пересмотреть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ценовое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предложение</w:t>
      </w:r>
      <w:r w:rsidRPr="0046047A">
        <w:rPr>
          <w:rFonts w:ascii="Arial LatRus" w:hAnsi="Arial LatRus"/>
          <w:sz w:val="24"/>
          <w:szCs w:val="24"/>
        </w:rPr>
        <w:t>,</w:t>
      </w:r>
    </w:p>
    <w:p w:rsidR="009B6D58" w:rsidRPr="0046047A" w:rsidRDefault="009B6D58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lastRenderedPageBreak/>
        <w:t>д</w:t>
      </w:r>
      <w:r w:rsidRPr="0046047A">
        <w:rPr>
          <w:rFonts w:ascii="Arial LatRus" w:hAnsi="Arial LatRus"/>
          <w:sz w:val="24"/>
          <w:szCs w:val="24"/>
        </w:rPr>
        <w:t>.</w:t>
      </w:r>
      <w:r w:rsidR="00186559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момент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истечения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установленного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для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переговоров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окончательного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представленным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1D129F" w:rsidRPr="0046047A">
        <w:rPr>
          <w:rFonts w:ascii="GHEA Grapalat" w:hAnsi="GHEA Grapalat"/>
          <w:sz w:val="24"/>
          <w:szCs w:val="24"/>
        </w:rPr>
        <w:t>присутствующим</w:t>
      </w:r>
      <w:r w:rsidR="001D129F" w:rsidRPr="0046047A">
        <w:rPr>
          <w:rFonts w:ascii="Arial LatRus" w:hAnsi="Arial LatRus"/>
          <w:sz w:val="24"/>
          <w:szCs w:val="24"/>
        </w:rPr>
        <w:t xml:space="preserve"> </w:t>
      </w:r>
      <w:r w:rsidR="001D129F" w:rsidRPr="0046047A">
        <w:rPr>
          <w:rFonts w:ascii="GHEA Grapalat" w:hAnsi="GHEA Grapalat"/>
          <w:sz w:val="24"/>
          <w:szCs w:val="24"/>
        </w:rPr>
        <w:t>на</w:t>
      </w:r>
      <w:r w:rsidR="001D129F"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="001D129F" w:rsidRPr="0046047A">
        <w:rPr>
          <w:rFonts w:ascii="GHEA Grapalat" w:hAnsi="GHEA Grapalat"/>
          <w:sz w:val="24"/>
          <w:szCs w:val="24"/>
        </w:rPr>
        <w:t>переговорах</w:t>
      </w:r>
      <w:r w:rsidRPr="0046047A">
        <w:rPr>
          <w:rFonts w:ascii="GHEA Grapalat" w:hAnsi="GHEA Grapalat"/>
          <w:sz w:val="24"/>
          <w:szCs w:val="24"/>
        </w:rPr>
        <w:t>участникамиценам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, </w:t>
      </w:r>
      <w:r w:rsidR="00927888" w:rsidRPr="0046047A">
        <w:rPr>
          <w:rFonts w:ascii="GHEA Grapalat" w:hAnsi="GHEA Grapalat"/>
          <w:sz w:val="24"/>
          <w:szCs w:val="24"/>
        </w:rPr>
        <w:t>которые</w:t>
      </w:r>
      <w:r w:rsidR="00927888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927888" w:rsidRPr="0046047A">
        <w:rPr>
          <w:rFonts w:ascii="GHEA Grapalat" w:hAnsi="GHEA Grapalat"/>
          <w:sz w:val="24"/>
          <w:szCs w:val="24"/>
        </w:rPr>
        <w:t>превышают</w:t>
      </w:r>
      <w:r w:rsidR="00927888" w:rsidRPr="0046047A">
        <w:rPr>
          <w:rFonts w:ascii="Arial LatRus" w:hAnsi="Arial LatRus"/>
          <w:sz w:val="24"/>
          <w:szCs w:val="24"/>
        </w:rPr>
        <w:t xml:space="preserve"> </w:t>
      </w:r>
      <w:r w:rsidR="00927888" w:rsidRPr="0046047A">
        <w:rPr>
          <w:rFonts w:ascii="GHEA Grapalat" w:hAnsi="GHEA Grapalat"/>
          <w:sz w:val="24"/>
          <w:szCs w:val="24"/>
        </w:rPr>
        <w:t>цену</w:t>
      </w:r>
      <w:r w:rsidR="00927888" w:rsidRPr="0046047A">
        <w:rPr>
          <w:rFonts w:ascii="Arial LatRus" w:hAnsi="Arial LatRus"/>
          <w:sz w:val="24"/>
          <w:szCs w:val="24"/>
        </w:rPr>
        <w:t xml:space="preserve">, </w:t>
      </w:r>
      <w:r w:rsidR="00927888" w:rsidRPr="0046047A">
        <w:rPr>
          <w:rFonts w:ascii="GHEA Grapalat" w:hAnsi="GHEA Grapalat"/>
          <w:sz w:val="24"/>
          <w:szCs w:val="24"/>
        </w:rPr>
        <w:t>установленную</w:t>
      </w:r>
      <w:r w:rsidR="00927888" w:rsidRPr="0046047A">
        <w:rPr>
          <w:rFonts w:ascii="Arial LatRus" w:hAnsi="Arial LatRus"/>
          <w:sz w:val="24"/>
          <w:szCs w:val="24"/>
        </w:rPr>
        <w:t xml:space="preserve">  </w:t>
      </w:r>
      <w:r w:rsidR="00927888" w:rsidRPr="0046047A">
        <w:rPr>
          <w:rFonts w:ascii="GHEA Grapalat" w:hAnsi="GHEA Grapalat"/>
          <w:sz w:val="24"/>
          <w:szCs w:val="24"/>
        </w:rPr>
        <w:t>заявкой</w:t>
      </w:r>
      <w:r w:rsidR="00927888" w:rsidRPr="0046047A">
        <w:rPr>
          <w:rFonts w:ascii="Arial LatRus" w:hAnsi="Arial LatRus"/>
          <w:sz w:val="24"/>
          <w:szCs w:val="24"/>
        </w:rPr>
        <w:t xml:space="preserve"> </w:t>
      </w:r>
      <w:r w:rsidR="00927888" w:rsidRPr="0046047A">
        <w:rPr>
          <w:rFonts w:ascii="GHEA Grapalat" w:hAnsi="GHEA Grapalat"/>
          <w:sz w:val="24"/>
          <w:szCs w:val="24"/>
        </w:rPr>
        <w:t>на</w:t>
      </w:r>
      <w:r w:rsidR="00927888" w:rsidRPr="0046047A">
        <w:rPr>
          <w:rFonts w:ascii="Arial LatRus" w:hAnsi="Arial LatRus"/>
          <w:sz w:val="24"/>
          <w:szCs w:val="24"/>
        </w:rPr>
        <w:t xml:space="preserve"> </w:t>
      </w:r>
      <w:r w:rsidR="00927888" w:rsidRPr="0046047A">
        <w:rPr>
          <w:rFonts w:ascii="GHEA Grapalat" w:hAnsi="GHEA Grapalat"/>
          <w:sz w:val="24"/>
          <w:szCs w:val="24"/>
        </w:rPr>
        <w:t>закупку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определяются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объявляются</w:t>
      </w:r>
      <w:r w:rsidR="00A134CC" w:rsidRPr="0046047A">
        <w:rPr>
          <w:rFonts w:ascii="Arial LatRus" w:hAnsi="Arial LatRus"/>
          <w:sz w:val="24"/>
          <w:szCs w:val="24"/>
        </w:rPr>
        <w:t xml:space="preserve"> </w:t>
      </w:r>
      <w:r w:rsidR="00A134CC" w:rsidRPr="0046047A">
        <w:rPr>
          <w:rFonts w:ascii="GHEA Grapalat" w:hAnsi="GHEA Grapalat"/>
          <w:sz w:val="24"/>
          <w:szCs w:val="24"/>
        </w:rPr>
        <w:t>отобранный</w:t>
      </w:r>
      <w:r w:rsidR="00A134CC" w:rsidRPr="0046047A">
        <w:rPr>
          <w:rFonts w:ascii="Arial LatRus" w:hAnsi="Arial LatRus"/>
          <w:sz w:val="24"/>
          <w:szCs w:val="24"/>
        </w:rPr>
        <w:t xml:space="preserve"> </w:t>
      </w:r>
      <w:r w:rsidR="00A134CC" w:rsidRPr="0046047A">
        <w:rPr>
          <w:rFonts w:ascii="GHEA Grapalat" w:hAnsi="GHEA Grapalat"/>
          <w:sz w:val="24"/>
          <w:szCs w:val="24"/>
        </w:rPr>
        <w:t>участник</w:t>
      </w:r>
      <w:r w:rsidR="00A134CC" w:rsidRPr="0046047A">
        <w:rPr>
          <w:rFonts w:ascii="Arial LatRus" w:hAnsi="Arial LatRus"/>
          <w:sz w:val="24"/>
          <w:szCs w:val="24"/>
        </w:rPr>
        <w:t xml:space="preserve"> </w:t>
      </w:r>
      <w:r w:rsidR="00A134CC"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занявшие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последующие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места</w:t>
      </w:r>
      <w:r w:rsidRPr="0046047A">
        <w:rPr>
          <w:rFonts w:ascii="Arial LatRus" w:hAnsi="Arial LatRus"/>
          <w:sz w:val="24"/>
          <w:szCs w:val="24"/>
        </w:rPr>
        <w:t>,</w:t>
      </w:r>
    </w:p>
    <w:p w:rsidR="00AB2976" w:rsidRPr="0046047A" w:rsidRDefault="009B6D58" w:rsidP="00AB2976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lang w:val="hy-AM"/>
        </w:rPr>
      </w:pPr>
      <w:proofErr w:type="gramStart"/>
      <w:r w:rsidRPr="0046047A">
        <w:rPr>
          <w:rFonts w:ascii="GHEA Grapalat" w:hAnsi="GHEA Grapalat"/>
          <w:sz w:val="24"/>
          <w:szCs w:val="24"/>
        </w:rPr>
        <w:t>е</w:t>
      </w:r>
      <w:r w:rsidRPr="0046047A">
        <w:rPr>
          <w:rFonts w:ascii="Arial LatRus" w:hAnsi="Arial LatRus"/>
          <w:sz w:val="24"/>
          <w:szCs w:val="24"/>
        </w:rPr>
        <w:t>.</w:t>
      </w:r>
      <w:r w:rsidR="00C37724" w:rsidRPr="0046047A">
        <w:rPr>
          <w:rFonts w:ascii="Arial LatRus" w:hAnsi="Arial LatRus"/>
          <w:sz w:val="24"/>
          <w:szCs w:val="24"/>
        </w:rPr>
        <w:tab/>
      </w:r>
      <w:r w:rsidR="00AB2976" w:rsidRPr="0046047A">
        <w:rPr>
          <w:rFonts w:ascii="GHEA Grapalat" w:hAnsi="GHEA Grapalat"/>
        </w:rPr>
        <w:t>если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момент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истечения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установленного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для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переговоров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окончательного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срока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представленные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присутствующим</w:t>
      </w:r>
      <w:r w:rsidR="00B80C17" w:rsidRPr="0046047A">
        <w:rPr>
          <w:rFonts w:ascii="GHEA Grapalat" w:hAnsi="GHEA Grapalat"/>
        </w:rPr>
        <w:t>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переговорах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участниками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цены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превышают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цену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установленную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заявкой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закупку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то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оценочная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комиссия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может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объявить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отобранным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участника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представившего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результате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переговоров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низкое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ценовое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предложение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при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условии</w:t>
      </w:r>
      <w:r w:rsidR="00AB2976" w:rsidRPr="0046047A">
        <w:rPr>
          <w:rFonts w:ascii="Arial LatRus" w:hAnsi="Arial LatRus"/>
        </w:rPr>
        <w:t xml:space="preserve">, </w:t>
      </w:r>
      <w:proofErr w:type="spellStart"/>
      <w:r w:rsidR="00AB2976" w:rsidRPr="0046047A">
        <w:rPr>
          <w:rFonts w:ascii="GHEA Grapalat" w:hAnsi="GHEA Grapalat"/>
        </w:rPr>
        <w:t>чтоправа</w:t>
      </w:r>
      <w:proofErr w:type="spellEnd"/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обязанности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сторон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предусмотренные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договором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заключаемым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отобранным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участником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вступают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силу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случае</w:t>
      </w:r>
      <w:r w:rsidR="00AB2976" w:rsidRPr="0046047A">
        <w:rPr>
          <w:rFonts w:ascii="Arial LatRus" w:hAnsi="Arial LatRus"/>
        </w:rPr>
        <w:t xml:space="preserve"> </w:t>
      </w:r>
      <w:proofErr w:type="spellStart"/>
      <w:r w:rsidR="00AB2976" w:rsidRPr="0046047A">
        <w:rPr>
          <w:rFonts w:ascii="GHEA Grapalat" w:hAnsi="GHEA Grapalat"/>
        </w:rPr>
        <w:t>предусмотрения</w:t>
      </w:r>
      <w:proofErr w:type="spellEnd"/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дополнительных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финансовых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средств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размере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цены</w:t>
      </w:r>
      <w:proofErr w:type="gramEnd"/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превышающей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цену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установленную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заявкой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закупку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заключения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соглашения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между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сторонами</w:t>
      </w:r>
      <w:r w:rsidR="00AB2976" w:rsidRPr="0046047A">
        <w:rPr>
          <w:rFonts w:ascii="Arial LatRus" w:hAnsi="Arial LatRus"/>
        </w:rPr>
        <w:t xml:space="preserve">. </w:t>
      </w:r>
      <w:r w:rsidR="00AB2976" w:rsidRPr="0046047A">
        <w:rPr>
          <w:rFonts w:ascii="GHEA Grapalat" w:hAnsi="GHEA Grapalat"/>
        </w:rPr>
        <w:t>При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этом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соглашение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заключается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течение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пятнадцати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рабочих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дней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после</w:t>
      </w:r>
      <w:r w:rsidR="00AB2976" w:rsidRPr="0046047A">
        <w:rPr>
          <w:rFonts w:ascii="Arial LatRus" w:hAnsi="Arial LatRus"/>
        </w:rPr>
        <w:t xml:space="preserve"> </w:t>
      </w:r>
      <w:proofErr w:type="spellStart"/>
      <w:r w:rsidR="00AB2976" w:rsidRPr="0046047A">
        <w:rPr>
          <w:rFonts w:ascii="GHEA Grapalat" w:hAnsi="GHEA Grapalat"/>
        </w:rPr>
        <w:t>предусмотрения</w:t>
      </w:r>
      <w:proofErr w:type="spellEnd"/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дополнительных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финансовых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сре</w:t>
      </w:r>
      <w:proofErr w:type="gramStart"/>
      <w:r w:rsidR="00AB2976" w:rsidRPr="0046047A">
        <w:rPr>
          <w:rFonts w:ascii="GHEA Grapalat" w:hAnsi="GHEA Grapalat"/>
        </w:rPr>
        <w:t>дств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</w:t>
      </w:r>
      <w:proofErr w:type="gramEnd"/>
      <w:r w:rsidR="00AB2976" w:rsidRPr="0046047A">
        <w:rPr>
          <w:rFonts w:ascii="GHEA Grapalat" w:hAnsi="GHEA Grapalat"/>
        </w:rPr>
        <w:t>одлением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сроков</w:t>
      </w:r>
      <w:r w:rsidR="00AB2976" w:rsidRPr="0046047A">
        <w:rPr>
          <w:rFonts w:ascii="Arial LatRus" w:hAnsi="Arial LatRus"/>
        </w:rPr>
        <w:t xml:space="preserve"> </w:t>
      </w:r>
      <w:r w:rsidR="00196CE4" w:rsidRPr="0046047A">
        <w:rPr>
          <w:rFonts w:ascii="GHEA Grapalat" w:hAnsi="GHEA Grapalat"/>
        </w:rPr>
        <w:t>выполнения</w:t>
      </w:r>
      <w:r w:rsidR="00196CE4" w:rsidRPr="0046047A">
        <w:rPr>
          <w:rFonts w:ascii="Arial LatRus" w:hAnsi="Arial LatRus"/>
        </w:rPr>
        <w:t xml:space="preserve"> </w:t>
      </w:r>
      <w:r w:rsidR="00196CE4" w:rsidRPr="0046047A">
        <w:rPr>
          <w:rFonts w:ascii="GHEA Grapalat" w:hAnsi="GHEA Grapalat"/>
        </w:rPr>
        <w:t>работ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период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дня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заключения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договора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дня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заключения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соглашения</w:t>
      </w:r>
      <w:r w:rsidR="00AB2976" w:rsidRPr="0046047A">
        <w:rPr>
          <w:rFonts w:ascii="Arial LatRus" w:hAnsi="Arial LatRus"/>
        </w:rPr>
        <w:t xml:space="preserve">. </w:t>
      </w:r>
      <w:r w:rsidR="00AB2976" w:rsidRPr="0046047A">
        <w:rPr>
          <w:rFonts w:ascii="GHEA Grapalat" w:hAnsi="GHEA Grapalat"/>
        </w:rPr>
        <w:t>Договор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заключенный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соответствии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настоящим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абзацем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расторгается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если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в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течение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шестидесяти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календарных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дней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следующих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заключением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договора</w:t>
      </w:r>
      <w:r w:rsidR="00AB2976" w:rsidRPr="0046047A">
        <w:rPr>
          <w:rFonts w:ascii="Arial LatRus" w:hAnsi="Arial LatRus"/>
        </w:rPr>
        <w:t xml:space="preserve">, </w:t>
      </w:r>
      <w:r w:rsidR="00AB2976" w:rsidRPr="0046047A">
        <w:rPr>
          <w:rFonts w:ascii="GHEA Grapalat" w:hAnsi="GHEA Grapalat"/>
        </w:rPr>
        <w:t>дополнительные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финансовые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средства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не</w:t>
      </w:r>
      <w:r w:rsidR="00AB2976" w:rsidRPr="0046047A">
        <w:rPr>
          <w:rFonts w:ascii="Arial LatRus" w:hAnsi="Arial LatRus"/>
        </w:rPr>
        <w:t xml:space="preserve"> </w:t>
      </w:r>
      <w:r w:rsidR="00AB2976" w:rsidRPr="0046047A">
        <w:rPr>
          <w:rFonts w:ascii="GHEA Grapalat" w:hAnsi="GHEA Grapalat"/>
        </w:rPr>
        <w:t>предусматриваются</w:t>
      </w:r>
      <w:r w:rsidR="00AB2976" w:rsidRPr="0046047A">
        <w:rPr>
          <w:rFonts w:ascii="Arial LatRus" w:hAnsi="Arial LatRus"/>
        </w:rPr>
        <w:t>.</w:t>
      </w:r>
    </w:p>
    <w:p w:rsidR="00B514E8" w:rsidRPr="0046047A" w:rsidRDefault="003572EA" w:rsidP="00AB2976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ж</w:t>
      </w:r>
      <w:proofErr w:type="gramStart"/>
      <w:r w:rsidRPr="0046047A">
        <w:rPr>
          <w:rFonts w:ascii="Arial LatRus" w:hAnsi="Arial LatRus"/>
          <w:sz w:val="24"/>
          <w:szCs w:val="24"/>
        </w:rPr>
        <w:t>.</w:t>
      </w:r>
      <w:r w:rsidR="00C34AFD" w:rsidRPr="0046047A">
        <w:rPr>
          <w:rFonts w:ascii="GHEA Grapalat" w:hAnsi="GHEA Grapalat"/>
          <w:sz w:val="24"/>
          <w:szCs w:val="24"/>
        </w:rPr>
        <w:t>в</w:t>
      </w:r>
      <w:proofErr w:type="gramEnd"/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момент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истечения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установленного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для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переговоров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срока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если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цены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представленные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присутствующими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на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нем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участниками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превышают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цену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установленную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заявкой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на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закупку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9B6D58" w:rsidRPr="0046047A">
        <w:rPr>
          <w:rFonts w:ascii="GHEA Grapalat" w:hAnsi="GHEA Grapalat"/>
          <w:sz w:val="24"/>
          <w:szCs w:val="24"/>
        </w:rPr>
        <w:t>или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если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наименьшие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цены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равны</w:t>
      </w:r>
      <w:r w:rsidR="009B6D58" w:rsidRPr="0046047A">
        <w:rPr>
          <w:rFonts w:ascii="Arial LatRus" w:hAnsi="Arial LatRus"/>
          <w:sz w:val="24"/>
          <w:szCs w:val="24"/>
        </w:rPr>
        <w:t xml:space="preserve">, </w:t>
      </w:r>
      <w:r w:rsidR="009B6D58" w:rsidRPr="0046047A">
        <w:rPr>
          <w:rFonts w:ascii="GHEA Grapalat" w:hAnsi="GHEA Grapalat"/>
          <w:sz w:val="24"/>
          <w:szCs w:val="24"/>
        </w:rPr>
        <w:t>то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процедура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закупки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объявляется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несостоявшейся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на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основании</w:t>
      </w:r>
      <w:r w:rsidR="009B6D58" w:rsidRPr="0046047A">
        <w:rPr>
          <w:rFonts w:ascii="Arial LatRus" w:hAnsi="Arial LatRus"/>
          <w:sz w:val="24"/>
          <w:szCs w:val="24"/>
        </w:rPr>
        <w:t xml:space="preserve"> </w:t>
      </w:r>
      <w:r w:rsidR="009B6D58" w:rsidRPr="0046047A">
        <w:rPr>
          <w:rFonts w:ascii="GHEA Grapalat" w:hAnsi="GHEA Grapalat"/>
          <w:sz w:val="24"/>
          <w:szCs w:val="24"/>
        </w:rPr>
        <w:t>пункта</w:t>
      </w:r>
      <w:r w:rsidR="009B6D58" w:rsidRPr="0046047A">
        <w:rPr>
          <w:rFonts w:ascii="Arial LatRus" w:hAnsi="Arial LatRus"/>
          <w:sz w:val="24"/>
          <w:szCs w:val="24"/>
        </w:rPr>
        <w:t xml:space="preserve"> 1 </w:t>
      </w:r>
      <w:r w:rsidR="009B6D58" w:rsidRPr="0046047A">
        <w:rPr>
          <w:rFonts w:ascii="GHEA Grapalat" w:hAnsi="GHEA Grapalat"/>
          <w:sz w:val="24"/>
          <w:szCs w:val="24"/>
        </w:rPr>
        <w:t>части</w:t>
      </w:r>
      <w:r w:rsidR="009B6D58" w:rsidRPr="0046047A">
        <w:rPr>
          <w:rFonts w:ascii="Arial LatRus" w:hAnsi="Arial LatRus"/>
          <w:sz w:val="24"/>
          <w:szCs w:val="24"/>
        </w:rPr>
        <w:t xml:space="preserve"> 1 </w:t>
      </w:r>
      <w:r w:rsidR="009B6D58" w:rsidRPr="0046047A">
        <w:rPr>
          <w:rFonts w:ascii="GHEA Grapalat" w:hAnsi="GHEA Grapalat"/>
          <w:sz w:val="24"/>
          <w:szCs w:val="24"/>
        </w:rPr>
        <w:t>статьи</w:t>
      </w:r>
      <w:r w:rsidR="009B6D58" w:rsidRPr="0046047A">
        <w:rPr>
          <w:rFonts w:ascii="Arial LatRus" w:hAnsi="Arial LatRus"/>
          <w:sz w:val="24"/>
          <w:szCs w:val="24"/>
        </w:rPr>
        <w:t xml:space="preserve"> 37 </w:t>
      </w:r>
      <w:r w:rsidR="009B6D58" w:rsidRPr="0046047A">
        <w:rPr>
          <w:rFonts w:ascii="GHEA Grapalat" w:hAnsi="GHEA Grapalat"/>
          <w:sz w:val="24"/>
          <w:szCs w:val="24"/>
        </w:rPr>
        <w:t>Закона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за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исключением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случая</w:t>
      </w:r>
      <w:r w:rsidR="00C34AFD" w:rsidRPr="0046047A">
        <w:rPr>
          <w:rFonts w:ascii="Arial LatRus" w:hAnsi="Arial LatRus"/>
          <w:sz w:val="24"/>
          <w:szCs w:val="24"/>
        </w:rPr>
        <w:t xml:space="preserve">, </w:t>
      </w:r>
      <w:r w:rsidR="00C34AFD" w:rsidRPr="0046047A">
        <w:rPr>
          <w:rFonts w:ascii="GHEA Grapalat" w:hAnsi="GHEA Grapalat"/>
          <w:sz w:val="24"/>
          <w:szCs w:val="24"/>
        </w:rPr>
        <w:t>предусмотренного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абзацем</w:t>
      </w:r>
      <w:r w:rsidR="00C34AFD" w:rsidRPr="0046047A">
        <w:rPr>
          <w:rFonts w:ascii="Arial LatRus" w:hAnsi="Arial LatRus"/>
          <w:sz w:val="24"/>
          <w:szCs w:val="24"/>
        </w:rPr>
        <w:t xml:space="preserve">,, </w:t>
      </w:r>
      <w:r w:rsidR="00C34AFD" w:rsidRPr="0046047A">
        <w:rPr>
          <w:rFonts w:ascii="GHEA Grapalat" w:hAnsi="GHEA Grapalat"/>
          <w:sz w:val="24"/>
          <w:szCs w:val="24"/>
        </w:rPr>
        <w:t>е</w:t>
      </w:r>
      <w:r w:rsidR="00C34AFD" w:rsidRPr="0046047A">
        <w:rPr>
          <w:rFonts w:ascii="Arial LatRus" w:hAnsi="Arial LatRus"/>
          <w:sz w:val="24"/>
          <w:szCs w:val="24"/>
        </w:rPr>
        <w:t xml:space="preserve"> " </w:t>
      </w:r>
      <w:r w:rsidR="00C34AFD" w:rsidRPr="0046047A">
        <w:rPr>
          <w:rFonts w:ascii="GHEA Grapalat" w:hAnsi="GHEA Grapalat"/>
          <w:sz w:val="24"/>
          <w:szCs w:val="24"/>
        </w:rPr>
        <w:t>настоящего</w:t>
      </w:r>
      <w:r w:rsidR="00C34AFD" w:rsidRPr="0046047A">
        <w:rPr>
          <w:rFonts w:ascii="Arial LatRus" w:hAnsi="Arial LatRus"/>
          <w:sz w:val="24"/>
          <w:szCs w:val="24"/>
        </w:rPr>
        <w:t xml:space="preserve"> </w:t>
      </w:r>
      <w:r w:rsidR="00C34AFD" w:rsidRPr="0046047A">
        <w:rPr>
          <w:rFonts w:ascii="GHEA Grapalat" w:hAnsi="GHEA Grapalat"/>
          <w:sz w:val="24"/>
          <w:szCs w:val="24"/>
        </w:rPr>
        <w:t>подпункта</w:t>
      </w:r>
      <w:r w:rsidR="009B6D58" w:rsidRPr="0046047A">
        <w:rPr>
          <w:rFonts w:ascii="Arial LatRus" w:hAnsi="Arial LatRus"/>
          <w:sz w:val="24"/>
          <w:szCs w:val="24"/>
        </w:rPr>
        <w:t>.</w:t>
      </w:r>
      <w:r w:rsidR="00FD2748" w:rsidRPr="0046047A">
        <w:rPr>
          <w:rFonts w:ascii="Arial LatRus" w:hAnsi="Arial LatRus"/>
          <w:sz w:val="24"/>
          <w:szCs w:val="24"/>
        </w:rPr>
        <w:t>8.</w:t>
      </w:r>
      <w:r w:rsidR="00FD6933" w:rsidRPr="0046047A">
        <w:rPr>
          <w:rFonts w:ascii="Arial LatRus" w:hAnsi="Arial LatRus"/>
          <w:sz w:val="24"/>
          <w:szCs w:val="24"/>
        </w:rPr>
        <w:t>7</w:t>
      </w:r>
      <w:r w:rsidR="00FD2748" w:rsidRPr="0046047A">
        <w:rPr>
          <w:rFonts w:ascii="Arial LatRus" w:hAnsi="Arial LatRus"/>
          <w:sz w:val="24"/>
          <w:szCs w:val="24"/>
        </w:rPr>
        <w:t>.</w:t>
      </w:r>
      <w:r w:rsidR="00C37724" w:rsidRPr="0046047A">
        <w:rPr>
          <w:rFonts w:ascii="Arial LatRus" w:hAnsi="Arial LatRus"/>
          <w:sz w:val="24"/>
          <w:szCs w:val="24"/>
        </w:rPr>
        <w:tab/>
      </w:r>
      <w:proofErr w:type="gramStart"/>
      <w:r w:rsidR="00FD2748" w:rsidRPr="0046047A">
        <w:rPr>
          <w:rFonts w:ascii="GHEA Grapalat" w:hAnsi="GHEA Grapalat"/>
          <w:sz w:val="24"/>
          <w:szCs w:val="24"/>
        </w:rPr>
        <w:t>При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наличии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требования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секретарь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комиссии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незамедлительно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предоставляет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предъявившему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такое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требование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участнику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копию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заявки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любого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участника</w:t>
      </w:r>
      <w:r w:rsidR="00FD2748" w:rsidRPr="0046047A">
        <w:rPr>
          <w:rFonts w:ascii="Arial LatRus" w:hAnsi="Arial LatRus"/>
          <w:sz w:val="24"/>
          <w:szCs w:val="24"/>
        </w:rPr>
        <w:t xml:space="preserve">,. </w:t>
      </w:r>
      <w:r w:rsidR="00FD2748" w:rsidRPr="0046047A">
        <w:rPr>
          <w:rFonts w:ascii="GHEA Grapalat" w:hAnsi="GHEA Grapalat"/>
          <w:sz w:val="24"/>
          <w:szCs w:val="24"/>
        </w:rPr>
        <w:t>При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невозможности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выполнения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требования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лицу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предъявившему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требование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незамедлительно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предоставляются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7541A" w:rsidRPr="0046047A">
        <w:rPr>
          <w:rFonts w:ascii="GHEA Grapalat" w:hAnsi="GHEA Grapalat"/>
          <w:sz w:val="24"/>
          <w:szCs w:val="24"/>
        </w:rPr>
        <w:t>включенные</w:t>
      </w:r>
      <w:r w:rsidR="00F7541A" w:rsidRPr="0046047A">
        <w:rPr>
          <w:rFonts w:ascii="Arial LatRus" w:hAnsi="Arial LatRus"/>
          <w:sz w:val="24"/>
          <w:szCs w:val="24"/>
        </w:rPr>
        <w:t xml:space="preserve"> </w:t>
      </w:r>
      <w:r w:rsidR="00F7541A" w:rsidRPr="0046047A">
        <w:rPr>
          <w:rFonts w:ascii="GHEA Grapalat" w:hAnsi="GHEA Grapalat"/>
          <w:sz w:val="24"/>
          <w:szCs w:val="24"/>
        </w:rPr>
        <w:t>в</w:t>
      </w:r>
      <w:r w:rsidR="00F7541A" w:rsidRPr="0046047A">
        <w:rPr>
          <w:rFonts w:ascii="Arial LatRus" w:hAnsi="Arial LatRus"/>
          <w:sz w:val="24"/>
          <w:szCs w:val="24"/>
        </w:rPr>
        <w:t xml:space="preserve"> </w:t>
      </w:r>
      <w:r w:rsidR="00F7541A" w:rsidRPr="0046047A">
        <w:rPr>
          <w:rFonts w:ascii="GHEA Grapalat" w:hAnsi="GHEA Grapalat"/>
          <w:sz w:val="24"/>
          <w:szCs w:val="24"/>
        </w:rPr>
        <w:t>заявку</w:t>
      </w:r>
      <w:r w:rsidR="00F7541A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документ</w:t>
      </w:r>
      <w:r w:rsidR="00F7541A" w:rsidRPr="0046047A">
        <w:rPr>
          <w:rFonts w:ascii="GHEA Grapalat" w:hAnsi="GHEA Grapalat"/>
          <w:sz w:val="24"/>
          <w:szCs w:val="24"/>
        </w:rPr>
        <w:t>ы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с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которыми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он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ознакомляется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на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месте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с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правом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фотографировать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их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которые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он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возвращает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секретарю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комиссии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в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ходе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заседания</w:t>
      </w:r>
      <w:r w:rsidR="00FD2748" w:rsidRPr="0046047A">
        <w:rPr>
          <w:rFonts w:ascii="Arial LatRus" w:hAnsi="Arial LatRus"/>
          <w:sz w:val="24"/>
          <w:szCs w:val="24"/>
        </w:rPr>
        <w:t xml:space="preserve">, </w:t>
      </w:r>
      <w:r w:rsidR="00FD2748" w:rsidRPr="0046047A">
        <w:rPr>
          <w:rFonts w:ascii="GHEA Grapalat" w:hAnsi="GHEA Grapalat"/>
          <w:sz w:val="24"/>
          <w:szCs w:val="24"/>
        </w:rPr>
        <w:t>не</w:t>
      </w:r>
      <w:r w:rsidR="00213830" w:rsidRPr="0046047A">
        <w:rPr>
          <w:rFonts w:ascii="Arial LatRus" w:hAnsi="Arial LatRus" w:cs="Courier New"/>
          <w:sz w:val="24"/>
          <w:szCs w:val="24"/>
        </w:rPr>
        <w:t> </w:t>
      </w:r>
      <w:r w:rsidR="00FD2748" w:rsidRPr="0046047A">
        <w:rPr>
          <w:rFonts w:ascii="GHEA Grapalat" w:hAnsi="GHEA Grapalat"/>
          <w:sz w:val="24"/>
          <w:szCs w:val="24"/>
        </w:rPr>
        <w:t>препятствуя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нормальному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функционированию</w:t>
      </w:r>
      <w:r w:rsidR="00FD2748" w:rsidRPr="0046047A">
        <w:rPr>
          <w:rFonts w:ascii="Arial LatRus" w:hAnsi="Arial LatRus"/>
          <w:sz w:val="24"/>
          <w:szCs w:val="24"/>
        </w:rPr>
        <w:t xml:space="preserve"> </w:t>
      </w:r>
      <w:r w:rsidR="00FD2748" w:rsidRPr="0046047A">
        <w:rPr>
          <w:rFonts w:ascii="GHEA Grapalat" w:hAnsi="GHEA Grapalat"/>
          <w:sz w:val="24"/>
          <w:szCs w:val="24"/>
        </w:rPr>
        <w:t>комиссии</w:t>
      </w:r>
      <w:r w:rsidR="00FD2748" w:rsidRPr="0046047A">
        <w:rPr>
          <w:rFonts w:ascii="Arial LatRus" w:hAnsi="Arial LatRus"/>
          <w:sz w:val="24"/>
          <w:szCs w:val="24"/>
        </w:rPr>
        <w:t>.</w:t>
      </w:r>
      <w:proofErr w:type="gramEnd"/>
    </w:p>
    <w:p w:rsidR="00AD2081" w:rsidRPr="0046047A" w:rsidRDefault="00A150A9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D800E8" w:rsidRPr="0046047A">
        <w:rPr>
          <w:rFonts w:ascii="Arial LatRus" w:hAnsi="Arial LatRus"/>
          <w:sz w:val="24"/>
          <w:szCs w:val="24"/>
        </w:rPr>
        <w:t>7</w:t>
      </w:r>
      <w:r w:rsidRPr="0046047A">
        <w:rPr>
          <w:rFonts w:ascii="Arial LatRus" w:hAnsi="Arial LatRus"/>
          <w:sz w:val="24"/>
          <w:szCs w:val="24"/>
        </w:rPr>
        <w:t>.</w:t>
      </w:r>
      <w:r w:rsidR="00213830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результате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проведенной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ходе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F00565" w:rsidRPr="0046047A">
        <w:rPr>
          <w:rFonts w:ascii="GHEA Grapalat" w:hAnsi="GHEA Grapalat"/>
          <w:sz w:val="24"/>
          <w:szCs w:val="24"/>
        </w:rPr>
        <w:t>и</w:t>
      </w:r>
      <w:r w:rsidR="00F00565" w:rsidRPr="0046047A">
        <w:rPr>
          <w:rFonts w:ascii="Arial LatRus" w:hAnsi="Arial LatRus"/>
          <w:sz w:val="24"/>
          <w:szCs w:val="24"/>
        </w:rPr>
        <w:t xml:space="preserve"> </w:t>
      </w:r>
      <w:r w:rsidR="00F00565" w:rsidRPr="0046047A">
        <w:rPr>
          <w:rFonts w:ascii="GHEA Grapalat" w:hAnsi="GHEA Grapalat"/>
          <w:sz w:val="24"/>
          <w:szCs w:val="24"/>
        </w:rPr>
        <w:t>оценке</w:t>
      </w:r>
      <w:r w:rsidR="00F00565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фиксируются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несоответствия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требованиям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приглашения</w:t>
      </w:r>
      <w:proofErr w:type="gramStart"/>
      <w:r w:rsidRPr="0046047A">
        <w:rPr>
          <w:rFonts w:ascii="Arial LatRus" w:hAnsi="Arial LatRus"/>
          <w:sz w:val="24"/>
          <w:szCs w:val="24"/>
        </w:rPr>
        <w:t>,</w:t>
      </w:r>
      <w:r w:rsidR="00595177" w:rsidRPr="0046047A">
        <w:rPr>
          <w:rFonts w:ascii="GHEA Grapalat" w:hAnsi="GHEA Grapalat"/>
          <w:sz w:val="24"/>
          <w:szCs w:val="24"/>
        </w:rPr>
        <w:t>т</w:t>
      </w:r>
      <w:proofErr w:type="gramEnd"/>
      <w:r w:rsidR="00595177" w:rsidRPr="0046047A">
        <w:rPr>
          <w:rFonts w:ascii="GHEA Grapalat" w:hAnsi="GHEA Grapalat"/>
          <w:sz w:val="24"/>
          <w:szCs w:val="24"/>
        </w:rPr>
        <w:t>о</w:t>
      </w:r>
      <w:proofErr w:type="spell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день</w:t>
      </w:r>
      <w:r w:rsidR="00595177" w:rsidRPr="0046047A">
        <w:rPr>
          <w:rFonts w:ascii="GHEA Grapalat" w:hAnsi="GHEA Grapalat"/>
          <w:sz w:val="24"/>
          <w:szCs w:val="24"/>
        </w:rPr>
        <w:t>в</w:t>
      </w:r>
      <w:proofErr w:type="spellEnd"/>
      <w:r w:rsidR="00595177" w:rsidRPr="0046047A">
        <w:rPr>
          <w:rFonts w:ascii="Arial LatRus" w:hAnsi="Arial LatRus"/>
          <w:sz w:val="24"/>
          <w:szCs w:val="24"/>
        </w:rPr>
        <w:t xml:space="preserve"> </w:t>
      </w:r>
      <w:r w:rsidR="00595177" w:rsidRPr="0046047A">
        <w:rPr>
          <w:rFonts w:ascii="GHEA Grapalat" w:hAnsi="GHEA Grapalat"/>
          <w:sz w:val="24"/>
          <w:szCs w:val="24"/>
        </w:rPr>
        <w:t>электронной</w:t>
      </w:r>
      <w:r w:rsidR="00595177" w:rsidRPr="0046047A">
        <w:rPr>
          <w:rFonts w:ascii="Arial LatRus" w:hAnsi="Arial LatRus"/>
          <w:sz w:val="24"/>
          <w:szCs w:val="24"/>
        </w:rPr>
        <w:t xml:space="preserve"> </w:t>
      </w:r>
      <w:r w:rsidR="00595177" w:rsidRPr="0046047A">
        <w:rPr>
          <w:rFonts w:ascii="GHEA Grapalat" w:hAnsi="GHEA Grapalat"/>
          <w:sz w:val="24"/>
          <w:szCs w:val="24"/>
        </w:rPr>
        <w:t>форме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информирует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предлагая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последнему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исправить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несоответствия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окончания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приостановления</w:t>
      </w:r>
      <w:r w:rsidRPr="0046047A">
        <w:rPr>
          <w:rFonts w:ascii="Arial LatRus" w:hAnsi="Arial LatRus"/>
          <w:sz w:val="24"/>
          <w:szCs w:val="24"/>
        </w:rPr>
        <w:t>.</w:t>
      </w:r>
    </w:p>
    <w:p w:rsidR="003B3E74" w:rsidRPr="0046047A" w:rsidRDefault="006A202F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В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случае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обоснованного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решения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на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основании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пункта</w:t>
      </w:r>
      <w:r w:rsidR="00AD2081" w:rsidRPr="0046047A">
        <w:rPr>
          <w:rFonts w:ascii="Arial LatRus" w:hAnsi="Arial LatRus"/>
          <w:sz w:val="24"/>
          <w:szCs w:val="24"/>
        </w:rPr>
        <w:t xml:space="preserve"> 67 </w:t>
      </w:r>
      <w:r w:rsidR="0033740E" w:rsidRPr="0046047A">
        <w:rPr>
          <w:rFonts w:ascii="GHEA Grapalat" w:hAnsi="GHEA Grapalat"/>
          <w:sz w:val="24"/>
          <w:szCs w:val="24"/>
        </w:rPr>
        <w:t>П</w:t>
      </w:r>
      <w:r w:rsidR="00AD2081" w:rsidRPr="0046047A">
        <w:rPr>
          <w:rFonts w:ascii="GHEA Grapalat" w:hAnsi="GHEA Grapalat"/>
          <w:sz w:val="24"/>
          <w:szCs w:val="24"/>
        </w:rPr>
        <w:t>орядка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Оценочная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CD1E50" w:rsidRPr="0046047A">
        <w:rPr>
          <w:rFonts w:ascii="GHEA Grapalat" w:hAnsi="GHEA Grapalat"/>
          <w:sz w:val="24"/>
          <w:szCs w:val="24"/>
        </w:rPr>
        <w:t>посредством</w:t>
      </w:r>
      <w:r w:rsidR="00CD1E50" w:rsidRPr="0046047A">
        <w:rPr>
          <w:rFonts w:ascii="Arial LatRus" w:hAnsi="Arial LatRus"/>
          <w:sz w:val="24"/>
          <w:szCs w:val="24"/>
        </w:rPr>
        <w:t xml:space="preserve"> </w:t>
      </w:r>
      <w:r w:rsidR="00A150D1" w:rsidRPr="0046047A">
        <w:rPr>
          <w:rFonts w:ascii="GHEA Grapalat" w:hAnsi="GHEA Grapalat"/>
          <w:sz w:val="24"/>
          <w:szCs w:val="24"/>
        </w:rPr>
        <w:t>К</w:t>
      </w:r>
      <w:r w:rsidR="00CD1E50" w:rsidRPr="0046047A">
        <w:rPr>
          <w:rFonts w:ascii="GHEA Grapalat" w:hAnsi="GHEA Grapalat"/>
          <w:sz w:val="24"/>
          <w:szCs w:val="24"/>
        </w:rPr>
        <w:t>омитета</w:t>
      </w:r>
      <w:r w:rsidR="00CD1E50" w:rsidRPr="0046047A">
        <w:rPr>
          <w:rFonts w:ascii="Arial LatRus" w:hAnsi="Arial LatRus"/>
          <w:sz w:val="24"/>
          <w:szCs w:val="24"/>
        </w:rPr>
        <w:t xml:space="preserve"> </w:t>
      </w:r>
      <w:r w:rsidR="00CD1E50" w:rsidRPr="0046047A">
        <w:rPr>
          <w:rFonts w:ascii="GHEA Grapalat" w:hAnsi="GHEA Grapalat"/>
          <w:sz w:val="24"/>
          <w:szCs w:val="24"/>
        </w:rPr>
        <w:t>государственных</w:t>
      </w:r>
      <w:r w:rsidR="00CD1E50" w:rsidRPr="0046047A">
        <w:rPr>
          <w:rFonts w:ascii="Arial LatRus" w:hAnsi="Arial LatRus"/>
          <w:sz w:val="24"/>
          <w:szCs w:val="24"/>
        </w:rPr>
        <w:t xml:space="preserve"> </w:t>
      </w:r>
      <w:r w:rsidR="00CD1E50" w:rsidRPr="0046047A">
        <w:rPr>
          <w:rFonts w:ascii="GHEA Grapalat" w:hAnsi="GHEA Grapalat"/>
          <w:sz w:val="24"/>
          <w:szCs w:val="24"/>
        </w:rPr>
        <w:t>доходов</w:t>
      </w:r>
      <w:r w:rsidR="00CD1E50" w:rsidRPr="0046047A">
        <w:rPr>
          <w:rFonts w:ascii="Arial LatRus" w:hAnsi="Arial LatRus"/>
          <w:sz w:val="24"/>
          <w:szCs w:val="24"/>
        </w:rPr>
        <w:t xml:space="preserve"> </w:t>
      </w:r>
      <w:r w:rsidR="00CD1E50" w:rsidRPr="0046047A">
        <w:rPr>
          <w:rFonts w:ascii="GHEA Grapalat" w:hAnsi="GHEA Grapalat"/>
          <w:sz w:val="24"/>
          <w:szCs w:val="24"/>
        </w:rPr>
        <w:t>РА</w:t>
      </w:r>
      <w:r w:rsidR="00CD1E50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проверить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достоверность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подтверждения</w:t>
      </w:r>
      <w:r w:rsidR="00AD2081" w:rsidRPr="0046047A">
        <w:rPr>
          <w:rFonts w:ascii="Arial LatRus" w:hAnsi="Arial LatRus"/>
          <w:sz w:val="24"/>
          <w:szCs w:val="24"/>
        </w:rPr>
        <w:t xml:space="preserve">, </w:t>
      </w:r>
      <w:r w:rsidR="00AD2081" w:rsidRPr="0046047A">
        <w:rPr>
          <w:rFonts w:ascii="GHEA Grapalat" w:hAnsi="GHEA Grapalat"/>
          <w:sz w:val="24"/>
          <w:szCs w:val="24"/>
        </w:rPr>
        <w:t>представленного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заявкой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участника</w:t>
      </w:r>
      <w:r w:rsidR="00AD2081" w:rsidRPr="0046047A">
        <w:rPr>
          <w:rFonts w:ascii="Arial LatRus" w:hAnsi="Arial LatRus"/>
          <w:sz w:val="24"/>
          <w:szCs w:val="24"/>
        </w:rPr>
        <w:t xml:space="preserve"> (</w:t>
      </w:r>
      <w:r w:rsidR="00AD2081" w:rsidRPr="0046047A">
        <w:rPr>
          <w:rFonts w:ascii="GHEA Grapalat" w:hAnsi="GHEA Grapalat"/>
          <w:sz w:val="24"/>
          <w:szCs w:val="24"/>
        </w:rPr>
        <w:t>участников</w:t>
      </w:r>
      <w:r w:rsidR="00AD2081" w:rsidRPr="0046047A">
        <w:rPr>
          <w:rFonts w:ascii="Arial LatRus" w:hAnsi="Arial LatRus"/>
          <w:sz w:val="24"/>
          <w:szCs w:val="24"/>
        </w:rPr>
        <w:t xml:space="preserve">) </w:t>
      </w:r>
      <w:r w:rsidR="00AD2081" w:rsidRPr="0046047A">
        <w:rPr>
          <w:rFonts w:ascii="GHEA Grapalat" w:hAnsi="GHEA Grapalat"/>
          <w:sz w:val="24"/>
          <w:szCs w:val="24"/>
        </w:rPr>
        <w:t>об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удовлетворении</w:t>
      </w:r>
      <w:r w:rsidR="00AD2081" w:rsidRPr="0046047A">
        <w:rPr>
          <w:rFonts w:ascii="Arial LatRus" w:hAnsi="Arial LatRus"/>
          <w:sz w:val="24"/>
          <w:szCs w:val="24"/>
        </w:rPr>
        <w:t xml:space="preserve"> </w:t>
      </w:r>
      <w:r w:rsidR="00AD2081" w:rsidRPr="0046047A">
        <w:rPr>
          <w:rFonts w:ascii="GHEA Grapalat" w:hAnsi="GHEA Grapalat"/>
          <w:sz w:val="24"/>
          <w:szCs w:val="24"/>
        </w:rPr>
        <w:t>пункта</w:t>
      </w:r>
      <w:r w:rsidR="00AD2081" w:rsidRPr="0046047A">
        <w:rPr>
          <w:rFonts w:ascii="Arial LatRus" w:hAnsi="Arial LatRus"/>
          <w:sz w:val="24"/>
          <w:szCs w:val="24"/>
        </w:rPr>
        <w:t xml:space="preserve"> 2 </w:t>
      </w:r>
      <w:r w:rsidR="00AD2081" w:rsidRPr="0046047A">
        <w:rPr>
          <w:rFonts w:ascii="GHEA Grapalat" w:hAnsi="GHEA Grapalat"/>
          <w:sz w:val="24"/>
          <w:szCs w:val="24"/>
        </w:rPr>
        <w:t>части</w:t>
      </w:r>
      <w:r w:rsidR="00AD2081" w:rsidRPr="0046047A">
        <w:rPr>
          <w:rFonts w:ascii="Arial LatRus" w:hAnsi="Arial LatRus"/>
          <w:sz w:val="24"/>
          <w:szCs w:val="24"/>
        </w:rPr>
        <w:t xml:space="preserve"> 1 </w:t>
      </w:r>
      <w:r w:rsidR="00AD2081" w:rsidRPr="0046047A">
        <w:rPr>
          <w:rFonts w:ascii="GHEA Grapalat" w:hAnsi="GHEA Grapalat"/>
          <w:sz w:val="24"/>
          <w:szCs w:val="24"/>
        </w:rPr>
        <w:t>статьи</w:t>
      </w:r>
      <w:r w:rsidR="00AD2081" w:rsidRPr="0046047A">
        <w:rPr>
          <w:rFonts w:ascii="Arial LatRus" w:hAnsi="Arial LatRus"/>
          <w:sz w:val="24"/>
          <w:szCs w:val="24"/>
        </w:rPr>
        <w:t xml:space="preserve"> 6 </w:t>
      </w:r>
      <w:r w:rsidR="0033740E" w:rsidRPr="0046047A">
        <w:rPr>
          <w:rFonts w:ascii="GHEA Grapalat" w:hAnsi="GHEA Grapalat"/>
          <w:sz w:val="24"/>
          <w:szCs w:val="24"/>
        </w:rPr>
        <w:t>З</w:t>
      </w:r>
      <w:r w:rsidR="00AD2081" w:rsidRPr="0046047A">
        <w:rPr>
          <w:rFonts w:ascii="GHEA Grapalat" w:hAnsi="GHEA Grapalat"/>
          <w:sz w:val="24"/>
          <w:szCs w:val="24"/>
        </w:rPr>
        <w:t>акона</w:t>
      </w:r>
      <w:r w:rsidR="00F215E2" w:rsidRPr="0046047A">
        <w:rPr>
          <w:rFonts w:ascii="Arial LatRus" w:hAnsi="Arial LatRus"/>
          <w:sz w:val="24"/>
          <w:szCs w:val="24"/>
        </w:rPr>
        <w:t xml:space="preserve">. </w:t>
      </w:r>
      <w:r w:rsidR="00AD2081" w:rsidRPr="0046047A">
        <w:rPr>
          <w:rFonts w:ascii="GHEA Grapalat" w:hAnsi="GHEA Grapalat" w:cs="Sylfaen"/>
          <w:sz w:val="24"/>
          <w:szCs w:val="24"/>
        </w:rPr>
        <w:t>В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случае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применения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данного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абзаца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представляемая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в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комитет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информация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должна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, </w:t>
      </w:r>
      <w:r w:rsidR="00AD2081" w:rsidRPr="0046047A">
        <w:rPr>
          <w:rFonts w:ascii="GHEA Grapalat" w:hAnsi="GHEA Grapalat" w:cs="Sylfaen"/>
          <w:sz w:val="24"/>
          <w:szCs w:val="24"/>
        </w:rPr>
        <w:t>как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минимум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, </w:t>
      </w:r>
      <w:r w:rsidR="00AD2081" w:rsidRPr="0046047A">
        <w:rPr>
          <w:rFonts w:ascii="GHEA Grapalat" w:hAnsi="GHEA Grapalat" w:cs="Sylfaen"/>
          <w:sz w:val="24"/>
          <w:szCs w:val="24"/>
        </w:rPr>
        <w:t>содержать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данные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о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наименовании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участника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(</w:t>
      </w:r>
      <w:r w:rsidR="00AD2081" w:rsidRPr="0046047A">
        <w:rPr>
          <w:rFonts w:ascii="GHEA Grapalat" w:hAnsi="GHEA Grapalat" w:cs="Sylfaen"/>
          <w:sz w:val="24"/>
          <w:szCs w:val="24"/>
        </w:rPr>
        <w:t>участников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), </w:t>
      </w:r>
      <w:r w:rsidR="00AD2081" w:rsidRPr="0046047A">
        <w:rPr>
          <w:rFonts w:ascii="GHEA Grapalat" w:hAnsi="GHEA Grapalat" w:cs="Sylfaen"/>
          <w:sz w:val="24"/>
          <w:szCs w:val="24"/>
        </w:rPr>
        <w:t>учетном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номере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налогоплательщика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и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дате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855622" w:rsidRPr="0046047A">
        <w:rPr>
          <w:rFonts w:ascii="Arial LatRus" w:hAnsi="Arial LatRus" w:cs="Sylfaen"/>
          <w:sz w:val="24"/>
          <w:szCs w:val="24"/>
        </w:rPr>
        <w:t>(</w:t>
      </w:r>
      <w:r w:rsidR="00855622" w:rsidRPr="0046047A">
        <w:rPr>
          <w:rFonts w:ascii="GHEA Grapalat" w:hAnsi="GHEA Grapalat" w:cs="Sylfaen"/>
          <w:sz w:val="24"/>
          <w:szCs w:val="24"/>
        </w:rPr>
        <w:t>число</w:t>
      </w:r>
      <w:r w:rsidR="00855622" w:rsidRPr="0046047A">
        <w:rPr>
          <w:rFonts w:ascii="Arial LatRus" w:hAnsi="Arial LatRus" w:cs="Sylfaen"/>
          <w:sz w:val="24"/>
          <w:szCs w:val="24"/>
        </w:rPr>
        <w:t xml:space="preserve">, </w:t>
      </w:r>
      <w:r w:rsidR="00855622" w:rsidRPr="0046047A">
        <w:rPr>
          <w:rFonts w:ascii="GHEA Grapalat" w:hAnsi="GHEA Grapalat" w:cs="Sylfaen"/>
          <w:sz w:val="24"/>
          <w:szCs w:val="24"/>
        </w:rPr>
        <w:t>месяц</w:t>
      </w:r>
      <w:r w:rsidR="00855622" w:rsidRPr="0046047A">
        <w:rPr>
          <w:rFonts w:ascii="Arial LatRus" w:hAnsi="Arial LatRus" w:cs="Sylfaen"/>
          <w:sz w:val="24"/>
          <w:szCs w:val="24"/>
        </w:rPr>
        <w:t xml:space="preserve">, </w:t>
      </w:r>
      <w:r w:rsidR="00855622" w:rsidRPr="0046047A">
        <w:rPr>
          <w:rFonts w:ascii="GHEA Grapalat" w:hAnsi="GHEA Grapalat" w:cs="Sylfaen"/>
          <w:sz w:val="24"/>
          <w:szCs w:val="24"/>
        </w:rPr>
        <w:t>год</w:t>
      </w:r>
      <w:r w:rsidR="00855622" w:rsidRPr="0046047A">
        <w:rPr>
          <w:rFonts w:ascii="Arial LatRus" w:hAnsi="Arial LatRus" w:cs="Sylfaen"/>
          <w:sz w:val="24"/>
          <w:szCs w:val="24"/>
        </w:rPr>
        <w:t>)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r w:rsidR="00AD2081" w:rsidRPr="0046047A">
        <w:rPr>
          <w:rFonts w:ascii="GHEA Grapalat" w:hAnsi="GHEA Grapalat" w:cs="Sylfaen"/>
          <w:sz w:val="24"/>
          <w:szCs w:val="24"/>
        </w:rPr>
        <w:t>представления</w:t>
      </w:r>
      <w:r w:rsidR="00AD2081" w:rsidRPr="0046047A">
        <w:rPr>
          <w:rFonts w:ascii="Arial LatRus" w:hAnsi="Arial LatRus" w:cs="Sylfaen"/>
          <w:sz w:val="24"/>
          <w:szCs w:val="24"/>
        </w:rPr>
        <w:t xml:space="preserve"> </w:t>
      </w:r>
      <w:proofErr w:type="spellStart"/>
      <w:r w:rsidR="00AD2081" w:rsidRPr="0046047A">
        <w:rPr>
          <w:rFonts w:ascii="GHEA Grapalat" w:hAnsi="GHEA Grapalat" w:cs="Sylfaen"/>
          <w:sz w:val="24"/>
          <w:szCs w:val="24"/>
        </w:rPr>
        <w:t>заявки</w:t>
      </w:r>
      <w:proofErr w:type="gramStart"/>
      <w:r w:rsidR="00855622" w:rsidRPr="0046047A">
        <w:rPr>
          <w:rFonts w:ascii="Arial LatRus" w:hAnsi="Arial LatRus" w:cs="Sylfaen"/>
          <w:sz w:val="24"/>
          <w:szCs w:val="24"/>
        </w:rPr>
        <w:t>.</w:t>
      </w:r>
      <w:r w:rsidR="003B3E74" w:rsidRPr="0046047A">
        <w:rPr>
          <w:rFonts w:ascii="GHEA Grapalat" w:hAnsi="GHEA Grapalat" w:cs="Sylfaen"/>
          <w:sz w:val="24"/>
          <w:szCs w:val="24"/>
        </w:rPr>
        <w:t>Е</w:t>
      </w:r>
      <w:proofErr w:type="gramEnd"/>
      <w:r w:rsidR="003B3E74" w:rsidRPr="0046047A">
        <w:rPr>
          <w:rFonts w:ascii="GHEA Grapalat" w:hAnsi="GHEA Grapalat" w:cs="Sylfaen"/>
          <w:sz w:val="24"/>
          <w:szCs w:val="24"/>
        </w:rPr>
        <w:t>сли</w:t>
      </w:r>
      <w:proofErr w:type="spellEnd"/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несоответствие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зафиксировано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на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основании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информации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, </w:t>
      </w:r>
      <w:r w:rsidR="003B3E74" w:rsidRPr="0046047A">
        <w:rPr>
          <w:rFonts w:ascii="GHEA Grapalat" w:hAnsi="GHEA Grapalat" w:cs="Sylfaen"/>
          <w:sz w:val="24"/>
          <w:szCs w:val="24"/>
        </w:rPr>
        <w:t>полученной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из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Комитета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государственных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доходов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РА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, </w:t>
      </w:r>
      <w:r w:rsidR="003B3E74" w:rsidRPr="0046047A">
        <w:rPr>
          <w:rFonts w:ascii="GHEA Grapalat" w:hAnsi="GHEA Grapalat" w:cs="Sylfaen"/>
          <w:sz w:val="24"/>
          <w:szCs w:val="24"/>
        </w:rPr>
        <w:t>то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к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уведомлению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, </w:t>
      </w:r>
      <w:r w:rsidR="003B3E74" w:rsidRPr="0046047A">
        <w:rPr>
          <w:rFonts w:ascii="GHEA Grapalat" w:hAnsi="GHEA Grapalat" w:cs="Sylfaen"/>
          <w:sz w:val="24"/>
          <w:szCs w:val="24"/>
        </w:rPr>
        <w:t>направляемому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участнику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, </w:t>
      </w:r>
      <w:r w:rsidR="003B3E74" w:rsidRPr="0046047A">
        <w:rPr>
          <w:rFonts w:ascii="GHEA Grapalat" w:hAnsi="GHEA Grapalat" w:cs="Sylfaen"/>
          <w:sz w:val="24"/>
          <w:szCs w:val="24"/>
        </w:rPr>
        <w:t>прилагается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также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отсканированная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6371D0" w:rsidRPr="0046047A">
        <w:rPr>
          <w:rFonts w:ascii="GHEA Grapalat" w:hAnsi="GHEA Grapalat" w:cs="Sylfaen"/>
          <w:sz w:val="24"/>
          <w:szCs w:val="24"/>
        </w:rPr>
        <w:t>с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оригинала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 </w:t>
      </w:r>
      <w:r w:rsidR="003B3E74" w:rsidRPr="0046047A">
        <w:rPr>
          <w:rFonts w:ascii="GHEA Grapalat" w:hAnsi="GHEA Grapalat" w:cs="Sylfaen"/>
          <w:sz w:val="24"/>
          <w:szCs w:val="24"/>
        </w:rPr>
        <w:t>информаци</w:t>
      </w:r>
      <w:r w:rsidR="00914B4A" w:rsidRPr="0046047A">
        <w:rPr>
          <w:rFonts w:ascii="GHEA Grapalat" w:hAnsi="GHEA Grapalat" w:cs="Sylfaen"/>
          <w:sz w:val="24"/>
          <w:szCs w:val="24"/>
        </w:rPr>
        <w:t>я</w:t>
      </w:r>
      <w:r w:rsidR="003B3E74" w:rsidRPr="0046047A">
        <w:rPr>
          <w:rFonts w:ascii="Arial LatRus" w:hAnsi="Arial LatRus" w:cs="Sylfaen"/>
          <w:sz w:val="24"/>
          <w:szCs w:val="24"/>
        </w:rPr>
        <w:t xml:space="preserve">, </w:t>
      </w:r>
      <w:r w:rsidR="003B3E74" w:rsidRPr="0046047A">
        <w:rPr>
          <w:rFonts w:ascii="GHEA Grapalat" w:hAnsi="GHEA Grapalat" w:cs="Sylfaen"/>
          <w:sz w:val="24"/>
          <w:szCs w:val="24"/>
        </w:rPr>
        <w:t>полученн</w:t>
      </w:r>
      <w:r w:rsidR="00914B4A" w:rsidRPr="0046047A">
        <w:rPr>
          <w:rFonts w:ascii="GHEA Grapalat" w:hAnsi="GHEA Grapalat" w:cs="Sylfaen"/>
          <w:sz w:val="24"/>
          <w:szCs w:val="24"/>
        </w:rPr>
        <w:t>ая</w:t>
      </w:r>
      <w:r w:rsidR="00914B4A" w:rsidRPr="0046047A">
        <w:rPr>
          <w:rFonts w:ascii="Arial LatRus" w:hAnsi="Arial LatRus" w:cs="Sylfaen"/>
          <w:sz w:val="24"/>
          <w:szCs w:val="24"/>
        </w:rPr>
        <w:t xml:space="preserve"> </w:t>
      </w:r>
      <w:proofErr w:type="spellStart"/>
      <w:r w:rsidR="00584166" w:rsidRPr="0046047A">
        <w:rPr>
          <w:rFonts w:ascii="GHEA Grapalat" w:hAnsi="GHEA Grapalat" w:cs="Sylfaen"/>
          <w:sz w:val="24"/>
          <w:szCs w:val="24"/>
        </w:rPr>
        <w:t>из</w:t>
      </w:r>
      <w:r w:rsidR="00914B4A" w:rsidRPr="0046047A">
        <w:rPr>
          <w:rFonts w:ascii="GHEA Grapalat" w:hAnsi="GHEA Grapalat" w:cs="Sylfaen"/>
          <w:sz w:val="24"/>
          <w:szCs w:val="24"/>
        </w:rPr>
        <w:t>К</w:t>
      </w:r>
      <w:r w:rsidR="003B3E74" w:rsidRPr="0046047A">
        <w:rPr>
          <w:rFonts w:ascii="GHEA Grapalat" w:hAnsi="GHEA Grapalat" w:cs="Sylfaen"/>
          <w:sz w:val="24"/>
          <w:szCs w:val="24"/>
        </w:rPr>
        <w:t>омитета</w:t>
      </w:r>
      <w:r w:rsidR="003B3E74" w:rsidRPr="0046047A">
        <w:rPr>
          <w:rFonts w:ascii="Arial LatRus" w:hAnsi="Arial LatRus" w:cs="Sylfaen"/>
          <w:sz w:val="24"/>
          <w:szCs w:val="24"/>
        </w:rPr>
        <w:t>.</w:t>
      </w:r>
      <w:r w:rsidR="006A3C8A" w:rsidRPr="0046047A">
        <w:rPr>
          <w:rFonts w:ascii="GHEA Grapalat" w:hAnsi="GHEA Grapalat" w:cs="Sylfaen"/>
          <w:sz w:val="24"/>
          <w:szCs w:val="24"/>
        </w:rPr>
        <w:t>В</w:t>
      </w:r>
      <w:proofErr w:type="spellEnd"/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уведомлении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, </w:t>
      </w:r>
      <w:r w:rsidR="006A3C8A" w:rsidRPr="0046047A">
        <w:rPr>
          <w:rFonts w:ascii="GHEA Grapalat" w:hAnsi="GHEA Grapalat" w:cs="Sylfaen"/>
          <w:sz w:val="24"/>
          <w:szCs w:val="24"/>
        </w:rPr>
        <w:t>направленном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участнику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, </w:t>
      </w:r>
      <w:r w:rsidR="006A3C8A" w:rsidRPr="0046047A">
        <w:rPr>
          <w:rFonts w:ascii="GHEA Grapalat" w:hAnsi="GHEA Grapalat" w:cs="Sylfaen"/>
          <w:sz w:val="24"/>
          <w:szCs w:val="24"/>
        </w:rPr>
        <w:t>подробно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описываются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все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несоответствия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, </w:t>
      </w:r>
      <w:r w:rsidR="006A3C8A" w:rsidRPr="0046047A">
        <w:rPr>
          <w:rFonts w:ascii="GHEA Grapalat" w:hAnsi="GHEA Grapalat" w:cs="Sylfaen"/>
          <w:sz w:val="24"/>
          <w:szCs w:val="24"/>
        </w:rPr>
        <w:t>обнаруженные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при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оценке</w:t>
      </w:r>
      <w:r w:rsidR="006A3C8A" w:rsidRPr="0046047A">
        <w:rPr>
          <w:rFonts w:ascii="Arial LatRus" w:hAnsi="Arial LatRus" w:cs="Sylfaen"/>
          <w:sz w:val="24"/>
          <w:szCs w:val="24"/>
        </w:rPr>
        <w:t xml:space="preserve"> </w:t>
      </w:r>
      <w:r w:rsidR="006A3C8A" w:rsidRPr="0046047A">
        <w:rPr>
          <w:rFonts w:ascii="GHEA Grapalat" w:hAnsi="GHEA Grapalat" w:cs="Sylfaen"/>
          <w:sz w:val="24"/>
          <w:szCs w:val="24"/>
        </w:rPr>
        <w:t>заявки</w:t>
      </w:r>
      <w:r w:rsidR="006371D0" w:rsidRPr="0046047A">
        <w:rPr>
          <w:rFonts w:ascii="Arial LatRus" w:hAnsi="Arial LatRus" w:cs="Sylfaen"/>
          <w:sz w:val="24"/>
          <w:szCs w:val="24"/>
        </w:rPr>
        <w:t>.</w:t>
      </w:r>
    </w:p>
    <w:p w:rsidR="00C27BA4" w:rsidRPr="0046047A" w:rsidRDefault="00A150A9" w:rsidP="00B46D58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682F00" w:rsidRPr="0046047A">
        <w:rPr>
          <w:rFonts w:ascii="Arial LatRus" w:hAnsi="Arial LatRus"/>
          <w:sz w:val="24"/>
          <w:szCs w:val="24"/>
        </w:rPr>
        <w:t>8</w:t>
      </w:r>
      <w:r w:rsidRPr="0046047A">
        <w:rPr>
          <w:rFonts w:ascii="Arial LatRus" w:hAnsi="Arial LatRus"/>
          <w:sz w:val="24"/>
          <w:szCs w:val="24"/>
        </w:rPr>
        <w:t>.</w:t>
      </w:r>
      <w:r w:rsidR="00213830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исправляет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зафиксированное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несоответствие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установленный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пунктом</w:t>
      </w:r>
      <w:r w:rsidRPr="0046047A">
        <w:rPr>
          <w:rFonts w:ascii="Arial LatRus" w:hAnsi="Arial LatRus"/>
          <w:sz w:val="24"/>
          <w:szCs w:val="24"/>
        </w:rPr>
        <w:t xml:space="preserve"> 8.</w:t>
      </w:r>
      <w:r w:rsidR="00682F00" w:rsidRPr="0046047A">
        <w:rPr>
          <w:rFonts w:ascii="Arial LatRus" w:hAnsi="Arial LatRus"/>
          <w:sz w:val="24"/>
          <w:szCs w:val="24"/>
        </w:rPr>
        <w:t>7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настоящего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оценивается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удовлетворительно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противном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заявка</w:t>
      </w:r>
      <w:r w:rsidR="00D23C17" w:rsidRPr="0046047A">
        <w:rPr>
          <w:rFonts w:ascii="Arial LatRus" w:hAnsi="Arial LatRus"/>
          <w:sz w:val="24"/>
          <w:szCs w:val="24"/>
        </w:rPr>
        <w:t xml:space="preserve"> </w:t>
      </w:r>
      <w:r w:rsidR="00D23C17" w:rsidRPr="0046047A">
        <w:rPr>
          <w:rFonts w:ascii="GHEA Grapalat" w:hAnsi="GHEA Grapalat"/>
          <w:sz w:val="24"/>
          <w:szCs w:val="24"/>
        </w:rPr>
        <w:t>данного</w:t>
      </w:r>
      <w:r w:rsidR="00D23C17" w:rsidRPr="0046047A">
        <w:rPr>
          <w:rFonts w:ascii="Arial LatRus" w:hAnsi="Arial LatRus"/>
          <w:sz w:val="24"/>
          <w:szCs w:val="24"/>
        </w:rPr>
        <w:t xml:space="preserve"> </w:t>
      </w:r>
      <w:r w:rsidR="00D23C17"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оценивается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неуд</w:t>
      </w:r>
      <w:r w:rsidR="00A50C53" w:rsidRPr="0046047A">
        <w:rPr>
          <w:rFonts w:ascii="GHEA Grapalat" w:hAnsi="GHEA Grapalat"/>
          <w:sz w:val="24"/>
          <w:szCs w:val="24"/>
        </w:rPr>
        <w:t>овлетворительно</w:t>
      </w:r>
      <w:r w:rsidR="00A50C53" w:rsidRPr="0046047A">
        <w:rPr>
          <w:rFonts w:ascii="Arial LatRus" w:hAnsi="Arial LatRus"/>
          <w:sz w:val="24"/>
          <w:szCs w:val="24"/>
        </w:rPr>
        <w:t xml:space="preserve"> </w:t>
      </w:r>
      <w:r w:rsidR="00A50C53" w:rsidRPr="0046047A">
        <w:rPr>
          <w:rFonts w:ascii="GHEA Grapalat" w:hAnsi="GHEA Grapalat"/>
          <w:sz w:val="24"/>
          <w:szCs w:val="24"/>
        </w:rPr>
        <w:t>и</w:t>
      </w:r>
      <w:r w:rsidR="00A50C53" w:rsidRPr="0046047A">
        <w:rPr>
          <w:rFonts w:ascii="Arial LatRus" w:hAnsi="Arial LatRus"/>
          <w:sz w:val="24"/>
          <w:szCs w:val="24"/>
        </w:rPr>
        <w:t xml:space="preserve"> </w:t>
      </w:r>
      <w:r w:rsidR="00A50C53" w:rsidRPr="0046047A">
        <w:rPr>
          <w:rFonts w:ascii="GHEA Grapalat" w:hAnsi="GHEA Grapalat"/>
          <w:sz w:val="24"/>
          <w:szCs w:val="24"/>
        </w:rPr>
        <w:t>отклоняется</w:t>
      </w:r>
      <w:r w:rsidR="005D7FA6" w:rsidRPr="0046047A">
        <w:rPr>
          <w:rFonts w:ascii="Arial LatRus" w:hAnsi="Arial LatRus"/>
          <w:sz w:val="24"/>
          <w:szCs w:val="24"/>
        </w:rPr>
        <w:t xml:space="preserve">, </w:t>
      </w:r>
      <w:r w:rsidR="005D7FA6" w:rsidRPr="0046047A">
        <w:rPr>
          <w:rFonts w:ascii="GHEA Grapalat" w:hAnsi="GHEA Grapalat"/>
          <w:sz w:val="24"/>
          <w:szCs w:val="24"/>
        </w:rPr>
        <w:t>включительно</w:t>
      </w:r>
      <w:r w:rsidR="005D7FA6" w:rsidRPr="0046047A">
        <w:rPr>
          <w:rFonts w:ascii="Arial LatRus" w:hAnsi="Arial LatRus"/>
          <w:sz w:val="24"/>
          <w:szCs w:val="24"/>
        </w:rPr>
        <w:t xml:space="preserve">, </w:t>
      </w:r>
      <w:r w:rsidR="005D7FA6" w:rsidRPr="0046047A">
        <w:rPr>
          <w:rFonts w:ascii="GHEA Grapalat" w:hAnsi="GHEA Grapalat"/>
          <w:sz w:val="24"/>
          <w:szCs w:val="24"/>
        </w:rPr>
        <w:t>если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участник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в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установленный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настоящим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приглашением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срок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не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представляет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оригинал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обеспечения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заявки</w:t>
      </w:r>
      <w:r w:rsidR="005D7FA6" w:rsidRPr="0046047A">
        <w:rPr>
          <w:rFonts w:ascii="Arial LatRus" w:hAnsi="Arial LatRus"/>
          <w:sz w:val="24"/>
          <w:szCs w:val="24"/>
        </w:rPr>
        <w:t xml:space="preserve">, </w:t>
      </w:r>
      <w:r w:rsidR="005D7FA6" w:rsidRPr="0046047A">
        <w:rPr>
          <w:rFonts w:ascii="GHEA Grapalat" w:hAnsi="GHEA Grapalat"/>
          <w:sz w:val="24"/>
          <w:szCs w:val="24"/>
        </w:rPr>
        <w:t>а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отобранным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участником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признается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участник</w:t>
      </w:r>
      <w:r w:rsidR="005D7FA6" w:rsidRPr="0046047A">
        <w:rPr>
          <w:rFonts w:ascii="Arial LatRus" w:hAnsi="Arial LatRus"/>
          <w:sz w:val="24"/>
          <w:szCs w:val="24"/>
        </w:rPr>
        <w:t xml:space="preserve">, </w:t>
      </w:r>
      <w:r w:rsidR="005D7FA6" w:rsidRPr="0046047A">
        <w:rPr>
          <w:rFonts w:ascii="GHEA Grapalat" w:hAnsi="GHEA Grapalat"/>
          <w:sz w:val="24"/>
          <w:szCs w:val="24"/>
        </w:rPr>
        <w:t>занявший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последующее</w:t>
      </w:r>
      <w:r w:rsidR="005D7FA6" w:rsidRPr="0046047A">
        <w:rPr>
          <w:rFonts w:ascii="Arial LatRus" w:hAnsi="Arial LatRus"/>
          <w:sz w:val="24"/>
          <w:szCs w:val="24"/>
        </w:rPr>
        <w:t xml:space="preserve"> </w:t>
      </w:r>
      <w:r w:rsidR="005D7FA6" w:rsidRPr="0046047A">
        <w:rPr>
          <w:rFonts w:ascii="GHEA Grapalat" w:hAnsi="GHEA Grapalat"/>
          <w:sz w:val="24"/>
          <w:szCs w:val="24"/>
        </w:rPr>
        <w:t>место</w:t>
      </w:r>
      <w:r w:rsidR="00A50C53" w:rsidRPr="0046047A">
        <w:rPr>
          <w:rFonts w:ascii="Arial LatRus" w:hAnsi="Arial LatRus"/>
          <w:sz w:val="24"/>
          <w:szCs w:val="24"/>
        </w:rPr>
        <w:t>.</w:t>
      </w:r>
    </w:p>
    <w:p w:rsidR="00C27BA4" w:rsidRPr="0046047A" w:rsidRDefault="00C27BA4" w:rsidP="00B46D58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 w:cs="Sylfaen"/>
          <w:sz w:val="24"/>
          <w:szCs w:val="24"/>
        </w:rPr>
        <w:t>Если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результате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оценки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заявок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несоответствие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было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зафиксировано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результате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информации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полученной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из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="00146FC5" w:rsidRPr="0046047A">
        <w:rPr>
          <w:rFonts w:ascii="GHEA Grapalat" w:hAnsi="GHEA Grapalat" w:cs="Sylfaen"/>
          <w:sz w:val="24"/>
          <w:szCs w:val="24"/>
        </w:rPr>
        <w:t>К</w:t>
      </w:r>
      <w:r w:rsidRPr="0046047A">
        <w:rPr>
          <w:rFonts w:ascii="GHEA Grapalat" w:hAnsi="GHEA Grapalat" w:cs="Sylfaen"/>
          <w:sz w:val="24"/>
          <w:szCs w:val="24"/>
        </w:rPr>
        <w:t>омитета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государственным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доходам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РА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то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оно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считается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исправленным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если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участник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представляет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="00146FC5" w:rsidRPr="0046047A">
        <w:rPr>
          <w:rFonts w:ascii="GHEA Grapalat" w:hAnsi="GHEA Grapalat" w:cs="Sylfaen"/>
          <w:sz w:val="24"/>
          <w:szCs w:val="24"/>
        </w:rPr>
        <w:t>воспроизведенный</w:t>
      </w:r>
      <w:r w:rsidR="00146FC5"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Arial LatRus" w:hAnsi="Arial LatRus" w:cs="Sylfaen"/>
          <w:sz w:val="24"/>
          <w:szCs w:val="24"/>
        </w:rPr>
        <w:t>(</w:t>
      </w:r>
      <w:r w:rsidRPr="0046047A">
        <w:rPr>
          <w:rFonts w:ascii="GHEA Grapalat" w:hAnsi="GHEA Grapalat" w:cs="Sylfaen"/>
          <w:sz w:val="24"/>
          <w:szCs w:val="24"/>
        </w:rPr>
        <w:t>отсканированный</w:t>
      </w:r>
      <w:r w:rsidRPr="0046047A">
        <w:rPr>
          <w:rFonts w:ascii="Arial LatRus" w:hAnsi="Arial LatRus" w:cs="Sylfaen"/>
          <w:sz w:val="24"/>
          <w:szCs w:val="24"/>
        </w:rPr>
        <w:t xml:space="preserve">) </w:t>
      </w:r>
      <w:r w:rsidRPr="0046047A">
        <w:rPr>
          <w:rFonts w:ascii="GHEA Grapalat" w:hAnsi="GHEA Grapalat" w:cs="Sylfaen"/>
          <w:sz w:val="24"/>
          <w:szCs w:val="24"/>
        </w:rPr>
        <w:t>экземпляр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документа</w:t>
      </w:r>
      <w:r w:rsidRPr="0046047A">
        <w:rPr>
          <w:rFonts w:ascii="Arial LatRus" w:hAnsi="Arial LatRus" w:cs="Sylfaen"/>
          <w:sz w:val="24"/>
          <w:szCs w:val="24"/>
        </w:rPr>
        <w:t xml:space="preserve">, </w:t>
      </w:r>
      <w:r w:rsidRPr="0046047A">
        <w:rPr>
          <w:rFonts w:ascii="GHEA Grapalat" w:hAnsi="GHEA Grapalat" w:cs="Sylfaen"/>
          <w:sz w:val="24"/>
          <w:szCs w:val="24"/>
        </w:rPr>
        <w:t>обосновывающего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выплату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указанной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суммы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в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предоставленной</w:t>
      </w:r>
      <w:r w:rsidRPr="0046047A">
        <w:rPr>
          <w:rFonts w:ascii="Arial LatRus" w:hAnsi="Arial LatRus" w:cs="Sylfaen"/>
          <w:sz w:val="24"/>
          <w:szCs w:val="24"/>
        </w:rPr>
        <w:t xml:space="preserve"> </w:t>
      </w:r>
      <w:r w:rsidRPr="0046047A">
        <w:rPr>
          <w:rFonts w:ascii="GHEA Grapalat" w:hAnsi="GHEA Grapalat" w:cs="Sylfaen"/>
          <w:sz w:val="24"/>
          <w:szCs w:val="24"/>
        </w:rPr>
        <w:t>информации</w:t>
      </w:r>
      <w:r w:rsidR="00146FC5" w:rsidRPr="0046047A">
        <w:rPr>
          <w:rFonts w:ascii="Arial LatRus" w:hAnsi="Arial LatRus" w:cs="Sylfaen"/>
          <w:sz w:val="24"/>
          <w:szCs w:val="24"/>
        </w:rPr>
        <w:t>.</w:t>
      </w:r>
    </w:p>
    <w:p w:rsidR="005E0E50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9E57F9" w:rsidRPr="0046047A">
        <w:rPr>
          <w:rFonts w:ascii="Arial LatRus" w:hAnsi="Arial LatRus"/>
          <w:sz w:val="24"/>
          <w:szCs w:val="24"/>
        </w:rPr>
        <w:t>9</w:t>
      </w:r>
      <w:r w:rsidRPr="0046047A">
        <w:rPr>
          <w:rFonts w:ascii="Arial LatRus" w:hAnsi="Arial LatRus"/>
          <w:sz w:val="24"/>
          <w:szCs w:val="24"/>
        </w:rPr>
        <w:t>.</w:t>
      </w:r>
      <w:r w:rsidR="00213830" w:rsidRPr="0046047A">
        <w:rPr>
          <w:rFonts w:ascii="Arial LatRus" w:hAnsi="Arial LatRus"/>
          <w:sz w:val="24"/>
          <w:szCs w:val="24"/>
        </w:rPr>
        <w:tab/>
      </w:r>
      <w:proofErr w:type="gramStart"/>
      <w:r w:rsidRPr="0046047A">
        <w:rPr>
          <w:rFonts w:ascii="GHEA Grapalat" w:hAnsi="GHEA Grapalat"/>
          <w:sz w:val="24"/>
          <w:szCs w:val="24"/>
        </w:rPr>
        <w:t>Член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принимать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выясняется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что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учрежденная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организация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организация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которой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имеет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долю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пай</w:t>
      </w:r>
      <w:r w:rsidRPr="0046047A">
        <w:rPr>
          <w:rFonts w:ascii="Arial LatRus" w:hAnsi="Arial LatRus"/>
          <w:sz w:val="24"/>
          <w:szCs w:val="24"/>
        </w:rPr>
        <w:t xml:space="preserve">), </w:t>
      </w:r>
      <w:r w:rsidRPr="0046047A">
        <w:rPr>
          <w:rFonts w:ascii="GHEA Grapalat" w:hAnsi="GHEA Grapalat"/>
          <w:sz w:val="24"/>
          <w:szCs w:val="24"/>
        </w:rPr>
        <w:t>либо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лицо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состоящее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близком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родстве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свойстве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родители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супруги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дети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братья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сестры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также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родители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дети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братья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сестры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супругов</w:t>
      </w:r>
      <w:r w:rsidRPr="0046047A">
        <w:rPr>
          <w:rFonts w:ascii="Arial LatRus" w:hAnsi="Arial LatRus"/>
          <w:sz w:val="24"/>
          <w:szCs w:val="24"/>
        </w:rPr>
        <w:t xml:space="preserve">), </w:t>
      </w:r>
      <w:r w:rsidRPr="0046047A">
        <w:rPr>
          <w:rFonts w:ascii="GHEA Grapalat" w:hAnsi="GHEA Grapalat"/>
          <w:sz w:val="24"/>
          <w:szCs w:val="24"/>
        </w:rPr>
        <w:t>либо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учрежденная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таким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организация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организация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, </w:t>
      </w:r>
      <w:proofErr w:type="gramStart"/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которой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такое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имеет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долю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пай</w:t>
      </w:r>
      <w:r w:rsidRPr="0046047A">
        <w:rPr>
          <w:rFonts w:ascii="Arial LatRus" w:hAnsi="Arial LatRus"/>
          <w:sz w:val="24"/>
          <w:szCs w:val="24"/>
        </w:rPr>
        <w:t xml:space="preserve">), </w:t>
      </w:r>
      <w:r w:rsidRPr="0046047A">
        <w:rPr>
          <w:rFonts w:ascii="GHEA Grapalat" w:hAnsi="GHEA Grapalat"/>
          <w:sz w:val="24"/>
          <w:szCs w:val="24"/>
        </w:rPr>
        <w:t>подала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процедуре</w:t>
      </w:r>
      <w:r w:rsidRPr="0046047A">
        <w:rPr>
          <w:rFonts w:ascii="Arial LatRus" w:hAnsi="Arial LatRus"/>
          <w:sz w:val="24"/>
          <w:szCs w:val="24"/>
        </w:rPr>
        <w:t>.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наличии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предусмотренного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условия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член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имеющий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конфликт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интересов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связи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процедурой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непосредственно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заявляет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самоотвод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процедуры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EA58C8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lastRenderedPageBreak/>
        <w:t>8.</w:t>
      </w:r>
      <w:r w:rsidR="00DC1D04" w:rsidRPr="0046047A">
        <w:rPr>
          <w:rFonts w:ascii="Arial LatRus" w:hAnsi="Arial LatRus"/>
          <w:sz w:val="24"/>
          <w:szCs w:val="24"/>
        </w:rPr>
        <w:t>10</w:t>
      </w:r>
      <w:r w:rsidR="004409B1" w:rsidRPr="0046047A">
        <w:rPr>
          <w:rFonts w:ascii="Arial LatRus" w:hAnsi="Arial LatRus"/>
          <w:sz w:val="24"/>
          <w:szCs w:val="24"/>
        </w:rPr>
        <w:t>.</w:t>
      </w:r>
      <w:r w:rsidR="004409B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вскрытия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оценки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составляется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протокол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порядке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установленном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законодательством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Республики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Армения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закупках</w:t>
      </w:r>
      <w:proofErr w:type="gramStart"/>
      <w:r w:rsidRPr="0046047A">
        <w:rPr>
          <w:rFonts w:ascii="Arial LatRus" w:hAnsi="Arial LatRus"/>
          <w:sz w:val="24"/>
          <w:szCs w:val="24"/>
        </w:rPr>
        <w:t>.</w:t>
      </w:r>
      <w:r w:rsidR="00895E05" w:rsidRPr="0046047A">
        <w:rPr>
          <w:rFonts w:ascii="GHEA Grapalat" w:hAnsi="GHEA Grapalat"/>
          <w:sz w:val="24"/>
          <w:szCs w:val="24"/>
        </w:rPr>
        <w:t>П</w:t>
      </w:r>
      <w:proofErr w:type="gramEnd"/>
      <w:r w:rsidR="00895E05" w:rsidRPr="0046047A">
        <w:rPr>
          <w:rFonts w:ascii="GHEA Grapalat" w:hAnsi="GHEA Grapalat"/>
          <w:sz w:val="24"/>
          <w:szCs w:val="24"/>
        </w:rPr>
        <w:t>ри</w:t>
      </w:r>
      <w:proofErr w:type="spellEnd"/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этом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в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протоколе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заседания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комиссии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подробно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описываются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несоответствия</w:t>
      </w:r>
      <w:r w:rsidR="00895E05" w:rsidRPr="0046047A">
        <w:rPr>
          <w:rFonts w:ascii="Arial LatRus" w:hAnsi="Arial LatRus"/>
          <w:sz w:val="24"/>
          <w:szCs w:val="24"/>
        </w:rPr>
        <w:t xml:space="preserve">, </w:t>
      </w:r>
      <w:r w:rsidR="00895E05" w:rsidRPr="0046047A">
        <w:rPr>
          <w:rFonts w:ascii="GHEA Grapalat" w:hAnsi="GHEA Grapalat"/>
          <w:sz w:val="24"/>
          <w:szCs w:val="24"/>
        </w:rPr>
        <w:t>зафиксированные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в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результате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оценки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заявок</w:t>
      </w:r>
      <w:r w:rsidR="00895E05" w:rsidRPr="0046047A">
        <w:rPr>
          <w:rFonts w:ascii="Arial LatRus" w:hAnsi="Arial LatRus"/>
          <w:sz w:val="24"/>
          <w:szCs w:val="24"/>
        </w:rPr>
        <w:t xml:space="preserve">, </w:t>
      </w:r>
      <w:r w:rsidR="00895E05" w:rsidRPr="0046047A">
        <w:rPr>
          <w:rFonts w:ascii="GHEA Grapalat" w:hAnsi="GHEA Grapalat"/>
          <w:sz w:val="24"/>
          <w:szCs w:val="24"/>
        </w:rPr>
        <w:t>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основания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отклонения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обусловленных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ими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заявок</w:t>
      </w:r>
      <w:r w:rsidR="00895E05" w:rsidRPr="0046047A">
        <w:rPr>
          <w:rFonts w:ascii="Arial LatRus" w:hAnsi="Arial LatRus"/>
          <w:sz w:val="24"/>
          <w:szCs w:val="24"/>
        </w:rPr>
        <w:t xml:space="preserve">. </w:t>
      </w:r>
      <w:r w:rsidR="00895E05" w:rsidRPr="0046047A">
        <w:rPr>
          <w:rFonts w:ascii="GHEA Grapalat" w:hAnsi="GHEA Grapalat"/>
          <w:sz w:val="24"/>
          <w:szCs w:val="24"/>
        </w:rPr>
        <w:t>Протокол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подписывают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присутствующие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на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заседании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члены</w:t>
      </w:r>
      <w:r w:rsidR="00895E05" w:rsidRPr="0046047A">
        <w:rPr>
          <w:rFonts w:ascii="Arial LatRus" w:hAnsi="Arial LatRus"/>
          <w:sz w:val="24"/>
          <w:szCs w:val="24"/>
        </w:rPr>
        <w:t xml:space="preserve"> </w:t>
      </w:r>
      <w:r w:rsidR="00895E05" w:rsidRPr="0046047A">
        <w:rPr>
          <w:rFonts w:ascii="GHEA Grapalat" w:hAnsi="GHEA Grapalat"/>
          <w:sz w:val="24"/>
          <w:szCs w:val="24"/>
        </w:rPr>
        <w:t>комиссии</w:t>
      </w:r>
      <w:r w:rsidR="001E4A24" w:rsidRPr="0046047A">
        <w:rPr>
          <w:rFonts w:ascii="Arial LatRus" w:hAnsi="Arial LatRus"/>
          <w:sz w:val="24"/>
          <w:szCs w:val="24"/>
        </w:rPr>
        <w:t>.</w:t>
      </w:r>
    </w:p>
    <w:p w:rsidR="00E65F37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8.1</w:t>
      </w:r>
      <w:r w:rsidR="00624EC1" w:rsidRPr="0046047A">
        <w:rPr>
          <w:rFonts w:ascii="Arial LatRus" w:hAnsi="Arial LatRus"/>
          <w:sz w:val="24"/>
          <w:szCs w:val="24"/>
        </w:rPr>
        <w:t>1</w:t>
      </w:r>
      <w:r w:rsidRPr="0046047A">
        <w:rPr>
          <w:rFonts w:ascii="Arial LatRus" w:hAnsi="Arial LatRus"/>
          <w:sz w:val="24"/>
          <w:szCs w:val="24"/>
        </w:rPr>
        <w:t>.</w:t>
      </w:r>
      <w:r w:rsidR="004409B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позднее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следующий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рабочий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день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завершения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и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оценке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: </w:t>
      </w:r>
    </w:p>
    <w:p w:rsidR="00A24827" w:rsidRPr="0046047A" w:rsidRDefault="00A24827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1)</w:t>
      </w:r>
      <w:r w:rsidR="00DC64B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опубликовывает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бюллетене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воспроизведенный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отсканированный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с</w:t>
      </w:r>
      <w:r w:rsidR="00DC64B5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оригинала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вариант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протокола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spellStart"/>
      <w:r w:rsidRPr="0046047A">
        <w:rPr>
          <w:rFonts w:ascii="GHEA Grapalat" w:hAnsi="GHEA Grapalat"/>
          <w:sz w:val="24"/>
          <w:szCs w:val="24"/>
        </w:rPr>
        <w:t>заявок</w:t>
      </w:r>
      <w:r w:rsidR="001E4A24" w:rsidRPr="0046047A">
        <w:rPr>
          <w:rFonts w:ascii="GHEA Grapalat" w:hAnsi="GHEA Grapalat"/>
          <w:sz w:val="24"/>
          <w:szCs w:val="24"/>
        </w:rPr>
        <w:t>и</w:t>
      </w:r>
      <w:proofErr w:type="spellEnd"/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сводный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лист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рассмотрения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обоснований</w:t>
      </w:r>
      <w:r w:rsidR="001E4A24" w:rsidRPr="0046047A">
        <w:rPr>
          <w:rFonts w:ascii="Arial LatRus" w:hAnsi="Arial LatRus"/>
          <w:sz w:val="24"/>
          <w:szCs w:val="24"/>
        </w:rPr>
        <w:t xml:space="preserve">, </w:t>
      </w:r>
      <w:r w:rsidR="001E4A24" w:rsidRPr="0046047A">
        <w:rPr>
          <w:rFonts w:ascii="GHEA Grapalat" w:hAnsi="GHEA Grapalat"/>
          <w:sz w:val="24"/>
          <w:szCs w:val="24"/>
        </w:rPr>
        <w:t>указанных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в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пункте</w:t>
      </w:r>
      <w:r w:rsidR="001E4A24" w:rsidRPr="0046047A">
        <w:rPr>
          <w:rFonts w:ascii="Arial LatRus" w:hAnsi="Arial LatRus"/>
          <w:sz w:val="24"/>
          <w:szCs w:val="24"/>
        </w:rPr>
        <w:t xml:space="preserve"> 3.5 </w:t>
      </w:r>
      <w:r w:rsidR="001E4A24" w:rsidRPr="0046047A">
        <w:rPr>
          <w:rFonts w:ascii="GHEA Grapalat" w:hAnsi="GHEA Grapalat"/>
          <w:sz w:val="24"/>
          <w:szCs w:val="24"/>
        </w:rPr>
        <w:t>части</w:t>
      </w:r>
      <w:r w:rsidR="001E4A24" w:rsidRPr="0046047A">
        <w:rPr>
          <w:rFonts w:ascii="Arial LatRus" w:hAnsi="Arial LatRus"/>
          <w:sz w:val="24"/>
          <w:szCs w:val="24"/>
        </w:rPr>
        <w:t xml:space="preserve"> 1 </w:t>
      </w:r>
      <w:r w:rsidR="001E4A24" w:rsidRPr="0046047A">
        <w:rPr>
          <w:rFonts w:ascii="GHEA Grapalat" w:hAnsi="GHEA Grapalat"/>
          <w:sz w:val="24"/>
          <w:szCs w:val="24"/>
        </w:rPr>
        <w:t>настоящего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приглашения</w:t>
      </w:r>
      <w:r w:rsidR="001E4A24" w:rsidRPr="0046047A">
        <w:rPr>
          <w:rFonts w:ascii="Arial LatRus" w:hAnsi="Arial LatRus"/>
          <w:sz w:val="24"/>
          <w:szCs w:val="24"/>
        </w:rPr>
        <w:t xml:space="preserve">, </w:t>
      </w:r>
      <w:r w:rsidR="001E4A24" w:rsidRPr="0046047A">
        <w:rPr>
          <w:rFonts w:ascii="GHEA Grapalat" w:hAnsi="GHEA Grapalat"/>
          <w:sz w:val="24"/>
          <w:szCs w:val="24"/>
        </w:rPr>
        <w:t>содержащий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также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сведения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дате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получения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обоснований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и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адресах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электронной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почты</w:t>
      </w:r>
      <w:r w:rsidR="001E4A24" w:rsidRPr="0046047A">
        <w:rPr>
          <w:rFonts w:ascii="Arial LatRus" w:hAnsi="Arial LatRus"/>
          <w:sz w:val="24"/>
          <w:szCs w:val="24"/>
        </w:rPr>
        <w:t>.</w:t>
      </w:r>
      <w:r w:rsidR="006B6EB3" w:rsidRPr="006B6EB3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Если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обоснования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не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были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представлены</w:t>
      </w:r>
      <w:r w:rsidR="001E4A24" w:rsidRPr="0046047A">
        <w:rPr>
          <w:rFonts w:ascii="Arial LatRus" w:hAnsi="Arial LatRus"/>
          <w:sz w:val="24"/>
          <w:szCs w:val="24"/>
        </w:rPr>
        <w:t xml:space="preserve">, </w:t>
      </w:r>
      <w:r w:rsidR="001E4A24" w:rsidRPr="0046047A">
        <w:rPr>
          <w:rFonts w:ascii="GHEA Grapalat" w:hAnsi="GHEA Grapalat"/>
          <w:sz w:val="24"/>
          <w:szCs w:val="24"/>
        </w:rPr>
        <w:t>то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в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протоколе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заседания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комиссии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об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этом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делаются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соответствующие</w:t>
      </w:r>
      <w:r w:rsidR="001E4A24" w:rsidRPr="0046047A">
        <w:rPr>
          <w:rFonts w:ascii="Arial LatRus" w:hAnsi="Arial LatRus"/>
          <w:sz w:val="24"/>
          <w:szCs w:val="24"/>
        </w:rPr>
        <w:t xml:space="preserve"> </w:t>
      </w:r>
      <w:r w:rsidR="001E4A24" w:rsidRPr="0046047A">
        <w:rPr>
          <w:rFonts w:ascii="GHEA Grapalat" w:hAnsi="GHEA Grapalat"/>
          <w:sz w:val="24"/>
          <w:szCs w:val="24"/>
        </w:rPr>
        <w:t>заметки</w:t>
      </w:r>
      <w:r w:rsidR="001E4A24" w:rsidRPr="0046047A">
        <w:rPr>
          <w:rFonts w:ascii="Arial LatRus" w:hAnsi="Arial LatRus"/>
          <w:sz w:val="24"/>
          <w:szCs w:val="24"/>
        </w:rPr>
        <w:t>.</w:t>
      </w:r>
    </w:p>
    <w:p w:rsidR="008B73CD" w:rsidRPr="0046047A" w:rsidRDefault="008B73CD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2)</w:t>
      </w:r>
      <w:r w:rsidR="00DC64B5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опубликовывает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бюллетене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воспроизведенные</w:t>
      </w:r>
      <w:r w:rsidRPr="0046047A">
        <w:rPr>
          <w:rFonts w:ascii="Arial LatRus" w:hAnsi="Arial LatRus"/>
          <w:sz w:val="24"/>
          <w:szCs w:val="24"/>
        </w:rPr>
        <w:t xml:space="preserve"> (</w:t>
      </w:r>
      <w:r w:rsidRPr="0046047A">
        <w:rPr>
          <w:rFonts w:ascii="GHEA Grapalat" w:hAnsi="GHEA Grapalat"/>
          <w:sz w:val="24"/>
          <w:szCs w:val="24"/>
        </w:rPr>
        <w:t>отсканированные</w:t>
      </w:r>
      <w:r w:rsidRPr="0046047A">
        <w:rPr>
          <w:rFonts w:ascii="Arial LatRus" w:hAnsi="Arial LatRus"/>
          <w:sz w:val="24"/>
          <w:szCs w:val="24"/>
        </w:rPr>
        <w:t xml:space="preserve">) </w:t>
      </w:r>
      <w:r w:rsidRPr="0046047A">
        <w:rPr>
          <w:rFonts w:ascii="GHEA Grapalat" w:hAnsi="GHEA Grapalat"/>
          <w:sz w:val="24"/>
          <w:szCs w:val="24"/>
        </w:rPr>
        <w:t>с</w:t>
      </w:r>
      <w:r w:rsidR="00DC64B5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подписанных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присутствующими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членами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оценочной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оригиналов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варианты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отсутствии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конфликта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интересов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члены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которые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участвуют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заседаниях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созываемых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вскрытию</w:t>
      </w:r>
      <w:r w:rsidR="008106C0" w:rsidRPr="0046047A">
        <w:rPr>
          <w:rFonts w:ascii="Arial LatRus" w:hAnsi="Arial LatRus"/>
          <w:sz w:val="24"/>
          <w:szCs w:val="24"/>
        </w:rPr>
        <w:t xml:space="preserve"> </w:t>
      </w:r>
      <w:r w:rsidR="008106C0" w:rsidRPr="0046047A">
        <w:rPr>
          <w:rFonts w:ascii="GHEA Grapalat" w:hAnsi="GHEA Grapalat"/>
          <w:sz w:val="24"/>
          <w:szCs w:val="24"/>
        </w:rPr>
        <w:t>и</w:t>
      </w:r>
      <w:r w:rsidR="008106C0" w:rsidRPr="0046047A">
        <w:rPr>
          <w:rFonts w:ascii="Arial LatRus" w:hAnsi="Arial LatRus"/>
          <w:sz w:val="24"/>
          <w:szCs w:val="24"/>
        </w:rPr>
        <w:t xml:space="preserve"> </w:t>
      </w:r>
      <w:r w:rsidR="008106C0" w:rsidRPr="0046047A">
        <w:rPr>
          <w:rFonts w:ascii="GHEA Grapalat" w:hAnsi="GHEA Grapalat"/>
          <w:sz w:val="24"/>
          <w:szCs w:val="24"/>
        </w:rPr>
        <w:t>оценке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подписывают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предусмотренные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подпунктом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которые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секретарь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опубликовывает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бюллетене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следующий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рабочий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день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после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подписания</w:t>
      </w:r>
      <w:r w:rsidRPr="0046047A">
        <w:rPr>
          <w:rFonts w:ascii="Arial LatRus" w:hAnsi="Arial LatRus"/>
          <w:sz w:val="24"/>
          <w:szCs w:val="24"/>
        </w:rPr>
        <w:t>;</w:t>
      </w:r>
    </w:p>
    <w:p w:rsidR="00E64D24" w:rsidRPr="0046047A" w:rsidRDefault="008769B4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</w:t>
      </w:r>
      <w:r w:rsidR="005B6DCF" w:rsidRPr="0046047A">
        <w:rPr>
          <w:rFonts w:ascii="Arial LatRus" w:hAnsi="Arial LatRus"/>
          <w:lang w:val="hy-AM"/>
        </w:rPr>
        <w:t>1</w:t>
      </w:r>
      <w:r w:rsidR="00036C98" w:rsidRPr="0046047A">
        <w:rPr>
          <w:rFonts w:ascii="Arial LatRus" w:hAnsi="Arial LatRus"/>
        </w:rPr>
        <w:t>2</w:t>
      </w:r>
      <w:r w:rsidR="00493CC7" w:rsidRPr="0046047A">
        <w:rPr>
          <w:rFonts w:ascii="Arial LatRus" w:hAnsi="Arial LatRus"/>
        </w:rPr>
        <w:t>.</w:t>
      </w:r>
      <w:r w:rsidR="00493CC7" w:rsidRPr="0046047A">
        <w:rPr>
          <w:rFonts w:ascii="Arial LatRus" w:hAnsi="Arial LatRus"/>
        </w:rPr>
        <w:tab/>
      </w:r>
      <w:proofErr w:type="gramStart"/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возникновения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6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статьи</w:t>
      </w:r>
      <w:r w:rsidRPr="0046047A">
        <w:rPr>
          <w:rFonts w:ascii="Arial LatRus" w:hAnsi="Arial LatRus"/>
        </w:rPr>
        <w:t xml:space="preserve"> 6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направляет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основаниями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инициирует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процедуру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включения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данного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участника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в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список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участников</w:t>
      </w:r>
      <w:r w:rsidR="00C42879" w:rsidRPr="0046047A">
        <w:rPr>
          <w:rFonts w:ascii="Arial LatRus" w:hAnsi="Arial LatRus"/>
        </w:rPr>
        <w:t xml:space="preserve">, </w:t>
      </w:r>
      <w:r w:rsidR="00C42879" w:rsidRPr="0046047A">
        <w:rPr>
          <w:rFonts w:ascii="GHEA Grapalat" w:hAnsi="GHEA Grapalat"/>
        </w:rPr>
        <w:t>не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имеющих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права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участвовать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в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процессе</w:t>
      </w:r>
      <w:r w:rsidR="00C42879" w:rsidRPr="0046047A">
        <w:rPr>
          <w:rFonts w:ascii="Arial LatRus" w:hAnsi="Arial LatRus"/>
        </w:rPr>
        <w:t xml:space="preserve"> </w:t>
      </w:r>
      <w:r w:rsidR="00C42879"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>.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proofErr w:type="spellStart"/>
      <w:r w:rsidR="00F763EC" w:rsidRPr="0046047A">
        <w:rPr>
          <w:rFonts w:ascii="GHEA Grapalat" w:hAnsi="GHEA Grapalat"/>
        </w:rPr>
        <w:t>представленное</w:t>
      </w:r>
      <w:r w:rsidRPr="0046047A">
        <w:rPr>
          <w:rFonts w:ascii="GHEA Grapalat" w:hAnsi="GHEA Grapalat"/>
        </w:rPr>
        <w:t>по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заявке</w:t>
      </w:r>
      <w:r w:rsidRPr="0046047A">
        <w:rPr>
          <w:rFonts w:ascii="Arial LatRus" w:hAnsi="Arial LatRus"/>
        </w:rPr>
        <w:t xml:space="preserve"> </w:t>
      </w:r>
      <w:proofErr w:type="spellStart"/>
      <w:r w:rsidR="00FA2B47" w:rsidRPr="0046047A">
        <w:rPr>
          <w:rFonts w:ascii="GHEA Grapalat" w:hAnsi="GHEA Grapalat"/>
        </w:rPr>
        <w:t>подтверждени</w:t>
      </w:r>
      <w:r w:rsidR="00F763EC" w:rsidRPr="0046047A">
        <w:rPr>
          <w:rFonts w:ascii="GHEA Grapalat" w:hAnsi="GHEA Grapalat"/>
        </w:rPr>
        <w:t>е</w:t>
      </w:r>
      <w:r w:rsidRPr="0046047A">
        <w:rPr>
          <w:rFonts w:ascii="GHEA Grapalat" w:hAnsi="GHEA Grapalat"/>
        </w:rPr>
        <w:t>участника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квалифицируются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proofErr w:type="spellStart"/>
      <w:r w:rsidR="00F763EC" w:rsidRPr="0046047A">
        <w:rPr>
          <w:rFonts w:ascii="GHEA Grapalat" w:hAnsi="GHEA Grapalat"/>
        </w:rPr>
        <w:t>соответствующее</w:t>
      </w:r>
      <w:r w:rsidRPr="0046047A">
        <w:rPr>
          <w:rFonts w:ascii="GHEA Grapalat" w:hAnsi="GHEA Grapalat"/>
        </w:rPr>
        <w:t>действительности</w:t>
      </w:r>
      <w:proofErr w:type="spellEnd"/>
      <w:r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либо</w:t>
      </w:r>
      <w:r w:rsidR="00F763EC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установленные</w:t>
      </w:r>
      <w:r w:rsidRPr="0046047A">
        <w:rPr>
          <w:rFonts w:ascii="Arial LatRus" w:hAnsi="Arial LatRus"/>
        </w:rPr>
        <w:t xml:space="preserve"> </w:t>
      </w:r>
      <w:r w:rsidR="004623A3" w:rsidRPr="0046047A">
        <w:rPr>
          <w:rFonts w:ascii="GHEA Grapalat" w:hAnsi="GHEA Grapalat"/>
        </w:rPr>
        <w:t>настоящим</w:t>
      </w:r>
      <w:r w:rsidR="004623A3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, </w:t>
      </w:r>
      <w:r w:rsidR="00F763EC" w:rsidRPr="0046047A">
        <w:rPr>
          <w:rFonts w:ascii="GHEA Grapalat" w:hAnsi="GHEA Grapalat"/>
        </w:rPr>
        <w:t>или</w:t>
      </w:r>
      <w:r w:rsidR="00F763EC"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отобранный</w:t>
      </w:r>
      <w:r w:rsidR="00F763EC"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участник</w:t>
      </w:r>
      <w:r w:rsidR="00F763EC"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не</w:t>
      </w:r>
      <w:r w:rsidR="00F763EC"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представляет</w:t>
      </w:r>
      <w:r w:rsidR="00F763EC" w:rsidRPr="0046047A">
        <w:rPr>
          <w:rFonts w:ascii="Arial LatRus" w:hAnsi="Arial LatRus"/>
        </w:rPr>
        <w:t xml:space="preserve"> </w:t>
      </w:r>
      <w:r w:rsidR="00F763EC" w:rsidRPr="0046047A">
        <w:rPr>
          <w:rFonts w:ascii="GHEA Grapalat" w:hAnsi="GHEA Grapalat"/>
        </w:rPr>
        <w:t>обеспечение</w:t>
      </w:r>
      <w:r w:rsidR="00F763EC" w:rsidRPr="0046047A">
        <w:rPr>
          <w:rFonts w:ascii="Arial LatRus" w:hAnsi="Arial LatRus"/>
        </w:rPr>
        <w:t xml:space="preserve"> </w:t>
      </w:r>
      <w:proofErr w:type="spellStart"/>
      <w:r w:rsidR="00F763EC" w:rsidRPr="0046047A">
        <w:rPr>
          <w:rFonts w:ascii="GHEA Grapalat" w:hAnsi="GHEA Grapalat"/>
        </w:rPr>
        <w:t>квалификации</w:t>
      </w:r>
      <w:proofErr w:type="gramStart"/>
      <w:r w:rsidR="00F763EC" w:rsidRPr="0046047A">
        <w:rPr>
          <w:rFonts w:ascii="Arial LatRus" w:hAnsi="Arial LatRus"/>
        </w:rPr>
        <w:t>,</w:t>
      </w:r>
      <w:r w:rsidRPr="0046047A">
        <w:rPr>
          <w:rFonts w:ascii="GHEA Grapalat" w:hAnsi="GHEA Grapalat"/>
        </w:rPr>
        <w:t>т</w:t>
      </w:r>
      <w:proofErr w:type="gramEnd"/>
      <w:r w:rsidRPr="0046047A">
        <w:rPr>
          <w:rFonts w:ascii="GHEA Grapalat" w:hAnsi="GHEA Grapalat"/>
        </w:rPr>
        <w:t>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обстоятельство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считается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нарушением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обязательства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принятого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>.</w:t>
      </w:r>
    </w:p>
    <w:p w:rsidR="00A63D83" w:rsidRPr="0046047A" w:rsidRDefault="00A63D83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8.1</w:t>
      </w:r>
      <w:r w:rsidR="00077036" w:rsidRPr="0046047A">
        <w:rPr>
          <w:rFonts w:ascii="Arial LatRus" w:hAnsi="Arial LatRus"/>
        </w:rPr>
        <w:t>3</w:t>
      </w:r>
      <w:proofErr w:type="gramStart"/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Е</w:t>
      </w:r>
      <w:proofErr w:type="gramEnd"/>
      <w:r w:rsidR="00A31DCA" w:rsidRPr="0046047A">
        <w:rPr>
          <w:rFonts w:ascii="GHEA Grapalat" w:hAnsi="GHEA Grapalat"/>
        </w:rPr>
        <w:t>сли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участник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был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включен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в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списки</w:t>
      </w:r>
      <w:r w:rsidR="00A31DCA" w:rsidRPr="0046047A">
        <w:rPr>
          <w:rFonts w:ascii="Arial LatRus" w:hAnsi="Arial LatRus"/>
        </w:rPr>
        <w:t xml:space="preserve">, </w:t>
      </w:r>
      <w:r w:rsidR="00A31DCA" w:rsidRPr="0046047A">
        <w:rPr>
          <w:rFonts w:ascii="GHEA Grapalat" w:hAnsi="GHEA Grapalat"/>
        </w:rPr>
        <w:t>предусмотренные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частями</w:t>
      </w:r>
      <w:r w:rsidR="00A31DCA" w:rsidRPr="0046047A">
        <w:rPr>
          <w:rFonts w:ascii="Arial LatRus" w:hAnsi="Arial LatRus"/>
        </w:rPr>
        <w:t xml:space="preserve"> 5 </w:t>
      </w:r>
      <w:r w:rsidR="00A31DCA" w:rsidRPr="0046047A">
        <w:rPr>
          <w:rFonts w:ascii="GHEA Grapalat" w:hAnsi="GHEA Grapalat"/>
        </w:rPr>
        <w:t>и</w:t>
      </w:r>
      <w:r w:rsidR="00A31DCA" w:rsidRPr="0046047A">
        <w:rPr>
          <w:rFonts w:ascii="Arial LatRus" w:hAnsi="Arial LatRus"/>
        </w:rPr>
        <w:t xml:space="preserve"> 6 </w:t>
      </w:r>
      <w:r w:rsidR="00A31DCA" w:rsidRPr="0046047A">
        <w:rPr>
          <w:rFonts w:ascii="GHEA Grapalat" w:hAnsi="GHEA Grapalat"/>
        </w:rPr>
        <w:t>части</w:t>
      </w:r>
      <w:r w:rsidR="00A31DCA" w:rsidRPr="0046047A">
        <w:rPr>
          <w:rFonts w:ascii="Arial LatRus" w:hAnsi="Arial LatRus"/>
        </w:rPr>
        <w:t xml:space="preserve"> 1 </w:t>
      </w:r>
      <w:r w:rsidR="00A31DCA" w:rsidRPr="0046047A">
        <w:rPr>
          <w:rFonts w:ascii="GHEA Grapalat" w:hAnsi="GHEA Grapalat"/>
        </w:rPr>
        <w:t>статьи</w:t>
      </w:r>
      <w:r w:rsidR="00A31DCA" w:rsidRPr="0046047A">
        <w:rPr>
          <w:rFonts w:ascii="Arial LatRus" w:hAnsi="Arial LatRus"/>
        </w:rPr>
        <w:t xml:space="preserve"> 6 </w:t>
      </w:r>
      <w:r w:rsidR="00A31DCA" w:rsidRPr="0046047A">
        <w:rPr>
          <w:rFonts w:ascii="GHEA Grapalat" w:hAnsi="GHEA Grapalat"/>
        </w:rPr>
        <w:t>закона</w:t>
      </w:r>
      <w:r w:rsidR="00A31DCA" w:rsidRPr="0046047A">
        <w:rPr>
          <w:rFonts w:ascii="Arial LatRus" w:hAnsi="Arial LatRus"/>
        </w:rPr>
        <w:t xml:space="preserve">, </w:t>
      </w:r>
      <w:r w:rsidR="00A31DCA" w:rsidRPr="0046047A">
        <w:rPr>
          <w:rFonts w:ascii="GHEA Grapalat" w:hAnsi="GHEA Grapalat"/>
        </w:rPr>
        <w:t>после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дня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подачи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заявки</w:t>
      </w:r>
      <w:r w:rsidR="00A31DCA" w:rsidRPr="0046047A">
        <w:rPr>
          <w:rFonts w:ascii="Arial LatRus" w:hAnsi="Arial LatRus"/>
        </w:rPr>
        <w:t xml:space="preserve">, </w:t>
      </w:r>
      <w:r w:rsidR="00A31DCA" w:rsidRPr="0046047A">
        <w:rPr>
          <w:rFonts w:ascii="GHEA Grapalat" w:hAnsi="GHEA Grapalat"/>
        </w:rPr>
        <w:t>то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данная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его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заявка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не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подлежит</w:t>
      </w:r>
      <w:r w:rsidR="00A31DCA" w:rsidRPr="0046047A">
        <w:rPr>
          <w:rFonts w:ascii="Arial LatRus" w:hAnsi="Arial LatRus"/>
        </w:rPr>
        <w:t xml:space="preserve"> </w:t>
      </w:r>
      <w:r w:rsidR="00A31DCA" w:rsidRPr="0046047A">
        <w:rPr>
          <w:rFonts w:ascii="GHEA Grapalat" w:hAnsi="GHEA Grapalat"/>
        </w:rPr>
        <w:t>отклонению</w:t>
      </w:r>
      <w:r w:rsidR="00A31DCA" w:rsidRPr="0046047A">
        <w:rPr>
          <w:rFonts w:ascii="Arial LatRus" w:hAnsi="Arial LatRus"/>
        </w:rPr>
        <w:t>.</w:t>
      </w:r>
    </w:p>
    <w:p w:rsidR="00A23E7B" w:rsidRPr="0046047A" w:rsidRDefault="00E64D24" w:rsidP="00B46D58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8.1</w:t>
      </w:r>
      <w:r w:rsidR="00B4489A" w:rsidRPr="0046047A">
        <w:rPr>
          <w:rFonts w:ascii="Arial LatRus" w:hAnsi="Arial LatRus"/>
          <w:sz w:val="24"/>
          <w:szCs w:val="24"/>
        </w:rPr>
        <w:t>4</w:t>
      </w:r>
      <w:r w:rsidR="00A74478" w:rsidRPr="0046047A">
        <w:rPr>
          <w:rFonts w:ascii="GHEA Grapalat" w:hAnsi="GHEA Grapalat"/>
          <w:sz w:val="24"/>
          <w:szCs w:val="24"/>
        </w:rPr>
        <w:t>Документы</w:t>
      </w:r>
      <w:r w:rsidR="00A74478" w:rsidRPr="0046047A">
        <w:rPr>
          <w:rFonts w:ascii="Arial LatRus" w:hAnsi="Arial LatRus"/>
          <w:sz w:val="24"/>
          <w:szCs w:val="24"/>
        </w:rPr>
        <w:t xml:space="preserve">, </w:t>
      </w:r>
      <w:r w:rsidR="00A74478" w:rsidRPr="0046047A">
        <w:rPr>
          <w:rFonts w:ascii="GHEA Grapalat" w:hAnsi="GHEA Grapalat"/>
          <w:sz w:val="24"/>
          <w:szCs w:val="24"/>
        </w:rPr>
        <w:t>указанные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в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пунктах</w:t>
      </w:r>
      <w:r w:rsidR="00A74478" w:rsidRPr="0046047A">
        <w:rPr>
          <w:rFonts w:ascii="Arial LatRus" w:hAnsi="Arial LatRus"/>
          <w:sz w:val="24"/>
          <w:szCs w:val="24"/>
        </w:rPr>
        <w:t xml:space="preserve"> 8.</w:t>
      </w:r>
      <w:r w:rsidR="0047567E" w:rsidRPr="0046047A">
        <w:rPr>
          <w:rFonts w:ascii="Arial LatRus" w:hAnsi="Arial LatRus"/>
          <w:sz w:val="24"/>
          <w:szCs w:val="24"/>
        </w:rPr>
        <w:t>8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и</w:t>
      </w:r>
      <w:r w:rsidR="00A74478" w:rsidRPr="0046047A">
        <w:rPr>
          <w:rFonts w:ascii="Arial LatRus" w:hAnsi="Arial LatRus"/>
          <w:sz w:val="24"/>
          <w:szCs w:val="24"/>
        </w:rPr>
        <w:t xml:space="preserve"> 8.</w:t>
      </w:r>
      <w:r w:rsidR="0047567E" w:rsidRPr="0046047A">
        <w:rPr>
          <w:rFonts w:ascii="Arial LatRus" w:hAnsi="Arial LatRus"/>
          <w:sz w:val="24"/>
          <w:szCs w:val="24"/>
        </w:rPr>
        <w:t>9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части</w:t>
      </w:r>
      <w:r w:rsidR="00A74478" w:rsidRPr="0046047A">
        <w:rPr>
          <w:rFonts w:ascii="Arial LatRus" w:hAnsi="Arial LatRus"/>
          <w:sz w:val="24"/>
          <w:szCs w:val="24"/>
        </w:rPr>
        <w:t xml:space="preserve"> 1 </w:t>
      </w:r>
      <w:r w:rsidR="00A74478" w:rsidRPr="0046047A">
        <w:rPr>
          <w:rFonts w:ascii="GHEA Grapalat" w:hAnsi="GHEA Grapalat"/>
          <w:sz w:val="24"/>
          <w:szCs w:val="24"/>
        </w:rPr>
        <w:t>настоящего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приглашения</w:t>
      </w:r>
      <w:r w:rsidR="00A74478" w:rsidRPr="0046047A">
        <w:rPr>
          <w:rFonts w:ascii="Arial LatRus" w:hAnsi="Arial LatRus"/>
          <w:sz w:val="24"/>
          <w:szCs w:val="24"/>
        </w:rPr>
        <w:t xml:space="preserve">, </w:t>
      </w:r>
      <w:r w:rsidR="00A74478" w:rsidRPr="0046047A">
        <w:rPr>
          <w:rFonts w:ascii="GHEA Grapalat" w:hAnsi="GHEA Grapalat"/>
          <w:sz w:val="24"/>
          <w:szCs w:val="24"/>
        </w:rPr>
        <w:t>участник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в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установленный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срок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представляет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="00A74478" w:rsidRPr="0046047A">
        <w:rPr>
          <w:rFonts w:ascii="GHEA Grapalat" w:hAnsi="GHEA Grapalat"/>
          <w:sz w:val="24"/>
          <w:szCs w:val="24"/>
        </w:rPr>
        <w:t>секретарю</w:t>
      </w:r>
      <w:proofErr w:type="gramEnd"/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комиссии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посредством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их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отправки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на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электронную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почту</w:t>
      </w:r>
      <w:r w:rsidR="00A74478" w:rsidRPr="0046047A">
        <w:rPr>
          <w:rFonts w:ascii="Arial LatRus" w:hAnsi="Arial LatRus"/>
          <w:sz w:val="24"/>
          <w:szCs w:val="24"/>
        </w:rPr>
        <w:t xml:space="preserve">, </w:t>
      </w:r>
      <w:r w:rsidR="00A74478" w:rsidRPr="0046047A">
        <w:rPr>
          <w:rFonts w:ascii="GHEA Grapalat" w:hAnsi="GHEA Grapalat"/>
          <w:sz w:val="24"/>
          <w:szCs w:val="24"/>
        </w:rPr>
        <w:t>предусмотренную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настоящим</w:t>
      </w:r>
      <w:r w:rsidR="00A74478" w:rsidRPr="0046047A">
        <w:rPr>
          <w:rFonts w:ascii="Arial LatRus" w:hAnsi="Arial LatRus"/>
          <w:sz w:val="24"/>
          <w:szCs w:val="24"/>
        </w:rPr>
        <w:t xml:space="preserve"> </w:t>
      </w:r>
      <w:r w:rsidR="00A74478" w:rsidRPr="0046047A">
        <w:rPr>
          <w:rFonts w:ascii="GHEA Grapalat" w:hAnsi="GHEA Grapalat"/>
          <w:sz w:val="24"/>
          <w:szCs w:val="24"/>
        </w:rPr>
        <w:t>приглашением</w:t>
      </w:r>
      <w:r w:rsidR="00A74478" w:rsidRPr="0046047A">
        <w:rPr>
          <w:rFonts w:ascii="Arial LatRus" w:hAnsi="Arial LatRus"/>
          <w:sz w:val="24"/>
          <w:szCs w:val="24"/>
        </w:rPr>
        <w:t xml:space="preserve">. </w:t>
      </w:r>
      <w:r w:rsidR="00A23E7B" w:rsidRPr="0046047A">
        <w:rPr>
          <w:rFonts w:ascii="GHEA Grapalat" w:hAnsi="GHEA Grapalat"/>
          <w:sz w:val="24"/>
          <w:szCs w:val="24"/>
        </w:rPr>
        <w:t>Секретарь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обязан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в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день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получения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документов</w:t>
      </w:r>
      <w:r w:rsidR="00A23E7B" w:rsidRPr="0046047A">
        <w:rPr>
          <w:rFonts w:ascii="Arial LatRus" w:hAnsi="Arial LatRus"/>
          <w:sz w:val="24"/>
          <w:szCs w:val="24"/>
        </w:rPr>
        <w:t xml:space="preserve">, </w:t>
      </w:r>
      <w:r w:rsidR="00A23E7B" w:rsidRPr="0046047A">
        <w:rPr>
          <w:rFonts w:ascii="GHEA Grapalat" w:hAnsi="GHEA Grapalat"/>
          <w:sz w:val="24"/>
          <w:szCs w:val="24"/>
        </w:rPr>
        <w:t>подтвердить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факт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их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получения</w:t>
      </w:r>
      <w:r w:rsidR="00A23E7B" w:rsidRPr="0046047A">
        <w:rPr>
          <w:rFonts w:ascii="Arial LatRus" w:hAnsi="Arial LatRus"/>
          <w:sz w:val="24"/>
          <w:szCs w:val="24"/>
        </w:rPr>
        <w:t xml:space="preserve">, </w:t>
      </w:r>
      <w:r w:rsidR="00A23E7B" w:rsidRPr="0046047A">
        <w:rPr>
          <w:rFonts w:ascii="GHEA Grapalat" w:hAnsi="GHEA Grapalat"/>
          <w:sz w:val="24"/>
          <w:szCs w:val="24"/>
        </w:rPr>
        <w:t>отправив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подтверждение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со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своей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электронной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почты</w:t>
      </w:r>
      <w:r w:rsidR="00A23E7B" w:rsidRPr="0046047A">
        <w:rPr>
          <w:rFonts w:ascii="Arial LatRus" w:hAnsi="Arial LatRus"/>
          <w:sz w:val="24"/>
          <w:szCs w:val="24"/>
        </w:rPr>
        <w:t xml:space="preserve">, </w:t>
      </w:r>
      <w:r w:rsidR="00A23E7B" w:rsidRPr="0046047A">
        <w:rPr>
          <w:rFonts w:ascii="GHEA Grapalat" w:hAnsi="GHEA Grapalat"/>
          <w:sz w:val="24"/>
          <w:szCs w:val="24"/>
        </w:rPr>
        <w:t>указанной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в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настоящем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приглашении</w:t>
      </w:r>
      <w:r w:rsidR="00A23E7B" w:rsidRPr="0046047A">
        <w:rPr>
          <w:rFonts w:ascii="Arial LatRus" w:hAnsi="Arial LatRus"/>
          <w:sz w:val="24"/>
          <w:szCs w:val="24"/>
        </w:rPr>
        <w:t xml:space="preserve">, </w:t>
      </w:r>
      <w:r w:rsidR="00A23E7B" w:rsidRPr="0046047A">
        <w:rPr>
          <w:rFonts w:ascii="GHEA Grapalat" w:hAnsi="GHEA Grapalat"/>
          <w:sz w:val="24"/>
          <w:szCs w:val="24"/>
        </w:rPr>
        <w:t>на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электронную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почту</w:t>
      </w:r>
      <w:r w:rsidR="00A23E7B" w:rsidRPr="0046047A">
        <w:rPr>
          <w:rFonts w:ascii="Arial LatRus" w:hAnsi="Arial LatRus"/>
          <w:sz w:val="24"/>
          <w:szCs w:val="24"/>
        </w:rPr>
        <w:t xml:space="preserve"> </w:t>
      </w:r>
      <w:r w:rsidR="00A23E7B" w:rsidRPr="0046047A">
        <w:rPr>
          <w:rFonts w:ascii="GHEA Grapalat" w:hAnsi="GHEA Grapalat"/>
          <w:sz w:val="24"/>
          <w:szCs w:val="24"/>
        </w:rPr>
        <w:t>участника</w:t>
      </w:r>
      <w:r w:rsidR="00A23E7B" w:rsidRPr="0046047A">
        <w:rPr>
          <w:rFonts w:ascii="Arial LatRus" w:hAnsi="Arial LatRus"/>
          <w:sz w:val="24"/>
          <w:szCs w:val="24"/>
        </w:rPr>
        <w:t>.</w:t>
      </w:r>
    </w:p>
    <w:p w:rsidR="002B121D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pacing w:val="-4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93610F" w:rsidRPr="0046047A">
        <w:rPr>
          <w:rFonts w:ascii="Arial LatRus" w:hAnsi="Arial LatRus"/>
          <w:sz w:val="24"/>
          <w:szCs w:val="24"/>
        </w:rPr>
        <w:t>1</w:t>
      </w:r>
      <w:r w:rsidR="00A66F8E" w:rsidRPr="0046047A">
        <w:rPr>
          <w:rFonts w:ascii="Arial LatRus" w:hAnsi="Arial LatRus"/>
          <w:sz w:val="24"/>
          <w:szCs w:val="24"/>
        </w:rPr>
        <w:t>5</w:t>
      </w:r>
      <w:r w:rsidR="00EE0CB1" w:rsidRPr="0046047A">
        <w:rPr>
          <w:rFonts w:ascii="Arial LatRus" w:hAnsi="Arial LatRus"/>
          <w:sz w:val="24"/>
          <w:szCs w:val="24"/>
        </w:rPr>
        <w:t>.</w:t>
      </w:r>
      <w:r w:rsidR="00EE0CB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pacing w:val="-4"/>
          <w:sz w:val="24"/>
          <w:szCs w:val="24"/>
        </w:rPr>
        <w:t>Участники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их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представители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могут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присутствовать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на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заседаниях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комиссии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. </w:t>
      </w:r>
      <w:r w:rsidRPr="0046047A">
        <w:rPr>
          <w:rFonts w:ascii="GHEA Grapalat" w:hAnsi="GHEA Grapalat"/>
          <w:spacing w:val="-4"/>
          <w:sz w:val="24"/>
          <w:szCs w:val="24"/>
        </w:rPr>
        <w:t>Участники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или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их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представители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могут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потребовать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копии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протоколов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заседаний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комиссии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4"/>
          <w:sz w:val="24"/>
          <w:szCs w:val="24"/>
        </w:rPr>
        <w:t>которые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предоставляются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в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течение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одного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календарного</w:t>
      </w:r>
      <w:r w:rsidRPr="0046047A">
        <w:rPr>
          <w:rFonts w:ascii="Arial LatRus" w:hAnsi="Arial LatRus"/>
          <w:spacing w:val="-4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4"/>
          <w:sz w:val="24"/>
          <w:szCs w:val="24"/>
        </w:rPr>
        <w:t>дня</w:t>
      </w:r>
      <w:r w:rsidRPr="0046047A">
        <w:rPr>
          <w:rFonts w:ascii="Arial LatRus" w:hAnsi="Arial LatRus"/>
          <w:spacing w:val="-4"/>
          <w:sz w:val="24"/>
          <w:szCs w:val="24"/>
        </w:rPr>
        <w:t>.</w:t>
      </w:r>
    </w:p>
    <w:p w:rsidR="009302D2" w:rsidRPr="0046047A" w:rsidRDefault="00B5219E" w:rsidP="009302D2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</w:t>
      </w:r>
      <w:r w:rsidR="00A150A9" w:rsidRPr="0046047A">
        <w:rPr>
          <w:rFonts w:ascii="Arial LatRus" w:hAnsi="Arial LatRus"/>
        </w:rPr>
        <w:t>.</w:t>
      </w:r>
      <w:r w:rsidR="0093610F" w:rsidRPr="0046047A">
        <w:rPr>
          <w:rFonts w:ascii="Arial LatRus" w:hAnsi="Arial LatRus"/>
        </w:rPr>
        <w:t>1</w:t>
      </w:r>
      <w:r w:rsidR="00FA1A78" w:rsidRPr="0046047A">
        <w:rPr>
          <w:rFonts w:ascii="Arial LatRus" w:hAnsi="Arial LatRus"/>
        </w:rPr>
        <w:t>6</w:t>
      </w:r>
      <w:r w:rsidR="00EE0CB1" w:rsidRPr="0046047A">
        <w:rPr>
          <w:rFonts w:ascii="Arial LatRus" w:hAnsi="Arial LatRus"/>
        </w:rPr>
        <w:t>.</w:t>
      </w:r>
      <w:r w:rsidR="00EE0CB1" w:rsidRPr="0046047A">
        <w:rPr>
          <w:rFonts w:ascii="Arial LatRus" w:hAnsi="Arial LatRus"/>
        </w:rPr>
        <w:tab/>
      </w:r>
      <w:proofErr w:type="gramStart"/>
      <w:r w:rsidR="009302D2" w:rsidRPr="0046047A">
        <w:rPr>
          <w:rFonts w:ascii="GHEA Grapalat" w:hAnsi="GHEA Grapalat"/>
        </w:rPr>
        <w:t>Электронные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извещения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отправляются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комиссией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и</w:t>
      </w:r>
      <w:r w:rsidR="009302D2" w:rsidRPr="0046047A">
        <w:rPr>
          <w:rFonts w:ascii="Arial LatRus" w:hAnsi="Arial LatRus"/>
        </w:rPr>
        <w:t xml:space="preserve"> (</w:t>
      </w:r>
      <w:r w:rsidR="009302D2" w:rsidRPr="0046047A">
        <w:rPr>
          <w:rFonts w:ascii="GHEA Grapalat" w:hAnsi="GHEA Grapalat"/>
        </w:rPr>
        <w:t>или</w:t>
      </w:r>
      <w:r w:rsidR="009302D2" w:rsidRPr="0046047A">
        <w:rPr>
          <w:rFonts w:ascii="Arial LatRus" w:hAnsi="Arial LatRus"/>
        </w:rPr>
        <w:t xml:space="preserve">) </w:t>
      </w:r>
      <w:r w:rsidR="009302D2" w:rsidRPr="0046047A">
        <w:rPr>
          <w:rFonts w:ascii="GHEA Grapalat" w:hAnsi="GHEA Grapalat"/>
        </w:rPr>
        <w:t>заказчиком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на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электронную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почту</w:t>
      </w:r>
      <w:r w:rsidR="009302D2" w:rsidRPr="0046047A">
        <w:rPr>
          <w:rFonts w:ascii="Arial LatRus" w:hAnsi="Arial LatRus"/>
        </w:rPr>
        <w:t xml:space="preserve">, </w:t>
      </w:r>
      <w:r w:rsidR="009302D2" w:rsidRPr="0046047A">
        <w:rPr>
          <w:rFonts w:ascii="GHEA Grapalat" w:hAnsi="GHEA Grapalat"/>
        </w:rPr>
        <w:t>указанную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в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заявке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участника</w:t>
      </w:r>
      <w:r w:rsidR="009302D2" w:rsidRPr="0046047A">
        <w:rPr>
          <w:rFonts w:ascii="Arial LatRus" w:hAnsi="Arial LatRus"/>
        </w:rPr>
        <w:t xml:space="preserve">, </w:t>
      </w:r>
      <w:r w:rsidR="009302D2" w:rsidRPr="0046047A">
        <w:rPr>
          <w:rFonts w:ascii="GHEA Grapalat" w:hAnsi="GHEA Grapalat"/>
        </w:rPr>
        <w:t>а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в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случае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отправления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участником</w:t>
      </w:r>
      <w:r w:rsidR="009302D2" w:rsidRPr="0046047A">
        <w:rPr>
          <w:rFonts w:ascii="Arial LatRus" w:hAnsi="Arial LatRus"/>
        </w:rPr>
        <w:t xml:space="preserve"> — </w:t>
      </w:r>
      <w:r w:rsidR="009302D2" w:rsidRPr="0046047A">
        <w:rPr>
          <w:rFonts w:ascii="GHEA Grapalat" w:hAnsi="GHEA Grapalat"/>
        </w:rPr>
        <w:t>с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указанного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в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его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заявке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адреса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электронной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почты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на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отмеченный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в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настоящем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приглашении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электронный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адрес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секретаря</w:t>
      </w:r>
      <w:r w:rsidR="009302D2" w:rsidRPr="0046047A">
        <w:rPr>
          <w:rFonts w:ascii="Arial LatRus" w:hAnsi="Arial LatRus"/>
        </w:rPr>
        <w:t xml:space="preserve"> </w:t>
      </w:r>
      <w:r w:rsidR="009302D2" w:rsidRPr="0046047A">
        <w:rPr>
          <w:rFonts w:ascii="GHEA Grapalat" w:hAnsi="GHEA Grapalat"/>
        </w:rPr>
        <w:t>комиссии</w:t>
      </w:r>
      <w:r w:rsidR="009302D2" w:rsidRPr="0046047A">
        <w:rPr>
          <w:rFonts w:ascii="Arial LatRus" w:hAnsi="Arial LatRus"/>
        </w:rPr>
        <w:t>.</w:t>
      </w:r>
      <w:proofErr w:type="gramEnd"/>
    </w:p>
    <w:p w:rsidR="00265D18" w:rsidRPr="0046047A" w:rsidRDefault="00265D18" w:rsidP="009302D2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обмене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сведениями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документами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электронным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способом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отправляет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воспроизведенном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отсканированном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оригинала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варианте</w:t>
      </w:r>
      <w:r w:rsidRPr="0046047A">
        <w:rPr>
          <w:rFonts w:ascii="Arial LatRus" w:hAnsi="Arial LatRus"/>
        </w:rPr>
        <w:t>.</w:t>
      </w:r>
    </w:p>
    <w:p w:rsidR="002B103D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0E624C" w:rsidRPr="0046047A">
        <w:rPr>
          <w:rFonts w:ascii="Arial LatRus" w:hAnsi="Arial LatRus"/>
          <w:sz w:val="24"/>
          <w:szCs w:val="24"/>
          <w:lang w:val="hy-AM"/>
        </w:rPr>
        <w:t>1</w:t>
      </w:r>
      <w:r w:rsidR="00F64849" w:rsidRPr="0046047A">
        <w:rPr>
          <w:rFonts w:ascii="Arial LatRus" w:hAnsi="Arial LatRus"/>
          <w:sz w:val="24"/>
          <w:szCs w:val="24"/>
        </w:rPr>
        <w:t>7</w:t>
      </w:r>
      <w:r w:rsidRPr="0046047A">
        <w:rPr>
          <w:rFonts w:ascii="Arial LatRus" w:hAnsi="Arial LatRus"/>
          <w:sz w:val="24"/>
          <w:szCs w:val="24"/>
        </w:rPr>
        <w:t>.</w:t>
      </w:r>
      <w:r w:rsidR="00EE0CB1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Оценка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определение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отобранного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осуществляются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отдельным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лотам</w:t>
      </w:r>
      <w:r w:rsidR="00F64849" w:rsidRPr="0046047A">
        <w:rPr>
          <w:rStyle w:val="af6"/>
          <w:rFonts w:ascii="Arial LatRus" w:hAnsi="Arial LatRus"/>
          <w:sz w:val="24"/>
          <w:szCs w:val="24"/>
        </w:rPr>
        <w:footnoteReference w:customMarkFollows="1" w:id="8"/>
        <w:t>11</w:t>
      </w:r>
      <w:r w:rsidRPr="0046047A">
        <w:rPr>
          <w:rFonts w:ascii="Arial LatRus" w:hAnsi="Arial LatRus"/>
          <w:sz w:val="24"/>
          <w:szCs w:val="24"/>
        </w:rPr>
        <w:t xml:space="preserve">. </w:t>
      </w:r>
    </w:p>
    <w:p w:rsidR="00583092" w:rsidRPr="0046047A" w:rsidRDefault="00A150A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</w:t>
      </w:r>
      <w:r w:rsidR="005C20A6" w:rsidRPr="0046047A">
        <w:rPr>
          <w:rFonts w:ascii="Arial LatRus" w:hAnsi="Arial LatRus"/>
        </w:rPr>
        <w:t>18</w:t>
      </w:r>
      <w:r w:rsidR="009F2C5D" w:rsidRPr="0046047A">
        <w:rPr>
          <w:rFonts w:ascii="Arial LatRus" w:hAnsi="Arial LatRus"/>
        </w:rPr>
        <w:t>.</w:t>
      </w:r>
      <w:r w:rsidR="009F2C5D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заключает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отказывается</w:t>
      </w:r>
      <w:r w:rsidR="00521B59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заключать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лишается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="000702A0" w:rsidRPr="0046047A">
        <w:rPr>
          <w:rFonts w:ascii="GHEA Grapalat" w:hAnsi="GHEA Grapalat"/>
        </w:rPr>
        <w:t>решением</w:t>
      </w:r>
      <w:r w:rsidR="000702A0" w:rsidRPr="0046047A">
        <w:rPr>
          <w:rFonts w:ascii="Arial LatRus" w:hAnsi="Arial LatRus"/>
        </w:rPr>
        <w:t xml:space="preserve"> </w:t>
      </w:r>
      <w:proofErr w:type="spellStart"/>
      <w:r w:rsidR="000702A0" w:rsidRPr="0046047A">
        <w:rPr>
          <w:rFonts w:ascii="GHEA Grapalat" w:hAnsi="GHEA Grapalat"/>
        </w:rPr>
        <w:t>комиссии</w:t>
      </w:r>
      <w:r w:rsidR="005F2F3B" w:rsidRPr="0046047A">
        <w:rPr>
          <w:rFonts w:ascii="GHEA Grapalat" w:hAnsi="GHEA Grapalat"/>
        </w:rPr>
        <w:t>отобранным</w:t>
      </w:r>
      <w:proofErr w:type="spellEnd"/>
      <w:r w:rsidR="005F2F3B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="005F2F3B" w:rsidRPr="0046047A">
        <w:rPr>
          <w:rFonts w:ascii="GHEA Grapalat" w:hAnsi="GHEA Grapalat"/>
        </w:rPr>
        <w:t>ом</w:t>
      </w:r>
      <w:r w:rsidR="005F2F3B" w:rsidRPr="0046047A">
        <w:rPr>
          <w:rFonts w:ascii="Arial LatRus" w:hAnsi="Arial LatRus"/>
        </w:rPr>
        <w:t xml:space="preserve"> </w:t>
      </w:r>
      <w:r w:rsidR="005F2F3B" w:rsidRPr="0046047A">
        <w:rPr>
          <w:rFonts w:ascii="GHEA Grapalat" w:hAnsi="GHEA Grapalat"/>
        </w:rPr>
        <w:t>признается</w:t>
      </w:r>
      <w:r w:rsidR="005F2F3B" w:rsidRPr="0046047A">
        <w:rPr>
          <w:rFonts w:ascii="Arial LatRus" w:hAnsi="Arial LatRus"/>
        </w:rPr>
        <w:t xml:space="preserve"> </w:t>
      </w:r>
      <w:r w:rsidR="005F2F3B" w:rsidRPr="0046047A">
        <w:rPr>
          <w:rFonts w:ascii="GHEA Grapalat" w:hAnsi="GHEA Grapalat"/>
        </w:rPr>
        <w:t>участник</w:t>
      </w:r>
      <w:r w:rsidR="005F2F3B" w:rsidRPr="0046047A">
        <w:rPr>
          <w:rFonts w:ascii="Arial LatRus" w:hAnsi="Arial LatRus"/>
        </w:rPr>
        <w:t xml:space="preserve"> </w:t>
      </w:r>
      <w:r w:rsidR="005F2F3B" w:rsidRPr="0046047A">
        <w:rPr>
          <w:rFonts w:ascii="GHEA Grapalat" w:hAnsi="GHEA Grapalat"/>
        </w:rPr>
        <w:t>занявший</w:t>
      </w:r>
      <w:r w:rsidR="005F2F3B" w:rsidRPr="0046047A">
        <w:rPr>
          <w:rFonts w:ascii="Arial LatRus" w:hAnsi="Arial LatRus"/>
        </w:rPr>
        <w:t xml:space="preserve"> </w:t>
      </w:r>
      <w:r w:rsidR="005F2F3B" w:rsidRPr="0046047A">
        <w:rPr>
          <w:rFonts w:ascii="GHEA Grapalat" w:hAnsi="GHEA Grapalat"/>
        </w:rPr>
        <w:t>следующее</w:t>
      </w:r>
      <w:r w:rsidR="005F2F3B" w:rsidRPr="0046047A">
        <w:rPr>
          <w:rFonts w:ascii="Arial LatRus" w:hAnsi="Arial LatRus"/>
        </w:rPr>
        <w:t xml:space="preserve"> </w:t>
      </w:r>
      <w:proofErr w:type="spellStart"/>
      <w:r w:rsidR="005F2F3B" w:rsidRPr="0046047A">
        <w:rPr>
          <w:rFonts w:ascii="GHEA Grapalat" w:hAnsi="GHEA Grapalat"/>
        </w:rPr>
        <w:t>место</w:t>
      </w:r>
      <w:r w:rsidR="00951CE5" w:rsidRPr="0046047A">
        <w:rPr>
          <w:rFonts w:ascii="GHEA Grapalat" w:hAnsi="GHEA Grapalat"/>
        </w:rPr>
        <w:t>сприменением</w:t>
      </w:r>
      <w:proofErr w:type="spellEnd"/>
      <w:r w:rsidR="00951CE5" w:rsidRPr="0046047A">
        <w:rPr>
          <w:rFonts w:ascii="Arial LatRus" w:hAnsi="Arial LatRus"/>
        </w:rPr>
        <w:t xml:space="preserve"> </w:t>
      </w:r>
      <w:r w:rsidR="00951CE5"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</w:t>
      </w:r>
      <w:r w:rsidR="00951CE5" w:rsidRPr="0046047A">
        <w:rPr>
          <w:rFonts w:ascii="GHEA Grapalat" w:hAnsi="GHEA Grapalat"/>
        </w:rPr>
        <w:t>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пунктами</w:t>
      </w:r>
      <w:r w:rsidRPr="0046047A">
        <w:rPr>
          <w:rFonts w:ascii="Arial LatRus" w:hAnsi="Arial LatRus"/>
        </w:rPr>
        <w:t xml:space="preserve"> 8.1</w:t>
      </w:r>
      <w:r w:rsidR="00C06B3A" w:rsidRPr="0046047A">
        <w:rPr>
          <w:rFonts w:ascii="Arial LatRus" w:hAnsi="Arial LatRus"/>
        </w:rPr>
        <w:t>2</w:t>
      </w:r>
      <w:r w:rsidRPr="0046047A">
        <w:rPr>
          <w:rFonts w:ascii="Arial LatRus" w:hAnsi="Arial LatRus"/>
        </w:rPr>
        <w:t>-8.</w:t>
      </w:r>
      <w:r w:rsidR="00246C8C" w:rsidRPr="0046047A">
        <w:rPr>
          <w:rFonts w:ascii="Arial LatRus" w:hAnsi="Arial LatRus"/>
        </w:rPr>
        <w:t>19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lastRenderedPageBreak/>
        <w:t>Приглашения</w:t>
      </w:r>
      <w:r w:rsidRPr="0046047A">
        <w:rPr>
          <w:rFonts w:ascii="Arial LatRus" w:hAnsi="Arial LatRus"/>
        </w:rPr>
        <w:t>.</w:t>
      </w:r>
    </w:p>
    <w:p w:rsidR="00583092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5C20A6" w:rsidRPr="0046047A">
        <w:rPr>
          <w:rFonts w:ascii="Arial LatRus" w:hAnsi="Arial LatRus"/>
          <w:sz w:val="24"/>
          <w:szCs w:val="24"/>
        </w:rPr>
        <w:t>19</w:t>
      </w:r>
      <w:r w:rsidR="00FA2DBA" w:rsidRPr="0046047A">
        <w:rPr>
          <w:rFonts w:ascii="Arial LatRus" w:hAnsi="Arial LatRus"/>
          <w:sz w:val="24"/>
          <w:szCs w:val="24"/>
        </w:rPr>
        <w:t>.</w:t>
      </w:r>
      <w:r w:rsidR="00FA2DBA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целях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обоснования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соответствия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предъявленных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требований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представить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дополнительные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документы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сведения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материалы</w:t>
      </w:r>
      <w:r w:rsidRPr="0046047A">
        <w:rPr>
          <w:rFonts w:ascii="Arial LatRus" w:hAnsi="Arial LatRus"/>
          <w:sz w:val="24"/>
          <w:szCs w:val="24"/>
        </w:rPr>
        <w:t>.</w:t>
      </w:r>
    </w:p>
    <w:p w:rsidR="00583092" w:rsidRPr="0046047A" w:rsidRDefault="00662165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Комиссия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может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проверить</w:t>
      </w:r>
      <w:r w:rsidRPr="0046047A">
        <w:rPr>
          <w:rFonts w:ascii="Arial LatRus" w:hAnsi="Arial LatRus"/>
          <w:sz w:val="24"/>
          <w:szCs w:val="24"/>
        </w:rPr>
        <w:t xml:space="preserve"> </w:t>
      </w:r>
      <w:proofErr w:type="gramStart"/>
      <w:r w:rsidRPr="0046047A">
        <w:rPr>
          <w:rFonts w:ascii="GHEA Grapalat" w:hAnsi="GHEA Grapalat"/>
          <w:sz w:val="24"/>
          <w:szCs w:val="24"/>
        </w:rPr>
        <w:t>подлинность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данных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используя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официальных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источников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данные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получив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письменное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компетентных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органов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При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отправке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подобного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запроса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соответствующие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государственные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органы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местного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самоуправления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течение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двух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рабочих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дней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следующих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получения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запроса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proofErr w:type="gramStart"/>
      <w:r w:rsidRPr="0046047A">
        <w:rPr>
          <w:rFonts w:ascii="GHEA Grapalat" w:hAnsi="GHEA Grapalat"/>
          <w:sz w:val="24"/>
          <w:szCs w:val="24"/>
        </w:rPr>
        <w:t>предоставляют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письменное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заключение</w:t>
      </w:r>
      <w:proofErr w:type="gramEnd"/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результате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проверки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подлинности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представленных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они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квалифицируются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как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несоответствующие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действительности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этого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отклоняется</w:t>
      </w:r>
      <w:r w:rsidRPr="0046047A">
        <w:rPr>
          <w:rFonts w:ascii="Arial LatRus" w:hAnsi="Arial LatRus"/>
          <w:sz w:val="24"/>
          <w:szCs w:val="24"/>
        </w:rPr>
        <w:t>.</w:t>
      </w:r>
    </w:p>
    <w:p w:rsidR="00583092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5A79EE" w:rsidRPr="0046047A">
        <w:rPr>
          <w:rFonts w:ascii="Arial LatRus" w:hAnsi="Arial LatRus"/>
          <w:sz w:val="24"/>
          <w:szCs w:val="24"/>
        </w:rPr>
        <w:t>2</w:t>
      </w:r>
      <w:r w:rsidR="002E6A02" w:rsidRPr="0046047A">
        <w:rPr>
          <w:rFonts w:ascii="Arial LatRus" w:hAnsi="Arial LatRus"/>
          <w:sz w:val="24"/>
          <w:szCs w:val="24"/>
        </w:rPr>
        <w:t>0</w:t>
      </w:r>
      <w:r w:rsidRPr="0046047A">
        <w:rPr>
          <w:rFonts w:ascii="Arial LatRus" w:hAnsi="Arial LatRus"/>
          <w:sz w:val="24"/>
          <w:szCs w:val="24"/>
        </w:rPr>
        <w:t>.</w:t>
      </w:r>
      <w:r w:rsidR="00FA2DBA"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целью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применения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пункта</w:t>
      </w:r>
      <w:r w:rsidRPr="0046047A">
        <w:rPr>
          <w:rFonts w:ascii="Arial LatRus" w:hAnsi="Arial LatRus"/>
          <w:sz w:val="24"/>
          <w:szCs w:val="24"/>
        </w:rPr>
        <w:t xml:space="preserve"> 8.</w:t>
      </w:r>
      <w:r w:rsidR="002E6A02" w:rsidRPr="0046047A">
        <w:rPr>
          <w:rFonts w:ascii="Arial LatRus" w:hAnsi="Arial LatRus"/>
          <w:sz w:val="24"/>
          <w:szCs w:val="24"/>
        </w:rPr>
        <w:t>19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части</w:t>
      </w:r>
      <w:r w:rsidRPr="0046047A">
        <w:rPr>
          <w:rFonts w:ascii="Arial LatRus" w:hAnsi="Arial LatRus"/>
          <w:sz w:val="24"/>
          <w:szCs w:val="24"/>
        </w:rPr>
        <w:t xml:space="preserve"> 1 </w:t>
      </w:r>
      <w:r w:rsidRPr="0046047A">
        <w:rPr>
          <w:rFonts w:ascii="GHEA Grapalat" w:hAnsi="GHEA Grapalat"/>
          <w:sz w:val="24"/>
          <w:szCs w:val="24"/>
        </w:rPr>
        <w:t>настоящего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="005A79EE" w:rsidRPr="0046047A">
        <w:rPr>
          <w:rFonts w:ascii="GHEA Grapalat" w:hAnsi="GHEA Grapalat"/>
          <w:sz w:val="24"/>
          <w:szCs w:val="24"/>
        </w:rPr>
        <w:t>может</w:t>
      </w:r>
      <w:r w:rsidR="005A79EE" w:rsidRPr="0046047A">
        <w:rPr>
          <w:rFonts w:ascii="Arial LatRus" w:hAnsi="Arial LatRus"/>
          <w:sz w:val="24"/>
          <w:szCs w:val="24"/>
        </w:rPr>
        <w:t xml:space="preserve"> </w:t>
      </w:r>
      <w:r w:rsidR="005A79EE" w:rsidRPr="0046047A">
        <w:rPr>
          <w:rFonts w:ascii="GHEA Grapalat" w:hAnsi="GHEA Grapalat"/>
          <w:sz w:val="24"/>
          <w:szCs w:val="24"/>
        </w:rPr>
        <w:t>быть</w:t>
      </w:r>
      <w:r w:rsidR="005A79EE" w:rsidRPr="0046047A">
        <w:rPr>
          <w:rFonts w:ascii="Arial LatRus" w:hAnsi="Arial LatRus"/>
          <w:sz w:val="24"/>
          <w:szCs w:val="24"/>
        </w:rPr>
        <w:t xml:space="preserve"> </w:t>
      </w:r>
      <w:r w:rsidR="005A79EE" w:rsidRPr="0046047A">
        <w:rPr>
          <w:rFonts w:ascii="GHEA Grapalat" w:hAnsi="GHEA Grapalat"/>
          <w:sz w:val="24"/>
          <w:szCs w:val="24"/>
        </w:rPr>
        <w:t>созвано</w:t>
      </w:r>
      <w:r w:rsidR="005A79EE"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внеочередное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заседание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комиссии</w:t>
      </w:r>
      <w:r w:rsidRPr="0046047A">
        <w:rPr>
          <w:rFonts w:ascii="Arial LatRus" w:hAnsi="Arial LatRus"/>
          <w:sz w:val="24"/>
          <w:szCs w:val="24"/>
        </w:rPr>
        <w:t>.</w:t>
      </w:r>
    </w:p>
    <w:p w:rsidR="00E45ACA" w:rsidRPr="0046047A" w:rsidRDefault="00A150A9" w:rsidP="00B46D58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pacing w:val="-6"/>
          <w:sz w:val="24"/>
          <w:szCs w:val="24"/>
        </w:rPr>
        <w:t>8.</w:t>
      </w:r>
      <w:r w:rsidR="004D0EA7" w:rsidRPr="0046047A">
        <w:rPr>
          <w:rFonts w:ascii="Arial LatRus" w:hAnsi="Arial LatRus"/>
          <w:spacing w:val="-6"/>
          <w:sz w:val="24"/>
          <w:szCs w:val="24"/>
        </w:rPr>
        <w:t>2</w:t>
      </w:r>
      <w:r w:rsidR="00B41F31" w:rsidRPr="0046047A">
        <w:rPr>
          <w:rFonts w:ascii="Arial LatRus" w:hAnsi="Arial LatRus"/>
          <w:spacing w:val="-6"/>
          <w:sz w:val="24"/>
          <w:szCs w:val="24"/>
        </w:rPr>
        <w:t>1</w:t>
      </w:r>
      <w:r w:rsidR="00544D9F" w:rsidRPr="0046047A">
        <w:rPr>
          <w:rFonts w:ascii="Arial LatRus" w:hAnsi="Arial LatRus"/>
          <w:spacing w:val="-6"/>
          <w:sz w:val="24"/>
          <w:szCs w:val="24"/>
        </w:rPr>
        <w:t>.</w:t>
      </w:r>
      <w:r w:rsidR="00544D9F" w:rsidRPr="0046047A">
        <w:rPr>
          <w:rFonts w:ascii="Arial LatRus" w:hAnsi="Arial LatRus"/>
          <w:spacing w:val="-6"/>
          <w:sz w:val="24"/>
          <w:szCs w:val="24"/>
        </w:rPr>
        <w:tab/>
      </w:r>
      <w:r w:rsidRPr="0046047A">
        <w:rPr>
          <w:rFonts w:ascii="GHEA Grapalat" w:hAnsi="GHEA Grapalat"/>
          <w:spacing w:val="-6"/>
          <w:sz w:val="24"/>
          <w:szCs w:val="24"/>
        </w:rPr>
        <w:t>До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заключения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договора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заказчик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не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позднее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чем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первый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рабочий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день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следующий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за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принятием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решения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по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отобранному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участнику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, </w:t>
      </w:r>
      <w:r w:rsidRPr="0046047A">
        <w:rPr>
          <w:rFonts w:ascii="GHEA Grapalat" w:hAnsi="GHEA Grapalat"/>
          <w:spacing w:val="-6"/>
          <w:sz w:val="24"/>
          <w:szCs w:val="24"/>
        </w:rPr>
        <w:t>опубликовывает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в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бюллетене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объявление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относительно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решения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о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заключении</w:t>
      </w:r>
      <w:r w:rsidRPr="0046047A">
        <w:rPr>
          <w:rFonts w:ascii="Arial LatRus" w:hAnsi="Arial LatRus"/>
          <w:spacing w:val="-6"/>
          <w:sz w:val="24"/>
          <w:szCs w:val="24"/>
        </w:rPr>
        <w:t xml:space="preserve"> </w:t>
      </w:r>
      <w:r w:rsidRPr="0046047A">
        <w:rPr>
          <w:rFonts w:ascii="GHEA Grapalat" w:hAnsi="GHEA Grapalat"/>
          <w:spacing w:val="-6"/>
          <w:sz w:val="24"/>
          <w:szCs w:val="24"/>
        </w:rPr>
        <w:t>договора</w:t>
      </w:r>
      <w:r w:rsidRPr="0046047A">
        <w:rPr>
          <w:rFonts w:ascii="Arial LatRus" w:hAnsi="Arial LatRus"/>
          <w:spacing w:val="-6"/>
          <w:sz w:val="24"/>
          <w:szCs w:val="24"/>
        </w:rPr>
        <w:t>.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Решение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="00BA2853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заключении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содержит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краткую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информацию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оценке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заявок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</w:t>
      </w:r>
      <w:r w:rsidR="00BA2853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причинах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обосновывающих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выбор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отобранного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="00BA2853" w:rsidRPr="0046047A">
        <w:rPr>
          <w:rFonts w:ascii="Arial LatRus" w:hAnsi="Arial LatRus" w:cs="Courier New"/>
          <w:sz w:val="24"/>
          <w:szCs w:val="24"/>
          <w:lang w:val="en-US"/>
        </w:rPr>
        <w:t> </w:t>
      </w:r>
      <w:r w:rsidRPr="0046047A">
        <w:rPr>
          <w:rFonts w:ascii="GHEA Grapalat" w:hAnsi="GHEA Grapalat"/>
          <w:sz w:val="24"/>
          <w:szCs w:val="24"/>
        </w:rPr>
        <w:t>периоде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>.</w:t>
      </w:r>
    </w:p>
    <w:p w:rsidR="00583092" w:rsidRPr="0046047A" w:rsidRDefault="00A150A9" w:rsidP="00B46D58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8.</w:t>
      </w:r>
      <w:r w:rsidR="00163324" w:rsidRPr="0046047A">
        <w:rPr>
          <w:rFonts w:ascii="Arial LatRus" w:hAnsi="Arial LatRus"/>
          <w:sz w:val="24"/>
          <w:szCs w:val="24"/>
        </w:rPr>
        <w:t>2</w:t>
      </w:r>
      <w:r w:rsidR="00F72026" w:rsidRPr="0046047A">
        <w:rPr>
          <w:rFonts w:ascii="Arial LatRus" w:hAnsi="Arial LatRus"/>
          <w:sz w:val="24"/>
          <w:szCs w:val="24"/>
        </w:rPr>
        <w:t>2</w:t>
      </w:r>
      <w:r w:rsidR="00BA2853" w:rsidRPr="0046047A">
        <w:rPr>
          <w:rFonts w:ascii="Arial LatRus" w:hAnsi="Arial LatRus"/>
          <w:sz w:val="24"/>
          <w:szCs w:val="24"/>
        </w:rPr>
        <w:t>.</w:t>
      </w:r>
      <w:r w:rsidRPr="0046047A">
        <w:rPr>
          <w:rFonts w:ascii="GHEA Grapalat" w:hAnsi="GHEA Grapalat"/>
          <w:sz w:val="24"/>
          <w:szCs w:val="24"/>
        </w:rPr>
        <w:t>Периодом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является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период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времени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между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днем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следующим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опубликования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относительно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решения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возникновения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правомочия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заказчиком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>.</w:t>
      </w:r>
    </w:p>
    <w:p w:rsidR="00583092" w:rsidRPr="0046047A" w:rsidRDefault="00583092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/>
          <w:i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Период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случае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процедуры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составляет</w:t>
      </w:r>
      <w:r w:rsidRPr="0046047A">
        <w:rPr>
          <w:rFonts w:ascii="Arial LatRus" w:hAnsi="Arial LatRus"/>
          <w:sz w:val="24"/>
          <w:szCs w:val="24"/>
        </w:rPr>
        <w:t xml:space="preserve"> "</w:t>
      </w:r>
      <w:r w:rsidR="00BE00E5" w:rsidRPr="00BE00E5">
        <w:rPr>
          <w:rFonts w:ascii="Arial LatRus" w:hAnsi="Arial LatRus"/>
          <w:sz w:val="24"/>
          <w:szCs w:val="24"/>
        </w:rPr>
        <w:t>5</w:t>
      </w:r>
      <w:r w:rsidRPr="0046047A">
        <w:rPr>
          <w:rFonts w:ascii="Arial LatRus" w:hAnsi="Arial LatRus"/>
          <w:sz w:val="24"/>
          <w:szCs w:val="24"/>
        </w:rPr>
        <w:t xml:space="preserve">" </w:t>
      </w:r>
      <w:r w:rsidRPr="0046047A">
        <w:rPr>
          <w:rFonts w:ascii="GHEA Grapalat" w:hAnsi="GHEA Grapalat"/>
          <w:sz w:val="24"/>
          <w:szCs w:val="24"/>
        </w:rPr>
        <w:t>календарных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дней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Период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применим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заявку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подал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только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один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которым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заключается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</w:t>
      </w:r>
      <w:r w:rsidRPr="0046047A">
        <w:rPr>
          <w:rFonts w:ascii="Arial LatRus" w:hAnsi="Arial LatRus"/>
          <w:sz w:val="24"/>
          <w:szCs w:val="24"/>
        </w:rPr>
        <w:t>.</w:t>
      </w:r>
    </w:p>
    <w:p w:rsidR="00583092" w:rsidRPr="0046047A" w:rsidRDefault="00583092" w:rsidP="00B46D58">
      <w:pPr>
        <w:pStyle w:val="23"/>
        <w:widowControl w:val="0"/>
        <w:spacing w:after="160" w:line="24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GHEA Grapalat" w:hAnsi="GHEA Grapalat"/>
          <w:sz w:val="24"/>
          <w:szCs w:val="24"/>
        </w:rPr>
        <w:t>Заказчик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заключает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если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предусмотренный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настоящим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пунктом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период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один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участников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обжалует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лицу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рассматривающему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жалобы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в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связи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закупками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решение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. </w:t>
      </w:r>
      <w:r w:rsidRPr="0046047A">
        <w:rPr>
          <w:rFonts w:ascii="GHEA Grapalat" w:hAnsi="GHEA Grapalat"/>
          <w:sz w:val="24"/>
          <w:szCs w:val="24"/>
        </w:rPr>
        <w:t>Договор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заключенный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окончания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периода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ожидания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или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заключенный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без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опубликования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объявления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заключении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договора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является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ничтожным</w:t>
      </w:r>
      <w:r w:rsidRPr="0046047A">
        <w:rPr>
          <w:rFonts w:ascii="Arial LatRus" w:hAnsi="Arial LatRus"/>
          <w:sz w:val="24"/>
          <w:szCs w:val="24"/>
        </w:rPr>
        <w:t>.</w:t>
      </w:r>
    </w:p>
    <w:p w:rsidR="000313A6" w:rsidRPr="0046047A" w:rsidRDefault="00AA0AD8" w:rsidP="00B46D58">
      <w:pPr>
        <w:widowControl w:val="0"/>
        <w:spacing w:after="160"/>
        <w:jc w:val="center"/>
        <w:rPr>
          <w:rFonts w:ascii="Arial LatRus" w:hAnsi="Arial LatRus" w:cs="Arial"/>
          <w:b/>
          <w:iCs/>
        </w:rPr>
      </w:pPr>
      <w:r w:rsidRPr="0046047A">
        <w:rPr>
          <w:rFonts w:ascii="Arial LatRus" w:hAnsi="Arial LatRus"/>
          <w:b/>
        </w:rPr>
        <w:t xml:space="preserve">9. </w:t>
      </w:r>
      <w:r w:rsidRPr="0046047A">
        <w:rPr>
          <w:rFonts w:ascii="GHEA Grapalat" w:hAnsi="GHEA Grapalat"/>
          <w:b/>
        </w:rPr>
        <w:t>ЗАКЛЮЧЕНИЕ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ДОГОВОРА</w:t>
      </w:r>
      <w:r w:rsidRPr="0046047A">
        <w:rPr>
          <w:rFonts w:ascii="Arial LatRus" w:hAnsi="Arial LatRus"/>
          <w:b/>
        </w:rPr>
        <w:t xml:space="preserve"> </w:t>
      </w:r>
    </w:p>
    <w:p w:rsidR="00096865" w:rsidRPr="0046047A" w:rsidRDefault="00AA0AD8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9.1</w:t>
      </w:r>
      <w:r w:rsidR="002A3FC1" w:rsidRPr="0046047A">
        <w:rPr>
          <w:rFonts w:ascii="Arial LatRus" w:hAnsi="Arial LatRus"/>
        </w:rPr>
        <w:t>.</w:t>
      </w:r>
      <w:r w:rsidR="002A3FC1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посредством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>.</w:t>
      </w:r>
    </w:p>
    <w:p w:rsidR="00EB6E54" w:rsidRPr="0046047A" w:rsidRDefault="00AA0AD8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9.2.</w:t>
      </w:r>
      <w:r w:rsidR="002A3FC1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четырех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периода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ожидания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8.</w:t>
      </w:r>
      <w:r w:rsidR="00D24BAD" w:rsidRPr="0046047A">
        <w:rPr>
          <w:rFonts w:ascii="Arial LatRus" w:hAnsi="Arial LatRus"/>
        </w:rPr>
        <w:t>22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извещает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проект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ранее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второй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периода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ожидания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8.</w:t>
      </w:r>
      <w:r w:rsidR="00DA3F9C" w:rsidRPr="0046047A">
        <w:rPr>
          <w:rFonts w:ascii="Arial LatRus" w:hAnsi="Arial LatRus"/>
        </w:rPr>
        <w:t>2</w:t>
      </w:r>
      <w:r w:rsidR="00D24BAD" w:rsidRPr="0046047A">
        <w:rPr>
          <w:rFonts w:ascii="Arial LatRus" w:hAnsi="Arial LatRus"/>
        </w:rPr>
        <w:t xml:space="preserve">2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>.</w:t>
      </w:r>
    </w:p>
    <w:p w:rsidR="00F23A51" w:rsidRPr="0046047A" w:rsidRDefault="00AA0AD8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9.3.</w:t>
      </w:r>
      <w:r w:rsidR="002A3FC1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Секретарь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проект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заключаемого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способом</w:t>
      </w:r>
      <w:r w:rsidRPr="0046047A">
        <w:rPr>
          <w:rFonts w:ascii="Arial LatRus" w:hAnsi="Arial LatRus"/>
        </w:rPr>
        <w:t xml:space="preserve">. </w:t>
      </w:r>
      <w:r w:rsidR="00645866" w:rsidRPr="0046047A">
        <w:rPr>
          <w:rFonts w:ascii="GHEA Grapalat" w:hAnsi="GHEA Grapalat"/>
        </w:rPr>
        <w:t>При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этом</w:t>
      </w:r>
      <w:proofErr w:type="gramStart"/>
      <w:r w:rsidR="00645866" w:rsidRPr="0046047A">
        <w:rPr>
          <w:rFonts w:ascii="Arial LatRus" w:hAnsi="Arial LatRus"/>
        </w:rPr>
        <w:t>,</w:t>
      </w:r>
      <w:proofErr w:type="gramEnd"/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при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закупке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строительных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работ</w:t>
      </w:r>
      <w:r w:rsidR="00645866" w:rsidRPr="0046047A">
        <w:rPr>
          <w:rFonts w:ascii="Arial LatRus" w:hAnsi="Arial LatRus"/>
        </w:rPr>
        <w:t xml:space="preserve">, </w:t>
      </w:r>
      <w:r w:rsidR="00645866" w:rsidRPr="0046047A">
        <w:rPr>
          <w:rFonts w:ascii="GHEA Grapalat" w:hAnsi="GHEA Grapalat"/>
        </w:rPr>
        <w:t>в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договор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включаются</w:t>
      </w:r>
      <w:r w:rsidR="00645866" w:rsidRPr="0046047A">
        <w:rPr>
          <w:rFonts w:ascii="Arial LatRus" w:hAnsi="Arial LatRus"/>
        </w:rPr>
        <w:t xml:space="preserve"> </w:t>
      </w:r>
      <w:r w:rsidR="00B55057" w:rsidRPr="0046047A">
        <w:rPr>
          <w:rFonts w:ascii="GHEA Grapalat" w:hAnsi="GHEA Grapalat"/>
        </w:rPr>
        <w:t>приборы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и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оборудование</w:t>
      </w:r>
      <w:r w:rsidR="00645866" w:rsidRPr="0046047A">
        <w:rPr>
          <w:rFonts w:ascii="Arial LatRus" w:hAnsi="Arial LatRus"/>
        </w:rPr>
        <w:t xml:space="preserve">, </w:t>
      </w:r>
      <w:r w:rsidR="00645866" w:rsidRPr="0046047A">
        <w:rPr>
          <w:rFonts w:ascii="GHEA Grapalat" w:hAnsi="GHEA Grapalat"/>
        </w:rPr>
        <w:t>представленные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по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заявке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отобранного</w:t>
      </w:r>
      <w:r w:rsidR="00645866" w:rsidRPr="0046047A">
        <w:rPr>
          <w:rFonts w:ascii="Arial LatRus" w:hAnsi="Arial LatRus"/>
        </w:rPr>
        <w:t xml:space="preserve"> </w:t>
      </w:r>
      <w:r w:rsidR="00645866"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. </w:t>
      </w:r>
    </w:p>
    <w:p w:rsidR="00096865" w:rsidRPr="0046047A" w:rsidRDefault="00AA0AD8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9.</w:t>
      </w:r>
      <w:r w:rsidR="009C5CB9" w:rsidRPr="0046047A">
        <w:rPr>
          <w:rFonts w:ascii="Arial LatRus" w:hAnsi="Arial LatRus"/>
        </w:rPr>
        <w:t>4</w:t>
      </w:r>
      <w:r w:rsidR="00DC30CC" w:rsidRPr="0046047A">
        <w:rPr>
          <w:rFonts w:ascii="Arial LatRus" w:hAnsi="Arial LatRus"/>
        </w:rPr>
        <w:t>.</w:t>
      </w:r>
      <w:r w:rsidR="00DC30CC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10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уведомления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проекта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подписывает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="00F83409" w:rsidRPr="0046047A">
        <w:rPr>
          <w:rFonts w:ascii="Arial LatRus" w:hAnsi="Arial LatRus"/>
        </w:rPr>
        <w:t xml:space="preserve"> </w:t>
      </w:r>
      <w:r w:rsidR="00F83409" w:rsidRPr="0046047A">
        <w:rPr>
          <w:rFonts w:ascii="GHEA Grapalat" w:hAnsi="GHEA Grapalat"/>
        </w:rPr>
        <w:t>квалификации</w:t>
      </w:r>
      <w:r w:rsidR="00F83409" w:rsidRPr="0046047A">
        <w:rPr>
          <w:rFonts w:ascii="Arial LatRus" w:hAnsi="Arial LatRus"/>
        </w:rPr>
        <w:t xml:space="preserve"> </w:t>
      </w:r>
      <w:r w:rsidR="00F83409"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лишается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предоплата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устанавливается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15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>.</w:t>
      </w:r>
    </w:p>
    <w:p w:rsidR="000313A6" w:rsidRPr="0046047A" w:rsidRDefault="000313A6" w:rsidP="00B46D58">
      <w:pPr>
        <w:widowControl w:val="0"/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проект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регистрируется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системе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документооборота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заказчика</w:t>
      </w:r>
      <w:proofErr w:type="gramStart"/>
      <w:r w:rsidRPr="0046047A">
        <w:rPr>
          <w:rFonts w:ascii="Arial LatRus" w:hAnsi="Arial LatRus"/>
        </w:rPr>
        <w:t>.</w:t>
      </w:r>
      <w:r w:rsidRPr="0046047A">
        <w:rPr>
          <w:rFonts w:ascii="GHEA Grapalat" w:hAnsi="GHEA Grapalat"/>
        </w:rPr>
        <w:t>П</w:t>
      </w:r>
      <w:proofErr w:type="gramEnd"/>
      <w:r w:rsidRPr="0046047A">
        <w:rPr>
          <w:rFonts w:ascii="GHEA Grapalat" w:hAnsi="GHEA Grapalat"/>
        </w:rPr>
        <w:t>роект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руководителем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двух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возникновением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правомочия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сопроводительным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письмом</w:t>
      </w:r>
      <w:r w:rsidRPr="0046047A">
        <w:rPr>
          <w:rFonts w:ascii="Arial LatRus" w:hAnsi="Arial LatRus"/>
        </w:rPr>
        <w:t>.</w:t>
      </w:r>
    </w:p>
    <w:p w:rsidR="00D612BC" w:rsidRPr="0046047A" w:rsidRDefault="00AA0AD8" w:rsidP="00B46D58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LatRus" w:hAnsi="Arial LatRus" w:cs="Sylfaen"/>
          <w:i w:val="0"/>
          <w:sz w:val="24"/>
          <w:szCs w:val="24"/>
        </w:rPr>
      </w:pPr>
      <w:r w:rsidRPr="0046047A">
        <w:rPr>
          <w:rFonts w:ascii="Arial LatRus" w:hAnsi="Arial LatRus"/>
          <w:i w:val="0"/>
          <w:sz w:val="24"/>
          <w:szCs w:val="24"/>
        </w:rPr>
        <w:t>9.</w:t>
      </w:r>
      <w:r w:rsidR="001611D8" w:rsidRPr="0046047A">
        <w:rPr>
          <w:rFonts w:ascii="Arial LatRus" w:hAnsi="Arial LatRus"/>
          <w:i w:val="0"/>
          <w:sz w:val="24"/>
          <w:szCs w:val="24"/>
        </w:rPr>
        <w:t>5</w:t>
      </w:r>
      <w:r w:rsidR="00DC30CC" w:rsidRPr="0046047A">
        <w:rPr>
          <w:rFonts w:ascii="Arial LatRus" w:hAnsi="Arial LatRus"/>
          <w:i w:val="0"/>
          <w:sz w:val="24"/>
          <w:szCs w:val="24"/>
        </w:rPr>
        <w:t>.</w:t>
      </w:r>
      <w:r w:rsidR="00DC30CC" w:rsidRPr="0046047A">
        <w:rPr>
          <w:rFonts w:ascii="Arial LatRus" w:hAnsi="Arial LatRus"/>
          <w:i w:val="0"/>
          <w:sz w:val="24"/>
          <w:szCs w:val="24"/>
        </w:rPr>
        <w:tab/>
      </w:r>
      <w:r w:rsidRPr="0046047A">
        <w:rPr>
          <w:rFonts w:ascii="GHEA Grapalat" w:hAnsi="GHEA Grapalat"/>
          <w:i w:val="0"/>
          <w:sz w:val="24"/>
          <w:szCs w:val="24"/>
        </w:rPr>
        <w:t>До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истечения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срока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предусмотренного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пунктом</w:t>
      </w:r>
      <w:r w:rsidRPr="0046047A">
        <w:rPr>
          <w:rFonts w:ascii="Arial LatRus" w:hAnsi="Arial LatRus"/>
          <w:i w:val="0"/>
          <w:sz w:val="24"/>
          <w:szCs w:val="24"/>
        </w:rPr>
        <w:t xml:space="preserve"> 9.</w:t>
      </w:r>
      <w:r w:rsidR="00AA064A" w:rsidRPr="0046047A">
        <w:rPr>
          <w:rFonts w:ascii="Arial LatRus" w:hAnsi="Arial LatRus"/>
          <w:i w:val="0"/>
          <w:sz w:val="24"/>
          <w:szCs w:val="24"/>
          <w:lang w:val="hy-AM"/>
        </w:rPr>
        <w:t>4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части</w:t>
      </w:r>
      <w:r w:rsidRPr="0046047A">
        <w:rPr>
          <w:rFonts w:ascii="Arial LatRus" w:hAnsi="Arial LatRus"/>
          <w:i w:val="0"/>
          <w:sz w:val="24"/>
          <w:szCs w:val="24"/>
        </w:rPr>
        <w:t xml:space="preserve"> 1 </w:t>
      </w:r>
      <w:r w:rsidRPr="0046047A">
        <w:rPr>
          <w:rFonts w:ascii="GHEA Grapalat" w:hAnsi="GHEA Grapalat"/>
          <w:i w:val="0"/>
          <w:sz w:val="24"/>
          <w:szCs w:val="24"/>
        </w:rPr>
        <w:t>настоящего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Приглашения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с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согласия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сторон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проект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договора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могут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быть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внесены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изменения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однако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они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не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могут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привести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изменению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характеристик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предмета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закупки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включая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увеличение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цены</w:t>
      </w:r>
      <w:r w:rsidRPr="0046047A">
        <w:rPr>
          <w:rFonts w:ascii="Arial LatRus" w:hAnsi="Arial LatRus"/>
          <w:i w:val="0"/>
          <w:sz w:val="24"/>
          <w:szCs w:val="24"/>
        </w:rPr>
        <w:t xml:space="preserve">, </w:t>
      </w:r>
      <w:r w:rsidRPr="0046047A">
        <w:rPr>
          <w:rFonts w:ascii="GHEA Grapalat" w:hAnsi="GHEA Grapalat"/>
          <w:i w:val="0"/>
          <w:sz w:val="24"/>
          <w:szCs w:val="24"/>
        </w:rPr>
        <w:t>предложенной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отобранным</w:t>
      </w:r>
      <w:r w:rsidRPr="0046047A">
        <w:rPr>
          <w:rFonts w:ascii="Arial LatRus" w:hAnsi="Arial LatRus"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i w:val="0"/>
          <w:sz w:val="24"/>
          <w:szCs w:val="24"/>
        </w:rPr>
        <w:t>участником</w:t>
      </w:r>
      <w:r w:rsidRPr="0046047A">
        <w:rPr>
          <w:rFonts w:ascii="Arial LatRus" w:hAnsi="Arial LatRus"/>
          <w:i w:val="0"/>
          <w:sz w:val="24"/>
          <w:szCs w:val="24"/>
        </w:rPr>
        <w:t>.</w:t>
      </w:r>
    </w:p>
    <w:p w:rsidR="00096865" w:rsidRPr="0046047A" w:rsidRDefault="00030D40" w:rsidP="00B46D58">
      <w:pPr>
        <w:widowControl w:val="0"/>
        <w:spacing w:after="160"/>
        <w:jc w:val="center"/>
        <w:rPr>
          <w:rFonts w:ascii="Arial LatRus" w:hAnsi="Arial LatRus" w:cs="Arial"/>
          <w:b/>
          <w:iCs/>
        </w:rPr>
      </w:pPr>
      <w:r w:rsidRPr="0046047A">
        <w:rPr>
          <w:rFonts w:ascii="Arial LatRus" w:hAnsi="Arial LatRus"/>
          <w:b/>
        </w:rPr>
        <w:lastRenderedPageBreak/>
        <w:t xml:space="preserve">10. </w:t>
      </w:r>
      <w:r w:rsidR="00F83409" w:rsidRPr="0046047A">
        <w:rPr>
          <w:rFonts w:ascii="GHEA Grapalat" w:hAnsi="GHEA Grapalat"/>
          <w:b/>
        </w:rPr>
        <w:t>ОБЕСПЕЧЕНИЯ</w:t>
      </w:r>
      <w:r w:rsidR="00F83409" w:rsidRPr="0046047A">
        <w:rPr>
          <w:rFonts w:ascii="Arial LatRus" w:hAnsi="Arial LatRus"/>
          <w:b/>
        </w:rPr>
        <w:t xml:space="preserve"> </w:t>
      </w:r>
      <w:r w:rsidR="00F83409" w:rsidRPr="0046047A">
        <w:rPr>
          <w:rFonts w:ascii="GHEA Grapalat" w:hAnsi="GHEA Grapalat"/>
          <w:b/>
        </w:rPr>
        <w:t>КВАЛИФИКАЦИИ</w:t>
      </w:r>
      <w:r w:rsidR="00F83409" w:rsidRPr="0046047A">
        <w:rPr>
          <w:rFonts w:ascii="Arial LatRus" w:hAnsi="Arial LatRus"/>
          <w:b/>
        </w:rPr>
        <w:t xml:space="preserve"> </w:t>
      </w:r>
      <w:r w:rsidR="00F83409" w:rsidRPr="0046047A">
        <w:rPr>
          <w:rFonts w:ascii="GHEA Grapalat" w:hAnsi="GHEA Grapalat"/>
          <w:b/>
        </w:rPr>
        <w:t>И</w:t>
      </w:r>
      <w:r w:rsidR="00BE00E5" w:rsidRPr="00E46AC2">
        <w:rPr>
          <w:rFonts w:ascii="GHEA Grapalat" w:hAnsi="GHEA Grapalat"/>
          <w:b/>
        </w:rPr>
        <w:t xml:space="preserve"> </w:t>
      </w:r>
      <w:r w:rsidRPr="0046047A">
        <w:rPr>
          <w:rFonts w:ascii="GHEA Grapalat" w:hAnsi="GHEA Grapalat"/>
          <w:b/>
        </w:rPr>
        <w:t>ДОГОВОРА</w:t>
      </w:r>
      <w:r w:rsidRPr="0046047A">
        <w:rPr>
          <w:rFonts w:ascii="Arial LatRus" w:hAnsi="Arial LatRus"/>
          <w:b/>
        </w:rPr>
        <w:t xml:space="preserve"> </w:t>
      </w:r>
    </w:p>
    <w:p w:rsidR="00096865" w:rsidRPr="0046047A" w:rsidRDefault="00030D40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10.1</w:t>
      </w:r>
      <w:r w:rsidR="00DC30CC" w:rsidRPr="0046047A">
        <w:rPr>
          <w:rFonts w:ascii="Arial LatRus" w:hAnsi="Arial LatRus"/>
        </w:rPr>
        <w:t>.</w:t>
      </w:r>
      <w:r w:rsidR="00DC30CC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предоставлении</w:t>
      </w:r>
      <w:r w:rsidRPr="0046047A">
        <w:rPr>
          <w:rFonts w:ascii="Arial LatRus" w:hAnsi="Arial LatRus"/>
        </w:rPr>
        <w:t xml:space="preserve"> </w:t>
      </w:r>
      <w:proofErr w:type="spellStart"/>
      <w:r w:rsidR="000E4039" w:rsidRPr="0046047A">
        <w:rPr>
          <w:rFonts w:ascii="GHEA Grapalat" w:hAnsi="GHEA Grapalat"/>
        </w:rPr>
        <w:t>обеспеченийквалификации</w:t>
      </w:r>
      <w:proofErr w:type="spellEnd"/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и</w:t>
      </w:r>
      <w:r w:rsidR="000E4039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10</w:t>
      </w:r>
      <w:r w:rsidR="000E4039" w:rsidRPr="0046047A">
        <w:rPr>
          <w:rFonts w:ascii="Arial LatRus" w:hAnsi="Arial LatRus"/>
        </w:rPr>
        <w:t>-</w:t>
      </w:r>
      <w:r w:rsidR="000E4039" w:rsidRPr="0046047A">
        <w:rPr>
          <w:rFonts w:ascii="GHEA Grapalat" w:hAnsi="GHEA Grapalat"/>
        </w:rPr>
        <w:t>и</w:t>
      </w:r>
      <w:r w:rsidR="000E4039" w:rsidRPr="0046047A">
        <w:rPr>
          <w:rFonts w:ascii="Arial LatRus" w:hAnsi="Arial LatRus"/>
        </w:rPr>
        <w:t xml:space="preserve">, </w:t>
      </w:r>
      <w:r w:rsidR="000E4039" w:rsidRPr="0046047A">
        <w:rPr>
          <w:rFonts w:ascii="GHEA Grapalat" w:hAnsi="GHEA Grapalat"/>
        </w:rPr>
        <w:t>а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в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случае</w:t>
      </w:r>
      <w:r w:rsidR="000E4039" w:rsidRPr="0046047A">
        <w:rPr>
          <w:rFonts w:ascii="Arial LatRus" w:hAnsi="Arial LatRus"/>
        </w:rPr>
        <w:t xml:space="preserve">, </w:t>
      </w:r>
      <w:r w:rsidR="000E4039" w:rsidRPr="0046047A">
        <w:rPr>
          <w:rFonts w:ascii="GHEA Grapalat" w:hAnsi="GHEA Grapalat"/>
        </w:rPr>
        <w:t>если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заключаемым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договором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предусмотрена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предоплата</w:t>
      </w:r>
      <w:r w:rsidR="000E4039" w:rsidRPr="0046047A">
        <w:rPr>
          <w:rFonts w:ascii="Arial LatRus" w:hAnsi="Arial LatRus"/>
        </w:rPr>
        <w:t xml:space="preserve"> – 15-</w:t>
      </w:r>
      <w:r w:rsidR="000E4039" w:rsidRPr="0046047A">
        <w:rPr>
          <w:rFonts w:ascii="GHEA Grapalat" w:hAnsi="GHEA Grapalat"/>
        </w:rPr>
        <w:t>и</w:t>
      </w:r>
      <w:r w:rsidR="00BE00E5" w:rsidRPr="00BE00E5">
        <w:rPr>
          <w:rFonts w:ascii="GHEA Grapalat" w:hAnsi="GHEA Grapalat"/>
        </w:rPr>
        <w:t xml:space="preserve"> </w:t>
      </w:r>
      <w:r w:rsidR="000E4039" w:rsidRPr="0046047A">
        <w:rPr>
          <w:rFonts w:ascii="GHEA Grapalat" w:hAnsi="GHEA Grapalat"/>
        </w:rPr>
        <w:t>рабочих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дней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со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дня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его</w:t>
      </w:r>
      <w:r w:rsidR="000E4039" w:rsidRPr="0046047A">
        <w:rPr>
          <w:rFonts w:ascii="Arial LatRus" w:hAnsi="Arial LatRus"/>
        </w:rPr>
        <w:t xml:space="preserve"> </w:t>
      </w:r>
      <w:proofErr w:type="spellStart"/>
      <w:r w:rsidR="000E4039" w:rsidRPr="0046047A">
        <w:rPr>
          <w:rFonts w:ascii="GHEA Grapalat" w:hAnsi="GHEA Grapalat"/>
        </w:rPr>
        <w:t>получения</w:t>
      </w:r>
      <w:proofErr w:type="gramStart"/>
      <w:r w:rsidR="000E4039" w:rsidRPr="0046047A">
        <w:rPr>
          <w:rFonts w:ascii="Arial LatRus" w:hAnsi="Arial LatRus"/>
        </w:rPr>
        <w:t>,</w:t>
      </w:r>
      <w:r w:rsidRPr="0046047A">
        <w:rPr>
          <w:rFonts w:ascii="GHEA Grapalat" w:hAnsi="GHEA Grapalat"/>
        </w:rPr>
        <w:t>о</w:t>
      </w:r>
      <w:proofErr w:type="gramEnd"/>
      <w:r w:rsidRPr="0046047A">
        <w:rPr>
          <w:rFonts w:ascii="GHEA Grapalat" w:hAnsi="GHEA Grapalat"/>
        </w:rPr>
        <w:t>бязан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представить</w:t>
      </w:r>
      <w:r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обеспечения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квалификации</w:t>
      </w:r>
      <w:r w:rsidR="000E4039" w:rsidRPr="0046047A">
        <w:rPr>
          <w:rFonts w:ascii="Arial LatRus" w:hAnsi="Arial LatRus"/>
        </w:rPr>
        <w:t xml:space="preserve"> </w:t>
      </w:r>
      <w:proofErr w:type="spellStart"/>
      <w:r w:rsidR="000E4039" w:rsidRPr="0046047A">
        <w:rPr>
          <w:rFonts w:ascii="GHEA Grapalat" w:hAnsi="GHEA Grapalat"/>
        </w:rPr>
        <w:t>и</w:t>
      </w:r>
      <w:r w:rsidRPr="0046047A">
        <w:rPr>
          <w:rFonts w:ascii="GHEA Grapalat" w:hAnsi="GHEA Grapalat"/>
        </w:rPr>
        <w:t>договора</w:t>
      </w:r>
      <w:proofErr w:type="spellEnd"/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обеспечения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квалификации</w:t>
      </w:r>
      <w:r w:rsidR="000E4039" w:rsidRPr="0046047A">
        <w:rPr>
          <w:rFonts w:ascii="Arial LatRus" w:hAnsi="Arial LatRus"/>
        </w:rPr>
        <w:t xml:space="preserve"> </w:t>
      </w:r>
      <w:r w:rsidR="000E4039" w:rsidRPr="0046047A">
        <w:rPr>
          <w:rFonts w:ascii="GHEA Grapalat" w:hAnsi="GHEA Grapalat"/>
        </w:rPr>
        <w:t>и</w:t>
      </w:r>
      <w:r w:rsidR="000E4039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>.</w:t>
      </w:r>
    </w:p>
    <w:p w:rsidR="00D2548C" w:rsidRPr="0046047A" w:rsidRDefault="00A6609C" w:rsidP="00D2548C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10.2 </w:t>
      </w:r>
      <w:r w:rsidR="008A3CE7" w:rsidRPr="0046047A">
        <w:rPr>
          <w:rFonts w:ascii="GHEA Grapalat" w:hAnsi="GHEA Grapalat"/>
        </w:rPr>
        <w:t>Размер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обеспечения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квалификации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равен</w:t>
      </w:r>
      <w:r w:rsidR="008A3CE7" w:rsidRPr="0046047A">
        <w:rPr>
          <w:rFonts w:ascii="Arial LatRus" w:hAnsi="Arial LatRus"/>
        </w:rPr>
        <w:t xml:space="preserve"> 15 </w:t>
      </w:r>
      <w:r w:rsidR="008A3CE7" w:rsidRPr="0046047A">
        <w:rPr>
          <w:rFonts w:ascii="GHEA Grapalat" w:hAnsi="GHEA Grapalat"/>
        </w:rPr>
        <w:t>процентам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ценового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предложения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отобранного</w:t>
      </w:r>
      <w:r w:rsidR="008A3CE7" w:rsidRPr="0046047A">
        <w:rPr>
          <w:rFonts w:ascii="Arial LatRus" w:hAnsi="Arial LatRus"/>
        </w:rPr>
        <w:t xml:space="preserve"> </w:t>
      </w:r>
      <w:proofErr w:type="spellStart"/>
      <w:r w:rsidR="008A3CE7" w:rsidRPr="0046047A">
        <w:rPr>
          <w:rFonts w:ascii="GHEA Grapalat" w:hAnsi="GHEA Grapalat"/>
        </w:rPr>
        <w:t>участника</w:t>
      </w:r>
      <w:proofErr w:type="gramStart"/>
      <w:r w:rsidR="008A3CE7" w:rsidRPr="0046047A">
        <w:rPr>
          <w:rFonts w:ascii="Arial LatRus" w:hAnsi="Arial LatRus"/>
        </w:rPr>
        <w:t>.</w:t>
      </w:r>
      <w:r w:rsidR="008A3CE7" w:rsidRPr="0046047A">
        <w:rPr>
          <w:rFonts w:ascii="GHEA Grapalat" w:hAnsi="GHEA Grapalat"/>
        </w:rPr>
        <w:t>О</w:t>
      </w:r>
      <w:proofErr w:type="gramEnd"/>
      <w:r w:rsidR="008A3CE7" w:rsidRPr="0046047A">
        <w:rPr>
          <w:rFonts w:ascii="GHEA Grapalat" w:hAnsi="GHEA Grapalat"/>
        </w:rPr>
        <w:t>беспечение</w:t>
      </w:r>
      <w:proofErr w:type="spellEnd"/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квалификации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представляется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в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виде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соглашения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неустойке</w:t>
      </w:r>
      <w:r w:rsidR="008A3CE7" w:rsidRPr="0046047A">
        <w:rPr>
          <w:rFonts w:ascii="Arial LatRus" w:hAnsi="Arial LatRus"/>
        </w:rPr>
        <w:t xml:space="preserve"> (</w:t>
      </w:r>
      <w:r w:rsidR="008A3CE7" w:rsidRPr="0046047A">
        <w:rPr>
          <w:rFonts w:ascii="GHEA Grapalat" w:hAnsi="GHEA Grapalat"/>
        </w:rPr>
        <w:t>приложение</w:t>
      </w:r>
      <w:r w:rsidR="008A3CE7" w:rsidRPr="0046047A">
        <w:rPr>
          <w:rFonts w:ascii="Arial LatRus" w:hAnsi="Arial LatRus"/>
        </w:rPr>
        <w:t xml:space="preserve"> 4. 2) </w:t>
      </w:r>
      <w:r w:rsidR="008A3CE7" w:rsidRPr="0046047A">
        <w:rPr>
          <w:rFonts w:ascii="GHEA Grapalat" w:hAnsi="GHEA Grapalat"/>
        </w:rPr>
        <w:t>или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наличных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денег</w:t>
      </w:r>
      <w:r w:rsidR="008A3CE7" w:rsidRPr="0046047A">
        <w:rPr>
          <w:rFonts w:ascii="Arial LatRus" w:hAnsi="Arial LatRus"/>
        </w:rPr>
        <w:t xml:space="preserve">, </w:t>
      </w:r>
      <w:r w:rsidR="008A3CE7" w:rsidRPr="0046047A">
        <w:rPr>
          <w:rFonts w:ascii="GHEA Grapalat" w:hAnsi="GHEA Grapalat"/>
        </w:rPr>
        <w:t>или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гарантий</w:t>
      </w:r>
      <w:r w:rsidR="008A3CE7" w:rsidRPr="0046047A">
        <w:rPr>
          <w:rFonts w:ascii="Arial LatRus" w:hAnsi="Arial LatRus"/>
        </w:rPr>
        <w:t xml:space="preserve">, </w:t>
      </w:r>
      <w:r w:rsidR="008A3CE7" w:rsidRPr="0046047A">
        <w:rPr>
          <w:rFonts w:ascii="GHEA Grapalat" w:hAnsi="GHEA Grapalat"/>
        </w:rPr>
        <w:t>предоставленных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банками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или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страховыми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организациями</w:t>
      </w:r>
      <w:r w:rsidR="008A3CE7" w:rsidRPr="0046047A">
        <w:rPr>
          <w:rFonts w:ascii="Arial LatRus" w:hAnsi="Arial LatRus"/>
        </w:rPr>
        <w:t xml:space="preserve">. </w:t>
      </w:r>
      <w:r w:rsidR="008A3CE7" w:rsidRPr="0046047A">
        <w:rPr>
          <w:rFonts w:ascii="GHEA Grapalat" w:hAnsi="GHEA Grapalat"/>
        </w:rPr>
        <w:t>Причем</w:t>
      </w:r>
      <w:r w:rsidR="008A3CE7" w:rsidRPr="0046047A">
        <w:rPr>
          <w:rFonts w:ascii="Arial LatRus" w:hAnsi="Arial LatRus"/>
        </w:rPr>
        <w:t xml:space="preserve">  </w:t>
      </w:r>
      <w:r w:rsidR="008A3CE7" w:rsidRPr="0046047A">
        <w:rPr>
          <w:rFonts w:ascii="GHEA Grapalat" w:hAnsi="GHEA Grapalat"/>
        </w:rPr>
        <w:t>обеспечение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должно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быть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действительным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как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минимум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включительно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до</w:t>
      </w:r>
      <w:r w:rsidR="008A3CE7" w:rsidRPr="0046047A">
        <w:rPr>
          <w:rFonts w:ascii="Arial LatRus" w:hAnsi="Arial LatRus"/>
        </w:rPr>
        <w:t xml:space="preserve"> 20-</w:t>
      </w:r>
      <w:r w:rsidR="008A3CE7" w:rsidRPr="0046047A">
        <w:rPr>
          <w:rFonts w:ascii="GHEA Grapalat" w:hAnsi="GHEA Grapalat"/>
        </w:rPr>
        <w:t>го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рабочего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дня</w:t>
      </w:r>
      <w:r w:rsidR="008A3CE7" w:rsidRPr="0046047A">
        <w:rPr>
          <w:rFonts w:ascii="Arial LatRus" w:hAnsi="Arial LatRus"/>
        </w:rPr>
        <w:t xml:space="preserve">, </w:t>
      </w:r>
      <w:r w:rsidR="008A3CE7" w:rsidRPr="0046047A">
        <w:rPr>
          <w:rFonts w:ascii="GHEA Grapalat" w:hAnsi="GHEA Grapalat"/>
        </w:rPr>
        <w:t>следующего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за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днем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полного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принятия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заказчиком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результата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выполнения</w:t>
      </w:r>
      <w:r w:rsidR="008A3CE7" w:rsidRPr="0046047A">
        <w:rPr>
          <w:rFonts w:ascii="Arial LatRus" w:hAnsi="Arial LatRus"/>
        </w:rPr>
        <w:t xml:space="preserve"> </w:t>
      </w:r>
      <w:r w:rsidR="008A3CE7" w:rsidRPr="0046047A">
        <w:rPr>
          <w:rFonts w:ascii="GHEA Grapalat" w:hAnsi="GHEA Grapalat"/>
        </w:rPr>
        <w:t>контракта</w:t>
      </w:r>
      <w:r w:rsidR="0063365D" w:rsidRPr="0046047A">
        <w:rPr>
          <w:rFonts w:ascii="Arial LatRus" w:hAnsi="Arial LatRus"/>
        </w:rPr>
        <w:t>.</w:t>
      </w:r>
      <w:r w:rsidR="0063365D" w:rsidRPr="0046047A">
        <w:rPr>
          <w:rFonts w:ascii="Arial LatRus" w:hAnsi="Arial LatRus"/>
          <w:vertAlign w:val="superscript"/>
        </w:rPr>
        <w:t>11.1</w:t>
      </w:r>
    </w:p>
    <w:p w:rsidR="00D2548C" w:rsidRPr="0046047A" w:rsidRDefault="00D2548C" w:rsidP="00D2548C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 w:cs="Sylfaen"/>
        </w:rPr>
        <w:t>Если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процедура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закупки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организована</w:t>
      </w:r>
      <w:r w:rsidRPr="0046047A">
        <w:rPr>
          <w:rFonts w:ascii="Arial LatRus" w:hAnsi="Arial LatRus" w:cs="Sylfaen"/>
        </w:rPr>
        <w:t xml:space="preserve"> </w:t>
      </w:r>
      <w:r w:rsidR="004B5371" w:rsidRPr="0046047A">
        <w:rPr>
          <w:rFonts w:ascii="GHEA Grapalat" w:hAnsi="GHEA Grapalat" w:cs="Sylfaen"/>
        </w:rPr>
        <w:t>по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лот</w:t>
      </w:r>
      <w:r w:rsidR="004B5371" w:rsidRPr="0046047A">
        <w:rPr>
          <w:rFonts w:ascii="GHEA Grapalat" w:hAnsi="GHEA Grapalat" w:cs="Sylfaen"/>
        </w:rPr>
        <w:t>ам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участник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признается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отобранным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участником</w:t>
      </w:r>
      <w:r w:rsidRPr="0046047A">
        <w:rPr>
          <w:rFonts w:ascii="Arial LatRus" w:hAnsi="Arial LatRus" w:cs="Sylfaen"/>
        </w:rPr>
        <w:t xml:space="preserve"> </w:t>
      </w:r>
      <w:proofErr w:type="gramStart"/>
      <w:r w:rsidRPr="0046047A">
        <w:rPr>
          <w:rFonts w:ascii="GHEA Grapalat" w:hAnsi="GHEA Grapalat" w:cs="Sylfaen"/>
        </w:rPr>
        <w:t>по</w:t>
      </w:r>
      <w:proofErr w:type="gramEnd"/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более</w:t>
      </w:r>
      <w:r w:rsidRPr="0046047A">
        <w:rPr>
          <w:rFonts w:ascii="Arial LatRus" w:hAnsi="Arial LatRus" w:cs="Sylfaen"/>
        </w:rPr>
        <w:t xml:space="preserve"> </w:t>
      </w:r>
      <w:proofErr w:type="gramStart"/>
      <w:r w:rsidRPr="0046047A">
        <w:rPr>
          <w:rFonts w:ascii="GHEA Grapalat" w:hAnsi="GHEA Grapalat" w:cs="Sylfaen"/>
        </w:rPr>
        <w:t>чем</w:t>
      </w:r>
      <w:proofErr w:type="gramEnd"/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одному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лоту</w:t>
      </w:r>
      <w:r w:rsidR="00477F1C" w:rsidRPr="0046047A">
        <w:rPr>
          <w:rFonts w:ascii="Arial LatRus" w:hAnsi="Arial LatRus" w:cs="Sylfaen"/>
        </w:rPr>
        <w:t xml:space="preserve">, </w:t>
      </w:r>
      <w:proofErr w:type="spellStart"/>
      <w:r w:rsidR="00477F1C" w:rsidRPr="0046047A">
        <w:rPr>
          <w:rFonts w:ascii="GHEA Grapalat" w:hAnsi="GHEA Grapalat" w:cs="Sylfaen"/>
        </w:rPr>
        <w:t>то</w:t>
      </w:r>
      <w:r w:rsidR="003642DD" w:rsidRPr="0046047A">
        <w:rPr>
          <w:rFonts w:ascii="GHEA Grapalat" w:hAnsi="GHEA Grapalat" w:cs="Sylfaen"/>
        </w:rPr>
        <w:t>он</w:t>
      </w:r>
      <w:proofErr w:type="spellEnd"/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 w:cs="Sylfaen"/>
        </w:rPr>
        <w:t>может</w:t>
      </w:r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 w:cs="Sylfaen"/>
        </w:rPr>
        <w:t>предоставить</w:t>
      </w:r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 w:cs="Sylfaen"/>
        </w:rPr>
        <w:t>обеспечение</w:t>
      </w:r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 w:cs="Sylfaen"/>
        </w:rPr>
        <w:t>квалификации</w:t>
      </w:r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 w:cs="Sylfaen"/>
        </w:rPr>
        <w:t>как</w:t>
      </w:r>
      <w:r w:rsidR="003642DD" w:rsidRPr="0046047A">
        <w:rPr>
          <w:rFonts w:ascii="Arial LatRus" w:hAnsi="Arial LatRus" w:cs="Sylfaen"/>
        </w:rPr>
        <w:t xml:space="preserve"> </w:t>
      </w:r>
      <w:r w:rsidR="003642DD" w:rsidRPr="0046047A">
        <w:rPr>
          <w:rFonts w:ascii="GHEA Grapalat" w:hAnsi="GHEA Grapalat"/>
        </w:rPr>
        <w:t>для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каждого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лота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в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отдельности</w:t>
      </w:r>
      <w:r w:rsidR="003642DD" w:rsidRPr="0046047A">
        <w:rPr>
          <w:rFonts w:ascii="Arial LatRus" w:hAnsi="Arial LatRus"/>
        </w:rPr>
        <w:t xml:space="preserve">, </w:t>
      </w:r>
      <w:r w:rsidR="003642DD" w:rsidRPr="0046047A">
        <w:rPr>
          <w:rFonts w:ascii="GHEA Grapalat" w:hAnsi="GHEA Grapalat"/>
        </w:rPr>
        <w:t>так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и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одно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обеспечение</w:t>
      </w:r>
      <w:r w:rsidR="003642DD" w:rsidRPr="0046047A">
        <w:rPr>
          <w:rFonts w:ascii="Arial LatRus" w:hAnsi="Arial LatRus"/>
        </w:rPr>
        <w:t xml:space="preserve"> - </w:t>
      </w:r>
      <w:r w:rsidR="003642DD" w:rsidRPr="0046047A">
        <w:rPr>
          <w:rFonts w:ascii="GHEA Grapalat" w:hAnsi="GHEA Grapalat"/>
        </w:rPr>
        <w:t>для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всех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лотов</w:t>
      </w:r>
      <w:r w:rsidR="003642DD" w:rsidRPr="0046047A">
        <w:rPr>
          <w:rFonts w:ascii="Arial LatRus" w:hAnsi="Arial LatRus"/>
        </w:rPr>
        <w:t xml:space="preserve">. </w:t>
      </w:r>
      <w:r w:rsidR="003642DD" w:rsidRPr="0046047A">
        <w:rPr>
          <w:rFonts w:ascii="GHEA Grapalat" w:hAnsi="GHEA Grapalat"/>
        </w:rPr>
        <w:t>При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представлении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одного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обеспечения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квалификации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его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сумма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исчисляется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по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отношению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к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общей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цене</w:t>
      </w:r>
      <w:r w:rsidR="003642DD" w:rsidRPr="0046047A">
        <w:rPr>
          <w:rFonts w:ascii="Arial LatRus" w:hAnsi="Arial LatRus"/>
        </w:rPr>
        <w:t xml:space="preserve"> </w:t>
      </w:r>
      <w:r w:rsidR="003642DD" w:rsidRPr="0046047A">
        <w:rPr>
          <w:rFonts w:ascii="GHEA Grapalat" w:hAnsi="GHEA Grapalat"/>
        </w:rPr>
        <w:t>контракта</w:t>
      </w:r>
      <w:r w:rsidR="003642DD" w:rsidRPr="0046047A">
        <w:rPr>
          <w:rFonts w:ascii="Arial LatRus" w:hAnsi="Arial LatRus"/>
        </w:rPr>
        <w:t>.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Обеспечение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квалификации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представленное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виде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наличных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денег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должно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быть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перечислено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казначейский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счет</w:t>
      </w:r>
      <w:r w:rsidRPr="0046047A">
        <w:rPr>
          <w:rFonts w:ascii="Arial LatRus" w:hAnsi="Arial LatRus" w:cs="Sylfaen"/>
        </w:rPr>
        <w:t xml:space="preserve"> «900008000698» </w:t>
      </w:r>
      <w:r w:rsidRPr="0046047A">
        <w:rPr>
          <w:rFonts w:ascii="GHEA Grapalat" w:hAnsi="GHEA Grapalat" w:cs="Sylfaen"/>
        </w:rPr>
        <w:t>открытый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Центральном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казначействе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имя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уполномоченного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органа</w:t>
      </w:r>
      <w:r w:rsidRPr="0046047A">
        <w:rPr>
          <w:rFonts w:ascii="Arial LatRus" w:hAnsi="Arial LatRus" w:cs="Sylfaen"/>
        </w:rPr>
        <w:t>.</w:t>
      </w:r>
    </w:p>
    <w:p w:rsidR="00D2548C" w:rsidRPr="0046047A" w:rsidRDefault="00D2548C" w:rsidP="00D2548C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квалификации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возвращается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предъявителю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>.</w:t>
      </w:r>
    </w:p>
    <w:p w:rsidR="00FA0E7B" w:rsidRPr="0046047A" w:rsidRDefault="00D2548C" w:rsidP="00FA0E7B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выполнение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поэтапное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выполнение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этапа</w:t>
      </w:r>
      <w:r w:rsidRPr="0046047A">
        <w:rPr>
          <w:rFonts w:ascii="Arial LatRus" w:hAnsi="Arial LatRus"/>
        </w:rPr>
        <w:t xml:space="preserve"> </w:t>
      </w:r>
      <w:r w:rsidR="002E4BC5" w:rsidRPr="0046047A">
        <w:rPr>
          <w:rFonts w:ascii="GHEA Grapalat" w:hAnsi="GHEA Grapalat"/>
        </w:rPr>
        <w:t>непосредственно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="002E4BC5" w:rsidRPr="0046047A">
        <w:rPr>
          <w:rFonts w:ascii="Arial LatRus" w:hAnsi="Arial LatRus"/>
        </w:rPr>
        <w:t xml:space="preserve"> </w:t>
      </w:r>
      <w:r w:rsidR="002E4BC5" w:rsidRPr="0046047A">
        <w:rPr>
          <w:rFonts w:ascii="GHEA Grapalat" w:hAnsi="GHEA Grapalat"/>
        </w:rPr>
        <w:t>взаимос</w:t>
      </w:r>
      <w:r w:rsidRPr="0046047A">
        <w:rPr>
          <w:rFonts w:ascii="GHEA Grapalat" w:hAnsi="GHEA Grapalat"/>
        </w:rPr>
        <w:t>вязано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окончательным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получаемым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этапа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квалификации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уменьшается</w:t>
      </w:r>
      <w:r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в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пропорции</w:t>
      </w:r>
      <w:r w:rsidR="00FA0E7B" w:rsidRPr="0046047A">
        <w:rPr>
          <w:rFonts w:ascii="Arial LatRus" w:hAnsi="Arial LatRus"/>
        </w:rPr>
        <w:t xml:space="preserve">, </w:t>
      </w:r>
      <w:r w:rsidR="00FA0E7B" w:rsidRPr="0046047A">
        <w:rPr>
          <w:rFonts w:ascii="GHEA Grapalat" w:hAnsi="GHEA Grapalat"/>
        </w:rPr>
        <w:t>исчисленной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в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отношении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суммы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этого</w:t>
      </w:r>
      <w:r w:rsidR="00FA0E7B" w:rsidRPr="0046047A">
        <w:rPr>
          <w:rFonts w:ascii="Arial LatRus" w:hAnsi="Arial LatRus"/>
        </w:rPr>
        <w:t xml:space="preserve"> </w:t>
      </w:r>
      <w:r w:rsidR="00FA0E7B" w:rsidRPr="0046047A">
        <w:rPr>
          <w:rFonts w:ascii="GHEA Grapalat" w:hAnsi="GHEA Grapalat"/>
        </w:rPr>
        <w:t>этапа</w:t>
      </w:r>
      <w:r w:rsidR="00FA0E7B" w:rsidRPr="0046047A">
        <w:rPr>
          <w:rFonts w:ascii="Arial LatRus" w:hAnsi="Arial LatRus"/>
        </w:rPr>
        <w:t>.</w:t>
      </w:r>
    </w:p>
    <w:p w:rsidR="0035631F" w:rsidRPr="0046047A" w:rsidRDefault="00D2548C" w:rsidP="00D2548C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 w:cs="Sylfaen"/>
        </w:rPr>
        <w:t>Обеспечение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квалификации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виде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гарантии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отобранный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участник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представляет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согласно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приложению</w:t>
      </w:r>
      <w:r w:rsidRPr="0046047A">
        <w:rPr>
          <w:rFonts w:ascii="Arial LatRus" w:hAnsi="Arial LatRus" w:cs="Sylfaen"/>
        </w:rPr>
        <w:t xml:space="preserve"> 4 </w:t>
      </w:r>
      <w:r w:rsidRPr="0046047A">
        <w:rPr>
          <w:rFonts w:ascii="GHEA Grapalat" w:hAnsi="GHEA Grapalat" w:cs="Sylfaen"/>
        </w:rPr>
        <w:t>или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приложению</w:t>
      </w:r>
      <w:r w:rsidRPr="0046047A">
        <w:rPr>
          <w:rFonts w:ascii="Arial LatRus" w:hAnsi="Arial LatRus" w:cs="Sylfaen"/>
        </w:rPr>
        <w:t xml:space="preserve"> 4.1</w:t>
      </w:r>
      <w:r w:rsidR="00512362" w:rsidRPr="0046047A">
        <w:rPr>
          <w:rFonts w:ascii="Arial LatRus" w:hAnsi="Arial LatRus" w:cs="Sylfaen"/>
        </w:rPr>
        <w:t>.</w:t>
      </w:r>
      <w:r w:rsidR="00B71FA8" w:rsidRPr="0046047A">
        <w:rPr>
          <w:rStyle w:val="af6"/>
          <w:rFonts w:ascii="Arial LatRus" w:hAnsi="Arial LatRus"/>
        </w:rPr>
        <w:footnoteReference w:customMarkFollows="1" w:id="9"/>
        <w:t>12</w:t>
      </w:r>
    </w:p>
    <w:p w:rsidR="002406D8" w:rsidRPr="0046047A" w:rsidRDefault="002406D8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 w:cs="Sylfaen"/>
        </w:rPr>
        <w:t>Обеспечение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квалификации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подлежит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возврату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если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лицо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представившее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его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нарушает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предусмотренное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договором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обязательство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которое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влечет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собой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одностороннее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расторжение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договора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заказчиком</w:t>
      </w:r>
      <w:r w:rsidRPr="0046047A">
        <w:rPr>
          <w:rFonts w:ascii="Arial LatRus" w:hAnsi="Arial LatRus" w:cs="Sylfaen"/>
        </w:rPr>
        <w:t>.</w:t>
      </w:r>
    </w:p>
    <w:p w:rsidR="00366C4E" w:rsidRPr="0046047A" w:rsidRDefault="00030D40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10.</w:t>
      </w:r>
      <w:r w:rsidR="001723D6" w:rsidRPr="0046047A">
        <w:rPr>
          <w:rFonts w:ascii="Arial LatRus" w:hAnsi="Arial LatRus"/>
        </w:rPr>
        <w:t>3</w:t>
      </w:r>
      <w:r w:rsidR="00DC30CC" w:rsidRPr="0046047A">
        <w:rPr>
          <w:rFonts w:ascii="Arial LatRus" w:hAnsi="Arial LatRus"/>
        </w:rPr>
        <w:t>.</w:t>
      </w:r>
      <w:r w:rsidR="00DC30CC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составляет</w:t>
      </w:r>
      <w:r w:rsidRPr="0046047A">
        <w:rPr>
          <w:rFonts w:ascii="Arial LatRus" w:hAnsi="Arial LatRus"/>
        </w:rPr>
        <w:t xml:space="preserve"> 10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. </w:t>
      </w:r>
      <w:r w:rsidR="001723D6" w:rsidRPr="0046047A">
        <w:rPr>
          <w:rFonts w:ascii="GHEA Grapalat" w:hAnsi="GHEA Grapalat"/>
        </w:rPr>
        <w:t>Обеспечение</w:t>
      </w:r>
      <w:r w:rsidR="001723D6" w:rsidRPr="0046047A">
        <w:rPr>
          <w:rFonts w:ascii="Arial LatRus" w:hAnsi="Arial LatRus"/>
        </w:rPr>
        <w:t xml:space="preserve"> </w:t>
      </w:r>
      <w:r w:rsidR="00896AAF" w:rsidRPr="0046047A">
        <w:rPr>
          <w:rFonts w:ascii="GHEA Grapalat" w:hAnsi="GHEA Grapalat"/>
        </w:rPr>
        <w:t>договора</w:t>
      </w:r>
      <w:r w:rsidR="001723D6" w:rsidRPr="0046047A">
        <w:rPr>
          <w:rFonts w:ascii="Arial LatRus" w:hAnsi="Arial LatRus"/>
        </w:rPr>
        <w:t xml:space="preserve"> </w:t>
      </w:r>
      <w:r w:rsidR="001723D6" w:rsidRPr="0046047A">
        <w:rPr>
          <w:rFonts w:ascii="GHEA Grapalat" w:hAnsi="GHEA Grapalat"/>
        </w:rPr>
        <w:t>представляется</w:t>
      </w:r>
      <w:r w:rsidR="001723D6" w:rsidRPr="0046047A">
        <w:rPr>
          <w:rFonts w:ascii="Arial LatRus" w:hAnsi="Arial LatRus"/>
        </w:rPr>
        <w:t xml:space="preserve"> </w:t>
      </w:r>
      <w:r w:rsidR="001723D6" w:rsidRPr="0046047A">
        <w:rPr>
          <w:rFonts w:ascii="GHEA Grapalat" w:hAnsi="GHEA Grapalat"/>
        </w:rPr>
        <w:t>в</w:t>
      </w:r>
      <w:r w:rsidR="001723D6" w:rsidRPr="0046047A">
        <w:rPr>
          <w:rFonts w:ascii="Arial LatRus" w:hAnsi="Arial LatRus"/>
        </w:rPr>
        <w:t xml:space="preserve"> </w:t>
      </w:r>
      <w:r w:rsidR="005876A3" w:rsidRPr="0046047A">
        <w:rPr>
          <w:rFonts w:ascii="GHEA Grapalat" w:hAnsi="GHEA Grapalat"/>
        </w:rPr>
        <w:t>виде</w:t>
      </w:r>
      <w:r w:rsidR="001723D6" w:rsidRPr="0046047A">
        <w:rPr>
          <w:rFonts w:ascii="Arial LatRus" w:hAnsi="Arial LatRus"/>
        </w:rPr>
        <w:t xml:space="preserve"> </w:t>
      </w:r>
      <w:r w:rsidR="001723D6" w:rsidRPr="0046047A">
        <w:rPr>
          <w:rFonts w:ascii="GHEA Grapalat" w:hAnsi="GHEA Grapalat"/>
        </w:rPr>
        <w:t>банковской</w:t>
      </w:r>
      <w:r w:rsidR="001723D6" w:rsidRPr="0046047A">
        <w:rPr>
          <w:rFonts w:ascii="Arial LatRus" w:hAnsi="Arial LatRus"/>
        </w:rPr>
        <w:t xml:space="preserve"> </w:t>
      </w:r>
      <w:r w:rsidR="001723D6" w:rsidRPr="0046047A">
        <w:rPr>
          <w:rFonts w:ascii="GHEA Grapalat" w:hAnsi="GHEA Grapalat"/>
        </w:rPr>
        <w:t>гарантии</w:t>
      </w:r>
      <w:r w:rsidR="001723D6" w:rsidRPr="0046047A">
        <w:rPr>
          <w:rFonts w:ascii="Arial LatRus" w:hAnsi="Arial LatRus"/>
        </w:rPr>
        <w:t xml:space="preserve"> (</w:t>
      </w:r>
      <w:r w:rsidR="001723D6" w:rsidRPr="0046047A">
        <w:rPr>
          <w:rFonts w:ascii="GHEA Grapalat" w:hAnsi="GHEA Grapalat"/>
        </w:rPr>
        <w:t>Приложение</w:t>
      </w:r>
      <w:r w:rsidR="001723D6" w:rsidRPr="0046047A">
        <w:rPr>
          <w:rFonts w:ascii="Arial LatRus" w:hAnsi="Arial LatRus"/>
        </w:rPr>
        <w:t xml:space="preserve"> 5)</w:t>
      </w:r>
      <w:r w:rsidR="00375E5E" w:rsidRPr="0046047A">
        <w:rPr>
          <w:rFonts w:ascii="Arial LatRus" w:hAnsi="Arial LatRus"/>
        </w:rPr>
        <w:t xml:space="preserve"> </w:t>
      </w:r>
      <w:r w:rsidR="00375E5E" w:rsidRPr="0046047A">
        <w:rPr>
          <w:rFonts w:ascii="GHEA Grapalat" w:hAnsi="GHEA Grapalat"/>
        </w:rPr>
        <w:t>или</w:t>
      </w:r>
      <w:r w:rsidR="00375E5E" w:rsidRPr="0046047A">
        <w:rPr>
          <w:rFonts w:ascii="Arial LatRus" w:hAnsi="Arial LatRus"/>
        </w:rPr>
        <w:t xml:space="preserve"> </w:t>
      </w:r>
      <w:r w:rsidR="00375E5E" w:rsidRPr="0046047A">
        <w:rPr>
          <w:rFonts w:ascii="GHEA Grapalat" w:hAnsi="GHEA Grapalat"/>
        </w:rPr>
        <w:t>наличных</w:t>
      </w:r>
      <w:r w:rsidR="00375E5E" w:rsidRPr="0046047A">
        <w:rPr>
          <w:rFonts w:ascii="Arial LatRus" w:hAnsi="Arial LatRus"/>
        </w:rPr>
        <w:t xml:space="preserve"> </w:t>
      </w:r>
      <w:r w:rsidR="00375E5E" w:rsidRPr="0046047A">
        <w:rPr>
          <w:rFonts w:ascii="GHEA Grapalat" w:hAnsi="GHEA Grapalat"/>
        </w:rPr>
        <w:t>денег</w:t>
      </w:r>
      <w:r w:rsidR="00C108EE" w:rsidRPr="0046047A">
        <w:rPr>
          <w:rStyle w:val="af6"/>
          <w:rFonts w:ascii="Arial LatRus" w:hAnsi="Arial LatRus"/>
        </w:rPr>
        <w:footnoteReference w:customMarkFollows="1" w:id="10"/>
        <w:t>13</w:t>
      </w:r>
      <w:r w:rsidR="00375E5E" w:rsidRPr="0046047A">
        <w:rPr>
          <w:rFonts w:ascii="Arial LatRus" w:hAnsi="Arial LatRus"/>
        </w:rPr>
        <w:t>.</w:t>
      </w:r>
    </w:p>
    <w:p w:rsidR="00574B01" w:rsidRPr="0046047A" w:rsidRDefault="00574B01" w:rsidP="00574B01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организована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лотам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признается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отобранным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участником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по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чем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лоту</w:t>
      </w:r>
      <w:r w:rsidRPr="0046047A">
        <w:rPr>
          <w:rFonts w:ascii="Arial LatRus" w:hAnsi="Arial LatRus"/>
        </w:rPr>
        <w:t>,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то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он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может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предоставить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обеспечение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договора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как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отдельности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лотов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исчисляется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lastRenderedPageBreak/>
        <w:t>отношению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. </w:t>
      </w:r>
    </w:p>
    <w:p w:rsidR="00E969ED" w:rsidRPr="0046047A" w:rsidRDefault="00030D40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действительно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минимум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включительно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="00F65E20" w:rsidRPr="0046047A">
        <w:rPr>
          <w:rFonts w:ascii="Arial LatRus" w:hAnsi="Arial LatRus"/>
        </w:rPr>
        <w:t>90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объеме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обязательств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устанавливаемых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заключаемым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договором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подлежит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возврату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представившему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proofErr w:type="spellStart"/>
      <w:r w:rsidR="00594C31" w:rsidRPr="0046047A">
        <w:rPr>
          <w:rFonts w:ascii="GHEA Grapalat" w:hAnsi="GHEA Grapalat"/>
        </w:rPr>
        <w:t>пяти</w:t>
      </w:r>
      <w:r w:rsidRPr="0046047A">
        <w:rPr>
          <w:rFonts w:ascii="GHEA Grapalat" w:hAnsi="GHEA Grapalat"/>
        </w:rPr>
        <w:t>рабочих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объеме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обязательств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взятых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себя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заключенному</w:t>
      </w:r>
      <w:r w:rsidRPr="0046047A">
        <w:rPr>
          <w:rFonts w:ascii="Arial LatRus" w:hAnsi="Arial LatRus"/>
        </w:rPr>
        <w:t xml:space="preserve"> </w:t>
      </w:r>
      <w:r w:rsidR="00DC30CC" w:rsidRPr="0046047A">
        <w:rPr>
          <w:rFonts w:ascii="GHEA Grapalat" w:hAnsi="GHEA Grapalat"/>
        </w:rPr>
        <w:t>договору</w:t>
      </w:r>
      <w:r w:rsidR="00DC30CC" w:rsidRPr="0046047A">
        <w:rPr>
          <w:rFonts w:ascii="Arial LatRus" w:hAnsi="Arial LatRus"/>
        </w:rPr>
        <w:t>.</w:t>
      </w:r>
    </w:p>
    <w:p w:rsidR="00F0759D" w:rsidRPr="0046047A" w:rsidRDefault="00F92A53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наличных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денег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должно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перечислено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казначейский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</w:t>
      </w:r>
      <w:r w:rsidRPr="0046047A">
        <w:rPr>
          <w:rFonts w:ascii="Arial LatRus" w:hAnsi="Arial LatRus" w:cs="Courier New"/>
        </w:rPr>
        <w:t> </w:t>
      </w:r>
      <w:r w:rsidRPr="0046047A">
        <w:rPr>
          <w:rFonts w:ascii="Arial LatRus" w:hAnsi="Arial LatRus"/>
        </w:rPr>
        <w:t>"900008000</w:t>
      </w:r>
      <w:r w:rsidR="00B66AB9" w:rsidRPr="0046047A">
        <w:rPr>
          <w:rFonts w:ascii="Arial LatRus" w:hAnsi="Arial LatRus"/>
        </w:rPr>
        <w:t>66</w:t>
      </w:r>
      <w:r w:rsidRPr="0046047A">
        <w:rPr>
          <w:rFonts w:ascii="Arial LatRus" w:hAnsi="Arial LatRus"/>
        </w:rPr>
        <w:t xml:space="preserve">4", </w:t>
      </w:r>
      <w:r w:rsidRPr="0046047A">
        <w:rPr>
          <w:rFonts w:ascii="GHEA Grapalat" w:hAnsi="GHEA Grapalat"/>
        </w:rPr>
        <w:t>открытый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Центральном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казначействе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</w:t>
      </w:r>
      <w:r w:rsidRPr="0046047A">
        <w:rPr>
          <w:rFonts w:ascii="Arial LatRus" w:hAnsi="Arial LatRus"/>
        </w:rPr>
        <w:t>.</w:t>
      </w:r>
    </w:p>
    <w:p w:rsidR="00D32092" w:rsidRPr="0046047A" w:rsidRDefault="004A0321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10.4</w:t>
      </w:r>
      <w:proofErr w:type="gramStart"/>
      <w:r w:rsidR="0076763C" w:rsidRPr="0046047A">
        <w:rPr>
          <w:rFonts w:ascii="GHEA Grapalat" w:hAnsi="GHEA Grapalat"/>
        </w:rPr>
        <w:t>Е</w:t>
      </w:r>
      <w:proofErr w:type="gramEnd"/>
      <w:r w:rsidR="0076763C" w:rsidRPr="0046047A">
        <w:rPr>
          <w:rFonts w:ascii="GHEA Grapalat" w:hAnsi="GHEA Grapalat"/>
        </w:rPr>
        <w:t>сли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процедура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закупки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организована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на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основании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части</w:t>
      </w:r>
      <w:r w:rsidR="0076763C" w:rsidRPr="0046047A">
        <w:rPr>
          <w:rFonts w:ascii="Arial LatRus" w:hAnsi="Arial LatRus"/>
        </w:rPr>
        <w:t xml:space="preserve"> 6 </w:t>
      </w:r>
      <w:r w:rsidR="0076763C" w:rsidRPr="0046047A">
        <w:rPr>
          <w:rFonts w:ascii="GHEA Grapalat" w:hAnsi="GHEA Grapalat"/>
        </w:rPr>
        <w:t>статьи</w:t>
      </w:r>
      <w:r w:rsidR="0076763C" w:rsidRPr="0046047A">
        <w:rPr>
          <w:rFonts w:ascii="Arial LatRus" w:hAnsi="Arial LatRus"/>
        </w:rPr>
        <w:t xml:space="preserve"> 15 </w:t>
      </w:r>
      <w:r w:rsidR="0076763C" w:rsidRPr="0046047A">
        <w:rPr>
          <w:rFonts w:ascii="GHEA Grapalat" w:hAnsi="GHEA Grapalat"/>
        </w:rPr>
        <w:t>Закона</w:t>
      </w:r>
      <w:r w:rsidR="0076763C" w:rsidRPr="0046047A">
        <w:rPr>
          <w:rFonts w:ascii="Arial LatRus" w:hAnsi="Arial LatRus"/>
        </w:rPr>
        <w:t xml:space="preserve">, </w:t>
      </w:r>
      <w:r w:rsidR="0076763C" w:rsidRPr="0046047A">
        <w:rPr>
          <w:rFonts w:ascii="GHEA Grapalat" w:hAnsi="GHEA Grapalat"/>
        </w:rPr>
        <w:t>и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на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момент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возникновения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правомочия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по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заключению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договора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не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предусмотрены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финансовые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средства</w:t>
      </w:r>
      <w:r w:rsidR="0076763C" w:rsidRPr="0046047A">
        <w:rPr>
          <w:rFonts w:ascii="Arial LatRus" w:hAnsi="Arial LatRus"/>
        </w:rPr>
        <w:t xml:space="preserve">, </w:t>
      </w:r>
      <w:r w:rsidR="0076763C" w:rsidRPr="0046047A">
        <w:rPr>
          <w:rFonts w:ascii="GHEA Grapalat" w:hAnsi="GHEA Grapalat"/>
        </w:rPr>
        <w:t>то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обеспечени</w:t>
      </w:r>
      <w:r w:rsidR="00DE7753" w:rsidRPr="0046047A">
        <w:rPr>
          <w:rFonts w:ascii="GHEA Grapalat" w:hAnsi="GHEA Grapalat"/>
        </w:rPr>
        <w:t>я</w:t>
      </w:r>
      <w:r w:rsidR="00DE7753" w:rsidRPr="0046047A">
        <w:rPr>
          <w:rFonts w:ascii="Arial LatRus" w:hAnsi="Arial LatRus"/>
        </w:rPr>
        <w:t xml:space="preserve"> </w:t>
      </w:r>
      <w:r w:rsidR="00DE7753" w:rsidRPr="0046047A">
        <w:rPr>
          <w:rFonts w:ascii="GHEA Grapalat" w:hAnsi="GHEA Grapalat"/>
        </w:rPr>
        <w:t>квалификации</w:t>
      </w:r>
      <w:r w:rsidR="00DE7753" w:rsidRPr="0046047A">
        <w:rPr>
          <w:rFonts w:ascii="Arial LatRus" w:hAnsi="Arial LatRus"/>
        </w:rPr>
        <w:t xml:space="preserve"> </w:t>
      </w:r>
      <w:r w:rsidR="00DE7753" w:rsidRPr="0046047A">
        <w:rPr>
          <w:rFonts w:ascii="GHEA Grapalat" w:hAnsi="GHEA Grapalat"/>
        </w:rPr>
        <w:t>и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договора</w:t>
      </w:r>
      <w:r w:rsidR="0076763C" w:rsidRPr="0046047A">
        <w:rPr>
          <w:rFonts w:ascii="Arial LatRus" w:hAnsi="Arial LatRus"/>
        </w:rPr>
        <w:t xml:space="preserve"> </w:t>
      </w:r>
      <w:r w:rsidR="0076763C" w:rsidRPr="0046047A">
        <w:rPr>
          <w:rFonts w:ascii="GHEA Grapalat" w:hAnsi="GHEA Grapalat"/>
        </w:rPr>
        <w:t>представля</w:t>
      </w:r>
      <w:r w:rsidR="00DE7753" w:rsidRPr="0046047A">
        <w:rPr>
          <w:rFonts w:ascii="GHEA Grapalat" w:hAnsi="GHEA Grapalat"/>
        </w:rPr>
        <w:t>ю</w:t>
      </w:r>
      <w:r w:rsidR="0076763C" w:rsidRPr="0046047A">
        <w:rPr>
          <w:rFonts w:ascii="GHEA Grapalat" w:hAnsi="GHEA Grapalat"/>
        </w:rPr>
        <w:t>тся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в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виде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заключенного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в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одностороннем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порядке</w:t>
      </w:r>
      <w:r w:rsidR="00180134" w:rsidRPr="0046047A">
        <w:rPr>
          <w:rFonts w:ascii="Arial LatRus" w:hAnsi="Arial LatRus"/>
        </w:rPr>
        <w:t xml:space="preserve"> </w:t>
      </w:r>
      <w:r w:rsidR="00A9694C" w:rsidRPr="0046047A">
        <w:rPr>
          <w:rFonts w:ascii="GHEA Grapalat" w:hAnsi="GHEA Grapalat"/>
        </w:rPr>
        <w:t>за</w:t>
      </w:r>
      <w:r w:rsidR="00180134" w:rsidRPr="0046047A">
        <w:rPr>
          <w:rFonts w:ascii="GHEA Grapalat" w:hAnsi="GHEA Grapalat"/>
        </w:rPr>
        <w:t>явления</w:t>
      </w:r>
      <w:r w:rsidR="00180134" w:rsidRPr="0046047A">
        <w:rPr>
          <w:rFonts w:ascii="Arial LatRus" w:hAnsi="Arial LatRus"/>
        </w:rPr>
        <w:t xml:space="preserve"> - </w:t>
      </w:r>
      <w:r w:rsidR="00180134" w:rsidRPr="0046047A">
        <w:rPr>
          <w:rFonts w:ascii="GHEA Grapalat" w:hAnsi="GHEA Grapalat"/>
        </w:rPr>
        <w:t>в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виде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неустойки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или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наличных</w:t>
      </w:r>
      <w:r w:rsidR="00180134" w:rsidRPr="0046047A">
        <w:rPr>
          <w:rFonts w:ascii="Arial LatRus" w:hAnsi="Arial LatRus"/>
        </w:rPr>
        <w:t xml:space="preserve"> </w:t>
      </w:r>
      <w:r w:rsidR="00180134" w:rsidRPr="0046047A">
        <w:rPr>
          <w:rFonts w:ascii="GHEA Grapalat" w:hAnsi="GHEA Grapalat"/>
        </w:rPr>
        <w:t>денег</w:t>
      </w:r>
      <w:r w:rsidR="006D7219" w:rsidRPr="0046047A">
        <w:rPr>
          <w:rFonts w:ascii="Arial LatRus" w:hAnsi="Arial LatRus"/>
        </w:rPr>
        <w:t xml:space="preserve">. </w:t>
      </w:r>
      <w:proofErr w:type="gramStart"/>
      <w:r w:rsidR="006D7219" w:rsidRPr="0046047A">
        <w:rPr>
          <w:rFonts w:ascii="GHEA Grapalat" w:hAnsi="GHEA Grapalat"/>
        </w:rPr>
        <w:t>Если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на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момент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возникновения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правомочия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по</w:t>
      </w:r>
      <w:r w:rsidR="006D7219" w:rsidRPr="0046047A">
        <w:rPr>
          <w:rFonts w:ascii="Arial LatRus" w:hAnsi="Arial LatRus"/>
        </w:rPr>
        <w:t xml:space="preserve"> </w:t>
      </w:r>
      <w:r w:rsidR="006D7219" w:rsidRPr="0046047A">
        <w:rPr>
          <w:rFonts w:ascii="GHEA Grapalat" w:hAnsi="GHEA Grapalat"/>
        </w:rPr>
        <w:t>заключению</w:t>
      </w:r>
      <w:r w:rsidR="006D7219" w:rsidRPr="0046047A">
        <w:rPr>
          <w:rFonts w:ascii="Arial LatRus" w:hAnsi="Arial LatRus"/>
        </w:rPr>
        <w:t xml:space="preserve"> </w:t>
      </w:r>
      <w:proofErr w:type="spellStart"/>
      <w:r w:rsidR="006D7219" w:rsidRPr="0046047A">
        <w:rPr>
          <w:rFonts w:ascii="GHEA Grapalat" w:hAnsi="GHEA Grapalat"/>
        </w:rPr>
        <w:t>договора</w:t>
      </w:r>
      <w:r w:rsidR="00D32092" w:rsidRPr="0046047A">
        <w:rPr>
          <w:rFonts w:ascii="GHEA Grapalat" w:hAnsi="GHEA Grapalat" w:cs="Sylfaen"/>
        </w:rPr>
        <w:t>предусмотренные</w:t>
      </w:r>
      <w:proofErr w:type="spellEnd"/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финансовые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средства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превышают</w:t>
      </w:r>
      <w:r w:rsidR="00D32092" w:rsidRPr="0046047A">
        <w:rPr>
          <w:rFonts w:ascii="Arial LatRus" w:hAnsi="Arial LatRus" w:cs="Sylfaen"/>
        </w:rPr>
        <w:t xml:space="preserve"> </w:t>
      </w:r>
      <w:r w:rsidR="006A132A" w:rsidRPr="0046047A">
        <w:rPr>
          <w:rFonts w:ascii="Arial LatRus" w:hAnsi="Arial LatRus" w:cs="Sylfaen"/>
        </w:rPr>
        <w:t>25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млн</w:t>
      </w:r>
      <w:r w:rsidR="00D32092" w:rsidRPr="0046047A">
        <w:rPr>
          <w:rFonts w:ascii="Arial LatRus" w:hAnsi="Arial LatRus" w:cs="Sylfaen"/>
        </w:rPr>
        <w:t xml:space="preserve">. </w:t>
      </w:r>
      <w:proofErr w:type="spellStart"/>
      <w:r w:rsidR="00D32092" w:rsidRPr="0046047A">
        <w:rPr>
          <w:rFonts w:ascii="GHEA Grapalat" w:hAnsi="GHEA Grapalat" w:cs="Sylfaen"/>
        </w:rPr>
        <w:t>драмов</w:t>
      </w:r>
      <w:proofErr w:type="spellEnd"/>
      <w:r w:rsidR="00D32092" w:rsidRPr="0046047A">
        <w:rPr>
          <w:rFonts w:ascii="Arial LatRus" w:hAnsi="Arial LatRus" w:cs="Sylfaen"/>
        </w:rPr>
        <w:t xml:space="preserve">, </w:t>
      </w:r>
      <w:r w:rsidR="00D32092" w:rsidRPr="0046047A">
        <w:rPr>
          <w:rFonts w:ascii="GHEA Grapalat" w:hAnsi="GHEA Grapalat" w:cs="Sylfaen"/>
        </w:rPr>
        <w:t>однако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для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полного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выполнения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договора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дальнейшем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требуются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финансовые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средства</w:t>
      </w:r>
      <w:r w:rsidR="00D32092" w:rsidRPr="0046047A">
        <w:rPr>
          <w:rFonts w:ascii="Arial LatRus" w:hAnsi="Arial LatRus" w:cs="Sylfaen"/>
        </w:rPr>
        <w:t xml:space="preserve">, </w:t>
      </w:r>
      <w:r w:rsidR="00D32092" w:rsidRPr="0046047A">
        <w:rPr>
          <w:rFonts w:ascii="GHEA Grapalat" w:hAnsi="GHEA Grapalat" w:cs="Sylfaen"/>
        </w:rPr>
        <w:t>то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обеспечени</w:t>
      </w:r>
      <w:r w:rsidR="003203EF" w:rsidRPr="0046047A">
        <w:rPr>
          <w:rFonts w:ascii="GHEA Grapalat" w:hAnsi="GHEA Grapalat" w:cs="Sylfaen"/>
        </w:rPr>
        <w:t>я</w:t>
      </w:r>
      <w:r w:rsidR="003203EF" w:rsidRPr="0046047A">
        <w:rPr>
          <w:rFonts w:ascii="Arial LatRus" w:hAnsi="Arial LatRus" w:cs="Sylfaen"/>
        </w:rPr>
        <w:t xml:space="preserve"> </w:t>
      </w:r>
      <w:r w:rsidR="003203EF" w:rsidRPr="0046047A">
        <w:rPr>
          <w:rFonts w:ascii="GHEA Grapalat" w:hAnsi="GHEA Grapalat" w:cs="Sylfaen"/>
        </w:rPr>
        <w:t>квалификации</w:t>
      </w:r>
      <w:r w:rsidR="003203EF" w:rsidRPr="0046047A">
        <w:rPr>
          <w:rFonts w:ascii="Arial LatRus" w:hAnsi="Arial LatRus" w:cs="Sylfaen"/>
        </w:rPr>
        <w:t xml:space="preserve"> </w:t>
      </w:r>
      <w:r w:rsidR="003203EF" w:rsidRPr="0046047A">
        <w:rPr>
          <w:rFonts w:ascii="GHEA Grapalat" w:hAnsi="GHEA Grapalat" w:cs="Sylfaen"/>
        </w:rPr>
        <w:t>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договора</w:t>
      </w:r>
      <w:r w:rsidR="00D32092" w:rsidRPr="0046047A">
        <w:rPr>
          <w:rFonts w:ascii="Arial LatRus" w:hAnsi="Arial LatRus" w:cs="Sylfaen"/>
        </w:rPr>
        <w:t xml:space="preserve">, </w:t>
      </w:r>
      <w:r w:rsidR="00D32092" w:rsidRPr="0046047A">
        <w:rPr>
          <w:rFonts w:ascii="GHEA Grapalat" w:hAnsi="GHEA Grapalat" w:cs="Sylfaen"/>
        </w:rPr>
        <w:t>по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части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выделенных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финансовых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средств</w:t>
      </w:r>
      <w:r w:rsidR="00D32092" w:rsidRPr="0046047A">
        <w:rPr>
          <w:rFonts w:ascii="Arial LatRus" w:hAnsi="Arial LatRus" w:cs="Sylfaen"/>
        </w:rPr>
        <w:t xml:space="preserve">, </w:t>
      </w:r>
      <w:r w:rsidR="00D32092" w:rsidRPr="0046047A">
        <w:rPr>
          <w:rFonts w:ascii="GHEA Grapalat" w:hAnsi="GHEA Grapalat" w:cs="Sylfaen"/>
        </w:rPr>
        <w:t>представля</w:t>
      </w:r>
      <w:r w:rsidR="003203EF" w:rsidRPr="0046047A">
        <w:rPr>
          <w:rFonts w:ascii="GHEA Grapalat" w:hAnsi="GHEA Grapalat" w:cs="Sylfaen"/>
        </w:rPr>
        <w:t>ю</w:t>
      </w:r>
      <w:r w:rsidR="00D32092" w:rsidRPr="0046047A">
        <w:rPr>
          <w:rFonts w:ascii="GHEA Grapalat" w:hAnsi="GHEA Grapalat" w:cs="Sylfaen"/>
        </w:rPr>
        <w:t>тся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виде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гарантии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или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наличных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денег</w:t>
      </w:r>
      <w:r w:rsidR="00D32092" w:rsidRPr="0046047A">
        <w:rPr>
          <w:rFonts w:ascii="Arial LatRus" w:hAnsi="Arial LatRus" w:cs="Sylfaen"/>
        </w:rPr>
        <w:t xml:space="preserve">, </w:t>
      </w:r>
      <w:r w:rsidR="00D32092" w:rsidRPr="0046047A">
        <w:rPr>
          <w:rFonts w:ascii="GHEA Grapalat" w:hAnsi="GHEA Grapalat" w:cs="Sylfaen"/>
        </w:rPr>
        <w:t>а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по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части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требуемых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финансовых</w:t>
      </w:r>
      <w:r w:rsidR="00D32092" w:rsidRPr="0046047A">
        <w:rPr>
          <w:rFonts w:ascii="Arial LatRus" w:hAnsi="Arial LatRus" w:cs="Sylfaen"/>
        </w:rPr>
        <w:t xml:space="preserve"> </w:t>
      </w:r>
      <w:proofErr w:type="spellStart"/>
      <w:r w:rsidR="00D32092" w:rsidRPr="0046047A">
        <w:rPr>
          <w:rFonts w:ascii="GHEA Grapalat" w:hAnsi="GHEA Grapalat" w:cs="Sylfaen"/>
        </w:rPr>
        <w:t>средств</w:t>
      </w:r>
      <w:r w:rsidR="00D32092" w:rsidRPr="0046047A">
        <w:rPr>
          <w:rFonts w:ascii="Arial LatRus" w:hAnsi="Arial LatRus" w:cs="Sylfaen"/>
        </w:rPr>
        <w:t>-</w:t>
      </w:r>
      <w:r w:rsidR="00D32092" w:rsidRPr="0046047A">
        <w:rPr>
          <w:rFonts w:ascii="GHEA Grapalat" w:hAnsi="GHEA Grapalat" w:cs="Sylfaen"/>
        </w:rPr>
        <w:t>в</w:t>
      </w:r>
      <w:proofErr w:type="spellEnd"/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одностороннем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порядке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утвержденного</w:t>
      </w:r>
      <w:r w:rsidR="00D32092" w:rsidRPr="0046047A">
        <w:rPr>
          <w:rFonts w:ascii="Arial LatRus" w:hAnsi="Arial LatRus" w:cs="Sylfaen"/>
        </w:rPr>
        <w:t xml:space="preserve"> </w:t>
      </w:r>
      <w:proofErr w:type="spellStart"/>
      <w:r w:rsidR="00D32092" w:rsidRPr="0046047A">
        <w:rPr>
          <w:rFonts w:ascii="GHEA Grapalat" w:hAnsi="GHEA Grapalat" w:cs="Sylfaen"/>
        </w:rPr>
        <w:t>заявления</w:t>
      </w:r>
      <w:r w:rsidR="00D32092" w:rsidRPr="0046047A">
        <w:rPr>
          <w:rFonts w:ascii="Arial LatRus" w:hAnsi="Arial LatRus" w:cs="Sylfaen"/>
        </w:rPr>
        <w:t>-</w:t>
      </w:r>
      <w:r w:rsidR="00D32092" w:rsidRPr="0046047A">
        <w:rPr>
          <w:rFonts w:ascii="GHEA Grapalat" w:hAnsi="GHEA Grapalat" w:cs="Sylfaen"/>
        </w:rPr>
        <w:t>в</w:t>
      </w:r>
      <w:proofErr w:type="spellEnd"/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виде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неустойки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или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наличных</w:t>
      </w:r>
      <w:r w:rsidR="00D32092" w:rsidRPr="0046047A">
        <w:rPr>
          <w:rFonts w:ascii="Arial LatRus" w:hAnsi="Arial LatRus" w:cs="Sylfaen"/>
        </w:rPr>
        <w:t xml:space="preserve"> </w:t>
      </w:r>
      <w:r w:rsidR="00D32092" w:rsidRPr="0046047A">
        <w:rPr>
          <w:rFonts w:ascii="GHEA Grapalat" w:hAnsi="GHEA Grapalat" w:cs="Sylfaen"/>
        </w:rPr>
        <w:t>денег</w:t>
      </w:r>
      <w:r w:rsidR="0059697A" w:rsidRPr="0046047A">
        <w:rPr>
          <w:rFonts w:ascii="Arial LatRus" w:hAnsi="Arial LatRus" w:cs="Sylfaen"/>
        </w:rPr>
        <w:t>.</w:t>
      </w:r>
      <w:proofErr w:type="gramEnd"/>
    </w:p>
    <w:p w:rsidR="008F0732" w:rsidRPr="0046047A" w:rsidRDefault="00030D40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  <w:i/>
        </w:rPr>
      </w:pPr>
      <w:r w:rsidRPr="0046047A">
        <w:rPr>
          <w:rFonts w:ascii="Arial LatRus" w:hAnsi="Arial LatRus"/>
        </w:rPr>
        <w:t>10.</w:t>
      </w:r>
      <w:r w:rsidR="00DF09E7" w:rsidRPr="0046047A">
        <w:rPr>
          <w:rFonts w:ascii="Arial LatRus" w:hAnsi="Arial LatRus"/>
        </w:rPr>
        <w:t>5</w:t>
      </w:r>
      <w:r w:rsidR="003E194D" w:rsidRPr="0046047A">
        <w:rPr>
          <w:rFonts w:ascii="Arial LatRus" w:hAnsi="Arial LatRus"/>
        </w:rPr>
        <w:t>.</w:t>
      </w:r>
      <w:r w:rsidR="003E194D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предоплаты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отобранный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предоплаты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предоплаты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банковской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гаранти</w:t>
      </w:r>
      <w:proofErr w:type="gramStart"/>
      <w:r w:rsidRPr="0046047A">
        <w:rPr>
          <w:rFonts w:ascii="GHEA Grapalat" w:hAnsi="GHEA Grapalat"/>
        </w:rPr>
        <w:t>и</w:t>
      </w:r>
      <w:r w:rsidR="00C8509E" w:rsidRPr="0046047A">
        <w:rPr>
          <w:rFonts w:ascii="Arial LatRus" w:hAnsi="Arial LatRus"/>
        </w:rPr>
        <w:t>(</w:t>
      </w:r>
      <w:proofErr w:type="gramEnd"/>
      <w:r w:rsidR="00C8509E" w:rsidRPr="0046047A">
        <w:rPr>
          <w:rFonts w:ascii="GHEA Grapalat" w:hAnsi="GHEA Grapalat"/>
        </w:rPr>
        <w:t>Приложение</w:t>
      </w:r>
      <w:r w:rsidR="00C8509E" w:rsidRPr="0046047A">
        <w:rPr>
          <w:rFonts w:ascii="Arial LatRus" w:hAnsi="Arial LatRus"/>
        </w:rPr>
        <w:t xml:space="preserve"> 5.2)</w:t>
      </w:r>
      <w:r w:rsidRPr="0046047A">
        <w:rPr>
          <w:rFonts w:ascii="Arial LatRus" w:hAnsi="Arial LatRus"/>
        </w:rPr>
        <w:t>.</w:t>
      </w:r>
    </w:p>
    <w:p w:rsidR="005162B1" w:rsidRPr="0046047A" w:rsidRDefault="00030D40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10.</w:t>
      </w:r>
      <w:r w:rsidR="00401B30" w:rsidRPr="0046047A">
        <w:rPr>
          <w:rFonts w:ascii="Arial LatRus" w:hAnsi="Arial LatRus"/>
        </w:rPr>
        <w:t>6</w:t>
      </w:r>
      <w:r w:rsidR="003E194D" w:rsidRPr="0046047A">
        <w:rPr>
          <w:rFonts w:ascii="Arial LatRus" w:hAnsi="Arial LatRus"/>
        </w:rPr>
        <w:t>.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организованной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лотам</w:t>
      </w:r>
      <w:r w:rsidR="00125AA6" w:rsidRPr="0046047A">
        <w:rPr>
          <w:rFonts w:ascii="GHEA Grapalat" w:hAnsi="GHEA Grapalat"/>
        </w:rPr>
        <w:t>заключенный</w:t>
      </w:r>
      <w:proofErr w:type="spellEnd"/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договор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расторгается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по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части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какого</w:t>
      </w:r>
      <w:r w:rsidR="00125AA6" w:rsidRPr="0046047A">
        <w:rPr>
          <w:rFonts w:ascii="Arial LatRus" w:hAnsi="Arial LatRus"/>
        </w:rPr>
        <w:t>-</w:t>
      </w:r>
      <w:r w:rsidR="00125AA6" w:rsidRPr="0046047A">
        <w:rPr>
          <w:rFonts w:ascii="GHEA Grapalat" w:hAnsi="GHEA Grapalat"/>
        </w:rPr>
        <w:t>либо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лота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вследствие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его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неисполнения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или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ненадлежащего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исполнения</w:t>
      </w:r>
      <w:r w:rsidR="00125AA6" w:rsidRPr="0046047A">
        <w:rPr>
          <w:rFonts w:ascii="Arial LatRus" w:hAnsi="Arial LatRus"/>
        </w:rPr>
        <w:t xml:space="preserve">, </w:t>
      </w:r>
      <w:r w:rsidR="00125AA6" w:rsidRPr="0046047A">
        <w:rPr>
          <w:rFonts w:ascii="GHEA Grapalat" w:hAnsi="GHEA Grapalat"/>
        </w:rPr>
        <w:t>то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обеспечени</w:t>
      </w:r>
      <w:r w:rsidR="00DC14CE" w:rsidRPr="0046047A">
        <w:rPr>
          <w:rFonts w:ascii="GHEA Grapalat" w:hAnsi="GHEA Grapalat"/>
        </w:rPr>
        <w:t>я</w:t>
      </w:r>
      <w:r w:rsidR="00DC14CE" w:rsidRPr="0046047A">
        <w:rPr>
          <w:rFonts w:ascii="Arial LatRus" w:hAnsi="Arial LatRus"/>
        </w:rPr>
        <w:t xml:space="preserve"> </w:t>
      </w:r>
      <w:r w:rsidR="00DC14CE" w:rsidRPr="0046047A">
        <w:rPr>
          <w:rFonts w:ascii="GHEA Grapalat" w:hAnsi="GHEA Grapalat"/>
        </w:rPr>
        <w:t>квалификации</w:t>
      </w:r>
      <w:r w:rsidR="00DC14CE" w:rsidRPr="0046047A">
        <w:rPr>
          <w:rFonts w:ascii="Arial LatRus" w:hAnsi="Arial LatRus"/>
        </w:rPr>
        <w:t xml:space="preserve"> </w:t>
      </w:r>
      <w:r w:rsidR="00DC14CE" w:rsidRPr="0046047A">
        <w:rPr>
          <w:rFonts w:ascii="GHEA Grapalat" w:hAnsi="GHEA Grapalat"/>
        </w:rPr>
        <w:t>и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договора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выплачива</w:t>
      </w:r>
      <w:r w:rsidR="00DC14CE" w:rsidRPr="0046047A">
        <w:rPr>
          <w:rFonts w:ascii="GHEA Grapalat" w:hAnsi="GHEA Grapalat"/>
        </w:rPr>
        <w:t>ю</w:t>
      </w:r>
      <w:r w:rsidR="00125AA6" w:rsidRPr="0046047A">
        <w:rPr>
          <w:rFonts w:ascii="GHEA Grapalat" w:hAnsi="GHEA Grapalat"/>
        </w:rPr>
        <w:t>тся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в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размере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суммы</w:t>
      </w:r>
      <w:r w:rsidR="00125AA6" w:rsidRPr="0046047A">
        <w:rPr>
          <w:rFonts w:ascii="Arial LatRus" w:hAnsi="Arial LatRus"/>
        </w:rPr>
        <w:t xml:space="preserve">, </w:t>
      </w:r>
      <w:r w:rsidR="00125AA6" w:rsidRPr="0046047A">
        <w:rPr>
          <w:rFonts w:ascii="GHEA Grapalat" w:hAnsi="GHEA Grapalat"/>
        </w:rPr>
        <w:t>исчисленной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только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за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этот</w:t>
      </w:r>
      <w:r w:rsidR="00125AA6" w:rsidRPr="0046047A">
        <w:rPr>
          <w:rFonts w:ascii="Arial LatRus" w:hAnsi="Arial LatRus"/>
        </w:rPr>
        <w:t xml:space="preserve"> </w:t>
      </w:r>
      <w:r w:rsidR="00125AA6" w:rsidRPr="0046047A">
        <w:rPr>
          <w:rFonts w:ascii="GHEA Grapalat" w:hAnsi="GHEA Grapalat"/>
        </w:rPr>
        <w:t>лот</w:t>
      </w:r>
      <w:r w:rsidR="00DC14CE" w:rsidRPr="0046047A">
        <w:rPr>
          <w:rFonts w:ascii="Arial LatRus" w:hAnsi="Arial LatRus"/>
        </w:rPr>
        <w:t>.</w:t>
      </w:r>
    </w:p>
    <w:p w:rsidR="003E194D" w:rsidRPr="0046047A" w:rsidRDefault="003E194D" w:rsidP="00FA06DB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b/>
        </w:rPr>
      </w:pPr>
      <w:r w:rsidRPr="0046047A">
        <w:rPr>
          <w:rFonts w:ascii="Arial LatRus" w:hAnsi="Arial LatRus"/>
        </w:rPr>
        <w:tab/>
      </w:r>
    </w:p>
    <w:p w:rsidR="00096865" w:rsidRPr="0046047A" w:rsidRDefault="008D5016" w:rsidP="00B46D58">
      <w:pPr>
        <w:widowControl w:val="0"/>
        <w:spacing w:after="160"/>
        <w:jc w:val="center"/>
        <w:rPr>
          <w:rFonts w:ascii="Arial LatRus" w:hAnsi="Arial LatRus" w:cs="Arial"/>
          <w:b/>
        </w:rPr>
      </w:pPr>
      <w:r w:rsidRPr="0046047A">
        <w:rPr>
          <w:rFonts w:ascii="Arial LatRus" w:hAnsi="Arial LatRus"/>
          <w:b/>
        </w:rPr>
        <w:t xml:space="preserve">11. </w:t>
      </w:r>
      <w:r w:rsidRPr="0046047A">
        <w:rPr>
          <w:rFonts w:ascii="GHEA Grapalat" w:hAnsi="GHEA Grapalat"/>
          <w:b/>
        </w:rPr>
        <w:t>ОБЪЯВЛЕНИЕ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ПРОЦЕДУРЫ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НЕСОСТОЯВШЕЙСЯ</w:t>
      </w:r>
    </w:p>
    <w:p w:rsidR="00096865" w:rsidRPr="0046047A" w:rsidRDefault="00096865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11.1</w:t>
      </w:r>
      <w:r w:rsidR="00801AC7" w:rsidRPr="0046047A">
        <w:rPr>
          <w:rFonts w:ascii="Arial LatRus" w:hAnsi="Arial LatRus"/>
        </w:rPr>
        <w:t>.</w:t>
      </w:r>
      <w:r w:rsidR="00801AC7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статье</w:t>
      </w:r>
      <w:r w:rsidRPr="0046047A">
        <w:rPr>
          <w:rFonts w:ascii="Arial LatRus" w:hAnsi="Arial LatRus"/>
        </w:rPr>
        <w:t xml:space="preserve"> 37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несостоявшейся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>: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1)</w:t>
      </w:r>
      <w:r w:rsidR="00801AC7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>;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="00801AC7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прекращается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потребность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закупке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организованная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нужд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общин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частично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несостоявшейся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постановления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Правительства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старейшин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общины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заказчиков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руководителя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осуществляющего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управление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фондов</w:t>
      </w:r>
      <w:r w:rsidR="00801AC7" w:rsidRPr="0046047A">
        <w:rPr>
          <w:rFonts w:ascii="Arial LatRus" w:hAnsi="Arial LatRus"/>
          <w:lang w:val="en-US"/>
        </w:rPr>
        <w:t> </w:t>
      </w:r>
      <w:r w:rsidRPr="0046047A">
        <w:rPr>
          <w:rFonts w:ascii="Arial LatRus" w:hAnsi="Arial LatRus"/>
        </w:rPr>
        <w:t xml:space="preserve">— </w:t>
      </w:r>
      <w:r w:rsidRPr="0046047A">
        <w:rPr>
          <w:rFonts w:ascii="GHEA Grapalat" w:hAnsi="GHEA Grapalat"/>
        </w:rPr>
        <w:t>Совета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попечителей</w:t>
      </w:r>
      <w:r w:rsidR="0011605E" w:rsidRPr="0046047A">
        <w:rPr>
          <w:rStyle w:val="af6"/>
          <w:rFonts w:ascii="Arial LatRus" w:hAnsi="Arial LatRus"/>
        </w:rPr>
        <w:footnoteReference w:customMarkFollows="1" w:id="11"/>
        <w:t>14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3)</w:t>
      </w:r>
      <w:r w:rsidR="00801AC7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>;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4)</w:t>
      </w:r>
      <w:r w:rsidR="00801AC7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заключается</w:t>
      </w:r>
      <w:r w:rsidRPr="0046047A">
        <w:rPr>
          <w:rFonts w:ascii="Arial LatRus" w:hAnsi="Arial LatRus"/>
        </w:rPr>
        <w:t>.</w:t>
      </w:r>
    </w:p>
    <w:p w:rsidR="00CA1C11" w:rsidRPr="0046047A" w:rsidRDefault="00731D26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11.2</w:t>
      </w:r>
      <w:r w:rsidR="007642C2" w:rsidRPr="0046047A">
        <w:rPr>
          <w:rFonts w:ascii="Arial LatRus" w:hAnsi="Arial LatRus"/>
        </w:rPr>
        <w:t>.</w:t>
      </w:r>
      <w:r w:rsidR="007642C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несостоявшейся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опубликовывает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обоснование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несостоявшейся</w:t>
      </w:r>
      <w:r w:rsidRPr="0046047A">
        <w:rPr>
          <w:rFonts w:ascii="Arial LatRus" w:hAnsi="Arial LatRus"/>
        </w:rPr>
        <w:t xml:space="preserve">. </w:t>
      </w:r>
    </w:p>
    <w:p w:rsidR="00096865" w:rsidRPr="0046047A" w:rsidRDefault="008D5016" w:rsidP="00B46D58">
      <w:pPr>
        <w:widowControl w:val="0"/>
        <w:spacing w:after="160"/>
        <w:ind w:left="567" w:right="565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12. </w:t>
      </w:r>
      <w:r w:rsidRPr="0046047A">
        <w:rPr>
          <w:rFonts w:ascii="GHEA Grapalat" w:hAnsi="GHEA Grapalat"/>
          <w:b/>
        </w:rPr>
        <w:t>ПРАВО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УЧАСТНИКА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И</w:t>
      </w:r>
      <w:r w:rsidRPr="0046047A">
        <w:rPr>
          <w:rFonts w:ascii="Arial LatRus" w:hAnsi="Arial LatRus"/>
          <w:b/>
        </w:rPr>
        <w:t xml:space="preserve"> </w:t>
      </w:r>
      <w:r w:rsidR="008E3307" w:rsidRPr="0046047A">
        <w:rPr>
          <w:rFonts w:ascii="GHEA Grapalat" w:hAnsi="GHEA Grapalat"/>
          <w:b/>
        </w:rPr>
        <w:t>ПОРЯДОК</w:t>
      </w:r>
      <w:r w:rsidR="008E3307" w:rsidRPr="0046047A">
        <w:rPr>
          <w:rFonts w:ascii="Arial LatRus" w:hAnsi="Arial LatRus"/>
          <w:b/>
        </w:rPr>
        <w:t xml:space="preserve"> </w:t>
      </w:r>
      <w:r w:rsidR="008E3307" w:rsidRPr="0046047A">
        <w:rPr>
          <w:rFonts w:ascii="GHEA Grapalat" w:hAnsi="GHEA Grapalat"/>
          <w:b/>
        </w:rPr>
        <w:t>ОБЖАЛОВАНИЯ</w:t>
      </w:r>
      <w:r w:rsidR="008E3307" w:rsidRPr="0046047A">
        <w:rPr>
          <w:rFonts w:ascii="Arial LatRus" w:hAnsi="Arial LatRus"/>
          <w:b/>
        </w:rPr>
        <w:t xml:space="preserve"> </w:t>
      </w:r>
      <w:r w:rsidR="008E3307" w:rsidRPr="0046047A">
        <w:rPr>
          <w:rFonts w:ascii="GHEA Grapalat" w:hAnsi="GHEA Grapalat"/>
          <w:b/>
        </w:rPr>
        <w:t>ИМ</w:t>
      </w:r>
      <w:r w:rsidR="008E3307" w:rsidRPr="0046047A">
        <w:rPr>
          <w:rFonts w:ascii="Arial LatRus" w:hAnsi="Arial LatRus"/>
          <w:b/>
        </w:rPr>
        <w:t xml:space="preserve"> </w:t>
      </w:r>
      <w:r w:rsidR="00025A85"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ДЕЙСТВИЙ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И</w:t>
      </w:r>
      <w:r w:rsidRPr="0046047A">
        <w:rPr>
          <w:rFonts w:ascii="Arial LatRus" w:hAnsi="Arial LatRus"/>
          <w:b/>
        </w:rPr>
        <w:t xml:space="preserve"> (</w:t>
      </w:r>
      <w:r w:rsidRPr="0046047A">
        <w:rPr>
          <w:rFonts w:ascii="GHEA Grapalat" w:hAnsi="GHEA Grapalat"/>
          <w:b/>
        </w:rPr>
        <w:t>ИЛИ</w:t>
      </w:r>
      <w:r w:rsidRPr="0046047A">
        <w:rPr>
          <w:rFonts w:ascii="Arial LatRus" w:hAnsi="Arial LatRus"/>
          <w:b/>
        </w:rPr>
        <w:t xml:space="preserve">) </w:t>
      </w:r>
      <w:r w:rsidRPr="0046047A">
        <w:rPr>
          <w:rFonts w:ascii="GHEA Grapalat" w:hAnsi="GHEA Grapalat"/>
          <w:b/>
        </w:rPr>
        <w:t>ПРИНЯТЫХ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РЕШЕНИЙ</w:t>
      </w:r>
      <w:r w:rsidRPr="0046047A">
        <w:rPr>
          <w:rFonts w:ascii="Arial LatRus" w:hAnsi="Arial LatRus"/>
          <w:b/>
        </w:rPr>
        <w:t xml:space="preserve">, </w:t>
      </w:r>
      <w:r w:rsidRPr="0046047A">
        <w:rPr>
          <w:rFonts w:ascii="GHEA Grapalat" w:hAnsi="GHEA Grapalat"/>
          <w:b/>
        </w:rPr>
        <w:t>СВЯЗАННЫХ</w:t>
      </w:r>
      <w:r w:rsidR="00025A85" w:rsidRPr="0046047A">
        <w:rPr>
          <w:rFonts w:ascii="Arial LatRus" w:hAnsi="Arial LatRus" w:cs="Courier New"/>
          <w:b/>
          <w:lang w:val="en-US"/>
        </w:rPr>
        <w:t> </w:t>
      </w:r>
      <w:r w:rsidRPr="0046047A">
        <w:rPr>
          <w:rFonts w:ascii="GHEA Grapalat" w:hAnsi="GHEA Grapalat"/>
          <w:b/>
        </w:rPr>
        <w:t>С</w:t>
      </w:r>
      <w:r w:rsidR="00025A85" w:rsidRPr="0046047A">
        <w:rPr>
          <w:rFonts w:ascii="Arial LatRus" w:hAnsi="Arial LatRus" w:cs="Courier New"/>
          <w:b/>
          <w:lang w:val="en-US"/>
        </w:rPr>
        <w:t> </w:t>
      </w:r>
      <w:r w:rsidRPr="0046047A">
        <w:rPr>
          <w:rFonts w:ascii="GHEA Grapalat" w:hAnsi="GHEA Grapalat"/>
          <w:b/>
        </w:rPr>
        <w:t>ПРОЦЕССОМ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ЗАКУПКИ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12.1</w:t>
      </w:r>
      <w:r w:rsidR="00025A85" w:rsidRPr="0046047A">
        <w:rPr>
          <w:rFonts w:ascii="Arial LatRus" w:hAnsi="Arial LatRus"/>
        </w:rPr>
        <w:t>.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Каждое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бездействия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рассматривающего</w:t>
      </w:r>
      <w:r w:rsidRPr="0046047A">
        <w:rPr>
          <w:rFonts w:ascii="Arial LatRus" w:hAnsi="Arial LatRus"/>
        </w:rPr>
        <w:t xml:space="preserve"> </w:t>
      </w:r>
      <w:r w:rsidR="008602B6" w:rsidRPr="0046047A">
        <w:rPr>
          <w:rFonts w:ascii="GHEA Grapalat" w:hAnsi="GHEA Grapalat"/>
        </w:rPr>
        <w:t>связанные</w:t>
      </w:r>
      <w:r w:rsidR="008602B6" w:rsidRPr="0046047A">
        <w:rPr>
          <w:rFonts w:ascii="Arial LatRus" w:hAnsi="Arial LatRus"/>
        </w:rPr>
        <w:t xml:space="preserve"> </w:t>
      </w:r>
      <w:r w:rsidR="008602B6" w:rsidRPr="0046047A">
        <w:rPr>
          <w:rFonts w:ascii="GHEA Grapalat" w:hAnsi="GHEA Grapalat"/>
        </w:rPr>
        <w:t>с</w:t>
      </w:r>
      <w:r w:rsidR="008602B6" w:rsidRPr="0046047A">
        <w:rPr>
          <w:rFonts w:ascii="Arial LatRus" w:hAnsi="Arial LatRus"/>
        </w:rPr>
        <w:t xml:space="preserve"> </w:t>
      </w:r>
      <w:r w:rsidR="008602B6" w:rsidRPr="0046047A">
        <w:rPr>
          <w:rFonts w:ascii="GHEA Grapalat" w:hAnsi="GHEA Grapalat"/>
        </w:rPr>
        <w:t>закупками</w:t>
      </w:r>
      <w:r w:rsidR="008602B6" w:rsidRPr="0046047A">
        <w:rPr>
          <w:rFonts w:ascii="Arial LatRus" w:hAnsi="Arial LatRus"/>
        </w:rPr>
        <w:t xml:space="preserve"> </w:t>
      </w:r>
      <w:r w:rsidR="008602B6" w:rsidRPr="0046047A">
        <w:rPr>
          <w:rFonts w:ascii="GHEA Grapalat" w:hAnsi="GHEA Grapalat"/>
        </w:rPr>
        <w:t>жалобы</w:t>
      </w:r>
      <w:r w:rsidR="008602B6"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12.2</w:t>
      </w:r>
      <w:r w:rsidR="00025A85" w:rsidRPr="0046047A">
        <w:rPr>
          <w:rFonts w:ascii="Arial LatRus" w:hAnsi="Arial LatRus"/>
        </w:rPr>
        <w:t>.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Отношения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связанные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числес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рассмотрением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административными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регулируются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законодательством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регулирующим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гражданско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правовые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lastRenderedPageBreak/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12.3</w:t>
      </w:r>
      <w:r w:rsidR="00025A85" w:rsidRPr="0046047A">
        <w:rPr>
          <w:rFonts w:ascii="Arial LatRus" w:hAnsi="Arial LatRus"/>
        </w:rPr>
        <w:t>.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Каждое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>:</w:t>
      </w:r>
    </w:p>
    <w:p w:rsidR="00D5166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1)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бездействия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связанные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закупками</w:t>
      </w:r>
      <w:r w:rsidR="00D51669" w:rsidRPr="0046047A">
        <w:rPr>
          <w:rFonts w:ascii="Arial LatRus" w:hAnsi="Arial LatRus"/>
        </w:rPr>
        <w:t xml:space="preserve"> </w:t>
      </w:r>
      <w:proofErr w:type="spellStart"/>
      <w:r w:rsidR="00D51669" w:rsidRPr="0046047A">
        <w:rPr>
          <w:rFonts w:ascii="GHEA Grapalat" w:hAnsi="GHEA Grapalat"/>
        </w:rPr>
        <w:t>жалобы</w:t>
      </w:r>
      <w:proofErr w:type="gramStart"/>
      <w:r w:rsidR="00D51669" w:rsidRPr="0046047A">
        <w:rPr>
          <w:rFonts w:ascii="Arial LatRus" w:hAnsi="Arial LatRus"/>
        </w:rPr>
        <w:t>.</w:t>
      </w:r>
      <w:r w:rsidR="00D51669" w:rsidRPr="0046047A">
        <w:rPr>
          <w:rFonts w:ascii="GHEA Grapalat" w:hAnsi="GHEA Grapalat"/>
        </w:rPr>
        <w:t>П</w:t>
      </w:r>
      <w:proofErr w:type="gramEnd"/>
      <w:r w:rsidR="00D51669" w:rsidRPr="0046047A">
        <w:rPr>
          <w:rFonts w:ascii="GHEA Grapalat" w:hAnsi="GHEA Grapalat"/>
        </w:rPr>
        <w:t>орядок</w:t>
      </w:r>
      <w:proofErr w:type="spellEnd"/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деятельности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лица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рассматривающего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связанные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закупками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жалобы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утвержден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приказом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министра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финансов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РА</w:t>
      </w:r>
      <w:r w:rsidR="00D51669" w:rsidRPr="0046047A">
        <w:rPr>
          <w:rFonts w:ascii="Arial LatRus" w:hAnsi="Arial LatRus"/>
        </w:rPr>
        <w:t xml:space="preserve"> N 600-</w:t>
      </w:r>
      <w:r w:rsidR="00D51669" w:rsidRPr="0046047A">
        <w:rPr>
          <w:rFonts w:ascii="GHEA Grapalat" w:hAnsi="GHEA Grapalat"/>
        </w:rPr>
        <w:t>Н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от</w:t>
      </w:r>
      <w:r w:rsidR="00D51669" w:rsidRPr="0046047A">
        <w:rPr>
          <w:rFonts w:ascii="Arial LatRus" w:hAnsi="Arial LatRus"/>
        </w:rPr>
        <w:t xml:space="preserve"> 6 </w:t>
      </w:r>
      <w:r w:rsidR="00D51669" w:rsidRPr="0046047A">
        <w:rPr>
          <w:rFonts w:ascii="GHEA Grapalat" w:hAnsi="GHEA Grapalat"/>
        </w:rPr>
        <w:t>декабря</w:t>
      </w:r>
      <w:r w:rsidR="00D51669" w:rsidRPr="0046047A">
        <w:rPr>
          <w:rFonts w:ascii="Arial LatRus" w:hAnsi="Arial LatRus"/>
        </w:rPr>
        <w:t xml:space="preserve"> 2018 </w:t>
      </w:r>
      <w:r w:rsidR="00D51669" w:rsidRPr="0046047A">
        <w:rPr>
          <w:rFonts w:ascii="GHEA Grapalat" w:hAnsi="GHEA Grapalat"/>
        </w:rPr>
        <w:t>года</w:t>
      </w:r>
      <w:r w:rsidR="00D51669"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судебном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бездействия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="00B716B0" w:rsidRPr="0046047A">
        <w:rPr>
          <w:rFonts w:ascii="GHEA Grapalat" w:hAnsi="GHEA Grapalat"/>
        </w:rPr>
        <w:t>рассматривающего</w:t>
      </w:r>
      <w:r w:rsidR="00B716B0" w:rsidRPr="0046047A">
        <w:rPr>
          <w:rFonts w:ascii="Arial LatRus" w:hAnsi="Arial LatRus"/>
        </w:rPr>
        <w:t xml:space="preserve"> </w:t>
      </w:r>
      <w:r w:rsidR="00B716B0" w:rsidRPr="0046047A">
        <w:rPr>
          <w:rFonts w:ascii="GHEA Grapalat" w:hAnsi="GHEA Grapalat"/>
        </w:rPr>
        <w:t>связанные</w:t>
      </w:r>
      <w:r w:rsidR="00B716B0" w:rsidRPr="0046047A">
        <w:rPr>
          <w:rFonts w:ascii="Arial LatRus" w:hAnsi="Arial LatRus"/>
        </w:rPr>
        <w:t xml:space="preserve"> </w:t>
      </w:r>
      <w:r w:rsidR="00B716B0" w:rsidRPr="0046047A">
        <w:rPr>
          <w:rFonts w:ascii="GHEA Grapalat" w:hAnsi="GHEA Grapalat"/>
        </w:rPr>
        <w:t>с</w:t>
      </w:r>
      <w:r w:rsidR="00B716B0" w:rsidRPr="0046047A">
        <w:rPr>
          <w:rFonts w:ascii="Arial LatRus" w:hAnsi="Arial LatRus"/>
        </w:rPr>
        <w:t xml:space="preserve"> </w:t>
      </w:r>
      <w:r w:rsidR="00B716B0" w:rsidRPr="0046047A">
        <w:rPr>
          <w:rFonts w:ascii="GHEA Grapalat" w:hAnsi="GHEA Grapalat"/>
        </w:rPr>
        <w:t>закупками</w:t>
      </w:r>
      <w:r w:rsidR="00B716B0" w:rsidRPr="0046047A">
        <w:rPr>
          <w:rFonts w:ascii="Arial LatRus" w:hAnsi="Arial LatRus"/>
        </w:rPr>
        <w:t xml:space="preserve"> </w:t>
      </w:r>
      <w:r w:rsidR="00B716B0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12.4</w:t>
      </w:r>
      <w:r w:rsidR="00025A85" w:rsidRPr="0046047A">
        <w:rPr>
          <w:rFonts w:ascii="Arial LatRus" w:hAnsi="Arial LatRus"/>
        </w:rPr>
        <w:t>.</w:t>
      </w:r>
      <w:r w:rsidR="00025A85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обжалует</w:t>
      </w:r>
      <w:r w:rsidRPr="0046047A">
        <w:rPr>
          <w:rFonts w:ascii="Arial LatRus" w:hAnsi="Arial LatRus"/>
        </w:rPr>
        <w:t>: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период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ожидания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8.2</w:t>
      </w:r>
      <w:r w:rsidR="00E23E9C" w:rsidRPr="0046047A">
        <w:rPr>
          <w:rFonts w:ascii="Arial LatRus" w:hAnsi="Arial LatRus"/>
        </w:rPr>
        <w:t>2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характеристики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предмета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="00720542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истечения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окончательного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12.5</w:t>
      </w:r>
      <w:r w:rsidR="001926B2" w:rsidRPr="0046047A">
        <w:rPr>
          <w:rFonts w:ascii="Arial LatRus" w:hAnsi="Arial LatRus"/>
        </w:rPr>
        <w:t>.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="007E4355" w:rsidRPr="0046047A">
        <w:rPr>
          <w:rFonts w:ascii="GHEA Grapalat" w:hAnsi="GHEA Grapalat"/>
        </w:rPr>
        <w:t>связанные</w:t>
      </w:r>
      <w:r w:rsidR="007E4355" w:rsidRPr="0046047A">
        <w:rPr>
          <w:rFonts w:ascii="Arial LatRus" w:hAnsi="Arial LatRus"/>
        </w:rPr>
        <w:t xml:space="preserve"> </w:t>
      </w:r>
      <w:r w:rsidR="007E4355" w:rsidRPr="0046047A">
        <w:rPr>
          <w:rFonts w:ascii="GHEA Grapalat" w:hAnsi="GHEA Grapalat"/>
        </w:rPr>
        <w:t>с</w:t>
      </w:r>
      <w:r w:rsidR="007E4355" w:rsidRPr="0046047A">
        <w:rPr>
          <w:rFonts w:ascii="Arial LatRus" w:hAnsi="Arial LatRus"/>
        </w:rPr>
        <w:t xml:space="preserve"> </w:t>
      </w:r>
      <w:r w:rsidR="007E4355" w:rsidRPr="0046047A">
        <w:rPr>
          <w:rFonts w:ascii="GHEA Grapalat" w:hAnsi="GHEA Grapalat"/>
        </w:rPr>
        <w:t>закупками</w:t>
      </w:r>
      <w:r w:rsidR="007E4355" w:rsidRPr="0046047A">
        <w:rPr>
          <w:rFonts w:ascii="Arial LatRus" w:hAnsi="Arial LatRus"/>
        </w:rPr>
        <w:t xml:space="preserve"> </w:t>
      </w:r>
      <w:r w:rsidR="007E4355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подписанной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нее</w:t>
      </w:r>
      <w:r w:rsidRPr="0046047A">
        <w:rPr>
          <w:rFonts w:ascii="Arial LatRus" w:hAnsi="Arial LatRus"/>
        </w:rPr>
        <w:t>: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наименования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имени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фамилии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копии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наименования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предмета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обжалуемой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4)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предмета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фактических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правовых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доказательств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ней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6)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копии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обосновывающего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составляет</w:t>
      </w:r>
      <w:r w:rsidRPr="0046047A">
        <w:rPr>
          <w:rFonts w:ascii="Arial LatRus" w:hAnsi="Arial LatRus"/>
        </w:rPr>
        <w:t xml:space="preserve"> 30 </w:t>
      </w:r>
      <w:r w:rsidRPr="0046047A">
        <w:rPr>
          <w:rFonts w:ascii="GHEA Grapalat" w:hAnsi="GHEA Grapalat"/>
        </w:rPr>
        <w:t>тысяч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драмов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уплачиваются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бюджет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открытый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казначейский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</w:t>
      </w:r>
      <w:r w:rsidRPr="0046047A">
        <w:rPr>
          <w:rFonts w:ascii="Arial LatRus" w:hAnsi="Arial LatRus"/>
        </w:rPr>
        <w:t xml:space="preserve"> "900008000482". 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7)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наименования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номера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удовлетворения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обратно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перечислена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плата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8)</w:t>
      </w:r>
      <w:r w:rsidR="001926B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иных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необходимых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сведений</w:t>
      </w:r>
      <w:r w:rsidRPr="0046047A">
        <w:rPr>
          <w:rFonts w:ascii="Arial LatRus" w:hAnsi="Arial LatRus"/>
        </w:rPr>
        <w:t>.</w:t>
      </w:r>
    </w:p>
    <w:p w:rsidR="00D51669" w:rsidRPr="0046047A" w:rsidRDefault="00D5166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</w:t>
      </w:r>
      <w:r w:rsidR="004F78B4" w:rsidRPr="0046047A">
        <w:rPr>
          <w:rFonts w:ascii="Arial LatRus" w:hAnsi="Arial LatRus"/>
        </w:rPr>
        <w:t>2</w:t>
      </w:r>
      <w:r w:rsidRPr="0046047A">
        <w:rPr>
          <w:rFonts w:ascii="Arial LatRus" w:hAnsi="Arial LatRus"/>
        </w:rPr>
        <w:t xml:space="preserve">.6 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, 0010, </w:t>
      </w:r>
      <w:r w:rsidRPr="0046047A">
        <w:rPr>
          <w:rFonts w:ascii="GHEA Grapalat" w:hAnsi="GHEA Grapalat"/>
        </w:rPr>
        <w:t>г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Ереван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ул</w:t>
      </w:r>
      <w:r w:rsidRPr="0046047A">
        <w:rPr>
          <w:rFonts w:ascii="Arial LatRus" w:hAnsi="Arial LatRus"/>
        </w:rPr>
        <w:t>.</w:t>
      </w:r>
      <w:r w:rsidR="00BE00E5" w:rsidRPr="00BE00E5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Мелик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Адамян</w:t>
      </w:r>
      <w:proofErr w:type="spellEnd"/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воспроизведенный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отсканированный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вариант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оригинала</w:t>
      </w:r>
      <w:r w:rsidRPr="0046047A">
        <w:rPr>
          <w:rFonts w:ascii="Arial LatRus" w:hAnsi="Arial LatRus"/>
        </w:rPr>
        <w:t xml:space="preserve">  </w:t>
      </w:r>
      <w:r w:rsidRPr="0046047A">
        <w:rPr>
          <w:rFonts w:ascii="GHEA Grapalat" w:hAnsi="GHEA Grapalat"/>
        </w:rPr>
        <w:t>высылается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почту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адресу</w:t>
      </w:r>
      <w:r w:rsidRPr="0046047A">
        <w:rPr>
          <w:rFonts w:ascii="Arial LatRus" w:hAnsi="Arial LatRus"/>
        </w:rPr>
        <w:t xml:space="preserve"> </w:t>
      </w:r>
      <w:hyperlink r:id="rId9" w:history="1">
        <w:r w:rsidRPr="0046047A">
          <w:rPr>
            <w:rStyle w:val="a9"/>
            <w:rFonts w:ascii="Arial LatRus" w:hAnsi="Arial LatRus"/>
          </w:rPr>
          <w:t>secretariat@minfin.am</w:t>
        </w:r>
      </w:hyperlink>
      <w:r w:rsidRPr="0046047A">
        <w:rPr>
          <w:rFonts w:ascii="Arial LatRus" w:hAnsi="Arial LatRus"/>
        </w:rPr>
        <w:t xml:space="preserve">. 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D51669" w:rsidRPr="0046047A">
        <w:rPr>
          <w:rFonts w:ascii="Arial LatRus" w:hAnsi="Arial LatRus"/>
        </w:rPr>
        <w:t>7</w:t>
      </w:r>
      <w:r w:rsidR="001926B2" w:rsidRPr="0046047A">
        <w:rPr>
          <w:rFonts w:ascii="Arial LatRus" w:hAnsi="Arial LatRus"/>
        </w:rPr>
        <w:t>.</w:t>
      </w:r>
      <w:r w:rsidR="001926B2" w:rsidRPr="0046047A">
        <w:rPr>
          <w:rFonts w:ascii="Arial LatRus" w:hAnsi="Arial LatRus"/>
        </w:rPr>
        <w:tab/>
      </w:r>
      <w:proofErr w:type="gramStart"/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рассматривающим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удовлетворении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частично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рассмотрело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вынесло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предоставляет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="00EF11FF" w:rsidRPr="0046047A">
        <w:rPr>
          <w:rFonts w:ascii="Arial LatRus" w:hAnsi="Arial LatRus" w:cs="Courier New"/>
        </w:rPr>
        <w:t> </w:t>
      </w:r>
      <w:r w:rsidRPr="0046047A">
        <w:rPr>
          <w:rFonts w:ascii="GHEA Grapalat" w:hAnsi="GHEA Grapalat"/>
        </w:rPr>
        <w:t>уполномоченный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копию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="00EF11FF" w:rsidRPr="0046047A">
        <w:rPr>
          <w:rFonts w:ascii="Arial LatRus" w:hAnsi="Arial LatRus" w:cs="Courier New"/>
        </w:rPr>
        <w:t> 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номера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перечислена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подлежащая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возврату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сумма</w:t>
      </w:r>
      <w:r w:rsidRPr="0046047A">
        <w:rPr>
          <w:rFonts w:ascii="Arial LatRus" w:hAnsi="Arial LatRus"/>
        </w:rPr>
        <w:t>.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копии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перечисляет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обратно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плату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внесшему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ее</w:t>
      </w:r>
      <w:r w:rsidR="00720542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посредством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совершения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перевода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банковский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12.7</w:t>
      </w:r>
      <w:r w:rsidR="001926B2" w:rsidRPr="0046047A">
        <w:rPr>
          <w:rFonts w:ascii="Arial LatRus" w:hAnsi="Arial LatRus"/>
        </w:rPr>
        <w:t>.</w:t>
      </w:r>
      <w:r w:rsidR="001926B2" w:rsidRPr="0046047A">
        <w:rPr>
          <w:rFonts w:ascii="Arial LatRus" w:hAnsi="Arial LatRus"/>
        </w:rPr>
        <w:tab/>
      </w:r>
      <w:r w:rsidR="00D51669" w:rsidRPr="0046047A">
        <w:rPr>
          <w:rFonts w:ascii="Arial LatRus" w:hAnsi="Arial LatRus"/>
        </w:rPr>
        <w:tab/>
      </w:r>
      <w:r w:rsidR="00D51669" w:rsidRPr="0046047A">
        <w:rPr>
          <w:rFonts w:ascii="GHEA Grapalat" w:hAnsi="GHEA Grapalat"/>
        </w:rPr>
        <w:t>Если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не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отвечает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требованиям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статьи</w:t>
      </w:r>
      <w:r w:rsidR="00D51669" w:rsidRPr="0046047A">
        <w:rPr>
          <w:rFonts w:ascii="Arial LatRus" w:hAnsi="Arial LatRus"/>
        </w:rPr>
        <w:t xml:space="preserve"> 50 </w:t>
      </w:r>
      <w:r w:rsidR="00D51669" w:rsidRPr="0046047A">
        <w:rPr>
          <w:rFonts w:ascii="GHEA Grapalat" w:hAnsi="GHEA Grapalat"/>
        </w:rPr>
        <w:t>Закона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то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течение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двух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рабочих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дней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следующих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получением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жалобы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лицо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рассматривающее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связанные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закупками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жалобы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письменной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форме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уведомляет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об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этом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подавшее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жалобу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лицо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назначением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срока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два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рабочих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дня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на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устранение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зафиксированных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недостатков</w:t>
      </w:r>
      <w:r w:rsidR="00D51669" w:rsidRPr="0046047A">
        <w:rPr>
          <w:rFonts w:ascii="Arial LatRus" w:hAnsi="Arial LatRus"/>
        </w:rPr>
        <w:t xml:space="preserve">. </w:t>
      </w:r>
      <w:proofErr w:type="gramStart"/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день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отправки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письма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лицо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рассматривающее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связанные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закупками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жалобы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отправляет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воспроизведенный</w:t>
      </w:r>
      <w:r w:rsidR="00D51669" w:rsidRPr="0046047A">
        <w:rPr>
          <w:rFonts w:ascii="Arial LatRus" w:hAnsi="Arial LatRus"/>
        </w:rPr>
        <w:t xml:space="preserve"> (</w:t>
      </w:r>
      <w:r w:rsidR="00D51669" w:rsidRPr="0046047A">
        <w:rPr>
          <w:rFonts w:ascii="GHEA Grapalat" w:hAnsi="GHEA Grapalat"/>
        </w:rPr>
        <w:t>отсканированный</w:t>
      </w:r>
      <w:r w:rsidR="00D51669" w:rsidRPr="0046047A">
        <w:rPr>
          <w:rFonts w:ascii="Arial LatRus" w:hAnsi="Arial LatRus"/>
        </w:rPr>
        <w:t xml:space="preserve">) </w:t>
      </w:r>
      <w:r w:rsidR="00D51669" w:rsidRPr="0046047A">
        <w:rPr>
          <w:rFonts w:ascii="GHEA Grapalat" w:hAnsi="GHEA Grapalat"/>
        </w:rPr>
        <w:t>вариант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его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оригинала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также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на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адрес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электронной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почты</w:t>
      </w:r>
      <w:r w:rsidR="00D51669" w:rsidRPr="0046047A">
        <w:rPr>
          <w:rFonts w:ascii="Arial LatRus" w:hAnsi="Arial LatRus"/>
        </w:rPr>
        <w:t xml:space="preserve">, </w:t>
      </w:r>
      <w:r w:rsidR="00D51669" w:rsidRPr="0046047A">
        <w:rPr>
          <w:rFonts w:ascii="GHEA Grapalat" w:hAnsi="GHEA Grapalat"/>
        </w:rPr>
        <w:t>указаннօй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в</w:t>
      </w:r>
      <w:r w:rsidR="00D51669" w:rsidRPr="0046047A">
        <w:rPr>
          <w:rFonts w:ascii="Arial LatRus" w:hAnsi="Arial LatRus"/>
        </w:rPr>
        <w:t xml:space="preserve"> </w:t>
      </w:r>
      <w:r w:rsidR="00D51669" w:rsidRPr="0046047A">
        <w:rPr>
          <w:rFonts w:ascii="GHEA Grapalat" w:hAnsi="GHEA Grapalat"/>
        </w:rPr>
        <w:t>жалобе</w:t>
      </w:r>
      <w:r w:rsidR="00D51669"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представленная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подпунктом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hAnsi="Arial LatRus"/>
        </w:rPr>
        <w:lastRenderedPageBreak/>
        <w:t xml:space="preserve">2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12.4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отвечает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статьи</w:t>
      </w:r>
      <w:r w:rsidRPr="0046047A">
        <w:rPr>
          <w:rFonts w:ascii="Arial LatRus" w:hAnsi="Arial LatRus"/>
        </w:rPr>
        <w:t xml:space="preserve"> 50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исправленная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считается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</w:t>
      </w:r>
      <w:r w:rsidRPr="0046047A">
        <w:rPr>
          <w:rFonts w:ascii="Arial LatRus" w:hAnsi="Arial LatRus"/>
        </w:rPr>
        <w:t>.</w:t>
      </w:r>
    </w:p>
    <w:p w:rsidR="00A677CD" w:rsidRPr="0046047A" w:rsidRDefault="000473EF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</w:t>
      </w:r>
      <w:r w:rsidR="00A677CD" w:rsidRPr="0046047A">
        <w:rPr>
          <w:rFonts w:ascii="Arial LatRus" w:hAnsi="Arial LatRus"/>
        </w:rPr>
        <w:t>.9</w:t>
      </w:r>
      <w:proofErr w:type="gramStart"/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В</w:t>
      </w:r>
      <w:proofErr w:type="gramEnd"/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течение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одного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рабочего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дня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дня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принятия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жалобы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к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производству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лицо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рассматривающее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связанные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закупками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жалобы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в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бюллетене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публикует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жалобу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объявление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ней</w:t>
      </w:r>
      <w:r w:rsidR="00A677CD" w:rsidRPr="0046047A">
        <w:rPr>
          <w:rFonts w:ascii="Arial LatRus" w:hAnsi="Arial LatRus"/>
        </w:rPr>
        <w:t xml:space="preserve">. </w:t>
      </w:r>
      <w:r w:rsidR="00A677CD" w:rsidRPr="0046047A">
        <w:rPr>
          <w:rFonts w:ascii="GHEA Grapalat" w:hAnsi="GHEA Grapalat"/>
        </w:rPr>
        <w:t>При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этом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в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объявлении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отмечается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интернет</w:t>
      </w:r>
      <w:r w:rsidR="00A677CD" w:rsidRPr="0046047A">
        <w:rPr>
          <w:rFonts w:ascii="Arial LatRus" w:hAnsi="Arial LatRus"/>
        </w:rPr>
        <w:t>-</w:t>
      </w:r>
      <w:r w:rsidR="00A677CD" w:rsidRPr="0046047A">
        <w:rPr>
          <w:rFonts w:ascii="GHEA Grapalat" w:hAnsi="GHEA Grapalat"/>
        </w:rPr>
        <w:t>ссылка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на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созываемые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для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рассмотрения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жалобы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заседания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в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режиме</w:t>
      </w:r>
      <w:r w:rsidR="00A677CD" w:rsidRPr="0046047A">
        <w:rPr>
          <w:rFonts w:ascii="Arial LatRus" w:hAnsi="Arial LatRus"/>
        </w:rPr>
        <w:t xml:space="preserve"> </w:t>
      </w:r>
      <w:proofErr w:type="spellStart"/>
      <w:r w:rsidR="00A677CD" w:rsidRPr="0046047A">
        <w:rPr>
          <w:rFonts w:ascii="GHEA Grapalat" w:hAnsi="GHEA Grapalat"/>
        </w:rPr>
        <w:t>онлайн</w:t>
      </w:r>
      <w:proofErr w:type="gramStart"/>
      <w:r w:rsidR="00A677CD" w:rsidRPr="0046047A">
        <w:rPr>
          <w:rFonts w:ascii="Arial LatRus" w:hAnsi="Arial LatRus"/>
        </w:rPr>
        <w:t>.</w:t>
      </w:r>
      <w:r w:rsidR="00A677CD" w:rsidRPr="0046047A">
        <w:rPr>
          <w:rFonts w:ascii="GHEA Grapalat" w:hAnsi="GHEA Grapalat"/>
        </w:rPr>
        <w:t>Ж</w:t>
      </w:r>
      <w:proofErr w:type="gramEnd"/>
      <w:r w:rsidR="00A677CD" w:rsidRPr="0046047A">
        <w:rPr>
          <w:rFonts w:ascii="GHEA Grapalat" w:hAnsi="GHEA Grapalat"/>
        </w:rPr>
        <w:t>алоба</w:t>
      </w:r>
      <w:proofErr w:type="spellEnd"/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считается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принятым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к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производству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истечении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срока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предусмотренного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пунктом</w:t>
      </w:r>
      <w:r w:rsidR="00A677CD" w:rsidRPr="0046047A">
        <w:rPr>
          <w:rFonts w:ascii="Arial LatRus" w:hAnsi="Arial LatRus"/>
        </w:rPr>
        <w:t xml:space="preserve"> 1</w:t>
      </w:r>
      <w:r w:rsidR="00897EBC" w:rsidRPr="0046047A">
        <w:rPr>
          <w:rFonts w:ascii="Arial LatRus" w:hAnsi="Arial LatRus"/>
        </w:rPr>
        <w:t>2</w:t>
      </w:r>
      <w:r w:rsidR="00A677CD" w:rsidRPr="0046047A">
        <w:rPr>
          <w:rFonts w:ascii="Arial LatRus" w:hAnsi="Arial LatRus"/>
        </w:rPr>
        <w:t>.</w:t>
      </w:r>
      <w:r w:rsidR="00A677CD" w:rsidRPr="0046047A">
        <w:rPr>
          <w:rFonts w:ascii="Arial LatRus" w:hAnsi="Arial LatRus"/>
          <w:lang w:val="hy-AM"/>
        </w:rPr>
        <w:t>8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настоящего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приглашения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об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устранении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зафиксированных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недостатков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а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в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случае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представления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жалобы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устраненными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недостатками</w:t>
      </w:r>
      <w:r w:rsidR="00A677CD" w:rsidRPr="0046047A">
        <w:rPr>
          <w:rFonts w:ascii="Arial LatRus" w:hAnsi="Arial LatRus"/>
        </w:rPr>
        <w:t xml:space="preserve">  - </w:t>
      </w:r>
      <w:r w:rsidR="00A677CD" w:rsidRPr="0046047A">
        <w:rPr>
          <w:rFonts w:ascii="GHEA Grapalat" w:hAnsi="GHEA Grapalat"/>
        </w:rPr>
        <w:t>со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дня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ее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предоставления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лицу</w:t>
      </w:r>
      <w:r w:rsidR="00A677CD" w:rsidRPr="0046047A">
        <w:rPr>
          <w:rFonts w:ascii="Arial LatRus" w:hAnsi="Arial LatRus"/>
        </w:rPr>
        <w:t xml:space="preserve">, </w:t>
      </w:r>
      <w:r w:rsidR="00A677CD" w:rsidRPr="0046047A">
        <w:rPr>
          <w:rFonts w:ascii="GHEA Grapalat" w:hAnsi="GHEA Grapalat"/>
        </w:rPr>
        <w:t>рассматривающему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связанные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с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закупками</w:t>
      </w:r>
      <w:r w:rsidR="00A677CD" w:rsidRPr="0046047A">
        <w:rPr>
          <w:rFonts w:ascii="Arial LatRus" w:hAnsi="Arial LatRus"/>
        </w:rPr>
        <w:t xml:space="preserve"> </w:t>
      </w:r>
      <w:r w:rsidR="00A677CD" w:rsidRPr="0046047A">
        <w:rPr>
          <w:rFonts w:ascii="GHEA Grapalat" w:hAnsi="GHEA Grapalat"/>
        </w:rPr>
        <w:t>жалобы</w:t>
      </w:r>
      <w:r w:rsidR="00A677CD" w:rsidRPr="0046047A">
        <w:rPr>
          <w:rFonts w:ascii="Arial LatRus" w:hAnsi="Arial LatRus"/>
        </w:rPr>
        <w:t>.</w:t>
      </w:r>
    </w:p>
    <w:p w:rsidR="009619D8" w:rsidRPr="0046047A" w:rsidRDefault="000473EF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t>12</w:t>
      </w:r>
      <w:r w:rsidR="00A677CD" w:rsidRPr="0046047A">
        <w:rPr>
          <w:rFonts w:ascii="Arial LatRus" w:hAnsi="Arial LatRus" w:cs="Sylfaen"/>
        </w:rPr>
        <w:t>.10</w:t>
      </w:r>
      <w:proofErr w:type="gramStart"/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</w:t>
      </w:r>
      <w:proofErr w:type="gramEnd"/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течение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двух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рабочих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дней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со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дня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принятия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жалобы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к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производству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лицо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рассматривающее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связанные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закупками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жалобы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обращается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письмом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к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заказчику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требованием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представить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письменном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виде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позицию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по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жалобе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а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также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требованием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представить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указанные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письме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необходимые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для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рассмотрения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жалобы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принятия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решения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документы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прилагая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копии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жалобы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приложенных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документов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при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наличии</w:t>
      </w:r>
      <w:r w:rsidR="00A677CD" w:rsidRPr="0046047A">
        <w:rPr>
          <w:rFonts w:ascii="Arial LatRus" w:hAnsi="Arial LatRus" w:cs="Sylfaen"/>
        </w:rPr>
        <w:t xml:space="preserve">. </w:t>
      </w:r>
      <w:r w:rsidR="00A677CD" w:rsidRPr="0046047A">
        <w:rPr>
          <w:rFonts w:ascii="GHEA Grapalat" w:hAnsi="GHEA Grapalat" w:cs="Sylfaen"/>
        </w:rPr>
        <w:t>Позиция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заказчика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по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запрошенные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документы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представляются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лицу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рассматривающему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связанные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закупками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жалобы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в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письменной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форме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или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воспроизведенном</w:t>
      </w:r>
      <w:r w:rsidR="00A677CD" w:rsidRPr="0046047A">
        <w:rPr>
          <w:rFonts w:ascii="Arial LatRus" w:hAnsi="Arial LatRus" w:cs="Sylfaen"/>
        </w:rPr>
        <w:t xml:space="preserve"> (</w:t>
      </w:r>
      <w:r w:rsidR="00A677CD" w:rsidRPr="0046047A">
        <w:rPr>
          <w:rFonts w:ascii="GHEA Grapalat" w:hAnsi="GHEA Grapalat" w:cs="Sylfaen"/>
        </w:rPr>
        <w:t>отсканированном</w:t>
      </w:r>
      <w:r w:rsidR="00A677CD" w:rsidRPr="0046047A">
        <w:rPr>
          <w:rFonts w:ascii="Arial LatRus" w:hAnsi="Arial LatRus" w:cs="Sylfaen"/>
        </w:rPr>
        <w:t xml:space="preserve">) </w:t>
      </w:r>
      <w:r w:rsidR="00A677CD" w:rsidRPr="0046047A">
        <w:rPr>
          <w:rFonts w:ascii="GHEA Grapalat" w:hAnsi="GHEA Grapalat" w:cs="Sylfaen"/>
        </w:rPr>
        <w:t>с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их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оригинала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варианте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путем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направления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на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электронную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почту</w:t>
      </w:r>
      <w:r w:rsidR="00A677CD" w:rsidRPr="0046047A">
        <w:rPr>
          <w:rFonts w:ascii="Arial LatRus" w:hAnsi="Arial LatRus" w:cs="Sylfaen"/>
        </w:rPr>
        <w:t xml:space="preserve">, </w:t>
      </w:r>
      <w:r w:rsidR="00A677CD" w:rsidRPr="0046047A">
        <w:rPr>
          <w:rFonts w:ascii="GHEA Grapalat" w:hAnsi="GHEA Grapalat" w:cs="Sylfaen"/>
        </w:rPr>
        <w:t>указанную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в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пункте</w:t>
      </w:r>
      <w:r w:rsidR="00A677CD" w:rsidRPr="0046047A">
        <w:rPr>
          <w:rFonts w:ascii="Arial LatRus" w:hAnsi="Arial LatRus" w:cs="Sylfaen"/>
        </w:rPr>
        <w:t xml:space="preserve"> 1</w:t>
      </w:r>
      <w:r w:rsidR="00607120" w:rsidRPr="0046047A">
        <w:rPr>
          <w:rFonts w:ascii="Arial LatRus" w:hAnsi="Arial LatRus" w:cs="Sylfaen"/>
        </w:rPr>
        <w:t>2</w:t>
      </w:r>
      <w:r w:rsidR="00A677CD" w:rsidRPr="0046047A">
        <w:rPr>
          <w:rFonts w:ascii="Arial LatRus" w:hAnsi="Arial LatRus" w:cs="Sylfaen"/>
        </w:rPr>
        <w:t xml:space="preserve">.5 </w:t>
      </w:r>
      <w:r w:rsidR="00A677CD" w:rsidRPr="0046047A">
        <w:rPr>
          <w:rFonts w:ascii="GHEA Grapalat" w:hAnsi="GHEA Grapalat" w:cs="Sylfaen"/>
        </w:rPr>
        <w:t>части</w:t>
      </w:r>
      <w:r w:rsidR="00A677CD" w:rsidRPr="0046047A">
        <w:rPr>
          <w:rFonts w:ascii="Arial LatRus" w:hAnsi="Arial LatRus" w:cs="Sylfaen"/>
        </w:rPr>
        <w:t xml:space="preserve"> 1 </w:t>
      </w:r>
      <w:r w:rsidR="00A677CD" w:rsidRPr="0046047A">
        <w:rPr>
          <w:rFonts w:ascii="GHEA Grapalat" w:hAnsi="GHEA Grapalat" w:cs="Sylfaen"/>
        </w:rPr>
        <w:t>настоящего</w:t>
      </w:r>
      <w:r w:rsidR="00A677CD" w:rsidRPr="0046047A">
        <w:rPr>
          <w:rFonts w:ascii="Arial LatRus" w:hAnsi="Arial LatRus" w:cs="Sylfaen"/>
        </w:rPr>
        <w:t xml:space="preserve"> </w:t>
      </w:r>
      <w:r w:rsidR="00A677CD" w:rsidRPr="0046047A">
        <w:rPr>
          <w:rFonts w:ascii="GHEA Grapalat" w:hAnsi="GHEA Grapalat" w:cs="Sylfaen"/>
        </w:rPr>
        <w:t>приглашения</w:t>
      </w:r>
      <w:r w:rsidR="00A677CD" w:rsidRPr="0046047A">
        <w:rPr>
          <w:rFonts w:ascii="Arial LatRus" w:hAnsi="Arial LatRus" w:cs="Sylfaen"/>
        </w:rPr>
        <w:t>.</w:t>
      </w:r>
    </w:p>
    <w:p w:rsidR="00A677CD" w:rsidRPr="0046047A" w:rsidRDefault="00A677CD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 w:cs="Sylfaen"/>
        </w:rPr>
        <w:t>Указанные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настоящем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пункте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документы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заказчик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представляет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лицу</w:t>
      </w:r>
      <w:r w:rsidRPr="0046047A">
        <w:rPr>
          <w:rFonts w:ascii="Arial LatRus" w:hAnsi="Arial LatRus" w:cs="Sylfaen"/>
        </w:rPr>
        <w:t xml:space="preserve">, </w:t>
      </w:r>
      <w:r w:rsidRPr="0046047A">
        <w:rPr>
          <w:rFonts w:ascii="GHEA Grapalat" w:hAnsi="GHEA Grapalat" w:cs="Sylfaen"/>
        </w:rPr>
        <w:t>рассматривающему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связанные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закупками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жалобы</w:t>
      </w:r>
      <w:r w:rsidRPr="0046047A">
        <w:rPr>
          <w:rFonts w:ascii="Arial LatRus" w:hAnsi="Arial LatRus" w:cs="Sylfaen"/>
        </w:rPr>
        <w:t xml:space="preserve">,  </w:t>
      </w:r>
      <w:r w:rsidRPr="0046047A">
        <w:rPr>
          <w:rFonts w:ascii="GHEA Grapalat" w:hAnsi="GHEA Grapalat" w:cs="Sylfaen"/>
        </w:rPr>
        <w:t>в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течение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двух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рабочих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дней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со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дня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получения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такого</w:t>
      </w:r>
      <w:r w:rsidRPr="0046047A">
        <w:rPr>
          <w:rFonts w:ascii="Arial LatRus" w:hAnsi="Arial LatRus" w:cs="Sylfaen"/>
        </w:rPr>
        <w:t xml:space="preserve"> </w:t>
      </w:r>
      <w:r w:rsidRPr="0046047A">
        <w:rPr>
          <w:rFonts w:ascii="GHEA Grapalat" w:hAnsi="GHEA Grapalat" w:cs="Sylfaen"/>
        </w:rPr>
        <w:t>требования</w:t>
      </w:r>
      <w:r w:rsidRPr="0046047A">
        <w:rPr>
          <w:rFonts w:ascii="Arial LatRus" w:hAnsi="Arial LatRus" w:cs="Sylfaen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2C605B" w:rsidRPr="0046047A">
        <w:rPr>
          <w:rFonts w:ascii="Arial LatRus" w:hAnsi="Arial LatRus"/>
        </w:rPr>
        <w:t>11</w:t>
      </w:r>
      <w:r w:rsidR="00D334B6" w:rsidRPr="0046047A">
        <w:rPr>
          <w:rFonts w:ascii="Arial LatRus" w:hAnsi="Arial LatRus"/>
        </w:rPr>
        <w:t>.</w:t>
      </w:r>
      <w:r w:rsidR="00D334B6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принимаются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вовлеченные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стороны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присутствовать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заседаниях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созываемых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рассмотрения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свои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точки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зрения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2C605B" w:rsidRPr="0046047A">
        <w:rPr>
          <w:rFonts w:ascii="Arial LatRus" w:hAnsi="Arial LatRus"/>
        </w:rPr>
        <w:t>12</w:t>
      </w:r>
      <w:r w:rsidR="00D334B6" w:rsidRPr="0046047A">
        <w:rPr>
          <w:rFonts w:ascii="Arial LatRus" w:hAnsi="Arial LatRus"/>
        </w:rPr>
        <w:t>.</w:t>
      </w:r>
      <w:r w:rsidR="00D334B6" w:rsidRPr="0046047A">
        <w:rPr>
          <w:rFonts w:ascii="Arial LatRus" w:hAnsi="Arial LatRus"/>
        </w:rPr>
        <w:tab/>
      </w:r>
      <w:r w:rsidR="002C605B" w:rsidRPr="0046047A">
        <w:rPr>
          <w:rFonts w:ascii="GHEA Grapalat" w:hAnsi="GHEA Grapalat"/>
        </w:rPr>
        <w:t>Рассмотрение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жалобы</w:t>
      </w:r>
      <w:r w:rsidR="002C605B" w:rsidRPr="0046047A">
        <w:rPr>
          <w:rFonts w:ascii="Arial LatRus" w:hAnsi="Arial LatRus"/>
        </w:rPr>
        <w:t xml:space="preserve"> </w:t>
      </w:r>
      <w:proofErr w:type="gramStart"/>
      <w:r w:rsidR="002C605B" w:rsidRPr="0046047A">
        <w:rPr>
          <w:rFonts w:ascii="GHEA Grapalat" w:hAnsi="GHEA Grapalat"/>
        </w:rPr>
        <w:t>осуществляется</w:t>
      </w:r>
      <w:proofErr w:type="gramEnd"/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и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решение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выносится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не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позднее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чем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в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течение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двадцати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календарных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дней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дня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принятия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жалобы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к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производству</w:t>
      </w:r>
      <w:r w:rsidR="002C605B" w:rsidRPr="0046047A">
        <w:rPr>
          <w:rFonts w:ascii="Arial LatRus" w:hAnsi="Arial LatRus"/>
        </w:rPr>
        <w:t xml:space="preserve">.  </w:t>
      </w:r>
      <w:r w:rsidR="002C605B" w:rsidRPr="0046047A">
        <w:rPr>
          <w:rFonts w:ascii="GHEA Grapalat" w:hAnsi="GHEA Grapalat"/>
        </w:rPr>
        <w:t>Указанный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срок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может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быть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продлен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один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раз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на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срок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десяти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календарных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дней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мотивированному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промежуточному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решению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лица</w:t>
      </w:r>
      <w:r w:rsidR="002C605B" w:rsidRPr="0046047A">
        <w:rPr>
          <w:rFonts w:ascii="Arial LatRus" w:hAnsi="Arial LatRus"/>
        </w:rPr>
        <w:t xml:space="preserve">, </w:t>
      </w:r>
      <w:r w:rsidR="002C605B" w:rsidRPr="0046047A">
        <w:rPr>
          <w:rFonts w:ascii="GHEA Grapalat" w:hAnsi="GHEA Grapalat"/>
        </w:rPr>
        <w:t>рассматривающего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связанные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закупками</w:t>
      </w:r>
      <w:r w:rsidR="002C605B" w:rsidRPr="0046047A">
        <w:rPr>
          <w:rFonts w:ascii="Arial LatRus" w:hAnsi="Arial LatRus"/>
        </w:rPr>
        <w:t xml:space="preserve"> </w:t>
      </w:r>
      <w:proofErr w:type="spellStart"/>
      <w:r w:rsidR="002C605B" w:rsidRPr="0046047A">
        <w:rPr>
          <w:rFonts w:ascii="GHEA Grapalat" w:hAnsi="GHEA Grapalat"/>
        </w:rPr>
        <w:t>жалобы</w:t>
      </w:r>
      <w:proofErr w:type="gramStart"/>
      <w:r w:rsidR="002C605B" w:rsidRPr="0046047A">
        <w:rPr>
          <w:rFonts w:ascii="Arial LatRus" w:hAnsi="Arial LatRus"/>
        </w:rPr>
        <w:t>.</w:t>
      </w:r>
      <w:r w:rsidR="002C605B" w:rsidRPr="0046047A">
        <w:rPr>
          <w:rFonts w:ascii="GHEA Grapalat" w:hAnsi="GHEA Grapalat"/>
        </w:rPr>
        <w:t>П</w:t>
      </w:r>
      <w:proofErr w:type="gramEnd"/>
      <w:r w:rsidR="002C605B" w:rsidRPr="0046047A">
        <w:rPr>
          <w:rFonts w:ascii="GHEA Grapalat" w:hAnsi="GHEA Grapalat"/>
        </w:rPr>
        <w:t>ри</w:t>
      </w:r>
      <w:proofErr w:type="spellEnd"/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этом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в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день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вынесения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промежуточного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решения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лицо</w:t>
      </w:r>
      <w:r w:rsidR="002C605B" w:rsidRPr="0046047A">
        <w:rPr>
          <w:rFonts w:ascii="Arial LatRus" w:hAnsi="Arial LatRus"/>
        </w:rPr>
        <w:t xml:space="preserve">, </w:t>
      </w:r>
      <w:r w:rsidR="002C605B" w:rsidRPr="0046047A">
        <w:rPr>
          <w:rFonts w:ascii="GHEA Grapalat" w:hAnsi="GHEA Grapalat"/>
        </w:rPr>
        <w:t>рассматривающее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связанные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закупками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жалобы</w:t>
      </w:r>
      <w:r w:rsidR="002C605B" w:rsidRPr="0046047A">
        <w:rPr>
          <w:rFonts w:ascii="Arial LatRus" w:hAnsi="Arial LatRus"/>
        </w:rPr>
        <w:t xml:space="preserve">, </w:t>
      </w:r>
      <w:r w:rsidR="002C605B" w:rsidRPr="0046047A">
        <w:rPr>
          <w:rFonts w:ascii="GHEA Grapalat" w:hAnsi="GHEA Grapalat"/>
        </w:rPr>
        <w:t>обеспечивает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опубликование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соответствующего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объявления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об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этом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в</w:t>
      </w:r>
      <w:r w:rsidR="002C605B" w:rsidRPr="0046047A">
        <w:rPr>
          <w:rFonts w:ascii="Arial LatRus" w:hAnsi="Arial LatRus"/>
        </w:rPr>
        <w:t xml:space="preserve"> </w:t>
      </w:r>
      <w:r w:rsidR="002C605B" w:rsidRPr="0046047A">
        <w:rPr>
          <w:rFonts w:ascii="GHEA Grapalat" w:hAnsi="GHEA Grapalat"/>
        </w:rPr>
        <w:t>бюллетене</w:t>
      </w:r>
      <w:r w:rsidR="002C605B"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обязывающим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изменено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отменено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частично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только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судом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35482E" w:rsidRPr="0046047A">
        <w:rPr>
          <w:rFonts w:ascii="Arial LatRus" w:hAnsi="Arial LatRus"/>
        </w:rPr>
        <w:t>13</w:t>
      </w:r>
      <w:r w:rsidR="00D334B6" w:rsidRPr="0046047A">
        <w:rPr>
          <w:rFonts w:ascii="Arial LatRus" w:hAnsi="Arial LatRus"/>
        </w:rPr>
        <w:t>.</w:t>
      </w:r>
      <w:r w:rsidR="00D334B6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рассматривающее</w:t>
      </w:r>
      <w:r w:rsidRPr="0046047A">
        <w:rPr>
          <w:rFonts w:ascii="Arial LatRus" w:hAnsi="Arial LatRus"/>
        </w:rPr>
        <w:t xml:space="preserve"> </w:t>
      </w:r>
      <w:r w:rsidR="0035482E" w:rsidRPr="0046047A">
        <w:rPr>
          <w:rFonts w:ascii="GHEA Grapalat" w:hAnsi="GHEA Grapalat"/>
        </w:rPr>
        <w:t>связанные</w:t>
      </w:r>
      <w:r w:rsidR="0035482E" w:rsidRPr="0046047A">
        <w:rPr>
          <w:rFonts w:ascii="Arial LatRus" w:hAnsi="Arial LatRus"/>
        </w:rPr>
        <w:t xml:space="preserve"> </w:t>
      </w:r>
      <w:r w:rsidR="0035482E" w:rsidRPr="0046047A">
        <w:rPr>
          <w:rFonts w:ascii="GHEA Grapalat" w:hAnsi="GHEA Grapalat"/>
        </w:rPr>
        <w:t>с</w:t>
      </w:r>
      <w:r w:rsidR="0035482E" w:rsidRPr="0046047A">
        <w:rPr>
          <w:rFonts w:ascii="Arial LatRus" w:hAnsi="Arial LatRus"/>
        </w:rPr>
        <w:t xml:space="preserve"> </w:t>
      </w:r>
      <w:r w:rsidR="0035482E" w:rsidRPr="0046047A">
        <w:rPr>
          <w:rFonts w:ascii="GHEA Grapalat" w:hAnsi="GHEA Grapalat"/>
        </w:rPr>
        <w:t>закупками</w:t>
      </w:r>
      <w:r w:rsidR="0035482E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>: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1)</w:t>
      </w:r>
      <w:r w:rsidR="00D334B6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принимать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относительно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>: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>.</w:t>
      </w:r>
      <w:r w:rsidR="00D334B6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запретить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выполнение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определенных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proofErr w:type="gramStart"/>
      <w:r w:rsidRPr="0046047A">
        <w:rPr>
          <w:rFonts w:ascii="GHEA Grapalat" w:hAnsi="GHEA Grapalat"/>
        </w:rPr>
        <w:t>б</w:t>
      </w:r>
      <w:proofErr w:type="gramEnd"/>
      <w:r w:rsidRPr="0046047A">
        <w:rPr>
          <w:rFonts w:ascii="Arial LatRus" w:hAnsi="Arial LatRus"/>
        </w:rPr>
        <w:t>.</w:t>
      </w:r>
      <w:r w:rsidR="00D334B6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обязать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принимать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несостоявшейся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признании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недействительным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принимает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список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="00720542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>;</w:t>
      </w:r>
    </w:p>
    <w:p w:rsidR="00996C19" w:rsidRPr="0046047A" w:rsidRDefault="00996C19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3)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ведет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принятых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="00720542"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осуществляет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исполнением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9639DF" w:rsidRPr="0046047A">
        <w:rPr>
          <w:rFonts w:ascii="Arial LatRus" w:hAnsi="Arial LatRus"/>
        </w:rPr>
        <w:t>14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удовлетворения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рассматривающим</w:t>
      </w:r>
      <w:r w:rsidRPr="0046047A">
        <w:rPr>
          <w:rFonts w:ascii="Arial LatRus" w:hAnsi="Arial LatRus"/>
        </w:rPr>
        <w:t xml:space="preserve"> </w:t>
      </w:r>
      <w:r w:rsidR="00A32D42" w:rsidRPr="0046047A">
        <w:rPr>
          <w:rFonts w:ascii="GHEA Grapalat" w:hAnsi="GHEA Grapalat"/>
        </w:rPr>
        <w:t>связанные</w:t>
      </w:r>
      <w:r w:rsidR="00A32D42" w:rsidRPr="0046047A">
        <w:rPr>
          <w:rFonts w:ascii="Arial LatRus" w:hAnsi="Arial LatRus"/>
        </w:rPr>
        <w:t xml:space="preserve"> </w:t>
      </w:r>
      <w:r w:rsidR="00A32D42" w:rsidRPr="0046047A">
        <w:rPr>
          <w:rFonts w:ascii="GHEA Grapalat" w:hAnsi="GHEA Grapalat"/>
        </w:rPr>
        <w:t>с</w:t>
      </w:r>
      <w:r w:rsidR="00A32D42" w:rsidRPr="0046047A">
        <w:rPr>
          <w:rFonts w:ascii="Arial LatRus" w:hAnsi="Arial LatRus"/>
        </w:rPr>
        <w:t xml:space="preserve"> </w:t>
      </w:r>
      <w:r w:rsidR="00A32D42" w:rsidRPr="0046047A">
        <w:rPr>
          <w:rFonts w:ascii="GHEA Grapalat" w:hAnsi="GHEA Grapalat"/>
        </w:rPr>
        <w:t>закупками</w:t>
      </w:r>
      <w:r w:rsidR="00A32D42" w:rsidRPr="0046047A">
        <w:rPr>
          <w:rFonts w:ascii="Arial LatRus" w:hAnsi="Arial LatRus"/>
        </w:rPr>
        <w:t xml:space="preserve"> </w:t>
      </w:r>
      <w:r w:rsidR="00A32D42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ответственность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возмещение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ущерба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нанесенного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подавшему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обоснованного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установленном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>.</w:t>
      </w:r>
    </w:p>
    <w:p w:rsidR="00C47000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12.</w:t>
      </w:r>
      <w:r w:rsidR="009639DF" w:rsidRPr="0046047A">
        <w:rPr>
          <w:rFonts w:ascii="Arial LatRus" w:hAnsi="Arial LatRus"/>
        </w:rPr>
        <w:t>15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Рассмотрение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открытым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общественности</w:t>
      </w:r>
      <w:proofErr w:type="gramStart"/>
      <w:r w:rsidR="009639DF" w:rsidRPr="0046047A">
        <w:rPr>
          <w:rFonts w:ascii="Arial LatRus" w:hAnsi="Arial LatRus"/>
        </w:rPr>
        <w:t>.</w:t>
      </w:r>
      <w:r w:rsidR="009639DF" w:rsidRPr="0046047A">
        <w:rPr>
          <w:rFonts w:ascii="GHEA Grapalat" w:hAnsi="GHEA Grapalat"/>
        </w:rPr>
        <w:t>Р</w:t>
      </w:r>
      <w:proofErr w:type="gramEnd"/>
      <w:r w:rsidR="009639DF" w:rsidRPr="0046047A">
        <w:rPr>
          <w:rFonts w:ascii="GHEA Grapalat" w:hAnsi="GHEA Grapalat"/>
        </w:rPr>
        <w:t>ассмотрение</w:t>
      </w:r>
      <w:proofErr w:type="spellEnd"/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жалоб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осуществляется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посредством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заседаний</w:t>
      </w:r>
      <w:r w:rsidR="009639DF" w:rsidRPr="0046047A">
        <w:rPr>
          <w:rFonts w:ascii="Arial LatRus" w:hAnsi="Arial LatRus"/>
        </w:rPr>
        <w:t xml:space="preserve">. </w:t>
      </w:r>
      <w:r w:rsidR="009639DF" w:rsidRPr="0046047A">
        <w:rPr>
          <w:rFonts w:ascii="GHEA Grapalat" w:hAnsi="GHEA Grapalat"/>
        </w:rPr>
        <w:t>Заседания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записываются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и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вместе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с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принятым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решением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по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жалобе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публикуются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в</w:t>
      </w:r>
      <w:r w:rsidR="009639DF" w:rsidRPr="0046047A">
        <w:rPr>
          <w:rFonts w:ascii="Arial LatRus" w:hAnsi="Arial LatRus"/>
        </w:rPr>
        <w:t xml:space="preserve"> </w:t>
      </w:r>
      <w:proofErr w:type="spellStart"/>
      <w:r w:rsidR="009639DF" w:rsidRPr="0046047A">
        <w:rPr>
          <w:rFonts w:ascii="GHEA Grapalat" w:hAnsi="GHEA Grapalat"/>
        </w:rPr>
        <w:t>бюллетене</w:t>
      </w:r>
      <w:proofErr w:type="gramStart"/>
      <w:r w:rsidR="009639DF" w:rsidRPr="0046047A">
        <w:rPr>
          <w:rFonts w:ascii="Arial LatRus" w:hAnsi="Arial LatRus"/>
        </w:rPr>
        <w:t>.</w:t>
      </w:r>
      <w:r w:rsidR="009639DF" w:rsidRPr="0046047A">
        <w:rPr>
          <w:rFonts w:ascii="GHEA Grapalat" w:hAnsi="GHEA Grapalat"/>
        </w:rPr>
        <w:t>В</w:t>
      </w:r>
      <w:proofErr w:type="spellEnd"/>
      <w:proofErr w:type="gramEnd"/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случае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невозможности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записи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заседания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стенографируются</w:t>
      </w:r>
      <w:r w:rsidR="009639DF" w:rsidRPr="0046047A">
        <w:rPr>
          <w:rFonts w:ascii="Arial LatRus" w:hAnsi="Arial LatRus"/>
          <w:lang w:val="hy-AM"/>
        </w:rPr>
        <w:t>.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Заседания</w:t>
      </w:r>
      <w:r w:rsidR="009639DF" w:rsidRPr="0046047A">
        <w:rPr>
          <w:rFonts w:ascii="Arial LatRus" w:hAnsi="Arial LatRus"/>
        </w:rPr>
        <w:t xml:space="preserve"> </w:t>
      </w:r>
      <w:proofErr w:type="spellStart"/>
      <w:r w:rsidR="009639DF" w:rsidRPr="0046047A">
        <w:rPr>
          <w:rFonts w:ascii="GHEA Grapalat" w:hAnsi="GHEA Grapalat"/>
        </w:rPr>
        <w:t>онлайн</w:t>
      </w:r>
      <w:proofErr w:type="spellEnd"/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транслируются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также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в</w:t>
      </w:r>
      <w:r w:rsidR="009639DF" w:rsidRPr="0046047A">
        <w:rPr>
          <w:rFonts w:ascii="Arial LatRus" w:hAnsi="Arial LatRus"/>
        </w:rPr>
        <w:t xml:space="preserve"> </w:t>
      </w:r>
      <w:r w:rsidR="009639DF" w:rsidRPr="0046047A">
        <w:rPr>
          <w:rFonts w:ascii="GHEA Grapalat" w:hAnsi="GHEA Grapalat"/>
        </w:rPr>
        <w:t>интернете</w:t>
      </w:r>
      <w:r w:rsidR="009639DF"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9639DF" w:rsidRPr="0046047A">
        <w:rPr>
          <w:rFonts w:ascii="Arial LatRus" w:hAnsi="Arial LatRus"/>
        </w:rPr>
        <w:t>16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Каждое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интересы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нарушены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нарушены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lastRenderedPageBreak/>
        <w:t>послуживших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аналогичной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="006E1E8F" w:rsidRPr="0046047A">
        <w:rPr>
          <w:rFonts w:ascii="GHEA Grapalat" w:hAnsi="GHEA Grapalat"/>
        </w:rPr>
        <w:t>связанные</w:t>
      </w:r>
      <w:r w:rsidR="006E1E8F" w:rsidRPr="0046047A">
        <w:rPr>
          <w:rFonts w:ascii="Arial LatRus" w:hAnsi="Arial LatRus"/>
        </w:rPr>
        <w:t xml:space="preserve"> </w:t>
      </w:r>
      <w:r w:rsidR="006E1E8F" w:rsidRPr="0046047A">
        <w:rPr>
          <w:rFonts w:ascii="GHEA Grapalat" w:hAnsi="GHEA Grapalat"/>
        </w:rPr>
        <w:t>с</w:t>
      </w:r>
      <w:r w:rsidR="006E1E8F" w:rsidRPr="0046047A">
        <w:rPr>
          <w:rFonts w:ascii="Arial LatRus" w:hAnsi="Arial LatRus"/>
        </w:rPr>
        <w:t xml:space="preserve"> </w:t>
      </w:r>
      <w:r w:rsidR="006E1E8F" w:rsidRPr="0046047A">
        <w:rPr>
          <w:rFonts w:ascii="GHEA Grapalat" w:hAnsi="GHEA Grapalat"/>
        </w:rPr>
        <w:t>закупками</w:t>
      </w:r>
      <w:r w:rsidR="006E1E8F" w:rsidRPr="0046047A">
        <w:rPr>
          <w:rFonts w:ascii="Arial LatRus" w:hAnsi="Arial LatRus"/>
        </w:rPr>
        <w:t xml:space="preserve"> </w:t>
      </w:r>
      <w:r w:rsidR="006E1E8F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жалобе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статье</w:t>
      </w:r>
      <w:r w:rsidRPr="0046047A">
        <w:rPr>
          <w:rFonts w:ascii="Arial LatRus" w:hAnsi="Arial LatRus"/>
        </w:rPr>
        <w:t xml:space="preserve"> 50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обжалования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лишается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подачу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аналогичной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9639DF" w:rsidRPr="0046047A">
        <w:rPr>
          <w:rFonts w:ascii="Arial LatRus" w:hAnsi="Arial LatRus"/>
        </w:rPr>
        <w:t>17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рассматривающее</w:t>
      </w:r>
      <w:r w:rsidRPr="0046047A">
        <w:rPr>
          <w:rFonts w:ascii="Arial LatRus" w:hAnsi="Arial LatRus"/>
        </w:rPr>
        <w:t xml:space="preserve"> </w:t>
      </w:r>
      <w:proofErr w:type="spellStart"/>
      <w:r w:rsidR="00723E02" w:rsidRPr="0046047A">
        <w:rPr>
          <w:rFonts w:ascii="GHEA Grapalat" w:hAnsi="GHEA Grapalat"/>
        </w:rPr>
        <w:t>связанные</w:t>
      </w:r>
      <w:r w:rsidRPr="0046047A">
        <w:rPr>
          <w:rFonts w:ascii="GHEA Grapalat" w:hAnsi="GHEA Grapalat"/>
        </w:rPr>
        <w:t>с</w:t>
      </w:r>
      <w:proofErr w:type="spellEnd"/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закупками</w:t>
      </w:r>
      <w:r w:rsidR="00723E02" w:rsidRPr="0046047A">
        <w:rPr>
          <w:rFonts w:ascii="GHEA Grapalat" w:hAnsi="GHEA Grapalat"/>
        </w:rPr>
        <w:t>жалобы</w:t>
      </w:r>
      <w:proofErr w:type="spellEnd"/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опубликовывает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двух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следующих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принятия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опубликования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вступает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бюллетене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12.</w:t>
      </w:r>
      <w:r w:rsidR="005D27D0" w:rsidRPr="0046047A">
        <w:rPr>
          <w:rFonts w:ascii="Arial LatRus" w:hAnsi="Arial LatRus"/>
        </w:rPr>
        <w:t>18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Каждое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заинтересовано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конкретной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сделки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понесло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убытки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вследствие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Комиссии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рассматривающего</w:t>
      </w:r>
      <w:r w:rsidRPr="0046047A">
        <w:rPr>
          <w:rFonts w:ascii="Arial LatRus" w:hAnsi="Arial LatRus"/>
        </w:rPr>
        <w:t xml:space="preserve"> </w:t>
      </w:r>
      <w:proofErr w:type="spellStart"/>
      <w:proofErr w:type="gramStart"/>
      <w:r w:rsidR="001A070B" w:rsidRPr="0046047A">
        <w:rPr>
          <w:rFonts w:ascii="GHEA Grapalat" w:hAnsi="GHEA Grapalat"/>
        </w:rPr>
        <w:t>рассматривающего</w:t>
      </w:r>
      <w:proofErr w:type="spellEnd"/>
      <w:proofErr w:type="gramEnd"/>
      <w:r w:rsidR="001A070B" w:rsidRPr="0046047A">
        <w:rPr>
          <w:rFonts w:ascii="Arial LatRus" w:hAnsi="Arial LatRus"/>
        </w:rPr>
        <w:t xml:space="preserve"> </w:t>
      </w:r>
      <w:r w:rsidR="001A070B" w:rsidRPr="0046047A">
        <w:rPr>
          <w:rFonts w:ascii="GHEA Grapalat" w:hAnsi="GHEA Grapalat"/>
        </w:rPr>
        <w:t>связанные</w:t>
      </w:r>
      <w:r w:rsidR="001A070B" w:rsidRPr="0046047A">
        <w:rPr>
          <w:rFonts w:ascii="Arial LatRus" w:hAnsi="Arial LatRus"/>
        </w:rPr>
        <w:t xml:space="preserve"> </w:t>
      </w:r>
      <w:r w:rsidR="001A070B" w:rsidRPr="0046047A">
        <w:rPr>
          <w:rFonts w:ascii="GHEA Grapalat" w:hAnsi="GHEA Grapalat"/>
        </w:rPr>
        <w:t>с</w:t>
      </w:r>
      <w:r w:rsidR="001A070B" w:rsidRPr="0046047A">
        <w:rPr>
          <w:rFonts w:ascii="Arial LatRus" w:hAnsi="Arial LatRus"/>
        </w:rPr>
        <w:t xml:space="preserve"> </w:t>
      </w:r>
      <w:r w:rsidR="001A070B" w:rsidRPr="0046047A">
        <w:rPr>
          <w:rFonts w:ascii="GHEA Grapalat" w:hAnsi="GHEA Grapalat"/>
        </w:rPr>
        <w:t>закупками</w:t>
      </w:r>
      <w:r w:rsidR="001A070B" w:rsidRPr="0046047A">
        <w:rPr>
          <w:rFonts w:ascii="Arial LatRus" w:hAnsi="Arial LatRus"/>
        </w:rPr>
        <w:t xml:space="preserve"> </w:t>
      </w:r>
      <w:r w:rsidR="001A070B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судебном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возмещения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убытков</w:t>
      </w:r>
      <w:r w:rsidRPr="0046047A">
        <w:rPr>
          <w:rFonts w:ascii="Arial LatRus" w:hAnsi="Arial LatRus"/>
        </w:rPr>
        <w:t>.</w:t>
      </w:r>
    </w:p>
    <w:p w:rsidR="00996C19" w:rsidRPr="0046047A" w:rsidRDefault="00996C19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12.</w:t>
      </w:r>
      <w:r w:rsidR="005D27D0" w:rsidRPr="0046047A">
        <w:rPr>
          <w:rFonts w:ascii="Arial LatRus" w:hAnsi="Arial LatRus"/>
        </w:rPr>
        <w:t>19</w:t>
      </w:r>
      <w:r w:rsidR="00DE1D22" w:rsidRPr="0046047A">
        <w:rPr>
          <w:rFonts w:ascii="Arial LatRus" w:hAnsi="Arial LatRus"/>
        </w:rPr>
        <w:t>.</w:t>
      </w:r>
      <w:r w:rsidR="00DE1D22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Представленная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рассматривающему</w:t>
      </w:r>
      <w:r w:rsidRPr="0046047A">
        <w:rPr>
          <w:rFonts w:ascii="Arial LatRus" w:hAnsi="Arial LatRus"/>
        </w:rPr>
        <w:t xml:space="preserve"> </w:t>
      </w:r>
      <w:r w:rsidR="00CA485E" w:rsidRPr="0046047A">
        <w:rPr>
          <w:rFonts w:ascii="GHEA Grapalat" w:hAnsi="GHEA Grapalat"/>
        </w:rPr>
        <w:t>связанные</w:t>
      </w:r>
      <w:r w:rsidR="00CA485E" w:rsidRPr="0046047A">
        <w:rPr>
          <w:rFonts w:ascii="Arial LatRus" w:hAnsi="Arial LatRus"/>
        </w:rPr>
        <w:t xml:space="preserve"> </w:t>
      </w:r>
      <w:r w:rsidR="00CA485E" w:rsidRPr="0046047A">
        <w:rPr>
          <w:rFonts w:ascii="GHEA Grapalat" w:hAnsi="GHEA Grapalat"/>
        </w:rPr>
        <w:t>с</w:t>
      </w:r>
      <w:r w:rsidR="00CA485E" w:rsidRPr="0046047A">
        <w:rPr>
          <w:rFonts w:ascii="Arial LatRus" w:hAnsi="Arial LatRus"/>
        </w:rPr>
        <w:t xml:space="preserve"> </w:t>
      </w:r>
      <w:r w:rsidR="00CA485E" w:rsidRPr="0046047A">
        <w:rPr>
          <w:rFonts w:ascii="GHEA Grapalat" w:hAnsi="GHEA Grapalat"/>
        </w:rPr>
        <w:t>закупками</w:t>
      </w:r>
      <w:r w:rsidR="00CA485E" w:rsidRPr="0046047A">
        <w:rPr>
          <w:rFonts w:ascii="Arial LatRus" w:hAnsi="Arial LatRus"/>
        </w:rPr>
        <w:t xml:space="preserve"> </w:t>
      </w:r>
      <w:r w:rsidR="00CA485E"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жалоба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автоматически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приостанавливает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опубликования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объявления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предусмотренного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частью</w:t>
      </w:r>
      <w:r w:rsidRPr="0046047A">
        <w:rPr>
          <w:rFonts w:ascii="Arial LatRus" w:hAnsi="Arial LatRus"/>
        </w:rPr>
        <w:t xml:space="preserve"> 9 </w:t>
      </w:r>
      <w:r w:rsidRPr="0046047A">
        <w:rPr>
          <w:rFonts w:ascii="GHEA Grapalat" w:hAnsi="GHEA Grapalat"/>
        </w:rPr>
        <w:t>статьи</w:t>
      </w:r>
      <w:r w:rsidRPr="0046047A">
        <w:rPr>
          <w:rFonts w:ascii="Arial LatRus" w:hAnsi="Arial LatRus"/>
        </w:rPr>
        <w:t xml:space="preserve"> 50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вступления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принятого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</w:t>
      </w:r>
      <w:r w:rsidR="003B3302" w:rsidRPr="0046047A">
        <w:rPr>
          <w:rFonts w:ascii="GHEA Grapalat" w:hAnsi="GHEA Grapalat"/>
        </w:rPr>
        <w:t>зультатам</w:t>
      </w:r>
      <w:r w:rsidR="003B3302" w:rsidRPr="0046047A">
        <w:rPr>
          <w:rFonts w:ascii="Arial LatRus" w:hAnsi="Arial LatRus"/>
        </w:rPr>
        <w:t xml:space="preserve"> </w:t>
      </w:r>
      <w:r w:rsidR="003B3302" w:rsidRPr="0046047A">
        <w:rPr>
          <w:rFonts w:ascii="GHEA Grapalat" w:hAnsi="GHEA Grapalat"/>
        </w:rPr>
        <w:t>рассмотрения</w:t>
      </w:r>
      <w:r w:rsidR="003B3302" w:rsidRPr="0046047A">
        <w:rPr>
          <w:rFonts w:ascii="Arial LatRus" w:hAnsi="Arial LatRus"/>
        </w:rPr>
        <w:t xml:space="preserve"> </w:t>
      </w:r>
      <w:r w:rsidR="003B3302" w:rsidRPr="0046047A">
        <w:rPr>
          <w:rFonts w:ascii="GHEA Grapalat" w:hAnsi="GHEA Grapalat"/>
        </w:rPr>
        <w:t>жалобы</w:t>
      </w:r>
      <w:r w:rsidR="003B3302" w:rsidRPr="0046047A">
        <w:rPr>
          <w:rFonts w:ascii="Arial LatRus" w:hAnsi="Arial LatRus"/>
        </w:rPr>
        <w:t>.</w:t>
      </w:r>
    </w:p>
    <w:p w:rsidR="00AE679C" w:rsidRPr="0046047A" w:rsidRDefault="002004DB" w:rsidP="00B46D58">
      <w:pPr>
        <w:widowControl w:val="0"/>
        <w:spacing w:after="160"/>
        <w:ind w:firstLine="567"/>
        <w:jc w:val="both"/>
        <w:rPr>
          <w:rFonts w:ascii="Arial LatRus" w:hAnsi="Arial LatRus" w:cs="Sylfaen"/>
          <w:b/>
        </w:rPr>
      </w:pP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статье</w:t>
      </w:r>
      <w:r w:rsidRPr="0046047A">
        <w:rPr>
          <w:rFonts w:ascii="Arial LatRus" w:hAnsi="Arial LatRus"/>
        </w:rPr>
        <w:t xml:space="preserve"> 51 </w:t>
      </w:r>
      <w:r w:rsidRPr="0046047A">
        <w:rPr>
          <w:rFonts w:ascii="GHEA Grapalat" w:hAnsi="GHEA Grapalat"/>
        </w:rPr>
        <w:t>Закона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рассматривающее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жалобы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закупками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выносит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снятии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приостановления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руководители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частью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статьи</w:t>
      </w:r>
      <w:r w:rsidRPr="0046047A">
        <w:rPr>
          <w:rFonts w:ascii="Arial LatRus" w:hAnsi="Arial LatRus"/>
        </w:rPr>
        <w:t xml:space="preserve"> 2 </w:t>
      </w:r>
      <w:r w:rsidR="0011423D" w:rsidRPr="0046047A">
        <w:rPr>
          <w:rFonts w:ascii="GHEA Grapalat" w:hAnsi="GHEA Grapalat"/>
        </w:rPr>
        <w:t>З</w:t>
      </w:r>
      <w:r w:rsidRPr="0046047A">
        <w:rPr>
          <w:rFonts w:ascii="GHEA Grapalat" w:hAnsi="GHEA Grapalat"/>
        </w:rPr>
        <w:t>акона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юридических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руководитель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исполнительного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сообщает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исходя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общественн</w:t>
      </w:r>
      <w:r w:rsidR="006F2702" w:rsidRPr="0046047A">
        <w:rPr>
          <w:rFonts w:ascii="GHEA Grapalat" w:hAnsi="GHEA Grapalat"/>
        </w:rPr>
        <w:t>ыхинтересов</w:t>
      </w:r>
      <w:proofErr w:type="spellEnd"/>
      <w:r w:rsidR="006F2702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="006F2702" w:rsidRPr="0046047A">
        <w:rPr>
          <w:rFonts w:ascii="GHEA Grapalat" w:hAnsi="GHEA Grapalat"/>
        </w:rPr>
        <w:t>интересов</w:t>
      </w:r>
      <w:r w:rsidR="006F2702"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обороны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национальной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безопасности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необходимо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продолжить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процесс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закупки</w:t>
      </w:r>
      <w:proofErr w:type="gramStart"/>
      <w:r w:rsidRPr="0046047A">
        <w:rPr>
          <w:rFonts w:ascii="Arial LatRus" w:hAnsi="Arial LatRus"/>
        </w:rPr>
        <w:t>.</w:t>
      </w:r>
      <w:r w:rsidR="00996C19" w:rsidRPr="0046047A">
        <w:rPr>
          <w:rFonts w:ascii="GHEA Grapalat" w:hAnsi="GHEA Grapalat"/>
        </w:rPr>
        <w:t>Л</w:t>
      </w:r>
      <w:proofErr w:type="gramEnd"/>
      <w:r w:rsidR="00996C19" w:rsidRPr="0046047A">
        <w:rPr>
          <w:rFonts w:ascii="GHEA Grapalat" w:hAnsi="GHEA Grapalat"/>
        </w:rPr>
        <w:t>ицо</w:t>
      </w:r>
      <w:proofErr w:type="spellEnd"/>
      <w:r w:rsidR="00996C19" w:rsidRPr="0046047A">
        <w:rPr>
          <w:rFonts w:ascii="Arial LatRus" w:hAnsi="Arial LatRus"/>
        </w:rPr>
        <w:t xml:space="preserve">, </w:t>
      </w:r>
      <w:r w:rsidR="00996C19" w:rsidRPr="0046047A">
        <w:rPr>
          <w:rFonts w:ascii="GHEA Grapalat" w:hAnsi="GHEA Grapalat"/>
        </w:rPr>
        <w:t>рассматривающее</w:t>
      </w:r>
      <w:r w:rsidR="00996C19" w:rsidRPr="0046047A">
        <w:rPr>
          <w:rFonts w:ascii="Arial LatRus" w:hAnsi="Arial LatRus"/>
        </w:rPr>
        <w:t xml:space="preserve"> </w:t>
      </w:r>
      <w:r w:rsidR="00A31442" w:rsidRPr="0046047A">
        <w:rPr>
          <w:rFonts w:ascii="GHEA Grapalat" w:hAnsi="GHEA Grapalat"/>
        </w:rPr>
        <w:t>связанные</w:t>
      </w:r>
      <w:r w:rsidR="00A31442" w:rsidRPr="0046047A">
        <w:rPr>
          <w:rFonts w:ascii="Arial LatRus" w:hAnsi="Arial LatRus"/>
        </w:rPr>
        <w:t xml:space="preserve"> </w:t>
      </w:r>
      <w:r w:rsidR="00A31442" w:rsidRPr="0046047A">
        <w:rPr>
          <w:rFonts w:ascii="GHEA Grapalat" w:hAnsi="GHEA Grapalat"/>
        </w:rPr>
        <w:t>с</w:t>
      </w:r>
      <w:r w:rsidR="00A31442" w:rsidRPr="0046047A">
        <w:rPr>
          <w:rFonts w:ascii="Arial LatRus" w:hAnsi="Arial LatRus"/>
        </w:rPr>
        <w:t xml:space="preserve"> </w:t>
      </w:r>
      <w:r w:rsidR="00A31442" w:rsidRPr="0046047A">
        <w:rPr>
          <w:rFonts w:ascii="GHEA Grapalat" w:hAnsi="GHEA Grapalat"/>
        </w:rPr>
        <w:t>закупками</w:t>
      </w:r>
      <w:r w:rsidR="00A31442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жалобы</w:t>
      </w:r>
      <w:r w:rsidR="00996C19" w:rsidRPr="0046047A">
        <w:rPr>
          <w:rFonts w:ascii="Arial LatRus" w:hAnsi="Arial LatRus"/>
        </w:rPr>
        <w:t xml:space="preserve">, </w:t>
      </w:r>
      <w:r w:rsidR="00996C19" w:rsidRPr="0046047A">
        <w:rPr>
          <w:rFonts w:ascii="GHEA Grapalat" w:hAnsi="GHEA Grapalat"/>
        </w:rPr>
        <w:t>опубликовывает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в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бюллетене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предусмотренное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настоящим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пунктом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решение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в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течение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рабочего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дня</w:t>
      </w:r>
      <w:r w:rsidR="00996C19" w:rsidRPr="0046047A">
        <w:rPr>
          <w:rFonts w:ascii="Arial LatRus" w:hAnsi="Arial LatRus"/>
        </w:rPr>
        <w:t xml:space="preserve">, </w:t>
      </w:r>
      <w:r w:rsidR="00996C19" w:rsidRPr="0046047A">
        <w:rPr>
          <w:rFonts w:ascii="GHEA Grapalat" w:hAnsi="GHEA Grapalat"/>
        </w:rPr>
        <w:t>следующего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за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днем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его</w:t>
      </w:r>
      <w:r w:rsidR="00996C19" w:rsidRPr="0046047A">
        <w:rPr>
          <w:rFonts w:ascii="Arial LatRus" w:hAnsi="Arial LatRus"/>
        </w:rPr>
        <w:t xml:space="preserve"> </w:t>
      </w:r>
      <w:r w:rsidR="00996C19" w:rsidRPr="0046047A">
        <w:rPr>
          <w:rFonts w:ascii="GHEA Grapalat" w:hAnsi="GHEA Grapalat"/>
        </w:rPr>
        <w:t>принятия</w:t>
      </w:r>
      <w:r w:rsidR="00996C19" w:rsidRPr="0046047A">
        <w:rPr>
          <w:rFonts w:ascii="Arial LatRus" w:hAnsi="Arial LatRus"/>
        </w:rPr>
        <w:t>.</w:t>
      </w:r>
    </w:p>
    <w:p w:rsidR="00AE679C" w:rsidRPr="0046047A" w:rsidRDefault="00AE679C" w:rsidP="00B46D58">
      <w:pPr>
        <w:widowControl w:val="0"/>
        <w:spacing w:after="160"/>
        <w:jc w:val="center"/>
        <w:rPr>
          <w:rFonts w:ascii="Arial LatRus" w:hAnsi="Arial LatRus" w:cs="Sylfaen"/>
          <w:b/>
        </w:rPr>
      </w:pPr>
    </w:p>
    <w:p w:rsidR="00096865" w:rsidRPr="0046047A" w:rsidRDefault="004373E3" w:rsidP="0099052C">
      <w:pPr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  <w:r w:rsidR="00096865" w:rsidRPr="0046047A">
        <w:rPr>
          <w:rFonts w:ascii="GHEA Grapalat" w:hAnsi="GHEA Grapalat"/>
          <w:b/>
        </w:rPr>
        <w:lastRenderedPageBreak/>
        <w:t>ЧАСТЬ</w:t>
      </w:r>
      <w:r w:rsidR="00096865" w:rsidRPr="0046047A">
        <w:rPr>
          <w:rFonts w:ascii="Arial LatRus" w:hAnsi="Arial LatRus"/>
          <w:b/>
        </w:rPr>
        <w:t xml:space="preserve"> II</w:t>
      </w:r>
    </w:p>
    <w:p w:rsidR="008842CE" w:rsidRPr="0046047A" w:rsidRDefault="008842CE" w:rsidP="00B46D58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96865" w:rsidRPr="0046047A" w:rsidRDefault="00096865" w:rsidP="00B46D58">
      <w:pPr>
        <w:pStyle w:val="aa"/>
        <w:widowControl w:val="0"/>
        <w:spacing w:after="160"/>
        <w:jc w:val="center"/>
        <w:rPr>
          <w:rFonts w:ascii="Arial LatRus" w:hAnsi="Arial LatRus"/>
          <w:b/>
          <w:lang w:val="hy-AM"/>
        </w:rPr>
      </w:pPr>
      <w:r w:rsidRPr="0046047A">
        <w:rPr>
          <w:rFonts w:ascii="GHEA Grapalat" w:hAnsi="GHEA Grapalat"/>
          <w:b/>
        </w:rPr>
        <w:t>ИНСТРУКЦИЯПО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СОСТАВЛЕНИЮ</w:t>
      </w:r>
      <w:r w:rsidRPr="0046047A">
        <w:rPr>
          <w:rFonts w:ascii="Arial LatRus" w:hAnsi="Arial LatRus"/>
          <w:b/>
        </w:rPr>
        <w:t xml:space="preserve"> </w:t>
      </w:r>
      <w:r w:rsidR="00191D27"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ЗАЯВКИ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НА</w:t>
      </w:r>
      <w:r w:rsidRPr="0046047A">
        <w:rPr>
          <w:rFonts w:ascii="Arial LatRus" w:hAnsi="Arial LatRus"/>
          <w:b/>
        </w:rPr>
        <w:t xml:space="preserve"> </w:t>
      </w:r>
      <w:r w:rsidR="00CB56C1" w:rsidRPr="0046047A">
        <w:rPr>
          <w:rFonts w:ascii="GHEA Grapalat" w:hAnsi="GHEA Grapalat"/>
          <w:b/>
          <w:lang w:val="hy-AM"/>
        </w:rPr>
        <w:t>ЗАПРОС</w:t>
      </w:r>
      <w:r w:rsidR="00CB56C1" w:rsidRPr="0046047A">
        <w:rPr>
          <w:rFonts w:ascii="Arial LatRus" w:hAnsi="Arial LatRus"/>
          <w:b/>
          <w:lang w:val="hy-AM"/>
        </w:rPr>
        <w:t xml:space="preserve"> </w:t>
      </w:r>
      <w:r w:rsidR="00CB56C1" w:rsidRPr="0046047A">
        <w:rPr>
          <w:rFonts w:ascii="GHEA Grapalat" w:hAnsi="GHEA Grapalat"/>
          <w:b/>
          <w:lang w:val="hy-AM"/>
        </w:rPr>
        <w:t>КОТИРОВОК</w:t>
      </w:r>
    </w:p>
    <w:p w:rsidR="00096865" w:rsidRPr="0046047A" w:rsidRDefault="00096865" w:rsidP="00B46D58">
      <w:pPr>
        <w:widowControl w:val="0"/>
        <w:spacing w:after="160"/>
        <w:jc w:val="center"/>
        <w:rPr>
          <w:rFonts w:ascii="Arial LatRus" w:hAnsi="Arial LatRus"/>
        </w:rPr>
      </w:pPr>
    </w:p>
    <w:p w:rsidR="00096865" w:rsidRPr="0046047A" w:rsidRDefault="008D5016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1. </w:t>
      </w:r>
      <w:r w:rsidRPr="0046047A">
        <w:rPr>
          <w:rFonts w:ascii="GHEA Grapalat" w:hAnsi="GHEA Grapalat"/>
          <w:b/>
        </w:rPr>
        <w:t>ОБЩИЕ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ПОЛОЖЕНИЯ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1.1</w:t>
      </w:r>
      <w:r w:rsidR="003802B8" w:rsidRPr="0046047A">
        <w:rPr>
          <w:rFonts w:ascii="Arial LatRus" w:hAnsi="Arial LatRus"/>
        </w:rPr>
        <w:t>.</w:t>
      </w:r>
      <w:r w:rsidR="003802B8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Целью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содействие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подготовке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1.2</w:t>
      </w:r>
      <w:r w:rsidR="003802B8" w:rsidRPr="0046047A">
        <w:rPr>
          <w:rFonts w:ascii="Arial LatRus" w:hAnsi="Arial LatRus"/>
        </w:rPr>
        <w:t>.</w:t>
      </w:r>
      <w:r w:rsidR="003802B8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целесообразности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требуемые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отличных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предлагаемых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формах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соблюдением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требуемых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реквизитов</w:t>
      </w:r>
      <w:r w:rsidRPr="0046047A">
        <w:rPr>
          <w:rFonts w:ascii="Arial LatRus" w:hAnsi="Arial LatRus"/>
        </w:rPr>
        <w:t>.</w:t>
      </w:r>
    </w:p>
    <w:p w:rsidR="00096865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1.3</w:t>
      </w:r>
      <w:r w:rsidR="003802B8" w:rsidRPr="0046047A">
        <w:rPr>
          <w:rFonts w:ascii="Arial LatRus" w:hAnsi="Arial LatRus"/>
        </w:rPr>
        <w:t>.</w:t>
      </w:r>
      <w:r w:rsidR="003802B8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Кроме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армянского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языка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</w:t>
      </w:r>
      <w:r w:rsidR="00191D27" w:rsidRPr="0046047A">
        <w:rPr>
          <w:rFonts w:ascii="GHEA Grapalat" w:hAnsi="GHEA Grapalat"/>
        </w:rPr>
        <w:t>а</w:t>
      </w:r>
      <w:r w:rsidR="00191D27" w:rsidRPr="0046047A">
        <w:rPr>
          <w:rFonts w:ascii="Arial LatRus" w:hAnsi="Arial LatRus"/>
        </w:rPr>
        <w:t xml:space="preserve"> </w:t>
      </w:r>
      <w:r w:rsidR="00191D27" w:rsidRPr="0046047A">
        <w:rPr>
          <w:rFonts w:ascii="GHEA Grapalat" w:hAnsi="GHEA Grapalat"/>
        </w:rPr>
        <w:t>английском</w:t>
      </w:r>
      <w:r w:rsidR="00191D27" w:rsidRPr="0046047A">
        <w:rPr>
          <w:rFonts w:ascii="Arial LatRus" w:hAnsi="Arial LatRus"/>
        </w:rPr>
        <w:t xml:space="preserve"> </w:t>
      </w:r>
      <w:r w:rsidR="00191D27" w:rsidRPr="0046047A">
        <w:rPr>
          <w:rFonts w:ascii="GHEA Grapalat" w:hAnsi="GHEA Grapalat"/>
        </w:rPr>
        <w:t>или</w:t>
      </w:r>
      <w:r w:rsidR="00191D27" w:rsidRPr="0046047A">
        <w:rPr>
          <w:rFonts w:ascii="Arial LatRus" w:hAnsi="Arial LatRus"/>
        </w:rPr>
        <w:t xml:space="preserve"> </w:t>
      </w:r>
      <w:r w:rsidR="00191D27" w:rsidRPr="0046047A">
        <w:rPr>
          <w:rFonts w:ascii="GHEA Grapalat" w:hAnsi="GHEA Grapalat"/>
        </w:rPr>
        <w:t>русском</w:t>
      </w:r>
      <w:r w:rsidR="00191D27" w:rsidRPr="0046047A">
        <w:rPr>
          <w:rFonts w:ascii="Arial LatRus" w:hAnsi="Arial LatRus"/>
        </w:rPr>
        <w:t xml:space="preserve"> </w:t>
      </w:r>
      <w:r w:rsidR="00191D27" w:rsidRPr="0046047A">
        <w:rPr>
          <w:rFonts w:ascii="GHEA Grapalat" w:hAnsi="GHEA Grapalat"/>
        </w:rPr>
        <w:t>языке</w:t>
      </w:r>
      <w:r w:rsidR="00191D27" w:rsidRPr="0046047A">
        <w:rPr>
          <w:rFonts w:ascii="Arial LatRus" w:hAnsi="Arial LatRus"/>
        </w:rPr>
        <w:t>.</w:t>
      </w:r>
    </w:p>
    <w:p w:rsidR="00096865" w:rsidRPr="0046047A" w:rsidRDefault="008D5016" w:rsidP="00B46D58">
      <w:pPr>
        <w:widowControl w:val="0"/>
        <w:spacing w:after="160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2. </w:t>
      </w:r>
      <w:r w:rsidRPr="0046047A">
        <w:rPr>
          <w:rFonts w:ascii="GHEA Grapalat" w:hAnsi="GHEA Grapalat"/>
          <w:b/>
        </w:rPr>
        <w:t>ЗАЯВКА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НА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ПРОЦЕДУРУ</w:t>
      </w:r>
    </w:p>
    <w:p w:rsidR="00DE4E15" w:rsidRPr="0046047A" w:rsidRDefault="00DE4E15" w:rsidP="00DE4E15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разделом</w:t>
      </w:r>
      <w:r w:rsidRPr="0046047A">
        <w:rPr>
          <w:rFonts w:ascii="Arial LatRus" w:hAnsi="Arial LatRus"/>
        </w:rPr>
        <w:t xml:space="preserve"> 3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2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>).</w:t>
      </w:r>
    </w:p>
    <w:p w:rsidR="002D5CF0" w:rsidRPr="0046047A" w:rsidRDefault="0078387F" w:rsidP="00B46D58">
      <w:pPr>
        <w:widowControl w:val="0"/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утвержденные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>:</w:t>
      </w:r>
    </w:p>
    <w:p w:rsidR="00096865" w:rsidRPr="0046047A" w:rsidRDefault="002D5CF0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2.1</w:t>
      </w:r>
      <w:r w:rsidR="005114D0" w:rsidRPr="0046047A">
        <w:rPr>
          <w:rFonts w:ascii="Arial LatRus" w:hAnsi="Arial LatRus"/>
        </w:rPr>
        <w:t>.</w:t>
      </w:r>
      <w:r w:rsidR="009873F3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заявлени</w:t>
      </w:r>
      <w:proofErr w:type="gramStart"/>
      <w:r w:rsidRPr="0046047A">
        <w:rPr>
          <w:rFonts w:ascii="GHEA Grapalat" w:hAnsi="GHEA Grapalat"/>
        </w:rPr>
        <w:t>е</w:t>
      </w:r>
      <w:r w:rsidR="00EB3C28" w:rsidRPr="0046047A">
        <w:rPr>
          <w:rFonts w:ascii="Arial LatRus" w:hAnsi="Arial LatRus"/>
        </w:rPr>
        <w:t>-</w:t>
      </w:r>
      <w:proofErr w:type="gramEnd"/>
      <w:r w:rsidR="00EB3C28" w:rsidRPr="0046047A">
        <w:rPr>
          <w:rFonts w:ascii="Arial LatRus" w:hAnsi="Arial LatRus"/>
        </w:rPr>
        <w:t>-</w:t>
      </w:r>
      <w:proofErr w:type="spellStart"/>
      <w:r w:rsidR="00EB3C28" w:rsidRPr="0046047A">
        <w:rPr>
          <w:rFonts w:ascii="GHEA Grapalat" w:hAnsi="GHEA Grapalat"/>
        </w:rPr>
        <w:t>объявлени</w:t>
      </w:r>
      <w:proofErr w:type="spellEnd"/>
      <w:r w:rsidR="00EB3C28" w:rsidRPr="0046047A">
        <w:rPr>
          <w:rFonts w:ascii="Arial LatRus" w:hAnsi="Arial LatRus"/>
          <w:lang w:val="en-US"/>
        </w:rPr>
        <w:t>e</w:t>
      </w:r>
      <w:r w:rsidR="001504AC" w:rsidRPr="0046047A">
        <w:rPr>
          <w:rFonts w:ascii="GHEA Grapalat" w:hAnsi="GHEA Grapalat"/>
        </w:rPr>
        <w:t>н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Приложению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№</w:t>
      </w:r>
      <w:r w:rsidRPr="0046047A">
        <w:rPr>
          <w:rFonts w:ascii="Arial LatRus" w:hAnsi="Arial LatRus"/>
        </w:rPr>
        <w:t>1;</w:t>
      </w:r>
    </w:p>
    <w:p w:rsidR="009D7EFF" w:rsidRPr="0046047A" w:rsidRDefault="009D7EF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="005A17BE" w:rsidRPr="0046047A">
        <w:rPr>
          <w:rFonts w:ascii="Arial LatRus" w:hAnsi="Arial LatRus"/>
        </w:rPr>
        <w:t>2</w:t>
      </w:r>
      <w:r w:rsidR="00657912" w:rsidRPr="00657912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копию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="00AD6738" w:rsidRPr="0046047A">
        <w:rPr>
          <w:rFonts w:ascii="Arial LatRus" w:hAnsi="Arial LatRus"/>
        </w:rPr>
        <w:t xml:space="preserve"> </w:t>
      </w:r>
      <w:r w:rsidR="00AD6738" w:rsidRPr="0046047A">
        <w:rPr>
          <w:rFonts w:ascii="GHEA Grapalat" w:hAnsi="GHEA Grapalat"/>
        </w:rPr>
        <w:t>субподряда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являющегося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стороной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будет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выполняться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через</w:t>
      </w:r>
      <w:r w:rsidRPr="0046047A">
        <w:rPr>
          <w:rFonts w:ascii="Arial LatRus" w:hAnsi="Arial LatRus"/>
        </w:rPr>
        <w:t xml:space="preserve"> </w:t>
      </w:r>
      <w:r w:rsidR="00771A24" w:rsidRPr="0046047A">
        <w:rPr>
          <w:rFonts w:ascii="GHEA Grapalat" w:hAnsi="GHEA Grapalat"/>
        </w:rPr>
        <w:t>субподряд</w:t>
      </w:r>
      <w:r w:rsidRPr="0046047A">
        <w:rPr>
          <w:rFonts w:ascii="Arial LatRus" w:hAnsi="Arial LatRus"/>
        </w:rPr>
        <w:t>;</w:t>
      </w:r>
    </w:p>
    <w:p w:rsidR="008D4137" w:rsidRPr="0046047A" w:rsidRDefault="008D4137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="005A17BE" w:rsidRPr="0046047A">
        <w:rPr>
          <w:rFonts w:ascii="Arial LatRus" w:hAnsi="Arial LatRus"/>
        </w:rPr>
        <w:t>3</w:t>
      </w:r>
      <w:r w:rsidR="00657912" w:rsidRPr="00657912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совместной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участвуют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совместной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консорциумом</w:t>
      </w:r>
      <w:r w:rsidRPr="0046047A">
        <w:rPr>
          <w:rFonts w:ascii="Arial LatRus" w:hAnsi="Arial LatRus"/>
        </w:rPr>
        <w:t>)</w:t>
      </w:r>
      <w:r w:rsidR="00030728" w:rsidRPr="0046047A">
        <w:rPr>
          <w:rStyle w:val="af6"/>
          <w:rFonts w:ascii="Arial LatRus" w:hAnsi="Arial LatRus"/>
        </w:rPr>
        <w:footnoteReference w:customMarkFollows="1" w:id="12"/>
        <w:t>15</w:t>
      </w:r>
    </w:p>
    <w:p w:rsidR="006505D2" w:rsidRPr="0046047A" w:rsidRDefault="002C4DB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="005A17BE" w:rsidRPr="0046047A">
        <w:rPr>
          <w:rFonts w:ascii="Arial LatRus" w:hAnsi="Arial LatRus"/>
        </w:rPr>
        <w:t>4</w:t>
      </w:r>
      <w:r w:rsidR="005114D0" w:rsidRPr="0046047A">
        <w:rPr>
          <w:rFonts w:ascii="Arial LatRus" w:hAnsi="Arial LatRus"/>
        </w:rPr>
        <w:t>.</w:t>
      </w:r>
      <w:r w:rsidR="009873F3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обеспечение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наличных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денег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банковской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гарантии</w:t>
      </w:r>
      <w:r w:rsidR="00FC016A" w:rsidRPr="0046047A">
        <w:rPr>
          <w:rFonts w:ascii="Arial LatRus" w:hAnsi="Arial LatRus"/>
        </w:rPr>
        <w:t xml:space="preserve"> (</w:t>
      </w:r>
      <w:r w:rsidR="00FC016A" w:rsidRPr="0046047A">
        <w:rPr>
          <w:rFonts w:ascii="GHEA Grapalat" w:hAnsi="GHEA Grapalat"/>
        </w:rPr>
        <w:t>Приложению</w:t>
      </w:r>
      <w:r w:rsidR="00FC016A" w:rsidRPr="0046047A">
        <w:rPr>
          <w:rFonts w:ascii="Arial LatRus" w:hAnsi="Arial LatRus"/>
        </w:rPr>
        <w:t xml:space="preserve"> </w:t>
      </w:r>
      <w:r w:rsidR="00FC016A" w:rsidRPr="0046047A">
        <w:rPr>
          <w:rFonts w:ascii="GHEA Grapalat" w:hAnsi="GHEA Grapalat"/>
        </w:rPr>
        <w:t>№</w:t>
      </w:r>
      <w:r w:rsidR="00FC016A" w:rsidRPr="0046047A">
        <w:rPr>
          <w:rFonts w:ascii="Arial LatRus" w:hAnsi="Arial LatRus"/>
        </w:rPr>
        <w:t>3)</w:t>
      </w:r>
      <w:r w:rsidRPr="0046047A">
        <w:rPr>
          <w:rFonts w:ascii="Arial LatRus" w:hAnsi="Arial LatRus"/>
        </w:rPr>
        <w:t xml:space="preserve">;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="00030728" w:rsidRPr="0046047A">
        <w:rPr>
          <w:rFonts w:ascii="GHEA Grapalat" w:hAnsi="GHEA Grapalat"/>
        </w:rPr>
        <w:t>оригинал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опла</w:t>
      </w:r>
      <w:r w:rsidR="00030728" w:rsidRPr="0046047A">
        <w:rPr>
          <w:rFonts w:ascii="GHEA Grapalat" w:hAnsi="GHEA Grapalat"/>
        </w:rPr>
        <w:t>ту</w:t>
      </w:r>
      <w:r w:rsidR="00030728" w:rsidRPr="0046047A">
        <w:rPr>
          <w:rFonts w:ascii="Arial LatRus" w:hAnsi="Arial LatRus"/>
        </w:rPr>
        <w:t xml:space="preserve"> </w:t>
      </w:r>
      <w:r w:rsidR="00030728" w:rsidRPr="0046047A">
        <w:rPr>
          <w:rFonts w:ascii="GHEA Grapalat" w:hAnsi="GHEA Grapalat"/>
        </w:rPr>
        <w:t>наличных</w:t>
      </w:r>
      <w:r w:rsidR="00030728" w:rsidRPr="0046047A">
        <w:rPr>
          <w:rFonts w:ascii="Arial LatRus" w:hAnsi="Arial LatRus"/>
        </w:rPr>
        <w:t xml:space="preserve"> </w:t>
      </w:r>
      <w:r w:rsidR="00030728" w:rsidRPr="0046047A">
        <w:rPr>
          <w:rFonts w:ascii="GHEA Grapalat" w:hAnsi="GHEA Grapalat"/>
        </w:rPr>
        <w:t>денег</w:t>
      </w:r>
      <w:r w:rsidR="00030728" w:rsidRPr="0046047A">
        <w:rPr>
          <w:rFonts w:ascii="Arial LatRus" w:hAnsi="Arial LatRus"/>
        </w:rPr>
        <w:t xml:space="preserve">, </w:t>
      </w:r>
      <w:r w:rsidR="00030728" w:rsidRPr="0046047A">
        <w:rPr>
          <w:rFonts w:ascii="GHEA Grapalat" w:hAnsi="GHEA Grapalat"/>
        </w:rPr>
        <w:t>или</w:t>
      </w:r>
      <w:r w:rsidR="00030728" w:rsidRPr="0046047A">
        <w:rPr>
          <w:rFonts w:ascii="Arial LatRus" w:hAnsi="Arial LatRus"/>
        </w:rPr>
        <w:t xml:space="preserve"> </w:t>
      </w:r>
      <w:r w:rsidR="00030728" w:rsidRPr="0046047A">
        <w:rPr>
          <w:rFonts w:ascii="GHEA Grapalat" w:hAnsi="GHEA Grapalat"/>
        </w:rPr>
        <w:t>оригинал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банковской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гарантии</w:t>
      </w:r>
      <w:r w:rsidRPr="0046047A">
        <w:rPr>
          <w:rFonts w:ascii="Arial LatRus" w:hAnsi="Arial LatRus"/>
        </w:rPr>
        <w:t>.</w:t>
      </w:r>
      <w:r w:rsidR="00030728" w:rsidRPr="0046047A">
        <w:rPr>
          <w:rStyle w:val="af6"/>
          <w:rFonts w:ascii="Arial LatRus" w:hAnsi="Arial LatRus"/>
        </w:rPr>
        <w:footnoteReference w:customMarkFollows="1" w:id="13"/>
        <w:t>16</w:t>
      </w:r>
    </w:p>
    <w:p w:rsidR="00E67BA7" w:rsidRPr="0046047A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</w:t>
      </w:r>
      <w:r w:rsidR="005E7AC1" w:rsidRPr="0046047A">
        <w:rPr>
          <w:rFonts w:ascii="Arial LatRus" w:hAnsi="Arial LatRus"/>
        </w:rPr>
        <w:t>5</w:t>
      </w:r>
      <w:r w:rsidR="004413A5" w:rsidRPr="0046047A">
        <w:rPr>
          <w:rFonts w:ascii="Arial LatRus" w:hAnsi="Arial LatRus"/>
        </w:rPr>
        <w:t>.</w:t>
      </w:r>
      <w:r w:rsidR="00367A9A"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ценовое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Приложению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№</w:t>
      </w:r>
      <w:r w:rsidR="00385C27" w:rsidRPr="0046047A">
        <w:rPr>
          <w:rFonts w:ascii="Arial LatRus" w:hAnsi="Arial LatRus"/>
        </w:rPr>
        <w:t>2</w:t>
      </w:r>
      <w:r w:rsidRPr="0046047A">
        <w:rPr>
          <w:rFonts w:ascii="Arial LatRus" w:hAnsi="Arial LatRus"/>
        </w:rPr>
        <w:t xml:space="preserve">; </w:t>
      </w:r>
      <w:r w:rsidRPr="0046047A">
        <w:rPr>
          <w:rFonts w:ascii="GHEA Grapalat" w:hAnsi="GHEA Grapalat"/>
        </w:rPr>
        <w:t>Ценовое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предложение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расчета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обобщенных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компонентов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стоимости</w:t>
      </w:r>
      <w:del w:id="1" w:author="Vardan" w:date="2020-06-03T18:32:00Z">
        <w:r w:rsidR="002C0665" w:rsidRPr="0046047A" w:rsidDel="00C14716">
          <w:rPr>
            <w:rFonts w:ascii="Arial LatRus" w:hAnsi="Arial LatRus"/>
          </w:rPr>
          <w:delText>,</w:delText>
        </w:r>
      </w:del>
      <w:r w:rsidR="001D5C13" w:rsidRPr="0046047A">
        <w:rPr>
          <w:rFonts w:ascii="Arial LatRus" w:hAnsi="Arial LatRus"/>
        </w:rPr>
        <w:t>(</w:t>
      </w:r>
      <w:r w:rsidR="001D5C13" w:rsidRPr="0046047A">
        <w:rPr>
          <w:rFonts w:ascii="GHEA Grapalat" w:hAnsi="GHEA Grapalat"/>
        </w:rPr>
        <w:t>совокупность</w:t>
      </w:r>
      <w:r w:rsidR="001D5C13" w:rsidRPr="0046047A">
        <w:rPr>
          <w:rFonts w:ascii="Arial LatRus" w:hAnsi="Arial LatRus"/>
        </w:rPr>
        <w:t xml:space="preserve"> </w:t>
      </w:r>
      <w:r w:rsidR="001D5C13" w:rsidRPr="0046047A">
        <w:rPr>
          <w:rFonts w:ascii="GHEA Grapalat" w:hAnsi="GHEA Grapalat"/>
        </w:rPr>
        <w:t>себестоимости</w:t>
      </w:r>
      <w:r w:rsidR="001D5C13" w:rsidRPr="0046047A">
        <w:rPr>
          <w:rFonts w:ascii="Arial LatRus" w:hAnsi="Arial LatRus"/>
        </w:rPr>
        <w:t xml:space="preserve"> </w:t>
      </w:r>
      <w:r w:rsidR="001D5C13" w:rsidRPr="0046047A">
        <w:rPr>
          <w:rFonts w:ascii="GHEA Grapalat" w:hAnsi="GHEA Grapalat"/>
        </w:rPr>
        <w:t>и</w:t>
      </w:r>
      <w:r w:rsidR="001D5C13" w:rsidRPr="0046047A">
        <w:rPr>
          <w:rFonts w:ascii="Arial LatRus" w:hAnsi="Arial LatRus"/>
        </w:rPr>
        <w:t xml:space="preserve"> </w:t>
      </w:r>
      <w:r w:rsidR="001D5C13" w:rsidRPr="0046047A">
        <w:rPr>
          <w:rFonts w:ascii="GHEA Grapalat" w:hAnsi="GHEA Grapalat"/>
        </w:rPr>
        <w:t>прогнозируемой</w:t>
      </w:r>
      <w:r w:rsidR="001D5C13" w:rsidRPr="0046047A">
        <w:rPr>
          <w:rFonts w:ascii="Arial LatRus" w:hAnsi="Arial LatRus"/>
        </w:rPr>
        <w:t xml:space="preserve"> </w:t>
      </w:r>
      <w:r w:rsidR="001D5C13" w:rsidRPr="0046047A">
        <w:rPr>
          <w:rFonts w:ascii="GHEA Grapalat" w:hAnsi="GHEA Grapalat"/>
        </w:rPr>
        <w:t>прибыли</w:t>
      </w:r>
      <w:r w:rsidR="001D5C13"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налога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добавленную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стоимость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Расчет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компонентов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стоимости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разбивка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детали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не</w:t>
      </w:r>
      <w:r w:rsidR="00E267E5" w:rsidRPr="0046047A">
        <w:rPr>
          <w:rFonts w:ascii="Arial LatRus" w:hAnsi="Arial LatRus"/>
        </w:rPr>
        <w:t xml:space="preserve"> </w:t>
      </w:r>
      <w:r w:rsidR="00E267E5" w:rsidRPr="0046047A">
        <w:rPr>
          <w:rFonts w:ascii="GHEA Grapalat" w:hAnsi="GHEA Grapalat"/>
        </w:rPr>
        <w:t>требуются</w:t>
      </w:r>
      <w:r w:rsidR="00E267E5" w:rsidRPr="0046047A">
        <w:rPr>
          <w:rFonts w:ascii="Arial LatRus" w:hAnsi="Arial LatRus"/>
        </w:rPr>
        <w:t xml:space="preserve"> </w:t>
      </w:r>
      <w:r w:rsidR="00E267E5" w:rsidRPr="0046047A">
        <w:rPr>
          <w:rFonts w:ascii="GHEA Grapalat" w:hAnsi="GHEA Grapalat"/>
        </w:rPr>
        <w:t>и</w:t>
      </w:r>
      <w:r w:rsidR="00E267E5" w:rsidRPr="0046047A">
        <w:rPr>
          <w:rFonts w:ascii="Arial LatRus" w:hAnsi="Arial LatRus"/>
        </w:rPr>
        <w:t xml:space="preserve"> </w:t>
      </w:r>
      <w:r w:rsidR="00E267E5" w:rsidRPr="0046047A">
        <w:rPr>
          <w:rFonts w:ascii="GHEA Grapalat" w:hAnsi="GHEA Grapalat"/>
        </w:rPr>
        <w:t>не</w:t>
      </w:r>
      <w:r w:rsidR="00E267E5" w:rsidRPr="0046047A">
        <w:rPr>
          <w:rFonts w:ascii="Arial LatRus" w:hAnsi="Arial LatRus"/>
        </w:rPr>
        <w:t xml:space="preserve"> </w:t>
      </w:r>
      <w:r w:rsidR="00E267E5" w:rsidRPr="0046047A">
        <w:rPr>
          <w:rFonts w:ascii="GHEA Grapalat" w:hAnsi="GHEA Grapalat"/>
        </w:rPr>
        <w:t>представляются</w:t>
      </w:r>
      <w:r w:rsidR="00E267E5" w:rsidRPr="0046047A">
        <w:rPr>
          <w:rFonts w:ascii="Arial LatRus" w:hAnsi="Arial LatRus"/>
        </w:rPr>
        <w:t>.</w:t>
      </w:r>
    </w:p>
    <w:p w:rsidR="00F27A50" w:rsidRPr="0046047A" w:rsidRDefault="005E7AC1" w:rsidP="0074457D">
      <w:pPr>
        <w:pStyle w:val="norm"/>
        <w:widowControl w:val="0"/>
        <w:tabs>
          <w:tab w:val="left" w:pos="1134"/>
        </w:tabs>
        <w:spacing w:after="160" w:line="276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2.6</w:t>
      </w:r>
      <w:proofErr w:type="gramStart"/>
      <w:r w:rsidRPr="0046047A">
        <w:rPr>
          <w:rFonts w:ascii="Arial LatRus" w:hAnsi="Arial LatRus"/>
          <w:sz w:val="24"/>
          <w:szCs w:val="24"/>
        </w:rPr>
        <w:t xml:space="preserve"> </w:t>
      </w:r>
      <w:r w:rsidR="00F27A50" w:rsidRPr="0046047A">
        <w:rPr>
          <w:rFonts w:ascii="GHEA Grapalat" w:hAnsi="GHEA Grapalat"/>
          <w:sz w:val="24"/>
          <w:szCs w:val="24"/>
        </w:rPr>
        <w:t>П</w:t>
      </w:r>
      <w:proofErr w:type="gramEnd"/>
      <w:r w:rsidR="00F27A50" w:rsidRPr="0046047A">
        <w:rPr>
          <w:rFonts w:ascii="GHEA Grapalat" w:hAnsi="GHEA Grapalat"/>
          <w:sz w:val="24"/>
          <w:szCs w:val="24"/>
        </w:rPr>
        <w:t>ри</w:t>
      </w:r>
      <w:r w:rsidR="00F27A50" w:rsidRPr="0046047A">
        <w:rPr>
          <w:rFonts w:ascii="Arial LatRus" w:hAnsi="Arial LatRus"/>
          <w:sz w:val="24"/>
          <w:szCs w:val="24"/>
        </w:rPr>
        <w:t xml:space="preserve"> </w:t>
      </w:r>
      <w:r w:rsidR="00F27A50" w:rsidRPr="0046047A">
        <w:rPr>
          <w:rFonts w:ascii="GHEA Grapalat" w:hAnsi="GHEA Grapalat"/>
          <w:sz w:val="24"/>
          <w:szCs w:val="24"/>
        </w:rPr>
        <w:t>закупке</w:t>
      </w:r>
      <w:r w:rsidR="00F27A50" w:rsidRPr="0046047A">
        <w:rPr>
          <w:rFonts w:ascii="Arial LatRus" w:hAnsi="Arial LatRus"/>
          <w:sz w:val="24"/>
          <w:szCs w:val="24"/>
        </w:rPr>
        <w:t xml:space="preserve"> </w:t>
      </w:r>
      <w:r w:rsidR="00F27A50" w:rsidRPr="0046047A">
        <w:rPr>
          <w:rFonts w:ascii="GHEA Grapalat" w:hAnsi="GHEA Grapalat"/>
          <w:sz w:val="24"/>
          <w:szCs w:val="24"/>
        </w:rPr>
        <w:t>строительных</w:t>
      </w:r>
      <w:r w:rsidR="00F27A50" w:rsidRPr="0046047A">
        <w:rPr>
          <w:rFonts w:ascii="Arial LatRus" w:hAnsi="Arial LatRus"/>
          <w:sz w:val="24"/>
          <w:szCs w:val="24"/>
        </w:rPr>
        <w:t xml:space="preserve"> </w:t>
      </w:r>
      <w:r w:rsidR="00F27A50" w:rsidRPr="0046047A">
        <w:rPr>
          <w:rFonts w:ascii="GHEA Grapalat" w:hAnsi="GHEA Grapalat"/>
          <w:sz w:val="24"/>
          <w:szCs w:val="24"/>
        </w:rPr>
        <w:t>работ</w:t>
      </w:r>
      <w:r w:rsidR="00F27A50" w:rsidRPr="0046047A">
        <w:rPr>
          <w:rFonts w:ascii="Arial LatRus" w:hAnsi="Arial LatRus"/>
          <w:sz w:val="24"/>
          <w:szCs w:val="24"/>
        </w:rPr>
        <w:t>:</w:t>
      </w:r>
    </w:p>
    <w:p w:rsidR="006F2D9C" w:rsidRPr="0046047A" w:rsidRDefault="00D70ABA" w:rsidP="006F2D9C">
      <w:pPr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-</w:t>
      </w:r>
      <w:r w:rsidR="006F2D9C" w:rsidRPr="0046047A">
        <w:rPr>
          <w:rFonts w:ascii="GHEA Grapalat" w:hAnsi="GHEA Grapalat"/>
        </w:rPr>
        <w:t>утвержденную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им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заполненную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объемную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ведомость</w:t>
      </w:r>
      <w:r w:rsidR="006F2D9C" w:rsidRPr="0046047A">
        <w:rPr>
          <w:rFonts w:ascii="Arial LatRus" w:hAnsi="Arial LatRus"/>
        </w:rPr>
        <w:t>-</w:t>
      </w:r>
      <w:r w:rsidR="006F2D9C" w:rsidRPr="0046047A">
        <w:rPr>
          <w:rFonts w:ascii="GHEA Grapalat" w:hAnsi="GHEA Grapalat"/>
        </w:rPr>
        <w:t>смету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с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учетом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приложенной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к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данному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приглашению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объемной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спецификации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по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разделам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работ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с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указанием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определенных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максимальных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весов</w:t>
      </w:r>
      <w:r w:rsidR="006F2D9C" w:rsidRPr="0046047A">
        <w:rPr>
          <w:rFonts w:ascii="Arial LatRus" w:hAnsi="Arial LatRus"/>
        </w:rPr>
        <w:t xml:space="preserve"> - </w:t>
      </w:r>
      <w:r w:rsidR="006F2D9C" w:rsidRPr="0046047A">
        <w:rPr>
          <w:rFonts w:ascii="GHEA Grapalat" w:hAnsi="GHEA Grapalat"/>
        </w:rPr>
        <w:t>объемных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значений</w:t>
      </w:r>
      <w:r w:rsidR="006F2D9C" w:rsidRPr="0046047A">
        <w:rPr>
          <w:rFonts w:ascii="Arial LatRus" w:hAnsi="Arial LatRus"/>
        </w:rPr>
        <w:t xml:space="preserve">. </w:t>
      </w:r>
      <w:r w:rsidR="006F2D9C" w:rsidRPr="0046047A">
        <w:rPr>
          <w:rFonts w:ascii="GHEA Grapalat" w:hAnsi="GHEA Grapalat"/>
        </w:rPr>
        <w:t>При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этом</w:t>
      </w:r>
      <w:proofErr w:type="gramStart"/>
      <w:r w:rsidR="006F2D9C" w:rsidRPr="0046047A">
        <w:rPr>
          <w:rFonts w:ascii="Arial LatRus" w:hAnsi="Arial LatRus"/>
        </w:rPr>
        <w:t>,</w:t>
      </w:r>
      <w:proofErr w:type="gramEnd"/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объемные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значения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применяемые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участником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к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своему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ценовому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предложению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не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могут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быть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больше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или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меньше</w:t>
      </w:r>
      <w:r w:rsidR="006F2D9C" w:rsidRPr="0046047A">
        <w:rPr>
          <w:rFonts w:ascii="Arial LatRus" w:hAnsi="Arial LatRus"/>
        </w:rPr>
        <w:t xml:space="preserve"> 10%, </w:t>
      </w:r>
      <w:r w:rsidR="006F2D9C" w:rsidRPr="0046047A">
        <w:rPr>
          <w:rFonts w:ascii="GHEA Grapalat" w:hAnsi="GHEA Grapalat"/>
        </w:rPr>
        <w:t>имеется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в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виду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расхождение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объемных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значений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с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разделами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спецификации</w:t>
      </w:r>
      <w:r w:rsidR="006F2D9C" w:rsidRPr="0046047A">
        <w:rPr>
          <w:rFonts w:ascii="Arial LatRus" w:hAnsi="Arial LatRus"/>
        </w:rPr>
        <w:t xml:space="preserve">, </w:t>
      </w:r>
      <w:r w:rsidR="006F2D9C" w:rsidRPr="0046047A">
        <w:rPr>
          <w:rFonts w:ascii="GHEA Grapalat" w:hAnsi="GHEA Grapalat"/>
        </w:rPr>
        <w:t>приложенной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к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настоящей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конкурсной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документации</w:t>
      </w:r>
      <w:r w:rsidR="006F2D9C" w:rsidRPr="0046047A">
        <w:rPr>
          <w:rFonts w:ascii="Arial LatRus" w:hAnsi="Arial LatRus"/>
        </w:rPr>
        <w:t xml:space="preserve">. </w:t>
      </w:r>
      <w:r w:rsidR="006F2D9C" w:rsidRPr="0046047A">
        <w:rPr>
          <w:rFonts w:ascii="GHEA Grapalat" w:hAnsi="GHEA Grapalat"/>
        </w:rPr>
        <w:t>Разделы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работ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не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могут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быть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искусственно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объединены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или</w:t>
      </w:r>
      <w:r w:rsidR="006F2D9C" w:rsidRPr="0046047A">
        <w:rPr>
          <w:rFonts w:ascii="Arial LatRus" w:hAnsi="Arial LatRus"/>
        </w:rPr>
        <w:t xml:space="preserve"> </w:t>
      </w:r>
      <w:r w:rsidR="006F2D9C" w:rsidRPr="0046047A">
        <w:rPr>
          <w:rFonts w:ascii="GHEA Grapalat" w:hAnsi="GHEA Grapalat"/>
        </w:rPr>
        <w:t>разъедены</w:t>
      </w:r>
      <w:r w:rsidR="006F2D9C" w:rsidRPr="0046047A">
        <w:rPr>
          <w:rFonts w:ascii="Arial LatRus" w:hAnsi="Arial LatRus"/>
        </w:rPr>
        <w:t>.</w:t>
      </w:r>
    </w:p>
    <w:p w:rsidR="006F2D9C" w:rsidRPr="0046047A" w:rsidRDefault="006F2D9C" w:rsidP="006F2D9C">
      <w:pPr>
        <w:ind w:firstLine="567"/>
        <w:jc w:val="both"/>
        <w:rPr>
          <w:rFonts w:ascii="Arial LatRus" w:hAnsi="Arial LatRus"/>
        </w:rPr>
      </w:pPr>
    </w:p>
    <w:p w:rsidR="00F27A50" w:rsidRPr="0046047A" w:rsidRDefault="006F2D9C" w:rsidP="006F2D9C">
      <w:pPr>
        <w:pStyle w:val="norm"/>
        <w:widowControl w:val="0"/>
        <w:tabs>
          <w:tab w:val="left" w:pos="1134"/>
        </w:tabs>
        <w:spacing w:after="160" w:line="276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 xml:space="preserve">- </w:t>
      </w:r>
      <w:r w:rsidRPr="0046047A">
        <w:rPr>
          <w:rFonts w:ascii="GHEA Grapalat" w:hAnsi="GHEA Grapalat"/>
          <w:sz w:val="24"/>
          <w:szCs w:val="24"/>
        </w:rPr>
        <w:t>технические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характеристики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товарные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знаки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фирменные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наименования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марки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производителей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гарантийные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сроки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соответствующего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оборудования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и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приборов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определенных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проектной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документацией</w:t>
      </w:r>
      <w:r w:rsidRPr="0046047A">
        <w:rPr>
          <w:rFonts w:ascii="Arial LatRus" w:hAnsi="Arial LatRus"/>
          <w:sz w:val="24"/>
          <w:szCs w:val="24"/>
        </w:rPr>
        <w:t xml:space="preserve">, </w:t>
      </w:r>
      <w:r w:rsidRPr="0046047A">
        <w:rPr>
          <w:rFonts w:ascii="GHEA Grapalat" w:hAnsi="GHEA Grapalat"/>
          <w:sz w:val="24"/>
          <w:szCs w:val="24"/>
        </w:rPr>
        <w:t>приложенной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к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данному</w:t>
      </w:r>
      <w:r w:rsidRPr="0046047A">
        <w:rPr>
          <w:rFonts w:ascii="Arial LatRus" w:hAnsi="Arial LatRus"/>
          <w:sz w:val="24"/>
          <w:szCs w:val="24"/>
        </w:rPr>
        <w:t xml:space="preserve"> </w:t>
      </w:r>
      <w:r w:rsidRPr="0046047A">
        <w:rPr>
          <w:rFonts w:ascii="GHEA Grapalat" w:hAnsi="GHEA Grapalat"/>
          <w:sz w:val="24"/>
          <w:szCs w:val="24"/>
        </w:rPr>
        <w:t>приглашению</w:t>
      </w:r>
      <w:r w:rsidR="00E63C0F" w:rsidRPr="0046047A">
        <w:rPr>
          <w:rStyle w:val="af6"/>
          <w:rFonts w:ascii="Arial LatRus" w:hAnsi="Arial LatRus"/>
          <w:sz w:val="24"/>
          <w:szCs w:val="24"/>
        </w:rPr>
        <w:footnoteReference w:customMarkFollows="1" w:id="14"/>
        <w:t>17</w:t>
      </w:r>
      <w:r w:rsidR="00284C6E" w:rsidRPr="0046047A">
        <w:rPr>
          <w:rFonts w:ascii="Arial LatRus" w:hAnsi="Arial LatRus"/>
          <w:sz w:val="24"/>
          <w:szCs w:val="24"/>
        </w:rPr>
        <w:t>.</w:t>
      </w:r>
    </w:p>
    <w:p w:rsidR="008B1F31" w:rsidRPr="0046047A" w:rsidRDefault="008B1F31" w:rsidP="008B1F31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</w:p>
    <w:p w:rsidR="008B1F31" w:rsidRPr="0046047A" w:rsidRDefault="008B1F31" w:rsidP="008B1F31">
      <w:pPr>
        <w:widowControl w:val="0"/>
        <w:spacing w:after="160" w:line="360" w:lineRule="auto"/>
        <w:jc w:val="center"/>
        <w:rPr>
          <w:rFonts w:ascii="Arial LatRus" w:hAnsi="Arial LatRus" w:cs="Sylfaen"/>
          <w:b/>
        </w:rPr>
      </w:pPr>
      <w:r w:rsidRPr="0046047A">
        <w:rPr>
          <w:rFonts w:ascii="Arial LatRus" w:hAnsi="Arial LatRus"/>
          <w:b/>
        </w:rPr>
        <w:lastRenderedPageBreak/>
        <w:t xml:space="preserve">3. </w:t>
      </w:r>
      <w:r w:rsidRPr="0046047A">
        <w:rPr>
          <w:rFonts w:ascii="GHEA Grapalat" w:hAnsi="GHEA Grapalat"/>
          <w:b/>
        </w:rPr>
        <w:t>ПОРЯДОК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ПОДГОТОВКИ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ЗАЯВКИ</w:t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3.1.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Участник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. </w:t>
      </w:r>
    </w:p>
    <w:p w:rsidR="008B1F31" w:rsidRPr="0046047A" w:rsidRDefault="008B1F31" w:rsidP="008B1F31">
      <w:pPr>
        <w:widowControl w:val="0"/>
        <w:spacing w:after="160"/>
        <w:ind w:firstLine="567"/>
        <w:jc w:val="both"/>
        <w:rPr>
          <w:rFonts w:ascii="Arial LatRus" w:hAnsi="Arial LatRus" w:cs="Sylfaen"/>
        </w:rPr>
      </w:pPr>
      <w:proofErr w:type="gramStart"/>
      <w:r w:rsidRPr="0046047A">
        <w:rPr>
          <w:rFonts w:ascii="GHEA Grapalat" w:hAnsi="GHEA Grapalat"/>
        </w:rPr>
        <w:t>Предложения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относящиеся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вкладываются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конверт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заклеивается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Вложенные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конверт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формируются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оригиналов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 w:cs="Courier New"/>
        </w:rPr>
        <w:t> 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утвержденных</w:t>
      </w:r>
      <w:r w:rsidRPr="0046047A">
        <w:rPr>
          <w:rFonts w:ascii="Arial LatRus" w:hAnsi="Arial LatRus"/>
        </w:rPr>
        <w:t xml:space="preserve"> 3-</w:t>
      </w:r>
      <w:r w:rsidRPr="0046047A">
        <w:rPr>
          <w:rFonts w:ascii="GHEA Grapalat" w:hAnsi="GHEA Grapalat"/>
        </w:rPr>
        <w:t>ьей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стороной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вариант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отксерокопированный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 w:cs="Courier New"/>
        </w:rPr>
        <w:t> </w:t>
      </w:r>
      <w:r w:rsidRPr="0046047A">
        <w:rPr>
          <w:rFonts w:ascii="GHEA Grapalat" w:hAnsi="GHEA Grapalat"/>
        </w:rPr>
        <w:t>оригинала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копий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="008E0A5D" w:rsidRPr="0046047A">
        <w:rPr>
          <w:rFonts w:ascii="Arial LatRus" w:hAnsi="Arial LatRus"/>
        </w:rPr>
        <w:t>2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экземплярах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пакетах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пишутся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слова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оригинал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копия</w:t>
      </w:r>
      <w:r w:rsidRPr="0046047A">
        <w:rPr>
          <w:rFonts w:ascii="Arial LatRus" w:hAnsi="Arial LatRus"/>
        </w:rPr>
        <w:t xml:space="preserve">". </w:t>
      </w:r>
      <w:r w:rsidRPr="0046047A">
        <w:rPr>
          <w:rFonts w:ascii="GHEA Grapalat" w:hAnsi="GHEA Grapalat"/>
        </w:rPr>
        <w:t>Вместо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оригиналов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нотариально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заверенные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копии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>.</w:t>
      </w:r>
    </w:p>
    <w:p w:rsidR="008B1F31" w:rsidRPr="0046047A" w:rsidRDefault="008B1F31" w:rsidP="008B1F31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Конверт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предусмотренные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подписывает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последним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агент</w:t>
      </w:r>
      <w:r w:rsidRPr="0046047A">
        <w:rPr>
          <w:rFonts w:ascii="Arial LatRus" w:hAnsi="Arial LatRus"/>
        </w:rPr>
        <w:t xml:space="preserve">).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агентом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предоставлении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полномочия</w:t>
      </w:r>
      <w:r w:rsidRPr="0046047A">
        <w:rPr>
          <w:rFonts w:ascii="Arial LatRus" w:hAnsi="Arial LatRus"/>
        </w:rPr>
        <w:t>.</w:t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3.2.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конверте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указанном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3.1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инструкции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языке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указываются</w:t>
      </w:r>
      <w:r w:rsidRPr="0046047A">
        <w:rPr>
          <w:rFonts w:ascii="Arial LatRus" w:hAnsi="Arial LatRus"/>
        </w:rPr>
        <w:t xml:space="preserve">: </w:t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rPr>
          <w:rFonts w:ascii="Arial LatRus" w:hAnsi="Arial LatRus"/>
        </w:rPr>
      </w:pPr>
      <w:r w:rsidRPr="0046047A">
        <w:rPr>
          <w:rFonts w:ascii="Arial LatRus" w:hAnsi="Arial LatRus"/>
        </w:rPr>
        <w:t>1)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место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подачи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>;</w:t>
      </w:r>
    </w:p>
    <w:p w:rsidR="008B1F31" w:rsidRPr="0046047A" w:rsidRDefault="008B1F31" w:rsidP="008B1F31">
      <w:pPr>
        <w:widowControl w:val="0"/>
        <w:tabs>
          <w:tab w:val="left" w:pos="1134"/>
          <w:tab w:val="left" w:pos="628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>;</w:t>
      </w:r>
      <w:r w:rsidRPr="0046047A">
        <w:rPr>
          <w:rFonts w:ascii="Arial LatRus" w:hAnsi="Arial LatRus"/>
        </w:rPr>
        <w:tab/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слова</w:t>
      </w:r>
      <w:r w:rsidRPr="0046047A">
        <w:rPr>
          <w:rFonts w:ascii="Arial LatRus" w:hAnsi="Arial LatRus"/>
        </w:rPr>
        <w:t xml:space="preserve"> “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вскрытию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>”;</w:t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4)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место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нахождения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телефона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>.</w:t>
      </w:r>
    </w:p>
    <w:p w:rsidR="008B1F31" w:rsidRPr="0046047A" w:rsidRDefault="008B1F31" w:rsidP="008B1F3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3.3.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заседании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вскрытию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комиссия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отклоняет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 w:cs="Courier New"/>
        </w:rPr>
        <w:t> </w:t>
      </w:r>
      <w:r w:rsidRPr="0046047A">
        <w:rPr>
          <w:rFonts w:ascii="GHEA Grapalat" w:hAnsi="GHEA Grapalat"/>
        </w:rPr>
        <w:t>соответствующие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пунктов</w:t>
      </w:r>
      <w:r w:rsidRPr="0046047A">
        <w:rPr>
          <w:rFonts w:ascii="Arial LatRus" w:hAnsi="Arial LatRus"/>
        </w:rPr>
        <w:t xml:space="preserve"> 3.1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3.2 </w:t>
      </w:r>
      <w:r w:rsidRPr="0046047A">
        <w:rPr>
          <w:rFonts w:ascii="GHEA Grapalat" w:hAnsi="GHEA Grapalat"/>
        </w:rPr>
        <w:t>настоящей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инструкции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возвращает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подающему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>.</w:t>
      </w:r>
    </w:p>
    <w:p w:rsidR="00501ED5" w:rsidRPr="0046047A" w:rsidRDefault="00501ED5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/>
          <w:b/>
          <w:sz w:val="24"/>
          <w:szCs w:val="24"/>
          <w:lang w:val="hy-AM"/>
        </w:rPr>
      </w:pPr>
    </w:p>
    <w:p w:rsidR="00501ED5" w:rsidRPr="0046047A" w:rsidRDefault="00501ED5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/>
          <w:b/>
          <w:sz w:val="24"/>
          <w:szCs w:val="24"/>
          <w:lang w:val="hy-AM"/>
        </w:rPr>
      </w:pPr>
    </w:p>
    <w:p w:rsidR="00501ED5" w:rsidRPr="0046047A" w:rsidRDefault="00501ED5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/>
          <w:b/>
          <w:sz w:val="24"/>
          <w:szCs w:val="24"/>
          <w:lang w:val="hy-AM"/>
        </w:rPr>
      </w:pPr>
    </w:p>
    <w:p w:rsidR="00501ED5" w:rsidRPr="0046047A" w:rsidRDefault="00501ED5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/>
          <w:b/>
          <w:sz w:val="24"/>
          <w:szCs w:val="24"/>
          <w:lang w:val="hy-AM"/>
        </w:rPr>
      </w:pPr>
    </w:p>
    <w:p w:rsidR="00501ED5" w:rsidRPr="0046047A" w:rsidRDefault="00501ED5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/>
          <w:b/>
          <w:sz w:val="24"/>
          <w:szCs w:val="24"/>
          <w:lang w:val="hy-AM"/>
        </w:rPr>
      </w:pPr>
    </w:p>
    <w:p w:rsidR="00B2572B" w:rsidRPr="0046047A" w:rsidRDefault="00B2572B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LatRus" w:hAnsi="Arial LatRus" w:cs="Arial"/>
          <w:b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t>Приложение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№</w:t>
      </w:r>
      <w:r w:rsidRPr="0046047A">
        <w:rPr>
          <w:rFonts w:ascii="Arial LatRus" w:hAnsi="Arial LatRus"/>
          <w:b/>
          <w:sz w:val="24"/>
          <w:szCs w:val="24"/>
        </w:rPr>
        <w:t xml:space="preserve"> 1</w:t>
      </w:r>
    </w:p>
    <w:p w:rsidR="00B2572B" w:rsidRPr="00657912" w:rsidRDefault="00B2572B" w:rsidP="00B46D58">
      <w:pPr>
        <w:pStyle w:val="31"/>
        <w:widowControl w:val="0"/>
        <w:spacing w:after="160" w:line="240" w:lineRule="auto"/>
        <w:jc w:val="right"/>
        <w:rPr>
          <w:rFonts w:ascii="Arial LatRus" w:hAnsi="Arial LatRus" w:cs="Arial"/>
          <w:b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t>к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Приглашению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на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CB56C1" w:rsidRPr="0046047A">
        <w:rPr>
          <w:rFonts w:ascii="GHEA Grapalat" w:hAnsi="GHEA Grapalat"/>
          <w:b/>
          <w:sz w:val="24"/>
          <w:szCs w:val="24"/>
          <w:lang w:val="hy-AM"/>
        </w:rPr>
        <w:t>запрос</w:t>
      </w:r>
      <w:r w:rsidR="00CB56C1" w:rsidRPr="0046047A">
        <w:rPr>
          <w:rFonts w:ascii="Arial LatRus" w:hAnsi="Arial LatRus"/>
          <w:b/>
          <w:sz w:val="24"/>
          <w:szCs w:val="24"/>
          <w:lang w:val="hy-AM"/>
        </w:rPr>
        <w:t xml:space="preserve"> </w:t>
      </w:r>
      <w:r w:rsidR="00CB56C1" w:rsidRPr="0046047A">
        <w:rPr>
          <w:rFonts w:ascii="GHEA Grapalat" w:hAnsi="GHEA Grapalat"/>
          <w:b/>
          <w:sz w:val="24"/>
          <w:szCs w:val="24"/>
          <w:lang w:val="hy-AM"/>
        </w:rPr>
        <w:t>котировок</w:t>
      </w:r>
      <w:r w:rsidR="00123294" w:rsidRPr="0046047A">
        <w:rPr>
          <w:rFonts w:ascii="Arial LatRus" w:hAnsi="Arial LatRus" w:cs="Arial"/>
          <w:b/>
          <w:sz w:val="24"/>
          <w:szCs w:val="24"/>
        </w:rPr>
        <w:br/>
      </w:r>
      <w:r w:rsidRPr="0046047A">
        <w:rPr>
          <w:rFonts w:ascii="GHEA Grapalat" w:hAnsi="GHEA Grapalat"/>
          <w:b/>
          <w:sz w:val="24"/>
          <w:szCs w:val="24"/>
        </w:rPr>
        <w:t>под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кодом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6B33B5" w:rsidRPr="0046047A">
        <w:rPr>
          <w:rFonts w:ascii="Arial LatRus" w:hAnsi="Arial LatRus"/>
          <w:i/>
          <w:sz w:val="24"/>
          <w:szCs w:val="24"/>
        </w:rPr>
        <w:t>AM</w:t>
      </w:r>
      <w:r w:rsidR="00CB56C1" w:rsidRPr="0046047A">
        <w:rPr>
          <w:rFonts w:ascii="Arial LatRus" w:hAnsi="Arial LatRus"/>
          <w:i/>
          <w:sz w:val="24"/>
          <w:szCs w:val="24"/>
          <w:lang w:val="hy-AM"/>
        </w:rPr>
        <w:t>NMD</w:t>
      </w:r>
      <w:r w:rsidR="006B33B5" w:rsidRPr="0046047A">
        <w:rPr>
          <w:rFonts w:ascii="Arial LatRus" w:hAnsi="Arial LatRus"/>
          <w:i/>
          <w:sz w:val="24"/>
          <w:szCs w:val="24"/>
        </w:rPr>
        <w:t>-GHASHDZB-21/</w:t>
      </w:r>
      <w:r w:rsidR="00657912" w:rsidRPr="00657912">
        <w:rPr>
          <w:rFonts w:ascii="Arial LatRus" w:hAnsi="Arial LatRus"/>
          <w:i/>
          <w:sz w:val="24"/>
          <w:szCs w:val="24"/>
        </w:rPr>
        <w:t>1</w:t>
      </w:r>
    </w:p>
    <w:p w:rsidR="00B2572B" w:rsidRPr="0046047A" w:rsidRDefault="00B2572B" w:rsidP="00B46D58">
      <w:pPr>
        <w:widowControl w:val="0"/>
        <w:spacing w:after="120"/>
        <w:jc w:val="center"/>
        <w:rPr>
          <w:rFonts w:ascii="Arial LatRus" w:hAnsi="Arial LatRus" w:cs="Sylfaen"/>
          <w:b/>
        </w:rPr>
      </w:pPr>
    </w:p>
    <w:p w:rsidR="00B2572B" w:rsidRPr="0046047A" w:rsidRDefault="00B2572B" w:rsidP="00B46D58">
      <w:pPr>
        <w:widowControl w:val="0"/>
        <w:spacing w:after="160"/>
        <w:jc w:val="center"/>
        <w:rPr>
          <w:rFonts w:ascii="Arial LatRus" w:hAnsi="Arial LatRus" w:cs="Arial"/>
          <w:b/>
        </w:rPr>
      </w:pPr>
      <w:r w:rsidRPr="0046047A">
        <w:rPr>
          <w:rFonts w:ascii="GHEA Grapalat" w:hAnsi="GHEA Grapalat"/>
          <w:b/>
        </w:rPr>
        <w:t>ЗАЯВЛЕНИЕ</w:t>
      </w:r>
      <w:r w:rsidR="00350210" w:rsidRPr="0046047A">
        <w:rPr>
          <w:rFonts w:ascii="Arial LatRus" w:hAnsi="Arial LatRus"/>
          <w:b/>
        </w:rPr>
        <w:t>-</w:t>
      </w:r>
      <w:r w:rsidR="005A6435" w:rsidRPr="0046047A">
        <w:rPr>
          <w:rFonts w:ascii="Arial LatRus" w:hAnsi="Arial LatRus"/>
          <w:b/>
        </w:rPr>
        <w:t xml:space="preserve"> </w:t>
      </w:r>
      <w:r w:rsidR="005A6435" w:rsidRPr="0046047A">
        <w:rPr>
          <w:rFonts w:ascii="GHEA Grapalat" w:hAnsi="GHEA Grapalat"/>
          <w:b/>
        </w:rPr>
        <w:t>ОБЪЯВЛЕНИЕ</w:t>
      </w:r>
      <w:r w:rsidR="005A6435" w:rsidRPr="0046047A">
        <w:rPr>
          <w:rFonts w:ascii="Arial LatRus" w:hAnsi="Arial LatRus"/>
          <w:b/>
        </w:rPr>
        <w:t xml:space="preserve"> </w:t>
      </w:r>
      <w:r w:rsidRPr="0046047A">
        <w:rPr>
          <w:rFonts w:ascii="Arial LatRus" w:hAnsi="Arial LatRus"/>
          <w:b/>
        </w:rPr>
        <w:t>*</w:t>
      </w:r>
    </w:p>
    <w:p w:rsidR="00B2572B" w:rsidRPr="0046047A" w:rsidRDefault="00B2572B" w:rsidP="00B46D58">
      <w:pPr>
        <w:pStyle w:val="6"/>
        <w:keepNext w:val="0"/>
        <w:widowControl w:val="0"/>
        <w:spacing w:after="160"/>
        <w:jc w:val="center"/>
        <w:rPr>
          <w:rFonts w:ascii="Arial LatRus" w:hAnsi="Arial LatRus" w:cs="Arial"/>
          <w:color w:val="auto"/>
          <w:sz w:val="24"/>
          <w:szCs w:val="24"/>
          <w:lang w:val="hy-AM"/>
        </w:rPr>
      </w:pPr>
      <w:r w:rsidRPr="0046047A">
        <w:rPr>
          <w:rFonts w:ascii="GHEA Grapalat" w:hAnsi="GHEA Grapalat"/>
          <w:color w:val="auto"/>
          <w:sz w:val="24"/>
          <w:szCs w:val="24"/>
        </w:rPr>
        <w:t>на</w:t>
      </w:r>
      <w:r w:rsidRPr="0046047A">
        <w:rPr>
          <w:rFonts w:ascii="Arial LatRus" w:hAnsi="Arial LatRus"/>
          <w:color w:val="auto"/>
          <w:sz w:val="24"/>
          <w:szCs w:val="24"/>
        </w:rPr>
        <w:t xml:space="preserve"> </w:t>
      </w:r>
      <w:r w:rsidRPr="0046047A">
        <w:rPr>
          <w:rFonts w:ascii="GHEA Grapalat" w:hAnsi="GHEA Grapalat"/>
          <w:color w:val="auto"/>
          <w:sz w:val="24"/>
          <w:szCs w:val="24"/>
        </w:rPr>
        <w:t>участие</w:t>
      </w:r>
      <w:r w:rsidRPr="0046047A">
        <w:rPr>
          <w:rFonts w:ascii="Arial LatRus" w:hAnsi="Arial LatRus"/>
          <w:color w:val="auto"/>
          <w:sz w:val="24"/>
          <w:szCs w:val="24"/>
        </w:rPr>
        <w:t xml:space="preserve"> </w:t>
      </w:r>
      <w:r w:rsidRPr="0046047A">
        <w:rPr>
          <w:rFonts w:ascii="GHEA Grapalat" w:hAnsi="GHEA Grapalat"/>
          <w:color w:val="auto"/>
          <w:sz w:val="24"/>
          <w:szCs w:val="24"/>
        </w:rPr>
        <w:t>в</w:t>
      </w:r>
      <w:r w:rsidRPr="0046047A">
        <w:rPr>
          <w:rFonts w:ascii="Arial LatRus" w:hAnsi="Arial LatRus"/>
          <w:color w:val="auto"/>
          <w:sz w:val="24"/>
          <w:szCs w:val="24"/>
        </w:rPr>
        <w:t xml:space="preserve"> </w:t>
      </w:r>
      <w:r w:rsidR="008475E8" w:rsidRPr="0046047A">
        <w:rPr>
          <w:rFonts w:ascii="GHEA Grapalat" w:hAnsi="GHEA Grapalat"/>
          <w:color w:val="auto"/>
          <w:sz w:val="24"/>
          <w:szCs w:val="24"/>
          <w:lang w:val="hy-AM"/>
        </w:rPr>
        <w:t>запросе</w:t>
      </w:r>
      <w:r w:rsidR="008475E8" w:rsidRPr="0046047A">
        <w:rPr>
          <w:rFonts w:ascii="Arial LatRus" w:hAnsi="Arial LatRus"/>
          <w:color w:val="auto"/>
          <w:sz w:val="24"/>
          <w:szCs w:val="24"/>
          <w:lang w:val="hy-AM"/>
        </w:rPr>
        <w:t xml:space="preserve"> </w:t>
      </w:r>
      <w:r w:rsidR="008475E8" w:rsidRPr="0046047A">
        <w:rPr>
          <w:rFonts w:ascii="GHEA Grapalat" w:hAnsi="GHEA Grapalat"/>
          <w:color w:val="auto"/>
          <w:sz w:val="24"/>
          <w:szCs w:val="24"/>
          <w:lang w:val="hy-AM"/>
        </w:rPr>
        <w:t>котировок</w:t>
      </w:r>
    </w:p>
    <w:p w:rsidR="00B2572B" w:rsidRPr="0046047A" w:rsidRDefault="00B2572B" w:rsidP="00B46D58">
      <w:pPr>
        <w:widowControl w:val="0"/>
        <w:spacing w:after="120"/>
        <w:jc w:val="center"/>
        <w:rPr>
          <w:rFonts w:ascii="Arial LatRus" w:hAnsi="Arial LatRus"/>
        </w:rPr>
      </w:pPr>
    </w:p>
    <w:p w:rsidR="00374F4A" w:rsidRPr="0046047A" w:rsidRDefault="00374F4A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______________________________________________________________</w:t>
      </w:r>
      <w:r w:rsidRPr="0046047A">
        <w:rPr>
          <w:rFonts w:ascii="GHEA Grapalat" w:hAnsi="GHEA Grapalat"/>
        </w:rPr>
        <w:t>заявляет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</w:p>
    <w:p w:rsidR="00374F4A" w:rsidRPr="0046047A" w:rsidRDefault="00374F4A" w:rsidP="00B46D58">
      <w:pPr>
        <w:spacing w:after="160"/>
        <w:ind w:left="2694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  <w:r w:rsidRPr="0046047A">
        <w:rPr>
          <w:rFonts w:ascii="Arial LatRus" w:hAnsi="Arial LatRus"/>
          <w:sz w:val="16"/>
        </w:rPr>
        <w:t xml:space="preserve"> </w:t>
      </w:r>
    </w:p>
    <w:p w:rsidR="00374F4A" w:rsidRPr="0046047A" w:rsidRDefault="00374F4A" w:rsidP="00B46D58">
      <w:pPr>
        <w:jc w:val="both"/>
        <w:rPr>
          <w:rFonts w:ascii="Arial LatRus" w:hAnsi="Arial LatRus"/>
          <w:u w:val="single"/>
        </w:rPr>
      </w:pPr>
      <w:r w:rsidRPr="0046047A">
        <w:rPr>
          <w:rFonts w:ascii="GHEA Grapalat" w:hAnsi="GHEA Grapalat"/>
        </w:rPr>
        <w:t>желает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участвовать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="00657912" w:rsidRPr="00657912">
        <w:rPr>
          <w:rFonts w:ascii="GHEA Grapalat" w:hAnsi="GHEA Grapalat"/>
        </w:rPr>
        <w:t xml:space="preserve"> </w:t>
      </w:r>
      <w:r w:rsidRPr="0046047A">
        <w:rPr>
          <w:rFonts w:ascii="GHEA Grapalat" w:hAnsi="GHEA Grapalat"/>
        </w:rPr>
        <w:t>лоте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лотах</w:t>
      </w:r>
      <w:r w:rsidRPr="0046047A">
        <w:rPr>
          <w:rFonts w:ascii="Arial LatRus" w:hAnsi="Arial LatRus"/>
        </w:rPr>
        <w:t>)</w:t>
      </w:r>
      <w:r w:rsidR="002E04F2" w:rsidRPr="0046047A">
        <w:rPr>
          <w:rFonts w:ascii="Arial LatRus" w:hAnsi="Arial LatRus"/>
          <w:lang w:val="hy-AM"/>
        </w:rPr>
        <w:t xml:space="preserve">     _____________________________</w:t>
      </w:r>
      <w:proofErr w:type="gramStart"/>
      <w:r w:rsidRPr="0046047A">
        <w:rPr>
          <w:rFonts w:ascii="GHEA Grapalat" w:hAnsi="GHEA Grapalat"/>
        </w:rPr>
        <w:t>объявленного</w:t>
      </w:r>
      <w:proofErr w:type="gramEnd"/>
    </w:p>
    <w:p w:rsidR="00374F4A" w:rsidRPr="0046047A" w:rsidRDefault="00374F4A" w:rsidP="00B46D58">
      <w:pPr>
        <w:spacing w:after="160"/>
        <w:ind w:left="4395"/>
        <w:jc w:val="both"/>
        <w:rPr>
          <w:rFonts w:ascii="Arial LatRus" w:hAnsi="Arial LatRus" w:cs="Sylfaen"/>
          <w:sz w:val="16"/>
        </w:rPr>
      </w:pPr>
      <w:r w:rsidRPr="0046047A">
        <w:rPr>
          <w:rFonts w:ascii="GHEA Grapalat" w:hAnsi="GHEA Grapalat"/>
          <w:sz w:val="16"/>
        </w:rPr>
        <w:t>номер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лота</w:t>
      </w:r>
      <w:r w:rsidRPr="0046047A">
        <w:rPr>
          <w:rFonts w:ascii="Arial LatRus" w:hAnsi="Arial LatRus"/>
          <w:sz w:val="16"/>
        </w:rPr>
        <w:t xml:space="preserve"> (</w:t>
      </w:r>
      <w:r w:rsidRPr="0046047A">
        <w:rPr>
          <w:rFonts w:ascii="GHEA Grapalat" w:hAnsi="GHEA Grapalat"/>
          <w:sz w:val="16"/>
        </w:rPr>
        <w:t>лотов</w:t>
      </w:r>
      <w:r w:rsidRPr="0046047A">
        <w:rPr>
          <w:rFonts w:ascii="Arial LatRus" w:hAnsi="Arial LatRus"/>
          <w:sz w:val="16"/>
        </w:rPr>
        <w:t>)</w:t>
      </w:r>
    </w:p>
    <w:p w:rsidR="00374F4A" w:rsidRPr="00657912" w:rsidRDefault="002E04F2" w:rsidP="00B46D58">
      <w:pPr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  <w:lang w:val="hy-AM"/>
        </w:rPr>
        <w:t>Н</w:t>
      </w:r>
      <w:proofErr w:type="spellStart"/>
      <w:r w:rsidR="00657912" w:rsidRPr="00657912">
        <w:rPr>
          <w:rFonts w:ascii="GHEA Grapalat" w:hAnsi="GHEA Grapalat"/>
        </w:rPr>
        <w:t>изаминской</w:t>
      </w:r>
      <w:proofErr w:type="spellEnd"/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средней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школой</w:t>
      </w:r>
      <w:r w:rsidRPr="0046047A">
        <w:rPr>
          <w:rFonts w:ascii="Arial LatRus" w:hAnsi="Arial LatRus"/>
          <w:lang w:val="hy-AM"/>
        </w:rPr>
        <w:t xml:space="preserve"> </w:t>
      </w:r>
      <w:r w:rsidR="00657912" w:rsidRPr="00657912">
        <w:rPr>
          <w:rFonts w:ascii="Arial" w:hAnsi="Arial" w:cs="Arial"/>
          <w:b/>
          <w:sz w:val="20"/>
          <w:szCs w:val="20"/>
        </w:rPr>
        <w:t>Араратского</w:t>
      </w:r>
      <w:r w:rsidR="00657912" w:rsidRPr="00657912">
        <w:rPr>
          <w:rFonts w:ascii="Arial LatRus" w:hAnsi="Arial LatRus" w:cs="Arial"/>
          <w:b/>
          <w:sz w:val="20"/>
          <w:szCs w:val="20"/>
        </w:rPr>
        <w:t xml:space="preserve"> </w:t>
      </w:r>
      <w:r w:rsidR="00657912" w:rsidRPr="00657912">
        <w:rPr>
          <w:rFonts w:ascii="Arial" w:hAnsi="Arial" w:cs="Arial"/>
          <w:b/>
          <w:sz w:val="20"/>
          <w:szCs w:val="20"/>
        </w:rPr>
        <w:t>района</w:t>
      </w:r>
      <w:r w:rsidR="00657912" w:rsidRPr="00657912">
        <w:rPr>
          <w:rFonts w:ascii="Arial LatRus" w:hAnsi="Arial LatRus" w:cs="Arial"/>
          <w:b/>
          <w:sz w:val="20"/>
          <w:szCs w:val="20"/>
        </w:rPr>
        <w:t xml:space="preserve"> </w:t>
      </w:r>
      <w:r w:rsidR="00657912" w:rsidRPr="00657912">
        <w:rPr>
          <w:rFonts w:ascii="Arial" w:hAnsi="Arial" w:cs="Arial"/>
          <w:b/>
          <w:sz w:val="20"/>
          <w:szCs w:val="20"/>
        </w:rPr>
        <w:t>РА</w:t>
      </w:r>
      <w:r w:rsidR="00657912" w:rsidRPr="00657912">
        <w:rPr>
          <w:rFonts w:ascii="Arial LatRus" w:hAnsi="Arial LatRus" w:cs="Arial"/>
          <w:b/>
          <w:sz w:val="20"/>
          <w:szCs w:val="20"/>
        </w:rPr>
        <w:t xml:space="preserve"> </w:t>
      </w:r>
      <w:r w:rsidR="00657912">
        <w:rPr>
          <w:rFonts w:ascii="Arial" w:hAnsi="Arial" w:cs="Arial"/>
          <w:b/>
          <w:sz w:val="20"/>
          <w:szCs w:val="20"/>
        </w:rPr>
        <w:t>п</w:t>
      </w:r>
      <w:r w:rsidR="00657912" w:rsidRPr="00657912">
        <w:rPr>
          <w:rFonts w:ascii="Arial" w:hAnsi="Arial" w:cs="Arial"/>
          <w:b/>
          <w:sz w:val="20"/>
          <w:szCs w:val="20"/>
        </w:rPr>
        <w:t xml:space="preserve">од кодом  </w:t>
      </w:r>
      <w:r w:rsidR="006B33B5" w:rsidRPr="0046047A">
        <w:rPr>
          <w:rFonts w:ascii="Arial LatRus" w:hAnsi="Arial LatRus"/>
          <w:i/>
        </w:rPr>
        <w:t>AM</w:t>
      </w:r>
      <w:r w:rsidRPr="0046047A">
        <w:rPr>
          <w:rFonts w:ascii="Arial LatRus" w:hAnsi="Arial LatRus"/>
          <w:i/>
          <w:lang w:val="hy-AM"/>
        </w:rPr>
        <w:t>NMD</w:t>
      </w:r>
      <w:r w:rsidR="006B33B5" w:rsidRPr="0046047A">
        <w:rPr>
          <w:rFonts w:ascii="Arial LatRus" w:hAnsi="Arial LatRus"/>
          <w:i/>
        </w:rPr>
        <w:t>-GHASHDZB-21/</w:t>
      </w:r>
      <w:r w:rsidR="00657912" w:rsidRPr="00657912">
        <w:rPr>
          <w:rFonts w:ascii="Arial LatRus" w:hAnsi="Arial LatRus"/>
          <w:i/>
        </w:rPr>
        <w:t>1</w:t>
      </w:r>
    </w:p>
    <w:p w:rsidR="00374F4A" w:rsidRPr="0046047A" w:rsidRDefault="00374F4A" w:rsidP="00B46D58">
      <w:pPr>
        <w:spacing w:after="160"/>
        <w:ind w:left="1560"/>
        <w:jc w:val="both"/>
        <w:rPr>
          <w:rFonts w:ascii="Arial LatRus" w:hAnsi="Arial LatRus"/>
          <w:sz w:val="20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заказчика</w:t>
      </w:r>
    </w:p>
    <w:p w:rsidR="00374F4A" w:rsidRPr="0046047A" w:rsidRDefault="002E04F2" w:rsidP="00B46D58">
      <w:pPr>
        <w:spacing w:after="160"/>
        <w:jc w:val="both"/>
        <w:rPr>
          <w:rFonts w:ascii="Arial LatRus" w:hAnsi="Arial LatRus"/>
        </w:rPr>
      </w:pPr>
      <w:r w:rsidRPr="0046047A">
        <w:rPr>
          <w:rFonts w:ascii="GHEA Grapalat" w:hAnsi="GHEA Grapalat"/>
          <w:lang w:val="hy-AM"/>
        </w:rPr>
        <w:t>запроса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котировок</w:t>
      </w:r>
      <w:r w:rsidR="00374F4A" w:rsidRPr="0046047A">
        <w:rPr>
          <w:rFonts w:ascii="GHEA Grapalat" w:hAnsi="GHEA Grapalat"/>
        </w:rPr>
        <w:t>и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в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соответствии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с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требованиями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приглашения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подает</w:t>
      </w:r>
      <w:r w:rsidR="00374F4A" w:rsidRPr="0046047A">
        <w:rPr>
          <w:rFonts w:ascii="Arial LatRus" w:hAnsi="Arial LatRus"/>
        </w:rPr>
        <w:t xml:space="preserve"> </w:t>
      </w:r>
      <w:r w:rsidR="00374F4A" w:rsidRPr="0046047A">
        <w:rPr>
          <w:rFonts w:ascii="GHEA Grapalat" w:hAnsi="GHEA Grapalat"/>
        </w:rPr>
        <w:t>заявку</w:t>
      </w:r>
      <w:r w:rsidR="00374F4A" w:rsidRPr="0046047A">
        <w:rPr>
          <w:rFonts w:ascii="Arial LatRus" w:hAnsi="Arial LatRus"/>
        </w:rPr>
        <w:t>.</w:t>
      </w:r>
    </w:p>
    <w:p w:rsidR="00374F4A" w:rsidRPr="0046047A" w:rsidRDefault="00374F4A" w:rsidP="00B46D58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__________________________________________________ </w:t>
      </w:r>
      <w:r w:rsidRPr="0046047A">
        <w:rPr>
          <w:rFonts w:ascii="GHEA Grapalat" w:hAnsi="GHEA Grapalat"/>
        </w:rPr>
        <w:t>заявляет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заверяет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</w:p>
    <w:p w:rsidR="00374F4A" w:rsidRPr="0046047A" w:rsidRDefault="00374F4A" w:rsidP="00B46D58">
      <w:pPr>
        <w:spacing w:after="160"/>
        <w:ind w:left="1843"/>
        <w:jc w:val="both"/>
        <w:rPr>
          <w:rFonts w:ascii="Arial LatRus" w:hAnsi="Arial LatRus" w:cs="Sylfaen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</w:p>
    <w:p w:rsidR="00374F4A" w:rsidRPr="0046047A" w:rsidRDefault="00374F4A" w:rsidP="00B46D58">
      <w:pPr>
        <w:jc w:val="both"/>
        <w:rPr>
          <w:rFonts w:ascii="Arial LatRus" w:hAnsi="Arial LatRus" w:cs="Sylfaen"/>
        </w:rPr>
      </w:pPr>
      <w:r w:rsidRPr="0046047A">
        <w:rPr>
          <w:rFonts w:ascii="GHEA Grapalat" w:hAnsi="GHEA Grapalat"/>
        </w:rPr>
        <w:t>является</w:t>
      </w:r>
      <w:r w:rsidR="00657912" w:rsidRPr="00E46AC2">
        <w:rPr>
          <w:rFonts w:ascii="GHEA Grapalat" w:hAnsi="GHEA Grapalat"/>
        </w:rPr>
        <w:t xml:space="preserve"> </w:t>
      </w:r>
      <w:r w:rsidRPr="0046047A">
        <w:rPr>
          <w:rFonts w:ascii="GHEA Grapalat" w:hAnsi="GHEA Grapalat"/>
        </w:rPr>
        <w:t>резидентом</w:t>
      </w:r>
      <w:r w:rsidRPr="0046047A">
        <w:rPr>
          <w:rFonts w:ascii="Arial LatRus" w:hAnsi="Arial LatRus"/>
        </w:rPr>
        <w:t xml:space="preserve"> ______________________________________________________</w:t>
      </w:r>
      <w:r w:rsidR="00D04575" w:rsidRPr="0046047A">
        <w:rPr>
          <w:rFonts w:ascii="Arial LatRus" w:hAnsi="Arial LatRus"/>
        </w:rPr>
        <w:t>.</w:t>
      </w:r>
    </w:p>
    <w:p w:rsidR="00374F4A" w:rsidRPr="0046047A" w:rsidRDefault="00374F4A" w:rsidP="00B46D58">
      <w:pPr>
        <w:spacing w:after="160"/>
        <w:ind w:left="4111"/>
        <w:jc w:val="both"/>
        <w:rPr>
          <w:rFonts w:ascii="Arial LatRus" w:hAnsi="Arial LatRus" w:cs="Arial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страны</w:t>
      </w:r>
    </w:p>
    <w:p w:rsidR="000612B9" w:rsidRPr="0046047A" w:rsidRDefault="000612B9" w:rsidP="00B46D58">
      <w:pPr>
        <w:jc w:val="both"/>
        <w:rPr>
          <w:rFonts w:ascii="Arial LatRus" w:hAnsi="Arial LatRus"/>
        </w:rPr>
      </w:pPr>
    </w:p>
    <w:p w:rsidR="000612B9" w:rsidRPr="0046047A" w:rsidRDefault="004F0CAA" w:rsidP="00B46D58">
      <w:pPr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Данные</w:t>
      </w:r>
      <w:r w:rsidR="000612B9" w:rsidRPr="0046047A">
        <w:rPr>
          <w:rFonts w:ascii="Arial LatRus" w:hAnsi="Arial LatRus"/>
        </w:rPr>
        <w:t>----------------------------------------</w:t>
      </w:r>
      <w:r w:rsidR="00F96993" w:rsidRPr="0046047A">
        <w:rPr>
          <w:rFonts w:ascii="GHEA Grapalat" w:hAnsi="GHEA Grapalat"/>
        </w:rPr>
        <w:t>следующие</w:t>
      </w:r>
      <w:r w:rsidR="00304237" w:rsidRPr="0046047A">
        <w:rPr>
          <w:rFonts w:ascii="Arial LatRus" w:hAnsi="Arial LatRus"/>
        </w:rPr>
        <w:t>:</w:t>
      </w:r>
    </w:p>
    <w:p w:rsidR="002A0700" w:rsidRPr="0046047A" w:rsidRDefault="002A0700" w:rsidP="000811C1">
      <w:pPr>
        <w:spacing w:after="160"/>
        <w:ind w:left="1843"/>
        <w:rPr>
          <w:rFonts w:ascii="Arial LatRus" w:hAnsi="Arial LatRus" w:cs="Sylfaen"/>
          <w:sz w:val="16"/>
          <w:lang w:val="hy-AM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</w:p>
    <w:p w:rsidR="000612B9" w:rsidRPr="0046047A" w:rsidRDefault="000612B9" w:rsidP="00B46D58">
      <w:pPr>
        <w:jc w:val="both"/>
        <w:rPr>
          <w:rFonts w:ascii="Arial LatRus" w:hAnsi="Arial LatRus"/>
        </w:rPr>
      </w:pPr>
    </w:p>
    <w:p w:rsidR="00374F4A" w:rsidRPr="0046047A" w:rsidRDefault="00374F4A" w:rsidP="00B46D58">
      <w:pPr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Учетный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налогоплательщика</w:t>
      </w:r>
      <w:r w:rsidRPr="0046047A">
        <w:rPr>
          <w:rFonts w:ascii="Arial LatRus" w:hAnsi="Arial LatRus"/>
        </w:rPr>
        <w:t xml:space="preserve"> ________________</w:t>
      </w:r>
    </w:p>
    <w:p w:rsidR="00374F4A" w:rsidRPr="0046047A" w:rsidRDefault="00374F4A" w:rsidP="00B138F3">
      <w:pPr>
        <w:tabs>
          <w:tab w:val="left" w:pos="7371"/>
        </w:tabs>
        <w:ind w:left="4111"/>
        <w:jc w:val="both"/>
        <w:rPr>
          <w:rFonts w:ascii="Arial LatRus" w:hAnsi="Arial LatRus" w:cs="Arial"/>
          <w:sz w:val="16"/>
        </w:rPr>
      </w:pPr>
      <w:r w:rsidRPr="0046047A">
        <w:rPr>
          <w:rFonts w:ascii="GHEA Grapalat" w:hAnsi="GHEA Grapalat"/>
          <w:sz w:val="16"/>
        </w:rPr>
        <w:t>учетный</w:t>
      </w:r>
      <w:r w:rsidRPr="0046047A">
        <w:rPr>
          <w:rFonts w:ascii="Arial LatRus" w:hAnsi="Arial LatRus"/>
          <w:sz w:val="16"/>
        </w:rPr>
        <w:t xml:space="preserve"> </w:t>
      </w:r>
      <w:proofErr w:type="spellStart"/>
      <w:r w:rsidRPr="0046047A">
        <w:rPr>
          <w:rFonts w:ascii="GHEA Grapalat" w:hAnsi="GHEA Grapalat"/>
          <w:sz w:val="16"/>
        </w:rPr>
        <w:t>номерналогоплательщика</w:t>
      </w:r>
      <w:proofErr w:type="spellEnd"/>
    </w:p>
    <w:p w:rsidR="00B138F3" w:rsidRPr="0046047A" w:rsidRDefault="00B138F3" w:rsidP="00B46D58">
      <w:pPr>
        <w:jc w:val="both"/>
        <w:rPr>
          <w:rFonts w:ascii="Arial LatRus" w:hAnsi="Arial LatRus"/>
        </w:rPr>
      </w:pPr>
    </w:p>
    <w:p w:rsidR="00374F4A" w:rsidRPr="0046047A" w:rsidRDefault="00374F4A" w:rsidP="00B46D58">
      <w:pPr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почты</w:t>
      </w:r>
      <w:r w:rsidRPr="0046047A">
        <w:rPr>
          <w:rFonts w:ascii="Arial LatRus" w:hAnsi="Arial LatRus"/>
        </w:rPr>
        <w:t>__________________</w:t>
      </w:r>
    </w:p>
    <w:p w:rsidR="00374F4A" w:rsidRPr="0046047A" w:rsidRDefault="00374F4A" w:rsidP="00B138F3">
      <w:pPr>
        <w:tabs>
          <w:tab w:val="left" w:pos="6946"/>
        </w:tabs>
        <w:ind w:left="3402" w:firstLine="6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адрес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электронной</w:t>
      </w:r>
      <w:r w:rsidR="00657912" w:rsidRPr="00E46AC2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почты</w:t>
      </w:r>
    </w:p>
    <w:p w:rsidR="00B138F3" w:rsidRPr="0046047A" w:rsidRDefault="00B138F3" w:rsidP="00F96993">
      <w:pPr>
        <w:jc w:val="both"/>
        <w:rPr>
          <w:rFonts w:ascii="Arial LatRus" w:hAnsi="Arial LatRus"/>
        </w:rPr>
      </w:pPr>
    </w:p>
    <w:p w:rsidR="009E1181" w:rsidRPr="0046047A" w:rsidRDefault="00F96993" w:rsidP="00F96993">
      <w:pPr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="009E1181" w:rsidRPr="0046047A">
        <w:rPr>
          <w:rFonts w:ascii="Arial LatRus" w:hAnsi="Arial LatRus"/>
        </w:rPr>
        <w:t xml:space="preserve">              ----------------------------</w:t>
      </w:r>
      <w:r w:rsidR="009627B3" w:rsidRPr="0046047A">
        <w:rPr>
          <w:rFonts w:ascii="Arial LatRus" w:hAnsi="Arial LatRus"/>
        </w:rPr>
        <w:t>--------------------------------</w:t>
      </w:r>
    </w:p>
    <w:p w:rsidR="00F96993" w:rsidRPr="0046047A" w:rsidRDefault="009E1181" w:rsidP="00F96993">
      <w:pPr>
        <w:jc w:val="both"/>
        <w:rPr>
          <w:rFonts w:ascii="Arial LatRus" w:hAnsi="Arial LatRus"/>
          <w:sz w:val="18"/>
          <w:szCs w:val="18"/>
        </w:rPr>
      </w:pPr>
      <w:r w:rsidRPr="0046047A">
        <w:rPr>
          <w:rFonts w:ascii="GHEA Grapalat" w:hAnsi="GHEA Grapalat"/>
          <w:sz w:val="18"/>
          <w:szCs w:val="18"/>
        </w:rPr>
        <w:t>адрес</w:t>
      </w:r>
      <w:r w:rsidRPr="0046047A">
        <w:rPr>
          <w:rFonts w:ascii="Arial LatRus" w:hAnsi="Arial LatRus"/>
          <w:sz w:val="18"/>
          <w:szCs w:val="18"/>
        </w:rPr>
        <w:t xml:space="preserve"> </w:t>
      </w:r>
      <w:r w:rsidRPr="0046047A">
        <w:rPr>
          <w:rFonts w:ascii="GHEA Grapalat" w:hAnsi="GHEA Grapalat"/>
          <w:sz w:val="18"/>
          <w:szCs w:val="18"/>
        </w:rPr>
        <w:t>деятельности</w:t>
      </w:r>
    </w:p>
    <w:p w:rsidR="00B16483" w:rsidRPr="0046047A" w:rsidRDefault="00B16483" w:rsidP="00F96993">
      <w:pPr>
        <w:jc w:val="both"/>
        <w:rPr>
          <w:rFonts w:ascii="Arial LatRus" w:hAnsi="Arial LatRus"/>
          <w:sz w:val="18"/>
          <w:szCs w:val="18"/>
        </w:rPr>
      </w:pPr>
    </w:p>
    <w:p w:rsidR="00B16483" w:rsidRPr="0046047A" w:rsidRDefault="00B16483" w:rsidP="00F96993">
      <w:pPr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Номер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телефона</w:t>
      </w:r>
      <w:r w:rsidRPr="0046047A">
        <w:rPr>
          <w:rFonts w:ascii="Arial LatRus" w:hAnsi="Arial LatRus"/>
        </w:rPr>
        <w:t xml:space="preserve">                     ------------------------------</w:t>
      </w:r>
      <w:r w:rsidR="009627B3" w:rsidRPr="0046047A">
        <w:rPr>
          <w:rFonts w:ascii="Arial LatRus" w:hAnsi="Arial LatRus"/>
        </w:rPr>
        <w:t>-------------------------------</w:t>
      </w:r>
    </w:p>
    <w:p w:rsidR="006B3E56" w:rsidRPr="0046047A" w:rsidRDefault="00B16483" w:rsidP="00B1648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Номер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телефона</w:t>
      </w:r>
    </w:p>
    <w:p w:rsidR="00B16483" w:rsidRPr="0046047A" w:rsidRDefault="00B16483" w:rsidP="00B1648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</w:rPr>
      </w:pPr>
    </w:p>
    <w:p w:rsidR="006B3E56" w:rsidRPr="0046047A" w:rsidRDefault="006B3E56" w:rsidP="00B46D58">
      <w:pPr>
        <w:widowControl w:val="0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_________________________________</w:t>
      </w:r>
      <w:r w:rsidRPr="0046047A">
        <w:rPr>
          <w:rFonts w:ascii="GHEA Grapalat" w:hAnsi="GHEA Grapalat"/>
        </w:rPr>
        <w:t>объявляет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подтверждает</w:t>
      </w:r>
      <w:proofErr w:type="gramStart"/>
      <w:r w:rsidRPr="0046047A">
        <w:rPr>
          <w:rFonts w:ascii="Arial LatRus" w:hAnsi="Arial LatRus"/>
        </w:rPr>
        <w:t>,</w:t>
      </w:r>
      <w:r w:rsidRPr="0046047A">
        <w:rPr>
          <w:rFonts w:ascii="GHEA Grapalat" w:hAnsi="GHEA Grapalat"/>
        </w:rPr>
        <w:t>ч</w:t>
      </w:r>
      <w:proofErr w:type="gramEnd"/>
      <w:r w:rsidRPr="0046047A">
        <w:rPr>
          <w:rFonts w:ascii="GHEA Grapalat" w:hAnsi="GHEA Grapalat"/>
        </w:rPr>
        <w:t>то</w:t>
      </w:r>
      <w:proofErr w:type="spellEnd"/>
      <w:r w:rsidRPr="0046047A">
        <w:rPr>
          <w:rFonts w:ascii="Arial LatRus" w:hAnsi="Arial LatRus"/>
        </w:rPr>
        <w:t>:</w:t>
      </w:r>
    </w:p>
    <w:p w:rsidR="006B3E56" w:rsidRPr="0046047A" w:rsidRDefault="006B3E56" w:rsidP="00B46D58">
      <w:pPr>
        <w:widowControl w:val="0"/>
        <w:spacing w:after="120"/>
        <w:ind w:left="2835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</w:p>
    <w:p w:rsidR="006B3E56" w:rsidRPr="0046047A" w:rsidRDefault="006B3E56" w:rsidP="00B46D58">
      <w:pPr>
        <w:pStyle w:val="aff3"/>
        <w:widowControl w:val="0"/>
        <w:numPr>
          <w:ilvl w:val="0"/>
          <w:numId w:val="21"/>
        </w:numPr>
        <w:spacing w:after="160"/>
        <w:jc w:val="both"/>
        <w:rPr>
          <w:rFonts w:ascii="Arial LatRus" w:hAnsi="Arial LatRus" w:cs="Arial"/>
        </w:rPr>
      </w:pPr>
      <w:r w:rsidRPr="0046047A">
        <w:rPr>
          <w:rFonts w:ascii="GHEA Grapalat" w:hAnsi="GHEA Grapalat"/>
        </w:rPr>
        <w:t>удовлетворяет</w:t>
      </w:r>
      <w:r w:rsidRPr="0046047A">
        <w:rPr>
          <w:rFonts w:ascii="Arial LatRus" w:hAnsi="Arial LatRus"/>
          <w:spacing w:val="-4"/>
        </w:rPr>
        <w:t xml:space="preserve"> </w:t>
      </w:r>
      <w:proofErr w:type="gramStart"/>
      <w:r w:rsidRPr="0046047A">
        <w:rPr>
          <w:rFonts w:ascii="GHEA Grapalat" w:hAnsi="GHEA Grapalat"/>
          <w:spacing w:val="-4"/>
        </w:rPr>
        <w:t>требованиям</w:t>
      </w:r>
      <w:proofErr w:type="gramEnd"/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к</w:t>
      </w:r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праву</w:t>
      </w:r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участия</w:t>
      </w:r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установленным</w:t>
      </w:r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приглашением</w:t>
      </w:r>
      <w:r w:rsidRPr="0046047A">
        <w:rPr>
          <w:rFonts w:ascii="Arial LatRus" w:hAnsi="Arial LatRus"/>
          <w:spacing w:val="-4"/>
        </w:rPr>
        <w:t xml:space="preserve"> </w:t>
      </w:r>
      <w:r w:rsidRPr="0046047A">
        <w:rPr>
          <w:rFonts w:ascii="GHEA Grapalat" w:hAnsi="GHEA Grapalat"/>
          <w:spacing w:val="-4"/>
        </w:rPr>
        <w:t>на</w:t>
      </w:r>
      <w:r w:rsidRPr="0046047A">
        <w:rPr>
          <w:rFonts w:ascii="Arial LatRus" w:hAnsi="Arial LatRus"/>
          <w:spacing w:val="-4"/>
        </w:rPr>
        <w:t xml:space="preserve"> </w:t>
      </w:r>
      <w:r w:rsidR="00B225D5" w:rsidRPr="0046047A">
        <w:rPr>
          <w:rFonts w:ascii="GHEA Grapalat" w:hAnsi="GHEA Grapalat"/>
        </w:rPr>
        <w:t>открытый</w:t>
      </w:r>
      <w:r w:rsidR="00B225D5" w:rsidRPr="0046047A">
        <w:rPr>
          <w:rFonts w:ascii="Arial LatRus" w:hAnsi="Arial LatRus"/>
        </w:rPr>
        <w:t xml:space="preserve"> </w:t>
      </w:r>
      <w:r w:rsidR="00B225D5" w:rsidRPr="0046047A">
        <w:rPr>
          <w:rFonts w:ascii="GHEA Grapalat" w:hAnsi="GHEA Grapalat"/>
        </w:rPr>
        <w:t>конкурс</w:t>
      </w:r>
      <w:r w:rsidR="002E04F2" w:rsidRPr="0046047A">
        <w:rPr>
          <w:rFonts w:ascii="Arial LatRus" w:hAnsi="Arial LatRus"/>
        </w:rPr>
        <w:t xml:space="preserve"> </w:t>
      </w:r>
      <w:r w:rsidR="002E04F2" w:rsidRPr="0046047A">
        <w:rPr>
          <w:rFonts w:ascii="GHEA Grapalat" w:hAnsi="GHEA Grapalat"/>
        </w:rPr>
        <w:t>под</w:t>
      </w:r>
      <w:r w:rsidR="002E04F2" w:rsidRPr="0046047A">
        <w:rPr>
          <w:rFonts w:ascii="Arial LatRus" w:hAnsi="Arial LatRus"/>
        </w:rPr>
        <w:t xml:space="preserve"> </w:t>
      </w:r>
      <w:r w:rsidR="002E04F2" w:rsidRPr="0046047A">
        <w:rPr>
          <w:rFonts w:ascii="GHEA Grapalat" w:hAnsi="GHEA Grapalat"/>
        </w:rPr>
        <w:t>кодом</w:t>
      </w:r>
      <w:r w:rsidR="00657912" w:rsidRPr="00657912">
        <w:rPr>
          <w:rFonts w:ascii="GHEA Grapalat" w:hAnsi="GHEA Grapalat"/>
        </w:rPr>
        <w:t xml:space="preserve"> </w:t>
      </w:r>
      <w:r w:rsidR="00CB56C1" w:rsidRPr="0046047A">
        <w:rPr>
          <w:rFonts w:ascii="Arial LatRus" w:hAnsi="Arial LatRus"/>
          <w:lang w:val="hy-AM"/>
        </w:rPr>
        <w:t>AM</w:t>
      </w:r>
      <w:r w:rsidR="00657912">
        <w:rPr>
          <w:rFonts w:ascii="Arial LatRus" w:hAnsi="Arial LatRus"/>
          <w:lang w:val="hy-AM"/>
        </w:rPr>
        <w:t>NMD-GHASHDZB-21/</w:t>
      </w:r>
      <w:r w:rsidR="00657912" w:rsidRPr="00657912">
        <w:rPr>
          <w:rFonts w:ascii="Arial LatRus" w:hAnsi="Arial LatRus"/>
        </w:rPr>
        <w:t>1</w:t>
      </w:r>
      <w:r w:rsidRPr="0046047A">
        <w:rPr>
          <w:rFonts w:ascii="Arial LatRus" w:hAnsi="Arial LatRus"/>
        </w:rPr>
        <w:t>,</w:t>
      </w:r>
      <w:r w:rsidR="00657912" w:rsidRPr="00657912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и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обязуется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в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случае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признания</w:t>
      </w:r>
      <w:r w:rsidR="00A90FCD" w:rsidRPr="0046047A">
        <w:rPr>
          <w:rFonts w:ascii="Arial LatRus" w:hAnsi="Arial LatRus"/>
        </w:rPr>
        <w:t xml:space="preserve"> </w:t>
      </w:r>
      <w:r w:rsidR="00BF09F8" w:rsidRPr="0046047A">
        <w:rPr>
          <w:rFonts w:ascii="GHEA Grapalat" w:hAnsi="GHEA Grapalat"/>
        </w:rPr>
        <w:t>отобранным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участником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в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порядке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и</w:t>
      </w:r>
      <w:r w:rsidR="00A90FCD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сроки</w:t>
      </w:r>
      <w:r w:rsidR="00A90FCD" w:rsidRPr="0046047A">
        <w:rPr>
          <w:rFonts w:ascii="Arial LatRus" w:hAnsi="Arial LatRus"/>
        </w:rPr>
        <w:t xml:space="preserve">, </w:t>
      </w:r>
      <w:r w:rsidR="00A90FCD" w:rsidRPr="0046047A">
        <w:rPr>
          <w:rFonts w:ascii="GHEA Grapalat" w:hAnsi="GHEA Grapalat"/>
        </w:rPr>
        <w:t>установленные</w:t>
      </w:r>
      <w:r w:rsidR="00A90FCD" w:rsidRPr="0046047A">
        <w:rPr>
          <w:rFonts w:ascii="Arial LatRus" w:hAnsi="Arial LatRus"/>
        </w:rPr>
        <w:t xml:space="preserve"> </w:t>
      </w:r>
      <w:r w:rsidR="00B64C48" w:rsidRPr="0046047A">
        <w:rPr>
          <w:rFonts w:ascii="GHEA Grapalat" w:hAnsi="GHEA Grapalat"/>
        </w:rPr>
        <w:t>настоящим</w:t>
      </w:r>
      <w:r w:rsidR="00B64C48" w:rsidRPr="0046047A">
        <w:rPr>
          <w:rFonts w:ascii="Arial LatRus" w:hAnsi="Arial LatRus"/>
        </w:rPr>
        <w:t xml:space="preserve"> </w:t>
      </w:r>
      <w:r w:rsidR="00A90FCD" w:rsidRPr="0046047A">
        <w:rPr>
          <w:rFonts w:ascii="GHEA Grapalat" w:hAnsi="GHEA Grapalat"/>
        </w:rPr>
        <w:t>приглашением</w:t>
      </w:r>
      <w:r w:rsidR="00A90FCD" w:rsidRPr="0046047A">
        <w:rPr>
          <w:rFonts w:ascii="Arial LatRus" w:hAnsi="Arial LatRus"/>
        </w:rPr>
        <w:t xml:space="preserve"> </w:t>
      </w:r>
      <w:r w:rsidR="00952531" w:rsidRPr="0046047A">
        <w:rPr>
          <w:rFonts w:ascii="GHEA Grapalat" w:hAnsi="GHEA Grapalat"/>
        </w:rPr>
        <w:t>представить</w:t>
      </w:r>
      <w:r w:rsidR="00952531" w:rsidRPr="0046047A">
        <w:rPr>
          <w:rFonts w:ascii="Arial LatRus" w:hAnsi="Arial LatRus"/>
        </w:rPr>
        <w:t xml:space="preserve"> </w:t>
      </w:r>
      <w:r w:rsidR="00952531" w:rsidRPr="0046047A">
        <w:rPr>
          <w:rFonts w:ascii="GHEA Grapalat" w:hAnsi="GHEA Grapalat"/>
        </w:rPr>
        <w:t>обеспечение</w:t>
      </w:r>
      <w:r w:rsidR="00952531" w:rsidRPr="0046047A">
        <w:rPr>
          <w:rFonts w:ascii="Arial LatRus" w:hAnsi="Arial LatRus"/>
        </w:rPr>
        <w:t xml:space="preserve"> </w:t>
      </w:r>
      <w:r w:rsidR="00952531" w:rsidRPr="0046047A">
        <w:rPr>
          <w:rFonts w:ascii="GHEA Grapalat" w:hAnsi="GHEA Grapalat"/>
        </w:rPr>
        <w:t>квалификации</w:t>
      </w:r>
      <w:r w:rsidR="00727466" w:rsidRPr="0046047A">
        <w:rPr>
          <w:rFonts w:ascii="Arial LatRus" w:hAnsi="Arial LatRus"/>
          <w:vertAlign w:val="superscript"/>
        </w:rPr>
        <w:t>16</w:t>
      </w:r>
      <w:r w:rsidR="00952531" w:rsidRPr="0046047A">
        <w:rPr>
          <w:rFonts w:ascii="Arial LatRus" w:hAnsi="Arial LatRus"/>
        </w:rPr>
        <w:t>,</w:t>
      </w:r>
    </w:p>
    <w:p w:rsidR="006B3E56" w:rsidRPr="0046047A" w:rsidRDefault="006B3E56" w:rsidP="00B46D58">
      <w:pPr>
        <w:pStyle w:val="aff3"/>
        <w:widowControl w:val="0"/>
        <w:numPr>
          <w:ilvl w:val="0"/>
          <w:numId w:val="21"/>
        </w:numPr>
        <w:tabs>
          <w:tab w:val="left" w:pos="567"/>
        </w:tabs>
        <w:spacing w:after="160"/>
        <w:jc w:val="both"/>
        <w:rPr>
          <w:rFonts w:ascii="Arial LatRus" w:hAnsi="Arial LatRus" w:cs="Arial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рамках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="00305944" w:rsidRPr="0046047A">
        <w:rPr>
          <w:rFonts w:ascii="GHEA Grapalat" w:hAnsi="GHEA Grapalat"/>
        </w:rPr>
        <w:t>открытом</w:t>
      </w:r>
      <w:r w:rsidR="00305944" w:rsidRPr="0046047A">
        <w:rPr>
          <w:rFonts w:ascii="Arial LatRus" w:hAnsi="Arial LatRus"/>
        </w:rPr>
        <w:t xml:space="preserve"> </w:t>
      </w:r>
      <w:r w:rsidR="00305944" w:rsidRPr="0046047A">
        <w:rPr>
          <w:rFonts w:ascii="GHEA Grapalat" w:hAnsi="GHEA Grapalat"/>
        </w:rPr>
        <w:t>конкурсе</w:t>
      </w:r>
      <w:r w:rsidR="00657912" w:rsidRPr="00657912">
        <w:rPr>
          <w:rFonts w:ascii="GHEA Grapalat" w:hAnsi="GHEA Grapalat"/>
        </w:rPr>
        <w:t xml:space="preserve"> </w:t>
      </w:r>
      <w:r w:rsidRPr="0046047A">
        <w:rPr>
          <w:rFonts w:ascii="GHEA Grapalat" w:hAnsi="GHEA Grapalat"/>
        </w:rPr>
        <w:t>под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кодом</w:t>
      </w:r>
      <w:r w:rsidRPr="0046047A">
        <w:rPr>
          <w:rFonts w:ascii="Arial LatRus" w:hAnsi="Arial LatRus"/>
        </w:rPr>
        <w:t xml:space="preserve"> "</w:t>
      </w:r>
      <w:r w:rsidR="00657912">
        <w:rPr>
          <w:rFonts w:ascii="Arial LatRus" w:hAnsi="Arial LatRus"/>
          <w:lang w:val="hy-AM"/>
        </w:rPr>
        <w:t>AMNMD-GHASHDZB-21/</w:t>
      </w:r>
      <w:r w:rsidR="00657912" w:rsidRPr="00657912">
        <w:rPr>
          <w:rFonts w:ascii="Arial LatRus" w:hAnsi="Arial LatRus"/>
        </w:rPr>
        <w:t>1</w:t>
      </w:r>
      <w:r w:rsidRPr="0046047A">
        <w:rPr>
          <w:rFonts w:ascii="Arial LatRus" w:hAnsi="Arial LatRus"/>
        </w:rPr>
        <w:t>"*</w:t>
      </w:r>
    </w:p>
    <w:p w:rsidR="00BE7013" w:rsidRPr="0046047A" w:rsidRDefault="00BE7013" w:rsidP="00BE7013">
      <w:pPr>
        <w:pStyle w:val="aff3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допускал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допустит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злоупотребления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доминирующим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положением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антиконкурентного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соглашения</w:t>
      </w:r>
      <w:r w:rsidRPr="0046047A">
        <w:rPr>
          <w:rFonts w:ascii="Arial LatRus" w:hAnsi="Arial LatRus"/>
        </w:rPr>
        <w:t>,</w:t>
      </w:r>
    </w:p>
    <w:p w:rsidR="00BE7013" w:rsidRPr="0046047A" w:rsidRDefault="00BE7013" w:rsidP="00BE7013">
      <w:pPr>
        <w:pStyle w:val="aff3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LatRus" w:hAnsi="Arial LatRus"/>
          <w:spacing w:val="-6"/>
        </w:rPr>
      </w:pPr>
      <w:r w:rsidRPr="0046047A">
        <w:rPr>
          <w:rFonts w:ascii="GHEA Grapalat" w:hAnsi="GHEA Grapalat"/>
          <w:spacing w:val="-6"/>
        </w:rPr>
        <w:t>отсутствует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случай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установленного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приглашением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на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</w:rPr>
        <w:t>открытый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конкурс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случая</w:t>
      </w:r>
      <w:r w:rsidRPr="0046047A">
        <w:rPr>
          <w:rFonts w:ascii="Arial LatRus" w:hAnsi="Arial LatRus"/>
        </w:rPr>
        <w:t xml:space="preserve">     </w:t>
      </w:r>
      <w:r w:rsidRPr="0046047A">
        <w:rPr>
          <w:rFonts w:ascii="GHEA Grapalat" w:hAnsi="GHEA Grapalat"/>
        </w:rPr>
        <w:t>одновременного</w:t>
      </w:r>
      <w:r w:rsidRPr="0046047A">
        <w:rPr>
          <w:rFonts w:ascii="Arial LatRus" w:hAnsi="Arial LatRus"/>
        </w:rPr>
        <w:t xml:space="preserve"> </w:t>
      </w:r>
    </w:p>
    <w:p w:rsidR="00BE7013" w:rsidRPr="0046047A" w:rsidRDefault="00BE7013" w:rsidP="00BE7013">
      <w:pPr>
        <w:pStyle w:val="a3"/>
        <w:widowControl w:val="0"/>
        <w:spacing w:line="240" w:lineRule="auto"/>
        <w:ind w:firstLine="0"/>
        <w:jc w:val="left"/>
        <w:rPr>
          <w:rFonts w:ascii="Arial LatRus" w:hAnsi="Arial LatRus"/>
          <w:i w:val="0"/>
          <w:sz w:val="24"/>
        </w:rPr>
      </w:pPr>
      <w:proofErr w:type="gramStart"/>
      <w:r w:rsidRPr="0046047A">
        <w:rPr>
          <w:rFonts w:ascii="GHEA Grapalat" w:hAnsi="GHEA Grapalat"/>
          <w:i w:val="0"/>
          <w:sz w:val="24"/>
        </w:rPr>
        <w:t>участия</w:t>
      </w:r>
      <w:r w:rsidRPr="0046047A">
        <w:rPr>
          <w:rFonts w:ascii="Arial LatRus" w:hAnsi="Arial LatRus"/>
          <w:i w:val="0"/>
          <w:sz w:val="24"/>
        </w:rPr>
        <w:t xml:space="preserve"> </w:t>
      </w:r>
      <w:r w:rsidRPr="0046047A">
        <w:rPr>
          <w:rFonts w:ascii="GHEA Grapalat" w:hAnsi="GHEA Grapalat"/>
          <w:i w:val="0"/>
          <w:sz w:val="24"/>
        </w:rPr>
        <w:t>взаимосвязанных</w:t>
      </w:r>
      <w:r w:rsidRPr="0046047A">
        <w:rPr>
          <w:rFonts w:ascii="Arial LatRus" w:hAnsi="Arial LatRus"/>
          <w:i w:val="0"/>
          <w:sz w:val="24"/>
        </w:rPr>
        <w:t xml:space="preserve"> </w:t>
      </w:r>
      <w:r w:rsidRPr="0046047A">
        <w:rPr>
          <w:rFonts w:ascii="GHEA Grapalat" w:hAnsi="GHEA Grapalat"/>
          <w:i w:val="0"/>
          <w:sz w:val="24"/>
        </w:rPr>
        <w:t>с</w:t>
      </w:r>
      <w:r w:rsidRPr="0046047A">
        <w:rPr>
          <w:rFonts w:ascii="Arial LatRus" w:hAnsi="Arial LatRus"/>
          <w:i w:val="0"/>
          <w:sz w:val="24"/>
        </w:rPr>
        <w:t xml:space="preserve"> ________________ </w:t>
      </w:r>
      <w:r w:rsidRPr="0046047A">
        <w:rPr>
          <w:rFonts w:ascii="GHEA Grapalat" w:hAnsi="GHEA Grapalat"/>
          <w:i w:val="0"/>
          <w:sz w:val="24"/>
        </w:rPr>
        <w:t>лиц</w:t>
      </w:r>
      <w:r w:rsidRPr="0046047A">
        <w:rPr>
          <w:rFonts w:ascii="Arial LatRus" w:hAnsi="Arial LatRus"/>
          <w:i w:val="0"/>
          <w:sz w:val="24"/>
        </w:rPr>
        <w:t xml:space="preserve"> </w:t>
      </w:r>
      <w:r w:rsidRPr="0046047A">
        <w:rPr>
          <w:rFonts w:ascii="GHEA Grapalat" w:hAnsi="GHEA Grapalat"/>
          <w:i w:val="0"/>
          <w:sz w:val="24"/>
        </w:rPr>
        <w:t>и</w:t>
      </w:r>
      <w:r w:rsidRPr="0046047A">
        <w:rPr>
          <w:rFonts w:ascii="Arial LatRus" w:hAnsi="Arial LatRus"/>
          <w:i w:val="0"/>
          <w:sz w:val="24"/>
        </w:rPr>
        <w:t xml:space="preserve"> (</w:t>
      </w:r>
      <w:r w:rsidRPr="0046047A">
        <w:rPr>
          <w:rFonts w:ascii="GHEA Grapalat" w:hAnsi="GHEA Grapalat"/>
          <w:i w:val="0"/>
          <w:sz w:val="24"/>
        </w:rPr>
        <w:t>или</w:t>
      </w:r>
      <w:r w:rsidRPr="0046047A">
        <w:rPr>
          <w:rFonts w:ascii="Arial LatRus" w:hAnsi="Arial LatRus"/>
          <w:i w:val="0"/>
          <w:sz w:val="24"/>
        </w:rPr>
        <w:t xml:space="preserve">) </w:t>
      </w:r>
      <w:r w:rsidRPr="0046047A">
        <w:rPr>
          <w:rFonts w:ascii="GHEA Grapalat" w:hAnsi="GHEA Grapalat"/>
          <w:i w:val="0"/>
          <w:sz w:val="24"/>
        </w:rPr>
        <w:t>учрежденных</w:t>
      </w:r>
      <w:r w:rsidRPr="0046047A">
        <w:rPr>
          <w:rFonts w:ascii="Arial LatRus" w:hAnsi="Arial LatRus"/>
          <w:i w:val="0"/>
          <w:sz w:val="24"/>
        </w:rPr>
        <w:t>__________</w:t>
      </w:r>
      <w:proofErr w:type="gramEnd"/>
    </w:p>
    <w:p w:rsidR="00BE7013" w:rsidRPr="0046047A" w:rsidRDefault="00BE7013" w:rsidP="00BE7013">
      <w:pPr>
        <w:widowControl w:val="0"/>
        <w:tabs>
          <w:tab w:val="left" w:pos="7938"/>
        </w:tabs>
        <w:ind w:left="3119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  <w:r w:rsidRPr="0046047A">
        <w:rPr>
          <w:rFonts w:ascii="Arial LatRus" w:hAnsi="Arial LatRus"/>
          <w:sz w:val="16"/>
        </w:rPr>
        <w:tab/>
      </w:r>
      <w:r w:rsidRPr="0046047A">
        <w:rPr>
          <w:rFonts w:ascii="GHEA Grapalat" w:hAnsi="GHEA Grapalat"/>
          <w:sz w:val="16"/>
        </w:rPr>
        <w:t>наименование</w:t>
      </w:r>
    </w:p>
    <w:p w:rsidR="00BE7013" w:rsidRPr="0046047A" w:rsidRDefault="00BE7013" w:rsidP="00BE7013">
      <w:pPr>
        <w:widowControl w:val="0"/>
        <w:tabs>
          <w:tab w:val="left" w:pos="7938"/>
        </w:tabs>
        <w:spacing w:after="160"/>
        <w:ind w:left="8080"/>
        <w:jc w:val="both"/>
        <w:rPr>
          <w:rFonts w:ascii="Arial LatRus" w:hAnsi="Arial LatRus" w:cs="Arial"/>
          <w:sz w:val="16"/>
        </w:rPr>
      </w:pPr>
      <w:r w:rsidRPr="0046047A">
        <w:rPr>
          <w:rFonts w:ascii="GHEA Grapalat" w:hAnsi="GHEA Grapalat"/>
          <w:sz w:val="16"/>
        </w:rPr>
        <w:t>участника</w:t>
      </w:r>
    </w:p>
    <w:p w:rsidR="00BE7013" w:rsidRPr="0046047A" w:rsidRDefault="00BE7013" w:rsidP="00BE7013">
      <w:pPr>
        <w:widowControl w:val="0"/>
        <w:jc w:val="both"/>
        <w:rPr>
          <w:rFonts w:ascii="Arial LatRus" w:hAnsi="Arial LatRus"/>
          <w:u w:val="single"/>
        </w:rPr>
      </w:pP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имеющих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принадлежащую</w:t>
      </w:r>
      <w:proofErr w:type="gramEnd"/>
      <w:r w:rsidRPr="0046047A">
        <w:rPr>
          <w:rFonts w:ascii="Arial LatRus" w:hAnsi="Arial LatRus"/>
        </w:rPr>
        <w:t xml:space="preserve"> ____________________</w:t>
      </w:r>
    </w:p>
    <w:p w:rsidR="00BE7013" w:rsidRPr="0046047A" w:rsidRDefault="00BE7013" w:rsidP="00BE7013">
      <w:pPr>
        <w:widowControl w:val="0"/>
        <w:spacing w:after="160"/>
        <w:ind w:left="7088"/>
        <w:jc w:val="both"/>
        <w:rPr>
          <w:rFonts w:ascii="Arial LatRus" w:hAnsi="Arial LatRus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участника</w:t>
      </w:r>
    </w:p>
    <w:p w:rsidR="00BE7013" w:rsidRPr="0046047A" w:rsidRDefault="00BE7013" w:rsidP="00BE7013">
      <w:pPr>
        <w:widowControl w:val="0"/>
        <w:spacing w:after="160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долю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пай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пятидесяти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widowControl w:val="0"/>
        <w:spacing w:after="16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Ниже</w:t>
      </w:r>
      <w:r w:rsidRPr="0046047A">
        <w:rPr>
          <w:rFonts w:ascii="Arial LatRus" w:hAnsi="Arial LatRus"/>
        </w:rPr>
        <w:t xml:space="preserve">  ------------------------------------------------------------------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ссылку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сайт</w:t>
      </w:r>
      <w:r w:rsidRPr="0046047A">
        <w:rPr>
          <w:rFonts w:ascii="Arial LatRus" w:hAnsi="Arial LatRus"/>
        </w:rPr>
        <w:t>,</w:t>
      </w:r>
    </w:p>
    <w:p w:rsidR="00BE7013" w:rsidRPr="0046047A" w:rsidRDefault="00BE7013" w:rsidP="00BE7013">
      <w:pPr>
        <w:widowControl w:val="0"/>
        <w:spacing w:after="160"/>
        <w:ind w:left="2835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участника</w:t>
      </w:r>
    </w:p>
    <w:p w:rsidR="00BE7013" w:rsidRPr="0046047A" w:rsidRDefault="00BE7013" w:rsidP="00BE7013">
      <w:pPr>
        <w:widowControl w:val="0"/>
        <w:spacing w:after="160"/>
        <w:jc w:val="both"/>
        <w:rPr>
          <w:rFonts w:ascii="Arial LatRus" w:hAnsi="Arial LatRus" w:cs="Sylfaen"/>
        </w:rPr>
      </w:pPr>
      <w:proofErr w:type="gramStart"/>
      <w:r w:rsidRPr="0046047A">
        <w:rPr>
          <w:rFonts w:ascii="GHEA Grapalat" w:hAnsi="GHEA Grapalat"/>
        </w:rPr>
        <w:t>содержащий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информацию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бенефициарах</w:t>
      </w:r>
      <w:r w:rsidRPr="0046047A">
        <w:rPr>
          <w:rFonts w:ascii="Arial LatRus" w:hAnsi="Arial LatRus"/>
        </w:rPr>
        <w:t>-------------------------------------</w:t>
      </w:r>
      <w:r w:rsidRPr="0046047A">
        <w:rPr>
          <w:rStyle w:val="af6"/>
          <w:rFonts w:ascii="Arial LatRus" w:hAnsi="Arial LatRus"/>
          <w:sz w:val="32"/>
          <w:szCs w:val="32"/>
        </w:rPr>
        <w:footnoteReference w:customMarkFollows="1" w:id="15"/>
        <w:t>**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jc w:val="both"/>
        <w:rPr>
          <w:rFonts w:ascii="Arial LatRus" w:hAnsi="Arial LatRus"/>
        </w:rPr>
      </w:pPr>
    </w:p>
    <w:p w:rsidR="00BE7013" w:rsidRPr="0046047A" w:rsidRDefault="00BE7013" w:rsidP="00BE7013">
      <w:pPr>
        <w:rPr>
          <w:rFonts w:ascii="Arial LatRus" w:hAnsi="Arial LatRus"/>
        </w:rPr>
      </w:pPr>
    </w:p>
    <w:p w:rsidR="00BE7013" w:rsidRPr="0046047A" w:rsidRDefault="00BE7013" w:rsidP="00BE7013">
      <w:pPr>
        <w:jc w:val="both"/>
        <w:rPr>
          <w:rFonts w:ascii="Arial LatRus" w:hAnsi="Arial LatRus"/>
        </w:rPr>
      </w:pPr>
    </w:p>
    <w:p w:rsidR="00BE7013" w:rsidRPr="0046047A" w:rsidRDefault="00BE7013" w:rsidP="00BE7013">
      <w:pPr>
        <w:ind w:firstLine="708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Представляются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технические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характеристики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товарные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знаки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фирменные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марки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производители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гарантийные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сроки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приборов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оборудования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определенных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проектной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документацией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приложенной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приглашению</w:t>
      </w:r>
      <w:r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footnoteReference w:customMarkFollows="1" w:id="16"/>
        <w:t>***</w:t>
      </w:r>
    </w:p>
    <w:p w:rsidR="00BE7013" w:rsidRPr="0046047A" w:rsidRDefault="00BE7013" w:rsidP="00BE701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  <w:lang w:val="hy-AM"/>
        </w:rPr>
      </w:pPr>
    </w:p>
    <w:p w:rsidR="00BE7013" w:rsidRPr="0046047A" w:rsidRDefault="00BE7013" w:rsidP="00BE701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  <w:lang w:val="hy-AM"/>
        </w:rPr>
      </w:pPr>
    </w:p>
    <w:p w:rsidR="00BE7013" w:rsidRPr="0046047A" w:rsidRDefault="00BE7013" w:rsidP="00BE701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</w:rPr>
      </w:pPr>
    </w:p>
    <w:p w:rsidR="00BE7013" w:rsidRPr="0046047A" w:rsidRDefault="00BE7013" w:rsidP="00BE7013">
      <w:pPr>
        <w:tabs>
          <w:tab w:val="left" w:pos="7371"/>
        </w:tabs>
        <w:spacing w:after="160"/>
        <w:ind w:left="3544" w:firstLine="3"/>
        <w:jc w:val="both"/>
        <w:rPr>
          <w:rFonts w:ascii="Arial LatRus" w:hAnsi="Arial LatRus"/>
          <w:sz w:val="16"/>
        </w:rPr>
      </w:pPr>
    </w:p>
    <w:p w:rsidR="00BE7013" w:rsidRPr="0046047A" w:rsidRDefault="00BE7013" w:rsidP="00BE7013">
      <w:pPr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_______________________________________________</w:t>
      </w:r>
      <w:r w:rsidRPr="0046047A">
        <w:rPr>
          <w:rFonts w:ascii="Arial LatRus" w:hAnsi="Arial LatRus"/>
        </w:rPr>
        <w:tab/>
        <w:t>_____________________</w:t>
      </w:r>
    </w:p>
    <w:p w:rsidR="00BE7013" w:rsidRPr="0046047A" w:rsidRDefault="00BE7013" w:rsidP="00BE7013">
      <w:pPr>
        <w:tabs>
          <w:tab w:val="left" w:pos="7230"/>
        </w:tabs>
        <w:ind w:left="851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  <w:r w:rsidRPr="0046047A">
        <w:rPr>
          <w:rFonts w:ascii="Arial LatRus" w:hAnsi="Arial LatRus"/>
          <w:sz w:val="16"/>
        </w:rPr>
        <w:t xml:space="preserve"> (</w:t>
      </w:r>
      <w:r w:rsidRPr="0046047A">
        <w:rPr>
          <w:rFonts w:ascii="GHEA Grapalat" w:hAnsi="GHEA Grapalat"/>
          <w:sz w:val="16"/>
        </w:rPr>
        <w:t>должность</w:t>
      </w:r>
      <w:r w:rsidRPr="0046047A">
        <w:rPr>
          <w:rFonts w:ascii="Arial LatRus" w:hAnsi="Arial LatRus"/>
          <w:sz w:val="16"/>
        </w:rPr>
        <w:t>,</w:t>
      </w:r>
      <w:r w:rsidRPr="0046047A">
        <w:rPr>
          <w:rFonts w:ascii="Arial LatRus" w:hAnsi="Arial LatRus"/>
          <w:sz w:val="16"/>
        </w:rPr>
        <w:tab/>
      </w:r>
      <w:r w:rsidRPr="0046047A">
        <w:rPr>
          <w:rFonts w:ascii="GHEA Grapalat" w:hAnsi="GHEA Grapalat"/>
          <w:sz w:val="16"/>
        </w:rPr>
        <w:t>подпись</w:t>
      </w:r>
      <w:r w:rsidRPr="0046047A">
        <w:rPr>
          <w:rFonts w:ascii="Arial LatRus" w:hAnsi="Arial LatRus"/>
          <w:sz w:val="16"/>
        </w:rPr>
        <w:t>)</w:t>
      </w:r>
    </w:p>
    <w:p w:rsidR="00BE7013" w:rsidRPr="0046047A" w:rsidRDefault="00BE7013" w:rsidP="00BE7013">
      <w:pPr>
        <w:spacing w:after="160"/>
        <w:ind w:left="1134"/>
        <w:jc w:val="both"/>
        <w:rPr>
          <w:rFonts w:ascii="Arial LatRus" w:hAnsi="Arial LatRus"/>
          <w:sz w:val="16"/>
        </w:rPr>
      </w:pPr>
      <w:r w:rsidRPr="0046047A">
        <w:rPr>
          <w:rFonts w:ascii="GHEA Grapalat" w:hAnsi="GHEA Grapalat"/>
          <w:sz w:val="16"/>
        </w:rPr>
        <w:t>имя</w:t>
      </w:r>
      <w:r w:rsidRPr="0046047A">
        <w:rPr>
          <w:rFonts w:ascii="Arial LatRus" w:hAnsi="Arial LatRus"/>
          <w:sz w:val="16"/>
        </w:rPr>
        <w:t xml:space="preserve">, </w:t>
      </w:r>
      <w:r w:rsidRPr="0046047A">
        <w:rPr>
          <w:rFonts w:ascii="GHEA Grapalat" w:hAnsi="GHEA Grapalat"/>
          <w:sz w:val="16"/>
        </w:rPr>
        <w:t>фамилия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руководителя</w:t>
      </w:r>
      <w:r w:rsidRPr="0046047A">
        <w:rPr>
          <w:rFonts w:ascii="Arial LatRus" w:hAnsi="Arial LatRus"/>
          <w:sz w:val="16"/>
        </w:rPr>
        <w:t>)</w:t>
      </w:r>
    </w:p>
    <w:p w:rsidR="00BE7013" w:rsidRPr="0046047A" w:rsidRDefault="00BE7013" w:rsidP="00BE7013">
      <w:pPr>
        <w:widowControl w:val="0"/>
        <w:spacing w:after="160"/>
        <w:jc w:val="right"/>
        <w:rPr>
          <w:rFonts w:ascii="Arial LatRus" w:hAnsi="Arial LatRus"/>
          <w:b/>
        </w:rPr>
      </w:pPr>
      <w:r w:rsidRPr="0046047A">
        <w:rPr>
          <w:rFonts w:ascii="GHEA Grapalat" w:hAnsi="GHEA Grapalat"/>
        </w:rPr>
        <w:t>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</w:p>
    <w:p w:rsidR="00BE7013" w:rsidRPr="0046047A" w:rsidRDefault="00BE7013" w:rsidP="00BE7013">
      <w:pPr>
        <w:rPr>
          <w:rFonts w:ascii="Arial LatRus" w:hAnsi="Arial LatRus"/>
          <w:b/>
        </w:rPr>
      </w:pPr>
    </w:p>
    <w:p w:rsidR="00BE7013" w:rsidRPr="0046047A" w:rsidRDefault="00BE7013" w:rsidP="00BE7013">
      <w:pPr>
        <w:pStyle w:val="3"/>
        <w:keepNext w:val="0"/>
        <w:widowControl w:val="0"/>
        <w:spacing w:after="160" w:line="240" w:lineRule="auto"/>
        <w:ind w:firstLine="567"/>
        <w:jc w:val="right"/>
        <w:rPr>
          <w:rFonts w:ascii="Arial LatRus" w:hAnsi="Arial LatRus" w:cs="Arial"/>
          <w:b/>
          <w:i w:val="0"/>
          <w:sz w:val="24"/>
          <w:szCs w:val="24"/>
        </w:rPr>
      </w:pPr>
      <w:r w:rsidRPr="0046047A">
        <w:rPr>
          <w:rFonts w:ascii="GHEA Grapalat" w:hAnsi="GHEA Grapalat"/>
          <w:b/>
          <w:i w:val="0"/>
          <w:sz w:val="24"/>
          <w:szCs w:val="24"/>
        </w:rPr>
        <w:t>Приложение</w:t>
      </w:r>
      <w:r w:rsidRPr="0046047A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i w:val="0"/>
          <w:sz w:val="24"/>
          <w:szCs w:val="24"/>
        </w:rPr>
        <w:t>№</w:t>
      </w:r>
      <w:r w:rsidRPr="0046047A">
        <w:rPr>
          <w:rFonts w:ascii="Arial LatRus" w:hAnsi="Arial LatRus"/>
          <w:b/>
          <w:i w:val="0"/>
          <w:sz w:val="24"/>
          <w:szCs w:val="24"/>
        </w:rPr>
        <w:t xml:space="preserve"> 1.1</w:t>
      </w:r>
    </w:p>
    <w:p w:rsidR="00BE7013" w:rsidRPr="00657912" w:rsidRDefault="00BE7013" w:rsidP="00BE7013">
      <w:pPr>
        <w:pStyle w:val="31"/>
        <w:widowControl w:val="0"/>
        <w:spacing w:after="160" w:line="240" w:lineRule="auto"/>
        <w:jc w:val="right"/>
        <w:rPr>
          <w:rFonts w:ascii="Arial LatRus" w:hAnsi="Arial LatRus" w:cs="Arial"/>
          <w:b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t>к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Приглашению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на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8475E8" w:rsidRPr="0046047A">
        <w:rPr>
          <w:rFonts w:ascii="GHEA Grapalat" w:hAnsi="GHEA Grapalat"/>
          <w:b/>
          <w:sz w:val="24"/>
          <w:szCs w:val="24"/>
          <w:lang w:val="hy-AM"/>
        </w:rPr>
        <w:t>запрос</w:t>
      </w:r>
      <w:r w:rsidR="008475E8" w:rsidRPr="0046047A">
        <w:rPr>
          <w:rFonts w:ascii="Arial LatRus" w:hAnsi="Arial LatRus"/>
          <w:b/>
          <w:sz w:val="24"/>
          <w:szCs w:val="24"/>
          <w:lang w:val="hy-AM"/>
        </w:rPr>
        <w:t xml:space="preserve"> </w:t>
      </w:r>
      <w:r w:rsidR="008475E8" w:rsidRPr="0046047A">
        <w:rPr>
          <w:rFonts w:ascii="GHEA Grapalat" w:hAnsi="GHEA Grapalat"/>
          <w:b/>
          <w:sz w:val="24"/>
          <w:szCs w:val="24"/>
          <w:lang w:val="hy-AM"/>
        </w:rPr>
        <w:t>котировок</w:t>
      </w:r>
      <w:r w:rsidRPr="0046047A">
        <w:rPr>
          <w:rFonts w:ascii="Arial LatRus" w:hAnsi="Arial LatRus" w:cs="Arial"/>
          <w:b/>
          <w:sz w:val="24"/>
          <w:szCs w:val="24"/>
        </w:rPr>
        <w:br/>
      </w:r>
      <w:r w:rsidRPr="0046047A">
        <w:rPr>
          <w:rFonts w:ascii="GHEA Grapalat" w:hAnsi="GHEA Grapalat"/>
          <w:b/>
          <w:sz w:val="24"/>
          <w:szCs w:val="24"/>
        </w:rPr>
        <w:t>под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кодом</w:t>
      </w:r>
      <w:r w:rsidRPr="0046047A">
        <w:rPr>
          <w:rFonts w:ascii="Arial LatRus" w:hAnsi="Arial LatRus"/>
          <w:b/>
          <w:sz w:val="24"/>
          <w:szCs w:val="24"/>
        </w:rPr>
        <w:t xml:space="preserve"> "</w:t>
      </w:r>
      <w:r w:rsidR="00657912">
        <w:rPr>
          <w:rFonts w:ascii="Arial LatRus" w:hAnsi="Arial LatRus"/>
          <w:b/>
          <w:sz w:val="24"/>
          <w:szCs w:val="24"/>
          <w:lang w:val="hy-AM"/>
        </w:rPr>
        <w:t>AMNMD-GHASHDZB-21/</w:t>
      </w:r>
      <w:r w:rsidR="00657912" w:rsidRPr="00657912">
        <w:rPr>
          <w:rFonts w:ascii="Arial LatRus" w:hAnsi="Arial LatRus"/>
          <w:b/>
          <w:sz w:val="24"/>
          <w:szCs w:val="24"/>
        </w:rPr>
        <w:t>1</w:t>
      </w:r>
    </w:p>
    <w:p w:rsidR="00BE7013" w:rsidRPr="0046047A" w:rsidRDefault="00BE7013" w:rsidP="00BE7013">
      <w:pPr>
        <w:widowControl w:val="0"/>
        <w:spacing w:after="160"/>
        <w:ind w:left="567" w:right="565"/>
        <w:jc w:val="center"/>
        <w:rPr>
          <w:rFonts w:ascii="Arial LatRus" w:hAnsi="Arial LatRus"/>
          <w:b/>
        </w:rPr>
      </w:pPr>
    </w:p>
    <w:p w:rsidR="00BE7013" w:rsidRPr="0046047A" w:rsidRDefault="00BE7013" w:rsidP="00BE7013">
      <w:pPr>
        <w:pStyle w:val="3"/>
        <w:keepNext w:val="0"/>
        <w:widowControl w:val="0"/>
        <w:spacing w:after="160" w:line="240" w:lineRule="auto"/>
        <w:ind w:left="567" w:right="565"/>
        <w:rPr>
          <w:rFonts w:ascii="Arial LatRus" w:hAnsi="Arial LatRus"/>
          <w:b/>
          <w:i w:val="0"/>
          <w:sz w:val="24"/>
          <w:szCs w:val="24"/>
        </w:rPr>
      </w:pPr>
      <w:r w:rsidRPr="0046047A">
        <w:rPr>
          <w:rFonts w:ascii="GHEA Grapalat" w:hAnsi="GHEA Grapalat"/>
          <w:b/>
          <w:i w:val="0"/>
          <w:sz w:val="24"/>
          <w:szCs w:val="24"/>
        </w:rPr>
        <w:t>ОПИСАНИЕ</w:t>
      </w:r>
    </w:p>
    <w:p w:rsidR="00BE7013" w:rsidRPr="0046047A" w:rsidRDefault="00BE7013" w:rsidP="00BE7013">
      <w:pPr>
        <w:pStyle w:val="3"/>
        <w:keepNext w:val="0"/>
        <w:widowControl w:val="0"/>
        <w:spacing w:after="160" w:line="240" w:lineRule="auto"/>
        <w:ind w:left="567" w:right="565"/>
        <w:rPr>
          <w:rFonts w:ascii="Arial LatRus" w:hAnsi="Arial LatRus"/>
          <w:b/>
          <w:i w:val="0"/>
          <w:sz w:val="24"/>
          <w:szCs w:val="24"/>
        </w:rPr>
      </w:pPr>
      <w:r w:rsidRPr="0046047A">
        <w:rPr>
          <w:rFonts w:ascii="GHEA Grapalat" w:hAnsi="GHEA Grapalat"/>
          <w:b/>
          <w:i w:val="0"/>
          <w:sz w:val="24"/>
          <w:szCs w:val="24"/>
        </w:rPr>
        <w:t>приборов</w:t>
      </w:r>
      <w:r w:rsidRPr="0046047A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i w:val="0"/>
          <w:sz w:val="24"/>
          <w:szCs w:val="24"/>
        </w:rPr>
        <w:t>и</w:t>
      </w:r>
      <w:r w:rsidRPr="0046047A">
        <w:rPr>
          <w:rFonts w:ascii="Arial LatRus" w:hAnsi="Arial LatRus"/>
          <w:b/>
          <w:i w:val="0"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i w:val="0"/>
          <w:sz w:val="24"/>
          <w:szCs w:val="24"/>
        </w:rPr>
        <w:t>оборудования</w:t>
      </w:r>
    </w:p>
    <w:p w:rsidR="00BE7013" w:rsidRPr="0046047A" w:rsidRDefault="00BE7013" w:rsidP="00BE7013">
      <w:pPr>
        <w:pStyle w:val="3"/>
        <w:keepNext w:val="0"/>
        <w:widowControl w:val="0"/>
        <w:spacing w:after="160" w:line="240" w:lineRule="auto"/>
        <w:ind w:left="567" w:right="565"/>
        <w:rPr>
          <w:rFonts w:ascii="Arial LatRus" w:hAnsi="Arial LatRus" w:cs="Arial"/>
          <w:sz w:val="24"/>
          <w:szCs w:val="24"/>
        </w:rPr>
      </w:pPr>
    </w:p>
    <w:p w:rsidR="00BE7013" w:rsidRPr="0046047A" w:rsidRDefault="00BE7013" w:rsidP="00BE7013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_____________________________,                              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качестве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в</w:t>
      </w:r>
      <w:proofErr w:type="gramEnd"/>
    </w:p>
    <w:p w:rsidR="00BE7013" w:rsidRPr="0046047A" w:rsidRDefault="00BE7013" w:rsidP="00BE7013">
      <w:pPr>
        <w:widowControl w:val="0"/>
        <w:spacing w:after="120"/>
        <w:jc w:val="both"/>
        <w:rPr>
          <w:rFonts w:ascii="Arial LatRus" w:hAnsi="Arial LatRus" w:cs="Arial"/>
          <w:sz w:val="16"/>
          <w:u w:val="single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</w:p>
    <w:p w:rsidR="00BE7013" w:rsidRPr="0046047A" w:rsidRDefault="00BE7013" w:rsidP="00BE7013">
      <w:pPr>
        <w:widowControl w:val="0"/>
        <w:spacing w:after="160"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</w:rPr>
        <w:t>рамках</w:t>
      </w:r>
      <w:proofErr w:type="gramEnd"/>
      <w:r w:rsidRPr="0046047A">
        <w:rPr>
          <w:rFonts w:ascii="Arial LatRus" w:hAnsi="Arial LatRus"/>
        </w:rPr>
        <w:t xml:space="preserve"> </w:t>
      </w:r>
      <w:r w:rsidR="008475E8" w:rsidRPr="0046047A">
        <w:rPr>
          <w:rFonts w:ascii="GHEA Grapalat" w:hAnsi="GHEA Grapalat"/>
          <w:lang w:val="hy-AM"/>
        </w:rPr>
        <w:t>запроса</w:t>
      </w:r>
      <w:r w:rsidR="008475E8" w:rsidRPr="0046047A">
        <w:rPr>
          <w:rFonts w:ascii="Arial LatRus" w:hAnsi="Arial LatRus"/>
          <w:lang w:val="hy-AM"/>
        </w:rPr>
        <w:t xml:space="preserve"> </w:t>
      </w:r>
      <w:r w:rsidR="008475E8" w:rsidRPr="0046047A">
        <w:rPr>
          <w:rFonts w:ascii="GHEA Grapalat" w:hAnsi="GHEA Grapalat"/>
          <w:lang w:val="hy-AM"/>
        </w:rPr>
        <w:t>котировок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кодом</w:t>
      </w:r>
      <w:r w:rsidRPr="0046047A">
        <w:rPr>
          <w:rFonts w:ascii="Arial LatRus" w:hAnsi="Arial LatRus"/>
        </w:rPr>
        <w:t xml:space="preserve"> </w:t>
      </w:r>
      <w:r w:rsidR="00657912">
        <w:rPr>
          <w:rFonts w:ascii="Arial LatRus" w:hAnsi="Arial LatRus"/>
          <w:lang w:val="hy-AM"/>
        </w:rPr>
        <w:t>AMNMD-GHASHDZB-21/</w:t>
      </w:r>
      <w:r w:rsidR="00657912" w:rsidRPr="00657912">
        <w:rPr>
          <w:rFonts w:ascii="Arial LatRus" w:hAnsi="Arial LatRus"/>
        </w:rPr>
        <w:t>1</w:t>
      </w:r>
      <w:r w:rsidR="008475E8"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</w:rPr>
        <w:t>ниже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лотам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представляетописания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предлагаемых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приборов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оборудования</w:t>
      </w:r>
      <w:r w:rsidRPr="0046047A">
        <w:rPr>
          <w:rFonts w:ascii="Arial LatRus" w:hAnsi="Arial LatRus"/>
        </w:rPr>
        <w:t xml:space="preserve">.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363"/>
        <w:gridCol w:w="1335"/>
        <w:gridCol w:w="1325"/>
        <w:gridCol w:w="1716"/>
        <w:gridCol w:w="1721"/>
        <w:gridCol w:w="1471"/>
      </w:tblGrid>
      <w:tr w:rsidR="00BE7013" w:rsidRPr="0046047A" w:rsidTr="001E1044">
        <w:tc>
          <w:tcPr>
            <w:tcW w:w="1242" w:type="dxa"/>
            <w:vMerge w:val="restart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</w:p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Номер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лота</w:t>
            </w:r>
          </w:p>
        </w:tc>
        <w:tc>
          <w:tcPr>
            <w:tcW w:w="8931" w:type="dxa"/>
            <w:gridSpan w:val="6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6047A">
              <w:rPr>
                <w:rFonts w:ascii="GHEA Grapalat" w:hAnsi="GHEA Grapalat"/>
                <w:b/>
                <w:sz w:val="20"/>
                <w:szCs w:val="20"/>
              </w:rPr>
              <w:t>Предлагаемыеприборы</w:t>
            </w:r>
            <w:proofErr w:type="spellEnd"/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оборудование</w:t>
            </w:r>
          </w:p>
        </w:tc>
      </w:tr>
      <w:tr w:rsidR="00BE7013" w:rsidRPr="0046047A" w:rsidTr="001E1044">
        <w:trPr>
          <w:trHeight w:val="696"/>
        </w:trPr>
        <w:tc>
          <w:tcPr>
            <w:tcW w:w="1242" w:type="dxa"/>
            <w:vMerge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фирменное</w:t>
            </w:r>
          </w:p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35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товарный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знак</w:t>
            </w:r>
          </w:p>
        </w:tc>
        <w:tc>
          <w:tcPr>
            <w:tcW w:w="1325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hy-AM"/>
              </w:rPr>
            </w:pPr>
            <w:r w:rsidRPr="0046047A">
              <w:rPr>
                <w:rFonts w:ascii="GHEA Grapalat" w:hAnsi="GHEA Grapalat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716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производителя</w:t>
            </w:r>
          </w:p>
        </w:tc>
        <w:tc>
          <w:tcPr>
            <w:tcW w:w="1721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технические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471" w:type="dxa"/>
            <w:vAlign w:val="center"/>
          </w:tcPr>
          <w:p w:rsidR="00BE7013" w:rsidRPr="0046047A" w:rsidRDefault="00BE7013" w:rsidP="001E1044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гарантийные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сроки</w:t>
            </w:r>
          </w:p>
        </w:tc>
      </w:tr>
      <w:tr w:rsidR="00BE7013" w:rsidRPr="0046047A" w:rsidTr="001E1044">
        <w:tc>
          <w:tcPr>
            <w:tcW w:w="1242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63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3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2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16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2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47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</w:tr>
      <w:tr w:rsidR="00BE7013" w:rsidRPr="0046047A" w:rsidTr="001E1044">
        <w:tc>
          <w:tcPr>
            <w:tcW w:w="1242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63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3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2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16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2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47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</w:tr>
      <w:tr w:rsidR="00BE7013" w:rsidRPr="0046047A" w:rsidTr="001E1044">
        <w:tc>
          <w:tcPr>
            <w:tcW w:w="1242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63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3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325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16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72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  <w:tc>
          <w:tcPr>
            <w:tcW w:w="1471" w:type="dxa"/>
          </w:tcPr>
          <w:p w:rsidR="00BE7013" w:rsidRPr="0046047A" w:rsidRDefault="00BE7013" w:rsidP="001E1044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</w:rPr>
            </w:pPr>
          </w:p>
        </w:tc>
      </w:tr>
    </w:tbl>
    <w:p w:rsidR="00BE7013" w:rsidRPr="0046047A" w:rsidRDefault="00BE7013" w:rsidP="00BE7013">
      <w:pPr>
        <w:widowControl w:val="0"/>
        <w:tabs>
          <w:tab w:val="left" w:pos="6804"/>
        </w:tabs>
        <w:jc w:val="center"/>
        <w:rPr>
          <w:rFonts w:ascii="Arial LatRus" w:hAnsi="Arial LatRus"/>
          <w:lang w:val="en-US"/>
        </w:rPr>
      </w:pPr>
    </w:p>
    <w:p w:rsidR="00BE7013" w:rsidRPr="0046047A" w:rsidRDefault="00BE7013" w:rsidP="00BE7013">
      <w:pPr>
        <w:widowControl w:val="0"/>
        <w:tabs>
          <w:tab w:val="left" w:pos="6804"/>
        </w:tabs>
        <w:jc w:val="center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_________________________________________________</w:t>
      </w:r>
      <w:r w:rsidRPr="0046047A">
        <w:rPr>
          <w:rFonts w:ascii="Arial LatRus" w:hAnsi="Arial LatRus"/>
        </w:rPr>
        <w:tab/>
        <w:t>_________________</w:t>
      </w:r>
    </w:p>
    <w:p w:rsidR="00BE7013" w:rsidRPr="0046047A" w:rsidRDefault="00BE7013" w:rsidP="00BE7013">
      <w:pPr>
        <w:widowControl w:val="0"/>
        <w:tabs>
          <w:tab w:val="left" w:pos="7513"/>
        </w:tabs>
        <w:spacing w:after="160"/>
        <w:ind w:left="709"/>
        <w:jc w:val="both"/>
        <w:rPr>
          <w:rFonts w:ascii="Arial LatRus" w:hAnsi="Arial LatRus" w:cs="Arial"/>
          <w:sz w:val="16"/>
        </w:rPr>
      </w:pPr>
      <w:proofErr w:type="gramStart"/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  <w:r w:rsidRPr="0046047A">
        <w:rPr>
          <w:rFonts w:ascii="Arial LatRus" w:hAnsi="Arial LatRus"/>
          <w:sz w:val="16"/>
        </w:rPr>
        <w:t xml:space="preserve"> (</w:t>
      </w:r>
      <w:r w:rsidRPr="0046047A">
        <w:rPr>
          <w:rFonts w:ascii="GHEA Grapalat" w:hAnsi="GHEA Grapalat"/>
          <w:sz w:val="16"/>
        </w:rPr>
        <w:t>должность</w:t>
      </w:r>
      <w:r w:rsidRPr="0046047A">
        <w:rPr>
          <w:rFonts w:ascii="Arial LatRus" w:hAnsi="Arial LatRus"/>
          <w:sz w:val="16"/>
        </w:rPr>
        <w:t xml:space="preserve">, </w:t>
      </w:r>
      <w:r w:rsidRPr="0046047A">
        <w:rPr>
          <w:rFonts w:ascii="GHEA Grapalat" w:hAnsi="GHEA Grapalat"/>
          <w:sz w:val="16"/>
        </w:rPr>
        <w:t>имя</w:t>
      </w:r>
      <w:r w:rsidRPr="0046047A">
        <w:rPr>
          <w:rFonts w:ascii="Arial LatRus" w:hAnsi="Arial LatRus"/>
          <w:sz w:val="16"/>
        </w:rPr>
        <w:t xml:space="preserve">, </w:t>
      </w:r>
      <w:r w:rsidRPr="0046047A">
        <w:rPr>
          <w:rFonts w:ascii="GHEA Grapalat" w:hAnsi="GHEA Grapalat"/>
          <w:sz w:val="16"/>
        </w:rPr>
        <w:t>фамилия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руководителя</w:t>
      </w:r>
      <w:r w:rsidRPr="0046047A">
        <w:rPr>
          <w:rFonts w:ascii="Arial LatRus" w:hAnsi="Arial LatRus"/>
          <w:sz w:val="16"/>
        </w:rPr>
        <w:tab/>
      </w:r>
      <w:r w:rsidRPr="0046047A">
        <w:rPr>
          <w:rFonts w:ascii="GHEA Grapalat" w:hAnsi="GHEA Grapalat"/>
          <w:sz w:val="16"/>
        </w:rPr>
        <w:t>подпись</w:t>
      </w:r>
      <w:proofErr w:type="gramEnd"/>
    </w:p>
    <w:p w:rsidR="00BE7013" w:rsidRPr="0046047A" w:rsidRDefault="00BE7013" w:rsidP="00BE7013">
      <w:pPr>
        <w:widowControl w:val="0"/>
        <w:spacing w:after="160"/>
        <w:jc w:val="right"/>
        <w:rPr>
          <w:rFonts w:ascii="Arial LatRus" w:hAnsi="Arial LatRus"/>
        </w:rPr>
      </w:pPr>
    </w:p>
    <w:p w:rsidR="00BE7013" w:rsidRPr="0046047A" w:rsidRDefault="00BE7013" w:rsidP="00BE7013">
      <w:pPr>
        <w:widowControl w:val="0"/>
        <w:spacing w:after="160"/>
        <w:jc w:val="right"/>
        <w:rPr>
          <w:rFonts w:ascii="Arial LatRus" w:hAnsi="Arial LatRus"/>
        </w:rPr>
      </w:pPr>
      <w:r w:rsidRPr="0046047A">
        <w:rPr>
          <w:rFonts w:ascii="GHEA Grapalat" w:hAnsi="GHEA Grapalat"/>
        </w:rPr>
        <w:t>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rPr>
          <w:rFonts w:ascii="Arial LatRus" w:hAnsi="Arial LatRus"/>
        </w:rPr>
      </w:pPr>
      <w:r w:rsidRPr="0046047A">
        <w:rPr>
          <w:rFonts w:ascii="Arial LatRus" w:hAnsi="Arial LatRus"/>
        </w:rPr>
        <w:br w:type="page"/>
      </w:r>
    </w:p>
    <w:p w:rsidR="00BE7013" w:rsidRPr="0046047A" w:rsidRDefault="00BE7013" w:rsidP="00BE7013">
      <w:pPr>
        <w:jc w:val="right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lastRenderedPageBreak/>
        <w:t>Приложение</w:t>
      </w:r>
      <w:r w:rsidRPr="0046047A">
        <w:rPr>
          <w:rFonts w:ascii="Arial LatRus" w:hAnsi="Arial LatRus"/>
          <w:b/>
        </w:rPr>
        <w:t xml:space="preserve"> 1.2**</w:t>
      </w:r>
    </w:p>
    <w:p w:rsidR="00BE7013" w:rsidRPr="0046047A" w:rsidRDefault="00BE7013" w:rsidP="00BE7013">
      <w:pPr>
        <w:jc w:val="right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к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Приглашению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на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открытый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конкурс</w:t>
      </w:r>
    </w:p>
    <w:p w:rsidR="00BE7013" w:rsidRPr="00E46AC2" w:rsidRDefault="00BE7013" w:rsidP="00BE7013">
      <w:pPr>
        <w:pStyle w:val="3"/>
        <w:keepNext w:val="0"/>
        <w:widowControl w:val="0"/>
        <w:spacing w:after="160" w:line="240" w:lineRule="auto"/>
        <w:ind w:firstLine="567"/>
        <w:jc w:val="right"/>
        <w:rPr>
          <w:rFonts w:ascii="Arial LatRus" w:hAnsi="Arial LatRus" w:cs="Arial"/>
          <w:b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t>под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кодом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657912">
        <w:rPr>
          <w:rFonts w:ascii="Arial LatRus" w:hAnsi="Arial LatRus"/>
          <w:b/>
          <w:sz w:val="24"/>
          <w:szCs w:val="24"/>
          <w:lang w:val="hy-AM"/>
        </w:rPr>
        <w:t>AMNMD-GHASHDZB-21/</w:t>
      </w:r>
      <w:r w:rsidR="00657912" w:rsidRPr="00E46AC2">
        <w:rPr>
          <w:rFonts w:ascii="Arial LatRus" w:hAnsi="Arial LatRus"/>
          <w:b/>
          <w:sz w:val="24"/>
          <w:szCs w:val="24"/>
        </w:rPr>
        <w:t>1</w:t>
      </w:r>
    </w:p>
    <w:p w:rsidR="00BE7013" w:rsidRPr="0046047A" w:rsidRDefault="00BE7013" w:rsidP="00BE7013">
      <w:pPr>
        <w:ind w:left="360" w:hanging="360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ФОРМА</w:t>
      </w:r>
    </w:p>
    <w:p w:rsidR="00BE7013" w:rsidRPr="0046047A" w:rsidRDefault="00BE7013" w:rsidP="00BE7013">
      <w:pPr>
        <w:ind w:left="360" w:hanging="360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ДЕКЛАРАЦИИ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РЕАЛЬНЫХ</w:t>
      </w:r>
      <w:r w:rsidRPr="0046047A">
        <w:rPr>
          <w:rFonts w:ascii="Arial LatRus" w:hAnsi="Arial LatRus"/>
          <w:b/>
        </w:rPr>
        <w:t xml:space="preserve">  </w:t>
      </w:r>
      <w:r w:rsidRPr="0046047A">
        <w:rPr>
          <w:rFonts w:ascii="GHEA Grapalat" w:hAnsi="GHEA Grapalat"/>
          <w:b/>
        </w:rPr>
        <w:t>БЕНЕФИЦИАРАХ</w:t>
      </w:r>
    </w:p>
    <w:p w:rsidR="00BE7013" w:rsidRPr="0046047A" w:rsidRDefault="00BE7013" w:rsidP="00BE7013">
      <w:pPr>
        <w:ind w:left="360" w:hanging="360"/>
        <w:jc w:val="center"/>
        <w:rPr>
          <w:rFonts w:ascii="Arial LatRus" w:eastAsia="GHEA Grapalat" w:hAnsi="Arial LatRus" w:cs="GHEA Grapalat"/>
          <w:b/>
        </w:rPr>
      </w:pPr>
    </w:p>
    <w:p w:rsidR="00BE7013" w:rsidRPr="0046047A" w:rsidRDefault="00BE7013" w:rsidP="00BE701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Rus" w:eastAsia="GHEA Grapalat" w:hAnsi="Arial LatRus" w:cs="GHEA Grapalat"/>
          <w:b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80"/>
      </w:tblGrid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proofErr w:type="spellStart"/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Государстворегистрации</w:t>
            </w:r>
            <w:proofErr w:type="spellEnd"/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ind w:left="993" w:hanging="851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руководителя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исполнительного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ind w:left="993" w:hanging="851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Лицо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, </w:t>
      </w:r>
      <w:r w:rsidRPr="0046047A">
        <w:rPr>
          <w:rFonts w:ascii="GHEA Grapalat" w:eastAsia="GHEA Grapalat" w:hAnsi="GHEA Grapalat" w:cs="GHEA Grapalat"/>
          <w:i/>
          <w:color w:val="000000"/>
        </w:rPr>
        <w:t>представляющее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Должность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Представление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подписания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декларации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Количество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страниц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декларации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Подпись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rPr>
          <w:rFonts w:ascii="Arial LatRus" w:eastAsia="GHEA Grapalat" w:hAnsi="Arial LatRus" w:cs="GHEA Grapalat"/>
        </w:rPr>
      </w:pPr>
    </w:p>
    <w:p w:rsidR="00BE7013" w:rsidRPr="0046047A" w:rsidRDefault="00BE7013" w:rsidP="00BE7013">
      <w:pPr>
        <w:rPr>
          <w:rFonts w:ascii="Arial LatRus" w:eastAsia="GHEA Grapalat" w:hAnsi="Arial LatRus" w:cs="GHEA Grapalat"/>
        </w:rPr>
      </w:pPr>
      <w:r w:rsidRPr="0046047A">
        <w:rPr>
          <w:rFonts w:ascii="Arial LatRus" w:hAnsi="Arial LatRus"/>
        </w:rPr>
        <w:lastRenderedPageBreak/>
        <w:br w:type="page"/>
      </w:r>
    </w:p>
    <w:p w:rsidR="00BE7013" w:rsidRPr="0046047A" w:rsidRDefault="00BE7013" w:rsidP="00BE701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Rus" w:eastAsia="GHEA Grapalat" w:hAnsi="Arial LatRus" w:cs="GHEA Grapalat"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листинга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 </w:t>
      </w:r>
      <w:r w:rsidRPr="0046047A">
        <w:rPr>
          <w:rFonts w:ascii="GHEA Grapalat" w:eastAsia="GHEA Grapalat" w:hAnsi="GHEA Grapalat" w:cs="GHEA Grapalat"/>
          <w:b/>
          <w:color w:val="000000"/>
        </w:rPr>
        <w:t>акций</w:t>
      </w:r>
    </w:p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листинга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биржи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Ссылка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документы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наличествующие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бирже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юридического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лица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, </w:t>
      </w:r>
      <w:r w:rsidRPr="0046047A">
        <w:rPr>
          <w:rFonts w:ascii="GHEA Grapalat" w:eastAsia="GHEA Grapalat" w:hAnsi="GHEA Grapalat" w:cs="GHEA Grapalat"/>
          <w:i/>
          <w:color w:val="000000"/>
        </w:rPr>
        <w:t>контролирующего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proofErr w:type="spellStart"/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Государтво</w:t>
            </w:r>
            <w:proofErr w:type="spellEnd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руководителя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исполнительного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iCs/>
        </w:rPr>
      </w:pPr>
      <w:r w:rsidRPr="0046047A">
        <w:rPr>
          <w:rFonts w:ascii="GHEA Grapalat" w:eastAsia="GHEA Grapalat" w:hAnsi="GHEA Grapalat" w:cs="GHEA Grapalat"/>
          <w:i/>
          <w:iCs/>
        </w:rPr>
        <w:t>Уровень</w:t>
      </w:r>
      <w:r w:rsidRPr="0046047A">
        <w:rPr>
          <w:rFonts w:ascii="Arial LatRus" w:eastAsia="GHEA Grapalat" w:hAnsi="Arial LatRus" w:cs="GHEA Grapalat"/>
          <w:i/>
          <w:iCs/>
        </w:rPr>
        <w:t xml:space="preserve"> </w:t>
      </w:r>
      <w:r w:rsidRPr="0046047A">
        <w:rPr>
          <w:rFonts w:ascii="GHEA Grapalat" w:eastAsia="GHEA Grapalat" w:hAnsi="GHEA Grapalat" w:cs="GHEA Grapalat"/>
          <w:i/>
          <w:iCs/>
        </w:rPr>
        <w:t>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93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gramStart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(%)</w:t>
            </w:r>
            <w:proofErr w:type="gramEnd"/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93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MS Gothic" w:cs="GHEA Grapalat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MS Gothic" w:cs="GHEA Grapalat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</w:tc>
      </w:tr>
    </w:tbl>
    <w:p w:rsidR="00BE7013" w:rsidRPr="0046047A" w:rsidRDefault="00BE7013" w:rsidP="00BE7013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Rus" w:eastAsia="GHEA Grapalat" w:hAnsi="Arial LatRus" w:cs="GHEA Grapalat"/>
        </w:rPr>
      </w:pPr>
      <w:r w:rsidRPr="0046047A">
        <w:rPr>
          <w:rFonts w:ascii="Arial LatRus" w:hAnsi="Arial LatRus"/>
        </w:rPr>
        <w:br w:type="page"/>
      </w:r>
    </w:p>
    <w:p w:rsidR="00BE7013" w:rsidRPr="0046047A" w:rsidRDefault="00BE7013" w:rsidP="00BE701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Rus" w:eastAsia="GHEA Grapalat" w:hAnsi="Arial LatRus" w:cs="GHEA Grapalat"/>
          <w:b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lastRenderedPageBreak/>
        <w:t>Участие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государства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, </w:t>
      </w:r>
      <w:r w:rsidRPr="0046047A">
        <w:rPr>
          <w:rFonts w:ascii="GHEA Grapalat" w:eastAsia="GHEA Grapalat" w:hAnsi="GHEA Grapalat" w:cs="GHEA Grapalat"/>
          <w:b/>
          <w:color w:val="000000"/>
        </w:rPr>
        <w:t>муниципалитета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или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международной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организации</w:t>
      </w:r>
    </w:p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Участие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государства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или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муниципалитета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gramStart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(%)</w:t>
            </w:r>
            <w:proofErr w:type="gramEnd"/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Участие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международной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международной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организации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международной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организации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(%)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</w:tc>
      </w:tr>
    </w:tbl>
    <w:p w:rsidR="00BE7013" w:rsidRPr="0046047A" w:rsidRDefault="00BE7013" w:rsidP="00BE7013">
      <w:pPr>
        <w:rPr>
          <w:rFonts w:ascii="Arial LatRus" w:eastAsia="GHEA Grapalat" w:hAnsi="Arial LatRus" w:cs="GHEA Grapalat"/>
          <w:b/>
        </w:rPr>
      </w:pPr>
      <w:r w:rsidRPr="0046047A">
        <w:rPr>
          <w:rFonts w:ascii="Arial LatRus" w:hAnsi="Arial LatRus"/>
        </w:rPr>
        <w:br w:type="page"/>
      </w:r>
    </w:p>
    <w:p w:rsidR="00BE7013" w:rsidRPr="0046047A" w:rsidRDefault="00BE7013" w:rsidP="00BE701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Rus" w:eastAsia="GHEA Grapalat" w:hAnsi="Arial LatRus" w:cs="GHEA Grapalat"/>
          <w:b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реального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бенефициара</w:t>
      </w:r>
    </w:p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, </w:t>
      </w:r>
      <w:r w:rsidRPr="0046047A">
        <w:rPr>
          <w:rFonts w:ascii="GHEA Grapalat" w:eastAsia="GHEA Grapalat" w:hAnsi="GHEA Grapalat" w:cs="GHEA Grapalat"/>
          <w:i/>
          <w:color w:val="000000"/>
        </w:rPr>
        <w:t>удостоверяющие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личность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</w:t>
            </w:r>
            <w:proofErr w:type="gramStart"/>
            <w:r w:rsidRPr="0046047A">
              <w:rPr>
                <w:rFonts w:ascii="GHEA Grapalat" w:eastAsia="GHEA Grapalat" w:hAnsi="GHEA Grapalat" w:cs="GHEA Grapalat"/>
                <w:color w:val="000000"/>
              </w:rPr>
              <w:t>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(</w:t>
            </w:r>
            <w:proofErr w:type="gramEnd"/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6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рождения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Документ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, </w:t>
      </w:r>
      <w:r w:rsidRPr="0046047A">
        <w:rPr>
          <w:rFonts w:ascii="GHEA Grapalat" w:eastAsia="GHEA Grapalat" w:hAnsi="GHEA Grapalat" w:cs="GHEA Grapalat"/>
          <w:i/>
          <w:color w:val="000000"/>
        </w:rPr>
        <w:t>удостоверяющий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77"/>
        <w:gridCol w:w="6096"/>
      </w:tblGrid>
      <w:tr w:rsidR="00BE7013" w:rsidRPr="0046047A" w:rsidTr="001E1044">
        <w:tc>
          <w:tcPr>
            <w:tcW w:w="297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Тип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</w:p>
        </w:tc>
        <w:tc>
          <w:tcPr>
            <w:tcW w:w="6096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7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</w:p>
        </w:tc>
        <w:tc>
          <w:tcPr>
            <w:tcW w:w="6096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7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7" w:hanging="283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предоставления</w:t>
            </w:r>
          </w:p>
        </w:tc>
        <w:tc>
          <w:tcPr>
            <w:tcW w:w="6096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7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Предоставляющий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</w:t>
            </w:r>
          </w:p>
        </w:tc>
        <w:tc>
          <w:tcPr>
            <w:tcW w:w="6096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7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НЗОУ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или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эквивалентный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</w:p>
        </w:tc>
        <w:tc>
          <w:tcPr>
            <w:tcW w:w="6096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Адрес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учета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43"/>
        <w:gridCol w:w="6072"/>
      </w:tblGrid>
      <w:tr w:rsidR="00BE7013" w:rsidRPr="0046047A" w:rsidTr="001E1044">
        <w:tc>
          <w:tcPr>
            <w:tcW w:w="2943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072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43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43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Административно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-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территориальная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</w:p>
        </w:tc>
        <w:tc>
          <w:tcPr>
            <w:tcW w:w="6072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943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улицы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здание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),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квартира</w:t>
            </w:r>
          </w:p>
        </w:tc>
        <w:tc>
          <w:tcPr>
            <w:tcW w:w="6072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Адрес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проживания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lastRenderedPageBreak/>
              <w:t>Муниципалитет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Административно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-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территориальная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улицы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здание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),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квартира</w:t>
            </w:r>
          </w:p>
        </w:tc>
        <w:tc>
          <w:tcPr>
            <w:tcW w:w="6178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Основания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являться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реальным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бенефициаро</w:t>
      </w:r>
      <w:proofErr w:type="gramStart"/>
      <w:r w:rsidRPr="0046047A">
        <w:rPr>
          <w:rFonts w:ascii="GHEA Grapalat" w:eastAsia="GHEA Grapalat" w:hAnsi="GHEA Grapalat" w:cs="GHEA Grapalat"/>
          <w:i/>
          <w:color w:val="000000"/>
        </w:rPr>
        <w:t>м</w:t>
      </w:r>
      <w:r w:rsidRPr="0046047A">
        <w:rPr>
          <w:rFonts w:ascii="Arial LatRus" w:eastAsia="GHEA Grapalat" w:hAnsi="Arial LatRus" w:cs="GHEA Grapalat"/>
          <w:i/>
          <w:color w:val="000000"/>
        </w:rPr>
        <w:t>(</w:t>
      </w:r>
      <w:proofErr w:type="gramEnd"/>
      <w:r w:rsidRPr="0046047A">
        <w:rPr>
          <w:rFonts w:ascii="GHEA Grapalat" w:eastAsia="GHEA Grapalat" w:hAnsi="GHEA Grapalat" w:cs="GHEA Grapalat"/>
          <w:i/>
          <w:color w:val="000000"/>
        </w:rPr>
        <w:t>за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исключением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подотчетных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организаций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сферы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proofErr w:type="spellStart"/>
      <w:r w:rsidRPr="0046047A">
        <w:rPr>
          <w:rFonts w:ascii="GHEA Grapalat" w:eastAsia="GHEA Grapalat" w:hAnsi="GHEA Grapalat" w:cs="GHEA Grapalat"/>
          <w:i/>
          <w:color w:val="000000"/>
        </w:rPr>
        <w:t>недропользования</w:t>
      </w:r>
      <w:proofErr w:type="spellEnd"/>
      <w:r w:rsidRPr="0046047A">
        <w:rPr>
          <w:rFonts w:ascii="Arial LatRus" w:eastAsia="GHEA Grapalat" w:hAnsi="Arial LatRus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BE7013" w:rsidRPr="0046047A" w:rsidTr="001E1044">
        <w:trPr>
          <w:trHeight w:val="924"/>
        </w:trPr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jc w:val="both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  <w:lang w:val="hy-AM"/>
              </w:rPr>
              <w:t>а</w:t>
            </w:r>
            <w:proofErr w:type="gramStart"/>
            <w:r w:rsidRPr="0046047A">
              <w:rPr>
                <w:rFonts w:ascii="Arial LatRus" w:eastAsia="GHEA Grapalat" w:hAnsi="Arial LatRus" w:cs="GHEA Grapalat"/>
              </w:rPr>
              <w:t>.</w:t>
            </w:r>
            <w:r w:rsidRPr="0046047A">
              <w:rPr>
                <w:rFonts w:ascii="GHEA Grapalat" w:eastAsia="GHEA Grapalat" w:hAnsi="GHEA Grapalat" w:cs="GHEA Grapalat"/>
              </w:rPr>
              <w:t>п</w:t>
            </w:r>
            <w:proofErr w:type="gramEnd"/>
            <w:r w:rsidRPr="0046047A">
              <w:rPr>
                <w:rFonts w:ascii="GHEA Grapalat" w:eastAsia="GHEA Grapalat" w:hAnsi="GHEA Grapalat" w:cs="GHEA Grapalat"/>
              </w:rPr>
              <w:t>рямо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косвенно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владеет</w:t>
            </w:r>
            <w:r w:rsidRPr="0046047A">
              <w:rPr>
                <w:rFonts w:ascii="Arial LatRus" w:eastAsia="GHEA Grapalat" w:hAnsi="Arial LatRus" w:cs="GHEA Grapalat"/>
              </w:rPr>
              <w:t xml:space="preserve"> 20 </w:t>
            </w:r>
            <w:r w:rsidRPr="0046047A">
              <w:rPr>
                <w:rFonts w:ascii="GHEA Grapalat" w:eastAsia="GHEA Grapalat" w:hAnsi="GHEA Grapalat" w:cs="GHEA Grapalat"/>
              </w:rPr>
              <w:t>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более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процентами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дающих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право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голоса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долей</w:t>
            </w:r>
            <w:r w:rsidRPr="0046047A">
              <w:rPr>
                <w:rFonts w:ascii="Arial LatRus" w:eastAsia="GHEA Grapalat" w:hAnsi="Arial LatRus" w:cs="GHEA Grapalat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</w:rPr>
              <w:t>акций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паев</w:t>
            </w:r>
            <w:r w:rsidRPr="0046047A">
              <w:rPr>
                <w:rFonts w:ascii="Arial LatRus" w:eastAsia="GHEA Grapalat" w:hAnsi="Arial LatRus" w:cs="GHEA Grapalat"/>
              </w:rPr>
              <w:t xml:space="preserve">) </w:t>
            </w:r>
            <w:r w:rsidRPr="0046047A">
              <w:rPr>
                <w:rFonts w:ascii="GHEA Grapalat" w:eastAsia="GHEA Grapalat" w:hAnsi="GHEA Grapalat" w:cs="GHEA Grapalat"/>
              </w:rPr>
              <w:t>данного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имеет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уставном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капитале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20 </w:t>
            </w:r>
            <w:r w:rsidRPr="0046047A">
              <w:rPr>
                <w:rFonts w:ascii="GHEA Grapalat" w:eastAsia="GHEA Grapalat" w:hAnsi="GHEA Grapalat" w:cs="GHEA Grapalat"/>
              </w:rPr>
              <w:t>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более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процентов</w:t>
            </w:r>
          </w:p>
        </w:tc>
      </w:tr>
      <w:tr w:rsidR="00BE7013" w:rsidRPr="0046047A" w:rsidTr="001E1044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</w:p>
        </w:tc>
        <w:tc>
          <w:tcPr>
            <w:tcW w:w="4508" w:type="dxa"/>
            <w:vAlign w:val="center"/>
          </w:tcPr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proofErr w:type="gramStart"/>
            <w:r w:rsidRPr="0046047A">
              <w:rPr>
                <w:rFonts w:ascii="GHEA Grapalat" w:eastAsia="GHEA Grapalat" w:hAnsi="GHEA Grapalat" w:cs="GHEA Grapalat"/>
                <w:lang w:val="hy-AM"/>
              </w:rPr>
              <w:t>б</w:t>
            </w:r>
            <w:proofErr w:type="gramEnd"/>
            <w:r w:rsidRPr="0046047A">
              <w:rPr>
                <w:rFonts w:ascii="Arial LatRus" w:eastAsia="Cambria Math"/>
              </w:rPr>
              <w:t>․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осуществляет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реальный</w:t>
            </w:r>
            <w:r w:rsidRPr="0046047A">
              <w:rPr>
                <w:rFonts w:ascii="Arial LatRus" w:eastAsia="GHEA Grapalat" w:hAnsi="Arial LatRus" w:cs="GHEA Grapalat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</w:rPr>
              <w:t>фактический</w:t>
            </w:r>
            <w:r w:rsidRPr="0046047A">
              <w:rPr>
                <w:rFonts w:ascii="Arial LatRus" w:eastAsia="GHEA Grapalat" w:hAnsi="Arial LatRus" w:cs="GHEA Grapalat"/>
              </w:rPr>
              <w:t xml:space="preserve">) </w:t>
            </w:r>
            <w:r w:rsidRPr="0046047A">
              <w:rPr>
                <w:rFonts w:ascii="GHEA Grapalat" w:eastAsia="GHEA Grapalat" w:hAnsi="GHEA Grapalat" w:cs="GHEA Grapalat"/>
              </w:rPr>
              <w:t>контроль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за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данным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юридическим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лицом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иными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средствами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jc w:val="both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proofErr w:type="gramStart"/>
            <w:r w:rsidRPr="0046047A">
              <w:rPr>
                <w:rFonts w:ascii="GHEA Grapalat" w:eastAsia="GHEA Grapalat" w:hAnsi="GHEA Grapalat" w:cs="GHEA Grapalat"/>
                <w:lang w:val="hy-AM"/>
              </w:rPr>
              <w:t>в</w:t>
            </w:r>
            <w:proofErr w:type="gramEnd"/>
            <w:r w:rsidRPr="0046047A">
              <w:rPr>
                <w:rFonts w:ascii="Arial LatRus" w:eastAsia="GHEA Grapalat" w:hAnsi="Arial LatRus" w:cs="GHEA Grapalat"/>
              </w:rPr>
              <w:t xml:space="preserve">. </w:t>
            </w:r>
            <w:proofErr w:type="gramStart"/>
            <w:r w:rsidRPr="0046047A">
              <w:rPr>
                <w:rFonts w:ascii="GHEA Grapalat" w:eastAsia="GHEA Grapalat" w:hAnsi="GHEA Grapalat" w:cs="GHEA Grapalat"/>
              </w:rPr>
              <w:t>является</w:t>
            </w:r>
            <w:proofErr w:type="gramEnd"/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должностным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лицом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осуществляющим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общее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текущее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руководство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деятельностью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данного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случае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если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нет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физического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соответствующего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требованиям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пунктов</w:t>
            </w:r>
            <w:r w:rsidRPr="0046047A">
              <w:rPr>
                <w:rFonts w:ascii="Arial LatRus" w:eastAsia="GHEA Grapalat" w:hAnsi="Arial LatRus" w:cs="GHEA Grapalat"/>
              </w:rPr>
              <w:t xml:space="preserve"> " </w:t>
            </w:r>
            <w:r w:rsidRPr="0046047A">
              <w:rPr>
                <w:rFonts w:ascii="GHEA Grapalat" w:eastAsia="GHEA Grapalat" w:hAnsi="GHEA Grapalat" w:cs="GHEA Grapalat"/>
              </w:rPr>
              <w:t>а</w:t>
            </w:r>
            <w:r w:rsidRPr="0046047A">
              <w:rPr>
                <w:rFonts w:ascii="Arial LatRus" w:eastAsia="GHEA Grapalat" w:hAnsi="Arial LatRus" w:cs="GHEA Grapalat"/>
              </w:rPr>
              <w:t xml:space="preserve"> " </w:t>
            </w:r>
            <w:r w:rsidRPr="0046047A">
              <w:rPr>
                <w:rFonts w:ascii="GHEA Grapalat" w:eastAsia="GHEA Grapalat" w:hAnsi="GHEA Grapalat" w:cs="GHEA Grapalat"/>
              </w:rPr>
              <w:t>и</w:t>
            </w:r>
            <w:r w:rsidRPr="0046047A">
              <w:rPr>
                <w:rFonts w:ascii="Arial LatRus" w:eastAsia="GHEA Grapalat" w:hAnsi="Arial LatRus" w:cs="GHEA Grapalat"/>
              </w:rPr>
              <w:t xml:space="preserve"> "</w:t>
            </w:r>
            <w:r w:rsidRPr="0046047A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46047A">
              <w:rPr>
                <w:rFonts w:ascii="Arial LatRus" w:eastAsia="GHEA Grapalat" w:hAnsi="Arial LatRus" w:cs="GHEA Grapalat"/>
              </w:rPr>
              <w:t>"</w:t>
            </w: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Основания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являться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реальным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бенефициаро</w:t>
      </w:r>
      <w:proofErr w:type="gramStart"/>
      <w:r w:rsidRPr="0046047A">
        <w:rPr>
          <w:rFonts w:ascii="GHEA Grapalat" w:eastAsia="GHEA Grapalat" w:hAnsi="GHEA Grapalat" w:cs="GHEA Grapalat"/>
          <w:i/>
          <w:color w:val="000000"/>
        </w:rPr>
        <w:t>м</w:t>
      </w:r>
      <w:r w:rsidRPr="0046047A">
        <w:rPr>
          <w:rFonts w:ascii="Arial LatRus" w:eastAsia="GHEA Grapalat" w:hAnsi="Arial LatRus" w:cs="GHEA Grapalat"/>
          <w:i/>
          <w:color w:val="000000"/>
        </w:rPr>
        <w:t>(</w:t>
      </w:r>
      <w:proofErr w:type="gramEnd"/>
      <w:r w:rsidRPr="0046047A">
        <w:rPr>
          <w:rFonts w:ascii="GHEA Grapalat" w:eastAsia="GHEA Grapalat" w:hAnsi="GHEA Grapalat" w:cs="GHEA Grapalat"/>
          <w:i/>
          <w:color w:val="000000"/>
        </w:rPr>
        <w:t>для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подотчетных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организаций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сферы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proofErr w:type="spellStart"/>
      <w:r w:rsidRPr="0046047A">
        <w:rPr>
          <w:rFonts w:ascii="GHEA Grapalat" w:eastAsia="GHEA Grapalat" w:hAnsi="GHEA Grapalat" w:cs="GHEA Grapalat"/>
          <w:i/>
          <w:color w:val="000000"/>
        </w:rPr>
        <w:t>недропользования</w:t>
      </w:r>
      <w:proofErr w:type="spellEnd"/>
      <w:r w:rsidRPr="0046047A">
        <w:rPr>
          <w:rFonts w:ascii="Arial LatRus" w:eastAsia="GHEA Grapalat" w:hAnsi="Arial LatRus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BE7013" w:rsidRPr="0046047A" w:rsidTr="001E1044">
        <w:trPr>
          <w:trHeight w:val="924"/>
        </w:trPr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jc w:val="both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46047A">
              <w:rPr>
                <w:rFonts w:ascii="Arial LatRus" w:eastAsia="Cambria Math"/>
              </w:rPr>
              <w:t>․</w:t>
            </w:r>
            <w:r w:rsidRPr="0046047A">
              <w:rPr>
                <w:rFonts w:ascii="GHEA Grapalat" w:eastAsia="GHEA Grapalat" w:hAnsi="GHEA Grapalat" w:cs="GHEA Grapalat"/>
              </w:rPr>
              <w:t>прямо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косвенно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владеет</w:t>
            </w:r>
            <w:r w:rsidRPr="0046047A">
              <w:rPr>
                <w:rFonts w:ascii="Arial LatRus" w:eastAsia="GHEA Grapalat" w:hAnsi="Arial LatRus" w:cs="GHEA Grapalat"/>
              </w:rPr>
              <w:t xml:space="preserve"> 10 </w:t>
            </w:r>
            <w:r w:rsidRPr="0046047A">
              <w:rPr>
                <w:rFonts w:ascii="GHEA Grapalat" w:eastAsia="GHEA Grapalat" w:hAnsi="GHEA Grapalat" w:cs="GHEA Grapalat"/>
              </w:rPr>
              <w:t>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более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процентами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дающих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право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голоса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долей</w:t>
            </w:r>
            <w:r w:rsidRPr="0046047A">
              <w:rPr>
                <w:rFonts w:ascii="Arial LatRus" w:eastAsia="GHEA Grapalat" w:hAnsi="Arial LatRus" w:cs="GHEA Grapalat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</w:rPr>
              <w:t>акций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паев</w:t>
            </w:r>
            <w:r w:rsidRPr="0046047A">
              <w:rPr>
                <w:rFonts w:ascii="Arial LatRus" w:eastAsia="GHEA Grapalat" w:hAnsi="Arial LatRus" w:cs="GHEA Grapalat"/>
              </w:rPr>
              <w:t xml:space="preserve">)  </w:t>
            </w:r>
            <w:r w:rsidRPr="0046047A">
              <w:rPr>
                <w:rFonts w:ascii="GHEA Grapalat" w:eastAsia="GHEA Grapalat" w:hAnsi="GHEA Grapalat" w:cs="GHEA Grapalat"/>
              </w:rPr>
              <w:t>данного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либо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прямо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косвенно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имеет</w:t>
            </w:r>
            <w:r w:rsidRPr="0046047A">
              <w:rPr>
                <w:rFonts w:ascii="Arial LatRus" w:eastAsia="GHEA Grapalat" w:hAnsi="Arial LatRus" w:cs="GHEA Grapalat"/>
              </w:rPr>
              <w:t xml:space="preserve"> 10 </w:t>
            </w:r>
            <w:r w:rsidRPr="0046047A">
              <w:rPr>
                <w:rFonts w:ascii="GHEA Grapalat" w:eastAsia="GHEA Grapalat" w:hAnsi="GHEA Grapalat" w:cs="GHEA Grapalat"/>
              </w:rPr>
              <w:t>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более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процентов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участия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уставном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капитале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</w:p>
        </w:tc>
      </w:tr>
      <w:tr w:rsidR="00BE7013" w:rsidRPr="0046047A" w:rsidTr="001E1044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gramStart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(%)</w:t>
            </w:r>
            <w:proofErr w:type="gramEnd"/>
          </w:p>
        </w:tc>
        <w:tc>
          <w:tcPr>
            <w:tcW w:w="4508" w:type="dxa"/>
            <w:shd w:val="clear" w:color="auto" w:fill="auto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</w:p>
        </w:tc>
        <w:tc>
          <w:tcPr>
            <w:tcW w:w="4508" w:type="dxa"/>
            <w:vAlign w:val="center"/>
          </w:tcPr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Прямое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Косвенное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участие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proofErr w:type="gramStart"/>
            <w:r w:rsidRPr="0046047A">
              <w:rPr>
                <w:rFonts w:ascii="GHEA Grapalat" w:eastAsia="GHEA Grapalat" w:hAnsi="GHEA Grapalat" w:cs="GHEA Grapalat"/>
                <w:lang w:val="hy-AM"/>
              </w:rPr>
              <w:t>б</w:t>
            </w:r>
            <w:proofErr w:type="gramEnd"/>
            <w:r w:rsidRPr="0046047A">
              <w:rPr>
                <w:rFonts w:ascii="Arial LatRus" w:eastAsia="Cambria Math"/>
              </w:rPr>
              <w:t>․</w:t>
            </w:r>
            <w:r w:rsidRPr="0046047A">
              <w:rPr>
                <w:rFonts w:ascii="GHEA Grapalat" w:eastAsia="GHEA Grapalat" w:hAnsi="GHEA Grapalat" w:cs="GHEA Grapalat"/>
              </w:rPr>
              <w:t>имеет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право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назначать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lang w:eastAsia="hy-AM"/>
              </w:rPr>
              <w:t>освобождать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большинство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членов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органов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управления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proofErr w:type="gramStart"/>
            <w:r w:rsidRPr="0046047A">
              <w:rPr>
                <w:rFonts w:ascii="GHEA Grapalat" w:eastAsia="GHEA Grapalat" w:hAnsi="GHEA Grapalat" w:cs="GHEA Grapalat"/>
                <w:lang w:val="hy-AM"/>
              </w:rPr>
              <w:t>в</w:t>
            </w:r>
            <w:proofErr w:type="gramEnd"/>
            <w:r w:rsidRPr="0046047A">
              <w:rPr>
                <w:rFonts w:ascii="Arial LatRus" w:eastAsia="Cambria Math"/>
              </w:rPr>
              <w:t>․</w:t>
            </w:r>
            <w:proofErr w:type="gramStart"/>
            <w:r w:rsidRPr="0046047A">
              <w:rPr>
                <w:rFonts w:ascii="GHEA Grapalat" w:eastAsia="GHEA Grapalat" w:hAnsi="GHEA Grapalat" w:cs="GHEA Grapalat"/>
              </w:rPr>
              <w:t>от</w:t>
            </w:r>
            <w:proofErr w:type="gramEnd"/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безвозмездно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была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получена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выгода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размере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не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менее</w:t>
            </w:r>
            <w:r w:rsidRPr="0046047A">
              <w:rPr>
                <w:rFonts w:ascii="Arial LatRus" w:eastAsia="GHEA Grapalat" w:hAnsi="Arial LatRus" w:cs="GHEA Grapalat"/>
              </w:rPr>
              <w:t xml:space="preserve"> 15 </w:t>
            </w:r>
            <w:r w:rsidRPr="0046047A">
              <w:rPr>
                <w:rFonts w:ascii="GHEA Grapalat" w:eastAsia="GHEA Grapalat" w:hAnsi="GHEA Grapalat" w:cs="GHEA Grapalat"/>
              </w:rPr>
              <w:lastRenderedPageBreak/>
              <w:t>процентов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прибыли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полученной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данным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юридическим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лицом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течение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года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предшествующего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отчетному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году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lastRenderedPageBreak/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proofErr w:type="gramStart"/>
            <w:r w:rsidRPr="0046047A">
              <w:rPr>
                <w:rFonts w:ascii="GHEA Grapalat" w:eastAsia="GHEA Grapalat" w:hAnsi="GHEA Grapalat" w:cs="GHEA Grapalat"/>
                <w:lang w:val="hy-AM"/>
              </w:rPr>
              <w:t>г</w:t>
            </w:r>
            <w:proofErr w:type="gramEnd"/>
            <w:r w:rsidRPr="0046047A">
              <w:rPr>
                <w:rFonts w:ascii="Arial LatRus" w:eastAsia="Cambria Math"/>
              </w:rPr>
              <w:t>․</w:t>
            </w:r>
            <w:r w:rsidRPr="0046047A">
              <w:rPr>
                <w:rFonts w:ascii="GHEA Grapalat" w:eastAsia="GHEA Grapalat" w:hAnsi="GHEA Grapalat" w:cs="GHEA Grapalat"/>
              </w:rPr>
              <w:t>осуществляет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реальный</w:t>
            </w:r>
            <w:r w:rsidRPr="0046047A">
              <w:rPr>
                <w:rFonts w:ascii="Arial LatRus" w:eastAsia="GHEA Grapalat" w:hAnsi="Arial LatRus" w:cs="GHEA Grapalat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</w:rPr>
              <w:t>фактический</w:t>
            </w:r>
            <w:r w:rsidRPr="0046047A">
              <w:rPr>
                <w:rFonts w:ascii="Arial LatRus" w:eastAsia="GHEA Grapalat" w:hAnsi="Arial LatRus" w:cs="GHEA Grapalat"/>
              </w:rPr>
              <w:t xml:space="preserve">) </w:t>
            </w:r>
            <w:r w:rsidRPr="0046047A">
              <w:rPr>
                <w:rFonts w:ascii="GHEA Grapalat" w:eastAsia="GHEA Grapalat" w:hAnsi="GHEA Grapalat" w:cs="GHEA Grapalat"/>
              </w:rPr>
              <w:t>контроль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за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юридическим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лицом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иными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средствами</w:t>
            </w:r>
          </w:p>
        </w:tc>
      </w:tr>
      <w:tr w:rsidR="00BE7013" w:rsidRPr="0046047A" w:rsidTr="001E1044">
        <w:tc>
          <w:tcPr>
            <w:tcW w:w="9016" w:type="dxa"/>
            <w:gridSpan w:val="2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  <w:lang w:val="hy-AM"/>
              </w:rPr>
              <w:t>д</w:t>
            </w:r>
            <w:r w:rsidRPr="0046047A">
              <w:rPr>
                <w:rFonts w:ascii="Arial LatRus" w:eastAsia="Cambria Math"/>
              </w:rPr>
              <w:t>․</w:t>
            </w:r>
            <w:r w:rsidRPr="0046047A">
              <w:rPr>
                <w:rFonts w:ascii="GHEA Grapalat" w:eastAsia="GHEA Grapalat" w:hAnsi="GHEA Grapalat" w:cs="GHEA Grapalat"/>
              </w:rPr>
              <w:t>является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должностным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лицом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осуществляющим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общее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или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текущее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руководство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деятельностью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данного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юридического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в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случае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отсутствия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физического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</w:t>
            </w:r>
            <w:r w:rsidRPr="0046047A">
              <w:rPr>
                <w:rFonts w:ascii="Arial LatRus" w:eastAsia="GHEA Grapalat" w:hAnsi="Arial LatRus" w:cs="GHEA Grapalat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</w:rPr>
              <w:t>соответствующего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требованиям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пунктов</w:t>
            </w:r>
            <w:r w:rsidRPr="0046047A">
              <w:rPr>
                <w:rFonts w:ascii="Arial LatRus" w:eastAsia="GHEA Grapalat" w:hAnsi="Arial LatRus" w:cs="GHEA Grapalat"/>
              </w:rPr>
              <w:t xml:space="preserve"> "</w:t>
            </w:r>
            <w:r w:rsidRPr="0046047A">
              <w:rPr>
                <w:rFonts w:ascii="GHEA Grapalat" w:eastAsia="GHEA Grapalat" w:hAnsi="GHEA Grapalat" w:cs="GHEA Grapalat"/>
              </w:rPr>
              <w:t>а</w:t>
            </w:r>
            <w:r w:rsidRPr="0046047A">
              <w:rPr>
                <w:rFonts w:ascii="Arial LatRus" w:eastAsia="GHEA Grapalat" w:hAnsi="Arial LatRus" w:cs="GHEA Grapalat"/>
              </w:rPr>
              <w:t>" - "</w:t>
            </w:r>
            <w:r w:rsidRPr="0046047A">
              <w:rPr>
                <w:rFonts w:ascii="GHEA Grapalat" w:eastAsia="GHEA Grapalat" w:hAnsi="GHEA Grapalat" w:cs="GHEA Grapalat"/>
              </w:rPr>
              <w:t>г</w:t>
            </w:r>
            <w:r w:rsidRPr="0046047A">
              <w:rPr>
                <w:rFonts w:ascii="Arial LatRus" w:eastAsia="GHEA Grapalat" w:hAnsi="Arial LatRus" w:cs="GHEA Grapalat"/>
              </w:rPr>
              <w:t>"</w:t>
            </w: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Информация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статусе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реального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бенефициара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становления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реальным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бенефициаром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Осуществление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proofErr w:type="gramStart"/>
            <w:r w:rsidRPr="0046047A">
              <w:rPr>
                <w:rFonts w:ascii="GHEA Grapalat" w:eastAsia="GHEA Grapalat" w:hAnsi="GHEA Grapalat" w:cs="GHEA Grapalat"/>
                <w:color w:val="000000"/>
              </w:rPr>
              <w:t>контроля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за</w:t>
            </w:r>
            <w:proofErr w:type="gramEnd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организацией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Отдельно</w:t>
            </w:r>
          </w:p>
          <w:p w:rsidR="00BE7013" w:rsidRPr="0046047A" w:rsidRDefault="00BE7013" w:rsidP="001E1044">
            <w:pPr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Совместно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с</w:t>
            </w:r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proofErr w:type="spellStart"/>
            <w:r w:rsidRPr="0046047A">
              <w:rPr>
                <w:rFonts w:ascii="GHEA Grapalat" w:eastAsia="GHEA Grapalat" w:hAnsi="GHEA Grapalat" w:cs="GHEA Grapalat"/>
              </w:rPr>
              <w:t>аффилированными</w:t>
            </w:r>
            <w:proofErr w:type="spellEnd"/>
            <w:r w:rsidRPr="0046047A">
              <w:rPr>
                <w:rFonts w:ascii="Arial LatRus" w:eastAsia="GHEA Grapalat" w:hAnsi="Arial LatRus" w:cs="GHEA Grapalat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</w:rPr>
              <w:t>лицами</w:t>
            </w: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Реальным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бенефициаром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отчетной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организации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сфере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proofErr w:type="spellStart"/>
            <w:r w:rsidRPr="0046047A">
              <w:rPr>
                <w:rFonts w:ascii="GHEA Grapalat" w:eastAsia="GHEA Grapalat" w:hAnsi="GHEA Grapalat" w:cs="GHEA Grapalat"/>
                <w:color w:val="000000"/>
              </w:rPr>
              <w:t>недропользования</w:t>
            </w:r>
            <w:proofErr w:type="spellEnd"/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является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должностное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лицо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или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член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его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семьи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Да</w:t>
            </w:r>
          </w:p>
          <w:p w:rsidR="00BE7013" w:rsidRPr="0046047A" w:rsidRDefault="00BE7013" w:rsidP="001E1044">
            <w:pPr>
              <w:spacing w:before="240" w:after="240" w:line="259" w:lineRule="auto"/>
              <w:rPr>
                <w:rFonts w:ascii="Arial LatRus" w:eastAsia="GHEA Grapalat" w:hAnsi="Arial LatRus" w:cs="GHEA Grapalat"/>
              </w:rPr>
            </w:pPr>
            <w:r w:rsidRPr="0046047A">
              <w:rPr>
                <w:rFonts w:ascii="Arial LatRus" w:eastAsia="MS Gothic" w:hAnsi="Segoe UI Symbol" w:cs="Segoe UI Symbol"/>
              </w:rPr>
              <w:t>☐</w:t>
            </w:r>
            <w:r w:rsidRPr="0046047A">
              <w:rPr>
                <w:rFonts w:ascii="Arial LatRus" w:eastAsia="GHEA Grapalat" w:hAnsi="Arial LatRus" w:cs="GHEA Grapalat"/>
              </w:rPr>
              <w:tab/>
            </w:r>
            <w:r w:rsidRPr="0046047A">
              <w:rPr>
                <w:rFonts w:ascii="GHEA Grapalat" w:eastAsia="GHEA Grapalat" w:hAnsi="GHEA Grapalat" w:cs="GHEA Grapalat"/>
              </w:rPr>
              <w:t>Нет</w:t>
            </w: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Контактные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реального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Arial LatRus" w:eastAsia="GHEA Grapalat" w:hAnsi="Arial LatRus" w:cs="Calibri"/>
                <w:color w:val="000000"/>
              </w:rPr>
              <w:t> 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электронной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почты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7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телефона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Arial LatRus" w:hAnsi="Arial LatRus"/>
        </w:rPr>
        <w:br w:type="page"/>
      </w:r>
    </w:p>
    <w:p w:rsidR="00BE7013" w:rsidRPr="0046047A" w:rsidRDefault="00BE7013" w:rsidP="00BE701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Rus" w:eastAsia="GHEA Grapalat" w:hAnsi="Arial LatRus" w:cs="GHEA Grapalat"/>
          <w:b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юридические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лица</w:t>
      </w:r>
    </w:p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руководителя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исполнительного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органа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Rus" w:eastAsia="GHEA Grapalat" w:hAnsi="Arial LatRus" w:cs="GHEA Grapalat"/>
          <w:i/>
          <w:color w:val="000000"/>
        </w:rPr>
      </w:pPr>
      <w:r w:rsidRPr="0046047A">
        <w:rPr>
          <w:rFonts w:ascii="GHEA Grapalat" w:eastAsia="GHEA Grapalat" w:hAnsi="GHEA Grapalat" w:cs="GHEA Grapalat"/>
          <w:i/>
          <w:color w:val="000000"/>
        </w:rPr>
        <w:t>Данные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реального</w:t>
      </w:r>
      <w:r w:rsidRPr="0046047A">
        <w:rPr>
          <w:rFonts w:ascii="Arial LatRus" w:eastAsia="GHEA Grapalat" w:hAnsi="Arial LatRus" w:cs="GHEA Grapalat"/>
          <w:i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i/>
          <w:color w:val="00000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и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реального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бенефициара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(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бенефициаров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),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для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которого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организация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является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промежуточным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юридическим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лицом</w:t>
            </w:r>
          </w:p>
        </w:tc>
        <w:tc>
          <w:tcPr>
            <w:tcW w:w="6180" w:type="dxa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</w:p>
        </w:tc>
        <w:tc>
          <w:tcPr>
            <w:tcW w:w="6180" w:type="dxa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</w:p>
        </w:tc>
        <w:tc>
          <w:tcPr>
            <w:tcW w:w="6180" w:type="dxa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</w:p>
        </w:tc>
        <w:tc>
          <w:tcPr>
            <w:tcW w:w="6180" w:type="dxa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</w:p>
        </w:tc>
        <w:tc>
          <w:tcPr>
            <w:tcW w:w="6180" w:type="dxa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Rus" w:eastAsia="GHEA Grapalat" w:hAnsi="Arial LatRus" w:cs="GHEA Grapalat"/>
          <w:i/>
        </w:rPr>
      </w:pPr>
      <w:r w:rsidRPr="0046047A">
        <w:rPr>
          <w:rFonts w:ascii="GHEA Grapalat" w:eastAsia="GHEA Grapalat" w:hAnsi="GHEA Grapalat" w:cs="GHEA Grapalat"/>
          <w:i/>
        </w:rPr>
        <w:t>Данные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о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листинге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акций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промежуточного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юридического</w:t>
      </w:r>
      <w:r w:rsidRPr="0046047A">
        <w:rPr>
          <w:rFonts w:ascii="Arial LatRus" w:eastAsia="GHEA Grapalat" w:hAnsi="Arial LatRus" w:cs="GHEA Grapalat"/>
          <w:i/>
        </w:rPr>
        <w:t xml:space="preserve"> </w:t>
      </w:r>
      <w:r w:rsidRPr="0046047A">
        <w:rPr>
          <w:rFonts w:ascii="GHEA Grapalat" w:eastAsia="GHEA Grapalat" w:hAnsi="GHEA Grapalat" w:cs="GHEA Grapalat"/>
          <w:i/>
        </w:rPr>
        <w:t>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биржи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  <w:tr w:rsidR="00BE7013" w:rsidRPr="0046047A" w:rsidTr="001E1044">
        <w:tc>
          <w:tcPr>
            <w:tcW w:w="2835" w:type="dxa"/>
            <w:shd w:val="clear" w:color="auto" w:fill="D9E2F3"/>
            <w:vAlign w:val="center"/>
          </w:tcPr>
          <w:p w:rsidR="00BE7013" w:rsidRPr="0046047A" w:rsidRDefault="00BE7013" w:rsidP="00BE7013">
            <w:pPr>
              <w:numPr>
                <w:ilvl w:val="2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Rus" w:eastAsia="GHEA Grapalat" w:hAnsi="Arial LatRus" w:cs="GHEA Grapalat"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color w:val="000000"/>
              </w:rPr>
              <w:t>Ссылка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документы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наличествующие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на</w:t>
            </w:r>
            <w:r w:rsidRPr="0046047A">
              <w:rPr>
                <w:rFonts w:ascii="Arial LatRus" w:eastAsia="GHEA Grapalat" w:hAnsi="Arial LatRus" w:cs="GHEA Grapalat"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color w:val="000000"/>
              </w:rPr>
              <w:t>бирже</w:t>
            </w:r>
          </w:p>
        </w:tc>
        <w:tc>
          <w:tcPr>
            <w:tcW w:w="6180" w:type="dxa"/>
            <w:vAlign w:val="center"/>
          </w:tcPr>
          <w:p w:rsidR="00BE7013" w:rsidRPr="0046047A" w:rsidRDefault="00BE7013" w:rsidP="001E1044">
            <w:pPr>
              <w:spacing w:before="240" w:after="240"/>
              <w:rPr>
                <w:rFonts w:ascii="Arial LatRus" w:eastAsia="GHEA Grapalat" w:hAnsi="Arial LatRus" w:cs="GHEA Grapalat"/>
              </w:rPr>
            </w:pPr>
          </w:p>
        </w:tc>
      </w:tr>
    </w:tbl>
    <w:p w:rsidR="00BE7013" w:rsidRPr="0046047A" w:rsidRDefault="00BE7013" w:rsidP="00BE7013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Rus" w:eastAsia="GHEA Grapalat" w:hAnsi="Arial LatRus" w:cs="GHEA Grapalat"/>
          <w:i/>
        </w:rPr>
      </w:pPr>
      <w:r w:rsidRPr="0046047A">
        <w:rPr>
          <w:rFonts w:ascii="Arial LatRus" w:eastAsia="GHEA Grapalat" w:hAnsi="Arial LatRus" w:cs="GHEA Grapalat"/>
          <w:i/>
        </w:rPr>
        <w:br w:type="page"/>
      </w:r>
    </w:p>
    <w:p w:rsidR="00BE7013" w:rsidRPr="0046047A" w:rsidRDefault="00BE7013" w:rsidP="00BE7013">
      <w:pPr>
        <w:pBdr>
          <w:top w:val="nil"/>
          <w:left w:val="nil"/>
          <w:bottom w:val="nil"/>
          <w:right w:val="nil"/>
          <w:between w:val="nil"/>
        </w:pBdr>
        <w:rPr>
          <w:rFonts w:ascii="Arial LatRus" w:eastAsia="GHEA Grapalat" w:hAnsi="Arial LatRus" w:cs="GHEA Grapalat"/>
          <w:b/>
          <w:color w:val="000000"/>
        </w:rPr>
      </w:pPr>
      <w:r w:rsidRPr="0046047A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</w:t>
      </w:r>
      <w:r w:rsidRPr="0046047A">
        <w:rPr>
          <w:rFonts w:ascii="Arial LatRus" w:eastAsia="GHEA Grapalat" w:hAnsi="Arial LatRus" w:cs="GHEA Grapalat"/>
          <w:b/>
          <w:color w:val="000000"/>
        </w:rPr>
        <w:t xml:space="preserve"> </w:t>
      </w:r>
      <w:r w:rsidRPr="0046047A">
        <w:rPr>
          <w:rFonts w:ascii="GHEA Grapalat" w:eastAsia="GHEA Grapalat" w:hAnsi="GHEA Grapalat" w:cs="GHEA Grapalat"/>
          <w:b/>
          <w:color w:val="000000"/>
        </w:rPr>
        <w:t>примечания</w:t>
      </w:r>
    </w:p>
    <w:tbl>
      <w:tblPr>
        <w:tblStyle w:val="aff2"/>
        <w:tblW w:w="0" w:type="auto"/>
        <w:tblLayout w:type="fixed"/>
        <w:tblLook w:val="04A0"/>
      </w:tblPr>
      <w:tblGrid>
        <w:gridCol w:w="9016"/>
      </w:tblGrid>
      <w:tr w:rsidR="00BE7013" w:rsidRPr="0046047A" w:rsidTr="001E1044">
        <w:tc>
          <w:tcPr>
            <w:tcW w:w="9016" w:type="dxa"/>
            <w:shd w:val="clear" w:color="auto" w:fill="DBE5F1" w:themeFill="accent1" w:themeFillTint="33"/>
          </w:tcPr>
          <w:p w:rsidR="00BE7013" w:rsidRPr="0046047A" w:rsidRDefault="00BE7013" w:rsidP="001E1044">
            <w:pPr>
              <w:spacing w:before="240" w:after="160" w:line="259" w:lineRule="auto"/>
              <w:rPr>
                <w:rFonts w:ascii="Arial LatRus" w:eastAsia="GHEA Grapalat" w:hAnsi="Arial LatRus" w:cs="GHEA Grapalat"/>
                <w:i/>
                <w:color w:val="000000"/>
              </w:rPr>
            </w:pP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Дополнительные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сведения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или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дополнительные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разъяснения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связанные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с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данными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,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заполненными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или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подлежащими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заполнению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в</w:t>
            </w:r>
            <w:r w:rsidRPr="0046047A">
              <w:rPr>
                <w:rFonts w:ascii="Arial LatRus" w:eastAsia="GHEA Grapalat" w:hAnsi="Arial LatRus" w:cs="GHEA Grapalat"/>
                <w:i/>
                <w:color w:val="000000"/>
              </w:rPr>
              <w:t xml:space="preserve"> </w:t>
            </w:r>
            <w:r w:rsidRPr="0046047A">
              <w:rPr>
                <w:rFonts w:ascii="GHEA Grapalat" w:eastAsia="GHEA Grapalat" w:hAnsi="GHEA Grapalat" w:cs="GHEA Grapalat"/>
                <w:i/>
                <w:color w:val="000000"/>
              </w:rPr>
              <w:t>декларации</w:t>
            </w:r>
          </w:p>
        </w:tc>
      </w:tr>
      <w:tr w:rsidR="00BE7013" w:rsidRPr="0046047A" w:rsidTr="001E1044">
        <w:trPr>
          <w:trHeight w:val="10187"/>
        </w:trPr>
        <w:tc>
          <w:tcPr>
            <w:tcW w:w="9016" w:type="dxa"/>
          </w:tcPr>
          <w:p w:rsidR="00BE7013" w:rsidRPr="0046047A" w:rsidRDefault="00BE7013" w:rsidP="001E1044">
            <w:pPr>
              <w:rPr>
                <w:rFonts w:ascii="Arial LatRus" w:eastAsia="GHEA Grapalat" w:hAnsi="Arial LatRus" w:cs="GHEA Grapalat"/>
                <w:b/>
                <w:color w:val="000000"/>
              </w:rPr>
            </w:pPr>
          </w:p>
        </w:tc>
      </w:tr>
    </w:tbl>
    <w:p w:rsidR="00BE7013" w:rsidRPr="0046047A" w:rsidRDefault="00BE7013" w:rsidP="00BE7013">
      <w:pPr>
        <w:pBdr>
          <w:top w:val="nil"/>
          <w:left w:val="nil"/>
          <w:bottom w:val="nil"/>
          <w:right w:val="nil"/>
          <w:between w:val="nil"/>
        </w:pBdr>
        <w:rPr>
          <w:rFonts w:ascii="Arial LatRus" w:eastAsia="GHEA Grapalat" w:hAnsi="Arial LatRus" w:cs="GHEA Grapalat"/>
          <w:b/>
          <w:color w:val="000000"/>
        </w:rPr>
      </w:pPr>
    </w:p>
    <w:p w:rsidR="00BE7013" w:rsidRPr="0046047A" w:rsidRDefault="00BE7013" w:rsidP="00BE7013">
      <w:pPr>
        <w:rPr>
          <w:rFonts w:ascii="Arial LatRus" w:hAnsi="Arial LatRus"/>
          <w:b/>
        </w:rPr>
      </w:pPr>
    </w:p>
    <w:p w:rsidR="00BE7013" w:rsidRPr="0046047A" w:rsidRDefault="00BE7013" w:rsidP="00BE7013">
      <w:pPr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</w:p>
    <w:p w:rsidR="00BE7013" w:rsidRPr="0046047A" w:rsidRDefault="00BE7013" w:rsidP="00BE7013">
      <w:pPr>
        <w:spacing w:line="360" w:lineRule="auto"/>
        <w:jc w:val="center"/>
        <w:rPr>
          <w:rFonts w:ascii="Arial LatRus" w:hAnsi="Arial LatRus"/>
          <w:b/>
          <w:sz w:val="28"/>
          <w:szCs w:val="28"/>
          <w:lang w:val="hy-AM"/>
        </w:rPr>
      </w:pPr>
      <w:r w:rsidRPr="0046047A">
        <w:rPr>
          <w:rFonts w:ascii="GHEA Grapalat" w:hAnsi="GHEA Grapalat"/>
          <w:b/>
          <w:sz w:val="28"/>
          <w:szCs w:val="28"/>
        </w:rPr>
        <w:lastRenderedPageBreak/>
        <w:t>Порядок</w:t>
      </w:r>
      <w:r w:rsidRPr="0046047A">
        <w:rPr>
          <w:rFonts w:ascii="Arial LatRus" w:hAnsi="Arial LatRus"/>
          <w:b/>
          <w:sz w:val="28"/>
          <w:szCs w:val="28"/>
        </w:rPr>
        <w:t xml:space="preserve"> </w:t>
      </w:r>
      <w:r w:rsidRPr="0046047A">
        <w:rPr>
          <w:rFonts w:ascii="GHEA Grapalat" w:hAnsi="GHEA Grapalat"/>
          <w:b/>
          <w:sz w:val="28"/>
          <w:szCs w:val="28"/>
        </w:rPr>
        <w:t>заполнения</w:t>
      </w:r>
      <w:r w:rsidRPr="0046047A">
        <w:rPr>
          <w:rFonts w:ascii="Arial LatRus" w:hAnsi="Arial LatRus"/>
          <w:b/>
          <w:sz w:val="28"/>
          <w:szCs w:val="28"/>
        </w:rPr>
        <w:t xml:space="preserve"> </w:t>
      </w:r>
      <w:r w:rsidRPr="0046047A">
        <w:rPr>
          <w:rFonts w:ascii="GHEA Grapalat" w:hAnsi="GHEA Grapalat"/>
          <w:b/>
          <w:sz w:val="28"/>
          <w:szCs w:val="28"/>
        </w:rPr>
        <w:t>декларации</w:t>
      </w:r>
    </w:p>
    <w:p w:rsidR="00BE7013" w:rsidRPr="0046047A" w:rsidRDefault="00BE7013" w:rsidP="00BE7013">
      <w:pPr>
        <w:spacing w:line="360" w:lineRule="auto"/>
        <w:jc w:val="center"/>
        <w:rPr>
          <w:rFonts w:ascii="Arial LatRus" w:hAnsi="Arial LatRus"/>
          <w:b/>
          <w:sz w:val="28"/>
          <w:szCs w:val="28"/>
          <w:lang w:val="hy-AM"/>
        </w:rPr>
      </w:pPr>
    </w:p>
    <w:p w:rsidR="00BE7013" w:rsidRPr="0046047A" w:rsidRDefault="00BE7013" w:rsidP="00BE7013">
      <w:pPr>
        <w:pStyle w:val="aff3"/>
        <w:numPr>
          <w:ilvl w:val="0"/>
          <w:numId w:val="39"/>
        </w:numPr>
        <w:spacing w:after="200" w:line="360" w:lineRule="auto"/>
        <w:ind w:left="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1-</w:t>
      </w:r>
      <w:r w:rsidRPr="0046047A">
        <w:rPr>
          <w:rFonts w:ascii="GHEA Grapalat" w:hAnsi="GHEA Grapalat"/>
        </w:rPr>
        <w:t>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Организация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 (</w:t>
      </w:r>
      <w:proofErr w:type="spellStart"/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Организация</w:t>
      </w:r>
      <w:proofErr w:type="spellEnd"/>
      <w:r w:rsidRPr="0046047A">
        <w:rPr>
          <w:rFonts w:ascii="Arial LatRus" w:hAnsi="Arial LatRus"/>
        </w:rPr>
        <w:t xml:space="preserve">).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hAnsi="Arial LatRus"/>
        </w:rPr>
        <w:t>:</w:t>
      </w:r>
    </w:p>
    <w:p w:rsidR="00BE7013" w:rsidRPr="0046047A" w:rsidRDefault="00BE7013" w:rsidP="00BE7013">
      <w:pPr>
        <w:pStyle w:val="aff3"/>
        <w:numPr>
          <w:ilvl w:val="0"/>
          <w:numId w:val="40"/>
        </w:numPr>
        <w:spacing w:after="200" w:line="360" w:lineRule="auto"/>
        <w:ind w:left="0" w:firstLine="142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латинскими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буквами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регистрации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пометку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организационно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правовой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pStyle w:val="aff3"/>
        <w:numPr>
          <w:ilvl w:val="0"/>
          <w:numId w:val="40"/>
        </w:numPr>
        <w:spacing w:after="200" w:line="360" w:lineRule="auto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 "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>,</w:t>
      </w:r>
      <w:r w:rsidR="00657912" w:rsidRPr="00657912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подписывающего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включаемые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настоящую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процедуру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pStyle w:val="aff3"/>
        <w:numPr>
          <w:ilvl w:val="0"/>
          <w:numId w:val="40"/>
        </w:numPr>
        <w:spacing w:after="200" w:line="360" w:lineRule="auto"/>
        <w:ind w:left="0" w:firstLine="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Представление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месяц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год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количество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страниц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ставится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pStyle w:val="aff3"/>
        <w:numPr>
          <w:ilvl w:val="0"/>
          <w:numId w:val="39"/>
        </w:numPr>
        <w:spacing w:after="200" w:line="360" w:lineRule="auto"/>
        <w:ind w:left="142" w:hanging="284"/>
        <w:contextualSpacing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2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листинга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акций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, </w:t>
      </w:r>
      <w:proofErr w:type="spellStart"/>
      <w:r w:rsidRPr="0046047A">
        <w:rPr>
          <w:rFonts w:ascii="GHEA Grapalat" w:hAnsi="GHEA Grapalat"/>
        </w:rPr>
        <w:t>листингированы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рынке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список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рынков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регулируемых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критериями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адекватного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раскрытия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утвержденными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министром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юстиции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Армения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критериям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подлежат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5-</w:t>
      </w:r>
      <w:r w:rsidRPr="0046047A">
        <w:rPr>
          <w:rFonts w:ascii="GHEA Grapalat" w:hAnsi="GHEA Grapalat"/>
        </w:rPr>
        <w:t>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который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hAnsi="Arial LatRus"/>
        </w:rPr>
        <w:t>:</w:t>
      </w:r>
    </w:p>
    <w:p w:rsidR="00BE7013" w:rsidRPr="0046047A" w:rsidRDefault="00BE7013" w:rsidP="00BE7013">
      <w:pPr>
        <w:pStyle w:val="aff3"/>
        <w:numPr>
          <w:ilvl w:val="0"/>
          <w:numId w:val="41"/>
        </w:numPr>
        <w:spacing w:after="200" w:line="360" w:lineRule="auto"/>
        <w:contextualSpacing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листинга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акций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фондовой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указывая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скобках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биржи</w:t>
      </w:r>
      <w:r w:rsidRPr="0046047A">
        <w:rPr>
          <w:rFonts w:ascii="Arial LatRus" w:hAnsi="Arial LatRus"/>
        </w:rPr>
        <w:t xml:space="preserve"> (</w:t>
      </w:r>
      <w:proofErr w:type="spellStart"/>
      <w:r w:rsidRPr="0046047A">
        <w:rPr>
          <w:rFonts w:ascii="Arial LatRus" w:hAnsi="Arial LatRus"/>
        </w:rPr>
        <w:t>Market</w:t>
      </w:r>
      <w:proofErr w:type="spellEnd"/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Identifier</w:t>
      </w:r>
      <w:proofErr w:type="spellEnd"/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Code</w:t>
      </w:r>
      <w:proofErr w:type="spellEnd"/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где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листингированы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ссылка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имеющиеся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наличии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документов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содержащих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владельцах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;</w:t>
      </w:r>
      <w:proofErr w:type="gramEnd"/>
    </w:p>
    <w:p w:rsidR="00BE7013" w:rsidRPr="0046047A" w:rsidRDefault="00BE7013" w:rsidP="00BE7013">
      <w:pPr>
        <w:pStyle w:val="aff3"/>
        <w:numPr>
          <w:ilvl w:val="0"/>
          <w:numId w:val="41"/>
        </w:numPr>
        <w:spacing w:after="200" w:line="360" w:lineRule="auto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заполненные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2.1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относятся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лицу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латинскими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буквами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регистрационные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пометку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организационно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правовой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фамилию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руководителя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исполнительного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pStyle w:val="aff3"/>
        <w:numPr>
          <w:ilvl w:val="0"/>
          <w:numId w:val="41"/>
        </w:numPr>
        <w:spacing w:after="200" w:line="360" w:lineRule="auto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Уровень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контроля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2.1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касающиеся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Отметки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абзацем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подпункта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4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pStyle w:val="aff3"/>
        <w:numPr>
          <w:ilvl w:val="0"/>
          <w:numId w:val="39"/>
        </w:numPr>
        <w:spacing w:after="200" w:line="360" w:lineRule="auto"/>
        <w:ind w:left="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3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какое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lastRenderedPageBreak/>
        <w:t>муниципалитет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несколько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несколько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муниципалитетов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международных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организациий</w:t>
      </w:r>
      <w:proofErr w:type="spellEnd"/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eastAsia="MS Mincho" w:hAnsi="Cambria Math" w:cs="Cambria Math"/>
        </w:rPr>
        <w:t>․</w:t>
      </w:r>
    </w:p>
    <w:p w:rsidR="00BE7013" w:rsidRPr="0046047A" w:rsidRDefault="00BE7013" w:rsidP="00BE7013">
      <w:pPr>
        <w:pStyle w:val="aff3"/>
        <w:numPr>
          <w:ilvl w:val="0"/>
          <w:numId w:val="42"/>
        </w:numPr>
        <w:spacing w:after="200" w:line="360" w:lineRule="auto"/>
        <w:ind w:left="0" w:hanging="426"/>
        <w:contextualSpacing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название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- </w:t>
      </w:r>
      <w:r w:rsidRPr="0046047A">
        <w:rPr>
          <w:rFonts w:ascii="GHEA Grapalat" w:hAnsi="GHEA Grapalat"/>
        </w:rPr>
        <w:t>название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муниципалитета</w:t>
      </w:r>
      <w:proofErr w:type="gramStart"/>
      <w:r w:rsidRPr="0046047A">
        <w:rPr>
          <w:rFonts w:ascii="Arial LatRus" w:hAnsi="Arial LatRus"/>
        </w:rPr>
        <w:t>.</w:t>
      </w:r>
      <w:r w:rsidRPr="0046047A">
        <w:rPr>
          <w:rFonts w:ascii="GHEA Grapalat" w:hAnsi="GHEA Grapalat"/>
        </w:rPr>
        <w:t>В</w:t>
      </w:r>
      <w:proofErr w:type="spellEnd"/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Отметки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абзацем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подпункта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4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ind w:left="-36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2)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латинскими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буквами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международной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Отметки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виде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абзацем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подпункта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4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pStyle w:val="aff3"/>
        <w:numPr>
          <w:ilvl w:val="0"/>
          <w:numId w:val="39"/>
        </w:numPr>
        <w:spacing w:after="200" w:line="360" w:lineRule="auto"/>
        <w:ind w:left="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4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отдельно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количеству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eastAsia="MS Mincho" w:hAnsi="Cambria Math" w:cs="Cambria Math"/>
        </w:rPr>
        <w:t>․</w:t>
      </w:r>
    </w:p>
    <w:p w:rsidR="00BE7013" w:rsidRPr="0046047A" w:rsidRDefault="00BE7013" w:rsidP="00BE7013">
      <w:pPr>
        <w:pStyle w:val="aff3"/>
        <w:numPr>
          <w:ilvl w:val="0"/>
          <w:numId w:val="43"/>
        </w:numPr>
        <w:spacing w:after="200" w:line="360" w:lineRule="auto"/>
        <w:ind w:left="0"/>
        <w:contextualSpacing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фамилия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армянском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языке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латинскими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буквами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транскрипция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ind w:left="-375"/>
        <w:jc w:val="both"/>
        <w:rPr>
          <w:rFonts w:ascii="Arial LatRus" w:hAnsi="Arial LatRus"/>
          <w:highlight w:val="yellow"/>
        </w:rPr>
      </w:pPr>
      <w:r w:rsidRPr="0046047A">
        <w:rPr>
          <w:rFonts w:ascii="Arial LatRus" w:hAnsi="Arial LatRus"/>
        </w:rPr>
        <w:t xml:space="preserve">2) 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Документ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вносятся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удостоверяющем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личность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ind w:left="-375"/>
        <w:jc w:val="both"/>
        <w:rPr>
          <w:rFonts w:ascii="Arial LatRus" w:hAnsi="Arial LatRus"/>
          <w:highlight w:val="yellow"/>
        </w:rPr>
      </w:pPr>
      <w:r w:rsidRPr="0046047A">
        <w:rPr>
          <w:rFonts w:ascii="Arial LatRus" w:hAnsi="Arial LatRus"/>
        </w:rPr>
        <w:t xml:space="preserve">3)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места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ind w:left="-375"/>
        <w:jc w:val="both"/>
        <w:rPr>
          <w:rFonts w:ascii="Arial LatRus" w:hAnsi="Arial LatRus"/>
          <w:highlight w:val="yellow"/>
        </w:rPr>
      </w:pPr>
      <w:r w:rsidRPr="0046047A">
        <w:rPr>
          <w:rFonts w:ascii="Arial LatRus" w:hAnsi="Arial LatRus"/>
        </w:rPr>
        <w:t xml:space="preserve">4)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" 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проживания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отличается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проживания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последнего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адрес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места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жительства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ind w:left="-375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5)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Основания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eastAsiaTheme="minorHAnsi" w:hAnsi="GHEA Grapalat" w:cstheme="minorBidi"/>
        </w:rPr>
        <w:t>являться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исключением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подотчетных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сферы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недропользования</w:t>
      </w:r>
      <w:proofErr w:type="spellEnd"/>
      <w:r w:rsidRPr="0046047A">
        <w:rPr>
          <w:rFonts w:ascii="Arial LatRus" w:hAnsi="Arial LatRus"/>
        </w:rPr>
        <w:t xml:space="preserve">)"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представившее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подотчетной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сфере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недропользования</w:t>
      </w:r>
      <w:proofErr w:type="spellEnd"/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отмечается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основаниях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предусмотренном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законом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борьбе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отмыванием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денег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финансированием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терроризма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включается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информация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требуемая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основаниями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реальнго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по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чем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делается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пунктах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hAnsi="Arial LatRus"/>
        </w:rPr>
        <w:t>: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eastAsia="GHEA Grapalat" w:hAnsi="Arial LatRus" w:cs="GHEA Grapalat"/>
        </w:rPr>
      </w:pPr>
      <w:r w:rsidRPr="0046047A">
        <w:rPr>
          <w:rFonts w:ascii="GHEA Grapalat" w:hAnsi="GHEA Grapalat"/>
        </w:rPr>
        <w:lastRenderedPageBreak/>
        <w:t>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владеет</w:t>
      </w:r>
      <w:r w:rsidRPr="0046047A">
        <w:rPr>
          <w:rFonts w:ascii="Arial LatRus" w:hAnsi="Arial LatRus"/>
        </w:rPr>
        <w:t xml:space="preserve"> 20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голоса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паев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20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proofErr w:type="gramStart"/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собственности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другого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владеющего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акцией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собственности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>).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осуществляться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независимо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количества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имеющихся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цепочке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владеющего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акциями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паем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физического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указывается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  <w:lang w:val="hy-AM"/>
        </w:rPr>
        <w:t>Օ</w:t>
      </w:r>
      <w:proofErr w:type="spellStart"/>
      <w:r w:rsidRPr="0046047A">
        <w:rPr>
          <w:rFonts w:ascii="GHEA Grapalat" w:hAnsi="GHEA Grapalat"/>
        </w:rPr>
        <w:t>рганизации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Размер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рассчитывается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совокупности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  <w:lang w:val="hy-AM"/>
        </w:rPr>
        <w:t>Օ</w:t>
      </w:r>
      <w:proofErr w:type="spellStart"/>
      <w:r w:rsidRPr="0046047A">
        <w:rPr>
          <w:rFonts w:ascii="GHEA Grapalat" w:hAnsi="GHEA Grapalat"/>
        </w:rPr>
        <w:t>рганизации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. </w:t>
      </w:r>
      <w:proofErr w:type="gramStart"/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рассчитывается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предыдущей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именно</w:t>
      </w:r>
      <w:r w:rsidRPr="0046047A">
        <w:rPr>
          <w:rFonts w:ascii="Arial LatRus" w:hAnsi="Arial LatRus"/>
        </w:rPr>
        <w:t xml:space="preserve">: </w:t>
      </w:r>
      <w:r w:rsidRPr="0046047A">
        <w:rPr>
          <w:rFonts w:ascii="GHEA Grapalat" w:hAnsi="GHEA Grapalat"/>
        </w:rPr>
        <w:t>умножения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  <w:lang w:val="hy-AM"/>
        </w:rPr>
        <w:t>Օ</w:t>
      </w:r>
      <w:proofErr w:type="spellStart"/>
      <w:r w:rsidRPr="0046047A">
        <w:rPr>
          <w:rFonts w:ascii="GHEA Grapalat" w:hAnsi="GHEA Grapalat"/>
        </w:rPr>
        <w:t>рганизации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соответствующего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выражении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участника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достижения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>.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eastAsia="GHEA Grapalat" w:hAnsi="GHEA Grapalat" w:cs="GHEA Grapalat"/>
        </w:rPr>
        <w:t>В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поле</w:t>
      </w:r>
      <w:r w:rsidRPr="0046047A">
        <w:rPr>
          <w:rFonts w:ascii="Arial LatRus" w:eastAsia="GHEA Grapalat" w:hAnsi="Arial LatRus" w:cs="GHEA Grapalat"/>
        </w:rPr>
        <w:t xml:space="preserve"> "</w:t>
      </w:r>
      <w:r w:rsidRPr="0046047A">
        <w:rPr>
          <w:rFonts w:ascii="GHEA Grapalat" w:eastAsia="GHEA Grapalat" w:hAnsi="GHEA Grapalat" w:cs="GHEA Grapalat"/>
        </w:rPr>
        <w:t>Вид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участия</w:t>
      </w:r>
      <w:r w:rsidRPr="0046047A">
        <w:rPr>
          <w:rFonts w:ascii="Arial LatRus" w:eastAsia="GHEA Grapalat" w:hAnsi="Arial LatRus" w:cs="GHEA Grapalat"/>
        </w:rPr>
        <w:t xml:space="preserve">" </w:t>
      </w:r>
      <w:r w:rsidRPr="0046047A">
        <w:rPr>
          <w:rFonts w:ascii="GHEA Grapalat" w:eastAsia="GHEA Grapalat" w:hAnsi="GHEA Grapalat" w:cs="GHEA Grapalat"/>
        </w:rPr>
        <w:t>производится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отметка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прямой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или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косвенной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принадлежности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участия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в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уставном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капитале</w:t>
      </w:r>
      <w:r w:rsidRPr="0046047A">
        <w:rPr>
          <w:rFonts w:ascii="Arial LatRus" w:eastAsia="GHEA Grapalat" w:hAnsi="Arial LatRus" w:cs="GHEA Grapalat"/>
        </w:rPr>
        <w:t xml:space="preserve">. </w:t>
      </w:r>
      <w:r w:rsidRPr="0046047A">
        <w:rPr>
          <w:rFonts w:ascii="GHEA Grapalat" w:eastAsia="GHEA Grapalat" w:hAnsi="GHEA Grapalat" w:cs="GHEA Grapalat"/>
        </w:rPr>
        <w:t>При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наличии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в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уставном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капитале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прямого</w:t>
      </w:r>
      <w:r w:rsidRPr="0046047A">
        <w:rPr>
          <w:rFonts w:ascii="Arial LatRus" w:eastAsia="GHEA Grapalat" w:hAnsi="Arial LatRus" w:cs="GHEA Grapalat"/>
        </w:rPr>
        <w:t xml:space="preserve">, </w:t>
      </w:r>
      <w:r w:rsidRPr="0046047A">
        <w:rPr>
          <w:rFonts w:ascii="GHEA Grapalat" w:eastAsia="GHEA Grapalat" w:hAnsi="GHEA Grapalat" w:cs="GHEA Grapalat"/>
        </w:rPr>
        <w:t>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косвенного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участия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производится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отметка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наличии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одновременно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прямого</w:t>
      </w:r>
      <w:r w:rsidRPr="0046047A">
        <w:rPr>
          <w:rFonts w:ascii="Arial LatRus" w:eastAsia="GHEA Grapalat" w:hAnsi="Arial LatRus" w:cs="GHEA Grapalat"/>
        </w:rPr>
        <w:t xml:space="preserve">, </w:t>
      </w:r>
      <w:r w:rsidRPr="0046047A">
        <w:rPr>
          <w:rFonts w:ascii="GHEA Grapalat" w:eastAsia="GHEA Grapalat" w:hAnsi="GHEA Grapalat" w:cs="GHEA Grapalat"/>
        </w:rPr>
        <w:t>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косвенного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участия</w:t>
      </w:r>
      <w:r w:rsidRPr="0046047A">
        <w:rPr>
          <w:rFonts w:ascii="Arial LatRus" w:eastAsia="GHEA Grapalat" w:hAnsi="Arial LatRus" w:cs="GHEA Grapalat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  <w:lang w:val="hy-AM"/>
        </w:rPr>
      </w:pPr>
      <w:proofErr w:type="gramStart"/>
      <w:r w:rsidRPr="0046047A">
        <w:rPr>
          <w:rFonts w:ascii="GHEA Grapalat" w:hAnsi="GHEA Grapalat"/>
        </w:rPr>
        <w:t>б</w:t>
      </w:r>
      <w:proofErr w:type="gramEnd"/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б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делается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смыслу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  <w:lang w:val="hy-AM"/>
        </w:rPr>
        <w:t>Օ</w:t>
      </w:r>
      <w:proofErr w:type="spellStart"/>
      <w:r w:rsidRPr="0046047A">
        <w:rPr>
          <w:rFonts w:ascii="GHEA Grapalat" w:hAnsi="GHEA Grapalat"/>
        </w:rPr>
        <w:t>рганизацию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правовых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инструментов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сделок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влияния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характера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средствами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  <w:lang w:val="hy-AM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пункте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в</w:t>
      </w:r>
      <w:proofErr w:type="gramStart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  <w:lang w:val="hy-AM"/>
        </w:rPr>
        <w:t>э</w:t>
      </w:r>
      <w:proofErr w:type="gramEnd"/>
      <w:r w:rsidRPr="0046047A">
        <w:rPr>
          <w:rFonts w:ascii="GHEA Grapalat" w:hAnsi="GHEA Grapalat"/>
          <w:lang w:val="hy-AM"/>
        </w:rPr>
        <w:t>того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подраздела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производится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отметка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если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является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должностным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лицом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осуществляющим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общее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или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текущее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руководство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деятельностью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GHEA Grapalat" w:hAnsi="GHEA Grapalat"/>
          <w:lang w:val="hy-AM"/>
        </w:rPr>
        <w:t>рганизации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случае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если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не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имеется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физическое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лицо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соответствующее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требованиям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пунктов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  <w:lang w:val="hy-AM"/>
        </w:rPr>
        <w:t>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б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  <w:lang w:val="hy-AM"/>
        </w:rPr>
        <w:t>этого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подраздела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 w:cs="Cambria Math"/>
        </w:rPr>
      </w:pPr>
      <w:r w:rsidRPr="0046047A">
        <w:rPr>
          <w:rFonts w:ascii="Arial LatRus" w:hAnsi="Arial LatRus"/>
          <w:lang w:val="hy-AM"/>
        </w:rPr>
        <w:t xml:space="preserve">6) </w:t>
      </w:r>
      <w:r w:rsidRPr="0046047A">
        <w:rPr>
          <w:rFonts w:ascii="GHEA Grapalat" w:hAnsi="GHEA Grapalat"/>
        </w:rPr>
        <w:t>П</w:t>
      </w:r>
      <w:r w:rsidRPr="0046047A">
        <w:rPr>
          <w:rFonts w:ascii="GHEA Grapalat" w:hAnsi="GHEA Grapalat"/>
          <w:lang w:val="hy-AM"/>
        </w:rPr>
        <w:t>одраздел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О</w:t>
      </w:r>
      <w:r w:rsidRPr="0046047A">
        <w:rPr>
          <w:rFonts w:ascii="GHEA Grapalat" w:hAnsi="GHEA Grapalat"/>
          <w:lang w:val="hy-AM"/>
        </w:rPr>
        <w:t>снования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</w:rPr>
        <w:t>являться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реальн</w:t>
      </w:r>
      <w:proofErr w:type="spellStart"/>
      <w:r w:rsidRPr="0046047A">
        <w:rPr>
          <w:rFonts w:ascii="GHEA Grapalat" w:hAnsi="GHEA Grapalat"/>
        </w:rPr>
        <w:t>ымбенефициаром</w:t>
      </w:r>
      <w:proofErr w:type="spellEnd"/>
      <w:r w:rsidRPr="0046047A">
        <w:rPr>
          <w:rFonts w:ascii="Arial LatRus" w:hAnsi="Arial LatRus"/>
          <w:lang w:val="hy-AM"/>
        </w:rPr>
        <w:t xml:space="preserve"> (</w:t>
      </w:r>
      <w:r w:rsidRPr="0046047A">
        <w:rPr>
          <w:rFonts w:ascii="GHEA Grapalat" w:hAnsi="GHEA Grapalat"/>
          <w:lang w:val="hy-AM"/>
        </w:rPr>
        <w:t>для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подотчетных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организаций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сфере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недропользования</w:t>
      </w:r>
      <w:r w:rsidRPr="0046047A">
        <w:rPr>
          <w:rFonts w:ascii="Arial LatRus" w:hAnsi="Arial LatRus"/>
          <w:lang w:val="hy-AM"/>
        </w:rPr>
        <w:t xml:space="preserve">)" </w:t>
      </w:r>
      <w:r w:rsidRPr="0046047A">
        <w:rPr>
          <w:rFonts w:ascii="GHEA Grapalat" w:hAnsi="GHEA Grapalat"/>
          <w:lang w:val="hy-AM"/>
        </w:rPr>
        <w:t>заполняется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если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юридическое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лицо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представившее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декларацию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является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отчетной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организацией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сфере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недропользования</w:t>
      </w:r>
      <w:r w:rsidRPr="0046047A">
        <w:rPr>
          <w:rFonts w:ascii="Arial LatRus" w:hAnsi="Arial LatRus"/>
          <w:lang w:val="hy-AM"/>
        </w:rPr>
        <w:t>.</w:t>
      </w:r>
      <w:r w:rsidRPr="0046047A">
        <w:rPr>
          <w:rFonts w:ascii="GHEA Grapalat" w:hAnsi="GHEA Grapalat"/>
          <w:lang w:val="hy-AM"/>
        </w:rPr>
        <w:t>Раскрытие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реальных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</w:rPr>
        <w:t>бенефициаров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осуществляется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критериям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установленным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Кодексом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недрах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производятся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пунктом</w:t>
      </w:r>
      <w:r w:rsidRPr="0046047A">
        <w:rPr>
          <w:rFonts w:ascii="Arial LatRus" w:hAnsi="Arial LatRus"/>
        </w:rPr>
        <w:t xml:space="preserve"> 4.5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hAnsi="Arial LatRus" w:cs="Cambria Math"/>
        </w:rPr>
        <w:t>: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владеет</w:t>
      </w:r>
      <w:r w:rsidRPr="0046047A">
        <w:rPr>
          <w:rFonts w:ascii="Arial LatRus" w:hAnsi="Arial LatRus"/>
        </w:rPr>
        <w:t xml:space="preserve"> 10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дающих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голоса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долей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акций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паев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данного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10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более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Этот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учетом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установленных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абзацем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подпункта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4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Порядка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  <w:lang w:val="hy-AM"/>
        </w:rPr>
      </w:pPr>
      <w:r w:rsidRPr="0046047A">
        <w:rPr>
          <w:rFonts w:ascii="GHEA Grapalat" w:hAnsi="GHEA Grapalat"/>
          <w:lang w:val="hy-AM"/>
        </w:rPr>
        <w:t>б</w:t>
      </w:r>
      <w:r w:rsidRPr="0046047A">
        <w:rPr>
          <w:rFonts w:ascii="Arial LatRus" w:hAnsi="Arial LatRus"/>
          <w:lang w:val="hy-AM"/>
        </w:rPr>
        <w:t>.</w:t>
      </w:r>
      <w:r w:rsidRPr="0046047A">
        <w:rPr>
          <w:rFonts w:ascii="GHEA Grapalat" w:hAnsi="GHEA Grapalat"/>
          <w:lang w:val="hy-AM"/>
        </w:rPr>
        <w:t>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пункте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б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  <w:lang w:val="hy-AM"/>
        </w:rPr>
        <w:t>этого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подраздела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производится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отметка</w:t>
      </w:r>
      <w:r w:rsidRPr="0046047A">
        <w:rPr>
          <w:rFonts w:ascii="Arial LatRus" w:hAnsi="Arial LatRus"/>
          <w:lang w:val="hy-AM"/>
        </w:rPr>
        <w:t xml:space="preserve">, </w:t>
      </w:r>
      <w:r w:rsidRPr="0046047A">
        <w:rPr>
          <w:rFonts w:ascii="GHEA Grapalat" w:hAnsi="GHEA Grapalat"/>
          <w:lang w:val="hy-AM"/>
        </w:rPr>
        <w:t>если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имеет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право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назначать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или</w:t>
      </w:r>
      <w:r w:rsidRPr="0046047A">
        <w:rPr>
          <w:rFonts w:ascii="Arial LatRus" w:hAnsi="Arial LatRus"/>
          <w:lang w:val="hy-AM"/>
        </w:rPr>
        <w:t xml:space="preserve"> </w:t>
      </w:r>
      <w:proofErr w:type="spellStart"/>
      <w:r w:rsidRPr="0046047A">
        <w:rPr>
          <w:rFonts w:ascii="GHEA Grapalat" w:hAnsi="GHEA Grapalat"/>
        </w:rPr>
        <w:t>отстраня</w:t>
      </w:r>
      <w:proofErr w:type="spellEnd"/>
      <w:r w:rsidRPr="0046047A">
        <w:rPr>
          <w:rFonts w:ascii="GHEA Grapalat" w:hAnsi="GHEA Grapalat"/>
          <w:lang w:val="hy-AM"/>
        </w:rPr>
        <w:t>ть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большинство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членов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органов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управления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юридического</w:t>
      </w:r>
      <w:r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GHEA Grapalat" w:hAnsi="GHEA Grapalat"/>
          <w:lang w:val="hy-AM"/>
        </w:rPr>
        <w:t>лица</w:t>
      </w:r>
      <w:r w:rsidRPr="0046047A">
        <w:rPr>
          <w:rFonts w:ascii="Arial LatRus" w:hAnsi="Arial LatRus"/>
          <w:lang w:val="hy-AM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proofErr w:type="gramStart"/>
      <w:r w:rsidRPr="0046047A">
        <w:rPr>
          <w:rFonts w:ascii="GHEA Grapalat" w:hAnsi="GHEA Grapalat"/>
        </w:rPr>
        <w:lastRenderedPageBreak/>
        <w:t>в</w:t>
      </w:r>
      <w:proofErr w:type="gramEnd"/>
      <w:r w:rsidRPr="0046047A">
        <w:rPr>
          <w:rFonts w:ascii="Arial LatRus" w:hAnsi="Arial LatRus"/>
        </w:rPr>
        <w:t xml:space="preserve">. </w:t>
      </w:r>
      <w:proofErr w:type="gramStart"/>
      <w:r w:rsidRPr="0046047A">
        <w:rPr>
          <w:rFonts w:ascii="GHEA Grapalat" w:hAnsi="GHEA Grapalat"/>
        </w:rPr>
        <w:t>В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безвозмездно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получило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выгоду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менее</w:t>
      </w:r>
      <w:r w:rsidRPr="0046047A">
        <w:rPr>
          <w:rFonts w:ascii="Arial LatRus" w:hAnsi="Arial LatRus"/>
        </w:rPr>
        <w:t xml:space="preserve"> 15 </w:t>
      </w:r>
      <w:r w:rsidRPr="0046047A">
        <w:rPr>
          <w:rFonts w:ascii="GHEA Grapalat" w:hAnsi="GHEA Grapalat"/>
        </w:rPr>
        <w:t>процентов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прибыли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полученной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года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предшествующего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отчетному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году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г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г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смыслу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proofErr w:type="gramStart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>-</w:t>
      </w:r>
      <w:proofErr w:type="gramEnd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однако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правовых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инструментов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сделок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влияния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характера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средствами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д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proofErr w:type="spellStart"/>
      <w:r w:rsidRPr="0046047A">
        <w:rPr>
          <w:rFonts w:ascii="GHEA Grapalat" w:hAnsi="GHEA Grapalat"/>
        </w:rPr>
        <w:t>д</w:t>
      </w:r>
      <w:proofErr w:type="spellEnd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должностным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осуществляющим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текущее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руководство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физическое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соответствующее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пунктов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eastAsia="GHEA Grapalat" w:hAnsi="Arial LatRus" w:cs="GHEA Grapalat"/>
        </w:rPr>
        <w:t xml:space="preserve">" </w:t>
      </w:r>
      <w:r w:rsidRPr="0046047A">
        <w:rPr>
          <w:rFonts w:ascii="Arial LatRus" w:hAnsi="Arial LatRus"/>
        </w:rPr>
        <w:t xml:space="preserve">- 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г</w:t>
      </w:r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подраздела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7)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Информация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статусе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месяц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год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когда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стало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делается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осуществления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Организацией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проведении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совместного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аффилированными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  <w:lang w:val="hy-AM"/>
        </w:rPr>
        <w:t>Օ</w:t>
      </w:r>
      <w:proofErr w:type="spellStart"/>
      <w:r w:rsidRPr="0046047A">
        <w:rPr>
          <w:rFonts w:ascii="GHEA Grapalat" w:hAnsi="GHEA Grapalat"/>
        </w:rPr>
        <w:t>рганизацию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согласованной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аффилированным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контролировать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согласованной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аффилированным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деятельности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представившее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отчетной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сфере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недропользования</w:t>
      </w:r>
      <w:proofErr w:type="spellEnd"/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производится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отметка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должностное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член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семьи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смыслу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пункта</w:t>
      </w:r>
      <w:r w:rsidRPr="0046047A">
        <w:rPr>
          <w:rFonts w:ascii="Arial LatRus" w:hAnsi="Arial LatRus"/>
        </w:rPr>
        <w:t xml:space="preserve"> 53 </w:t>
      </w:r>
      <w:r w:rsidRPr="0046047A">
        <w:rPr>
          <w:rFonts w:ascii="GHEA Grapalat" w:hAnsi="GHEA Grapalat"/>
        </w:rPr>
        <w:t>части</w:t>
      </w:r>
      <w:r w:rsidRPr="0046047A">
        <w:rPr>
          <w:rFonts w:ascii="Arial LatRus" w:hAnsi="Arial LatRus"/>
        </w:rPr>
        <w:t xml:space="preserve"> 1 </w:t>
      </w:r>
      <w:r w:rsidRPr="0046047A">
        <w:rPr>
          <w:rFonts w:ascii="GHEA Grapalat" w:hAnsi="GHEA Grapalat"/>
        </w:rPr>
        <w:t>статьи</w:t>
      </w:r>
      <w:r w:rsidRPr="0046047A">
        <w:rPr>
          <w:rFonts w:ascii="Arial LatRus" w:hAnsi="Arial LatRus"/>
        </w:rPr>
        <w:t xml:space="preserve"> 3 </w:t>
      </w:r>
      <w:r w:rsidRPr="0046047A">
        <w:rPr>
          <w:rFonts w:ascii="GHEA Grapalat" w:hAnsi="GHEA Grapalat"/>
        </w:rPr>
        <w:t>Кодекса</w:t>
      </w:r>
      <w:proofErr w:type="gramStart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недрах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eastAsia="GHEA Grapalat" w:hAnsi="Arial LatRus" w:cs="GHEA Grapalat"/>
        </w:rPr>
      </w:pPr>
      <w:r w:rsidRPr="0046047A">
        <w:rPr>
          <w:rFonts w:ascii="Arial LatRus" w:eastAsia="GHEA Grapalat" w:hAnsi="Arial LatRus" w:cs="GHEA Grapalat"/>
        </w:rPr>
        <w:t xml:space="preserve">8) </w:t>
      </w:r>
      <w:r w:rsidRPr="0046047A">
        <w:rPr>
          <w:rFonts w:ascii="GHEA Grapalat" w:eastAsia="GHEA Grapalat" w:hAnsi="GHEA Grapalat" w:cs="GHEA Grapalat"/>
        </w:rPr>
        <w:t>в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подразделе</w:t>
      </w:r>
      <w:proofErr w:type="gramStart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eastAsia="GHEA Grapalat" w:hAnsi="GHEA Grapalat" w:cs="GHEA Grapalat"/>
        </w:rPr>
        <w:t>К</w:t>
      </w:r>
      <w:proofErr w:type="gramEnd"/>
      <w:r w:rsidRPr="0046047A">
        <w:rPr>
          <w:rFonts w:ascii="GHEA Grapalat" w:eastAsia="GHEA Grapalat" w:hAnsi="GHEA Grapalat" w:cs="GHEA Grapalat"/>
        </w:rPr>
        <w:t>онтактные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данные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реального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eastAsia="GHEA Grapalat" w:hAnsi="Arial LatRus" w:cs="GHEA Grapalat"/>
        </w:rPr>
        <w:t xml:space="preserve">" </w:t>
      </w:r>
      <w:r w:rsidRPr="0046047A">
        <w:rPr>
          <w:rFonts w:ascii="GHEA Grapalat" w:eastAsia="GHEA Grapalat" w:hAnsi="GHEA Grapalat" w:cs="GHEA Grapalat"/>
        </w:rPr>
        <w:t>заполняются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адрес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электронной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почты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и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номер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телефона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eastAsia="GHEA Grapalat" w:hAnsi="GHEA Grapalat" w:cs="GHEA Grapalat"/>
        </w:rPr>
        <w:t>реального</w:t>
      </w:r>
      <w:r w:rsidRPr="0046047A">
        <w:rPr>
          <w:rFonts w:ascii="Arial LatRus" w:eastAsia="GHEA Grapalat" w:hAnsi="Arial LatRus" w:cs="GHEA Grapalat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eastAsia="GHEA Grapalat" w:hAnsi="Arial LatRus" w:cs="GHEA Grapalat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5.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5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Промежуточные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Этот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каждого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отдельно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количеству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правилами</w:t>
      </w:r>
      <w:r w:rsidRPr="0046047A">
        <w:rPr>
          <w:rFonts w:ascii="Arial LatRus" w:eastAsia="MS Mincho" w:hAnsi="Cambria Math" w:cs="Cambria Math"/>
        </w:rPr>
        <w:t>․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1)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proofErr w:type="gramStart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Д</w:t>
      </w:r>
      <w:proofErr w:type="gramEnd"/>
      <w:r w:rsidRPr="0046047A">
        <w:rPr>
          <w:rFonts w:ascii="GHEA Grapalat" w:hAnsi="GHEA Grapalat"/>
        </w:rPr>
        <w:t>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>"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наименование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числе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латинскими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буквами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регистрационные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включая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пометку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организационно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правовой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>;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2)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фамилия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бенефициара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бенефициаров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заполненная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полностью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контролирующего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этот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заполнению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3) </w:t>
      </w:r>
      <w:r w:rsidRPr="0046047A">
        <w:rPr>
          <w:rFonts w:ascii="GHEA Grapalat" w:hAnsi="GHEA Grapalat"/>
        </w:rPr>
        <w:t>Подраздел</w:t>
      </w:r>
      <w:proofErr w:type="gramStart"/>
      <w:r w:rsidRPr="0046047A">
        <w:rPr>
          <w:rFonts w:ascii="Arial LatRus" w:eastAsia="GHEA Grapalat" w:hAnsi="Arial LatRus" w:cs="GHEA Grapalat"/>
        </w:rPr>
        <w:t>"</w:t>
      </w:r>
      <w:r w:rsidRPr="0046047A">
        <w:rPr>
          <w:rFonts w:ascii="GHEA Grapalat" w:hAnsi="GHEA Grapalat"/>
        </w:rPr>
        <w:t>Д</w:t>
      </w:r>
      <w:proofErr w:type="gramEnd"/>
      <w:r w:rsidRPr="0046047A">
        <w:rPr>
          <w:rFonts w:ascii="GHEA Grapalat" w:hAnsi="GHEA Grapalat"/>
        </w:rPr>
        <w:t>анные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листинга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подлежит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обязательному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заполнению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Этот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промежуточного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листингуются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регулируемом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рынке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название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фондовой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указывая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скобках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биржи</w:t>
      </w:r>
      <w:r w:rsidRPr="0046047A">
        <w:rPr>
          <w:rFonts w:ascii="Arial LatRus" w:hAnsi="Arial LatRus"/>
        </w:rPr>
        <w:t xml:space="preserve"> (</w:t>
      </w:r>
      <w:proofErr w:type="spellStart"/>
      <w:r w:rsidRPr="0046047A">
        <w:rPr>
          <w:rFonts w:ascii="Arial LatRus" w:hAnsi="Arial LatRus"/>
        </w:rPr>
        <w:t>Market</w:t>
      </w:r>
      <w:proofErr w:type="spellEnd"/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Identifier</w:t>
      </w:r>
      <w:proofErr w:type="spellEnd"/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Arial LatRus" w:hAnsi="Arial LatRus"/>
        </w:rPr>
        <w:t>Code</w:t>
      </w:r>
      <w:proofErr w:type="spellEnd"/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где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листингуются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ссылается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имеющиеся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бирже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lastRenderedPageBreak/>
        <w:t xml:space="preserve">6. </w:t>
      </w:r>
      <w:r w:rsidRPr="0046047A">
        <w:rPr>
          <w:rFonts w:ascii="GHEA Grapalat" w:hAnsi="GHEA Grapalat"/>
        </w:rPr>
        <w:t>Раздел</w:t>
      </w:r>
      <w:r w:rsidRPr="0046047A">
        <w:rPr>
          <w:rFonts w:ascii="Arial LatRus" w:hAnsi="Arial LatRus"/>
        </w:rPr>
        <w:t xml:space="preserve"> 6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Дополнительные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примечания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касающиеся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данных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заполненных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подлежащих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подразделе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могут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быть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основаниям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реальным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бенефициаром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отношению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органам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осуществляющим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контроль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Организации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капитале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юридического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представляющего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имеется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прямое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косвенное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участие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государства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муниципалитета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другие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разъяснения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декларацией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spacing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 xml:space="preserve">7. </w:t>
      </w:r>
      <w:r w:rsidRPr="0046047A">
        <w:rPr>
          <w:rFonts w:ascii="GHEA Grapalat" w:hAnsi="GHEA Grapalat"/>
        </w:rPr>
        <w:t>Декларация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заполняется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подписывается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подающим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заявку</w:t>
      </w:r>
      <w:r w:rsidRPr="0046047A">
        <w:rPr>
          <w:rFonts w:ascii="Arial LatRus" w:hAnsi="Arial LatRus"/>
        </w:rPr>
        <w:t>.</w:t>
      </w:r>
    </w:p>
    <w:p w:rsidR="00BE7013" w:rsidRPr="0046047A" w:rsidRDefault="00BE7013" w:rsidP="00BE7013">
      <w:pPr>
        <w:contextualSpacing/>
        <w:jc w:val="both"/>
        <w:rPr>
          <w:rFonts w:ascii="Arial LatRus" w:hAnsi="Arial LatRus"/>
          <w:sz w:val="28"/>
          <w:szCs w:val="28"/>
        </w:rPr>
      </w:pPr>
    </w:p>
    <w:p w:rsidR="00BE7013" w:rsidRPr="0046047A" w:rsidRDefault="00BE7013" w:rsidP="00BE7013">
      <w:pPr>
        <w:contextualSpacing/>
        <w:jc w:val="both"/>
        <w:rPr>
          <w:rFonts w:ascii="Arial LatRus" w:hAnsi="Arial LatRus"/>
          <w:sz w:val="28"/>
          <w:szCs w:val="28"/>
        </w:rPr>
      </w:pPr>
    </w:p>
    <w:p w:rsidR="00BE7013" w:rsidRPr="0046047A" w:rsidRDefault="00BE7013" w:rsidP="00BE7013">
      <w:pPr>
        <w:contextualSpacing/>
        <w:jc w:val="both"/>
        <w:rPr>
          <w:rFonts w:ascii="Arial LatRus" w:hAnsi="Arial LatRus"/>
          <w:i/>
          <w:sz w:val="20"/>
          <w:szCs w:val="20"/>
        </w:rPr>
      </w:pPr>
      <w:r w:rsidRPr="0046047A">
        <w:rPr>
          <w:rFonts w:ascii="Arial LatRus" w:hAnsi="Arial LatRus"/>
          <w:sz w:val="28"/>
          <w:szCs w:val="28"/>
        </w:rPr>
        <w:t xml:space="preserve">* </w:t>
      </w:r>
      <w:r w:rsidRPr="0046047A">
        <w:rPr>
          <w:rFonts w:ascii="GHEA Grapalat" w:hAnsi="GHEA Grapalat"/>
          <w:i/>
          <w:sz w:val="20"/>
          <w:szCs w:val="20"/>
        </w:rPr>
        <w:t>заполняется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секретарем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комиссии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до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публикации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приглашения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в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бюллетене</w:t>
      </w:r>
      <w:r w:rsidRPr="0046047A">
        <w:rPr>
          <w:rFonts w:ascii="Arial LatRus" w:hAnsi="Arial LatRus"/>
          <w:i/>
          <w:sz w:val="20"/>
          <w:szCs w:val="20"/>
        </w:rPr>
        <w:t>:</w:t>
      </w:r>
    </w:p>
    <w:p w:rsidR="008475E8" w:rsidRPr="00E46AC2" w:rsidRDefault="00BE7013" w:rsidP="00657912">
      <w:pPr>
        <w:contextualSpacing/>
        <w:jc w:val="both"/>
        <w:rPr>
          <w:rFonts w:ascii="Arial LatRus" w:hAnsi="Arial LatRus"/>
          <w:i/>
          <w:sz w:val="20"/>
          <w:szCs w:val="20"/>
        </w:rPr>
      </w:pPr>
      <w:r w:rsidRPr="0046047A">
        <w:rPr>
          <w:rFonts w:ascii="Arial LatRus" w:hAnsi="Arial LatRus"/>
          <w:i/>
          <w:sz w:val="20"/>
          <w:szCs w:val="20"/>
        </w:rPr>
        <w:t xml:space="preserve">** </w:t>
      </w:r>
      <w:r w:rsidRPr="0046047A">
        <w:rPr>
          <w:rFonts w:ascii="GHEA Grapalat" w:hAnsi="GHEA Grapalat"/>
          <w:i/>
          <w:sz w:val="20"/>
          <w:szCs w:val="20"/>
        </w:rPr>
        <w:t>Приложение</w:t>
      </w:r>
      <w:r w:rsidRPr="0046047A">
        <w:rPr>
          <w:rFonts w:ascii="Arial LatRus" w:hAnsi="Arial LatRus"/>
          <w:i/>
          <w:sz w:val="20"/>
          <w:szCs w:val="20"/>
        </w:rPr>
        <w:t xml:space="preserve"> 1.2 </w:t>
      </w:r>
      <w:r w:rsidRPr="0046047A">
        <w:rPr>
          <w:rFonts w:ascii="GHEA Grapalat" w:hAnsi="GHEA Grapalat"/>
          <w:i/>
          <w:sz w:val="20"/>
          <w:szCs w:val="20"/>
        </w:rPr>
        <w:t>не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представляется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участником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в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случае</w:t>
      </w:r>
      <w:r w:rsidRPr="0046047A">
        <w:rPr>
          <w:rFonts w:ascii="Arial LatRus" w:hAnsi="Arial LatRus"/>
          <w:i/>
          <w:sz w:val="20"/>
          <w:szCs w:val="20"/>
        </w:rPr>
        <w:t xml:space="preserve">, </w:t>
      </w:r>
      <w:r w:rsidRPr="0046047A">
        <w:rPr>
          <w:rFonts w:ascii="GHEA Grapalat" w:hAnsi="GHEA Grapalat"/>
          <w:i/>
          <w:sz w:val="20"/>
          <w:szCs w:val="20"/>
        </w:rPr>
        <w:t>если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Приложение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№</w:t>
      </w:r>
      <w:r w:rsidRPr="0046047A">
        <w:rPr>
          <w:rFonts w:ascii="Arial LatRus" w:hAnsi="Arial LatRus"/>
          <w:i/>
          <w:sz w:val="20"/>
          <w:szCs w:val="20"/>
        </w:rPr>
        <w:t xml:space="preserve"> 1 </w:t>
      </w:r>
      <w:r w:rsidRPr="0046047A">
        <w:rPr>
          <w:rFonts w:ascii="GHEA Grapalat" w:hAnsi="GHEA Grapalat"/>
          <w:i/>
          <w:sz w:val="20"/>
          <w:szCs w:val="20"/>
        </w:rPr>
        <w:t>к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настоящему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приглашению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применимо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к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представлению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ссылки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на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сайт</w:t>
      </w:r>
      <w:r w:rsidRPr="0046047A">
        <w:rPr>
          <w:rFonts w:ascii="Arial LatRus" w:hAnsi="Arial LatRus"/>
          <w:i/>
          <w:sz w:val="20"/>
          <w:szCs w:val="20"/>
        </w:rPr>
        <w:t xml:space="preserve">, </w:t>
      </w:r>
      <w:r w:rsidRPr="0046047A">
        <w:rPr>
          <w:rFonts w:ascii="GHEA Grapalat" w:hAnsi="GHEA Grapalat"/>
          <w:i/>
          <w:sz w:val="20"/>
          <w:szCs w:val="20"/>
        </w:rPr>
        <w:t>содержащий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сведения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реальных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бенефициарах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юридического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лица</w:t>
      </w:r>
      <w:r w:rsidRPr="0046047A">
        <w:rPr>
          <w:rFonts w:ascii="Arial LatRus" w:hAnsi="Arial LatRus"/>
          <w:i/>
          <w:sz w:val="20"/>
          <w:szCs w:val="20"/>
        </w:rPr>
        <w:t xml:space="preserve">, </w:t>
      </w:r>
      <w:r w:rsidRPr="0046047A">
        <w:rPr>
          <w:rFonts w:ascii="GHEA Grapalat" w:hAnsi="GHEA Grapalat"/>
          <w:i/>
          <w:sz w:val="20"/>
          <w:szCs w:val="20"/>
        </w:rPr>
        <w:t>а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также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в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случае</w:t>
      </w:r>
      <w:r w:rsidRPr="0046047A">
        <w:rPr>
          <w:rFonts w:ascii="Arial LatRus" w:hAnsi="Arial LatRus"/>
          <w:i/>
          <w:sz w:val="20"/>
          <w:szCs w:val="20"/>
        </w:rPr>
        <w:t xml:space="preserve">, </w:t>
      </w:r>
      <w:r w:rsidRPr="0046047A">
        <w:rPr>
          <w:rFonts w:ascii="GHEA Grapalat" w:hAnsi="GHEA Grapalat"/>
          <w:i/>
          <w:sz w:val="20"/>
          <w:szCs w:val="20"/>
        </w:rPr>
        <w:t>если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участник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является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индивидуальным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предпринимателем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или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физическим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лицом</w:t>
      </w:r>
      <w:r w:rsidRPr="0046047A">
        <w:rPr>
          <w:rFonts w:ascii="Arial LatRus" w:hAnsi="Arial LatRus"/>
          <w:i/>
          <w:sz w:val="20"/>
          <w:szCs w:val="20"/>
        </w:rPr>
        <w:t>.</w:t>
      </w: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657912" w:rsidRPr="00E46AC2" w:rsidRDefault="00657912" w:rsidP="00B46D58">
      <w:pPr>
        <w:pStyle w:val="31"/>
        <w:widowControl w:val="0"/>
        <w:spacing w:after="160" w:line="240" w:lineRule="auto"/>
        <w:ind w:firstLine="0"/>
        <w:jc w:val="right"/>
        <w:rPr>
          <w:rFonts w:ascii="GHEA Grapalat" w:hAnsi="GHEA Grapalat"/>
          <w:b/>
          <w:sz w:val="24"/>
          <w:szCs w:val="24"/>
        </w:rPr>
      </w:pPr>
    </w:p>
    <w:p w:rsidR="00B2572B" w:rsidRPr="0046047A" w:rsidRDefault="00B2572B" w:rsidP="00B46D58">
      <w:pPr>
        <w:pStyle w:val="31"/>
        <w:widowControl w:val="0"/>
        <w:spacing w:after="160" w:line="240" w:lineRule="auto"/>
        <w:ind w:firstLine="0"/>
        <w:jc w:val="right"/>
        <w:rPr>
          <w:rFonts w:ascii="Arial LatRus" w:hAnsi="Arial LatRus" w:cs="Arial"/>
          <w:b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lastRenderedPageBreak/>
        <w:t>Приложение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№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B048B2" w:rsidRPr="0046047A">
        <w:rPr>
          <w:rFonts w:ascii="Arial LatRus" w:hAnsi="Arial LatRus"/>
          <w:b/>
          <w:sz w:val="24"/>
          <w:szCs w:val="24"/>
        </w:rPr>
        <w:t>2</w:t>
      </w:r>
    </w:p>
    <w:p w:rsidR="00B2572B" w:rsidRPr="0046047A" w:rsidRDefault="00B2572B" w:rsidP="00B46D58">
      <w:pPr>
        <w:pStyle w:val="31"/>
        <w:widowControl w:val="0"/>
        <w:spacing w:after="160" w:line="240" w:lineRule="auto"/>
        <w:jc w:val="right"/>
        <w:rPr>
          <w:rFonts w:ascii="Arial LatRus" w:hAnsi="Arial LatRus" w:cs="Arial"/>
          <w:sz w:val="24"/>
          <w:szCs w:val="24"/>
        </w:rPr>
      </w:pPr>
      <w:r w:rsidRPr="0046047A">
        <w:rPr>
          <w:rFonts w:ascii="GHEA Grapalat" w:hAnsi="GHEA Grapalat"/>
          <w:b/>
          <w:sz w:val="24"/>
          <w:szCs w:val="24"/>
        </w:rPr>
        <w:t>к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Приглашению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на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8475E8" w:rsidRPr="0046047A">
        <w:rPr>
          <w:rFonts w:ascii="GHEA Grapalat" w:hAnsi="GHEA Grapalat"/>
          <w:b/>
          <w:sz w:val="24"/>
          <w:szCs w:val="24"/>
          <w:lang w:val="hy-AM"/>
        </w:rPr>
        <w:t>запрос</w:t>
      </w:r>
      <w:r w:rsidR="008475E8" w:rsidRPr="0046047A">
        <w:rPr>
          <w:rFonts w:ascii="Arial LatRus" w:hAnsi="Arial LatRus"/>
          <w:b/>
          <w:sz w:val="24"/>
          <w:szCs w:val="24"/>
          <w:lang w:val="hy-AM"/>
        </w:rPr>
        <w:t xml:space="preserve"> </w:t>
      </w:r>
      <w:r w:rsidR="008475E8" w:rsidRPr="0046047A">
        <w:rPr>
          <w:rFonts w:ascii="GHEA Grapalat" w:hAnsi="GHEA Grapalat"/>
          <w:b/>
          <w:sz w:val="24"/>
          <w:szCs w:val="24"/>
          <w:lang w:val="hy-AM"/>
        </w:rPr>
        <w:t>котировок</w:t>
      </w:r>
      <w:r w:rsidR="005744FC" w:rsidRPr="0046047A">
        <w:rPr>
          <w:rFonts w:ascii="Arial LatRus" w:hAnsi="Arial LatRus" w:cs="Arial"/>
          <w:b/>
          <w:sz w:val="24"/>
          <w:szCs w:val="24"/>
        </w:rPr>
        <w:br/>
      </w:r>
      <w:r w:rsidRPr="0046047A">
        <w:rPr>
          <w:rFonts w:ascii="GHEA Grapalat" w:hAnsi="GHEA Grapalat"/>
          <w:b/>
          <w:sz w:val="24"/>
          <w:szCs w:val="24"/>
        </w:rPr>
        <w:t>под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GHEA Grapalat" w:hAnsi="GHEA Grapalat"/>
          <w:b/>
          <w:sz w:val="24"/>
          <w:szCs w:val="24"/>
        </w:rPr>
        <w:t>кодом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="006132ED" w:rsidRPr="0046047A">
        <w:rPr>
          <w:rFonts w:ascii="Arial LatRus" w:hAnsi="Arial LatRus"/>
          <w:sz w:val="24"/>
          <w:szCs w:val="24"/>
        </w:rPr>
        <w:t>"</w:t>
      </w:r>
      <w:r w:rsidR="00657912">
        <w:rPr>
          <w:rFonts w:ascii="Arial LatRus" w:hAnsi="Arial LatRus"/>
          <w:sz w:val="24"/>
          <w:szCs w:val="24"/>
          <w:lang w:val="hy-AM"/>
        </w:rPr>
        <w:t>AMNMD-GHASHDZB-21/</w:t>
      </w:r>
      <w:r w:rsidR="00657912" w:rsidRPr="00657912">
        <w:rPr>
          <w:rFonts w:ascii="Arial LatRus" w:hAnsi="Arial LatRus"/>
          <w:sz w:val="24"/>
          <w:szCs w:val="24"/>
        </w:rPr>
        <w:t>1</w:t>
      </w:r>
      <w:r w:rsidR="006132ED" w:rsidRPr="0046047A">
        <w:rPr>
          <w:rFonts w:ascii="Arial LatRus" w:hAnsi="Arial LatRus"/>
          <w:sz w:val="24"/>
          <w:szCs w:val="24"/>
        </w:rPr>
        <w:t>"</w:t>
      </w:r>
      <w:r w:rsidR="00DC619D" w:rsidRPr="0046047A">
        <w:rPr>
          <w:rStyle w:val="af6"/>
          <w:rFonts w:ascii="Arial LatRus" w:hAnsi="Arial LatRus"/>
          <w:sz w:val="24"/>
          <w:szCs w:val="24"/>
        </w:rPr>
        <w:footnoteReference w:customMarkFollows="1" w:id="17"/>
        <w:t>*</w:t>
      </w:r>
    </w:p>
    <w:p w:rsidR="00B2572B" w:rsidRPr="0046047A" w:rsidRDefault="00B2572B" w:rsidP="00B46D58">
      <w:pPr>
        <w:widowControl w:val="0"/>
        <w:spacing w:after="120"/>
        <w:ind w:firstLine="567"/>
        <w:jc w:val="center"/>
        <w:rPr>
          <w:rFonts w:ascii="Arial LatRus" w:hAnsi="Arial LatRus"/>
        </w:rPr>
      </w:pPr>
    </w:p>
    <w:p w:rsidR="00B2572B" w:rsidRPr="0046047A" w:rsidRDefault="00B2572B" w:rsidP="00B46D58">
      <w:pPr>
        <w:widowControl w:val="0"/>
        <w:spacing w:after="120"/>
        <w:ind w:left="-66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t>ЦЕНОВОЕ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ПРЕДЛОЖЕНИЕ</w:t>
      </w:r>
    </w:p>
    <w:p w:rsidR="00B2572B" w:rsidRPr="0046047A" w:rsidRDefault="00B2572B" w:rsidP="00B46D58">
      <w:pPr>
        <w:widowControl w:val="0"/>
        <w:spacing w:after="120"/>
        <w:ind w:firstLine="567"/>
        <w:jc w:val="center"/>
        <w:rPr>
          <w:rFonts w:ascii="Arial LatRus" w:hAnsi="Arial LatRus"/>
        </w:rPr>
      </w:pPr>
    </w:p>
    <w:p w:rsidR="005744FC" w:rsidRPr="0046047A" w:rsidRDefault="00B2572B" w:rsidP="00B46D58">
      <w:pPr>
        <w:widowControl w:val="0"/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GHEA Grapalat" w:hAnsi="GHEA Grapalat"/>
          <w:spacing w:val="-6"/>
        </w:rPr>
        <w:t>Рассмотрев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приглашение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на</w:t>
      </w:r>
      <w:r w:rsidRPr="0046047A">
        <w:rPr>
          <w:rFonts w:ascii="Arial LatRus" w:hAnsi="Arial LatRus"/>
          <w:spacing w:val="-6"/>
        </w:rPr>
        <w:t xml:space="preserve"> </w:t>
      </w:r>
      <w:r w:rsidR="008475E8" w:rsidRPr="0046047A">
        <w:rPr>
          <w:rFonts w:ascii="GHEA Grapalat" w:hAnsi="GHEA Grapalat"/>
          <w:spacing w:val="-6"/>
          <w:lang w:val="hy-AM"/>
        </w:rPr>
        <w:t>запрос</w:t>
      </w:r>
      <w:r w:rsidR="008475E8" w:rsidRPr="0046047A">
        <w:rPr>
          <w:rFonts w:ascii="Arial LatRus" w:hAnsi="Arial LatRus"/>
          <w:spacing w:val="-6"/>
          <w:lang w:val="hy-AM"/>
        </w:rPr>
        <w:t xml:space="preserve"> </w:t>
      </w:r>
      <w:r w:rsidR="008475E8" w:rsidRPr="0046047A">
        <w:rPr>
          <w:rFonts w:ascii="GHEA Grapalat" w:hAnsi="GHEA Grapalat"/>
          <w:spacing w:val="-6"/>
          <w:lang w:val="hy-AM"/>
        </w:rPr>
        <w:t>котировок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под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кодом</w:t>
      </w:r>
      <w:r w:rsidRPr="0046047A">
        <w:rPr>
          <w:rFonts w:ascii="Arial LatRus" w:hAnsi="Arial LatRus"/>
          <w:spacing w:val="-6"/>
        </w:rPr>
        <w:t xml:space="preserve"> </w:t>
      </w:r>
      <w:r w:rsidR="008475E8" w:rsidRPr="0046047A">
        <w:rPr>
          <w:rFonts w:ascii="Arial LatRus" w:hAnsi="Arial LatRus"/>
        </w:rPr>
        <w:t>"</w:t>
      </w:r>
      <w:r w:rsidR="00657912">
        <w:rPr>
          <w:rFonts w:ascii="Arial LatRus" w:hAnsi="Arial LatRus"/>
          <w:lang w:val="hy-AM"/>
        </w:rPr>
        <w:t xml:space="preserve"> AMNMD-GHASHDZB-21/</w:t>
      </w:r>
      <w:r w:rsidR="00657912" w:rsidRPr="00657912">
        <w:rPr>
          <w:rFonts w:ascii="Arial LatRus" w:hAnsi="Arial LatRus"/>
        </w:rPr>
        <w:t>1</w:t>
      </w:r>
      <w:r w:rsidR="008475E8" w:rsidRPr="0046047A">
        <w:rPr>
          <w:rFonts w:ascii="Arial LatRus" w:hAnsi="Arial LatRus"/>
        </w:rPr>
        <w:t>"</w:t>
      </w:r>
      <w:r w:rsidR="008475E8" w:rsidRPr="0046047A">
        <w:rPr>
          <w:rStyle w:val="af6"/>
          <w:rFonts w:ascii="Arial LatRus" w:hAnsi="Arial LatRus"/>
        </w:rPr>
        <w:footnoteReference w:customMarkFollows="1" w:id="18"/>
        <w:t>*</w:t>
      </w:r>
      <w:r w:rsidRPr="0046047A">
        <w:rPr>
          <w:rFonts w:ascii="Arial LatRus" w:hAnsi="Arial LatRus"/>
          <w:spacing w:val="-6"/>
        </w:rPr>
        <w:t>,</w:t>
      </w:r>
    </w:p>
    <w:p w:rsidR="005646FC" w:rsidRPr="0046047A" w:rsidRDefault="005744FC" w:rsidP="00B46D58">
      <w:pPr>
        <w:widowControl w:val="0"/>
        <w:jc w:val="both"/>
        <w:rPr>
          <w:rFonts w:ascii="Arial LatRus" w:hAnsi="Arial LatRus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том</w:t>
      </w:r>
      <w:r w:rsidR="00B2572B"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числе</w:t>
      </w:r>
      <w:r w:rsidR="00B2572B"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проект</w:t>
      </w:r>
      <w:r w:rsidR="00B2572B"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заключаемого</w:t>
      </w:r>
      <w:r w:rsidR="00B2572B"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договора</w:t>
      </w:r>
      <w:r w:rsidR="00B2572B" w:rsidRPr="0046047A">
        <w:rPr>
          <w:rFonts w:ascii="Arial LatRus" w:hAnsi="Arial LatRus"/>
        </w:rPr>
        <w:t>___</w:t>
      </w:r>
      <w:r w:rsidRPr="0046047A">
        <w:rPr>
          <w:rFonts w:ascii="Arial LatRus" w:hAnsi="Arial LatRus"/>
        </w:rPr>
        <w:t>________________________</w:t>
      </w:r>
      <w:r w:rsidR="00B2572B" w:rsidRPr="0046047A">
        <w:rPr>
          <w:rFonts w:ascii="Arial LatRus" w:hAnsi="Arial LatRus"/>
        </w:rPr>
        <w:t>____</w:t>
      </w:r>
      <w:r w:rsidR="00191D27" w:rsidRPr="0046047A">
        <w:rPr>
          <w:rFonts w:ascii="Arial LatRus" w:hAnsi="Arial LatRus"/>
        </w:rPr>
        <w:t>___</w:t>
      </w:r>
    </w:p>
    <w:p w:rsidR="005646FC" w:rsidRPr="0046047A" w:rsidRDefault="005646FC" w:rsidP="00B46D58">
      <w:pPr>
        <w:widowControl w:val="0"/>
        <w:spacing w:after="160"/>
        <w:ind w:left="6237"/>
        <w:jc w:val="both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участника</w:t>
      </w:r>
    </w:p>
    <w:p w:rsidR="00B2572B" w:rsidRPr="0046047A" w:rsidRDefault="00B2572B" w:rsidP="00B46D58">
      <w:pPr>
        <w:widowControl w:val="0"/>
        <w:spacing w:after="160"/>
        <w:jc w:val="both"/>
        <w:rPr>
          <w:rFonts w:ascii="Arial LatRus" w:hAnsi="Arial LatRus"/>
        </w:rPr>
      </w:pPr>
      <w:proofErr w:type="spellStart"/>
      <w:r w:rsidRPr="0046047A">
        <w:rPr>
          <w:rFonts w:ascii="GHEA Grapalat" w:hAnsi="GHEA Grapalat"/>
        </w:rPr>
        <w:t>предлагаетвыполнить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нижеуказанным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ценам</w:t>
      </w:r>
      <w:r w:rsidRPr="0046047A">
        <w:rPr>
          <w:rFonts w:ascii="Arial LatRus" w:hAnsi="Arial LatRus"/>
        </w:rPr>
        <w:t>:</w:t>
      </w:r>
    </w:p>
    <w:p w:rsidR="00B2572B" w:rsidRPr="0046047A" w:rsidRDefault="005646FC" w:rsidP="00B46D58">
      <w:pPr>
        <w:widowControl w:val="0"/>
        <w:spacing w:after="160"/>
        <w:jc w:val="right"/>
        <w:rPr>
          <w:rFonts w:ascii="Arial LatRus" w:hAnsi="Arial LatRus"/>
        </w:rPr>
      </w:pPr>
      <w:proofErr w:type="spellStart"/>
      <w:r w:rsidRPr="0046047A">
        <w:rPr>
          <w:rFonts w:ascii="GHEA Grapalat" w:hAnsi="GHEA Grapalat"/>
        </w:rPr>
        <w:t>д</w:t>
      </w:r>
      <w:r w:rsidR="00B2572B" w:rsidRPr="0046047A">
        <w:rPr>
          <w:rFonts w:ascii="GHEA Grapalat" w:hAnsi="GHEA Grapalat"/>
        </w:rPr>
        <w:t>рамов</w:t>
      </w:r>
      <w:proofErr w:type="spellEnd"/>
      <w:r w:rsidR="00B2572B" w:rsidRPr="0046047A">
        <w:rPr>
          <w:rFonts w:ascii="Arial LatRus" w:hAnsi="Arial LatRus"/>
        </w:rPr>
        <w:t xml:space="preserve"> </w:t>
      </w:r>
      <w:r w:rsidR="00B2572B" w:rsidRPr="0046047A">
        <w:rPr>
          <w:rFonts w:ascii="GHEA Grapalat" w:hAnsi="GHEA Grapalat"/>
        </w:rPr>
        <w:t>РА</w:t>
      </w:r>
    </w:p>
    <w:tbl>
      <w:tblPr>
        <w:tblW w:w="7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1559"/>
        <w:gridCol w:w="1843"/>
        <w:gridCol w:w="1617"/>
        <w:gridCol w:w="1448"/>
      </w:tblGrid>
      <w:tr w:rsidR="006A7C27" w:rsidRPr="0046047A" w:rsidTr="00CE62D4">
        <w:trPr>
          <w:trHeight w:val="91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en-US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Номера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лотов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> 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товара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Стоимость</w:t>
            </w:r>
          </w:p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16"/>
                <w:szCs w:val="16"/>
              </w:rPr>
              <w:t>(</w:t>
            </w:r>
            <w:r w:rsidRPr="0046047A">
              <w:rPr>
                <w:rFonts w:ascii="GHEA Grapalat" w:hAnsi="GHEA Grapalat"/>
                <w:sz w:val="16"/>
                <w:szCs w:val="16"/>
              </w:rPr>
              <w:t>совокупность</w:t>
            </w:r>
            <w:r w:rsidRPr="0046047A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46047A">
              <w:rPr>
                <w:rFonts w:ascii="GHEA Grapalat" w:hAnsi="GHEA Grapalat"/>
                <w:sz w:val="16"/>
                <w:szCs w:val="16"/>
              </w:rPr>
              <w:t>себестоимости</w:t>
            </w:r>
            <w:r w:rsidRPr="0046047A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46047A">
              <w:rPr>
                <w:rFonts w:ascii="GHEA Grapalat" w:hAnsi="GHEA Grapalat"/>
                <w:sz w:val="16"/>
                <w:szCs w:val="16"/>
              </w:rPr>
              <w:t>и</w:t>
            </w:r>
            <w:r w:rsidRPr="0046047A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46047A">
              <w:rPr>
                <w:rFonts w:ascii="GHEA Grapalat" w:hAnsi="GHEA Grapalat"/>
                <w:sz w:val="16"/>
                <w:szCs w:val="16"/>
              </w:rPr>
              <w:t>прогнозируемой</w:t>
            </w:r>
            <w:r w:rsidRPr="0046047A">
              <w:rPr>
                <w:rFonts w:ascii="Arial LatRus" w:hAnsi="Arial LatRus"/>
                <w:sz w:val="16"/>
                <w:szCs w:val="16"/>
              </w:rPr>
              <w:t xml:space="preserve"> </w:t>
            </w:r>
            <w:r w:rsidRPr="0046047A">
              <w:rPr>
                <w:rFonts w:ascii="GHEA Grapalat" w:hAnsi="GHEA Grapalat"/>
                <w:sz w:val="16"/>
                <w:szCs w:val="16"/>
              </w:rPr>
              <w:t>прибыли</w:t>
            </w:r>
            <w:r w:rsidRPr="0046047A">
              <w:rPr>
                <w:rFonts w:ascii="Arial LatRus" w:hAnsi="Arial LatRus"/>
                <w:sz w:val="16"/>
                <w:szCs w:val="16"/>
              </w:rPr>
              <w:t>)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/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прописью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цифрами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2D4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sz w:val="20"/>
                <w:szCs w:val="20"/>
                <w:lang w:val="en-US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НДС</w:t>
            </w:r>
            <w:r w:rsidRPr="0046047A">
              <w:rPr>
                <w:rStyle w:val="af6"/>
                <w:rFonts w:ascii="Arial LatRus" w:hAnsi="Arial LatRus"/>
                <w:b/>
                <w:sz w:val="20"/>
                <w:szCs w:val="20"/>
              </w:rPr>
              <w:footnoteReference w:customMarkFollows="1" w:id="19"/>
              <w:t>**</w:t>
            </w:r>
          </w:p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/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прописью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цифрами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GHEA Grapalat" w:hAnsi="GHEA Grapalat"/>
                <w:b/>
                <w:sz w:val="20"/>
                <w:szCs w:val="20"/>
              </w:rPr>
              <w:t>Общая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цена</w:t>
            </w:r>
          </w:p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/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прописью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20"/>
                <w:szCs w:val="20"/>
              </w:rPr>
              <w:t>цифрами</w:t>
            </w:r>
            <w:r w:rsidRPr="0046047A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</w:tr>
      <w:tr w:rsidR="006A7C27" w:rsidRPr="0046047A" w:rsidTr="00CE62D4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i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i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i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6A7C27" w:rsidRPr="0046047A" w:rsidRDefault="006A7C27" w:rsidP="00B46D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LatRus" w:hAnsi="Arial LatRus"/>
                <w:i/>
                <w:sz w:val="20"/>
                <w:szCs w:val="20"/>
                <w:lang w:val="en-US"/>
              </w:rPr>
            </w:pPr>
            <w:r w:rsidRPr="0046047A">
              <w:rPr>
                <w:rFonts w:ascii="Arial LatRus" w:hAnsi="Arial LatRus"/>
                <w:b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6A7C27" w:rsidRPr="0046047A" w:rsidRDefault="006A7C27" w:rsidP="006A7C27">
            <w:pPr>
              <w:widowControl w:val="0"/>
              <w:jc w:val="center"/>
              <w:rPr>
                <w:rFonts w:ascii="Arial LatRus" w:hAnsi="Arial LatRus"/>
                <w:i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i/>
                <w:sz w:val="20"/>
                <w:szCs w:val="20"/>
                <w:lang w:val="en-US"/>
              </w:rPr>
              <w:t>5</w:t>
            </w:r>
            <w:r w:rsidRPr="0046047A">
              <w:rPr>
                <w:rFonts w:ascii="Arial LatRus" w:hAnsi="Arial LatRus"/>
                <w:b/>
                <w:i/>
                <w:sz w:val="20"/>
                <w:szCs w:val="20"/>
              </w:rPr>
              <w:t>=3+4</w:t>
            </w:r>
          </w:p>
        </w:tc>
      </w:tr>
      <w:tr w:rsidR="006A7C27" w:rsidRPr="0046047A" w:rsidTr="00DC2360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лота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предмета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закупки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№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6A7C27" w:rsidRPr="0046047A" w:rsidTr="00DC2360">
        <w:trPr>
          <w:trHeight w:val="52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лота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предмета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закупки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№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6A7C27" w:rsidRPr="0046047A" w:rsidTr="00DC2360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Наименование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лота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предмета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закупки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46047A">
              <w:rPr>
                <w:rFonts w:ascii="GHEA Grapalat" w:hAnsi="GHEA Grapalat"/>
                <w:sz w:val="20"/>
                <w:szCs w:val="20"/>
                <w:u w:val="single"/>
                <w:vertAlign w:val="subscript"/>
              </w:rPr>
              <w:t>№</w:t>
            </w:r>
            <w:r w:rsidRPr="0046047A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3"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6A7C27" w:rsidRPr="0046047A" w:rsidTr="00DC2360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6A7C27" w:rsidRPr="0046047A" w:rsidTr="00DC2360">
        <w:trPr>
          <w:trHeight w:val="27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46047A">
              <w:rPr>
                <w:rFonts w:ascii="Arial LatRus" w:hAnsi="Arial LatRus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C27" w:rsidRPr="0046047A" w:rsidRDefault="006A7C27" w:rsidP="00B46D58">
            <w:pPr>
              <w:widowControl w:val="0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27" w:rsidRPr="0046047A" w:rsidRDefault="006A7C27" w:rsidP="00B46D58">
            <w:pPr>
              <w:widowControl w:val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</w:tbl>
    <w:p w:rsidR="00374F4A" w:rsidRPr="0046047A" w:rsidRDefault="00374F4A" w:rsidP="00B46D58">
      <w:pPr>
        <w:widowControl w:val="0"/>
        <w:tabs>
          <w:tab w:val="left" w:pos="6804"/>
        </w:tabs>
        <w:jc w:val="center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_________________________________________________</w:t>
      </w:r>
      <w:r w:rsidRPr="0046047A">
        <w:rPr>
          <w:rFonts w:ascii="Arial LatRus" w:hAnsi="Arial LatRus"/>
        </w:rPr>
        <w:tab/>
        <w:t>_________________</w:t>
      </w:r>
    </w:p>
    <w:p w:rsidR="00374F4A" w:rsidRPr="0046047A" w:rsidRDefault="00374F4A" w:rsidP="00B46D58">
      <w:pPr>
        <w:widowControl w:val="0"/>
        <w:tabs>
          <w:tab w:val="left" w:pos="7513"/>
        </w:tabs>
        <w:spacing w:after="160"/>
        <w:ind w:left="709"/>
        <w:jc w:val="both"/>
        <w:rPr>
          <w:rFonts w:ascii="Arial LatRus" w:hAnsi="Arial LatRus" w:cs="Arial"/>
          <w:sz w:val="16"/>
        </w:rPr>
      </w:pPr>
      <w:r w:rsidRPr="0046047A">
        <w:rPr>
          <w:rFonts w:ascii="GHEA Grapalat" w:hAnsi="GHEA Grapalat"/>
          <w:sz w:val="16"/>
        </w:rPr>
        <w:t>наименование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участника</w:t>
      </w:r>
      <w:r w:rsidRPr="0046047A">
        <w:rPr>
          <w:rFonts w:ascii="Arial LatRus" w:hAnsi="Arial LatRus"/>
          <w:sz w:val="16"/>
        </w:rPr>
        <w:t xml:space="preserve"> (</w:t>
      </w:r>
      <w:r w:rsidRPr="0046047A">
        <w:rPr>
          <w:rFonts w:ascii="GHEA Grapalat" w:hAnsi="GHEA Grapalat"/>
          <w:sz w:val="16"/>
        </w:rPr>
        <w:t>должность</w:t>
      </w:r>
      <w:r w:rsidRPr="0046047A">
        <w:rPr>
          <w:rFonts w:ascii="Arial LatRus" w:hAnsi="Arial LatRus"/>
          <w:sz w:val="16"/>
        </w:rPr>
        <w:t xml:space="preserve">, </w:t>
      </w:r>
      <w:r w:rsidRPr="0046047A">
        <w:rPr>
          <w:rFonts w:ascii="GHEA Grapalat" w:hAnsi="GHEA Grapalat"/>
          <w:sz w:val="16"/>
        </w:rPr>
        <w:t>имя</w:t>
      </w:r>
      <w:r w:rsidRPr="0046047A">
        <w:rPr>
          <w:rFonts w:ascii="Arial LatRus" w:hAnsi="Arial LatRus"/>
          <w:sz w:val="16"/>
        </w:rPr>
        <w:t xml:space="preserve">, </w:t>
      </w:r>
      <w:r w:rsidRPr="0046047A">
        <w:rPr>
          <w:rFonts w:ascii="GHEA Grapalat" w:hAnsi="GHEA Grapalat"/>
          <w:sz w:val="16"/>
        </w:rPr>
        <w:t>фамилия</w:t>
      </w:r>
      <w:r w:rsidRPr="0046047A">
        <w:rPr>
          <w:rFonts w:ascii="Arial LatRus" w:hAnsi="Arial LatRus"/>
          <w:sz w:val="16"/>
        </w:rPr>
        <w:t xml:space="preserve"> </w:t>
      </w:r>
      <w:r w:rsidRPr="0046047A">
        <w:rPr>
          <w:rFonts w:ascii="GHEA Grapalat" w:hAnsi="GHEA Grapalat"/>
          <w:sz w:val="16"/>
        </w:rPr>
        <w:t>руководителя</w:t>
      </w:r>
      <w:r w:rsidR="00335DAA" w:rsidRPr="0046047A">
        <w:rPr>
          <w:rFonts w:ascii="Arial LatRus" w:hAnsi="Arial LatRus"/>
          <w:sz w:val="16"/>
        </w:rPr>
        <w:t>)</w:t>
      </w:r>
      <w:r w:rsidRPr="0046047A">
        <w:rPr>
          <w:rFonts w:ascii="Arial LatRus" w:hAnsi="Arial LatRus"/>
          <w:sz w:val="16"/>
        </w:rPr>
        <w:tab/>
      </w:r>
      <w:r w:rsidRPr="0046047A">
        <w:rPr>
          <w:rFonts w:ascii="GHEA Grapalat" w:hAnsi="GHEA Grapalat"/>
          <w:sz w:val="16"/>
        </w:rPr>
        <w:t>подпись</w:t>
      </w:r>
    </w:p>
    <w:p w:rsidR="00DC619D" w:rsidRPr="0046047A" w:rsidRDefault="00DC619D" w:rsidP="00B46D58">
      <w:pPr>
        <w:widowControl w:val="0"/>
        <w:spacing w:after="160"/>
        <w:jc w:val="both"/>
        <w:rPr>
          <w:rFonts w:ascii="Arial LatRus" w:hAnsi="Arial LatRus"/>
          <w:lang w:val="es-ES"/>
        </w:rPr>
      </w:pPr>
    </w:p>
    <w:p w:rsidR="00B2572B" w:rsidRPr="0046047A" w:rsidRDefault="00B2572B" w:rsidP="00B46D58">
      <w:pPr>
        <w:widowControl w:val="0"/>
        <w:spacing w:after="160"/>
        <w:jc w:val="right"/>
        <w:rPr>
          <w:rFonts w:ascii="Arial LatRus" w:hAnsi="Arial LatRus"/>
        </w:rPr>
      </w:pPr>
      <w:r w:rsidRPr="0046047A">
        <w:rPr>
          <w:rFonts w:ascii="GHEA Grapalat" w:hAnsi="GHEA Grapalat"/>
        </w:rPr>
        <w:t>М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П</w:t>
      </w:r>
      <w:r w:rsidRPr="0046047A">
        <w:rPr>
          <w:rFonts w:ascii="Arial LatRus" w:hAnsi="Arial LatRus"/>
        </w:rPr>
        <w:t>.</w:t>
      </w:r>
    </w:p>
    <w:p w:rsidR="00B217BB" w:rsidRPr="0046047A" w:rsidRDefault="00B217BB" w:rsidP="00B46D58">
      <w:pPr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</w:p>
    <w:p w:rsidR="003D2FE2" w:rsidRPr="0046047A" w:rsidRDefault="003D2FE2" w:rsidP="002A4556">
      <w:pPr>
        <w:widowControl w:val="0"/>
        <w:spacing w:after="160"/>
        <w:jc w:val="right"/>
        <w:rPr>
          <w:rFonts w:ascii="Arial LatRus" w:hAnsi="Arial LatRus" w:cs="GHEA Grapalat"/>
          <w:i/>
          <w:sz w:val="22"/>
          <w:szCs w:val="22"/>
        </w:rPr>
      </w:pPr>
      <w:r w:rsidRPr="0046047A">
        <w:rPr>
          <w:rFonts w:ascii="GHEA Grapalat" w:hAnsi="GHEA Grapalat"/>
          <w:i/>
          <w:sz w:val="22"/>
          <w:szCs w:val="22"/>
        </w:rPr>
        <w:lastRenderedPageBreak/>
        <w:t>Приложение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Pr="0046047A">
        <w:rPr>
          <w:rFonts w:ascii="GHEA Grapalat" w:hAnsi="GHEA Grapalat"/>
          <w:i/>
          <w:sz w:val="22"/>
          <w:szCs w:val="22"/>
        </w:rPr>
        <w:t>№</w:t>
      </w:r>
      <w:r w:rsidRPr="0046047A">
        <w:rPr>
          <w:rFonts w:ascii="Arial LatRus" w:hAnsi="Arial LatRus"/>
          <w:i/>
          <w:sz w:val="22"/>
          <w:szCs w:val="22"/>
        </w:rPr>
        <w:t xml:space="preserve"> 4.</w:t>
      </w:r>
      <w:r w:rsidR="00A15BEC" w:rsidRPr="0046047A">
        <w:rPr>
          <w:rFonts w:ascii="Arial LatRus" w:hAnsi="Arial LatRus"/>
          <w:i/>
          <w:sz w:val="22"/>
          <w:szCs w:val="22"/>
        </w:rPr>
        <w:t>2</w:t>
      </w:r>
    </w:p>
    <w:p w:rsidR="003D2FE2" w:rsidRPr="0046047A" w:rsidRDefault="003D2FE2" w:rsidP="002A4556">
      <w:pPr>
        <w:widowControl w:val="0"/>
        <w:spacing w:after="160"/>
        <w:jc w:val="right"/>
        <w:rPr>
          <w:rFonts w:ascii="Arial LatRus" w:hAnsi="Arial LatRus" w:cs="GHEA Grapalat"/>
          <w:i/>
          <w:sz w:val="22"/>
          <w:szCs w:val="22"/>
        </w:rPr>
      </w:pPr>
      <w:r w:rsidRPr="0046047A">
        <w:rPr>
          <w:rFonts w:ascii="GHEA Grapalat" w:hAnsi="GHEA Grapalat"/>
          <w:i/>
          <w:sz w:val="22"/>
          <w:szCs w:val="22"/>
        </w:rPr>
        <w:t>к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Pr="0046047A">
        <w:rPr>
          <w:rFonts w:ascii="GHEA Grapalat" w:hAnsi="GHEA Grapalat"/>
          <w:i/>
          <w:sz w:val="22"/>
          <w:szCs w:val="22"/>
        </w:rPr>
        <w:t>Приглашению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Pr="0046047A">
        <w:rPr>
          <w:rFonts w:ascii="GHEA Grapalat" w:hAnsi="GHEA Grapalat"/>
          <w:i/>
          <w:sz w:val="22"/>
          <w:szCs w:val="22"/>
        </w:rPr>
        <w:t>на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="008475E8" w:rsidRPr="0046047A">
        <w:rPr>
          <w:rFonts w:ascii="GHEA Grapalat" w:hAnsi="GHEA Grapalat"/>
          <w:i/>
          <w:sz w:val="22"/>
          <w:szCs w:val="22"/>
          <w:lang w:val="hy-AM"/>
        </w:rPr>
        <w:t>запрос</w:t>
      </w:r>
      <w:r w:rsidR="008475E8" w:rsidRPr="0046047A">
        <w:rPr>
          <w:rFonts w:ascii="Arial LatRus" w:hAnsi="Arial LatRus"/>
          <w:i/>
          <w:sz w:val="22"/>
          <w:szCs w:val="22"/>
          <w:lang w:val="hy-AM"/>
        </w:rPr>
        <w:t xml:space="preserve"> </w:t>
      </w:r>
      <w:r w:rsidR="008475E8" w:rsidRPr="0046047A">
        <w:rPr>
          <w:rFonts w:ascii="GHEA Grapalat" w:hAnsi="GHEA Grapalat"/>
          <w:i/>
          <w:sz w:val="22"/>
          <w:szCs w:val="22"/>
          <w:lang w:val="hy-AM"/>
        </w:rPr>
        <w:t>которовок</w:t>
      </w:r>
      <w:r w:rsidRPr="0046047A">
        <w:rPr>
          <w:rFonts w:ascii="Arial LatRus" w:hAnsi="Arial LatRus" w:cs="GHEA Grapalat"/>
          <w:i/>
          <w:sz w:val="22"/>
          <w:szCs w:val="22"/>
        </w:rPr>
        <w:br/>
      </w:r>
      <w:r w:rsidRPr="0046047A">
        <w:rPr>
          <w:rFonts w:ascii="GHEA Grapalat" w:hAnsi="GHEA Grapalat"/>
          <w:i/>
          <w:sz w:val="22"/>
          <w:szCs w:val="22"/>
        </w:rPr>
        <w:t>под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Pr="0046047A">
        <w:rPr>
          <w:rFonts w:ascii="GHEA Grapalat" w:hAnsi="GHEA Grapalat"/>
          <w:i/>
          <w:sz w:val="22"/>
          <w:szCs w:val="22"/>
        </w:rPr>
        <w:t>кодом</w:t>
      </w:r>
      <w:r w:rsidRPr="0046047A">
        <w:rPr>
          <w:rFonts w:ascii="Arial LatRus" w:hAnsi="Arial LatRus"/>
          <w:i/>
          <w:sz w:val="22"/>
          <w:szCs w:val="22"/>
        </w:rPr>
        <w:t xml:space="preserve"> </w:t>
      </w:r>
      <w:r w:rsidR="008475E8" w:rsidRPr="0046047A">
        <w:rPr>
          <w:rFonts w:ascii="Arial LatRus" w:hAnsi="Arial LatRus"/>
        </w:rPr>
        <w:t>"</w:t>
      </w:r>
      <w:r w:rsidR="00657912">
        <w:rPr>
          <w:rFonts w:ascii="Arial LatRus" w:hAnsi="Arial LatRus"/>
          <w:lang w:val="hy-AM"/>
        </w:rPr>
        <w:t xml:space="preserve"> AMNMD-GHASHDZB-21/</w:t>
      </w:r>
      <w:r w:rsidR="00657912" w:rsidRPr="00657912">
        <w:rPr>
          <w:rFonts w:ascii="Arial LatRus" w:hAnsi="Arial LatRus"/>
        </w:rPr>
        <w:t>1</w:t>
      </w:r>
      <w:r w:rsidR="008475E8" w:rsidRPr="0046047A">
        <w:rPr>
          <w:rFonts w:ascii="Arial LatRus" w:hAnsi="Arial LatRus"/>
        </w:rPr>
        <w:t>"</w:t>
      </w:r>
      <w:r w:rsidR="008475E8" w:rsidRPr="0046047A">
        <w:rPr>
          <w:rStyle w:val="af6"/>
          <w:rFonts w:ascii="Arial LatRus" w:hAnsi="Arial LatRus"/>
        </w:rPr>
        <w:footnoteReference w:customMarkFollows="1" w:id="20"/>
        <w:t>*</w:t>
      </w: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/>
          <w:b/>
          <w:sz w:val="22"/>
          <w:szCs w:val="22"/>
        </w:rPr>
      </w:pP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 w:cs="GHEA Grapalat"/>
          <w:b/>
          <w:sz w:val="22"/>
          <w:szCs w:val="22"/>
        </w:rPr>
      </w:pPr>
      <w:r w:rsidRPr="0046047A">
        <w:rPr>
          <w:rFonts w:ascii="GHEA Grapalat" w:hAnsi="GHEA Grapalat"/>
          <w:b/>
          <w:sz w:val="22"/>
          <w:szCs w:val="22"/>
        </w:rPr>
        <w:t>СОГЛАШЕНИЕ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О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НЕУСТОЙКЕ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 w:cs="GHEA Grapalat"/>
          <w:b/>
          <w:sz w:val="22"/>
          <w:szCs w:val="22"/>
        </w:rPr>
      </w:pPr>
      <w:r w:rsidRPr="0046047A">
        <w:rPr>
          <w:rFonts w:ascii="Arial LatRus" w:hAnsi="Arial LatRus"/>
          <w:b/>
          <w:sz w:val="22"/>
          <w:szCs w:val="22"/>
        </w:rPr>
        <w:t>(</w:t>
      </w:r>
      <w:r w:rsidRPr="0046047A">
        <w:rPr>
          <w:rFonts w:ascii="GHEA Grapalat" w:hAnsi="GHEA Grapalat"/>
          <w:b/>
          <w:sz w:val="22"/>
          <w:szCs w:val="22"/>
        </w:rPr>
        <w:t>обеспечение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квалификации</w:t>
      </w:r>
      <w:r w:rsidRPr="0046047A">
        <w:rPr>
          <w:rFonts w:ascii="Arial LatRus" w:hAnsi="Arial LatRus"/>
          <w:b/>
          <w:sz w:val="22"/>
          <w:szCs w:val="22"/>
        </w:rPr>
        <w:t>)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0"/>
      </w:tblGrid>
      <w:tr w:rsidR="00B932B8" w:rsidRPr="0046047A" w:rsidTr="00B932B8">
        <w:tc>
          <w:tcPr>
            <w:tcW w:w="4786" w:type="dxa"/>
          </w:tcPr>
          <w:p w:rsidR="003D2FE2" w:rsidRPr="0046047A" w:rsidRDefault="003D2FE2" w:rsidP="002A4556">
            <w:pPr>
              <w:widowControl w:val="0"/>
              <w:spacing w:after="160"/>
              <w:rPr>
                <w:rFonts w:ascii="Arial LatRus" w:hAnsi="Arial LatRus" w:cs="GHEA Grapalat"/>
                <w:b/>
                <w:sz w:val="22"/>
                <w:szCs w:val="22"/>
                <w:lang w:val="en-US"/>
              </w:rPr>
            </w:pPr>
            <w:r w:rsidRPr="0046047A">
              <w:rPr>
                <w:rFonts w:ascii="GHEA Grapalat" w:hAnsi="GHEA Grapalat"/>
                <w:sz w:val="22"/>
                <w:szCs w:val="22"/>
              </w:rPr>
              <w:t>г</w:t>
            </w:r>
            <w:r w:rsidRPr="0046047A">
              <w:rPr>
                <w:rFonts w:ascii="Arial LatRus" w:hAnsi="Arial LatRus"/>
                <w:sz w:val="22"/>
                <w:szCs w:val="22"/>
              </w:rPr>
              <w:t xml:space="preserve">. </w:t>
            </w:r>
            <w:r w:rsidRPr="0046047A">
              <w:rPr>
                <w:rFonts w:ascii="GHEA Grapalat" w:hAnsi="GHEA Grapalat"/>
                <w:sz w:val="22"/>
                <w:szCs w:val="22"/>
              </w:rPr>
              <w:t>Ереван</w:t>
            </w:r>
          </w:p>
        </w:tc>
        <w:tc>
          <w:tcPr>
            <w:tcW w:w="4500" w:type="dxa"/>
          </w:tcPr>
          <w:p w:rsidR="003D2FE2" w:rsidRPr="0046047A" w:rsidRDefault="003D2FE2" w:rsidP="002A4556">
            <w:pPr>
              <w:widowControl w:val="0"/>
              <w:spacing w:after="160"/>
              <w:jc w:val="right"/>
              <w:rPr>
                <w:rFonts w:ascii="Arial LatRus" w:hAnsi="Arial LatRus" w:cs="GHEA Grapalat"/>
                <w:b/>
                <w:sz w:val="22"/>
                <w:szCs w:val="22"/>
              </w:rPr>
            </w:pPr>
            <w:r w:rsidRPr="0046047A">
              <w:rPr>
                <w:rFonts w:ascii="Arial LatRus" w:hAnsi="Arial LatRus"/>
                <w:sz w:val="22"/>
                <w:szCs w:val="22"/>
              </w:rPr>
              <w:t>"</w:t>
            </w:r>
            <w:r w:rsidRPr="0046047A">
              <w:rPr>
                <w:rFonts w:ascii="Arial LatRus" w:hAnsi="Arial LatRus"/>
                <w:sz w:val="22"/>
                <w:szCs w:val="22"/>
                <w:lang w:val="en-US"/>
              </w:rPr>
              <w:tab/>
            </w:r>
            <w:r w:rsidRPr="0046047A">
              <w:rPr>
                <w:rFonts w:ascii="Arial LatRus" w:hAnsi="Arial LatRus"/>
                <w:sz w:val="22"/>
                <w:szCs w:val="22"/>
              </w:rPr>
              <w:t xml:space="preserve">" </w:t>
            </w:r>
            <w:r w:rsidRPr="0046047A">
              <w:rPr>
                <w:rFonts w:ascii="Arial LatRus" w:hAnsi="Arial LatRus"/>
                <w:sz w:val="22"/>
                <w:szCs w:val="22"/>
                <w:lang w:val="en-US"/>
              </w:rPr>
              <w:tab/>
            </w:r>
            <w:r w:rsidRPr="0046047A">
              <w:rPr>
                <w:rFonts w:ascii="Arial LatRus" w:hAnsi="Arial LatRus"/>
                <w:sz w:val="22"/>
                <w:szCs w:val="22"/>
              </w:rPr>
              <w:t>20</w:t>
            </w:r>
            <w:r w:rsidRPr="0046047A">
              <w:rPr>
                <w:rFonts w:ascii="Arial LatRus" w:hAnsi="Arial LatRus"/>
                <w:sz w:val="22"/>
                <w:szCs w:val="22"/>
                <w:lang w:val="en-US"/>
              </w:rPr>
              <w:tab/>
            </w:r>
            <w:r w:rsidRPr="0046047A">
              <w:rPr>
                <w:rFonts w:ascii="GHEA Grapalat" w:hAnsi="GHEA Grapalat"/>
                <w:sz w:val="22"/>
                <w:szCs w:val="22"/>
              </w:rPr>
              <w:t>г</w:t>
            </w:r>
            <w:r w:rsidRPr="0046047A">
              <w:rPr>
                <w:rFonts w:ascii="Arial LatRus" w:hAnsi="Arial LatRus"/>
                <w:sz w:val="22"/>
                <w:szCs w:val="22"/>
              </w:rPr>
              <w:t>.</w:t>
            </w:r>
            <w:r w:rsidRPr="0046047A">
              <w:rPr>
                <w:rStyle w:val="af6"/>
                <w:rFonts w:ascii="Arial LatRus" w:hAnsi="Arial LatRus"/>
                <w:sz w:val="22"/>
                <w:szCs w:val="22"/>
              </w:rPr>
              <w:footnoteReference w:customMarkFollows="1" w:id="21"/>
              <w:t>**</w:t>
            </w:r>
          </w:p>
        </w:tc>
      </w:tr>
    </w:tbl>
    <w:p w:rsidR="003D2FE2" w:rsidRPr="0046047A" w:rsidRDefault="003D2FE2" w:rsidP="002A4556">
      <w:pPr>
        <w:widowControl w:val="0"/>
        <w:spacing w:after="160"/>
        <w:rPr>
          <w:rFonts w:ascii="Arial LatRus" w:hAnsi="Arial LatRus" w:cs="GHEA Grapalat"/>
          <w:b/>
          <w:sz w:val="22"/>
          <w:szCs w:val="22"/>
        </w:rPr>
      </w:pPr>
    </w:p>
    <w:p w:rsidR="003D2FE2" w:rsidRPr="0046047A" w:rsidRDefault="003D2FE2" w:rsidP="002A4556">
      <w:pPr>
        <w:widowControl w:val="0"/>
        <w:jc w:val="both"/>
        <w:rPr>
          <w:rFonts w:ascii="Arial LatRus" w:hAnsi="Arial LatRus" w:cs="GHEA Grapalat"/>
          <w:sz w:val="22"/>
          <w:szCs w:val="22"/>
          <w:u w:val="single"/>
          <w:vertAlign w:val="subscript"/>
        </w:rPr>
      </w:pPr>
      <w:r w:rsidRPr="0046047A">
        <w:rPr>
          <w:rFonts w:ascii="Arial LatRus" w:hAnsi="Arial LatRus"/>
          <w:sz w:val="22"/>
          <w:szCs w:val="22"/>
        </w:rPr>
        <w:t xml:space="preserve">_______________________________________________,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лице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директора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>,</w:t>
      </w:r>
    </w:p>
    <w:p w:rsidR="003D2FE2" w:rsidRPr="0046047A" w:rsidRDefault="003D2FE2" w:rsidP="002A4556">
      <w:pPr>
        <w:widowControl w:val="0"/>
        <w:spacing w:after="160"/>
        <w:ind w:left="1843"/>
        <w:jc w:val="both"/>
        <w:rPr>
          <w:rFonts w:ascii="Arial LatRus" w:hAnsi="Arial LatRus"/>
          <w:sz w:val="22"/>
          <w:szCs w:val="22"/>
          <w:vertAlign w:val="superscript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наименование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Компании</w:t>
      </w:r>
    </w:p>
    <w:p w:rsidR="003D2FE2" w:rsidRPr="0046047A" w:rsidRDefault="003D2FE2" w:rsidP="002A4556">
      <w:pPr>
        <w:widowControl w:val="0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_________________________________________________________________________</w:t>
      </w: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/>
          <w:sz w:val="22"/>
          <w:szCs w:val="22"/>
          <w:vertAlign w:val="superscript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имя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, </w:t>
      </w:r>
      <w:r w:rsidRPr="0046047A">
        <w:rPr>
          <w:rFonts w:ascii="GHEA Grapalat" w:hAnsi="GHEA Grapalat"/>
          <w:sz w:val="22"/>
          <w:szCs w:val="22"/>
          <w:vertAlign w:val="superscript"/>
        </w:rPr>
        <w:t>фамилия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, </w:t>
      </w:r>
      <w:r w:rsidRPr="0046047A">
        <w:rPr>
          <w:rFonts w:ascii="GHEA Grapalat" w:hAnsi="GHEA Grapalat"/>
          <w:sz w:val="22"/>
          <w:szCs w:val="22"/>
          <w:vertAlign w:val="superscript"/>
        </w:rPr>
        <w:t>паспортные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данные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директора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компании</w:t>
      </w:r>
    </w:p>
    <w:p w:rsidR="003D2FE2" w:rsidRPr="0046047A" w:rsidRDefault="003D2FE2" w:rsidP="002A4556">
      <w:pPr>
        <w:widowControl w:val="0"/>
        <w:spacing w:after="160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действующего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основании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устава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(</w:t>
      </w:r>
      <w:r w:rsidRPr="0046047A">
        <w:rPr>
          <w:rFonts w:ascii="GHEA Grapalat" w:hAnsi="GHEA Grapalat"/>
          <w:sz w:val="22"/>
          <w:szCs w:val="22"/>
        </w:rPr>
        <w:t>далее</w:t>
      </w:r>
      <w:r w:rsidRPr="0046047A">
        <w:rPr>
          <w:rFonts w:ascii="Arial LatRus" w:hAnsi="Arial LatRus"/>
          <w:sz w:val="22"/>
          <w:szCs w:val="22"/>
        </w:rPr>
        <w:t xml:space="preserve"> —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), </w:t>
      </w:r>
      <w:r w:rsidRPr="0046047A">
        <w:rPr>
          <w:rFonts w:ascii="GHEA Grapalat" w:hAnsi="GHEA Grapalat"/>
          <w:sz w:val="22"/>
          <w:szCs w:val="22"/>
        </w:rPr>
        <w:t>настоящим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одностороннем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порядке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устанавливает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следующее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уплате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неустойки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 w:cs="GHEA Grapalat"/>
          <w:b/>
          <w:bCs/>
          <w:sz w:val="22"/>
          <w:szCs w:val="22"/>
        </w:rPr>
      </w:pPr>
      <w:r w:rsidRPr="0046047A">
        <w:rPr>
          <w:rFonts w:ascii="Arial LatRus" w:hAnsi="Arial LatRus"/>
          <w:b/>
          <w:sz w:val="22"/>
          <w:szCs w:val="22"/>
        </w:rPr>
        <w:t xml:space="preserve">1. </w:t>
      </w:r>
      <w:r w:rsidRPr="0046047A">
        <w:rPr>
          <w:rFonts w:ascii="GHEA Grapalat" w:hAnsi="GHEA Grapalat"/>
          <w:b/>
          <w:sz w:val="22"/>
          <w:szCs w:val="22"/>
        </w:rPr>
        <w:t>Предмет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соглашения</w:t>
      </w:r>
    </w:p>
    <w:p w:rsidR="003D2FE2" w:rsidRPr="0046047A" w:rsidRDefault="003D2FE2" w:rsidP="002A4556">
      <w:pPr>
        <w:widowControl w:val="0"/>
        <w:tabs>
          <w:tab w:val="left" w:pos="567"/>
        </w:tabs>
        <w:jc w:val="both"/>
        <w:rPr>
          <w:rFonts w:ascii="Arial LatRus" w:hAnsi="Arial LatRus" w:cs="GHEA Grapalat"/>
          <w:spacing w:val="-6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</w:t>
      </w:r>
      <w:r w:rsidRPr="0046047A">
        <w:rPr>
          <w:rFonts w:ascii="Arial LatRus" w:hAnsi="Arial LatRus"/>
          <w:spacing w:val="-6"/>
          <w:sz w:val="22"/>
          <w:szCs w:val="22"/>
        </w:rPr>
        <w:t>.1.</w:t>
      </w:r>
      <w:r w:rsidRPr="0046047A">
        <w:rPr>
          <w:rFonts w:ascii="Arial LatRus" w:hAnsi="Arial LatRus"/>
          <w:spacing w:val="-6"/>
          <w:sz w:val="22"/>
          <w:szCs w:val="22"/>
        </w:rPr>
        <w:tab/>
      </w:r>
      <w:r w:rsidRPr="0046047A">
        <w:rPr>
          <w:rFonts w:ascii="GHEA Grapalat" w:hAnsi="GHEA Grapalat"/>
          <w:spacing w:val="-6"/>
          <w:sz w:val="22"/>
          <w:szCs w:val="22"/>
        </w:rPr>
        <w:t>Компания</w:t>
      </w:r>
      <w:r w:rsidRPr="0046047A">
        <w:rPr>
          <w:rFonts w:ascii="Arial LatRus" w:hAnsi="Arial LatRus"/>
          <w:spacing w:val="-6"/>
          <w:sz w:val="22"/>
          <w:szCs w:val="22"/>
        </w:rPr>
        <w:t xml:space="preserve"> </w:t>
      </w:r>
      <w:r w:rsidRPr="0046047A">
        <w:rPr>
          <w:rFonts w:ascii="GHEA Grapalat" w:hAnsi="GHEA Grapalat"/>
          <w:spacing w:val="-6"/>
          <w:sz w:val="22"/>
          <w:szCs w:val="22"/>
        </w:rPr>
        <w:t>участвует</w:t>
      </w:r>
      <w:r w:rsidRPr="0046047A">
        <w:rPr>
          <w:rFonts w:ascii="Arial LatRus" w:hAnsi="Arial LatRus"/>
          <w:spacing w:val="-6"/>
          <w:sz w:val="22"/>
          <w:szCs w:val="22"/>
        </w:rPr>
        <w:t xml:space="preserve"> </w:t>
      </w:r>
      <w:r w:rsidRPr="0046047A">
        <w:rPr>
          <w:rFonts w:ascii="GHEA Grapalat" w:hAnsi="GHEA Grapalat"/>
          <w:spacing w:val="-6"/>
          <w:sz w:val="22"/>
          <w:szCs w:val="22"/>
        </w:rPr>
        <w:t>в</w:t>
      </w:r>
      <w:r w:rsidRPr="0046047A">
        <w:rPr>
          <w:rFonts w:ascii="Arial LatRus" w:hAnsi="Arial LatRus"/>
          <w:spacing w:val="-6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pacing w:val="-6"/>
          <w:sz w:val="22"/>
          <w:szCs w:val="22"/>
        </w:rPr>
        <w:t>организованной</w:t>
      </w:r>
      <w:proofErr w:type="gramEnd"/>
      <w:r w:rsidRPr="0046047A">
        <w:rPr>
          <w:rFonts w:ascii="Arial LatRus" w:hAnsi="Arial LatRus"/>
          <w:spacing w:val="-6"/>
          <w:sz w:val="22"/>
          <w:szCs w:val="22"/>
        </w:rPr>
        <w:t xml:space="preserve"> </w:t>
      </w:r>
      <w:proofErr w:type="spellStart"/>
      <w:r w:rsidR="00657912" w:rsidRPr="00657912">
        <w:rPr>
          <w:rFonts w:ascii="GHEA Grapalat" w:hAnsi="GHEA Grapalat"/>
        </w:rPr>
        <w:t>Низаминская</w:t>
      </w:r>
      <w:proofErr w:type="spellEnd"/>
      <w:r w:rsidR="00657912" w:rsidRPr="00657912">
        <w:rPr>
          <w:rFonts w:ascii="GHEA Grapalat" w:hAnsi="GHEA Grapalat"/>
        </w:rPr>
        <w:t xml:space="preserve"> средняя школа Араратского района РА</w:t>
      </w:r>
      <w:r w:rsidR="008475E8" w:rsidRPr="0046047A">
        <w:rPr>
          <w:rFonts w:ascii="Arial LatRus" w:hAnsi="Arial LatRus"/>
          <w:lang w:val="hy-AM"/>
        </w:rPr>
        <w:t xml:space="preserve"> </w:t>
      </w:r>
      <w:r w:rsidRPr="0046047A">
        <w:rPr>
          <w:rFonts w:ascii="Arial LatRus" w:hAnsi="Arial LatRus"/>
          <w:spacing w:val="-6"/>
          <w:sz w:val="22"/>
          <w:szCs w:val="22"/>
        </w:rPr>
        <w:t>(</w:t>
      </w:r>
      <w:r w:rsidRPr="0046047A">
        <w:rPr>
          <w:rFonts w:ascii="GHEA Grapalat" w:hAnsi="GHEA Grapalat"/>
          <w:spacing w:val="-6"/>
          <w:sz w:val="22"/>
          <w:szCs w:val="22"/>
        </w:rPr>
        <w:t>далее</w:t>
      </w:r>
      <w:r w:rsidRPr="0046047A">
        <w:rPr>
          <w:rFonts w:ascii="Arial LatRus" w:hAnsi="Arial LatRus"/>
          <w:spacing w:val="-6"/>
          <w:sz w:val="22"/>
          <w:szCs w:val="22"/>
        </w:rPr>
        <w:t xml:space="preserve"> — </w:t>
      </w:r>
      <w:r w:rsidRPr="0046047A">
        <w:rPr>
          <w:rFonts w:ascii="GHEA Grapalat" w:hAnsi="GHEA Grapalat"/>
          <w:spacing w:val="-6"/>
          <w:sz w:val="22"/>
          <w:szCs w:val="22"/>
        </w:rPr>
        <w:t>Заказчик</w:t>
      </w:r>
      <w:r w:rsidRPr="0046047A">
        <w:rPr>
          <w:rFonts w:ascii="Arial LatRus" w:hAnsi="Arial LatRus"/>
          <w:spacing w:val="-6"/>
          <w:sz w:val="22"/>
          <w:szCs w:val="22"/>
        </w:rPr>
        <w:t xml:space="preserve">) </w:t>
      </w:r>
    </w:p>
    <w:p w:rsidR="003D2FE2" w:rsidRPr="0046047A" w:rsidRDefault="003D2FE2" w:rsidP="002A4556">
      <w:pPr>
        <w:widowControl w:val="0"/>
        <w:tabs>
          <w:tab w:val="left" w:pos="284"/>
        </w:tabs>
        <w:spacing w:after="160"/>
        <w:ind w:left="5245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наименование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заказчика</w:t>
      </w:r>
    </w:p>
    <w:p w:rsidR="003D2FE2" w:rsidRPr="0046047A" w:rsidRDefault="003D2FE2" w:rsidP="002A4556">
      <w:pPr>
        <w:widowControl w:val="0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процедуре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закупок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кодом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="008475E8" w:rsidRPr="0046047A">
        <w:rPr>
          <w:rFonts w:ascii="Arial LatRus" w:hAnsi="Arial LatRus"/>
        </w:rPr>
        <w:t>"</w:t>
      </w:r>
      <w:r w:rsidR="00657912">
        <w:rPr>
          <w:rFonts w:ascii="Arial LatRus" w:hAnsi="Arial LatRus"/>
          <w:lang w:val="hy-AM"/>
        </w:rPr>
        <w:t xml:space="preserve"> AMNMD-GHASHDZB-21/</w:t>
      </w:r>
      <w:r w:rsidR="00657912" w:rsidRPr="00657912">
        <w:rPr>
          <w:rFonts w:ascii="Arial LatRus" w:hAnsi="Arial LatRus"/>
        </w:rPr>
        <w:t>1</w:t>
      </w:r>
      <w:r w:rsidR="008475E8" w:rsidRPr="0046047A">
        <w:rPr>
          <w:rFonts w:ascii="Arial LatRus" w:hAnsi="Arial LatRus"/>
        </w:rPr>
        <w:t>"</w:t>
      </w:r>
      <w:r w:rsidRPr="0046047A">
        <w:rPr>
          <w:rFonts w:ascii="Arial LatRus" w:hAnsi="Arial LatRus"/>
          <w:sz w:val="22"/>
          <w:szCs w:val="22"/>
        </w:rPr>
        <w:t>*.</w:t>
      </w:r>
    </w:p>
    <w:p w:rsidR="003D2FE2" w:rsidRPr="0046047A" w:rsidRDefault="00657912" w:rsidP="00657912">
      <w:pPr>
        <w:widowControl w:val="0"/>
        <w:spacing w:after="160"/>
        <w:jc w:val="both"/>
        <w:rPr>
          <w:rFonts w:ascii="Arial LatRus" w:hAnsi="Arial LatRus" w:cs="GHEA Grapalat"/>
          <w:sz w:val="22"/>
          <w:szCs w:val="22"/>
        </w:rPr>
      </w:pPr>
      <w:r w:rsidRPr="00657912">
        <w:rPr>
          <w:rFonts w:ascii="GHEA Grapalat" w:hAnsi="GHEA Grapalat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</w:t>
      </w:r>
      <w:r w:rsidR="003D2FE2" w:rsidRPr="0046047A">
        <w:rPr>
          <w:rFonts w:ascii="GHEA Grapalat" w:hAnsi="GHEA Grapalat"/>
          <w:sz w:val="22"/>
          <w:szCs w:val="22"/>
          <w:vertAlign w:val="superscript"/>
        </w:rPr>
        <w:t>код</w:t>
      </w:r>
      <w:r w:rsidR="003D2FE2"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="003D2FE2" w:rsidRPr="0046047A">
        <w:rPr>
          <w:rFonts w:ascii="GHEA Grapalat" w:hAnsi="GHEA Grapalat"/>
          <w:sz w:val="22"/>
          <w:szCs w:val="22"/>
          <w:vertAlign w:val="superscript"/>
        </w:rPr>
        <w:t>процедуры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1.2.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 w:cs="GHEA Grapalat"/>
          <w:sz w:val="22"/>
          <w:szCs w:val="22"/>
        </w:rPr>
        <w:t>В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качестве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участника</w:t>
      </w:r>
      <w:r w:rsidRPr="0046047A">
        <w:rPr>
          <w:rFonts w:ascii="Arial LatRus" w:hAnsi="Arial LatRus" w:cs="GHEA Grapalat"/>
          <w:sz w:val="22"/>
          <w:szCs w:val="22"/>
        </w:rPr>
        <w:t xml:space="preserve">, </w:t>
      </w:r>
      <w:r w:rsidR="00657912" w:rsidRPr="00657912">
        <w:rPr>
          <w:rFonts w:ascii="GHEA Grapalat" w:hAnsi="GHEA Grapalat" w:cs="GHEA Grapalat"/>
          <w:sz w:val="22"/>
          <w:szCs w:val="22"/>
        </w:rPr>
        <w:t>о</w:t>
      </w:r>
      <w:r w:rsidRPr="0046047A">
        <w:rPr>
          <w:rFonts w:ascii="GHEA Grapalat" w:hAnsi="GHEA Grapalat" w:cs="GHEA Grapalat"/>
          <w:sz w:val="22"/>
          <w:szCs w:val="22"/>
        </w:rPr>
        <w:t>тобранного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в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результате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процедуры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закупок</w:t>
      </w:r>
      <w:r w:rsidRPr="0046047A">
        <w:rPr>
          <w:rFonts w:ascii="Arial LatRus" w:hAnsi="Arial LatRus" w:cs="GHEA Grapalat"/>
          <w:sz w:val="22"/>
          <w:szCs w:val="22"/>
        </w:rPr>
        <w:t xml:space="preserve">, </w:t>
      </w:r>
      <w:r w:rsidRPr="0046047A">
        <w:rPr>
          <w:rFonts w:ascii="GHEA Grapalat" w:hAnsi="GHEA Grapalat" w:cs="GHEA Grapalat"/>
          <w:sz w:val="22"/>
          <w:szCs w:val="22"/>
        </w:rPr>
        <w:t>как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обеспечение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квалификации</w:t>
      </w:r>
      <w:r w:rsidRPr="0046047A">
        <w:rPr>
          <w:rFonts w:ascii="Arial LatRus" w:hAnsi="Arial LatRus" w:cs="GHEA Grapalat"/>
          <w:sz w:val="22"/>
          <w:szCs w:val="22"/>
        </w:rPr>
        <w:t xml:space="preserve">, </w:t>
      </w:r>
      <w:r w:rsidRPr="0046047A">
        <w:rPr>
          <w:rFonts w:ascii="GHEA Grapalat" w:hAnsi="GHEA Grapalat" w:cs="GHEA Grapalat"/>
          <w:sz w:val="22"/>
          <w:szCs w:val="22"/>
        </w:rPr>
        <w:t>необходимой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для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выполнения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обязательств</w:t>
      </w:r>
      <w:r w:rsidRPr="0046047A">
        <w:rPr>
          <w:rFonts w:ascii="Arial LatRus" w:hAnsi="Arial LatRus" w:cs="GHEA Grapalat"/>
          <w:sz w:val="22"/>
          <w:szCs w:val="22"/>
        </w:rPr>
        <w:t xml:space="preserve">, </w:t>
      </w:r>
      <w:r w:rsidRPr="0046047A">
        <w:rPr>
          <w:rFonts w:ascii="GHEA Grapalat" w:hAnsi="GHEA Grapalat" w:cs="GHEA Grapalat"/>
          <w:sz w:val="22"/>
          <w:szCs w:val="22"/>
        </w:rPr>
        <w:t>предусмотренных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заключаемым</w:t>
      </w:r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 w:cs="GHEA Grapalat"/>
          <w:sz w:val="22"/>
          <w:szCs w:val="22"/>
        </w:rPr>
        <w:t>договором</w:t>
      </w:r>
      <w:r w:rsidRPr="0046047A">
        <w:rPr>
          <w:rFonts w:ascii="Arial LatRus" w:hAnsi="Arial LatRus" w:cs="GHEA Grapalat"/>
          <w:sz w:val="22"/>
          <w:szCs w:val="22"/>
        </w:rPr>
        <w:t xml:space="preserve">, </w:t>
      </w:r>
      <w:proofErr w:type="gramStart"/>
      <w:r w:rsidRPr="0046047A">
        <w:rPr>
          <w:rFonts w:ascii="Arial LatRus" w:hAnsi="Arial LatRus" w:cs="GHEA Grapalat"/>
          <w:sz w:val="22"/>
          <w:szCs w:val="22"/>
          <w:lang w:val="en-US"/>
        </w:rPr>
        <w:t>K</w:t>
      </w:r>
      <w:proofErr w:type="spellStart"/>
      <w:proofErr w:type="gramEnd"/>
      <w:r w:rsidRPr="0046047A">
        <w:rPr>
          <w:rFonts w:ascii="GHEA Grapalat" w:hAnsi="GHEA Grapalat" w:cs="GHEA Grapalat"/>
          <w:sz w:val="22"/>
          <w:szCs w:val="22"/>
        </w:rPr>
        <w:t>омпания</w:t>
      </w:r>
      <w:proofErr w:type="spellEnd"/>
      <w:r w:rsidRPr="0046047A">
        <w:rPr>
          <w:rFonts w:ascii="Arial LatRus" w:hAnsi="Arial LatRus" w:cs="GHEA Grapalat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представляет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платежное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заполненное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утвержденное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.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1.3.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Подписав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платежное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(</w:t>
      </w:r>
      <w:r w:rsidRPr="0046047A">
        <w:rPr>
          <w:rFonts w:ascii="GHEA Grapalat" w:hAnsi="GHEA Grapalat"/>
          <w:sz w:val="22"/>
          <w:szCs w:val="22"/>
        </w:rPr>
        <w:t>далее</w:t>
      </w:r>
      <w:r w:rsidRPr="0046047A">
        <w:rPr>
          <w:rFonts w:ascii="Arial LatRus" w:hAnsi="Arial LatRus"/>
          <w:sz w:val="22"/>
          <w:szCs w:val="22"/>
        </w:rPr>
        <w:t xml:space="preserve"> —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), </w:t>
      </w:r>
      <w:r w:rsidRPr="0046047A">
        <w:rPr>
          <w:rFonts w:ascii="GHEA Grapalat" w:hAnsi="GHEA Grapalat"/>
          <w:sz w:val="22"/>
          <w:szCs w:val="22"/>
        </w:rPr>
        <w:t>прилагаемое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</w:t>
      </w:r>
      <w:r w:rsidRPr="0046047A">
        <w:rPr>
          <w:rFonts w:ascii="Arial LatRus" w:hAnsi="Arial LatRus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настоящему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Соглашению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неустойке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spellStart"/>
      <w:r w:rsidRPr="0046047A">
        <w:rPr>
          <w:rFonts w:ascii="GHEA Grapalat" w:hAnsi="GHEA Grapalat"/>
          <w:sz w:val="22"/>
          <w:szCs w:val="22"/>
        </w:rPr>
        <w:t>безотзывно</w:t>
      </w:r>
      <w:proofErr w:type="spell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соглашается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что</w:t>
      </w:r>
      <w:r w:rsidRPr="0046047A">
        <w:rPr>
          <w:rFonts w:ascii="Arial LatRus" w:hAnsi="Arial LatRus"/>
          <w:sz w:val="22"/>
          <w:szCs w:val="22"/>
        </w:rPr>
        <w:t xml:space="preserve">: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а</w:t>
      </w:r>
      <w:r w:rsidRPr="0046047A">
        <w:rPr>
          <w:rFonts w:ascii="Arial LatRus" w:hAnsi="Arial LatRus"/>
          <w:sz w:val="22"/>
          <w:szCs w:val="22"/>
        </w:rPr>
        <w:t>)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подписанием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заверяет</w:t>
      </w:r>
      <w:r w:rsidRPr="0046047A">
        <w:rPr>
          <w:rFonts w:ascii="Arial LatRus" w:hAnsi="Arial LatRus"/>
          <w:sz w:val="22"/>
          <w:szCs w:val="22"/>
        </w:rPr>
        <w:t xml:space="preserve"> "</w:t>
      </w:r>
      <w:r w:rsidRPr="0046047A">
        <w:rPr>
          <w:rFonts w:ascii="GHEA Grapalat" w:hAnsi="GHEA Grapalat"/>
          <w:sz w:val="22"/>
          <w:szCs w:val="22"/>
        </w:rPr>
        <w:t>акцептованный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платеж</w:t>
      </w:r>
      <w:r w:rsidRPr="0046047A">
        <w:rPr>
          <w:rFonts w:ascii="Arial LatRus" w:hAnsi="Arial LatRus"/>
          <w:sz w:val="22"/>
          <w:szCs w:val="22"/>
        </w:rPr>
        <w:t xml:space="preserve">", </w:t>
      </w:r>
      <w:r w:rsidRPr="0046047A">
        <w:rPr>
          <w:rFonts w:ascii="GHEA Grapalat" w:hAnsi="GHEA Grapalat"/>
          <w:sz w:val="22"/>
          <w:szCs w:val="22"/>
        </w:rPr>
        <w:t>заполненный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поле</w:t>
      </w:r>
      <w:r w:rsidRPr="0046047A">
        <w:rPr>
          <w:rFonts w:ascii="Arial LatRus" w:hAnsi="Arial LatRus"/>
          <w:sz w:val="22"/>
          <w:szCs w:val="22"/>
        </w:rPr>
        <w:t xml:space="preserve"> "</w:t>
      </w:r>
      <w:r w:rsidRPr="0046047A">
        <w:rPr>
          <w:rFonts w:ascii="GHEA Grapalat" w:hAnsi="GHEA Grapalat"/>
          <w:sz w:val="22"/>
          <w:szCs w:val="22"/>
        </w:rPr>
        <w:t>Условия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оплаты</w:t>
      </w:r>
      <w:r w:rsidRPr="0046047A">
        <w:rPr>
          <w:rFonts w:ascii="Arial LatRus" w:hAnsi="Arial LatRus"/>
          <w:sz w:val="22"/>
          <w:szCs w:val="22"/>
        </w:rPr>
        <w:t xml:space="preserve">"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при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котором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обслуживающий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Компанию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связи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взиманием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указанной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суммы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/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 (</w:t>
      </w:r>
      <w:r w:rsidRPr="0046047A">
        <w:rPr>
          <w:rFonts w:ascii="GHEA Grapalat" w:hAnsi="GHEA Grapalat"/>
          <w:sz w:val="22"/>
          <w:szCs w:val="22"/>
        </w:rPr>
        <w:t>далее</w:t>
      </w:r>
      <w:r w:rsidRPr="0046047A">
        <w:rPr>
          <w:rFonts w:ascii="Arial LatRus" w:hAnsi="Arial LatRus"/>
          <w:sz w:val="22"/>
          <w:szCs w:val="22"/>
        </w:rPr>
        <w:t xml:space="preserve"> —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)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представляет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полученного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для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получения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дополнительного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согласия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так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как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уже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проставила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подпись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целью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акцептования</w:t>
      </w:r>
      <w:r w:rsidRPr="0046047A">
        <w:rPr>
          <w:rFonts w:ascii="Arial LatRus" w:hAnsi="Arial LatRus"/>
          <w:sz w:val="22"/>
          <w:szCs w:val="22"/>
        </w:rPr>
        <w:t xml:space="preserve">.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б</w:t>
      </w:r>
      <w:r w:rsidRPr="0046047A">
        <w:rPr>
          <w:rFonts w:ascii="Arial LatRus" w:hAnsi="Arial LatRus"/>
          <w:sz w:val="22"/>
          <w:szCs w:val="22"/>
        </w:rPr>
        <w:t>)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является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основанием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для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Банка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для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взыскания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счета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всей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суммы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указанной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Требовании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без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дополнительного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акцептования</w:t>
      </w:r>
      <w:r w:rsidRPr="0046047A">
        <w:rPr>
          <w:rFonts w:ascii="Arial LatRus" w:hAnsi="Arial LatRus"/>
          <w:sz w:val="22"/>
          <w:szCs w:val="22"/>
        </w:rPr>
        <w:t xml:space="preserve">.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>)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может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письменно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иным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способом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дать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распоряжение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Банку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отзыве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своего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акцепта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проставленного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Требованием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г</w:t>
      </w:r>
      <w:r w:rsidRPr="0046047A">
        <w:rPr>
          <w:rFonts w:ascii="Arial LatRus" w:hAnsi="Arial LatRus"/>
          <w:sz w:val="22"/>
          <w:szCs w:val="22"/>
        </w:rPr>
        <w:t>)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подтверждает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что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акцептовала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полном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размере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суммы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неустойки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proofErr w:type="spellStart"/>
      <w:r w:rsidRPr="0046047A">
        <w:rPr>
          <w:rFonts w:ascii="GHEA Grapalat" w:hAnsi="GHEA Grapalat"/>
          <w:sz w:val="22"/>
          <w:szCs w:val="22"/>
        </w:rPr>
        <w:t>д</w:t>
      </w:r>
      <w:proofErr w:type="spellEnd"/>
      <w:r w:rsidRPr="0046047A">
        <w:rPr>
          <w:rFonts w:ascii="Arial LatRus" w:hAnsi="Arial LatRus"/>
          <w:sz w:val="22"/>
          <w:szCs w:val="22"/>
        </w:rPr>
        <w:t>)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настоящим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соглашается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что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несет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никакой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ответственности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правомерность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действительность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сроки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представленного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оплате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осуществляемые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Банком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действия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для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обеспечения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исполнения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.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1.4.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случае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неисполнения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ненадлежащего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исполнения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заключенного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результате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процедуры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закупок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договора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если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это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приводит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одностороннему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расторжению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контракта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Заказчиком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Заказчик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представляет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</w:rPr>
        <w:t>в</w:t>
      </w:r>
      <w:proofErr w:type="gramEnd"/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proofErr w:type="gramStart"/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proofErr w:type="gram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оригиналы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письменно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уведомив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этом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Компанию</w:t>
      </w:r>
      <w:r w:rsidRPr="0046047A">
        <w:rPr>
          <w:rFonts w:ascii="Arial LatRus" w:hAnsi="Arial LatRus"/>
          <w:sz w:val="22"/>
          <w:szCs w:val="22"/>
        </w:rPr>
        <w:t xml:space="preserve">. </w:t>
      </w:r>
      <w:proofErr w:type="gramStart"/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случае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если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заверены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электронной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цифровой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подписью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они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представляются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электронных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носителях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также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распечатанных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них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бумажных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вариантах</w:t>
      </w:r>
      <w:r w:rsidRPr="0046047A">
        <w:rPr>
          <w:rFonts w:ascii="Arial LatRus" w:hAnsi="Arial LatRus"/>
          <w:sz w:val="22"/>
          <w:szCs w:val="22"/>
        </w:rPr>
        <w:t>.</w:t>
      </w:r>
      <w:proofErr w:type="gramEnd"/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lastRenderedPageBreak/>
        <w:t>1.5.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Заказчик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может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представить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</w:rPr>
        <w:t>в</w:t>
      </w:r>
      <w:proofErr w:type="gramEnd"/>
      <w:r w:rsidRPr="0046047A">
        <w:rPr>
          <w:rFonts w:ascii="Arial LatRus" w:hAnsi="Arial LatRus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proofErr w:type="gram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иные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дополнительные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документы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 xml:space="preserve">1.6.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несет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какой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либо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ответственности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риски</w:t>
      </w:r>
      <w:r w:rsidRPr="0046047A">
        <w:rPr>
          <w:rFonts w:ascii="Arial LatRus" w:hAnsi="Arial LatRus"/>
          <w:sz w:val="22"/>
          <w:szCs w:val="22"/>
        </w:rPr>
        <w:t xml:space="preserve"> (</w:t>
      </w:r>
      <w:r w:rsidRPr="0046047A">
        <w:rPr>
          <w:rFonts w:ascii="GHEA Grapalat" w:hAnsi="GHEA Grapalat"/>
          <w:sz w:val="22"/>
          <w:szCs w:val="22"/>
        </w:rPr>
        <w:t>понесенные</w:t>
      </w:r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убытки</w:t>
      </w:r>
      <w:r w:rsidRPr="0046047A">
        <w:rPr>
          <w:rFonts w:ascii="Arial LatRus" w:hAnsi="Arial LatRus"/>
          <w:sz w:val="22"/>
          <w:szCs w:val="22"/>
        </w:rPr>
        <w:t xml:space="preserve">)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негативные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последствия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возникшие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для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результате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уплаты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Банком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суммы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указанной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Требовании</w:t>
      </w:r>
      <w:r w:rsidRPr="0046047A">
        <w:rPr>
          <w:rFonts w:ascii="Arial LatRus" w:hAnsi="Arial LatRus"/>
          <w:sz w:val="22"/>
          <w:szCs w:val="22"/>
        </w:rPr>
        <w:t xml:space="preserve">.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обязан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проверять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факты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нарушения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условий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договора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1.7.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случае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если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имеющихся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счете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средств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недостаточно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течение</w:t>
      </w:r>
      <w:r w:rsidRPr="0046047A">
        <w:rPr>
          <w:rFonts w:ascii="Arial LatRus" w:hAnsi="Arial LatRus"/>
          <w:sz w:val="22"/>
          <w:szCs w:val="22"/>
        </w:rPr>
        <w:t xml:space="preserve"> 2 (</w:t>
      </w:r>
      <w:r w:rsidRPr="0046047A">
        <w:rPr>
          <w:rFonts w:ascii="GHEA Grapalat" w:hAnsi="GHEA Grapalat"/>
          <w:sz w:val="22"/>
          <w:szCs w:val="22"/>
        </w:rPr>
        <w:t>двух</w:t>
      </w:r>
      <w:r w:rsidRPr="0046047A">
        <w:rPr>
          <w:rFonts w:ascii="Arial LatRus" w:hAnsi="Arial LatRus"/>
          <w:sz w:val="22"/>
          <w:szCs w:val="22"/>
        </w:rPr>
        <w:t xml:space="preserve">) </w:t>
      </w:r>
      <w:r w:rsidRPr="0046047A">
        <w:rPr>
          <w:rFonts w:ascii="GHEA Grapalat" w:hAnsi="GHEA Grapalat"/>
          <w:sz w:val="22"/>
          <w:szCs w:val="22"/>
        </w:rPr>
        <w:t>рабочих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дней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после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получения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платежного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должен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письменной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форме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уведомить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Заказчика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1.8.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случае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если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течение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десяти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рабочих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дней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после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представления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независящим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от</w:t>
      </w:r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Банка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причинам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выплачивается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сумма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Заказчик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передает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ЗАО</w:t>
      </w:r>
      <w:r w:rsidRPr="0046047A">
        <w:rPr>
          <w:rFonts w:ascii="Arial LatRus" w:hAnsi="Arial LatRus"/>
          <w:sz w:val="22"/>
          <w:szCs w:val="22"/>
        </w:rPr>
        <w:t xml:space="preserve"> "</w:t>
      </w:r>
      <w:r w:rsidRPr="0046047A">
        <w:rPr>
          <w:rFonts w:ascii="GHEA Grapalat" w:hAnsi="GHEA Grapalat"/>
          <w:sz w:val="22"/>
          <w:szCs w:val="22"/>
        </w:rPr>
        <w:t>АКРА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Кредит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spellStart"/>
      <w:r w:rsidRPr="0046047A">
        <w:rPr>
          <w:rFonts w:ascii="GHEA Grapalat" w:hAnsi="GHEA Grapalat"/>
          <w:sz w:val="22"/>
          <w:szCs w:val="22"/>
        </w:rPr>
        <w:t>Репортинг</w:t>
      </w:r>
      <w:proofErr w:type="spellEnd"/>
      <w:r w:rsidRPr="0046047A">
        <w:rPr>
          <w:rFonts w:ascii="Arial LatRus" w:hAnsi="Arial LatRus"/>
          <w:sz w:val="22"/>
          <w:szCs w:val="22"/>
        </w:rPr>
        <w:t>" (</w:t>
      </w:r>
      <w:r w:rsidRPr="0046047A">
        <w:rPr>
          <w:rFonts w:ascii="GHEA Grapalat" w:hAnsi="GHEA Grapalat"/>
          <w:sz w:val="22"/>
          <w:szCs w:val="22"/>
        </w:rPr>
        <w:t>Кредитное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бюро</w:t>
      </w:r>
      <w:r w:rsidRPr="0046047A">
        <w:rPr>
          <w:rFonts w:ascii="Arial LatRus" w:hAnsi="Arial LatRus"/>
          <w:sz w:val="22"/>
          <w:szCs w:val="22"/>
        </w:rPr>
        <w:t xml:space="preserve">) </w:t>
      </w:r>
      <w:r w:rsidRPr="0046047A">
        <w:rPr>
          <w:rFonts w:ascii="GHEA Grapalat" w:hAnsi="GHEA Grapalat"/>
          <w:sz w:val="22"/>
          <w:szCs w:val="22"/>
        </w:rPr>
        <w:t>сведения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связи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 w:cs="Courier New"/>
          <w:sz w:val="22"/>
          <w:szCs w:val="22"/>
          <w:lang w:val="en-US"/>
        </w:rPr>
        <w:t> </w:t>
      </w:r>
      <w:r w:rsidRPr="0046047A">
        <w:rPr>
          <w:rFonts w:ascii="GHEA Grapalat" w:hAnsi="GHEA Grapalat"/>
          <w:sz w:val="22"/>
          <w:szCs w:val="22"/>
        </w:rPr>
        <w:t>неуплатой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spacing w:after="160"/>
        <w:jc w:val="center"/>
        <w:rPr>
          <w:rFonts w:ascii="Arial LatRus" w:hAnsi="Arial LatRus" w:cs="GHEA Grapalat"/>
          <w:b/>
          <w:bCs/>
          <w:sz w:val="22"/>
          <w:szCs w:val="22"/>
        </w:rPr>
      </w:pPr>
      <w:r w:rsidRPr="0046047A">
        <w:rPr>
          <w:rFonts w:ascii="Arial LatRus" w:hAnsi="Arial LatRus"/>
          <w:b/>
          <w:sz w:val="22"/>
          <w:szCs w:val="22"/>
        </w:rPr>
        <w:t xml:space="preserve">2. </w:t>
      </w:r>
      <w:r w:rsidRPr="0046047A">
        <w:rPr>
          <w:rFonts w:ascii="GHEA Grapalat" w:hAnsi="GHEA Grapalat"/>
          <w:b/>
          <w:sz w:val="22"/>
          <w:szCs w:val="22"/>
        </w:rPr>
        <w:t>Иные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условия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2.1.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Настоящее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являются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безотзывными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вступают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силу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момента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заверения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действуют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="00D335BF" w:rsidRPr="0046047A">
        <w:rPr>
          <w:rFonts w:ascii="GHEA Grapalat" w:hAnsi="GHEA Grapalat"/>
          <w:sz w:val="22"/>
          <w:szCs w:val="22"/>
          <w:lang w:val="hy-AM"/>
        </w:rPr>
        <w:t>двадцатого</w:t>
      </w:r>
      <w:r w:rsidRPr="0046047A">
        <w:rPr>
          <w:rFonts w:ascii="GHEA Grapalat" w:hAnsi="GHEA Grapalat"/>
          <w:sz w:val="22"/>
          <w:szCs w:val="22"/>
        </w:rPr>
        <w:t>рабочего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дня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следующего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днем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полного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принятия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заказчиком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результата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выполнения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контракта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включительно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2.2.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Представив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</w:rPr>
        <w:t>в</w:t>
      </w:r>
      <w:proofErr w:type="gram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Банк</w:t>
      </w:r>
      <w:r w:rsidRPr="0046047A">
        <w:rPr>
          <w:rFonts w:ascii="Arial LatRus" w:hAnsi="Arial LatRus"/>
          <w:sz w:val="22"/>
          <w:szCs w:val="22"/>
        </w:rPr>
        <w:t>-</w:t>
      </w:r>
      <w:r w:rsidRPr="0046047A">
        <w:rPr>
          <w:rFonts w:ascii="GHEA Grapalat" w:hAnsi="GHEA Grapalat"/>
          <w:sz w:val="22"/>
          <w:szCs w:val="22"/>
        </w:rPr>
        <w:t>плательщик</w:t>
      </w:r>
      <w:r w:rsidRPr="0046047A">
        <w:rPr>
          <w:rFonts w:ascii="Arial LatRus" w:hAnsi="Arial LatRus"/>
          <w:sz w:val="22"/>
          <w:szCs w:val="22"/>
        </w:rPr>
        <w:t xml:space="preserve">: 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2.2.1.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Заказчик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подтверждает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что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допустила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нарушение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договорных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обязательств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а</w:t>
      </w:r>
    </w:p>
    <w:p w:rsidR="003D2FE2" w:rsidRPr="0046047A" w:rsidDel="00A13215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2.2.2.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Компания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подтверждает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что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настоящее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неустойке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прилагаемое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Требование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надлежащим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образом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</w:rPr>
        <w:t>подписаны</w:t>
      </w:r>
      <w:proofErr w:type="gram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уполномоченным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Компанией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лицом</w:t>
      </w:r>
      <w:r w:rsidRPr="0046047A">
        <w:rPr>
          <w:rFonts w:ascii="Arial LatRus" w:hAnsi="Arial LatRus"/>
          <w:sz w:val="22"/>
          <w:szCs w:val="22"/>
        </w:rPr>
        <w:t>.</w:t>
      </w:r>
    </w:p>
    <w:p w:rsidR="003D2FE2" w:rsidRPr="0046047A" w:rsidRDefault="003D2FE2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2.3.</w:t>
      </w:r>
      <w:r w:rsidRPr="0046047A">
        <w:rPr>
          <w:rFonts w:ascii="Arial LatRus" w:hAnsi="Arial LatRus"/>
          <w:sz w:val="22"/>
          <w:szCs w:val="22"/>
        </w:rPr>
        <w:tab/>
      </w:r>
      <w:r w:rsidRPr="0046047A">
        <w:rPr>
          <w:rFonts w:ascii="GHEA Grapalat" w:hAnsi="GHEA Grapalat"/>
          <w:sz w:val="22"/>
          <w:szCs w:val="22"/>
        </w:rPr>
        <w:t>Споры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возникшие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связи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настоящим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Соглашением</w:t>
      </w:r>
      <w:r w:rsidRPr="0046047A">
        <w:rPr>
          <w:rFonts w:ascii="Arial LatRus" w:hAnsi="Arial LatRus"/>
          <w:sz w:val="22"/>
          <w:szCs w:val="22"/>
        </w:rPr>
        <w:t xml:space="preserve">, </w:t>
      </w:r>
      <w:r w:rsidRPr="0046047A">
        <w:rPr>
          <w:rFonts w:ascii="GHEA Grapalat" w:hAnsi="GHEA Grapalat"/>
          <w:sz w:val="22"/>
          <w:szCs w:val="22"/>
        </w:rPr>
        <w:t>разрешаются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путем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переговоров</w:t>
      </w:r>
      <w:r w:rsidRPr="0046047A">
        <w:rPr>
          <w:rFonts w:ascii="Arial LatRus" w:hAnsi="Arial LatRus"/>
          <w:sz w:val="22"/>
          <w:szCs w:val="22"/>
        </w:rPr>
        <w:t xml:space="preserve">.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случае</w:t>
      </w:r>
      <w:r w:rsidRPr="0046047A">
        <w:rPr>
          <w:rFonts w:ascii="Arial LatRus" w:hAnsi="Arial LatRus"/>
          <w:sz w:val="22"/>
          <w:szCs w:val="22"/>
        </w:rPr>
        <w:t xml:space="preserve"> </w:t>
      </w:r>
      <w:proofErr w:type="spellStart"/>
      <w:r w:rsidRPr="0046047A">
        <w:rPr>
          <w:rFonts w:ascii="GHEA Grapalat" w:hAnsi="GHEA Grapalat"/>
          <w:sz w:val="22"/>
          <w:szCs w:val="22"/>
        </w:rPr>
        <w:t>недостижения</w:t>
      </w:r>
      <w:proofErr w:type="spellEnd"/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согласия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споры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разрешаются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в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судебном</w:t>
      </w:r>
      <w:r w:rsidRPr="0046047A">
        <w:rPr>
          <w:rFonts w:ascii="Arial LatRus" w:hAnsi="Arial LatRus"/>
          <w:sz w:val="22"/>
          <w:szCs w:val="22"/>
        </w:rPr>
        <w:t xml:space="preserve"> </w:t>
      </w:r>
      <w:r w:rsidRPr="0046047A">
        <w:rPr>
          <w:rFonts w:ascii="GHEA Grapalat" w:hAnsi="GHEA Grapalat"/>
          <w:sz w:val="22"/>
          <w:szCs w:val="22"/>
        </w:rPr>
        <w:t>порядке</w:t>
      </w:r>
      <w:r w:rsidRPr="0046047A">
        <w:rPr>
          <w:rFonts w:ascii="Arial LatRus" w:hAnsi="Arial LatRus"/>
          <w:sz w:val="22"/>
          <w:szCs w:val="22"/>
        </w:rPr>
        <w:t>.</w:t>
      </w:r>
    </w:p>
    <w:p w:rsidR="006B30BA" w:rsidRPr="0046047A" w:rsidRDefault="006B30BA" w:rsidP="002A4556">
      <w:pPr>
        <w:widowControl w:val="0"/>
        <w:spacing w:after="160"/>
        <w:ind w:firstLine="567"/>
        <w:jc w:val="center"/>
        <w:rPr>
          <w:rFonts w:ascii="Arial LatRus" w:hAnsi="Arial LatRus"/>
          <w:b/>
          <w:sz w:val="22"/>
          <w:szCs w:val="22"/>
        </w:rPr>
      </w:pPr>
    </w:p>
    <w:p w:rsidR="002849A6" w:rsidRPr="0046047A" w:rsidRDefault="002849A6" w:rsidP="002A4556">
      <w:pPr>
        <w:widowControl w:val="0"/>
        <w:spacing w:after="160"/>
        <w:ind w:firstLine="567"/>
        <w:jc w:val="center"/>
        <w:rPr>
          <w:rFonts w:ascii="Arial LatRus" w:hAnsi="Arial LatRus"/>
          <w:b/>
          <w:sz w:val="22"/>
          <w:szCs w:val="22"/>
        </w:rPr>
      </w:pPr>
      <w:r w:rsidRPr="0046047A">
        <w:rPr>
          <w:rFonts w:ascii="Arial LatRus" w:hAnsi="Arial LatRus"/>
          <w:b/>
          <w:sz w:val="22"/>
          <w:szCs w:val="22"/>
        </w:rPr>
        <w:t xml:space="preserve">3. </w:t>
      </w:r>
      <w:r w:rsidRPr="0046047A">
        <w:rPr>
          <w:rFonts w:ascii="GHEA Grapalat" w:hAnsi="GHEA Grapalat"/>
          <w:b/>
          <w:sz w:val="22"/>
          <w:szCs w:val="22"/>
        </w:rPr>
        <w:t>Адрес</w:t>
      </w:r>
      <w:r w:rsidRPr="0046047A">
        <w:rPr>
          <w:rFonts w:ascii="Arial LatRus" w:hAnsi="Arial LatRus"/>
          <w:b/>
          <w:sz w:val="22"/>
          <w:szCs w:val="22"/>
        </w:rPr>
        <w:t xml:space="preserve">, </w:t>
      </w:r>
      <w:r w:rsidRPr="0046047A">
        <w:rPr>
          <w:rFonts w:ascii="GHEA Grapalat" w:hAnsi="GHEA Grapalat"/>
          <w:b/>
          <w:sz w:val="22"/>
          <w:szCs w:val="22"/>
        </w:rPr>
        <w:t>банковские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реквизиты</w:t>
      </w:r>
      <w:r w:rsidRPr="0046047A">
        <w:rPr>
          <w:rFonts w:ascii="Arial LatRus" w:hAnsi="Arial LatRus"/>
          <w:b/>
          <w:sz w:val="22"/>
          <w:szCs w:val="22"/>
        </w:rPr>
        <w:t xml:space="preserve"> </w:t>
      </w:r>
      <w:r w:rsidRPr="0046047A">
        <w:rPr>
          <w:rFonts w:ascii="GHEA Grapalat" w:hAnsi="GHEA Grapalat"/>
          <w:b/>
          <w:sz w:val="22"/>
          <w:szCs w:val="22"/>
        </w:rPr>
        <w:t>Компании</w:t>
      </w:r>
    </w:p>
    <w:p w:rsidR="002849A6" w:rsidRPr="0046047A" w:rsidRDefault="002849A6" w:rsidP="002A4556">
      <w:pPr>
        <w:widowControl w:val="0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_______________________________________</w:t>
      </w:r>
    </w:p>
    <w:p w:rsidR="002849A6" w:rsidRPr="0046047A" w:rsidRDefault="002849A6" w:rsidP="002A4556">
      <w:pPr>
        <w:widowControl w:val="0"/>
        <w:spacing w:after="160"/>
        <w:ind w:right="4250"/>
        <w:jc w:val="center"/>
        <w:rPr>
          <w:rFonts w:ascii="Arial LatRus" w:hAnsi="Arial LatRus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наименование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proofErr w:type="gramStart"/>
      <w:r w:rsidRPr="0046047A">
        <w:rPr>
          <w:rFonts w:ascii="GHEA Grapalat" w:hAnsi="GHEA Grapalat"/>
          <w:sz w:val="22"/>
          <w:szCs w:val="22"/>
          <w:vertAlign w:val="superscript"/>
        </w:rPr>
        <w:t>копании</w:t>
      </w:r>
      <w:proofErr w:type="gramEnd"/>
      <w:r w:rsidRPr="0046047A">
        <w:rPr>
          <w:rFonts w:ascii="Arial LatRus" w:hAnsi="Arial LatRus"/>
          <w:sz w:val="22"/>
          <w:szCs w:val="22"/>
        </w:rPr>
        <w:t>______________________________________</w:t>
      </w:r>
    </w:p>
    <w:p w:rsidR="002849A6" w:rsidRPr="0046047A" w:rsidRDefault="002849A6" w:rsidP="002A4556">
      <w:pPr>
        <w:widowControl w:val="0"/>
        <w:spacing w:after="160"/>
        <w:ind w:right="4250"/>
        <w:jc w:val="center"/>
        <w:rPr>
          <w:rFonts w:ascii="Arial LatRus" w:hAnsi="Arial LatRus"/>
          <w:sz w:val="22"/>
          <w:szCs w:val="22"/>
          <w:vertAlign w:val="superscript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адрес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компании</w:t>
      </w:r>
    </w:p>
    <w:p w:rsidR="002849A6" w:rsidRPr="0046047A" w:rsidRDefault="002849A6" w:rsidP="002A4556">
      <w:pPr>
        <w:widowControl w:val="0"/>
        <w:jc w:val="both"/>
        <w:rPr>
          <w:rFonts w:ascii="Arial LatRus" w:hAnsi="Arial LatRus"/>
          <w:sz w:val="22"/>
          <w:szCs w:val="22"/>
        </w:rPr>
      </w:pPr>
      <w:r w:rsidRPr="0046047A">
        <w:rPr>
          <w:rFonts w:ascii="Arial LatRus" w:hAnsi="Arial LatRus"/>
          <w:sz w:val="22"/>
          <w:szCs w:val="22"/>
        </w:rPr>
        <w:t>_______________________________________</w:t>
      </w:r>
    </w:p>
    <w:p w:rsidR="002849A6" w:rsidRPr="0046047A" w:rsidRDefault="002849A6" w:rsidP="002A4556">
      <w:pPr>
        <w:widowControl w:val="0"/>
        <w:spacing w:after="160"/>
        <w:ind w:right="4250"/>
        <w:jc w:val="center"/>
        <w:rPr>
          <w:rFonts w:ascii="Arial LatRus" w:hAnsi="Arial LatRus"/>
          <w:sz w:val="22"/>
          <w:szCs w:val="22"/>
          <w:vertAlign w:val="superscript"/>
        </w:rPr>
      </w:pPr>
      <w:r w:rsidRPr="0046047A">
        <w:rPr>
          <w:rFonts w:ascii="GHEA Grapalat" w:hAnsi="GHEA Grapalat"/>
          <w:sz w:val="22"/>
          <w:szCs w:val="22"/>
          <w:vertAlign w:val="superscript"/>
        </w:rPr>
        <w:t>наименование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обслуживающего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компанию</w:t>
      </w:r>
      <w:r w:rsidRPr="0046047A">
        <w:rPr>
          <w:rFonts w:ascii="Arial LatRus" w:hAnsi="Arial LatRus"/>
          <w:sz w:val="22"/>
          <w:szCs w:val="22"/>
          <w:vertAlign w:val="superscript"/>
        </w:rPr>
        <w:t xml:space="preserve"> </w:t>
      </w:r>
      <w:r w:rsidRPr="0046047A">
        <w:rPr>
          <w:rFonts w:ascii="GHEA Grapalat" w:hAnsi="GHEA Grapalat"/>
          <w:sz w:val="22"/>
          <w:szCs w:val="22"/>
          <w:vertAlign w:val="superscript"/>
        </w:rPr>
        <w:t>банка</w:t>
      </w:r>
    </w:p>
    <w:p w:rsidR="002849A6" w:rsidRPr="0046047A" w:rsidRDefault="002849A6" w:rsidP="002A4556">
      <w:pPr>
        <w:widowControl w:val="0"/>
        <w:spacing w:after="160"/>
        <w:jc w:val="right"/>
        <w:rPr>
          <w:rFonts w:ascii="Arial LatRus" w:hAnsi="Arial LatRus"/>
          <w:sz w:val="22"/>
          <w:szCs w:val="22"/>
        </w:rPr>
      </w:pPr>
      <w:r w:rsidRPr="0046047A">
        <w:rPr>
          <w:rFonts w:ascii="GHEA Grapalat" w:hAnsi="GHEA Grapalat"/>
          <w:sz w:val="22"/>
          <w:szCs w:val="22"/>
        </w:rPr>
        <w:t>М</w:t>
      </w:r>
      <w:r w:rsidRPr="0046047A">
        <w:rPr>
          <w:rFonts w:ascii="Arial LatRus" w:hAnsi="Arial LatRus"/>
          <w:sz w:val="22"/>
          <w:szCs w:val="22"/>
        </w:rPr>
        <w:t xml:space="preserve">. </w:t>
      </w:r>
      <w:r w:rsidRPr="0046047A">
        <w:rPr>
          <w:rFonts w:ascii="GHEA Grapalat" w:hAnsi="GHEA Grapalat"/>
          <w:sz w:val="22"/>
          <w:szCs w:val="22"/>
        </w:rPr>
        <w:t>П</w:t>
      </w:r>
      <w:r w:rsidRPr="0046047A">
        <w:rPr>
          <w:rFonts w:ascii="Arial LatRus" w:hAnsi="Arial LatRus"/>
          <w:sz w:val="22"/>
          <w:szCs w:val="22"/>
        </w:rPr>
        <w:t>.</w:t>
      </w:r>
    </w:p>
    <w:p w:rsidR="002849A6" w:rsidRPr="0046047A" w:rsidRDefault="002849A6" w:rsidP="002A4556">
      <w:pPr>
        <w:widowControl w:val="0"/>
        <w:spacing w:after="160"/>
        <w:jc w:val="both"/>
        <w:rPr>
          <w:rFonts w:ascii="Arial LatRus" w:hAnsi="Arial LatRus"/>
          <w:b/>
        </w:rPr>
      </w:pPr>
      <w:r w:rsidRPr="0046047A">
        <w:rPr>
          <w:rFonts w:ascii="GHEA Grapalat" w:hAnsi="GHEA Grapalat"/>
          <w:sz w:val="22"/>
          <w:szCs w:val="22"/>
        </w:rPr>
        <w:t>День</w:t>
      </w:r>
      <w:r w:rsidRPr="0046047A">
        <w:rPr>
          <w:rFonts w:ascii="Arial LatRus" w:hAnsi="Arial LatRus"/>
          <w:sz w:val="22"/>
          <w:szCs w:val="22"/>
        </w:rPr>
        <w:t>/</w:t>
      </w:r>
      <w:r w:rsidRPr="0046047A">
        <w:rPr>
          <w:rFonts w:ascii="GHEA Grapalat" w:hAnsi="GHEA Grapalat"/>
          <w:sz w:val="22"/>
          <w:szCs w:val="22"/>
        </w:rPr>
        <w:t>месяц</w:t>
      </w:r>
      <w:r w:rsidRPr="0046047A">
        <w:rPr>
          <w:rFonts w:ascii="Arial LatRus" w:hAnsi="Arial LatRus"/>
          <w:sz w:val="22"/>
          <w:szCs w:val="22"/>
        </w:rPr>
        <w:t>/</w:t>
      </w:r>
      <w:r w:rsidRPr="0046047A">
        <w:rPr>
          <w:rFonts w:ascii="GHEA Grapalat" w:hAnsi="GHEA Grapalat"/>
          <w:sz w:val="22"/>
          <w:szCs w:val="22"/>
        </w:rPr>
        <w:t>год</w:t>
      </w:r>
    </w:p>
    <w:p w:rsidR="002849A6" w:rsidRPr="0046047A" w:rsidRDefault="002849A6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  <w:lang w:val="en-US"/>
        </w:rPr>
      </w:pPr>
    </w:p>
    <w:p w:rsidR="002849A6" w:rsidRPr="0046047A" w:rsidRDefault="002849A6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  <w:lang w:val="en-US"/>
        </w:rPr>
      </w:pPr>
    </w:p>
    <w:p w:rsidR="002849A6" w:rsidRPr="0046047A" w:rsidRDefault="002849A6" w:rsidP="003D2F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  <w:lang w:val="en-US"/>
        </w:rPr>
      </w:pPr>
    </w:p>
    <w:tbl>
      <w:tblPr>
        <w:tblpPr w:leftFromText="180" w:rightFromText="180" w:vertAnchor="page" w:horzAnchor="margin" w:tblpXSpec="center" w:tblpY="2693"/>
        <w:tblW w:w="10980" w:type="dxa"/>
        <w:tblLook w:val="0000"/>
      </w:tblPr>
      <w:tblGrid>
        <w:gridCol w:w="5616"/>
        <w:gridCol w:w="5364"/>
      </w:tblGrid>
      <w:tr w:rsidR="002849A6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LatRus" w:hAnsi="Arial LatRus" w:cs="Sylfaen"/>
                <w:b/>
                <w:bCs/>
                <w:lang w:val="en-US"/>
              </w:rPr>
            </w:pPr>
            <w:r w:rsidRPr="0046047A">
              <w:rPr>
                <w:rFonts w:ascii="Arial LatRus" w:hAnsi="Arial LatRus"/>
                <w:lang w:val="en-US"/>
              </w:rPr>
              <w:t>1.</w:t>
            </w:r>
            <w:r w:rsidRPr="0046047A">
              <w:rPr>
                <w:rFonts w:ascii="Arial LatRus" w:hAnsi="Arial LatRus"/>
                <w:b/>
                <w:lang w:val="en-US"/>
              </w:rPr>
              <w:tab/>
            </w:r>
            <w:r w:rsidRPr="0046047A">
              <w:rPr>
                <w:rFonts w:ascii="GHEA Grapalat" w:hAnsi="GHEA Grapalat"/>
                <w:b/>
              </w:rPr>
              <w:t>ПЛАТЕЖНОЕ</w:t>
            </w:r>
            <w:r w:rsidRPr="0046047A">
              <w:rPr>
                <w:rFonts w:ascii="Arial LatRus" w:hAnsi="Arial LatRus"/>
                <w:b/>
              </w:rPr>
              <w:t xml:space="preserve"> </w:t>
            </w:r>
            <w:r w:rsidRPr="0046047A">
              <w:rPr>
                <w:rFonts w:ascii="GHEA Grapalat" w:hAnsi="GHEA Grapalat"/>
                <w:b/>
              </w:rPr>
              <w:t>ТРЕБОВАНИЕ</w:t>
            </w:r>
            <w:r w:rsidRPr="0046047A">
              <w:rPr>
                <w:rFonts w:ascii="Arial LatRus" w:hAnsi="Arial LatRus"/>
                <w:b/>
              </w:rPr>
              <w:t xml:space="preserve"> </w:t>
            </w:r>
            <w:r w:rsidRPr="0046047A">
              <w:rPr>
                <w:rFonts w:ascii="Arial LatRus" w:hAnsi="Arial LatRus"/>
                <w:b/>
                <w:lang w:val="en-US"/>
              </w:rPr>
              <w:t>*</w:t>
            </w:r>
          </w:p>
        </w:tc>
      </w:tr>
      <w:tr w:rsidR="002849A6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lastRenderedPageBreak/>
              <w:t>2.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</w:p>
        </w:tc>
      </w:tr>
      <w:tr w:rsidR="002849A6" w:rsidRPr="0046047A" w:rsidTr="002849A6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3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Дата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представления</w:t>
            </w:r>
            <w:r w:rsidR="00D32F7A">
              <w:rPr>
                <w:rFonts w:ascii="Arial LatRus" w:hAnsi="Arial LatRus"/>
              </w:rPr>
              <w:t>: "___" ___ 2</w:t>
            </w:r>
            <w:r w:rsidR="00D32F7A">
              <w:rPr>
                <w:rFonts w:ascii="Arial LatRus" w:hAnsi="Arial LatRus"/>
                <w:lang w:val="en-US"/>
              </w:rPr>
              <w:t>1</w:t>
            </w:r>
            <w:proofErr w:type="spellStart"/>
            <w:r w:rsidRPr="0046047A">
              <w:rPr>
                <w:rFonts w:ascii="Arial LatRus" w:hAnsi="Arial LatRus"/>
              </w:rPr>
              <w:t>___</w:t>
            </w:r>
            <w:r w:rsidRPr="0046047A">
              <w:rPr>
                <w:rFonts w:ascii="GHEA Grapalat" w:hAnsi="GHEA Grapalat"/>
              </w:rPr>
              <w:t>г</w:t>
            </w:r>
            <w:proofErr w:type="spellEnd"/>
            <w:r w:rsidRPr="0046047A">
              <w:rPr>
                <w:rFonts w:ascii="Arial LatRus" w:hAnsi="Arial LatRus"/>
              </w:rPr>
              <w:t>.</w:t>
            </w:r>
          </w:p>
        </w:tc>
      </w:tr>
      <w:tr w:rsidR="002849A6" w:rsidRPr="0046047A" w:rsidTr="002849A6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4.</w:t>
            </w:r>
            <w:r w:rsidRPr="0046047A">
              <w:rPr>
                <w:rFonts w:ascii="Arial LatRus" w:hAnsi="Arial LatRus"/>
              </w:rPr>
              <w:tab/>
            </w:r>
            <w:proofErr w:type="gramStart"/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или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имя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фамилия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Компания</w:t>
            </w:r>
            <w:r w:rsidRPr="0046047A">
              <w:rPr>
                <w:rFonts w:ascii="Arial LatRus" w:hAnsi="Arial LatRus"/>
              </w:rPr>
              <w:t>:</w:t>
            </w:r>
            <w:proofErr w:type="gramEnd"/>
          </w:p>
        </w:tc>
      </w:tr>
      <w:tr w:rsidR="002849A6" w:rsidRPr="0046047A" w:rsidTr="002849A6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5.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банк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2849A6" w:rsidRPr="0046047A" w:rsidTr="002849A6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6.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счета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2849A6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7.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УНН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2849A6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8.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НЗОУ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2849A6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</w:rPr>
              <w:t>9.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или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имя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фамилия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proofErr w:type="gramStart"/>
            <w:r w:rsidRPr="0046047A">
              <w:rPr>
                <w:rFonts w:ascii="Arial LatRus" w:hAnsi="Arial LatRus"/>
              </w:rPr>
              <w:t>:</w:t>
            </w:r>
            <w:r w:rsidR="001E1044" w:rsidRPr="0046047A">
              <w:rPr>
                <w:rFonts w:ascii="GHEA Grapalat" w:hAnsi="GHEA Grapalat"/>
                <w:lang w:val="hy-AM"/>
              </w:rPr>
              <w:t>Н</w:t>
            </w:r>
            <w:proofErr w:type="gramEnd"/>
            <w:r w:rsidR="001E1044" w:rsidRPr="0046047A">
              <w:rPr>
                <w:rFonts w:ascii="GHEA Grapalat" w:hAnsi="GHEA Grapalat"/>
                <w:lang w:val="hy-AM"/>
              </w:rPr>
              <w:t>орамаргская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ср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школа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им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А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Кадешяна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Араратского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марза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села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Норамарг</w:t>
            </w:r>
          </w:p>
        </w:tc>
      </w:tr>
      <w:tr w:rsidR="002849A6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1E1044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</w:rPr>
              <w:t>10.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НЗОУ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не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заполняется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2849A6" w:rsidRPr="0046047A" w:rsidTr="002849A6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D32F7A" w:rsidRDefault="002849A6" w:rsidP="00D32F7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</w:rPr>
              <w:t>11.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УНН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>:</w:t>
            </w:r>
            <w:r w:rsidR="001E1044" w:rsidRPr="0046047A">
              <w:rPr>
                <w:rFonts w:ascii="Arial LatRus" w:hAnsi="Arial LatRus"/>
                <w:lang w:val="hy-AM"/>
              </w:rPr>
              <w:t>0380</w:t>
            </w:r>
            <w:r w:rsidR="00D32F7A">
              <w:rPr>
                <w:rFonts w:ascii="Arial LatRus" w:hAnsi="Arial LatRus"/>
                <w:lang w:val="en-US"/>
              </w:rPr>
              <w:t>4418</w:t>
            </w:r>
          </w:p>
        </w:tc>
      </w:tr>
      <w:tr w:rsidR="002849A6" w:rsidRPr="0046047A" w:rsidTr="002849A6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12.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банк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2849A6" w:rsidRPr="0046047A" w:rsidTr="002849A6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D32F7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</w:rPr>
              <w:t>13.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счета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(</w:t>
            </w:r>
            <w:proofErr w:type="spellStart"/>
            <w:r w:rsidRPr="0046047A">
              <w:rPr>
                <w:rFonts w:ascii="GHEA Grapalat" w:hAnsi="GHEA Grapalat"/>
              </w:rPr>
              <w:t>сч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GHEA Grapalat" w:hAnsi="GHEA Grapalat"/>
              </w:rPr>
              <w:t>№</w:t>
            </w:r>
            <w:proofErr w:type="spellEnd"/>
            <w:r w:rsidRPr="0046047A">
              <w:rPr>
                <w:rFonts w:ascii="Arial LatRus" w:hAnsi="Arial LatRus"/>
              </w:rPr>
              <w:t>)</w:t>
            </w:r>
            <w:r w:rsidR="001E1044" w:rsidRPr="0046047A">
              <w:rPr>
                <w:rFonts w:ascii="Arial LatRus" w:hAnsi="Arial LatRus"/>
                <w:lang w:val="hy-AM"/>
              </w:rPr>
              <w:t>900438000</w:t>
            </w:r>
            <w:r w:rsidR="00D32F7A">
              <w:rPr>
                <w:rFonts w:ascii="Arial LatRus" w:hAnsi="Arial LatRus"/>
                <w:lang w:val="en-US"/>
              </w:rPr>
              <w:t>03</w:t>
            </w:r>
            <w:r w:rsidR="001E1044" w:rsidRPr="0046047A">
              <w:rPr>
                <w:rFonts w:ascii="Arial LatRus" w:hAnsi="Arial LatRus"/>
                <w:lang w:val="hy-AM"/>
              </w:rPr>
              <w:t>7</w:t>
            </w:r>
          </w:p>
        </w:tc>
      </w:tr>
      <w:tr w:rsidR="002849A6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14.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Сумма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цифрами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2849A6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15.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Акцептованная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сумма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цифрами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>) (</w:t>
            </w:r>
            <w:r w:rsidRPr="0046047A">
              <w:rPr>
                <w:rFonts w:ascii="GHEA Grapalat" w:hAnsi="GHEA Grapalat"/>
              </w:rPr>
              <w:t>предусмотрена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частичного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акцепта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указанной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суммы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который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применяется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2849A6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16.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Валюта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коду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2849A6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655541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17.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Цель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сделки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уплаты</w:t>
            </w:r>
            <w:r w:rsidRPr="0046047A">
              <w:rPr>
                <w:rFonts w:ascii="Arial LatRus" w:hAnsi="Arial LatRus"/>
              </w:rPr>
              <w:t>): (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обеспечения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="00655541" w:rsidRPr="0046047A">
              <w:rPr>
                <w:rFonts w:ascii="GHEA Grapalat" w:hAnsi="GHEA Grapalat"/>
              </w:rPr>
              <w:t>квалификации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2849A6" w:rsidRPr="0046047A" w:rsidTr="002849A6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18.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Основания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совершения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платежа</w:t>
            </w:r>
            <w:r w:rsidRPr="0046047A">
              <w:rPr>
                <w:rFonts w:ascii="Arial LatRus" w:hAnsi="Arial LatRus"/>
              </w:rPr>
              <w:t>: (</w:t>
            </w:r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документов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в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том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числе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соглашение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неустойке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их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номера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код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договора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по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которому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производится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взыскание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2849A6" w:rsidRPr="0046047A" w:rsidTr="002849A6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19.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GHEA Grapalat" w:hAnsi="GHEA Grapalat"/>
              </w:rPr>
              <w:t>Условия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оплаты</w:t>
            </w:r>
            <w:r w:rsidRPr="0046047A">
              <w:rPr>
                <w:rFonts w:ascii="Arial LatRus" w:hAnsi="Arial LatRus"/>
              </w:rPr>
              <w:t>: &lt;</w:t>
            </w:r>
            <w:r w:rsidRPr="0046047A">
              <w:rPr>
                <w:rFonts w:ascii="GHEA Grapalat" w:hAnsi="GHEA Grapalat"/>
              </w:rPr>
              <w:t>акцептованный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платеж</w:t>
            </w:r>
            <w:r w:rsidRPr="0046047A">
              <w:rPr>
                <w:rFonts w:ascii="Arial LatRus" w:hAnsi="Arial LatRus"/>
              </w:rPr>
              <w:t>&gt;</w:t>
            </w:r>
          </w:p>
        </w:tc>
      </w:tr>
      <w:tr w:rsidR="002849A6" w:rsidRPr="0046047A" w:rsidTr="002849A6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</w:rPr>
              <w:t>20.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GHEA Grapalat" w:hAnsi="GHEA Grapalat"/>
              </w:rPr>
              <w:t>Количество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прилагаемых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страниц</w:t>
            </w:r>
            <w:r w:rsidRPr="0046047A">
              <w:rPr>
                <w:rFonts w:ascii="Arial LatRus" w:hAnsi="Arial LatRus"/>
              </w:rPr>
              <w:t xml:space="preserve">: --- </w:t>
            </w:r>
            <w:r w:rsidRPr="0046047A">
              <w:rPr>
                <w:rFonts w:ascii="GHEA Grapalat" w:hAnsi="GHEA Grapalat"/>
              </w:rPr>
              <w:t>страниц</w:t>
            </w:r>
          </w:p>
        </w:tc>
      </w:tr>
      <w:tr w:rsidR="002849A6" w:rsidRPr="0046047A" w:rsidTr="002849A6">
        <w:trPr>
          <w:trHeight w:val="323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851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22.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Подписи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tabs>
                <w:tab w:val="left" w:pos="4545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22.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49A6" w:rsidRPr="0046047A" w:rsidRDefault="002849A6" w:rsidP="002849A6">
            <w:pPr>
              <w:widowControl w:val="0"/>
              <w:tabs>
                <w:tab w:val="left" w:pos="905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21.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> </w:t>
            </w:r>
            <w:r w:rsidRPr="0046047A">
              <w:rPr>
                <w:rFonts w:ascii="GHEA Grapalat" w:hAnsi="GHEA Grapalat"/>
              </w:rPr>
              <w:t>Подписи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Tahoma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tabs>
                <w:tab w:val="left" w:pos="4539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21.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</w:tc>
      </w:tr>
      <w:tr w:rsidR="002849A6" w:rsidRPr="0046047A" w:rsidTr="002849A6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24.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 xml:space="preserve"> </w:t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/>
              </w:rPr>
            </w:pPr>
          </w:p>
          <w:p w:rsidR="002849A6" w:rsidRPr="0046047A" w:rsidRDefault="002849A6" w:rsidP="002849A6">
            <w:pPr>
              <w:widowControl w:val="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spacing w:after="160"/>
              <w:ind w:left="3828" w:right="13"/>
              <w:jc w:val="both"/>
              <w:rPr>
                <w:rFonts w:ascii="Arial LatRus" w:hAnsi="Arial LatRus" w:cs="Sylfaen"/>
                <w:vertAlign w:val="superscript"/>
              </w:rPr>
            </w:pPr>
            <w:r w:rsidRPr="0046047A">
              <w:rPr>
                <w:rFonts w:ascii="GHEA Grapalat" w:hAnsi="GHEA Grapalat"/>
                <w:vertAlign w:val="superscript"/>
              </w:rPr>
              <w:t>подпись</w:t>
            </w:r>
            <w:r w:rsidRPr="0046047A">
              <w:rPr>
                <w:rFonts w:ascii="Arial LatRus" w:hAnsi="Arial LatRus"/>
                <w:vertAlign w:val="superscript"/>
              </w:rPr>
              <w:t>/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Arial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lastRenderedPageBreak/>
              <w:t>23.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 xml:space="preserve"> </w:t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</w:p>
          <w:p w:rsidR="002849A6" w:rsidRPr="0046047A" w:rsidRDefault="002849A6" w:rsidP="002849A6">
            <w:pPr>
              <w:widowControl w:val="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2849A6" w:rsidRPr="0046047A" w:rsidRDefault="002849A6" w:rsidP="002849A6">
            <w:pPr>
              <w:widowControl w:val="0"/>
              <w:spacing w:after="160"/>
              <w:ind w:right="983"/>
              <w:jc w:val="right"/>
              <w:rPr>
                <w:rFonts w:ascii="Arial LatRus" w:hAnsi="Arial LatRus" w:cs="Sylfaen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GHEA Grapalat" w:hAnsi="GHEA Grapalat"/>
                <w:vertAlign w:val="superscript"/>
              </w:rPr>
              <w:t>подпись</w:t>
            </w:r>
            <w:r w:rsidRPr="0046047A">
              <w:rPr>
                <w:rFonts w:ascii="Arial LatRus" w:hAnsi="Arial LatRus"/>
                <w:vertAlign w:val="superscript"/>
              </w:rPr>
              <w:t>/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Arial"/>
              </w:rPr>
            </w:pPr>
          </w:p>
        </w:tc>
      </w:tr>
      <w:tr w:rsidR="002849A6" w:rsidRPr="0046047A" w:rsidTr="002849A6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4678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lastRenderedPageBreak/>
              <w:t>24.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ind w:right="155"/>
              <w:jc w:val="right"/>
              <w:rPr>
                <w:rFonts w:ascii="Arial LatRus" w:hAnsi="Arial LatRus" w:cs="Sylfaen"/>
                <w:lang w:val="en-US"/>
              </w:rPr>
            </w:pPr>
            <w:r w:rsidRPr="0046047A">
              <w:rPr>
                <w:rFonts w:ascii="Arial LatRus" w:hAnsi="Arial LatRus"/>
              </w:rPr>
              <w:t>24.</w:t>
            </w:r>
            <w:r w:rsidRPr="0046047A">
              <w:rPr>
                <w:rFonts w:ascii="GHEA Grapalat" w:hAnsi="GHEA Grapalat"/>
              </w:rPr>
              <w:t>в</w:t>
            </w:r>
            <w:r w:rsidRPr="0046047A">
              <w:rPr>
                <w:rFonts w:ascii="Arial LatRus" w:hAnsi="Arial LatRus"/>
              </w:rPr>
              <w:t xml:space="preserve">"___" ___ 20___ </w:t>
            </w: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9A6" w:rsidRPr="0046047A" w:rsidRDefault="002849A6" w:rsidP="002849A6">
            <w:pPr>
              <w:widowControl w:val="0"/>
              <w:tabs>
                <w:tab w:val="left" w:pos="4554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23.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2849A6" w:rsidRPr="0046047A" w:rsidRDefault="002849A6" w:rsidP="002849A6">
            <w:pPr>
              <w:widowControl w:val="0"/>
              <w:spacing w:after="160"/>
              <w:rPr>
                <w:rFonts w:ascii="Arial LatRus" w:hAnsi="Arial LatRus"/>
              </w:rPr>
            </w:pPr>
          </w:p>
          <w:p w:rsidR="002849A6" w:rsidRPr="0046047A" w:rsidRDefault="002849A6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23.</w:t>
            </w:r>
            <w:proofErr w:type="gramStart"/>
            <w:r w:rsidRPr="0046047A">
              <w:rPr>
                <w:rFonts w:ascii="GHEA Grapalat" w:hAnsi="GHEA Grapalat"/>
              </w:rPr>
              <w:t>в</w:t>
            </w:r>
            <w:proofErr w:type="gramEnd"/>
            <w:r w:rsidRPr="0046047A">
              <w:rPr>
                <w:rFonts w:ascii="Arial LatRus" w:hAnsi="Arial LatRus"/>
              </w:rPr>
              <w:t xml:space="preserve"> </w:t>
            </w:r>
            <w:proofErr w:type="gramStart"/>
            <w:r w:rsidRPr="0046047A">
              <w:rPr>
                <w:rFonts w:ascii="GHEA Grapalat" w:hAnsi="GHEA Grapalat"/>
              </w:rPr>
              <w:t>Дата</w:t>
            </w:r>
            <w:proofErr w:type="gramEnd"/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исполнения</w:t>
            </w:r>
            <w:r w:rsidRPr="0046047A">
              <w:rPr>
                <w:rFonts w:ascii="Arial LatRus" w:hAnsi="Arial LatRus"/>
              </w:rPr>
              <w:t>: "___" ___ 20___</w:t>
            </w: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>.</w:t>
            </w:r>
          </w:p>
        </w:tc>
      </w:tr>
    </w:tbl>
    <w:p w:rsidR="002849A6" w:rsidRPr="0046047A" w:rsidRDefault="002849A6" w:rsidP="003D2F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  <w:sz w:val="22"/>
          <w:szCs w:val="22"/>
        </w:rPr>
      </w:pPr>
    </w:p>
    <w:p w:rsidR="00C3421C" w:rsidRPr="0046047A" w:rsidRDefault="00C3421C" w:rsidP="00C3421C">
      <w:pPr>
        <w:widowControl w:val="0"/>
        <w:spacing w:after="160"/>
        <w:jc w:val="center"/>
        <w:rPr>
          <w:rFonts w:ascii="Arial LatRus" w:hAnsi="Arial LatRus" w:cs="Sylfaen"/>
        </w:rPr>
      </w:pPr>
    </w:p>
    <w:p w:rsidR="00C3421C" w:rsidRPr="0046047A" w:rsidRDefault="00C3421C" w:rsidP="00C3421C">
      <w:pPr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t xml:space="preserve">*  </w:t>
      </w:r>
      <w:r w:rsidRPr="0046047A">
        <w:rPr>
          <w:rFonts w:ascii="GHEA Grapalat" w:hAnsi="GHEA Grapalat"/>
          <w:i/>
          <w:sz w:val="20"/>
          <w:szCs w:val="20"/>
        </w:rPr>
        <w:t>Платежное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требование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заполняется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согласно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установленному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настоящим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Приглашением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документу</w:t>
      </w:r>
      <w:r w:rsidRPr="0046047A">
        <w:rPr>
          <w:rFonts w:ascii="Arial LatRus" w:hAnsi="Arial LatRus"/>
          <w:i/>
          <w:sz w:val="20"/>
          <w:szCs w:val="20"/>
        </w:rPr>
        <w:t xml:space="preserve"> "</w:t>
      </w:r>
      <w:r w:rsidRPr="0046047A">
        <w:rPr>
          <w:rFonts w:ascii="GHEA Grapalat" w:hAnsi="GHEA Grapalat"/>
          <w:i/>
          <w:sz w:val="20"/>
          <w:szCs w:val="20"/>
        </w:rPr>
        <w:t>Об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обязательных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реквизитах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платежного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требования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порядке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его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заполнения</w:t>
      </w:r>
      <w:r w:rsidRPr="0046047A">
        <w:rPr>
          <w:rFonts w:ascii="Arial LatRus" w:hAnsi="Arial LatRus"/>
          <w:i/>
          <w:sz w:val="20"/>
          <w:szCs w:val="20"/>
        </w:rPr>
        <w:t>".</w:t>
      </w:r>
    </w:p>
    <w:p w:rsidR="00C3421C" w:rsidRPr="0046047A" w:rsidRDefault="00C3421C" w:rsidP="00C3421C">
      <w:pPr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br w:type="page"/>
      </w:r>
    </w:p>
    <w:p w:rsidR="00C3421C" w:rsidRPr="0046047A" w:rsidRDefault="00C3421C" w:rsidP="00C3421C">
      <w:pPr>
        <w:widowControl w:val="0"/>
        <w:spacing w:after="160"/>
        <w:ind w:left="567" w:right="565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lastRenderedPageBreak/>
        <w:t>Обязательные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реквизиты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платежного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требования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руководство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его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B138F3" w:rsidRPr="0046047A" w:rsidTr="003D2146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t>П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>/</w:t>
            </w:r>
            <w:r w:rsidRPr="0046047A">
              <w:rPr>
                <w:rFonts w:ascii="GHEA Grapalat" w:hAnsi="GHEA Grapalat"/>
                <w:sz w:val="18"/>
                <w:szCs w:val="18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Реквизиты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документа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Наличие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указанного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поля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/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о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заполнении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процессом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Сторона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,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заполняющая</w:t>
            </w:r>
            <w:proofErr w:type="gramEnd"/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бенефициар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плательщик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процессом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5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>"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день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лица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должна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физическим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лицом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юридическим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лицом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необходимости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указываются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также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банковского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должна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УНН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состоящим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учете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НЗОУ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физическим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лица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получателем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необходимости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указываются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также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t>з</w:t>
            </w:r>
            <w:proofErr w:type="gramEnd"/>
            <w:r w:rsidRPr="0046047A">
              <w:rPr>
                <w:rFonts w:ascii="GHEA Grapalat" w:hAnsi="GHEA Grapalat"/>
                <w:sz w:val="18"/>
                <w:szCs w:val="18"/>
              </w:rPr>
              <w:t>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НЗОУ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процессе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закупками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УНН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lastRenderedPageBreak/>
              <w:t>бенефициар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состоящим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учете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налогоплательщиком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lastRenderedPageBreak/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банковского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казначейского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должны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переведены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цифрами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подлежащая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уплате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акцептованная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цифрами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t>предусмотрена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частичного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акцепта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применяется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закупками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применяется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валюта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коду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цель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E0418D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слова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обеспечения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="00E0418D" w:rsidRPr="0046047A">
              <w:rPr>
                <w:rFonts w:ascii="GHEA Grapalat" w:hAnsi="GHEA Grapalat"/>
                <w:sz w:val="18"/>
                <w:szCs w:val="18"/>
              </w:rPr>
              <w:t>квалификации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основания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совершения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основанием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основании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t>представляет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обслуживающий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договора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основанием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код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процедуры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соответствии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соглашением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Del="0010680B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условия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 w:cs="Sylfaen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 w:cs="Sylfaen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слова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акцептованный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что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означает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что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подписав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свое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согласие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количество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прилагаемых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количество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страниц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прилагаемых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документов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которые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должны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предоставлены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Основания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совершения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настоящие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21.</w:t>
            </w:r>
            <w:r w:rsidRPr="0046047A">
              <w:rPr>
                <w:rFonts w:ascii="GHEA Grapalat" w:hAnsi="GHEA Grapalat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настоящее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этом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Условия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акцептованный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подписанием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свое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lastRenderedPageBreak/>
              <w:t>согласие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взыскание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электронным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способом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этом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электронная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lastRenderedPageBreak/>
              <w:t>п</w:t>
            </w:r>
            <w:proofErr w:type="gramEnd"/>
            <w:r w:rsidRPr="0046047A">
              <w:rPr>
                <w:rFonts w:ascii="GHEA Grapalat" w:hAnsi="GHEA Grapalat"/>
                <w:sz w:val="18"/>
                <w:szCs w:val="18"/>
              </w:rPr>
              <w:t>одписывается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электронная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21.</w:t>
            </w:r>
            <w:r w:rsidRPr="0046047A">
              <w:rPr>
                <w:rFonts w:ascii="GHEA Grapalat" w:hAnsi="GHEA Grapalat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печать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наличии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печати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представляет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скрепляется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печатью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22.</w:t>
            </w:r>
            <w:r w:rsidRPr="0046047A">
              <w:rPr>
                <w:rFonts w:ascii="GHEA Grapalat" w:hAnsi="GHEA Grapalat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подписывается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22.</w:t>
            </w:r>
            <w:r w:rsidRPr="0046047A">
              <w:rPr>
                <w:rFonts w:ascii="GHEA Grapalat" w:hAnsi="GHEA Grapalat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печать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наличии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скрепляется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печатью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GHEA Grapalat" w:hAnsi="GHEA Grapalat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GHEA Grapalat" w:hAnsi="GHEA Grapalat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24.</w:t>
            </w:r>
            <w:r w:rsidRPr="0046047A">
              <w:rPr>
                <w:rFonts w:ascii="GHEA Grapalat" w:hAnsi="GHEA Grapalat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24.</w:t>
            </w:r>
            <w:r w:rsidRPr="0046047A">
              <w:rPr>
                <w:rFonts w:ascii="GHEA Grapalat" w:hAnsi="GHEA Grapalat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последней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[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],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FF3DE9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24.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указывается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необязательно</w:t>
            </w:r>
          </w:p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последней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[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], </w:t>
            </w:r>
            <w:r w:rsidRPr="0046047A">
              <w:rPr>
                <w:rFonts w:ascii="GHEA Grapalat" w:hAnsi="GHEA Grapalat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настоящие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размещаются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46047A" w:rsidRDefault="00C3421C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</w:tbl>
    <w:p w:rsidR="00D32F7A" w:rsidRPr="00E46AC2" w:rsidRDefault="00D32F7A" w:rsidP="002A4556">
      <w:pPr>
        <w:widowControl w:val="0"/>
        <w:spacing w:after="160"/>
        <w:jc w:val="right"/>
        <w:rPr>
          <w:rFonts w:ascii="GHEA Grapalat" w:hAnsi="GHEA Grapalat"/>
          <w:i/>
        </w:rPr>
      </w:pPr>
    </w:p>
    <w:p w:rsidR="000A214C" w:rsidRPr="0046047A" w:rsidRDefault="000A214C" w:rsidP="002A4556">
      <w:pPr>
        <w:widowControl w:val="0"/>
        <w:spacing w:after="160"/>
        <w:jc w:val="right"/>
        <w:rPr>
          <w:rFonts w:ascii="Arial LatRus" w:hAnsi="Arial LatRus" w:cs="GHEA Grapalat"/>
          <w:i/>
        </w:rPr>
      </w:pPr>
      <w:r w:rsidRPr="0046047A">
        <w:rPr>
          <w:rFonts w:ascii="GHEA Grapalat" w:hAnsi="GHEA Grapalat"/>
          <w:i/>
        </w:rPr>
        <w:lastRenderedPageBreak/>
        <w:t>Приложение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№</w:t>
      </w:r>
      <w:r w:rsidRPr="0046047A">
        <w:rPr>
          <w:rFonts w:ascii="Arial LatRus" w:hAnsi="Arial LatRus"/>
          <w:i/>
        </w:rPr>
        <w:t xml:space="preserve"> 5.1</w:t>
      </w:r>
    </w:p>
    <w:p w:rsidR="000A214C" w:rsidRPr="0046047A" w:rsidRDefault="000A214C" w:rsidP="002A4556">
      <w:pPr>
        <w:widowControl w:val="0"/>
        <w:spacing w:after="160"/>
        <w:jc w:val="right"/>
        <w:rPr>
          <w:rFonts w:ascii="Arial LatRus" w:hAnsi="Arial LatRus" w:cs="GHEA Grapalat"/>
          <w:i/>
        </w:rPr>
      </w:pPr>
      <w:r w:rsidRPr="0046047A">
        <w:rPr>
          <w:rFonts w:ascii="GHEA Grapalat" w:hAnsi="GHEA Grapalat"/>
          <w:i/>
        </w:rPr>
        <w:t>к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Приглашению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на</w:t>
      </w:r>
      <w:r w:rsidRPr="0046047A">
        <w:rPr>
          <w:rFonts w:ascii="Arial LatRus" w:hAnsi="Arial LatRus"/>
          <w:i/>
        </w:rPr>
        <w:t xml:space="preserve"> </w:t>
      </w:r>
      <w:r w:rsidR="001E1044" w:rsidRPr="0046047A">
        <w:rPr>
          <w:rFonts w:ascii="GHEA Grapalat" w:hAnsi="GHEA Grapalat"/>
          <w:i/>
          <w:lang w:val="hy-AM"/>
        </w:rPr>
        <w:t>запрос</w:t>
      </w:r>
      <w:r w:rsidR="001E1044" w:rsidRPr="0046047A">
        <w:rPr>
          <w:rFonts w:ascii="Arial LatRus" w:hAnsi="Arial LatRus"/>
          <w:i/>
          <w:lang w:val="hy-AM"/>
        </w:rPr>
        <w:t xml:space="preserve"> </w:t>
      </w:r>
      <w:r w:rsidR="001E1044" w:rsidRPr="0046047A">
        <w:rPr>
          <w:rFonts w:ascii="GHEA Grapalat" w:hAnsi="GHEA Grapalat"/>
          <w:i/>
          <w:lang w:val="hy-AM"/>
        </w:rPr>
        <w:t>котировок</w:t>
      </w:r>
      <w:r w:rsidRPr="0046047A">
        <w:rPr>
          <w:rFonts w:ascii="Arial LatRus" w:hAnsi="Arial LatRus"/>
          <w:i/>
        </w:rPr>
        <w:br/>
      </w:r>
      <w:r w:rsidRPr="0046047A">
        <w:rPr>
          <w:rFonts w:ascii="GHEA Grapalat" w:hAnsi="GHEA Grapalat"/>
          <w:i/>
        </w:rPr>
        <w:t>под</w:t>
      </w:r>
      <w:r w:rsidRPr="0046047A">
        <w:rPr>
          <w:rFonts w:ascii="Arial LatRus" w:hAnsi="Arial LatRus"/>
          <w:i/>
        </w:rPr>
        <w:t xml:space="preserve"> </w:t>
      </w:r>
      <w:r w:rsidRPr="0046047A">
        <w:rPr>
          <w:rFonts w:ascii="GHEA Grapalat" w:hAnsi="GHEA Grapalat"/>
          <w:i/>
        </w:rPr>
        <w:t>кодом</w:t>
      </w:r>
      <w:r w:rsidRPr="0046047A">
        <w:rPr>
          <w:rFonts w:ascii="Arial LatRus" w:hAnsi="Arial LatRus"/>
          <w:i/>
        </w:rPr>
        <w:t xml:space="preserve"> </w:t>
      </w:r>
      <w:r w:rsidR="001E1044" w:rsidRPr="0046047A">
        <w:rPr>
          <w:rFonts w:ascii="Arial LatRus" w:hAnsi="Arial LatRus"/>
        </w:rPr>
        <w:t>"</w:t>
      </w:r>
      <w:r w:rsidR="00D32F7A">
        <w:rPr>
          <w:rFonts w:ascii="Arial LatRus" w:hAnsi="Arial LatRus"/>
          <w:lang w:val="hy-AM"/>
        </w:rPr>
        <w:t xml:space="preserve"> AMNMD-GHASHDZB-21/</w:t>
      </w:r>
      <w:r w:rsidR="00D32F7A" w:rsidRPr="00D32F7A">
        <w:rPr>
          <w:rFonts w:ascii="Arial LatRus" w:hAnsi="Arial LatRus"/>
        </w:rPr>
        <w:t>1</w:t>
      </w:r>
      <w:r w:rsidR="001E1044" w:rsidRPr="0046047A">
        <w:rPr>
          <w:rFonts w:ascii="Arial LatRus" w:hAnsi="Arial LatRus"/>
        </w:rPr>
        <w:t>"</w:t>
      </w:r>
      <w:r w:rsidR="001E1044" w:rsidRPr="0046047A">
        <w:rPr>
          <w:rStyle w:val="af6"/>
          <w:rFonts w:ascii="Arial LatRus" w:hAnsi="Arial LatRus"/>
        </w:rPr>
        <w:footnoteReference w:customMarkFollows="1" w:id="22"/>
        <w:t>*</w:t>
      </w:r>
    </w:p>
    <w:p w:rsidR="00AF4211" w:rsidRPr="0046047A" w:rsidRDefault="00AF4211" w:rsidP="002A4556">
      <w:pPr>
        <w:widowControl w:val="0"/>
        <w:spacing w:after="160"/>
        <w:jc w:val="center"/>
        <w:rPr>
          <w:rFonts w:ascii="Arial LatRus" w:hAnsi="Arial LatRus"/>
          <w:b/>
        </w:rPr>
      </w:pPr>
    </w:p>
    <w:p w:rsidR="000A214C" w:rsidRPr="0046047A" w:rsidRDefault="000A214C" w:rsidP="002A4556">
      <w:pPr>
        <w:widowControl w:val="0"/>
        <w:spacing w:after="160"/>
        <w:jc w:val="center"/>
        <w:rPr>
          <w:rFonts w:ascii="Arial LatRus" w:hAnsi="Arial LatRus" w:cs="GHEA Grapalat"/>
          <w:b/>
        </w:rPr>
      </w:pPr>
      <w:r w:rsidRPr="0046047A">
        <w:rPr>
          <w:rFonts w:ascii="GHEA Grapalat" w:hAnsi="GHEA Grapalat"/>
          <w:b/>
        </w:rPr>
        <w:t>СОГЛАШЕНИЕ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НЕУСТОЙКЕ</w:t>
      </w:r>
      <w:r w:rsidRPr="0046047A">
        <w:rPr>
          <w:rFonts w:ascii="Arial LatRus" w:hAnsi="Arial LatRus"/>
          <w:b/>
        </w:rPr>
        <w:t xml:space="preserve"> </w:t>
      </w:r>
    </w:p>
    <w:p w:rsidR="000A214C" w:rsidRPr="0046047A" w:rsidRDefault="000A214C" w:rsidP="002A4556">
      <w:pPr>
        <w:widowControl w:val="0"/>
        <w:spacing w:after="160"/>
        <w:jc w:val="center"/>
        <w:rPr>
          <w:rFonts w:ascii="Arial LatRus" w:hAnsi="Arial LatRus" w:cs="GHEA Grapalat"/>
          <w:b/>
        </w:rPr>
      </w:pPr>
      <w:r w:rsidRPr="0046047A">
        <w:rPr>
          <w:rFonts w:ascii="Arial LatRus" w:hAnsi="Arial LatRus"/>
          <w:b/>
        </w:rPr>
        <w:t>(</w:t>
      </w:r>
      <w:r w:rsidRPr="0046047A">
        <w:rPr>
          <w:rFonts w:ascii="GHEA Grapalat" w:hAnsi="GHEA Grapalat"/>
          <w:b/>
        </w:rPr>
        <w:t>обеспечение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договора</w:t>
      </w:r>
      <w:r w:rsidRPr="0046047A">
        <w:rPr>
          <w:rFonts w:ascii="Arial LatRus" w:hAnsi="Arial LatRus"/>
          <w:b/>
        </w:rPr>
        <w:t>)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0"/>
      </w:tblGrid>
      <w:tr w:rsidR="00FF3DE9" w:rsidRPr="0046047A" w:rsidTr="003D2146">
        <w:tc>
          <w:tcPr>
            <w:tcW w:w="4786" w:type="dxa"/>
          </w:tcPr>
          <w:p w:rsidR="000A214C" w:rsidRPr="0046047A" w:rsidRDefault="000A214C" w:rsidP="002A4556">
            <w:pPr>
              <w:widowControl w:val="0"/>
              <w:spacing w:after="160"/>
              <w:rPr>
                <w:rFonts w:ascii="Arial LatRus" w:hAnsi="Arial LatRus" w:cs="GHEA Grapalat"/>
                <w:b/>
                <w:lang w:val="en-US"/>
              </w:rPr>
            </w:pP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Ереван</w:t>
            </w:r>
          </w:p>
        </w:tc>
        <w:tc>
          <w:tcPr>
            <w:tcW w:w="4500" w:type="dxa"/>
          </w:tcPr>
          <w:p w:rsidR="000A214C" w:rsidRPr="0046047A" w:rsidRDefault="000A214C" w:rsidP="002A4556">
            <w:pPr>
              <w:widowControl w:val="0"/>
              <w:spacing w:after="160"/>
              <w:jc w:val="right"/>
              <w:rPr>
                <w:rFonts w:ascii="Arial LatRus" w:hAnsi="Arial LatRus" w:cs="GHEA Grapalat"/>
                <w:b/>
              </w:rPr>
            </w:pPr>
            <w:r w:rsidRPr="0046047A">
              <w:rPr>
                <w:rFonts w:ascii="Arial LatRus" w:hAnsi="Arial LatRus"/>
              </w:rPr>
              <w:t>"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Arial LatRus" w:hAnsi="Arial LatRus"/>
              </w:rPr>
              <w:t xml:space="preserve">" 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Arial LatRus" w:hAnsi="Arial LatRus"/>
              </w:rPr>
              <w:t>20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Style w:val="af6"/>
                <w:rFonts w:ascii="Arial LatRus" w:hAnsi="Arial LatRus"/>
              </w:rPr>
              <w:footnoteReference w:customMarkFollows="1" w:id="23"/>
              <w:t>**</w:t>
            </w:r>
          </w:p>
        </w:tc>
      </w:tr>
    </w:tbl>
    <w:p w:rsidR="000A214C" w:rsidRPr="0046047A" w:rsidRDefault="000A214C" w:rsidP="002A4556">
      <w:pPr>
        <w:widowControl w:val="0"/>
        <w:jc w:val="both"/>
        <w:rPr>
          <w:rFonts w:ascii="Arial LatRus" w:hAnsi="Arial LatRus" w:cs="GHEA Grapalat"/>
          <w:u w:val="single"/>
          <w:vertAlign w:val="subscript"/>
        </w:rPr>
      </w:pPr>
      <w:r w:rsidRPr="0046047A">
        <w:rPr>
          <w:rFonts w:ascii="Arial LatRus" w:hAnsi="Arial LatRus"/>
        </w:rPr>
        <w:t xml:space="preserve">_______________________________________________,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директора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>,</w:t>
      </w:r>
    </w:p>
    <w:p w:rsidR="000A214C" w:rsidRPr="0046047A" w:rsidRDefault="000A214C" w:rsidP="002A4556">
      <w:pPr>
        <w:widowControl w:val="0"/>
        <w:spacing w:after="160"/>
        <w:ind w:left="1843"/>
        <w:jc w:val="both"/>
        <w:rPr>
          <w:rFonts w:ascii="Arial LatRus" w:hAnsi="Arial LatRus"/>
          <w:vertAlign w:val="superscript"/>
          <w:lang w:val="en-US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/>
          <w:lang w:val="en-US"/>
        </w:rPr>
      </w:pPr>
      <w:r w:rsidRPr="0046047A">
        <w:rPr>
          <w:rFonts w:ascii="Arial LatRus" w:hAnsi="Arial LatRus"/>
          <w:lang w:val="en-US"/>
        </w:rPr>
        <w:t>_________________________________________________________________________</w:t>
      </w:r>
    </w:p>
    <w:p w:rsidR="000A214C" w:rsidRPr="0046047A" w:rsidRDefault="000A214C" w:rsidP="002A4556">
      <w:pPr>
        <w:widowControl w:val="0"/>
        <w:spacing w:after="16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имя</w:t>
      </w:r>
      <w:r w:rsidRPr="0046047A">
        <w:rPr>
          <w:rFonts w:ascii="Arial LatRus" w:hAnsi="Arial LatRus"/>
          <w:vertAlign w:val="superscript"/>
        </w:rPr>
        <w:t xml:space="preserve">, </w:t>
      </w:r>
      <w:r w:rsidRPr="0046047A">
        <w:rPr>
          <w:rFonts w:ascii="GHEA Grapalat" w:hAnsi="GHEA Grapalat"/>
          <w:vertAlign w:val="superscript"/>
        </w:rPr>
        <w:t>фамилия</w:t>
      </w:r>
      <w:r w:rsidRPr="0046047A">
        <w:rPr>
          <w:rFonts w:ascii="Arial LatRus" w:hAnsi="Arial LatRus"/>
          <w:vertAlign w:val="superscript"/>
        </w:rPr>
        <w:t xml:space="preserve">, </w:t>
      </w:r>
      <w:r w:rsidRPr="0046047A">
        <w:rPr>
          <w:rFonts w:ascii="GHEA Grapalat" w:hAnsi="GHEA Grapalat"/>
          <w:vertAlign w:val="superscript"/>
        </w:rPr>
        <w:t>паспортные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данные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директора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2A4556">
      <w:pPr>
        <w:widowControl w:val="0"/>
        <w:spacing w:after="160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действующего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устава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одностороннем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устанавливает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следующее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уплате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неустойки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spacing w:after="160"/>
        <w:jc w:val="center"/>
        <w:rPr>
          <w:rFonts w:ascii="Arial LatRus" w:hAnsi="Arial LatRus" w:cs="GHEA Grapalat"/>
          <w:b/>
          <w:bCs/>
        </w:rPr>
      </w:pPr>
      <w:r w:rsidRPr="0046047A">
        <w:rPr>
          <w:rFonts w:ascii="Arial LatRus" w:hAnsi="Arial LatRus"/>
          <w:b/>
        </w:rPr>
        <w:t xml:space="preserve">1. </w:t>
      </w:r>
      <w:r w:rsidRPr="0046047A">
        <w:rPr>
          <w:rFonts w:ascii="GHEA Grapalat" w:hAnsi="GHEA Grapalat"/>
          <w:b/>
        </w:rPr>
        <w:t>Предмет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соглашения</w:t>
      </w:r>
    </w:p>
    <w:p w:rsidR="000A214C" w:rsidRPr="0046047A" w:rsidRDefault="000A214C" w:rsidP="002A4556">
      <w:pPr>
        <w:widowControl w:val="0"/>
        <w:tabs>
          <w:tab w:val="left" w:pos="567"/>
        </w:tabs>
        <w:jc w:val="both"/>
        <w:rPr>
          <w:rFonts w:ascii="Arial LatRus" w:hAnsi="Arial LatRus" w:cs="GHEA Grapalat"/>
          <w:spacing w:val="-6"/>
        </w:rPr>
      </w:pPr>
      <w:r w:rsidRPr="0046047A">
        <w:rPr>
          <w:rFonts w:ascii="Arial LatRus" w:hAnsi="Arial LatRus"/>
        </w:rPr>
        <w:t>1</w:t>
      </w:r>
      <w:r w:rsidRPr="0046047A">
        <w:rPr>
          <w:rFonts w:ascii="Arial LatRus" w:hAnsi="Arial LatRus"/>
          <w:spacing w:val="-6"/>
        </w:rPr>
        <w:t>.1.</w:t>
      </w:r>
      <w:r w:rsidRPr="0046047A">
        <w:rPr>
          <w:rFonts w:ascii="Arial LatRus" w:hAnsi="Arial LatRus"/>
          <w:spacing w:val="-6"/>
        </w:rPr>
        <w:tab/>
      </w:r>
      <w:r w:rsidRPr="0046047A">
        <w:rPr>
          <w:rFonts w:ascii="GHEA Grapalat" w:hAnsi="GHEA Grapalat"/>
          <w:spacing w:val="-6"/>
        </w:rPr>
        <w:t>Компания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участвует</w:t>
      </w:r>
      <w:r w:rsidRPr="0046047A">
        <w:rPr>
          <w:rFonts w:ascii="Arial LatRus" w:hAnsi="Arial LatRus"/>
          <w:spacing w:val="-6"/>
        </w:rPr>
        <w:t xml:space="preserve"> </w:t>
      </w:r>
      <w:r w:rsidRPr="0046047A">
        <w:rPr>
          <w:rFonts w:ascii="GHEA Grapalat" w:hAnsi="GHEA Grapalat"/>
          <w:spacing w:val="-6"/>
        </w:rPr>
        <w:t>в</w:t>
      </w:r>
      <w:r w:rsidRPr="0046047A">
        <w:rPr>
          <w:rFonts w:ascii="Arial LatRus" w:hAnsi="Arial LatRus"/>
          <w:spacing w:val="-6"/>
        </w:rPr>
        <w:t xml:space="preserve"> </w:t>
      </w:r>
      <w:proofErr w:type="gramStart"/>
      <w:r w:rsidRPr="0046047A">
        <w:rPr>
          <w:rFonts w:ascii="GHEA Grapalat" w:hAnsi="GHEA Grapalat"/>
          <w:spacing w:val="-6"/>
        </w:rPr>
        <w:t>организованной</w:t>
      </w:r>
      <w:proofErr w:type="gramEnd"/>
      <w:r w:rsidRPr="0046047A">
        <w:rPr>
          <w:rFonts w:ascii="Arial LatRus" w:hAnsi="Arial LatRus"/>
          <w:spacing w:val="-6"/>
        </w:rPr>
        <w:t xml:space="preserve"> </w:t>
      </w:r>
      <w:proofErr w:type="spellStart"/>
      <w:r w:rsidR="00D32F7A">
        <w:rPr>
          <w:rFonts w:ascii="Arial" w:hAnsi="Arial" w:cs="Arial"/>
          <w:spacing w:val="-6"/>
        </w:rPr>
        <w:t>Н</w:t>
      </w:r>
      <w:r w:rsidR="00D32F7A" w:rsidRPr="00D32F7A">
        <w:rPr>
          <w:rFonts w:ascii="GHEA Grapalat" w:hAnsi="GHEA Grapalat"/>
        </w:rPr>
        <w:t>изаминская</w:t>
      </w:r>
      <w:proofErr w:type="spellEnd"/>
      <w:r w:rsidR="00D32F7A" w:rsidRPr="00D32F7A">
        <w:rPr>
          <w:rFonts w:ascii="GHEA Grapalat" w:hAnsi="GHEA Grapalat"/>
        </w:rPr>
        <w:t xml:space="preserve"> средняя школа</w:t>
      </w:r>
      <w:r w:rsidRPr="0046047A">
        <w:rPr>
          <w:rFonts w:ascii="Arial LatRus" w:hAnsi="Arial LatRus"/>
          <w:spacing w:val="-6"/>
        </w:rPr>
        <w:t xml:space="preserve"> *(</w:t>
      </w:r>
      <w:r w:rsidRPr="0046047A">
        <w:rPr>
          <w:rFonts w:ascii="GHEA Grapalat" w:hAnsi="GHEA Grapalat"/>
          <w:spacing w:val="-6"/>
        </w:rPr>
        <w:t>далее</w:t>
      </w:r>
      <w:r w:rsidRPr="0046047A">
        <w:rPr>
          <w:rFonts w:ascii="Arial LatRus" w:hAnsi="Arial LatRus"/>
          <w:spacing w:val="-6"/>
        </w:rPr>
        <w:t xml:space="preserve"> — </w:t>
      </w:r>
      <w:r w:rsidRPr="0046047A">
        <w:rPr>
          <w:rFonts w:ascii="GHEA Grapalat" w:hAnsi="GHEA Grapalat"/>
          <w:spacing w:val="-6"/>
        </w:rPr>
        <w:t>Заказчик</w:t>
      </w:r>
      <w:r w:rsidRPr="0046047A">
        <w:rPr>
          <w:rFonts w:ascii="Arial LatRus" w:hAnsi="Arial LatRus"/>
          <w:spacing w:val="-6"/>
        </w:rPr>
        <w:t xml:space="preserve">) </w:t>
      </w:r>
    </w:p>
    <w:p w:rsidR="000A214C" w:rsidRPr="0046047A" w:rsidRDefault="000A214C" w:rsidP="002A4556">
      <w:pPr>
        <w:widowControl w:val="0"/>
        <w:tabs>
          <w:tab w:val="left" w:pos="284"/>
        </w:tabs>
        <w:spacing w:after="160"/>
        <w:ind w:left="5245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заказчика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процедуре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кодом</w:t>
      </w:r>
      <w:r w:rsidRPr="0046047A">
        <w:rPr>
          <w:rFonts w:ascii="Arial LatRus" w:hAnsi="Arial LatRus"/>
        </w:rPr>
        <w:t xml:space="preserve"> </w:t>
      </w:r>
      <w:r w:rsidR="001E1044" w:rsidRPr="0046047A">
        <w:rPr>
          <w:rFonts w:ascii="Arial LatRus" w:hAnsi="Arial LatRus"/>
        </w:rPr>
        <w:t>"</w:t>
      </w:r>
      <w:r w:rsidR="00D32F7A">
        <w:rPr>
          <w:rFonts w:ascii="Arial LatRus" w:hAnsi="Arial LatRus"/>
          <w:lang w:val="hy-AM"/>
        </w:rPr>
        <w:t xml:space="preserve"> AMNMD-GHASHDZB-21/</w:t>
      </w:r>
      <w:r w:rsidR="00D32F7A" w:rsidRPr="00D32F7A">
        <w:rPr>
          <w:rFonts w:ascii="Arial LatRus" w:hAnsi="Arial LatRus"/>
        </w:rPr>
        <w:t>1</w:t>
      </w:r>
      <w:r w:rsidR="001E1044" w:rsidRPr="0046047A">
        <w:rPr>
          <w:rFonts w:ascii="Arial LatRus" w:hAnsi="Arial LatRus"/>
        </w:rPr>
        <w:t>"</w:t>
      </w:r>
      <w:r w:rsidR="001E1044" w:rsidRPr="0046047A">
        <w:rPr>
          <w:rStyle w:val="af6"/>
          <w:rFonts w:ascii="Arial LatRus" w:hAnsi="Arial LatRus"/>
        </w:rPr>
        <w:footnoteReference w:customMarkFollows="1" w:id="24"/>
        <w:t>*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spacing w:after="160"/>
        <w:ind w:left="5245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  <w:vertAlign w:val="superscript"/>
        </w:rPr>
        <w:t>код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процедуры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1.2.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качестве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заключаемого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результате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платежное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заполненное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утвержденное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. 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1.3.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Подписав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платежное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), </w:t>
      </w:r>
      <w:r w:rsidRPr="0046047A">
        <w:rPr>
          <w:rFonts w:ascii="GHEA Grapalat" w:hAnsi="GHEA Grapalat"/>
        </w:rPr>
        <w:t>прилагаемое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</w:t>
      </w:r>
      <w:r w:rsidRPr="0046047A">
        <w:rPr>
          <w:rFonts w:ascii="Arial LatRus" w:hAnsi="Arial LatRus"/>
          <w:lang w:val="en-US"/>
        </w:rPr>
        <w:t> </w:t>
      </w:r>
      <w:r w:rsidRPr="0046047A">
        <w:rPr>
          <w:rFonts w:ascii="GHEA Grapalat" w:hAnsi="GHEA Grapalat"/>
        </w:rPr>
        <w:t>настоящему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неустойке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безотзывно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соглашается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: 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подписанием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заверяет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акцептованный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платеж</w:t>
      </w:r>
      <w:r w:rsidRPr="0046047A">
        <w:rPr>
          <w:rFonts w:ascii="Arial LatRus" w:hAnsi="Arial LatRus"/>
        </w:rPr>
        <w:t xml:space="preserve">", </w:t>
      </w:r>
      <w:r w:rsidRPr="0046047A">
        <w:rPr>
          <w:rFonts w:ascii="GHEA Grapalat" w:hAnsi="GHEA Grapalat"/>
        </w:rPr>
        <w:t>заполненный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поле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Условия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оплаты</w:t>
      </w:r>
      <w:r w:rsidRPr="0046047A">
        <w:rPr>
          <w:rFonts w:ascii="Arial LatRus" w:hAnsi="Arial LatRus"/>
        </w:rPr>
        <w:t xml:space="preserve">"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котором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обслуживающий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взиманием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указанной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/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далее</w:t>
      </w:r>
      <w:r w:rsidRPr="0046047A">
        <w:rPr>
          <w:rFonts w:ascii="Arial LatRus" w:hAnsi="Arial LatRus"/>
        </w:rPr>
        <w:t xml:space="preserve"> —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так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проставила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целью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акцептования</w:t>
      </w:r>
      <w:r w:rsidRPr="0046047A">
        <w:rPr>
          <w:rFonts w:ascii="Arial LatRus" w:hAnsi="Arial LatRus"/>
        </w:rPr>
        <w:t xml:space="preserve">. 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б</w:t>
      </w:r>
      <w:r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основанием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Банка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взыскания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всей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без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акцептования</w:t>
      </w:r>
      <w:r w:rsidRPr="0046047A">
        <w:rPr>
          <w:rFonts w:ascii="Arial LatRus" w:hAnsi="Arial LatRus"/>
        </w:rPr>
        <w:t xml:space="preserve">. 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способом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дать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распоряжение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Банку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отзыве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своего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акцепта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проставленного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Требованием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GHEA Grapalat" w:hAnsi="GHEA Grapalat"/>
        </w:rPr>
        <w:t>г</w:t>
      </w:r>
      <w:r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подтверждает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акцептовала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размере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неустойки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proofErr w:type="spellStart"/>
      <w:r w:rsidRPr="0046047A">
        <w:rPr>
          <w:rFonts w:ascii="GHEA Grapalat" w:hAnsi="GHEA Grapalat"/>
        </w:rPr>
        <w:t>д</w:t>
      </w:r>
      <w:proofErr w:type="spellEnd"/>
      <w:r w:rsidRPr="0046047A">
        <w:rPr>
          <w:rFonts w:ascii="Arial LatRus" w:hAnsi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соглашается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никакой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ответственности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правомерность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действительность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сроки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оплате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осуществляемые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Банком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действия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обеспечения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. 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1.5.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неисполнения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ненадлежащего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исполнения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заключенного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процедуры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закупок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представляет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в</w:t>
      </w:r>
      <w:proofErr w:type="gramEnd"/>
      <w:r w:rsidRPr="0046047A">
        <w:rPr>
          <w:rFonts w:ascii="Arial LatRus" w:hAnsi="Arial LatRus" w:cs="Courier New"/>
          <w:lang w:val="en-US"/>
        </w:rPr>
        <w:t> </w:t>
      </w:r>
      <w:proofErr w:type="gramStart"/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оригиналы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lastRenderedPageBreak/>
        <w:t>неустойке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письменно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уведомив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этом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Компанию</w:t>
      </w:r>
      <w:r w:rsidRPr="0046047A">
        <w:rPr>
          <w:rFonts w:ascii="Arial LatRus" w:hAnsi="Arial LatRus"/>
        </w:rPr>
        <w:t xml:space="preserve">. </w:t>
      </w:r>
      <w:proofErr w:type="gramStart"/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заверены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цифровой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подписью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они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электронных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носителях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также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распечатанных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бумажных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вариантах</w:t>
      </w:r>
      <w:r w:rsidRPr="0046047A">
        <w:rPr>
          <w:rFonts w:ascii="Arial LatRus" w:hAnsi="Arial LatRus"/>
        </w:rPr>
        <w:t>.</w:t>
      </w:r>
      <w:proofErr w:type="gramEnd"/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1.6.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может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представить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в</w:t>
      </w:r>
      <w:proofErr w:type="gramEnd"/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дополнительные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документы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 xml:space="preserve">1.7.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несет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какой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либо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ответственности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риски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GHEA Grapalat" w:hAnsi="GHEA Grapalat"/>
        </w:rPr>
        <w:t>понесенные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убытки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негативные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последствия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возникшие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для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результате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уплаты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Банком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указанной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Требовании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проверять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факты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нарушения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условий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договора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1.8.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имеющихся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счете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средств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недостаточно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2 (</w:t>
      </w:r>
      <w:r w:rsidRPr="0046047A">
        <w:rPr>
          <w:rFonts w:ascii="GHEA Grapalat" w:hAnsi="GHEA Grapalat"/>
        </w:rPr>
        <w:t>двух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получения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платежного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должен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письменной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форме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уведомить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Заказчика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1.9.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если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течение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десяти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рабочих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дней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после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представления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прилагаемого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независящим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от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Банка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причинам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Заказчику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выплачивается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сумма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передает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ЗАО</w:t>
      </w:r>
      <w:r w:rsidRPr="0046047A">
        <w:rPr>
          <w:rFonts w:ascii="Arial LatRus" w:hAnsi="Arial LatRus"/>
        </w:rPr>
        <w:t xml:space="preserve"> "</w:t>
      </w:r>
      <w:r w:rsidRPr="0046047A">
        <w:rPr>
          <w:rFonts w:ascii="GHEA Grapalat" w:hAnsi="GHEA Grapalat"/>
        </w:rPr>
        <w:t>АКРА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Кредит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Репортинг</w:t>
      </w:r>
      <w:proofErr w:type="spellEnd"/>
      <w:r w:rsidRPr="0046047A">
        <w:rPr>
          <w:rFonts w:ascii="Arial LatRus" w:hAnsi="Arial LatRus"/>
        </w:rPr>
        <w:t>" (</w:t>
      </w:r>
      <w:r w:rsidRPr="0046047A">
        <w:rPr>
          <w:rFonts w:ascii="GHEA Grapalat" w:hAnsi="GHEA Grapalat"/>
        </w:rPr>
        <w:t>Кредитное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бюро</w:t>
      </w:r>
      <w:r w:rsidRPr="0046047A">
        <w:rPr>
          <w:rFonts w:ascii="Arial LatRus" w:hAnsi="Arial LatRus"/>
        </w:rPr>
        <w:t xml:space="preserve">) </w:t>
      </w:r>
      <w:r w:rsidRPr="0046047A">
        <w:rPr>
          <w:rFonts w:ascii="GHEA Grapalat" w:hAnsi="GHEA Grapalat"/>
        </w:rPr>
        <w:t>сведения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GHEA Grapalat" w:hAnsi="GHEA Grapalat"/>
        </w:rPr>
        <w:t>неуплатой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spacing w:after="160"/>
        <w:jc w:val="center"/>
        <w:rPr>
          <w:rFonts w:ascii="Arial LatRus" w:hAnsi="Arial LatRus" w:cs="GHEA Grapalat"/>
          <w:b/>
          <w:bCs/>
        </w:rPr>
      </w:pPr>
      <w:r w:rsidRPr="0046047A">
        <w:rPr>
          <w:rFonts w:ascii="Arial LatRus" w:hAnsi="Arial LatRus"/>
          <w:b/>
        </w:rPr>
        <w:t xml:space="preserve">2. </w:t>
      </w:r>
      <w:r w:rsidRPr="0046047A">
        <w:rPr>
          <w:rFonts w:ascii="GHEA Grapalat" w:hAnsi="GHEA Grapalat"/>
          <w:b/>
        </w:rPr>
        <w:t>Иные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условия</w:t>
      </w:r>
    </w:p>
    <w:p w:rsidR="000A214C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2.1.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являются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безотзывными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вступают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силу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момента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заверения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и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действуют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двадцатого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рабочего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дня</w:t>
      </w:r>
      <w:r w:rsidR="006672BA" w:rsidRPr="0046047A">
        <w:rPr>
          <w:rFonts w:ascii="Arial LatRus" w:hAnsi="Arial LatRus"/>
        </w:rPr>
        <w:t xml:space="preserve">, </w:t>
      </w:r>
      <w:r w:rsidR="006672BA" w:rsidRPr="0046047A">
        <w:rPr>
          <w:rFonts w:ascii="GHEA Grapalat" w:hAnsi="GHEA Grapalat"/>
        </w:rPr>
        <w:t>следующего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за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последним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днем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полного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выполнения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взятых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Компанией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по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заключаемому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договору</w:t>
      </w:r>
      <w:r w:rsidR="006672BA" w:rsidRPr="0046047A">
        <w:rPr>
          <w:rFonts w:ascii="Arial LatRus" w:hAnsi="Arial LatRus"/>
        </w:rPr>
        <w:t xml:space="preserve"> </w:t>
      </w:r>
      <w:r w:rsidR="006672BA" w:rsidRPr="0046047A">
        <w:rPr>
          <w:rFonts w:ascii="GHEA Grapalat" w:hAnsi="GHEA Grapalat"/>
        </w:rPr>
        <w:t>обязательств</w:t>
      </w:r>
      <w:r w:rsidR="006672BA" w:rsidRPr="0046047A">
        <w:rPr>
          <w:rFonts w:ascii="Arial LatRus" w:hAnsi="Arial LatRus"/>
        </w:rPr>
        <w:t xml:space="preserve">, </w:t>
      </w:r>
      <w:r w:rsidR="006672BA" w:rsidRPr="0046047A">
        <w:rPr>
          <w:rFonts w:ascii="GHEA Grapalat" w:hAnsi="GHEA Grapalat"/>
        </w:rPr>
        <w:t>включительно</w:t>
      </w:r>
      <w:r w:rsidR="006672BA" w:rsidRPr="0046047A">
        <w:rPr>
          <w:rFonts w:ascii="Arial LatRus" w:hAnsi="Arial LatRus"/>
        </w:rPr>
        <w:t>.</w:t>
      </w:r>
    </w:p>
    <w:p w:rsidR="00F331AD" w:rsidRPr="0046047A" w:rsidRDefault="000A214C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2.2.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Представив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в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Банк</w:t>
      </w:r>
      <w:r w:rsidRPr="0046047A">
        <w:rPr>
          <w:rFonts w:ascii="Arial LatRus" w:hAnsi="Arial LatRus"/>
        </w:rPr>
        <w:t>-</w:t>
      </w:r>
      <w:r w:rsidRPr="0046047A">
        <w:rPr>
          <w:rFonts w:ascii="GHEA Grapalat" w:hAnsi="GHEA Grapalat"/>
        </w:rPr>
        <w:t>плательщик</w:t>
      </w:r>
      <w:r w:rsidRPr="0046047A">
        <w:rPr>
          <w:rFonts w:ascii="Arial LatRus" w:hAnsi="Arial LatRus"/>
        </w:rPr>
        <w:t xml:space="preserve">: </w:t>
      </w:r>
    </w:p>
    <w:p w:rsidR="00F331AD" w:rsidRPr="0046047A" w:rsidRDefault="00F331AD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2.2.1.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Заказчик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подтверждает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допустила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нарушение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договорных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обязательств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а</w:t>
      </w:r>
    </w:p>
    <w:p w:rsidR="00F331AD" w:rsidRPr="0046047A" w:rsidDel="00A13215" w:rsidRDefault="00F331AD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 w:cs="GHEA Grapalat"/>
        </w:rPr>
      </w:pPr>
      <w:r w:rsidRPr="0046047A">
        <w:rPr>
          <w:rFonts w:ascii="Arial LatRus" w:hAnsi="Arial LatRus"/>
        </w:rPr>
        <w:t>2.2.2.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Компания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подтверждает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что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настоящее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неустойке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прилагаемое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Требование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надлежащим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образом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GHEA Grapalat" w:hAnsi="GHEA Grapalat"/>
        </w:rPr>
        <w:t>подписаны</w:t>
      </w:r>
      <w:proofErr w:type="gram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уполномоченным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Компанией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лицом</w:t>
      </w:r>
      <w:r w:rsidRPr="0046047A">
        <w:rPr>
          <w:rFonts w:ascii="Arial LatRus" w:hAnsi="Arial LatRus"/>
        </w:rPr>
        <w:t>.</w:t>
      </w:r>
    </w:p>
    <w:p w:rsidR="00F331AD" w:rsidRPr="0046047A" w:rsidRDefault="00F331AD" w:rsidP="002A455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2.3.</w:t>
      </w:r>
      <w:r w:rsidRPr="0046047A">
        <w:rPr>
          <w:rFonts w:ascii="Arial LatRus" w:hAnsi="Arial LatRus"/>
        </w:rPr>
        <w:tab/>
      </w:r>
      <w:r w:rsidRPr="0046047A">
        <w:rPr>
          <w:rFonts w:ascii="GHEA Grapalat" w:hAnsi="GHEA Grapalat"/>
        </w:rPr>
        <w:t>Споры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возникшие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связи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настоящим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Соглашением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GHEA Grapalat" w:hAnsi="GHEA Grapalat"/>
        </w:rPr>
        <w:t>разрешаются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путем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переговоров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случае</w:t>
      </w:r>
      <w:r w:rsidRPr="0046047A">
        <w:rPr>
          <w:rFonts w:ascii="Arial LatRus" w:hAnsi="Arial LatRus"/>
        </w:rPr>
        <w:t xml:space="preserve"> </w:t>
      </w:r>
      <w:proofErr w:type="spellStart"/>
      <w:r w:rsidRPr="0046047A">
        <w:rPr>
          <w:rFonts w:ascii="GHEA Grapalat" w:hAnsi="GHEA Grapalat"/>
        </w:rPr>
        <w:t>недостижения</w:t>
      </w:r>
      <w:proofErr w:type="spellEnd"/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согласия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споры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разрешаются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в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судебном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GHEA Grapalat" w:hAnsi="GHEA Grapalat"/>
        </w:rPr>
        <w:t>порядке</w:t>
      </w:r>
      <w:r w:rsidRPr="0046047A">
        <w:rPr>
          <w:rFonts w:ascii="Arial LatRus" w:hAnsi="Arial LatRus"/>
        </w:rPr>
        <w:t>.</w:t>
      </w:r>
    </w:p>
    <w:p w:rsidR="000A214C" w:rsidRPr="0046047A" w:rsidRDefault="000A214C" w:rsidP="002A4556">
      <w:pPr>
        <w:widowControl w:val="0"/>
        <w:spacing w:after="160"/>
        <w:ind w:firstLine="567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3. </w:t>
      </w:r>
      <w:r w:rsidRPr="0046047A">
        <w:rPr>
          <w:rFonts w:ascii="GHEA Grapalat" w:hAnsi="GHEA Grapalat"/>
          <w:b/>
        </w:rPr>
        <w:t>Адрес</w:t>
      </w:r>
      <w:r w:rsidRPr="0046047A">
        <w:rPr>
          <w:rFonts w:ascii="Arial LatRus" w:hAnsi="Arial LatRus"/>
          <w:b/>
        </w:rPr>
        <w:t xml:space="preserve">, </w:t>
      </w:r>
      <w:r w:rsidRPr="0046047A">
        <w:rPr>
          <w:rFonts w:ascii="GHEA Grapalat" w:hAnsi="GHEA Grapalat"/>
          <w:b/>
        </w:rPr>
        <w:t>банковские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реквизиты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Компании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2A4556">
      <w:pPr>
        <w:widowControl w:val="0"/>
        <w:spacing w:after="160"/>
        <w:ind w:right="425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2A4556">
      <w:pPr>
        <w:widowControl w:val="0"/>
        <w:spacing w:after="160"/>
        <w:ind w:right="425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адрес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2A4556">
      <w:pPr>
        <w:widowControl w:val="0"/>
        <w:spacing w:after="160"/>
        <w:ind w:right="425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наименование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обслуживающего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компанию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банка</w:t>
      </w:r>
    </w:p>
    <w:p w:rsidR="000A214C" w:rsidRPr="0046047A" w:rsidRDefault="000A214C" w:rsidP="002A4556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0A214C">
      <w:pPr>
        <w:widowControl w:val="0"/>
        <w:spacing w:after="160"/>
        <w:ind w:right="425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номер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банковского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счета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0A214C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0A214C">
      <w:pPr>
        <w:widowControl w:val="0"/>
        <w:spacing w:after="160"/>
        <w:ind w:right="4250"/>
        <w:jc w:val="center"/>
        <w:rPr>
          <w:rFonts w:ascii="Arial LatRus" w:hAnsi="Arial LatRus"/>
          <w:vertAlign w:val="superscript"/>
        </w:rPr>
      </w:pPr>
      <w:r w:rsidRPr="0046047A">
        <w:rPr>
          <w:rFonts w:ascii="GHEA Grapalat" w:hAnsi="GHEA Grapalat"/>
          <w:vertAlign w:val="superscript"/>
        </w:rPr>
        <w:t>учетный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номер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налогоплательщика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0A214C" w:rsidP="000A214C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</w:t>
      </w:r>
    </w:p>
    <w:p w:rsidR="000A214C" w:rsidRPr="0046047A" w:rsidRDefault="000A214C" w:rsidP="00632AC2">
      <w:pPr>
        <w:widowControl w:val="0"/>
        <w:spacing w:after="160"/>
        <w:ind w:right="4250"/>
        <w:jc w:val="center"/>
        <w:rPr>
          <w:rFonts w:ascii="Arial LatRus" w:hAnsi="Arial LatRus"/>
        </w:rPr>
      </w:pPr>
      <w:r w:rsidRPr="0046047A">
        <w:rPr>
          <w:rFonts w:ascii="GHEA Grapalat" w:hAnsi="GHEA Grapalat"/>
          <w:vertAlign w:val="superscript"/>
        </w:rPr>
        <w:t>имя</w:t>
      </w:r>
      <w:r w:rsidRPr="0046047A">
        <w:rPr>
          <w:rFonts w:ascii="Arial LatRus" w:hAnsi="Arial LatRus"/>
          <w:vertAlign w:val="superscript"/>
        </w:rPr>
        <w:t xml:space="preserve">, </w:t>
      </w:r>
      <w:r w:rsidRPr="0046047A">
        <w:rPr>
          <w:rFonts w:ascii="GHEA Grapalat" w:hAnsi="GHEA Grapalat"/>
          <w:vertAlign w:val="superscript"/>
        </w:rPr>
        <w:t>фамилия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и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подпись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директора</w:t>
      </w:r>
      <w:r w:rsidRPr="0046047A">
        <w:rPr>
          <w:rFonts w:ascii="Arial LatRus" w:hAnsi="Arial LatRus"/>
          <w:vertAlign w:val="superscript"/>
        </w:rPr>
        <w:t xml:space="preserve"> </w:t>
      </w:r>
      <w:r w:rsidRPr="0046047A">
        <w:rPr>
          <w:rFonts w:ascii="GHEA Grapalat" w:hAnsi="GHEA Grapalat"/>
          <w:vertAlign w:val="superscript"/>
        </w:rPr>
        <w:t>компании</w:t>
      </w:r>
    </w:p>
    <w:p w:rsidR="000A214C" w:rsidRPr="0046047A" w:rsidRDefault="00632AC2" w:rsidP="00632AC2">
      <w:pPr>
        <w:widowControl w:val="0"/>
        <w:spacing w:after="160"/>
        <w:rPr>
          <w:rFonts w:ascii="Arial LatRus" w:hAnsi="Arial LatRus"/>
        </w:rPr>
      </w:pPr>
      <w:r w:rsidRPr="0046047A">
        <w:rPr>
          <w:rFonts w:ascii="GHEA Grapalat" w:hAnsi="GHEA Grapalat"/>
        </w:rPr>
        <w:t>День</w:t>
      </w:r>
      <w:r w:rsidRPr="0046047A">
        <w:rPr>
          <w:rFonts w:ascii="Arial LatRus" w:hAnsi="Arial LatRus"/>
        </w:rPr>
        <w:t>/</w:t>
      </w:r>
      <w:r w:rsidRPr="0046047A">
        <w:rPr>
          <w:rFonts w:ascii="GHEA Grapalat" w:hAnsi="GHEA Grapalat"/>
        </w:rPr>
        <w:t>месяц</w:t>
      </w:r>
      <w:r w:rsidRPr="0046047A">
        <w:rPr>
          <w:rFonts w:ascii="Arial LatRus" w:hAnsi="Arial LatRus"/>
        </w:rPr>
        <w:t>/</w:t>
      </w:r>
      <w:r w:rsidRPr="0046047A">
        <w:rPr>
          <w:rFonts w:ascii="GHEA Grapalat" w:hAnsi="GHEA Grapalat"/>
        </w:rPr>
        <w:t>год</w:t>
      </w:r>
      <w:r w:rsidRPr="0046047A">
        <w:rPr>
          <w:rFonts w:ascii="Arial LatRus" w:hAnsi="Arial LatRus"/>
        </w:rPr>
        <w:t xml:space="preserve">                                                                                    </w:t>
      </w:r>
      <w:r w:rsidR="000A214C" w:rsidRPr="0046047A">
        <w:rPr>
          <w:rFonts w:ascii="GHEA Grapalat" w:hAnsi="GHEA Grapalat"/>
        </w:rPr>
        <w:t>М</w:t>
      </w:r>
      <w:r w:rsidR="000A214C" w:rsidRPr="0046047A">
        <w:rPr>
          <w:rFonts w:ascii="Arial LatRus" w:hAnsi="Arial LatRus"/>
        </w:rPr>
        <w:t xml:space="preserve">. </w:t>
      </w:r>
      <w:r w:rsidR="000A214C" w:rsidRPr="0046047A">
        <w:rPr>
          <w:rFonts w:ascii="GHEA Grapalat" w:hAnsi="GHEA Grapalat"/>
        </w:rPr>
        <w:t>П</w:t>
      </w:r>
      <w:r w:rsidR="000A214C" w:rsidRPr="0046047A">
        <w:rPr>
          <w:rFonts w:ascii="Arial LatRus" w:hAnsi="Arial LatRus"/>
        </w:rPr>
        <w:t>.</w:t>
      </w:r>
    </w:p>
    <w:p w:rsidR="00D32F7A" w:rsidRPr="00E46AC2" w:rsidRDefault="00D32F7A" w:rsidP="00632AC2">
      <w:pPr>
        <w:widowControl w:val="0"/>
        <w:spacing w:after="160"/>
        <w:rPr>
          <w:rFonts w:ascii="Arial LatRus" w:hAnsi="Arial LatRus"/>
        </w:rPr>
      </w:pPr>
    </w:p>
    <w:p w:rsidR="00D32F7A" w:rsidRPr="00E46AC2" w:rsidRDefault="00D32F7A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p w:rsidR="00E50391" w:rsidRPr="0046047A" w:rsidRDefault="00E50391" w:rsidP="00632AC2">
      <w:pPr>
        <w:widowControl w:val="0"/>
        <w:spacing w:after="160"/>
        <w:rPr>
          <w:rFonts w:ascii="Arial LatRus" w:hAnsi="Arial LatRus"/>
        </w:rPr>
      </w:pPr>
    </w:p>
    <w:tbl>
      <w:tblPr>
        <w:tblpPr w:leftFromText="180" w:rightFromText="180" w:vertAnchor="page" w:horzAnchor="margin" w:tblpXSpec="center" w:tblpY="1754"/>
        <w:tblW w:w="10980" w:type="dxa"/>
        <w:tblLook w:val="0000"/>
      </w:tblPr>
      <w:tblGrid>
        <w:gridCol w:w="5616"/>
        <w:gridCol w:w="5364"/>
      </w:tblGrid>
      <w:tr w:rsidR="00B138F3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LatRus" w:hAnsi="Arial LatRus" w:cs="Sylfaen"/>
                <w:b/>
                <w:bCs/>
                <w:lang w:val="en-US"/>
              </w:rPr>
            </w:pPr>
            <w:r w:rsidRPr="0046047A">
              <w:rPr>
                <w:rFonts w:ascii="Arial LatRus" w:hAnsi="Arial LatRus"/>
                <w:lang w:val="en-US"/>
              </w:rPr>
              <w:lastRenderedPageBreak/>
              <w:t>1.</w:t>
            </w:r>
            <w:r w:rsidRPr="0046047A">
              <w:rPr>
                <w:rFonts w:ascii="Arial LatRus" w:hAnsi="Arial LatRus"/>
                <w:b/>
                <w:lang w:val="en-US"/>
              </w:rPr>
              <w:tab/>
            </w:r>
            <w:r w:rsidRPr="0046047A">
              <w:rPr>
                <w:rFonts w:ascii="GHEA Grapalat" w:hAnsi="GHEA Grapalat"/>
                <w:b/>
              </w:rPr>
              <w:t>ПЛАТЕЖНОЕ</w:t>
            </w:r>
            <w:r w:rsidRPr="0046047A">
              <w:rPr>
                <w:rFonts w:ascii="Arial LatRus" w:hAnsi="Arial LatRus"/>
                <w:b/>
              </w:rPr>
              <w:t xml:space="preserve"> </w:t>
            </w:r>
            <w:r w:rsidRPr="0046047A">
              <w:rPr>
                <w:rFonts w:ascii="GHEA Grapalat" w:hAnsi="GHEA Grapalat"/>
                <w:b/>
              </w:rPr>
              <w:t>ТРЕБОВАНИЕ</w:t>
            </w:r>
            <w:r w:rsidRPr="0046047A">
              <w:rPr>
                <w:rFonts w:ascii="Arial LatRus" w:hAnsi="Arial LatRus"/>
                <w:b/>
              </w:rPr>
              <w:t xml:space="preserve"> </w:t>
            </w:r>
            <w:r w:rsidRPr="0046047A">
              <w:rPr>
                <w:rFonts w:ascii="Arial LatRus" w:hAnsi="Arial LatRus"/>
                <w:b/>
                <w:lang w:val="en-US"/>
              </w:rPr>
              <w:t>*</w:t>
            </w:r>
          </w:p>
        </w:tc>
      </w:tr>
      <w:tr w:rsidR="00B138F3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</w:p>
        </w:tc>
      </w:tr>
      <w:tr w:rsidR="00B138F3" w:rsidRPr="0046047A" w:rsidTr="002849A6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3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Дата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представления</w:t>
            </w:r>
            <w:r w:rsidR="00D32F7A">
              <w:rPr>
                <w:rFonts w:ascii="Arial LatRus" w:hAnsi="Arial LatRus"/>
              </w:rPr>
              <w:t>: "___" ___ 2</w:t>
            </w:r>
            <w:r w:rsidR="00D32F7A">
              <w:rPr>
                <w:rFonts w:ascii="Arial LatRus" w:hAnsi="Arial LatRus"/>
                <w:lang w:val="en-US"/>
              </w:rPr>
              <w:t>1</w:t>
            </w:r>
            <w:proofErr w:type="spellStart"/>
            <w:r w:rsidRPr="0046047A">
              <w:rPr>
                <w:rFonts w:ascii="Arial LatRus" w:hAnsi="Arial LatRus"/>
              </w:rPr>
              <w:t>___</w:t>
            </w:r>
            <w:r w:rsidRPr="0046047A">
              <w:rPr>
                <w:rFonts w:ascii="GHEA Grapalat" w:hAnsi="GHEA Grapalat"/>
              </w:rPr>
              <w:t>г</w:t>
            </w:r>
            <w:proofErr w:type="spellEnd"/>
            <w:r w:rsidRPr="0046047A">
              <w:rPr>
                <w:rFonts w:ascii="Arial LatRus" w:hAnsi="Arial LatRus"/>
              </w:rPr>
              <w:t>.</w:t>
            </w:r>
          </w:p>
        </w:tc>
      </w:tr>
      <w:tr w:rsidR="00B138F3" w:rsidRPr="0046047A" w:rsidTr="002849A6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4.</w:t>
            </w:r>
            <w:r w:rsidRPr="0046047A">
              <w:rPr>
                <w:rFonts w:ascii="Arial LatRus" w:hAnsi="Arial LatRus"/>
              </w:rPr>
              <w:tab/>
            </w:r>
            <w:proofErr w:type="gramStart"/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или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имя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фамилия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Компания</w:t>
            </w:r>
            <w:r w:rsidRPr="0046047A">
              <w:rPr>
                <w:rFonts w:ascii="Arial LatRus" w:hAnsi="Arial LatRus"/>
              </w:rPr>
              <w:t>:</w:t>
            </w:r>
            <w:proofErr w:type="gramEnd"/>
          </w:p>
        </w:tc>
      </w:tr>
      <w:tr w:rsidR="00B138F3" w:rsidRPr="0046047A" w:rsidTr="002849A6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5.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банк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B138F3" w:rsidRPr="0046047A" w:rsidTr="002849A6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6.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счета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B138F3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7.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УНН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B138F3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8.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НЗОУ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</w:tc>
      </w:tr>
      <w:tr w:rsidR="00B138F3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9.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или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имя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фамилия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>: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Норамаргская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ср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школа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им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А</w:t>
            </w:r>
            <w:r w:rsidR="001E1044" w:rsidRPr="0046047A">
              <w:rPr>
                <w:rFonts w:ascii="Arial LatRus" w:hAnsi="Arial LatRus"/>
                <w:lang w:val="hy-AM"/>
              </w:rPr>
              <w:t>.</w:t>
            </w:r>
            <w:r w:rsidR="001E1044" w:rsidRPr="0046047A">
              <w:rPr>
                <w:rFonts w:ascii="GHEA Grapalat" w:hAnsi="GHEA Grapalat"/>
                <w:lang w:val="hy-AM"/>
              </w:rPr>
              <w:t>Кадешяна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Араратского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марза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села</w:t>
            </w:r>
            <w:r w:rsidR="001E1044" w:rsidRPr="0046047A">
              <w:rPr>
                <w:rFonts w:ascii="Arial LatRus" w:hAnsi="Arial LatRus"/>
                <w:lang w:val="hy-AM"/>
              </w:rPr>
              <w:t xml:space="preserve"> </w:t>
            </w:r>
            <w:r w:rsidR="001E1044" w:rsidRPr="0046047A">
              <w:rPr>
                <w:rFonts w:ascii="GHEA Grapalat" w:hAnsi="GHEA Grapalat"/>
                <w:lang w:val="hy-AM"/>
              </w:rPr>
              <w:t>Норамарг</w:t>
            </w:r>
          </w:p>
        </w:tc>
      </w:tr>
      <w:tr w:rsidR="00B138F3" w:rsidRPr="0046047A" w:rsidTr="002849A6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10.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НЗОУ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не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заполняется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B138F3" w:rsidRPr="0046047A" w:rsidTr="002849A6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D32F7A" w:rsidRDefault="00BE2572" w:rsidP="00D32F7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</w:rPr>
              <w:t>11.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УНН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>:</w:t>
            </w:r>
            <w:r w:rsidR="001E1044" w:rsidRPr="0046047A">
              <w:rPr>
                <w:rFonts w:ascii="Arial LatRus" w:hAnsi="Arial LatRus"/>
                <w:lang w:val="hy-AM"/>
              </w:rPr>
              <w:t>03804</w:t>
            </w:r>
            <w:r w:rsidR="00D32F7A">
              <w:rPr>
                <w:rFonts w:ascii="Arial LatRus" w:hAnsi="Arial LatRus"/>
                <w:lang w:val="en-US"/>
              </w:rPr>
              <w:t>418</w:t>
            </w:r>
          </w:p>
        </w:tc>
      </w:tr>
      <w:tr w:rsidR="00B138F3" w:rsidRPr="0046047A" w:rsidTr="002849A6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12.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банк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B138F3" w:rsidRPr="0046047A" w:rsidTr="002849A6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</w:rPr>
              <w:t>13.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Номер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счета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(</w:t>
            </w:r>
            <w:proofErr w:type="spellStart"/>
            <w:r w:rsidRPr="0046047A">
              <w:rPr>
                <w:rFonts w:ascii="GHEA Grapalat" w:hAnsi="GHEA Grapalat"/>
              </w:rPr>
              <w:t>сч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GHEA Grapalat" w:hAnsi="GHEA Grapalat"/>
              </w:rPr>
              <w:t>№</w:t>
            </w:r>
            <w:proofErr w:type="spellEnd"/>
            <w:r w:rsidRPr="0046047A">
              <w:rPr>
                <w:rFonts w:ascii="Arial LatRus" w:hAnsi="Arial LatRus"/>
              </w:rPr>
              <w:t>)</w:t>
            </w:r>
            <w:r w:rsidR="00D32F7A" w:rsidRPr="0046047A">
              <w:rPr>
                <w:rFonts w:ascii="Arial LatRus" w:hAnsi="Arial LatRus"/>
                <w:lang w:val="hy-AM"/>
              </w:rPr>
              <w:t>900438000</w:t>
            </w:r>
            <w:r w:rsidR="00D32F7A">
              <w:rPr>
                <w:rFonts w:ascii="Arial LatRus" w:hAnsi="Arial LatRus"/>
                <w:lang w:val="en-US"/>
              </w:rPr>
              <w:t>03</w:t>
            </w:r>
            <w:r w:rsidR="00D32F7A" w:rsidRPr="0046047A">
              <w:rPr>
                <w:rFonts w:ascii="Arial LatRus" w:hAnsi="Arial LatRus"/>
                <w:lang w:val="hy-AM"/>
              </w:rPr>
              <w:t>7</w:t>
            </w:r>
          </w:p>
        </w:tc>
      </w:tr>
      <w:tr w:rsidR="00B138F3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14.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Сумма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цифрами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B138F3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15.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Акцептованная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сумма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цифрами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>) (</w:t>
            </w:r>
            <w:r w:rsidRPr="0046047A">
              <w:rPr>
                <w:rFonts w:ascii="GHEA Grapalat" w:hAnsi="GHEA Grapalat"/>
              </w:rPr>
              <w:t>предусмотрена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частичного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акцепта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указанной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суммы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который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применяется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B138F3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16.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Валюта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прописью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коду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B138F3" w:rsidRPr="0046047A" w:rsidTr="002849A6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17.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Цель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сделки</w:t>
            </w:r>
            <w:r w:rsidRPr="0046047A">
              <w:rPr>
                <w:rFonts w:ascii="Arial LatRus" w:hAnsi="Arial LatRus"/>
              </w:rPr>
              <w:t xml:space="preserve"> (</w:t>
            </w:r>
            <w:r w:rsidRPr="0046047A">
              <w:rPr>
                <w:rFonts w:ascii="GHEA Grapalat" w:hAnsi="GHEA Grapalat"/>
              </w:rPr>
              <w:t>уплаты</w:t>
            </w:r>
            <w:r w:rsidRPr="0046047A">
              <w:rPr>
                <w:rFonts w:ascii="Arial LatRus" w:hAnsi="Arial LatRus"/>
              </w:rPr>
              <w:t>): (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обеспечения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исполнения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договора</w:t>
            </w:r>
            <w:r w:rsidRPr="0046047A">
              <w:rPr>
                <w:rFonts w:ascii="Arial LatRus" w:hAnsi="Arial LatRus"/>
              </w:rPr>
              <w:t>)</w:t>
            </w:r>
          </w:p>
        </w:tc>
      </w:tr>
      <w:tr w:rsidR="00B138F3" w:rsidRPr="0046047A" w:rsidTr="002849A6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18.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Основания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для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совершения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платежа</w:t>
            </w:r>
            <w:r w:rsidRPr="0046047A">
              <w:rPr>
                <w:rFonts w:ascii="Arial LatRus" w:hAnsi="Arial LatRus"/>
              </w:rPr>
              <w:t>: (</w:t>
            </w:r>
            <w:r w:rsidRPr="0046047A">
              <w:rPr>
                <w:rFonts w:ascii="GHEA Grapalat" w:hAnsi="GHEA Grapalat"/>
              </w:rPr>
              <w:t>Наименование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документов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в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том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числе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соглашение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неустойке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их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номера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код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договора</w:t>
            </w:r>
            <w:r w:rsidRPr="0046047A">
              <w:rPr>
                <w:rFonts w:ascii="Arial LatRus" w:hAnsi="Arial LatRus"/>
              </w:rPr>
              <w:t xml:space="preserve">, </w:t>
            </w:r>
            <w:r w:rsidRPr="0046047A">
              <w:rPr>
                <w:rFonts w:ascii="GHEA Grapalat" w:hAnsi="GHEA Grapalat"/>
              </w:rPr>
              <w:t>по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которому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производится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взыскание</w:t>
            </w:r>
            <w:r w:rsidRPr="0046047A">
              <w:rPr>
                <w:rFonts w:ascii="Arial LatRus" w:hAnsi="Arial LatRus"/>
              </w:rPr>
              <w:t>):</w:t>
            </w:r>
          </w:p>
        </w:tc>
      </w:tr>
      <w:tr w:rsidR="00B138F3" w:rsidRPr="0046047A" w:rsidTr="002849A6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19.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GHEA Grapalat" w:hAnsi="GHEA Grapalat"/>
              </w:rPr>
              <w:t>Условия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оплаты</w:t>
            </w:r>
            <w:r w:rsidRPr="0046047A">
              <w:rPr>
                <w:rFonts w:ascii="Arial LatRus" w:hAnsi="Arial LatRus"/>
              </w:rPr>
              <w:t>: &lt;</w:t>
            </w:r>
            <w:r w:rsidRPr="0046047A">
              <w:rPr>
                <w:rFonts w:ascii="GHEA Grapalat" w:hAnsi="GHEA Grapalat"/>
              </w:rPr>
              <w:t>акцептованный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платеж</w:t>
            </w:r>
            <w:r w:rsidRPr="0046047A">
              <w:rPr>
                <w:rFonts w:ascii="Arial LatRus" w:hAnsi="Arial LatRus"/>
              </w:rPr>
              <w:t>&gt;</w:t>
            </w:r>
          </w:p>
        </w:tc>
      </w:tr>
      <w:tr w:rsidR="00B138F3" w:rsidRPr="0046047A" w:rsidTr="002849A6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</w:rPr>
              <w:t>20.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GHEA Grapalat" w:hAnsi="GHEA Grapalat"/>
              </w:rPr>
              <w:t>Количество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прилагаемых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страниц</w:t>
            </w:r>
            <w:r w:rsidRPr="0046047A">
              <w:rPr>
                <w:rFonts w:ascii="Arial LatRus" w:hAnsi="Arial LatRus"/>
              </w:rPr>
              <w:t xml:space="preserve">: --- </w:t>
            </w:r>
            <w:r w:rsidRPr="0046047A">
              <w:rPr>
                <w:rFonts w:ascii="GHEA Grapalat" w:hAnsi="GHEA Grapalat"/>
              </w:rPr>
              <w:t>страниц</w:t>
            </w:r>
          </w:p>
        </w:tc>
      </w:tr>
      <w:tr w:rsidR="00B138F3" w:rsidRPr="0046047A" w:rsidTr="002849A6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851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22.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Подписи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tabs>
                <w:tab w:val="left" w:pos="4545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22.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2572" w:rsidRPr="0046047A" w:rsidRDefault="00BE2572" w:rsidP="002849A6">
            <w:pPr>
              <w:widowControl w:val="0"/>
              <w:tabs>
                <w:tab w:val="left" w:pos="905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21.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> </w:t>
            </w:r>
            <w:r w:rsidRPr="0046047A">
              <w:rPr>
                <w:rFonts w:ascii="GHEA Grapalat" w:hAnsi="GHEA Grapalat"/>
              </w:rPr>
              <w:t>Подписи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>: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Tahoma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tabs>
                <w:tab w:val="left" w:pos="4539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21.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</w:tc>
      </w:tr>
      <w:tr w:rsidR="00B138F3" w:rsidRPr="0046047A" w:rsidTr="002849A6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lastRenderedPageBreak/>
              <w:t>24.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 xml:space="preserve"> </w:t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бенефициара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/>
              </w:rPr>
            </w:pPr>
          </w:p>
          <w:p w:rsidR="00BE2572" w:rsidRPr="0046047A" w:rsidRDefault="00BE2572" w:rsidP="002849A6">
            <w:pPr>
              <w:widowControl w:val="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ind w:left="3828" w:right="13"/>
              <w:jc w:val="both"/>
              <w:rPr>
                <w:rFonts w:ascii="Arial LatRus" w:hAnsi="Arial LatRus" w:cs="Sylfaen"/>
                <w:vertAlign w:val="superscript"/>
              </w:rPr>
            </w:pPr>
            <w:r w:rsidRPr="0046047A">
              <w:rPr>
                <w:rFonts w:ascii="GHEA Grapalat" w:hAnsi="GHEA Grapalat"/>
                <w:vertAlign w:val="superscript"/>
              </w:rPr>
              <w:t>подпись</w:t>
            </w:r>
            <w:r w:rsidRPr="0046047A">
              <w:rPr>
                <w:rFonts w:ascii="Arial LatRus" w:hAnsi="Arial LatRus"/>
                <w:vertAlign w:val="superscript"/>
              </w:rPr>
              <w:t>/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Arial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23.</w:t>
            </w:r>
            <w:r w:rsidRPr="0046047A">
              <w:rPr>
                <w:rFonts w:ascii="GHEA Grapalat" w:hAnsi="GHEA Grapalat"/>
              </w:rPr>
              <w:t>а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  <w:t xml:space="preserve"> </w:t>
            </w:r>
            <w:r w:rsidRPr="0046047A">
              <w:rPr>
                <w:rFonts w:ascii="GHEA Grapalat" w:hAnsi="GHEA Grapalat"/>
              </w:rPr>
              <w:t>Обслуживающая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плательщика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финансовая</w:t>
            </w:r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организация</w:t>
            </w:r>
            <w:r w:rsidRPr="0046047A">
              <w:rPr>
                <w:rFonts w:ascii="Arial LatRus" w:hAnsi="Arial LatRus"/>
              </w:rPr>
              <w:t xml:space="preserve"> 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Tahoma"/>
              </w:rPr>
            </w:pPr>
          </w:p>
          <w:p w:rsidR="00BE2572" w:rsidRPr="0046047A" w:rsidRDefault="00BE2572" w:rsidP="002849A6">
            <w:pPr>
              <w:widowControl w:val="0"/>
              <w:jc w:val="right"/>
              <w:rPr>
                <w:rFonts w:ascii="Arial LatRus" w:hAnsi="Arial LatRus" w:cs="Tahoma"/>
              </w:rPr>
            </w:pPr>
            <w:r w:rsidRPr="0046047A">
              <w:rPr>
                <w:rFonts w:ascii="Arial LatRus" w:hAnsi="Arial LatRus"/>
              </w:rPr>
              <w:t>/____________________/</w:t>
            </w:r>
          </w:p>
          <w:p w:rsidR="00BE2572" w:rsidRPr="0046047A" w:rsidRDefault="00BE2572" w:rsidP="002849A6">
            <w:pPr>
              <w:widowControl w:val="0"/>
              <w:spacing w:after="160"/>
              <w:ind w:right="983"/>
              <w:jc w:val="right"/>
              <w:rPr>
                <w:rFonts w:ascii="Arial LatRus" w:hAnsi="Arial LatRus" w:cs="Sylfaen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GHEA Grapalat" w:hAnsi="GHEA Grapalat"/>
                <w:vertAlign w:val="superscript"/>
              </w:rPr>
              <w:t>подпись</w:t>
            </w:r>
            <w:r w:rsidRPr="0046047A">
              <w:rPr>
                <w:rFonts w:ascii="Arial LatRus" w:hAnsi="Arial LatRus"/>
                <w:vertAlign w:val="superscript"/>
              </w:rPr>
              <w:t>/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Arial"/>
              </w:rPr>
            </w:pPr>
          </w:p>
        </w:tc>
      </w:tr>
      <w:tr w:rsidR="00B138F3" w:rsidRPr="0046047A" w:rsidTr="002849A6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4678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24.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 w:cs="Sylfaen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ind w:right="155"/>
              <w:jc w:val="right"/>
              <w:rPr>
                <w:rFonts w:ascii="Arial LatRus" w:hAnsi="Arial LatRus" w:cs="Sylfaen"/>
                <w:lang w:val="en-US"/>
              </w:rPr>
            </w:pPr>
            <w:r w:rsidRPr="0046047A">
              <w:rPr>
                <w:rFonts w:ascii="Arial LatRus" w:hAnsi="Arial LatRus"/>
              </w:rPr>
              <w:t>24.</w:t>
            </w:r>
            <w:r w:rsidRPr="0046047A">
              <w:rPr>
                <w:rFonts w:ascii="GHEA Grapalat" w:hAnsi="GHEA Grapalat"/>
              </w:rPr>
              <w:t>в</w:t>
            </w:r>
            <w:r w:rsidRPr="0046047A">
              <w:rPr>
                <w:rFonts w:ascii="Arial LatRus" w:hAnsi="Arial LatRus"/>
              </w:rPr>
              <w:t xml:space="preserve">"___" ___ 20___ </w:t>
            </w: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2572" w:rsidRPr="0046047A" w:rsidRDefault="00BE2572" w:rsidP="002849A6">
            <w:pPr>
              <w:widowControl w:val="0"/>
              <w:tabs>
                <w:tab w:val="left" w:pos="4554"/>
              </w:tabs>
              <w:spacing w:after="160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23.</w:t>
            </w:r>
            <w:r w:rsidRPr="0046047A">
              <w:rPr>
                <w:rFonts w:ascii="GHEA Grapalat" w:hAnsi="GHEA Grapalat"/>
              </w:rPr>
              <w:t>б</w:t>
            </w:r>
            <w:r w:rsidRPr="0046047A">
              <w:rPr>
                <w:rFonts w:ascii="Arial LatRus" w:hAnsi="Arial LatRus"/>
              </w:rPr>
              <w:t>.</w:t>
            </w:r>
            <w:r w:rsidRPr="0046047A">
              <w:rPr>
                <w:rFonts w:ascii="Arial LatRus" w:hAnsi="Arial LatRus"/>
              </w:rPr>
              <w:tab/>
            </w:r>
            <w:r w:rsidRPr="0046047A">
              <w:rPr>
                <w:rFonts w:ascii="GHEA Grapalat" w:hAnsi="GHEA Grapalat"/>
              </w:rPr>
              <w:t>М</w:t>
            </w:r>
            <w:r w:rsidRPr="0046047A">
              <w:rPr>
                <w:rFonts w:ascii="Arial LatRus" w:hAnsi="Arial LatRus"/>
              </w:rPr>
              <w:t xml:space="preserve">. </w:t>
            </w:r>
            <w:r w:rsidRPr="0046047A">
              <w:rPr>
                <w:rFonts w:ascii="GHEA Grapalat" w:hAnsi="GHEA Grapalat"/>
              </w:rPr>
              <w:t>П</w:t>
            </w:r>
            <w:r w:rsidRPr="0046047A">
              <w:rPr>
                <w:rFonts w:ascii="Arial LatRus" w:hAnsi="Arial LatRus"/>
              </w:rPr>
              <w:t>.</w:t>
            </w:r>
          </w:p>
          <w:p w:rsidR="00BE2572" w:rsidRPr="0046047A" w:rsidRDefault="00BE2572" w:rsidP="002849A6">
            <w:pPr>
              <w:widowControl w:val="0"/>
              <w:spacing w:after="160"/>
              <w:rPr>
                <w:rFonts w:ascii="Arial LatRus" w:hAnsi="Arial LatRus"/>
              </w:rPr>
            </w:pPr>
          </w:p>
          <w:p w:rsidR="00BE2572" w:rsidRPr="0046047A" w:rsidRDefault="00BE2572" w:rsidP="002849A6">
            <w:pPr>
              <w:widowControl w:val="0"/>
              <w:spacing w:after="160"/>
              <w:jc w:val="right"/>
              <w:rPr>
                <w:rFonts w:ascii="Arial LatRus" w:hAnsi="Arial LatRus" w:cs="Sylfaen"/>
              </w:rPr>
            </w:pPr>
            <w:r w:rsidRPr="0046047A">
              <w:rPr>
                <w:rFonts w:ascii="Arial LatRus" w:hAnsi="Arial LatRus"/>
              </w:rPr>
              <w:t>23.</w:t>
            </w:r>
            <w:proofErr w:type="gramStart"/>
            <w:r w:rsidRPr="0046047A">
              <w:rPr>
                <w:rFonts w:ascii="GHEA Grapalat" w:hAnsi="GHEA Grapalat"/>
              </w:rPr>
              <w:t>в</w:t>
            </w:r>
            <w:proofErr w:type="gramEnd"/>
            <w:r w:rsidRPr="0046047A">
              <w:rPr>
                <w:rFonts w:ascii="Arial LatRus" w:hAnsi="Arial LatRus"/>
              </w:rPr>
              <w:t xml:space="preserve"> </w:t>
            </w:r>
            <w:proofErr w:type="gramStart"/>
            <w:r w:rsidRPr="0046047A">
              <w:rPr>
                <w:rFonts w:ascii="GHEA Grapalat" w:hAnsi="GHEA Grapalat"/>
              </w:rPr>
              <w:t>Дата</w:t>
            </w:r>
            <w:proofErr w:type="gramEnd"/>
            <w:r w:rsidRPr="0046047A">
              <w:rPr>
                <w:rFonts w:ascii="Arial LatRus" w:hAnsi="Arial LatRus"/>
              </w:rPr>
              <w:t xml:space="preserve"> </w:t>
            </w:r>
            <w:r w:rsidRPr="0046047A">
              <w:rPr>
                <w:rFonts w:ascii="GHEA Grapalat" w:hAnsi="GHEA Grapalat"/>
              </w:rPr>
              <w:t>исполнения</w:t>
            </w:r>
            <w:r w:rsidRPr="0046047A">
              <w:rPr>
                <w:rFonts w:ascii="Arial LatRus" w:hAnsi="Arial LatRus"/>
              </w:rPr>
              <w:t>: "___" ___ 20___</w:t>
            </w:r>
            <w:r w:rsidRPr="0046047A">
              <w:rPr>
                <w:rFonts w:ascii="GHEA Grapalat" w:hAnsi="GHEA Grapalat"/>
              </w:rPr>
              <w:t>г</w:t>
            </w:r>
            <w:r w:rsidRPr="0046047A">
              <w:rPr>
                <w:rFonts w:ascii="Arial LatRus" w:hAnsi="Arial LatRus"/>
              </w:rPr>
              <w:t>.</w:t>
            </w:r>
          </w:p>
        </w:tc>
      </w:tr>
    </w:tbl>
    <w:p w:rsidR="00BE2572" w:rsidRPr="0046047A" w:rsidRDefault="00BE2572" w:rsidP="00BE2572">
      <w:pPr>
        <w:widowControl w:val="0"/>
        <w:spacing w:after="160"/>
        <w:jc w:val="center"/>
        <w:rPr>
          <w:rFonts w:ascii="Arial LatRus" w:hAnsi="Arial LatRus" w:cs="Sylfaen"/>
        </w:rPr>
      </w:pPr>
    </w:p>
    <w:p w:rsidR="00BE2572" w:rsidRPr="0046047A" w:rsidRDefault="00BE2572" w:rsidP="00BE2572">
      <w:pPr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t xml:space="preserve">*  </w:t>
      </w:r>
      <w:r w:rsidRPr="0046047A">
        <w:rPr>
          <w:rFonts w:ascii="GHEA Grapalat" w:hAnsi="GHEA Grapalat"/>
          <w:i/>
          <w:sz w:val="20"/>
          <w:szCs w:val="20"/>
        </w:rPr>
        <w:t>Платежное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требование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заполняется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согласно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установленному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настоящим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Приглашением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документу</w:t>
      </w:r>
      <w:r w:rsidRPr="0046047A">
        <w:rPr>
          <w:rFonts w:ascii="Arial LatRus" w:hAnsi="Arial LatRus"/>
          <w:i/>
          <w:sz w:val="20"/>
          <w:szCs w:val="20"/>
        </w:rPr>
        <w:t xml:space="preserve"> "</w:t>
      </w:r>
      <w:r w:rsidRPr="0046047A">
        <w:rPr>
          <w:rFonts w:ascii="GHEA Grapalat" w:hAnsi="GHEA Grapalat"/>
          <w:i/>
          <w:sz w:val="20"/>
          <w:szCs w:val="20"/>
        </w:rPr>
        <w:t>Об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обязательных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реквизитах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платежного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требования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и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порядке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его</w:t>
      </w:r>
      <w:r w:rsidRPr="0046047A">
        <w:rPr>
          <w:rFonts w:ascii="Arial LatRus" w:hAnsi="Arial LatRus"/>
          <w:i/>
          <w:sz w:val="20"/>
          <w:szCs w:val="20"/>
        </w:rPr>
        <w:t xml:space="preserve"> </w:t>
      </w:r>
      <w:r w:rsidRPr="0046047A">
        <w:rPr>
          <w:rFonts w:ascii="GHEA Grapalat" w:hAnsi="GHEA Grapalat"/>
          <w:i/>
          <w:sz w:val="20"/>
          <w:szCs w:val="20"/>
        </w:rPr>
        <w:t>заполнения</w:t>
      </w:r>
      <w:r w:rsidRPr="0046047A">
        <w:rPr>
          <w:rFonts w:ascii="Arial LatRus" w:hAnsi="Arial LatRus"/>
          <w:i/>
          <w:sz w:val="20"/>
          <w:szCs w:val="20"/>
        </w:rPr>
        <w:t>".</w:t>
      </w:r>
    </w:p>
    <w:p w:rsidR="00BE2572" w:rsidRPr="0046047A" w:rsidRDefault="00BE2572" w:rsidP="00BE2572">
      <w:pPr>
        <w:rPr>
          <w:rFonts w:ascii="Arial LatRus" w:hAnsi="Arial LatRus" w:cs="Sylfaen"/>
        </w:rPr>
      </w:pPr>
      <w:r w:rsidRPr="0046047A">
        <w:rPr>
          <w:rFonts w:ascii="Arial LatRus" w:hAnsi="Arial LatRus" w:cs="Sylfaen"/>
        </w:rPr>
        <w:br w:type="page"/>
      </w:r>
    </w:p>
    <w:p w:rsidR="00BE2572" w:rsidRPr="0046047A" w:rsidRDefault="00BE2572" w:rsidP="00BE2572">
      <w:pPr>
        <w:widowControl w:val="0"/>
        <w:spacing w:after="160"/>
        <w:ind w:left="567" w:right="565"/>
        <w:jc w:val="center"/>
        <w:rPr>
          <w:rFonts w:ascii="Arial LatRus" w:hAnsi="Arial LatRus"/>
          <w:b/>
        </w:rPr>
      </w:pPr>
      <w:r w:rsidRPr="0046047A">
        <w:rPr>
          <w:rFonts w:ascii="GHEA Grapalat" w:hAnsi="GHEA Grapalat"/>
          <w:b/>
        </w:rPr>
        <w:lastRenderedPageBreak/>
        <w:t>Обязательные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реквизиты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платежного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требования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Arial LatRus" w:hAnsi="Arial LatRus"/>
          <w:b/>
        </w:rPr>
        <w:br/>
      </w:r>
      <w:r w:rsidRPr="0046047A">
        <w:rPr>
          <w:rFonts w:ascii="GHEA Grapalat" w:hAnsi="GHEA Grapalat"/>
          <w:b/>
        </w:rPr>
        <w:t>и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руководство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по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его</w:t>
      </w:r>
      <w:r w:rsidRPr="0046047A">
        <w:rPr>
          <w:rFonts w:ascii="Arial LatRus" w:hAnsi="Arial LatRus"/>
          <w:b/>
        </w:rPr>
        <w:t xml:space="preserve"> </w:t>
      </w:r>
      <w:r w:rsidRPr="0046047A">
        <w:rPr>
          <w:rFonts w:ascii="GHEA Grapalat" w:hAnsi="GHEA Grapalat"/>
          <w:b/>
        </w:rPr>
        <w:t>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B138F3" w:rsidRPr="0046047A" w:rsidTr="003D2146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sz w:val="18"/>
                <w:szCs w:val="18"/>
              </w:rPr>
              <w:t>П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>/</w:t>
            </w:r>
            <w:r w:rsidRPr="0046047A">
              <w:rPr>
                <w:rFonts w:ascii="GHEA Grapalat" w:hAnsi="GHEA Grapalat"/>
                <w:sz w:val="18"/>
                <w:szCs w:val="18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Реквизиты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документа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Наличие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указанного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поля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/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о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заполнении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процессом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Сторона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,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proofErr w:type="gramStart"/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заполняющая</w:t>
            </w:r>
            <w:proofErr w:type="gramEnd"/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реквизит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GHEA Grapalat" w:hAnsi="GHEA Grapalat"/>
                <w:b/>
                <w:sz w:val="18"/>
                <w:szCs w:val="18"/>
              </w:rPr>
              <w:t>бенефициар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плательщик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(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процессом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b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b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18"/>
                <w:szCs w:val="18"/>
              </w:rPr>
            </w:pPr>
            <w:r w:rsidRPr="0046047A">
              <w:rPr>
                <w:rFonts w:ascii="Arial LatRus" w:hAnsi="Arial LatRus"/>
                <w:b/>
                <w:sz w:val="18"/>
                <w:szCs w:val="18"/>
              </w:rPr>
              <w:t>5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документе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заполнено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>"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GHEA Grapalat" w:hAnsi="GHEA Grapalat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GHEA Grapalat" w:hAnsi="GHEA Grapalat"/>
                <w:sz w:val="18"/>
                <w:szCs w:val="18"/>
              </w:rPr>
              <w:t>плательщика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день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лица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со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должна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физическим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лицом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юридическим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лицом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необходимости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указываются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также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банковского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должна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УНН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состоящим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учете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НЗОУ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физическим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фамилия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лица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получателем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).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необходимости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указываются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также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НЗОУ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(</w:t>
            </w:r>
            <w:r w:rsidRPr="0046047A">
              <w:rPr>
                <w:rFonts w:ascii="Arial" w:hAnsi="Arial" w:cs="Arial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процессе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закупками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(</w:t>
            </w:r>
            <w:r w:rsidRPr="0046047A">
              <w:rPr>
                <w:rFonts w:ascii="Arial" w:hAnsi="Arial" w:cs="Arial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УНН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установленных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нормативными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правовыми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актами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Республики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Армения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случаях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состоящим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учете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налогоплательщиком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наименование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банковского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казначейского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должны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переведены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цифрами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подлежащая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уплате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акцептованная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цифрами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proofErr w:type="gramStart"/>
            <w:r w:rsidRPr="0046047A">
              <w:rPr>
                <w:rFonts w:ascii="Arial" w:hAnsi="Arial" w:cs="Arial"/>
                <w:sz w:val="18"/>
                <w:szCs w:val="18"/>
              </w:rPr>
              <w:t>предусмотрена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частичного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акцепта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применяется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связи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закупками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(</w:t>
            </w:r>
            <w:r w:rsidRPr="0046047A">
              <w:rPr>
                <w:rFonts w:ascii="Arial" w:hAnsi="Arial" w:cs="Arial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применяется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валюта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прописью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коду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цель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слова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обеспечения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договора</w:t>
            </w:r>
            <w:r w:rsidRPr="0046047A">
              <w:rPr>
                <w:rFonts w:ascii="Arial LatRus" w:hAnsi="Arial LatRus"/>
                <w:sz w:val="18"/>
                <w:szCs w:val="18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— </w:t>
            </w:r>
            <w:r w:rsidRPr="0046047A">
              <w:rPr>
                <w:rFonts w:ascii="Arial" w:hAnsi="Arial" w:cs="Arial"/>
                <w:sz w:val="18"/>
                <w:szCs w:val="18"/>
              </w:rPr>
              <w:t>по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приглашению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основания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совершения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документа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основанием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основании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proofErr w:type="gramStart"/>
            <w:r w:rsidRPr="0046047A">
              <w:rPr>
                <w:rFonts w:ascii="Arial" w:hAnsi="Arial" w:cs="Arial"/>
                <w:sz w:val="18"/>
                <w:szCs w:val="18"/>
              </w:rPr>
              <w:t>представляет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обслуживающий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proofErr w:type="gramEnd"/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номер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договора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являющегося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основанием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код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процедуры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закупки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соответствии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соглашением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Del="0010680B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условия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 w:cs="Sylfaen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 w:cs="Sylfaen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слова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Arial" w:hAnsi="Arial" w:cs="Arial"/>
                <w:sz w:val="18"/>
                <w:szCs w:val="18"/>
              </w:rPr>
              <w:t>акцептованный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что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означает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что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подписав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свое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согласие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прилагаемых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количество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страниц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прилагаемых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документов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которые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должны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быть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предоставлены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банку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Arial" w:hAnsi="Arial" w:cs="Arial"/>
                <w:sz w:val="18"/>
                <w:szCs w:val="18"/>
              </w:rPr>
              <w:t>Основания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для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совершения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  <w:r w:rsidRPr="0046047A">
              <w:rPr>
                <w:rFonts w:ascii="Arial" w:hAnsi="Arial" w:cs="Arial"/>
                <w:sz w:val="18"/>
                <w:szCs w:val="18"/>
              </w:rPr>
              <w:t>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настоящие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21.</w:t>
            </w:r>
            <w:r w:rsidRPr="0046047A">
              <w:rPr>
                <w:rFonts w:ascii="Arial" w:hAnsi="Arial" w:cs="Arial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настоящее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этом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Условия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оплаты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"</w:t>
            </w:r>
            <w:r w:rsidRPr="0046047A">
              <w:rPr>
                <w:rFonts w:ascii="Arial" w:hAnsi="Arial" w:cs="Arial"/>
                <w:sz w:val="18"/>
                <w:szCs w:val="18"/>
              </w:rPr>
              <w:t>акцептованный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", </w:t>
            </w:r>
            <w:r w:rsidRPr="0046047A">
              <w:rPr>
                <w:rFonts w:ascii="Arial" w:hAnsi="Arial" w:cs="Arial"/>
                <w:sz w:val="18"/>
                <w:szCs w:val="18"/>
              </w:rPr>
              <w:t>то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подписанием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заранее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свое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согласие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взыскание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счета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указанной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суммы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.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электронным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способом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этом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поле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электронная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proofErr w:type="gramStart"/>
            <w:r w:rsidRPr="0046047A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46047A">
              <w:rPr>
                <w:rFonts w:ascii="Arial" w:hAnsi="Arial" w:cs="Arial"/>
                <w:sz w:val="18"/>
                <w:szCs w:val="18"/>
              </w:rPr>
              <w:t>одписывается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электронная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21.</w:t>
            </w:r>
            <w:r w:rsidRPr="0046047A">
              <w:rPr>
                <w:rFonts w:ascii="Arial" w:hAnsi="Arial" w:cs="Arial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печать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наличии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печати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когда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представляет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скрепляется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печатью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22.</w:t>
            </w:r>
            <w:r w:rsidRPr="0046047A">
              <w:rPr>
                <w:rFonts w:ascii="Arial" w:hAnsi="Arial" w:cs="Arial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подписывается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бенефициаром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22.</w:t>
            </w:r>
            <w:r w:rsidRPr="0046047A">
              <w:rPr>
                <w:rFonts w:ascii="Arial" w:hAnsi="Arial" w:cs="Arial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печать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: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наличии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скрепляется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печатью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банк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Arial" w:hAnsi="Arial" w:cs="Arial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Arial" w:hAnsi="Arial" w:cs="Arial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случае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если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23.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плательщика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24.</w:t>
            </w:r>
            <w:r w:rsidRPr="0046047A">
              <w:rPr>
                <w:rFonts w:ascii="Arial" w:hAnsi="Arial" w:cs="Arial"/>
                <w:sz w:val="18"/>
                <w:szCs w:val="18"/>
              </w:rPr>
              <w:t>а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),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lastRenderedPageBreak/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подпись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сотрудника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B138F3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lastRenderedPageBreak/>
              <w:t>24.</w:t>
            </w:r>
            <w:r w:rsidRPr="0046047A">
              <w:rPr>
                <w:rFonts w:ascii="Arial" w:hAnsi="Arial" w:cs="Arial"/>
                <w:sz w:val="18"/>
                <w:szCs w:val="18"/>
              </w:rPr>
              <w:t>б</w:t>
            </w:r>
            <w:r w:rsidRPr="0046047A">
              <w:rPr>
                <w:rFonts w:ascii="Arial LatRus" w:hAnsi="Arial LatRus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(</w:t>
            </w:r>
            <w:r w:rsidRPr="0046047A">
              <w:rPr>
                <w:rFonts w:ascii="Arial" w:hAnsi="Arial" w:cs="Arial"/>
                <w:sz w:val="18"/>
                <w:szCs w:val="18"/>
              </w:rPr>
              <w:t>филиала</w:t>
            </w:r>
            <w:r w:rsidRPr="0046047A">
              <w:rPr>
                <w:rFonts w:ascii="Arial LatRus" w:hAnsi="Arial LatRus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последней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[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], </w:t>
            </w:r>
            <w:r w:rsidRPr="0046047A">
              <w:rPr>
                <w:rFonts w:ascii="Arial" w:hAnsi="Arial" w:cs="Arial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штамп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проставляется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  <w:tr w:rsidR="00FF3DE9" w:rsidRPr="0046047A" w:rsidTr="003D214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 LatRus" w:hAnsi="Arial LatRus"/>
                <w:sz w:val="18"/>
                <w:szCs w:val="18"/>
              </w:rPr>
              <w:t>24.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обслуживающей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обязательном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порядке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указывается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время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, </w:t>
            </w:r>
            <w:r w:rsidRPr="0046047A">
              <w:rPr>
                <w:rFonts w:ascii="Arial" w:hAnsi="Arial" w:cs="Arial"/>
                <w:sz w:val="18"/>
                <w:szCs w:val="18"/>
              </w:rPr>
              <w:t>минута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исполнения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необязательно</w:t>
            </w:r>
          </w:p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  <w:r w:rsidRPr="0046047A">
              <w:rPr>
                <w:rFonts w:ascii="Arial" w:hAnsi="Arial" w:cs="Arial"/>
                <w:sz w:val="18"/>
                <w:szCs w:val="18"/>
              </w:rPr>
              <w:t>заполняется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представлении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Платежного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последней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[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обслуживающую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бенефициара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финансовую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организацию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], </w:t>
            </w:r>
            <w:r w:rsidRPr="0046047A">
              <w:rPr>
                <w:rFonts w:ascii="Arial" w:hAnsi="Arial" w:cs="Arial"/>
                <w:sz w:val="18"/>
                <w:szCs w:val="18"/>
              </w:rPr>
              <w:t>где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настоящие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данные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размещаются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на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представленное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в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бумажной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форме</w:t>
            </w:r>
            <w:r w:rsidRPr="0046047A">
              <w:rPr>
                <w:rFonts w:ascii="Arial LatRus" w:hAnsi="Arial LatRus"/>
                <w:sz w:val="18"/>
                <w:szCs w:val="18"/>
              </w:rPr>
              <w:t xml:space="preserve"> </w:t>
            </w:r>
            <w:r w:rsidRPr="0046047A">
              <w:rPr>
                <w:rFonts w:ascii="Arial" w:hAnsi="Arial" w:cs="Arial"/>
                <w:sz w:val="18"/>
                <w:szCs w:val="18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46047A" w:rsidRDefault="00BE2572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8"/>
                <w:szCs w:val="18"/>
              </w:rPr>
            </w:pPr>
          </w:p>
        </w:tc>
      </w:tr>
    </w:tbl>
    <w:p w:rsidR="00D32F7A" w:rsidRPr="00E46AC2" w:rsidRDefault="00D32F7A" w:rsidP="00BB28C8">
      <w:pPr>
        <w:pStyle w:val="31"/>
        <w:widowControl w:val="0"/>
        <w:spacing w:after="160"/>
        <w:jc w:val="right"/>
        <w:rPr>
          <w:rFonts w:ascii="Arial" w:hAnsi="Arial" w:cs="Arial"/>
          <w:b/>
          <w:sz w:val="24"/>
          <w:szCs w:val="24"/>
        </w:rPr>
      </w:pPr>
    </w:p>
    <w:p w:rsidR="00BB28C8" w:rsidRPr="0046047A" w:rsidRDefault="00BB28C8" w:rsidP="00BB28C8">
      <w:pPr>
        <w:pStyle w:val="31"/>
        <w:widowControl w:val="0"/>
        <w:spacing w:after="160"/>
        <w:jc w:val="right"/>
        <w:rPr>
          <w:rFonts w:ascii="Arial LatRus" w:hAnsi="Arial LatRus" w:cs="Sylfaen"/>
          <w:b/>
          <w:sz w:val="24"/>
          <w:szCs w:val="24"/>
        </w:rPr>
      </w:pPr>
      <w:r w:rsidRPr="0046047A">
        <w:rPr>
          <w:rFonts w:ascii="Arial" w:hAnsi="Arial" w:cs="Arial"/>
          <w:b/>
          <w:sz w:val="24"/>
          <w:szCs w:val="24"/>
        </w:rPr>
        <w:t>Приложение</w:t>
      </w:r>
      <w:r w:rsidRPr="0046047A">
        <w:rPr>
          <w:rFonts w:ascii="Arial LatRus" w:hAnsi="Arial LatRus"/>
          <w:b/>
          <w:sz w:val="24"/>
          <w:szCs w:val="24"/>
        </w:rPr>
        <w:t xml:space="preserve"> </w:t>
      </w:r>
      <w:r w:rsidRPr="0046047A">
        <w:rPr>
          <w:rFonts w:ascii="Arial" w:hAnsi="Arial" w:cs="Arial"/>
          <w:b/>
          <w:sz w:val="24"/>
          <w:szCs w:val="24"/>
        </w:rPr>
        <w:t>№</w:t>
      </w:r>
      <w:r w:rsidR="005B4254" w:rsidRPr="0046047A">
        <w:rPr>
          <w:rFonts w:ascii="Arial LatRus" w:hAnsi="Arial LatRus"/>
          <w:b/>
          <w:sz w:val="24"/>
          <w:szCs w:val="24"/>
        </w:rPr>
        <w:t>7</w:t>
      </w:r>
      <w:r w:rsidR="00A97676" w:rsidRPr="0046047A">
        <w:rPr>
          <w:rStyle w:val="af6"/>
          <w:rFonts w:ascii="Arial LatRus" w:hAnsi="Arial LatRus" w:cs="Sylfaen"/>
          <w:b/>
          <w:sz w:val="24"/>
          <w:szCs w:val="24"/>
        </w:rPr>
        <w:footnoteReference w:customMarkFollows="1" w:id="25"/>
        <w:t>25</w:t>
      </w:r>
    </w:p>
    <w:p w:rsidR="00BB28C8" w:rsidRPr="0046047A" w:rsidRDefault="00D32F7A" w:rsidP="00BB28C8">
      <w:pPr>
        <w:pStyle w:val="31"/>
        <w:widowControl w:val="0"/>
        <w:spacing w:after="160"/>
        <w:jc w:val="right"/>
        <w:rPr>
          <w:rFonts w:ascii="Arial LatRus" w:hAnsi="Arial LatRus" w:cs="Sylfaen"/>
          <w:b/>
          <w:sz w:val="24"/>
          <w:szCs w:val="24"/>
        </w:rPr>
      </w:pPr>
      <w:r w:rsidRPr="0046047A">
        <w:rPr>
          <w:rFonts w:ascii="Arial" w:hAnsi="Arial" w:cs="Arial"/>
          <w:b/>
          <w:sz w:val="24"/>
          <w:szCs w:val="24"/>
        </w:rPr>
        <w:t>К</w:t>
      </w:r>
      <w:r w:rsidRPr="00FB6B80">
        <w:rPr>
          <w:rFonts w:ascii="Arial" w:hAnsi="Arial" w:cs="Arial"/>
          <w:b/>
          <w:sz w:val="24"/>
          <w:szCs w:val="24"/>
        </w:rPr>
        <w:t xml:space="preserve"> </w:t>
      </w:r>
      <w:r w:rsidR="00BB28C8" w:rsidRPr="0046047A">
        <w:rPr>
          <w:rFonts w:ascii="Arial LatRus" w:hAnsi="Arial LatRus"/>
          <w:b/>
          <w:sz w:val="24"/>
          <w:szCs w:val="24"/>
        </w:rPr>
        <w:t xml:space="preserve"> </w:t>
      </w:r>
      <w:r w:rsidR="00BB28C8" w:rsidRPr="0046047A">
        <w:rPr>
          <w:rFonts w:ascii="Arial" w:hAnsi="Arial" w:cs="Arial"/>
          <w:b/>
          <w:sz w:val="24"/>
          <w:szCs w:val="24"/>
        </w:rPr>
        <w:t>Приглашению</w:t>
      </w:r>
      <w:r w:rsidR="00BB28C8" w:rsidRPr="0046047A">
        <w:rPr>
          <w:rFonts w:ascii="Arial LatRus" w:hAnsi="Arial LatRus"/>
          <w:b/>
          <w:sz w:val="24"/>
          <w:szCs w:val="24"/>
        </w:rPr>
        <w:t xml:space="preserve"> </w:t>
      </w:r>
      <w:r w:rsidR="00BB28C8" w:rsidRPr="0046047A">
        <w:rPr>
          <w:rFonts w:ascii="Arial" w:hAnsi="Arial" w:cs="Arial"/>
          <w:b/>
          <w:sz w:val="24"/>
          <w:szCs w:val="24"/>
        </w:rPr>
        <w:t>на</w:t>
      </w:r>
      <w:r w:rsidR="00BB28C8" w:rsidRPr="0046047A">
        <w:rPr>
          <w:rFonts w:ascii="Arial LatRus" w:hAnsi="Arial LatRus"/>
          <w:b/>
          <w:sz w:val="24"/>
          <w:szCs w:val="24"/>
        </w:rPr>
        <w:t xml:space="preserve"> </w:t>
      </w:r>
      <w:r w:rsidR="001E1044" w:rsidRPr="0046047A">
        <w:rPr>
          <w:rFonts w:ascii="Arial" w:hAnsi="Arial" w:cs="Arial"/>
          <w:b/>
          <w:sz w:val="24"/>
          <w:szCs w:val="24"/>
          <w:lang w:val="hy-AM"/>
        </w:rPr>
        <w:t>запрос</w:t>
      </w:r>
      <w:r w:rsidR="001E1044" w:rsidRPr="0046047A">
        <w:rPr>
          <w:rFonts w:ascii="Arial LatRus" w:hAnsi="Arial LatRus"/>
          <w:b/>
          <w:sz w:val="24"/>
          <w:szCs w:val="24"/>
          <w:lang w:val="hy-AM"/>
        </w:rPr>
        <w:t xml:space="preserve"> </w:t>
      </w:r>
      <w:r w:rsidR="001E1044" w:rsidRPr="0046047A">
        <w:rPr>
          <w:rFonts w:ascii="Arial" w:hAnsi="Arial" w:cs="Arial"/>
          <w:b/>
          <w:sz w:val="24"/>
          <w:szCs w:val="24"/>
          <w:lang w:val="hy-AM"/>
        </w:rPr>
        <w:t>котировок</w:t>
      </w:r>
      <w:r w:rsidR="00BB28C8" w:rsidRPr="0046047A">
        <w:rPr>
          <w:rFonts w:ascii="Arial LatRus" w:hAnsi="Arial LatRus" w:cs="Sylfaen"/>
          <w:b/>
          <w:sz w:val="24"/>
          <w:szCs w:val="24"/>
        </w:rPr>
        <w:br/>
      </w:r>
      <w:r w:rsidR="00BB28C8" w:rsidRPr="0046047A">
        <w:rPr>
          <w:rFonts w:ascii="Arial" w:hAnsi="Arial" w:cs="Arial"/>
          <w:b/>
          <w:sz w:val="24"/>
          <w:szCs w:val="24"/>
        </w:rPr>
        <w:t>под</w:t>
      </w:r>
      <w:r w:rsidR="00BB28C8" w:rsidRPr="0046047A">
        <w:rPr>
          <w:rFonts w:ascii="Arial LatRus" w:hAnsi="Arial LatRus"/>
          <w:b/>
          <w:sz w:val="24"/>
          <w:szCs w:val="24"/>
        </w:rPr>
        <w:t xml:space="preserve"> </w:t>
      </w:r>
      <w:r w:rsidR="00BB28C8" w:rsidRPr="0046047A">
        <w:rPr>
          <w:rFonts w:ascii="Arial" w:hAnsi="Arial" w:cs="Arial"/>
          <w:b/>
          <w:sz w:val="24"/>
          <w:szCs w:val="24"/>
        </w:rPr>
        <w:t>кодом</w:t>
      </w:r>
      <w:r w:rsidR="00BB28C8" w:rsidRPr="0046047A">
        <w:rPr>
          <w:rFonts w:ascii="Arial LatRus" w:hAnsi="Arial LatRus"/>
          <w:b/>
          <w:sz w:val="24"/>
          <w:szCs w:val="24"/>
        </w:rPr>
        <w:t xml:space="preserve"> " </w:t>
      </w:r>
      <w:r w:rsidR="001E1044" w:rsidRPr="0046047A">
        <w:rPr>
          <w:rFonts w:ascii="Arial LatRus" w:hAnsi="Arial LatRus"/>
          <w:sz w:val="24"/>
          <w:szCs w:val="24"/>
          <w:lang w:val="hy-AM"/>
        </w:rPr>
        <w:t>AMNMD-GHASHDZB-21/</w:t>
      </w:r>
      <w:r w:rsidRPr="00D32F7A">
        <w:rPr>
          <w:rFonts w:ascii="Arial LatRus" w:hAnsi="Arial LatRus"/>
          <w:sz w:val="24"/>
          <w:szCs w:val="24"/>
        </w:rPr>
        <w:t>1</w:t>
      </w:r>
      <w:r w:rsidR="00BB28C8" w:rsidRPr="0046047A">
        <w:rPr>
          <w:rFonts w:ascii="Arial LatRus" w:hAnsi="Arial LatRus"/>
          <w:b/>
          <w:sz w:val="24"/>
          <w:szCs w:val="24"/>
        </w:rPr>
        <w:t>" *</w:t>
      </w:r>
    </w:p>
    <w:p w:rsidR="00BB28C8" w:rsidRPr="0046047A" w:rsidRDefault="00BB28C8" w:rsidP="00BB28C8">
      <w:pPr>
        <w:widowControl w:val="0"/>
        <w:tabs>
          <w:tab w:val="left" w:pos="2268"/>
        </w:tabs>
        <w:spacing w:after="160" w:line="360" w:lineRule="auto"/>
        <w:ind w:firstLine="567"/>
        <w:jc w:val="right"/>
        <w:rPr>
          <w:rFonts w:ascii="Arial LatRus" w:hAnsi="Arial LatRus"/>
        </w:rPr>
      </w:pPr>
    </w:p>
    <w:p w:rsidR="00BB28C8" w:rsidRPr="003A661E" w:rsidRDefault="00847723" w:rsidP="00BB28C8">
      <w:pPr>
        <w:widowControl w:val="0"/>
        <w:spacing w:after="160" w:line="360" w:lineRule="auto"/>
        <w:ind w:firstLine="567"/>
        <w:jc w:val="center"/>
        <w:rPr>
          <w:rFonts w:ascii="Arial" w:hAnsi="Arial" w:cs="Arial"/>
          <w:b/>
        </w:rPr>
      </w:pPr>
      <w:r w:rsidRPr="0046047A">
        <w:rPr>
          <w:rFonts w:ascii="Arial" w:hAnsi="Arial" w:cs="Arial"/>
          <w:b/>
        </w:rPr>
        <w:t>ДОГОВОР</w:t>
      </w:r>
      <w:r>
        <w:rPr>
          <w:rFonts w:ascii="Arial" w:hAnsi="Arial" w:cs="Arial"/>
          <w:b/>
        </w:rPr>
        <w:t xml:space="preserve"> ГОСУДАРСТВЕННО</w:t>
      </w:r>
      <w:r w:rsidR="00BB28C8" w:rsidRPr="0046047A">
        <w:rPr>
          <w:rFonts w:ascii="Arial" w:hAnsi="Arial" w:cs="Arial"/>
          <w:b/>
        </w:rPr>
        <w:t>Й</w:t>
      </w:r>
      <w:r w:rsidR="00AA1FBB">
        <w:rPr>
          <w:rFonts w:ascii="Arial" w:hAnsi="Arial" w:cs="Arial"/>
          <w:b/>
        </w:rPr>
        <w:t xml:space="preserve"> </w:t>
      </w:r>
      <w:r w:rsidR="00BB28C8" w:rsidRPr="0046047A">
        <w:rPr>
          <w:rFonts w:ascii="Arial" w:hAnsi="Arial" w:cs="Arial"/>
          <w:b/>
        </w:rPr>
        <w:t>ЗАКУПКИ</w:t>
      </w:r>
      <w:r w:rsidR="00BB28C8" w:rsidRPr="0046047A">
        <w:rPr>
          <w:rFonts w:ascii="Arial LatRus" w:hAnsi="Arial LatRus"/>
          <w:b/>
        </w:rPr>
        <w:t xml:space="preserve"> </w:t>
      </w:r>
      <w:r w:rsidR="00BB28C8" w:rsidRPr="0046047A">
        <w:rPr>
          <w:rFonts w:ascii="Arial" w:hAnsi="Arial" w:cs="Arial"/>
          <w:b/>
        </w:rPr>
        <w:t>НА</w:t>
      </w:r>
      <w:r w:rsidR="00BB28C8" w:rsidRPr="0046047A">
        <w:rPr>
          <w:rFonts w:ascii="Arial LatRus" w:hAnsi="Arial LatRus"/>
          <w:b/>
        </w:rPr>
        <w:t xml:space="preserve"> </w:t>
      </w:r>
      <w:r w:rsidR="00BB28C8" w:rsidRPr="0046047A">
        <w:rPr>
          <w:rFonts w:ascii="Arial" w:hAnsi="Arial" w:cs="Arial"/>
          <w:b/>
        </w:rPr>
        <w:t>ВЫПОЛНЕНИЕ</w:t>
      </w:r>
      <w:r w:rsidR="00BB28C8" w:rsidRPr="0046047A">
        <w:rPr>
          <w:rFonts w:ascii="Arial LatRus" w:hAnsi="Arial LatRus"/>
          <w:b/>
        </w:rPr>
        <w:t xml:space="preserve"> </w:t>
      </w:r>
      <w:r w:rsidR="00BB28C8" w:rsidRPr="0046047A">
        <w:rPr>
          <w:rFonts w:ascii="Arial" w:hAnsi="Arial" w:cs="Arial"/>
          <w:b/>
        </w:rPr>
        <w:t>ПОДРЯДНЫХ</w:t>
      </w:r>
      <w:r w:rsidR="00BB28C8" w:rsidRPr="0046047A">
        <w:rPr>
          <w:rFonts w:ascii="Arial LatRus" w:hAnsi="Arial LatRus"/>
          <w:b/>
        </w:rPr>
        <w:t xml:space="preserve"> </w:t>
      </w:r>
      <w:r w:rsidR="00BB28C8" w:rsidRPr="0046047A">
        <w:rPr>
          <w:rFonts w:ascii="Arial" w:hAnsi="Arial" w:cs="Arial"/>
          <w:b/>
        </w:rPr>
        <w:t>РАБОТ</w:t>
      </w:r>
      <w:r w:rsidR="00BB28C8" w:rsidRPr="0046047A">
        <w:rPr>
          <w:rFonts w:ascii="Arial LatRus" w:hAnsi="Arial LatRus"/>
          <w:b/>
        </w:rPr>
        <w:t xml:space="preserve"> </w:t>
      </w:r>
      <w:r w:rsidR="00BB28C8" w:rsidRPr="0046047A">
        <w:rPr>
          <w:rFonts w:ascii="Arial" w:hAnsi="Arial" w:cs="Arial"/>
          <w:b/>
        </w:rPr>
        <w:t>ДЛЯ</w:t>
      </w:r>
      <w:r w:rsidR="00FB6B80" w:rsidRPr="00FB6B80">
        <w:rPr>
          <w:rFonts w:ascii="Arial" w:hAnsi="Arial" w:cs="Arial"/>
          <w:b/>
        </w:rPr>
        <w:t xml:space="preserve"> </w:t>
      </w:r>
      <w:r w:rsidR="00BB28C8" w:rsidRPr="0046047A">
        <w:rPr>
          <w:rFonts w:ascii="Arial" w:hAnsi="Arial" w:cs="Arial"/>
          <w:b/>
        </w:rPr>
        <w:t>НУЖД</w:t>
      </w:r>
      <w:r w:rsidR="00BB28C8" w:rsidRPr="0046047A">
        <w:rPr>
          <w:rFonts w:ascii="Arial LatRus" w:hAnsi="Arial LatRus"/>
          <w:b/>
        </w:rPr>
        <w:t xml:space="preserve"> </w:t>
      </w:r>
      <w:r w:rsidR="003A661E">
        <w:rPr>
          <w:rFonts w:ascii="Arial" w:hAnsi="Arial" w:cs="Arial"/>
          <w:b/>
        </w:rPr>
        <w:t>НИЗАМИНСКОЙ СРЕДНЕЙ ШКОЛЫ АРАРАТСКОГО РАЙОНА РА</w:t>
      </w:r>
    </w:p>
    <w:p w:rsidR="00BB28C8" w:rsidRPr="0046047A" w:rsidRDefault="001E1044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b/>
          <w:lang w:val="en-US"/>
        </w:rPr>
      </w:pPr>
      <w:r w:rsidRPr="0046047A">
        <w:rPr>
          <w:rFonts w:ascii="Arial LatRus" w:hAnsi="Arial LatRus"/>
        </w:rPr>
        <w:t>"</w:t>
      </w:r>
      <w:r w:rsidRPr="0046047A">
        <w:rPr>
          <w:rFonts w:ascii="Arial LatRus" w:hAnsi="Arial LatRus"/>
          <w:lang w:val="hy-AM"/>
        </w:rPr>
        <w:t xml:space="preserve"> AMNMD-G</w:t>
      </w:r>
      <w:r w:rsidR="00FB6B80">
        <w:rPr>
          <w:rFonts w:ascii="Arial LatRus" w:hAnsi="Arial LatRus"/>
          <w:lang w:val="hy-AM"/>
        </w:rPr>
        <w:t>HASHDZB-21/</w:t>
      </w:r>
      <w:r w:rsidR="00FB6B80">
        <w:rPr>
          <w:rFonts w:ascii="Arial LatRus" w:hAnsi="Arial LatRus"/>
          <w:lang w:val="en-US"/>
        </w:rPr>
        <w:t>1</w:t>
      </w:r>
      <w:r w:rsidRPr="0046047A">
        <w:rPr>
          <w:rFonts w:ascii="Arial LatRus" w:hAnsi="Arial LatRus"/>
        </w:rPr>
        <w:t>"</w:t>
      </w:r>
      <w:r w:rsidRPr="0046047A">
        <w:rPr>
          <w:rStyle w:val="af6"/>
          <w:rFonts w:ascii="Arial LatRus" w:hAnsi="Arial LatRus"/>
        </w:rPr>
        <w:footnoteReference w:customMarkFollows="1" w:id="26"/>
        <w:t>*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4784"/>
      </w:tblGrid>
      <w:tr w:rsidR="00BB28C8" w:rsidRPr="0046047A" w:rsidTr="003D2146">
        <w:tc>
          <w:tcPr>
            <w:tcW w:w="4503" w:type="dxa"/>
          </w:tcPr>
          <w:p w:rsidR="00BB28C8" w:rsidRPr="0046047A" w:rsidRDefault="00BB28C8" w:rsidP="003D2146">
            <w:pPr>
              <w:widowControl w:val="0"/>
              <w:tabs>
                <w:tab w:val="left" w:pos="720"/>
                <w:tab w:val="left" w:pos="1440"/>
                <w:tab w:val="left" w:pos="8865"/>
              </w:tabs>
              <w:spacing w:after="160" w:line="360" w:lineRule="auto"/>
              <w:ind w:firstLine="567"/>
              <w:jc w:val="both"/>
              <w:rPr>
                <w:rFonts w:ascii="Arial LatRus" w:hAnsi="Arial LatRus"/>
                <w:lang w:val="en-US"/>
              </w:rPr>
            </w:pPr>
            <w:proofErr w:type="gramStart"/>
            <w:r w:rsidRPr="0046047A">
              <w:rPr>
                <w:rFonts w:ascii="Arial" w:hAnsi="Arial" w:cs="Arial"/>
              </w:rPr>
              <w:t>г</w:t>
            </w:r>
            <w:proofErr w:type="gramEnd"/>
            <w:r w:rsidRPr="0046047A">
              <w:rPr>
                <w:rFonts w:ascii="Arial LatRus" w:hAnsi="Arial LatRus"/>
              </w:rPr>
              <w:t xml:space="preserve">. </w:t>
            </w:r>
          </w:p>
        </w:tc>
        <w:tc>
          <w:tcPr>
            <w:tcW w:w="4784" w:type="dxa"/>
          </w:tcPr>
          <w:p w:rsidR="00BB28C8" w:rsidRPr="0046047A" w:rsidRDefault="00BB28C8" w:rsidP="003D2146">
            <w:pPr>
              <w:widowControl w:val="0"/>
              <w:tabs>
                <w:tab w:val="left" w:pos="456"/>
                <w:tab w:val="left" w:pos="1451"/>
                <w:tab w:val="left" w:pos="2271"/>
                <w:tab w:val="left" w:pos="8865"/>
              </w:tabs>
              <w:spacing w:after="160" w:line="360" w:lineRule="auto"/>
              <w:ind w:firstLine="33"/>
              <w:jc w:val="right"/>
              <w:rPr>
                <w:rFonts w:ascii="Arial LatRus" w:hAnsi="Arial LatRus" w:cs="Sylfaen"/>
                <w:lang w:val="en-US"/>
              </w:rPr>
            </w:pPr>
            <w:r w:rsidRPr="0046047A">
              <w:rPr>
                <w:rFonts w:ascii="Arial LatRus" w:hAnsi="Arial LatRus"/>
              </w:rPr>
              <w:t>"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Arial LatRus" w:hAnsi="Arial LatRus"/>
              </w:rPr>
              <w:t>"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Arial LatRus" w:hAnsi="Arial LatRus"/>
              </w:rPr>
              <w:t>20</w:t>
            </w:r>
            <w:r w:rsidRPr="0046047A">
              <w:rPr>
                <w:rFonts w:ascii="Arial LatRus" w:hAnsi="Arial LatRus"/>
                <w:lang w:val="en-US"/>
              </w:rPr>
              <w:tab/>
            </w:r>
            <w:r w:rsidRPr="0046047A">
              <w:rPr>
                <w:rFonts w:ascii="Arial" w:hAnsi="Arial" w:cs="Arial"/>
              </w:rPr>
              <w:t>г</w:t>
            </w:r>
            <w:r w:rsidRPr="0046047A">
              <w:rPr>
                <w:rFonts w:ascii="Arial LatRus" w:hAnsi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/>
        </w:rPr>
      </w:pPr>
    </w:p>
    <w:p w:rsidR="00BB28C8" w:rsidRPr="0046047A" w:rsidRDefault="003A661E" w:rsidP="00BB28C8">
      <w:pPr>
        <w:widowControl w:val="0"/>
        <w:spacing w:after="160" w:line="360" w:lineRule="auto"/>
        <w:jc w:val="both"/>
        <w:rPr>
          <w:rFonts w:ascii="Arial LatRus" w:hAnsi="Arial LatRus" w:cs="Sylfaen"/>
        </w:rPr>
      </w:pPr>
      <w:proofErr w:type="spellStart"/>
      <w:r>
        <w:rPr>
          <w:rFonts w:ascii="Arial" w:hAnsi="Arial" w:cs="Arial"/>
        </w:rPr>
        <w:t>Н</w:t>
      </w:r>
      <w:r w:rsidRPr="003A661E">
        <w:rPr>
          <w:rFonts w:ascii="Arial" w:hAnsi="Arial" w:cs="Arial"/>
        </w:rPr>
        <w:t>изаминская</w:t>
      </w:r>
      <w:proofErr w:type="spellEnd"/>
      <w:r w:rsidRPr="003A661E">
        <w:rPr>
          <w:rFonts w:ascii="Arial" w:hAnsi="Arial" w:cs="Arial"/>
        </w:rPr>
        <w:t xml:space="preserve"> средняя школа Араратского района РА</w:t>
      </w:r>
      <w:r w:rsidR="00BB28C8" w:rsidRPr="0046047A">
        <w:rPr>
          <w:rFonts w:ascii="Arial LatRus" w:hAnsi="Arial LatRus"/>
        </w:rPr>
        <w:t xml:space="preserve">, </w:t>
      </w:r>
      <w:r w:rsidR="00BB28C8" w:rsidRPr="0046047A">
        <w:rPr>
          <w:rFonts w:ascii="Arial" w:hAnsi="Arial" w:cs="Arial"/>
        </w:rPr>
        <w:t>в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лице</w:t>
      </w:r>
      <w:r w:rsidRPr="003A661E">
        <w:rPr>
          <w:rFonts w:ascii="Arial" w:hAnsi="Arial" w:cs="Arial"/>
        </w:rPr>
        <w:t xml:space="preserve"> директора А. Григоряна</w:t>
      </w:r>
      <w:r w:rsidR="00BB28C8" w:rsidRPr="0046047A">
        <w:rPr>
          <w:rFonts w:ascii="Arial LatRus" w:hAnsi="Arial LatRus" w:cs="Arial LatRus"/>
        </w:rPr>
        <w:t xml:space="preserve">, </w:t>
      </w:r>
      <w:r w:rsidR="00BB28C8" w:rsidRPr="0046047A">
        <w:rPr>
          <w:rFonts w:ascii="Arial" w:hAnsi="Arial" w:cs="Arial"/>
        </w:rPr>
        <w:t>действующего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на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основании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устава</w:t>
      </w:r>
      <w:r>
        <w:rPr>
          <w:rFonts w:ascii="Arial LatRus" w:hAnsi="Arial LatRus" w:cs="Arial LatRus"/>
        </w:rPr>
        <w:t xml:space="preserve"> </w:t>
      </w:r>
      <w:r>
        <w:rPr>
          <w:rFonts w:ascii="Arial" w:hAnsi="Arial" w:cs="Arial"/>
        </w:rPr>
        <w:t>о</w:t>
      </w:r>
      <w:r w:rsidRPr="003A661E">
        <w:rPr>
          <w:rFonts w:ascii="Arial" w:hAnsi="Arial" w:cs="Arial"/>
        </w:rPr>
        <w:t>рганизации</w:t>
      </w:r>
      <w:r w:rsidR="00BB28C8" w:rsidRPr="0046047A">
        <w:rPr>
          <w:rFonts w:ascii="Arial LatRus" w:hAnsi="Arial LatRus" w:cs="Arial LatRus"/>
        </w:rPr>
        <w:t>, (</w:t>
      </w:r>
      <w:r w:rsidR="00BB28C8" w:rsidRPr="0046047A">
        <w:rPr>
          <w:rFonts w:ascii="Arial" w:hAnsi="Arial" w:cs="Arial"/>
        </w:rPr>
        <w:t>далее</w:t>
      </w:r>
      <w:r w:rsidR="00BB28C8" w:rsidRPr="0046047A">
        <w:rPr>
          <w:rFonts w:ascii="Arial LatRus" w:hAnsi="Arial LatRus" w:cs="Arial LatRus"/>
        </w:rPr>
        <w:t xml:space="preserve"> — "</w:t>
      </w:r>
      <w:r w:rsidR="00BB28C8" w:rsidRPr="0046047A">
        <w:rPr>
          <w:rFonts w:ascii="Arial" w:hAnsi="Arial" w:cs="Arial"/>
        </w:rPr>
        <w:t>Заказчик</w:t>
      </w:r>
      <w:r w:rsidR="00BB28C8" w:rsidRPr="0046047A">
        <w:rPr>
          <w:rFonts w:ascii="Arial LatRus" w:hAnsi="Arial LatRus" w:cs="Arial LatRus"/>
        </w:rPr>
        <w:t xml:space="preserve">), </w:t>
      </w:r>
      <w:r w:rsidR="00BB28C8" w:rsidRPr="0046047A">
        <w:rPr>
          <w:rFonts w:ascii="Arial" w:hAnsi="Arial" w:cs="Arial"/>
        </w:rPr>
        <w:t>с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одной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стороны</w:t>
      </w:r>
      <w:r w:rsidR="00BB28C8" w:rsidRPr="0046047A">
        <w:rPr>
          <w:rFonts w:ascii="Arial LatRus" w:hAnsi="Arial LatRus" w:cs="Arial LatRus"/>
        </w:rPr>
        <w:t xml:space="preserve">, </w:t>
      </w:r>
      <w:r w:rsidR="00BB28C8" w:rsidRPr="0046047A">
        <w:rPr>
          <w:rFonts w:ascii="Arial" w:hAnsi="Arial" w:cs="Arial"/>
        </w:rPr>
        <w:t>и</w:t>
      </w:r>
      <w:r w:rsidR="00BB28C8" w:rsidRPr="0046047A">
        <w:rPr>
          <w:rFonts w:ascii="Arial LatRus" w:hAnsi="Arial LatRus" w:cs="Arial LatRus"/>
        </w:rPr>
        <w:t xml:space="preserve"> __________________, </w:t>
      </w:r>
      <w:r w:rsidR="00BB28C8" w:rsidRPr="0046047A">
        <w:rPr>
          <w:rFonts w:ascii="Arial" w:hAnsi="Arial" w:cs="Arial"/>
        </w:rPr>
        <w:t>в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лице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директора</w:t>
      </w:r>
      <w:r w:rsidR="00BB28C8" w:rsidRPr="0046047A">
        <w:rPr>
          <w:rFonts w:ascii="Arial LatRus" w:hAnsi="Arial LatRus" w:cs="Arial LatRus"/>
        </w:rPr>
        <w:t xml:space="preserve"> _____________________, </w:t>
      </w:r>
      <w:r w:rsidR="00BB28C8" w:rsidRPr="0046047A">
        <w:rPr>
          <w:rFonts w:ascii="Arial" w:hAnsi="Arial" w:cs="Arial"/>
        </w:rPr>
        <w:t>действующего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на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основании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устава</w:t>
      </w:r>
      <w:r w:rsidR="00BB28C8" w:rsidRPr="0046047A">
        <w:rPr>
          <w:rFonts w:ascii="Arial LatRus" w:hAnsi="Arial LatRus" w:cs="Arial LatRus"/>
        </w:rPr>
        <w:t xml:space="preserve"> _____________________</w:t>
      </w:r>
      <w:r w:rsidR="00BB28C8" w:rsidRPr="0046047A">
        <w:rPr>
          <w:rFonts w:ascii="Arial LatRus" w:hAnsi="Arial LatRus"/>
        </w:rPr>
        <w:t>___, (</w:t>
      </w:r>
      <w:r w:rsidR="00BB28C8" w:rsidRPr="0046047A">
        <w:rPr>
          <w:rFonts w:ascii="Arial" w:hAnsi="Arial" w:cs="Arial"/>
        </w:rPr>
        <w:t>далее</w:t>
      </w:r>
      <w:r w:rsidR="00BB28C8" w:rsidRPr="0046047A">
        <w:rPr>
          <w:rFonts w:ascii="Arial LatRus" w:hAnsi="Arial LatRus" w:cs="Arial LatRus"/>
        </w:rPr>
        <w:t xml:space="preserve"> — </w:t>
      </w:r>
      <w:r w:rsidR="00BB28C8" w:rsidRPr="0046047A">
        <w:rPr>
          <w:rFonts w:ascii="Arial" w:hAnsi="Arial" w:cs="Arial"/>
        </w:rPr>
        <w:t>Подрядчик</w:t>
      </w:r>
      <w:r w:rsidR="00BB28C8" w:rsidRPr="0046047A">
        <w:rPr>
          <w:rFonts w:ascii="Arial LatRus" w:hAnsi="Arial LatRus" w:cs="Arial LatRus"/>
        </w:rPr>
        <w:t xml:space="preserve">), </w:t>
      </w:r>
      <w:r w:rsidR="00BB28C8" w:rsidRPr="0046047A">
        <w:rPr>
          <w:rFonts w:ascii="Arial" w:hAnsi="Arial" w:cs="Arial"/>
        </w:rPr>
        <w:t>с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другой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стороны</w:t>
      </w:r>
      <w:r w:rsidR="00BB28C8" w:rsidRPr="0046047A">
        <w:rPr>
          <w:rFonts w:ascii="Arial LatRus" w:hAnsi="Arial LatRus" w:cs="Arial LatRus"/>
        </w:rPr>
        <w:t xml:space="preserve">, </w:t>
      </w:r>
      <w:r w:rsidR="00BB28C8" w:rsidRPr="0046047A">
        <w:rPr>
          <w:rFonts w:ascii="Arial" w:hAnsi="Arial" w:cs="Arial"/>
        </w:rPr>
        <w:lastRenderedPageBreak/>
        <w:t>заключили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настоящий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Договор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о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следующем</w:t>
      </w:r>
      <w:r w:rsidR="00BB28C8"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b/>
        </w:rPr>
      </w:pPr>
    </w:p>
    <w:p w:rsidR="00BB28C8" w:rsidRPr="0046047A" w:rsidRDefault="00BB28C8" w:rsidP="00BB28C8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1.</w:t>
      </w:r>
      <w:r w:rsidRPr="0046047A">
        <w:rPr>
          <w:rFonts w:ascii="Arial" w:hAnsi="Arial" w:cs="Arial"/>
          <w:b/>
        </w:rPr>
        <w:t>ПРЕДМЕТ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ДОГОВОРА</w:t>
      </w:r>
    </w:p>
    <w:p w:rsidR="00BB28C8" w:rsidRPr="0046047A" w:rsidRDefault="00BB28C8" w:rsidP="00F92AC4">
      <w:pPr>
        <w:ind w:firstLine="708"/>
        <w:jc w:val="both"/>
        <w:rPr>
          <w:rFonts w:ascii="Arial LatRus" w:hAnsi="Arial LatRus"/>
          <w:spacing w:val="2"/>
        </w:rPr>
      </w:pPr>
      <w:r w:rsidRPr="0046047A">
        <w:rPr>
          <w:rFonts w:ascii="Arial LatRus" w:hAnsi="Arial LatRus"/>
        </w:rPr>
        <w:t>1.1.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обязуется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>,</w:t>
      </w:r>
      <w:r w:rsidR="00AA1FBB">
        <w:rPr>
          <w:rFonts w:asciiTheme="minorHAnsi" w:hAnsiTheme="minorHAnsi" w:cs="Arial LatRus"/>
        </w:rPr>
        <w:t xml:space="preserve">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объемах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форме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выполнять</w:t>
      </w:r>
      <w:r w:rsidRPr="0046047A">
        <w:rPr>
          <w:rFonts w:ascii="Arial LatRus" w:hAnsi="Arial LatRus" w:cs="Arial LatRus"/>
        </w:rPr>
        <w:t xml:space="preserve"> </w:t>
      </w:r>
      <w:proofErr w:type="gramStart"/>
      <w:r w:rsidRPr="0046047A">
        <w:rPr>
          <w:rFonts w:ascii="Arial" w:hAnsi="Arial" w:cs="Arial"/>
        </w:rPr>
        <w:t>предусмотренные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="00BD3389" w:rsidRPr="0046047A">
        <w:rPr>
          <w:rFonts w:ascii="Arial" w:hAnsi="Arial" w:cs="Arial"/>
        </w:rPr>
        <w:t>объемной</w:t>
      </w:r>
      <w:r w:rsidR="00BD3389" w:rsidRPr="0046047A">
        <w:rPr>
          <w:rFonts w:ascii="Arial LatRus" w:hAnsi="Arial LatRus" w:cs="Arial LatRus"/>
        </w:rPr>
        <w:t xml:space="preserve"> </w:t>
      </w:r>
      <w:r w:rsidR="00BD3389" w:rsidRPr="0046047A">
        <w:rPr>
          <w:rFonts w:ascii="Arial" w:hAnsi="Arial" w:cs="Arial"/>
        </w:rPr>
        <w:t>ведомостью</w:t>
      </w:r>
      <w:r w:rsidR="00BD3389" w:rsidRPr="0046047A">
        <w:rPr>
          <w:rFonts w:ascii="Arial LatRus" w:hAnsi="Arial LatRus" w:cs="Arial LatRus"/>
        </w:rPr>
        <w:t>-</w:t>
      </w:r>
      <w:r w:rsidRPr="0046047A">
        <w:rPr>
          <w:rFonts w:ascii="Arial LatRus" w:hAnsi="Arial LatRus"/>
        </w:rPr>
        <w:t> </w:t>
      </w:r>
      <w:r w:rsidRPr="0046047A">
        <w:rPr>
          <w:rFonts w:ascii="Arial" w:hAnsi="Arial" w:cs="Arial"/>
        </w:rPr>
        <w:t>сметой</w:t>
      </w:r>
      <w:r w:rsidRPr="0046047A">
        <w:rPr>
          <w:rFonts w:ascii="Arial LatRus" w:hAnsi="Arial LatRus" w:cs="Arial LatRus"/>
        </w:rPr>
        <w:t>,</w:t>
      </w:r>
      <w:r w:rsidRPr="0046047A">
        <w:rPr>
          <w:rFonts w:ascii="Arial LatRus" w:hAnsi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установленной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Приложением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№</w:t>
      </w:r>
      <w:r w:rsidRPr="0046047A">
        <w:rPr>
          <w:rFonts w:ascii="Arial LatRus" w:hAnsi="Arial LatRus" w:cs="Arial LatRus"/>
          <w:spacing w:val="6"/>
        </w:rPr>
        <w:t xml:space="preserve"> 1 </w:t>
      </w:r>
      <w:r w:rsidRPr="0046047A">
        <w:rPr>
          <w:rFonts w:ascii="Arial" w:hAnsi="Arial" w:cs="Arial"/>
          <w:spacing w:val="6"/>
        </w:rPr>
        <w:t>к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настоящему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Договору</w:t>
      </w:r>
    </w:p>
    <w:p w:rsidR="00BB28C8" w:rsidRPr="00AA1FBB" w:rsidRDefault="00BB28C8" w:rsidP="00F92AC4">
      <w:pPr>
        <w:widowControl w:val="0"/>
        <w:jc w:val="both"/>
        <w:rPr>
          <w:rFonts w:ascii="Arial" w:hAnsi="Arial" w:cs="Arial"/>
        </w:rPr>
      </w:pPr>
      <w:r w:rsidRPr="0046047A">
        <w:rPr>
          <w:rFonts w:ascii="Arial LatRus" w:hAnsi="Arial LatRus"/>
        </w:rPr>
        <w:t>(</w:t>
      </w:r>
      <w:r w:rsidRPr="0046047A">
        <w:rPr>
          <w:rFonts w:ascii="Arial" w:hAnsi="Arial" w:cs="Arial"/>
        </w:rPr>
        <w:t>далее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—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), </w:t>
      </w:r>
      <w:r w:rsidR="00AA1FBB">
        <w:rPr>
          <w:rFonts w:ascii="Arial" w:hAnsi="Arial" w:cs="Arial"/>
        </w:rPr>
        <w:t>ремонт школьных санузлов.</w:t>
      </w:r>
    </w:p>
    <w:p w:rsidR="00BB28C8" w:rsidRPr="00847723" w:rsidRDefault="00AA1FBB" w:rsidP="00BB28C8">
      <w:pPr>
        <w:widowControl w:val="0"/>
        <w:spacing w:after="160" w:line="360" w:lineRule="auto"/>
        <w:jc w:val="both"/>
        <w:rPr>
          <w:rFonts w:ascii="Arial LatRus" w:hAnsi="Arial LatRus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                                     </w:t>
      </w:r>
      <w:r w:rsidR="00BB28C8" w:rsidRPr="0046047A">
        <w:rPr>
          <w:rFonts w:ascii="Arial" w:hAnsi="Arial" w:cs="Arial"/>
          <w:vertAlign w:val="superscript"/>
        </w:rPr>
        <w:t>Наименование</w:t>
      </w:r>
      <w:r w:rsidR="00BB28C8" w:rsidRPr="0046047A">
        <w:rPr>
          <w:rFonts w:ascii="Arial LatRus" w:hAnsi="Arial LatRus" w:cs="Arial LatRus"/>
          <w:vertAlign w:val="superscript"/>
        </w:rPr>
        <w:t xml:space="preserve"> </w:t>
      </w:r>
      <w:r w:rsidR="00BB28C8" w:rsidRPr="0046047A">
        <w:rPr>
          <w:rFonts w:ascii="Arial" w:hAnsi="Arial" w:cs="Arial"/>
          <w:vertAlign w:val="superscript"/>
        </w:rPr>
        <w:t>работ</w:t>
      </w:r>
      <w:r w:rsidR="00847723">
        <w:rPr>
          <w:rFonts w:ascii="Arial" w:hAnsi="Arial" w:cs="Arial"/>
          <w:vertAlign w:val="superscript"/>
        </w:rPr>
        <w:t xml:space="preserve"> </w:t>
      </w:r>
      <w:r w:rsidR="00BB28C8" w:rsidRPr="0046047A">
        <w:rPr>
          <w:rFonts w:ascii="Arial" w:hAnsi="Arial" w:cs="Arial"/>
        </w:rPr>
        <w:t>работы</w:t>
      </w:r>
      <w:r w:rsidR="00BB28C8" w:rsidRPr="0046047A">
        <w:rPr>
          <w:rFonts w:ascii="Arial LatRus" w:hAnsi="Arial LatRus" w:cs="Arial LatRus"/>
        </w:rPr>
        <w:t xml:space="preserve"> (</w:t>
      </w:r>
      <w:r w:rsidR="00BB28C8" w:rsidRPr="0046047A">
        <w:rPr>
          <w:rFonts w:ascii="Arial" w:hAnsi="Arial" w:cs="Arial"/>
        </w:rPr>
        <w:t>далее</w:t>
      </w:r>
      <w:r w:rsidR="00BB28C8" w:rsidRPr="0046047A">
        <w:rPr>
          <w:rFonts w:ascii="Arial LatRus" w:hAnsi="Arial LatRus" w:cs="Arial LatRus"/>
        </w:rPr>
        <w:t xml:space="preserve"> — </w:t>
      </w:r>
      <w:r w:rsidR="00BB28C8" w:rsidRPr="0046047A">
        <w:rPr>
          <w:rFonts w:ascii="Arial" w:hAnsi="Arial" w:cs="Arial"/>
        </w:rPr>
        <w:t>работа</w:t>
      </w:r>
      <w:r w:rsidR="00BB28C8" w:rsidRPr="0046047A">
        <w:rPr>
          <w:rFonts w:ascii="Arial LatRus" w:hAnsi="Arial LatRus" w:cs="Arial LatRus"/>
        </w:rPr>
        <w:t xml:space="preserve">), </w:t>
      </w:r>
      <w:r w:rsidR="00BB28C8" w:rsidRPr="0046047A">
        <w:rPr>
          <w:rFonts w:ascii="Arial" w:hAnsi="Arial" w:cs="Arial"/>
        </w:rPr>
        <w:t>а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Заказчик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обязуется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принимать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выполненную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работу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и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платить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за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нее</w:t>
      </w:r>
      <w:r w:rsidR="00BB28C8"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1.2.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законодательством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стандартами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строительными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нормами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правилами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проектом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составляющей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неотъемлемую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="00104071" w:rsidRPr="0046047A">
        <w:rPr>
          <w:rFonts w:ascii="Arial" w:hAnsi="Arial" w:cs="Arial"/>
        </w:rPr>
        <w:t>объемной</w:t>
      </w:r>
      <w:r w:rsidR="00104071" w:rsidRPr="0046047A">
        <w:rPr>
          <w:rFonts w:ascii="Arial LatRus" w:hAnsi="Arial LatRus" w:cs="Arial LatRus"/>
        </w:rPr>
        <w:t xml:space="preserve"> </w:t>
      </w:r>
      <w:r w:rsidR="00104071" w:rsidRPr="0046047A">
        <w:rPr>
          <w:rFonts w:ascii="Arial" w:hAnsi="Arial" w:cs="Arial"/>
        </w:rPr>
        <w:t>ведомость</w:t>
      </w:r>
      <w:proofErr w:type="gramStart"/>
      <w:r w:rsidR="00104071" w:rsidRPr="0046047A">
        <w:rPr>
          <w:rFonts w:ascii="Arial" w:hAnsi="Arial" w:cs="Arial"/>
        </w:rPr>
        <w:t>ю</w:t>
      </w:r>
      <w:r w:rsidR="00104071" w:rsidRPr="0046047A">
        <w:rPr>
          <w:rFonts w:ascii="Arial LatRus" w:hAnsi="Arial LatRus" w:cs="Arial LatRus"/>
        </w:rPr>
        <w:t>-</w:t>
      </w:r>
      <w:proofErr w:type="gramEnd"/>
      <w:r w:rsidR="00104071" w:rsidRPr="0046047A">
        <w:rPr>
          <w:rFonts w:ascii="Arial LatRus" w:hAnsi="Arial LatRus" w:cs="Courier New"/>
        </w:rPr>
        <w:t> </w:t>
      </w:r>
      <w:proofErr w:type="spellStart"/>
      <w:r w:rsidR="00104071" w:rsidRPr="0046047A">
        <w:rPr>
          <w:rFonts w:ascii="Arial" w:hAnsi="Arial" w:cs="Arial"/>
        </w:rPr>
        <w:t>сметой</w:t>
      </w:r>
      <w:r w:rsidRPr="0046047A">
        <w:rPr>
          <w:rFonts w:ascii="Arial" w:hAnsi="Arial" w:cs="Arial"/>
        </w:rPr>
        <w:t>работы</w:t>
      </w:r>
      <w:proofErr w:type="spellEnd"/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3209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  <w:spacing w:val="6"/>
        </w:rPr>
      </w:pPr>
      <w:r w:rsidRPr="0046047A">
        <w:rPr>
          <w:rFonts w:ascii="Arial LatRus" w:hAnsi="Arial LatRus"/>
        </w:rPr>
        <w:t>1.3.</w:t>
      </w:r>
      <w:r w:rsidRPr="0046047A">
        <w:rPr>
          <w:rFonts w:ascii="Arial LatRus" w:hAnsi="Arial LatRus"/>
          <w:spacing w:val="6"/>
        </w:rPr>
        <w:tab/>
      </w:r>
      <w:r w:rsidRPr="0046047A">
        <w:rPr>
          <w:rFonts w:ascii="Arial" w:hAnsi="Arial" w:cs="Arial"/>
          <w:spacing w:val="6"/>
        </w:rPr>
        <w:t>Предусмотренные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договором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работы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начинаются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после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вступления</w:t>
      </w:r>
      <w:r w:rsidRPr="0046047A">
        <w:rPr>
          <w:rFonts w:ascii="Arial LatRus" w:hAnsi="Arial LatRus" w:cs="Courier New"/>
          <w:spacing w:val="6"/>
          <w:lang w:val="en-US"/>
        </w:rPr>
        <w:t> </w:t>
      </w:r>
      <w:r w:rsidRPr="0046047A">
        <w:rPr>
          <w:rFonts w:ascii="Arial" w:hAnsi="Arial" w:cs="Arial"/>
          <w:spacing w:val="6"/>
        </w:rPr>
        <w:t>договора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в</w:t>
      </w:r>
      <w:r w:rsidRPr="0046047A">
        <w:rPr>
          <w:rFonts w:ascii="Arial LatRus" w:hAnsi="Arial LatRus" w:cs="Arial LatRus"/>
          <w:spacing w:val="6"/>
        </w:rPr>
        <w:t xml:space="preserve"> </w:t>
      </w:r>
      <w:proofErr w:type="gramStart"/>
      <w:r w:rsidRPr="0046047A">
        <w:rPr>
          <w:rFonts w:ascii="Arial" w:hAnsi="Arial" w:cs="Arial"/>
          <w:spacing w:val="6"/>
        </w:rPr>
        <w:t>силу</w:t>
      </w:r>
      <w:proofErr w:type="gramEnd"/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и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устанавливается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следующий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срок</w:t>
      </w:r>
      <w:r w:rsidRPr="0046047A">
        <w:rPr>
          <w:rFonts w:ascii="Arial LatRus" w:hAnsi="Arial LatRus" w:cs="Arial LatRus"/>
          <w:spacing w:val="6"/>
        </w:rPr>
        <w:t xml:space="preserve"> </w:t>
      </w:r>
      <w:r w:rsidRPr="0046047A">
        <w:rPr>
          <w:rFonts w:ascii="Arial" w:hAnsi="Arial" w:cs="Arial"/>
          <w:spacing w:val="6"/>
        </w:rPr>
        <w:t>выполнения</w:t>
      </w:r>
      <w:r w:rsidRPr="0046047A">
        <w:rPr>
          <w:rFonts w:ascii="Arial LatRus" w:hAnsi="Arial LatRus" w:cs="Arial LatRus"/>
          <w:spacing w:val="6"/>
        </w:rPr>
        <w:t>:</w:t>
      </w:r>
      <w:r w:rsidR="00B32095">
        <w:rPr>
          <w:rFonts w:asciiTheme="minorHAnsi" w:hAnsiTheme="minorHAnsi"/>
          <w:spacing w:val="6"/>
        </w:rPr>
        <w:t xml:space="preserve"> </w:t>
      </w:r>
      <w:r w:rsidR="00B32095">
        <w:rPr>
          <w:rFonts w:asciiTheme="minorHAnsi" w:hAnsiTheme="minorHAnsi"/>
        </w:rPr>
        <w:t>26 календарных дней</w:t>
      </w:r>
      <w:r w:rsidRPr="0046047A">
        <w:rPr>
          <w:rFonts w:ascii="Arial LatRus" w:hAnsi="Arial LatRus"/>
        </w:rPr>
        <w:t>.</w:t>
      </w:r>
    </w:p>
    <w:p w:rsidR="00BB28C8" w:rsidRPr="0046047A" w:rsidRDefault="00B32095" w:rsidP="00BB28C8">
      <w:pPr>
        <w:widowControl w:val="0"/>
        <w:tabs>
          <w:tab w:val="left" w:pos="1134"/>
        </w:tabs>
        <w:spacing w:after="160" w:line="360" w:lineRule="auto"/>
        <w:ind w:left="3402"/>
        <w:jc w:val="both"/>
        <w:rPr>
          <w:rFonts w:ascii="Arial LatRus" w:hAnsi="Arial LatRus" w:cs="Times Armenian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                             </w:t>
      </w:r>
      <w:proofErr w:type="gramStart"/>
      <w:r w:rsidR="00BB28C8" w:rsidRPr="0046047A">
        <w:rPr>
          <w:rFonts w:ascii="Arial" w:hAnsi="Arial" w:cs="Arial"/>
          <w:vertAlign w:val="superscript"/>
        </w:rPr>
        <w:t>о</w:t>
      </w:r>
      <w:proofErr w:type="gramEnd"/>
      <w:r w:rsidR="00BB28C8" w:rsidRPr="0046047A">
        <w:rPr>
          <w:rFonts w:ascii="Arial" w:hAnsi="Arial" w:cs="Arial"/>
          <w:vertAlign w:val="superscript"/>
        </w:rPr>
        <w:t>кончательный</w:t>
      </w:r>
      <w:r w:rsidR="00BB28C8" w:rsidRPr="0046047A">
        <w:rPr>
          <w:rFonts w:ascii="Arial LatRus" w:hAnsi="Arial LatRus" w:cs="Arial LatRus"/>
          <w:vertAlign w:val="superscript"/>
        </w:rPr>
        <w:t xml:space="preserve"> </w:t>
      </w:r>
      <w:r w:rsidR="00BB28C8" w:rsidRPr="0046047A">
        <w:rPr>
          <w:rFonts w:ascii="Arial" w:hAnsi="Arial" w:cs="Arial"/>
          <w:vertAlign w:val="superscript"/>
        </w:rPr>
        <w:t>срок</w:t>
      </w:r>
      <w:r w:rsidR="00BB28C8" w:rsidRPr="0046047A">
        <w:rPr>
          <w:rFonts w:ascii="Arial LatRus" w:hAnsi="Arial LatRus" w:cs="Arial LatRus"/>
          <w:vertAlign w:val="superscript"/>
        </w:rPr>
        <w:t xml:space="preserve"> </w:t>
      </w:r>
      <w:r w:rsidR="00BB28C8" w:rsidRPr="0046047A">
        <w:rPr>
          <w:rFonts w:ascii="Arial" w:hAnsi="Arial" w:cs="Arial"/>
          <w:vertAlign w:val="superscript"/>
        </w:rPr>
        <w:t>выполнения</w:t>
      </w:r>
      <w:r w:rsidR="00BB28C8" w:rsidRPr="0046047A">
        <w:rPr>
          <w:rFonts w:ascii="Arial LatRus" w:hAnsi="Arial LatRus" w:cs="Arial LatRus"/>
          <w:vertAlign w:val="superscript"/>
        </w:rPr>
        <w:t xml:space="preserve"> </w:t>
      </w:r>
      <w:r w:rsidR="00BB28C8" w:rsidRPr="0046047A">
        <w:rPr>
          <w:rFonts w:ascii="Arial" w:hAnsi="Arial" w:cs="Arial"/>
          <w:vertAlign w:val="superscript"/>
        </w:rPr>
        <w:t>работ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Сроки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отдельных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видов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этапов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устанавливаются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согласованным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календарным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графиком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Приложение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2). 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2. </w:t>
      </w:r>
      <w:r w:rsidRPr="0046047A">
        <w:rPr>
          <w:rFonts w:ascii="Arial" w:hAnsi="Arial" w:cs="Arial"/>
          <w:b/>
        </w:rPr>
        <w:t>ВЫПОЛНЕНИЕ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РАБОТ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СРЕДСТВАМИ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ПОДРЯДЧИКА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2.1.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Работа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материалами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134"/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2.2.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качество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предоставленных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материалов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оборудования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center"/>
        <w:rPr>
          <w:rFonts w:ascii="Arial LatRus" w:hAnsi="Arial LatRus"/>
          <w:b/>
          <w:i/>
        </w:rPr>
      </w:pPr>
    </w:p>
    <w:p w:rsidR="00BB28C8" w:rsidRPr="0046047A" w:rsidRDefault="00BB28C8" w:rsidP="00BB28C8">
      <w:pPr>
        <w:widowControl w:val="0"/>
        <w:spacing w:after="160" w:line="360" w:lineRule="auto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 xml:space="preserve">3. </w:t>
      </w:r>
      <w:r w:rsidRPr="0046047A">
        <w:rPr>
          <w:rFonts w:ascii="Arial" w:hAnsi="Arial" w:cs="Arial"/>
          <w:b/>
        </w:rPr>
        <w:t>ПРАВА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ОБЯЗАННОСТИ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СТОРОН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3.1.</w:t>
      </w:r>
      <w:r w:rsidRPr="0046047A">
        <w:rPr>
          <w:rFonts w:ascii="Arial LatRus" w:hAnsi="Arial LatRus"/>
          <w:b/>
        </w:rPr>
        <w:tab/>
      </w:r>
      <w:r w:rsidRPr="0046047A">
        <w:rPr>
          <w:rFonts w:ascii="Arial" w:hAnsi="Arial" w:cs="Arial"/>
          <w:b/>
        </w:rPr>
        <w:t>Заказчик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имеет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право</w:t>
      </w:r>
      <w:r w:rsidRPr="0046047A">
        <w:rPr>
          <w:rFonts w:ascii="Arial LatRus" w:hAnsi="Arial LatRus" w:cs="Arial LatRus"/>
          <w:b/>
        </w:rPr>
        <w:t>: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любое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время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проверять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ход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качество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без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вмешательства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деятельность</w:t>
      </w:r>
      <w:r w:rsidRPr="0046047A">
        <w:rPr>
          <w:rFonts w:ascii="Arial LatRus" w:hAnsi="Arial LatRus" w:cs="Arial LatRus"/>
        </w:rPr>
        <w:t>;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указанного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1.3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, (</w:t>
      </w:r>
      <w:r w:rsidRPr="0046047A">
        <w:rPr>
          <w:rFonts w:ascii="Arial" w:hAnsi="Arial" w:cs="Arial"/>
        </w:rPr>
        <w:t>календарного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включительно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усмотрению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устанавливать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новый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6.2 </w:t>
      </w:r>
      <w:r w:rsidRPr="0046047A">
        <w:rPr>
          <w:rFonts w:ascii="Arial" w:hAnsi="Arial" w:cs="Arial"/>
        </w:rPr>
        <w:lastRenderedPageBreak/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принимать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несоответствия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законодательством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положениям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требованиям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документов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1.</w:t>
      </w:r>
      <w:r w:rsidRPr="0046047A">
        <w:rPr>
          <w:rFonts w:ascii="Arial LatRus" w:hAnsi="Arial LatRus"/>
        </w:rPr>
        <w:t>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устанавливая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усмотрению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разумный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безвозмездного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устранения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недостатков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6.2,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штрафа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одностороннем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возмещения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причиненных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убытков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>: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своевременно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приступает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либо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настолько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медленно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что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завершение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становится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явно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невозможным</w:t>
      </w:r>
      <w:r w:rsidRPr="0046047A">
        <w:rPr>
          <w:rFonts w:ascii="Arial LatRus" w:hAnsi="Arial LatRus" w:cs="Arial LatRus"/>
        </w:rPr>
        <w:t xml:space="preserve">, 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б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нарушил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1.3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календарный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включительно</w:t>
      </w:r>
      <w:r w:rsidRPr="0046047A">
        <w:rPr>
          <w:rFonts w:ascii="Arial LatRus" w:hAnsi="Arial LatRus" w:cs="Arial LatRus"/>
        </w:rPr>
        <w:t>),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выполненная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соответствует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проектно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сметными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документами</w:t>
      </w:r>
      <w:r w:rsidRPr="0046047A">
        <w:rPr>
          <w:rFonts w:ascii="Arial LatRus" w:hAnsi="Arial LatRus" w:cs="Arial LatRus"/>
        </w:rPr>
        <w:t>,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г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нарушил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разумные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безвозмездного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устранения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3.1.3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;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3.1.5.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гарантийного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предъявлять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связанные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3.1.6.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Уполномочить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другое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лицо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технического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контроля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над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;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3.1.7.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прекращения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выполненной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незавершенной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167129">
      <w:pPr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3.2.</w:t>
      </w:r>
      <w:r w:rsidRPr="0046047A">
        <w:rPr>
          <w:rFonts w:ascii="Arial LatRus" w:hAnsi="Arial LatRus"/>
          <w:b/>
        </w:rPr>
        <w:tab/>
      </w:r>
      <w:r w:rsidRPr="0046047A">
        <w:rPr>
          <w:rFonts w:ascii="Arial" w:hAnsi="Arial" w:cs="Arial"/>
          <w:b/>
        </w:rPr>
        <w:t>Заказчик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обязан</w:t>
      </w:r>
      <w:r w:rsidRPr="0046047A">
        <w:rPr>
          <w:rFonts w:ascii="Arial LatRus" w:hAnsi="Arial LatRus" w:cs="Arial LatRus"/>
          <w:b/>
        </w:rPr>
        <w:t>: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3.2.1.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оказывать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содействие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случаях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3.2.2.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участии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осматривать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принимать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работу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</w:t>
      </w:r>
      <w:r w:rsidRPr="0046047A">
        <w:rPr>
          <w:rFonts w:ascii="Arial LatRus" w:hAnsi="Arial LatRus" w:cs="Arial LatRus"/>
        </w:rPr>
        <w:t xml:space="preserve">),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обнаружении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отступлений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ухудшающих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работе</w:t>
      </w:r>
      <w:r w:rsidRPr="0046047A">
        <w:rPr>
          <w:rFonts w:ascii="Arial LatRus" w:hAnsi="Arial LatRus" w:cs="Arial LatRus"/>
        </w:rPr>
        <w:t xml:space="preserve"> — </w:t>
      </w:r>
      <w:r w:rsidRPr="0046047A">
        <w:rPr>
          <w:rFonts w:ascii="Arial" w:hAnsi="Arial" w:cs="Arial"/>
        </w:rPr>
        <w:t>немедленно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извещать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3.2.3.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5 </w:t>
      </w:r>
      <w:r w:rsidRPr="0046047A">
        <w:rPr>
          <w:rFonts w:ascii="Arial" w:hAnsi="Arial" w:cs="Arial"/>
        </w:rPr>
        <w:t>рабочих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момента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вступления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предоставлять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соответствующую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территорию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;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lastRenderedPageBreak/>
        <w:t>3.2.4.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1.</w:t>
      </w:r>
      <w:r w:rsidRPr="0046047A">
        <w:rPr>
          <w:rFonts w:ascii="Arial LatRus" w:hAnsi="Arial LatRus"/>
        </w:rPr>
        <w:t>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уплачивать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подлежащие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последнему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3.3.</w:t>
      </w:r>
      <w:r w:rsidRPr="0046047A">
        <w:rPr>
          <w:rFonts w:ascii="Arial LatRus" w:hAnsi="Arial LatRus"/>
          <w:b/>
        </w:rPr>
        <w:tab/>
      </w:r>
      <w:r w:rsidRPr="0046047A">
        <w:rPr>
          <w:rFonts w:ascii="Arial" w:hAnsi="Arial" w:cs="Arial"/>
          <w:b/>
        </w:rPr>
        <w:t>Подрядчик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имеет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право</w:t>
      </w:r>
      <w:r w:rsidRPr="0046047A">
        <w:rPr>
          <w:rFonts w:ascii="Arial LatRus" w:hAnsi="Arial LatRus" w:cs="Arial LatRus"/>
          <w:b/>
        </w:rPr>
        <w:t>: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3.3.1.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1.</w:t>
      </w:r>
      <w:r w:rsidRPr="0046047A">
        <w:rPr>
          <w:rFonts w:ascii="Arial LatRus" w:hAnsi="Arial LatRus"/>
        </w:rPr>
        <w:t>3.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подлежащей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5.1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3.3.2.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сроков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указанных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5.4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подлежащих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6.5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3.4.</w:t>
      </w:r>
      <w:r w:rsidRPr="0046047A">
        <w:rPr>
          <w:rFonts w:ascii="Arial LatRus" w:hAnsi="Arial LatRus"/>
          <w:b/>
        </w:rPr>
        <w:tab/>
      </w:r>
      <w:r w:rsidRPr="0046047A">
        <w:rPr>
          <w:rFonts w:ascii="Arial" w:hAnsi="Arial" w:cs="Arial"/>
          <w:b/>
        </w:rPr>
        <w:t>Подрядчик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обязан</w:t>
      </w:r>
      <w:r w:rsidRPr="0046047A">
        <w:rPr>
          <w:rFonts w:ascii="Arial LatRus" w:hAnsi="Arial LatRus" w:cs="Arial LatRus"/>
          <w:b/>
        </w:rPr>
        <w:t>: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проектом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ведомостью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минимум</w:t>
      </w:r>
      <w:r w:rsidRPr="0046047A">
        <w:rPr>
          <w:rFonts w:ascii="Arial LatRus" w:hAnsi="Arial LatRus" w:cs="Arial LatRus"/>
        </w:rPr>
        <w:t xml:space="preserve"> ——— </w:t>
      </w:r>
      <w:r w:rsidRPr="0046047A">
        <w:rPr>
          <w:rFonts w:ascii="Arial" w:hAnsi="Arial" w:cs="Arial"/>
        </w:rPr>
        <w:t>процентов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самостоятельно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своими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инструментами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механизмами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необходимыми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материалами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надлежащем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качестве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Выполнять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указания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они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противоречат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условиям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Обеспечивать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строительно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монтажных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строительными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нормами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правилами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техническими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условиями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провести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Pr="0046047A">
        <w:rPr>
          <w:rFonts w:ascii="Arial" w:hAnsi="Arial" w:cs="Arial"/>
        </w:rPr>
        <w:t>индивидуальн</w:t>
      </w:r>
      <w:proofErr w:type="gramStart"/>
      <w:r w:rsidRPr="0046047A">
        <w:rPr>
          <w:rFonts w:ascii="Arial LatRus" w:hAnsi="Arial LatRus" w:cs="Arial LatRus"/>
        </w:rPr>
        <w:t>oe</w:t>
      </w:r>
      <w:proofErr w:type="spellEnd"/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испытание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смонтированного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оборудования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электрического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отопительного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водоснабжения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канализационного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вентиляционного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прочего</w:t>
      </w:r>
      <w:r w:rsidRPr="0046047A">
        <w:rPr>
          <w:rFonts w:ascii="Arial LatRus" w:hAnsi="Arial LatRus" w:cs="Arial LatRus"/>
        </w:rPr>
        <w:t xml:space="preserve">), </w:t>
      </w:r>
      <w:r w:rsidRPr="0046047A">
        <w:rPr>
          <w:rFonts w:ascii="Arial" w:hAnsi="Arial" w:cs="Arial"/>
        </w:rPr>
        <w:t>принимать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участие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комплексном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испытании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оборудования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сообщать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требованиях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правилах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соблюдение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которых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необходимо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эффективного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безопасного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использования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сообщать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сведения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возможных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последствиях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несоблюдения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правил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3.4.5.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указанного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1.3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календарного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включительно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нового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обеспечивать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каждый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день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просрочки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уплачивать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пеню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6.2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3.4.6.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3.1.4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возмещать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причиненные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убытки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уплачивать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штраф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6.3.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lastRenderedPageBreak/>
        <w:t>3.4.7.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возникновении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необходимости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консервации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строительного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объекта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своими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разумные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расходы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вытекающие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необходимости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прекращения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консервации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строительства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3.4.8.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гарантийного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строительных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программ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отдельного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компонента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выявлены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счет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разумный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устранять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недостатки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3.4.9.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устанавливается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гарантийный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proofErr w:type="gramStart"/>
      <w:r w:rsidRPr="0046047A">
        <w:rPr>
          <w:rFonts w:ascii="Arial" w:hAnsi="Arial" w:cs="Arial"/>
        </w:rPr>
        <w:t>в</w:t>
      </w:r>
      <w:proofErr w:type="gramEnd"/>
      <w:r w:rsidRPr="0046047A">
        <w:rPr>
          <w:rFonts w:ascii="Arial LatRus" w:hAnsi="Arial LatRus" w:cs="Arial LatRus"/>
        </w:rPr>
        <w:t xml:space="preserve"> --------- </w:t>
      </w:r>
      <w:proofErr w:type="gramStart"/>
      <w:r w:rsidRPr="0046047A">
        <w:rPr>
          <w:rFonts w:ascii="Arial" w:hAnsi="Arial" w:cs="Arial"/>
        </w:rPr>
        <w:t>дней</w:t>
      </w:r>
      <w:proofErr w:type="gramEnd"/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как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минимум</w:t>
      </w:r>
      <w:r w:rsidRPr="0046047A">
        <w:rPr>
          <w:rFonts w:ascii="Arial LatRus" w:hAnsi="Arial LatRus" w:cs="Arial LatRus"/>
        </w:rPr>
        <w:t xml:space="preserve"> 365 </w:t>
      </w:r>
      <w:r w:rsidRPr="0046047A">
        <w:rPr>
          <w:rFonts w:ascii="Arial" w:hAnsi="Arial" w:cs="Arial"/>
        </w:rPr>
        <w:t>календарных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), </w:t>
      </w:r>
      <w:r w:rsidRPr="0046047A">
        <w:rPr>
          <w:rFonts w:ascii="Arial" w:hAnsi="Arial" w:cs="Arial"/>
        </w:rPr>
        <w:t>со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следующего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объеме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гарантийного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выявлены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недостатки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счет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разумный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устранять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недостатки</w:t>
      </w:r>
      <w:r w:rsidR="00C86F9C" w:rsidRPr="0046047A">
        <w:rPr>
          <w:rStyle w:val="af6"/>
          <w:rFonts w:ascii="Arial LatRus" w:hAnsi="Arial LatRus"/>
        </w:rPr>
        <w:footnoteReference w:customMarkFollows="1" w:id="27"/>
        <w:t>26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418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3.4.10.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Минимальные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предъявляемые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гарантийным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отдельным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частям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конструкциям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</w:t>
      </w:r>
      <w:r w:rsidRPr="0046047A">
        <w:rPr>
          <w:rFonts w:ascii="Arial LatRus" w:hAnsi="Arial LatRus" w:cs="Arial LatRus"/>
        </w:rPr>
        <w:t>.</w:t>
      </w:r>
      <w:r w:rsidRPr="0046047A">
        <w:rPr>
          <w:rFonts w:ascii="Arial" w:hAnsi="Arial" w:cs="Arial"/>
        </w:rPr>
        <w:t>д</w:t>
      </w:r>
      <w:r w:rsidRPr="0046047A">
        <w:rPr>
          <w:rFonts w:ascii="Arial LatRus" w:hAnsi="Arial LatRus" w:cs="Arial LatRus"/>
        </w:rPr>
        <w:t xml:space="preserve">.)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использованным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материалам</w:t>
      </w:r>
      <w:r w:rsidRPr="0046047A">
        <w:rPr>
          <w:rFonts w:ascii="Arial LatRus" w:hAnsi="Arial LatRus" w:cs="Arial LatRus"/>
        </w:rPr>
        <w:t>,</w:t>
      </w:r>
      <w:r w:rsidR="00EA6DF8" w:rsidRPr="0046047A">
        <w:rPr>
          <w:rFonts w:ascii="Arial LatRus" w:hAnsi="Arial LatRus"/>
        </w:rPr>
        <w:t xml:space="preserve"> </w:t>
      </w:r>
      <w:r w:rsidR="00EA6DF8" w:rsidRPr="0046047A">
        <w:rPr>
          <w:rFonts w:ascii="Arial" w:hAnsi="Arial" w:cs="Arial"/>
        </w:rPr>
        <w:t>и</w:t>
      </w:r>
      <w:r w:rsidR="00EA6DF8" w:rsidRPr="0046047A">
        <w:rPr>
          <w:rFonts w:ascii="Arial LatRus" w:hAnsi="Arial LatRus" w:cs="Arial LatRus"/>
        </w:rPr>
        <w:t xml:space="preserve"> (</w:t>
      </w:r>
      <w:r w:rsidR="00EA6DF8" w:rsidRPr="0046047A">
        <w:rPr>
          <w:rFonts w:ascii="Arial" w:hAnsi="Arial" w:cs="Arial"/>
        </w:rPr>
        <w:t>или</w:t>
      </w:r>
      <w:r w:rsidR="00EA6DF8" w:rsidRPr="0046047A">
        <w:rPr>
          <w:rFonts w:ascii="Arial LatRus" w:hAnsi="Arial LatRus" w:cs="Arial LatRus"/>
        </w:rPr>
        <w:t xml:space="preserve">) </w:t>
      </w:r>
      <w:proofErr w:type="spellStart"/>
      <w:r w:rsidR="00EA6DF8" w:rsidRPr="0046047A">
        <w:rPr>
          <w:rFonts w:ascii="Arial" w:hAnsi="Arial" w:cs="Arial"/>
        </w:rPr>
        <w:t>к</w:t>
      </w:r>
      <w:r w:rsidR="00165A51" w:rsidRPr="0046047A">
        <w:rPr>
          <w:rFonts w:ascii="Arial" w:hAnsi="Arial" w:cs="Arial"/>
        </w:rPr>
        <w:t>приборам</w:t>
      </w:r>
      <w:proofErr w:type="spellEnd"/>
      <w:r w:rsidR="00165A51" w:rsidRPr="0046047A">
        <w:rPr>
          <w:rFonts w:ascii="Arial LatRus" w:hAnsi="Arial LatRus" w:cs="Arial LatRus"/>
        </w:rPr>
        <w:t xml:space="preserve"> </w:t>
      </w:r>
      <w:r w:rsidR="00FA2CF4" w:rsidRPr="0046047A">
        <w:rPr>
          <w:rFonts w:ascii="Arial" w:hAnsi="Arial" w:cs="Arial"/>
        </w:rPr>
        <w:t>и</w:t>
      </w:r>
      <w:r w:rsidR="00165A51" w:rsidRPr="0046047A">
        <w:rPr>
          <w:rFonts w:ascii="Arial LatRus" w:hAnsi="Arial LatRus"/>
        </w:rPr>
        <w:t xml:space="preserve"> </w:t>
      </w:r>
      <w:r w:rsidR="00165A51" w:rsidRPr="0046047A">
        <w:rPr>
          <w:rFonts w:ascii="Arial" w:hAnsi="Arial" w:cs="Arial"/>
        </w:rPr>
        <w:t>оборудованию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представлены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приложении</w:t>
      </w:r>
      <w:proofErr w:type="gramStart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—- </w:t>
      </w:r>
      <w:proofErr w:type="gramEnd"/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="00C86F9C" w:rsidRPr="0046047A">
        <w:rPr>
          <w:rStyle w:val="af6"/>
          <w:rFonts w:ascii="Arial LatRus" w:hAnsi="Arial LatRus"/>
        </w:rPr>
        <w:footnoteReference w:customMarkFollows="1" w:id="28"/>
        <w:t>27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418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3.4.11.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действия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обеспечени</w:t>
      </w:r>
      <w:r w:rsidR="006105DA" w:rsidRPr="0046047A">
        <w:rPr>
          <w:rFonts w:ascii="Arial" w:hAnsi="Arial" w:cs="Arial"/>
        </w:rPr>
        <w:t>й</w:t>
      </w:r>
      <w:r w:rsidR="006105DA" w:rsidRPr="0046047A">
        <w:rPr>
          <w:rFonts w:ascii="Arial LatRus" w:hAnsi="Arial LatRus" w:cs="Arial LatRus"/>
        </w:rPr>
        <w:t xml:space="preserve"> </w:t>
      </w:r>
      <w:r w:rsidR="006105DA" w:rsidRPr="0046047A">
        <w:rPr>
          <w:rFonts w:ascii="Arial" w:hAnsi="Arial" w:cs="Arial"/>
        </w:rPr>
        <w:t>квалификации</w:t>
      </w:r>
      <w:r w:rsidR="006105DA" w:rsidRPr="0046047A">
        <w:rPr>
          <w:rFonts w:ascii="Arial LatRus" w:hAnsi="Arial LatRus" w:cs="Arial LatRus"/>
        </w:rPr>
        <w:t xml:space="preserve"> </w:t>
      </w:r>
      <w:r w:rsidR="006105DA" w:rsidRPr="0046047A">
        <w:rPr>
          <w:rFonts w:ascii="Arial" w:hAnsi="Arial" w:cs="Arial"/>
        </w:rPr>
        <w:t>и</w:t>
      </w:r>
      <w:r w:rsidR="006105DA"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начала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процесса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ликвидации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банкротства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заранее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письменной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форме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уведомлять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  <w:u w:val="single"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4.</w:t>
      </w:r>
      <w:r w:rsidRPr="0046047A">
        <w:rPr>
          <w:rFonts w:ascii="Arial" w:hAnsi="Arial" w:cs="Arial"/>
          <w:b/>
        </w:rPr>
        <w:t>ПОРЯДОК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СДАЧИ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ПРИЕМКИ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РАБОТЫ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4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4.1.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Выполненная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принимается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подписанием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между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Факт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фиксируется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утвержденным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двустороннем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документом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между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указанием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документа</w:t>
      </w:r>
      <w:r w:rsidRPr="0046047A">
        <w:rPr>
          <w:rFonts w:ascii="Arial LatRus" w:hAnsi="Arial LatRus" w:cs="Arial LatRus"/>
        </w:rPr>
        <w:t xml:space="preserve">. </w:t>
      </w:r>
    </w:p>
    <w:p w:rsidR="00563671" w:rsidRPr="0046047A" w:rsidRDefault="00563671" w:rsidP="00563671">
      <w:pPr>
        <w:widowControl w:val="0"/>
        <w:spacing w:after="160" w:line="34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Включительно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предоставляет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подписанный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документ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фиксирующий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Приложение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4.1)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_______ </w:t>
      </w:r>
      <w:r w:rsidRPr="0046047A">
        <w:rPr>
          <w:rFonts w:ascii="Arial" w:hAnsi="Arial" w:cs="Arial"/>
        </w:rPr>
        <w:t>экземпляр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Приложение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4). 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4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4.2.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подписывается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соответствует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условиям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противном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принимаются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подписывается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>: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4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lastRenderedPageBreak/>
        <w:t>а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 w:cs="Arial LatRus"/>
        </w:rPr>
        <w:tab/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урегулирования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вопроса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предпринимает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меры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подобной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ситуации</w:t>
      </w:r>
      <w:r w:rsidRPr="0046047A">
        <w:rPr>
          <w:rFonts w:ascii="Arial LatRus" w:hAnsi="Arial LatRus" w:cs="Arial LatRus"/>
        </w:rPr>
        <w:t>;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б</w:t>
      </w:r>
      <w:r w:rsidRPr="0046047A">
        <w:rPr>
          <w:rFonts w:ascii="Arial LatRus" w:hAnsi="Arial LatRus" w:cs="Arial LatRus"/>
        </w:rPr>
        <w:t>)</w:t>
      </w:r>
      <w:r w:rsidRPr="0046047A">
        <w:rPr>
          <w:rFonts w:ascii="Arial LatRus" w:hAnsi="Arial LatRus" w:cs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применяет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меры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>.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4.</w:t>
      </w:r>
      <w:r w:rsidR="00C30550" w:rsidRPr="0046047A">
        <w:rPr>
          <w:rFonts w:ascii="Arial LatRus" w:hAnsi="Arial LatRus"/>
        </w:rPr>
        <w:t>3</w:t>
      </w:r>
      <w:r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_____ </w:t>
      </w:r>
      <w:r w:rsidRPr="0046047A">
        <w:rPr>
          <w:rFonts w:ascii="Arial" w:hAnsi="Arial" w:cs="Arial"/>
        </w:rPr>
        <w:t>рабочих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proofErr w:type="gramStart"/>
      <w:r w:rsidRPr="0046047A">
        <w:rPr>
          <w:rFonts w:ascii="Arial" w:hAnsi="Arial" w:cs="Arial"/>
        </w:rPr>
        <w:t>рабочего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следующего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получения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представляет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один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экземпляр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либо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мотивированное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отклонение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непринятия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.</w:t>
      </w:r>
    </w:p>
    <w:p w:rsidR="00563671" w:rsidRPr="0046047A" w:rsidRDefault="00563671" w:rsidP="00563671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4.</w:t>
      </w:r>
      <w:r w:rsidR="007E400C" w:rsidRPr="0046047A">
        <w:rPr>
          <w:rFonts w:ascii="Arial LatRus" w:hAnsi="Arial LatRus"/>
        </w:rPr>
        <w:t>4</w:t>
      </w:r>
      <w:r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4.</w:t>
      </w:r>
      <w:r w:rsidR="007E400C" w:rsidRPr="0046047A">
        <w:rPr>
          <w:rFonts w:ascii="Arial LatRus" w:hAnsi="Arial LatRus"/>
        </w:rPr>
        <w:t>3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Courier New"/>
        </w:rPr>
        <w:t> </w:t>
      </w:r>
      <w:r w:rsidRPr="0046047A">
        <w:rPr>
          <w:rFonts w:ascii="Arial" w:hAnsi="Arial" w:cs="Arial"/>
        </w:rPr>
        <w:t>принимает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отказывается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принимать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выполненная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считается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принятой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следующий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рабочий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день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4.</w:t>
      </w:r>
      <w:r w:rsidR="00427CB1" w:rsidRPr="0046047A">
        <w:rPr>
          <w:rFonts w:ascii="Arial LatRus" w:hAnsi="Arial LatRus"/>
        </w:rPr>
        <w:t>3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окончательного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предоставляет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утвержденный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. </w:t>
      </w:r>
    </w:p>
    <w:p w:rsidR="0032067F" w:rsidRPr="0046047A" w:rsidRDefault="006365A9" w:rsidP="0032067F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4.5</w:t>
      </w:r>
      <w:proofErr w:type="gramStart"/>
      <w:r w:rsidR="0032067F" w:rsidRPr="0046047A">
        <w:rPr>
          <w:rFonts w:ascii="Arial LatRus" w:hAnsi="Arial LatRus"/>
        </w:rPr>
        <w:t xml:space="preserve"> </w:t>
      </w:r>
      <w:r w:rsidR="0032067F" w:rsidRPr="0046047A">
        <w:rPr>
          <w:rFonts w:ascii="Arial" w:hAnsi="Arial" w:cs="Arial"/>
        </w:rPr>
        <w:t>В</w:t>
      </w:r>
      <w:proofErr w:type="gramEnd"/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случае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несоответствия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предусмотренных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календарным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графиком</w:t>
      </w:r>
      <w:r w:rsidR="0032067F" w:rsidRPr="0046047A">
        <w:rPr>
          <w:rFonts w:ascii="Arial LatRus" w:hAnsi="Arial LatRus"/>
        </w:rPr>
        <w:t xml:space="preserve"> </w:t>
      </w:r>
      <w:r w:rsidR="0032067F" w:rsidRPr="0046047A">
        <w:rPr>
          <w:rFonts w:ascii="Arial" w:hAnsi="Arial" w:cs="Arial"/>
        </w:rPr>
        <w:t>работы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либо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договора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результатов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отдельных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видов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работ</w:t>
      </w:r>
      <w:r w:rsidR="0032067F" w:rsidRPr="0046047A">
        <w:rPr>
          <w:rFonts w:ascii="Arial LatRus" w:hAnsi="Arial LatRus" w:cs="Arial LatRus"/>
        </w:rPr>
        <w:t xml:space="preserve">, </w:t>
      </w:r>
      <w:r w:rsidR="0032067F" w:rsidRPr="0046047A">
        <w:rPr>
          <w:rFonts w:ascii="Arial" w:hAnsi="Arial" w:cs="Arial"/>
        </w:rPr>
        <w:t>этапов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и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объемов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проектно</w:t>
      </w:r>
      <w:r w:rsidR="0032067F" w:rsidRPr="0046047A">
        <w:rPr>
          <w:rFonts w:ascii="Arial LatRus" w:hAnsi="Arial LatRus" w:cs="Arial LatRus"/>
        </w:rPr>
        <w:t>-</w:t>
      </w:r>
      <w:r w:rsidR="0032067F" w:rsidRPr="0046047A">
        <w:rPr>
          <w:rFonts w:ascii="Arial" w:hAnsi="Arial" w:cs="Arial"/>
        </w:rPr>
        <w:t>сметным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документам</w:t>
      </w:r>
      <w:r w:rsidR="0032067F" w:rsidRPr="0046047A">
        <w:rPr>
          <w:rFonts w:ascii="Arial LatRus" w:hAnsi="Arial LatRus" w:cs="Arial LatRus"/>
        </w:rPr>
        <w:t xml:space="preserve">, </w:t>
      </w:r>
      <w:r w:rsidR="0032067F" w:rsidRPr="0046047A">
        <w:rPr>
          <w:rFonts w:ascii="Arial" w:hAnsi="Arial" w:cs="Arial"/>
        </w:rPr>
        <w:t>стороны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составляют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двусторонний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акт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с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перечислением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подлежащих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выполнению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дополнительных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работ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и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сроков</w:t>
      </w:r>
      <w:r w:rsidR="0032067F" w:rsidRPr="0046047A">
        <w:rPr>
          <w:rFonts w:ascii="Arial LatRus" w:hAnsi="Arial LatRus" w:cs="Arial LatRus"/>
        </w:rPr>
        <w:t xml:space="preserve">, </w:t>
      </w:r>
      <w:r w:rsidR="0032067F" w:rsidRPr="0046047A">
        <w:rPr>
          <w:rFonts w:ascii="Arial" w:hAnsi="Arial" w:cs="Arial"/>
        </w:rPr>
        <w:t>необходимых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для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устранения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недостатков</w:t>
      </w:r>
      <w:r w:rsidR="0032067F" w:rsidRPr="0046047A">
        <w:rPr>
          <w:rFonts w:ascii="Arial LatRus" w:hAnsi="Arial LatRus" w:cs="Arial LatRus"/>
        </w:rPr>
        <w:t xml:space="preserve">. </w:t>
      </w:r>
      <w:r w:rsidR="0032067F" w:rsidRPr="0046047A">
        <w:rPr>
          <w:rFonts w:ascii="Arial" w:hAnsi="Arial" w:cs="Arial"/>
        </w:rPr>
        <w:t>Подрядчик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обязан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выполнить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необходимые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работы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в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пределах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договорной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цены</w:t>
      </w:r>
      <w:r w:rsidR="0032067F" w:rsidRPr="0046047A">
        <w:rPr>
          <w:rFonts w:ascii="Arial LatRus" w:hAnsi="Arial LatRus" w:cs="Arial LatRus"/>
        </w:rPr>
        <w:t xml:space="preserve">, </w:t>
      </w:r>
      <w:r w:rsidR="0032067F" w:rsidRPr="0046047A">
        <w:rPr>
          <w:rFonts w:ascii="Arial" w:hAnsi="Arial" w:cs="Arial"/>
        </w:rPr>
        <w:t>без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дополнительной</w:t>
      </w:r>
      <w:r w:rsidR="0032067F" w:rsidRPr="0046047A">
        <w:rPr>
          <w:rFonts w:ascii="Arial LatRus" w:hAnsi="Arial LatRus" w:cs="Arial LatRus"/>
        </w:rPr>
        <w:t xml:space="preserve"> </w:t>
      </w:r>
      <w:r w:rsidR="0032067F" w:rsidRPr="0046047A">
        <w:rPr>
          <w:rFonts w:ascii="Arial" w:hAnsi="Arial" w:cs="Arial"/>
        </w:rPr>
        <w:t>платы</w:t>
      </w:r>
      <w:r w:rsidR="0032067F" w:rsidRPr="0046047A">
        <w:rPr>
          <w:rFonts w:ascii="Arial LatRus" w:hAnsi="Arial LatRus" w:cs="Arial LatRus"/>
        </w:rPr>
        <w:t>.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4.6.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Во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время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работы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применяются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также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следующие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условия</w:t>
      </w:r>
      <w:r w:rsidRPr="0046047A">
        <w:rPr>
          <w:rFonts w:ascii="Arial LatRus" w:hAnsi="Arial LatRus" w:cs="Arial LatRus"/>
          <w:sz w:val="24"/>
          <w:szCs w:val="24"/>
        </w:rPr>
        <w:t xml:space="preserve">: 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1)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После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получения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сведений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Подрядчика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завершении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строительства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руководитель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Заказчика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предпринимает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меры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для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формирования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комиссии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установленной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постановлением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Правительства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Республики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Армения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№</w:t>
      </w:r>
      <w:r w:rsidRPr="0046047A">
        <w:rPr>
          <w:rFonts w:ascii="Arial LatRus" w:hAnsi="Arial LatRus" w:cs="Arial LatRus"/>
          <w:sz w:val="24"/>
          <w:szCs w:val="24"/>
        </w:rPr>
        <w:t xml:space="preserve"> 596-N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19 </w:t>
      </w:r>
      <w:r w:rsidRPr="0046047A">
        <w:rPr>
          <w:rFonts w:ascii="Arial" w:hAnsi="Arial" w:cs="Arial"/>
          <w:sz w:val="24"/>
          <w:szCs w:val="24"/>
        </w:rPr>
        <w:t>марта</w:t>
      </w:r>
      <w:r w:rsidRPr="0046047A">
        <w:rPr>
          <w:rFonts w:ascii="Arial LatRus" w:hAnsi="Arial LatRus" w:cs="Arial LatRus"/>
          <w:sz w:val="24"/>
          <w:szCs w:val="24"/>
        </w:rPr>
        <w:t xml:space="preserve"> 2015 </w:t>
      </w:r>
      <w:r w:rsidRPr="0046047A">
        <w:rPr>
          <w:rFonts w:ascii="Arial" w:hAnsi="Arial" w:cs="Arial"/>
          <w:sz w:val="24"/>
          <w:szCs w:val="24"/>
        </w:rPr>
        <w:t>года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для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выполненных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</w:t>
      </w:r>
      <w:r w:rsidRPr="0046047A">
        <w:rPr>
          <w:rFonts w:ascii="Arial LatRus" w:hAnsi="Arial LatRus" w:cs="Arial LatRus"/>
          <w:sz w:val="24"/>
          <w:szCs w:val="24"/>
        </w:rPr>
        <w:t>;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2)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результат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считается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полностью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принятым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случае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выполненных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руководителем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органа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государственного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управления</w:t>
      </w:r>
      <w:r w:rsidRPr="0046047A">
        <w:rPr>
          <w:rFonts w:ascii="Arial LatRus" w:hAnsi="Arial LatRus" w:cs="Arial LatRus"/>
          <w:sz w:val="24"/>
          <w:szCs w:val="24"/>
        </w:rPr>
        <w:t xml:space="preserve"> — </w:t>
      </w:r>
      <w:r w:rsidRPr="0046047A">
        <w:rPr>
          <w:rFonts w:ascii="Arial" w:hAnsi="Arial" w:cs="Arial"/>
          <w:sz w:val="24"/>
          <w:szCs w:val="24"/>
        </w:rPr>
        <w:t>комиссии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сформированной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порядке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установленном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постановлением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Правительства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Республики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Армения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№</w:t>
      </w:r>
      <w:r w:rsidRPr="0046047A">
        <w:rPr>
          <w:rFonts w:ascii="Arial LatRus" w:hAnsi="Arial LatRus" w:cs="Arial LatRus"/>
          <w:sz w:val="24"/>
          <w:szCs w:val="24"/>
        </w:rPr>
        <w:t xml:space="preserve"> 596-N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19 </w:t>
      </w:r>
      <w:r w:rsidRPr="0046047A">
        <w:rPr>
          <w:rFonts w:ascii="Arial" w:hAnsi="Arial" w:cs="Arial"/>
          <w:sz w:val="24"/>
          <w:szCs w:val="24"/>
        </w:rPr>
        <w:t>марта</w:t>
      </w:r>
      <w:r w:rsidRPr="0046047A">
        <w:rPr>
          <w:rFonts w:ascii="Arial LatRus" w:hAnsi="Arial LatRus" w:cs="Arial LatRus"/>
          <w:sz w:val="24"/>
          <w:szCs w:val="24"/>
        </w:rPr>
        <w:t xml:space="preserve"> 2015</w:t>
      </w:r>
      <w:r w:rsidRPr="0046047A">
        <w:rPr>
          <w:rFonts w:ascii="Arial LatRus" w:hAnsi="Arial LatRus" w:cs="Courier New"/>
          <w:sz w:val="24"/>
          <w:szCs w:val="24"/>
        </w:rPr>
        <w:t> </w:t>
      </w:r>
      <w:r w:rsidRPr="0046047A">
        <w:rPr>
          <w:rFonts w:ascii="Arial" w:hAnsi="Arial" w:cs="Arial"/>
          <w:sz w:val="24"/>
          <w:szCs w:val="24"/>
        </w:rPr>
        <w:t>года</w:t>
      </w:r>
      <w:r w:rsidRPr="0046047A">
        <w:rPr>
          <w:rFonts w:ascii="Arial LatRus" w:hAnsi="Arial LatRus" w:cs="Arial LatRus"/>
          <w:sz w:val="24"/>
          <w:szCs w:val="24"/>
        </w:rPr>
        <w:t xml:space="preserve"> (</w:t>
      </w:r>
      <w:r w:rsidRPr="0046047A">
        <w:rPr>
          <w:rFonts w:ascii="Arial" w:hAnsi="Arial" w:cs="Arial"/>
          <w:sz w:val="24"/>
          <w:szCs w:val="24"/>
        </w:rPr>
        <w:t>далее</w:t>
      </w:r>
      <w:r w:rsidRPr="0046047A">
        <w:rPr>
          <w:rFonts w:ascii="Arial LatRus" w:hAnsi="Arial LatRus" w:cs="Arial LatRus"/>
          <w:sz w:val="24"/>
          <w:szCs w:val="24"/>
        </w:rPr>
        <w:t xml:space="preserve"> — </w:t>
      </w:r>
      <w:r w:rsidRPr="0046047A">
        <w:rPr>
          <w:rFonts w:ascii="Arial" w:hAnsi="Arial" w:cs="Arial"/>
          <w:sz w:val="24"/>
          <w:szCs w:val="24"/>
        </w:rPr>
        <w:t>приемная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комиссия</w:t>
      </w:r>
      <w:r w:rsidRPr="0046047A">
        <w:rPr>
          <w:rFonts w:ascii="Arial LatRus" w:hAnsi="Arial LatRus" w:cs="Arial LatRus"/>
          <w:sz w:val="24"/>
          <w:szCs w:val="24"/>
        </w:rPr>
        <w:t>);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3)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до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завершенного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строительного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объекта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комиссия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сформированная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соответствии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постановлением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Правительства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Республики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Армения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№</w:t>
      </w:r>
      <w:r w:rsidRPr="0046047A">
        <w:rPr>
          <w:rFonts w:ascii="Arial LatRus" w:hAnsi="Arial LatRus" w:cs="Arial LatRus"/>
          <w:sz w:val="24"/>
          <w:szCs w:val="24"/>
        </w:rPr>
        <w:t xml:space="preserve"> 596-N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19 </w:t>
      </w:r>
      <w:r w:rsidRPr="0046047A">
        <w:rPr>
          <w:rFonts w:ascii="Arial" w:hAnsi="Arial" w:cs="Arial"/>
          <w:sz w:val="24"/>
          <w:szCs w:val="24"/>
        </w:rPr>
        <w:t>марта</w:t>
      </w:r>
      <w:r w:rsidRPr="0046047A">
        <w:rPr>
          <w:rFonts w:ascii="Arial LatRus" w:hAnsi="Arial LatRus" w:cs="Arial LatRus"/>
          <w:sz w:val="24"/>
          <w:szCs w:val="24"/>
        </w:rPr>
        <w:t xml:space="preserve"> 2015 </w:t>
      </w:r>
      <w:r w:rsidRPr="0046047A">
        <w:rPr>
          <w:rFonts w:ascii="Arial" w:hAnsi="Arial" w:cs="Arial"/>
          <w:sz w:val="24"/>
          <w:szCs w:val="24"/>
        </w:rPr>
        <w:t>года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установленном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законодательством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Республики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Армения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порядке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документирует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завершенный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строительный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объект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составляет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акт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приемной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комиссии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эксплуатации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объекта</w:t>
      </w:r>
      <w:r w:rsidRPr="0046047A">
        <w:rPr>
          <w:rFonts w:ascii="Arial LatRus" w:hAnsi="Arial LatRus" w:cs="Arial LatRus"/>
          <w:sz w:val="24"/>
          <w:szCs w:val="24"/>
        </w:rPr>
        <w:t>;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4)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после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получения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установленном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порядке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акта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указанного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подпункте</w:t>
      </w:r>
      <w:r w:rsidRPr="0046047A">
        <w:rPr>
          <w:rFonts w:ascii="Arial LatRus" w:hAnsi="Arial LatRus" w:cs="Courier New"/>
          <w:sz w:val="24"/>
          <w:szCs w:val="24"/>
        </w:rPr>
        <w:t> </w:t>
      </w:r>
      <w:r w:rsidRPr="0046047A">
        <w:rPr>
          <w:rFonts w:ascii="Arial LatRus" w:hAnsi="Arial LatRus"/>
          <w:sz w:val="24"/>
          <w:szCs w:val="24"/>
        </w:rPr>
        <w:t xml:space="preserve">3 </w:t>
      </w:r>
      <w:r w:rsidRPr="0046047A">
        <w:rPr>
          <w:rFonts w:ascii="Arial" w:hAnsi="Arial" w:cs="Arial"/>
          <w:sz w:val="24"/>
          <w:szCs w:val="24"/>
        </w:rPr>
        <w:t>настоящего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пункта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ответственное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подразделение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проверяет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соответствие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завершенного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lastRenderedPageBreak/>
        <w:t>строительного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объекта</w:t>
      </w:r>
      <w:r w:rsidRPr="0046047A">
        <w:rPr>
          <w:rFonts w:ascii="Arial LatRus" w:hAnsi="Arial LatRus" w:cs="Arial LatRus"/>
          <w:sz w:val="24"/>
          <w:szCs w:val="24"/>
        </w:rPr>
        <w:t xml:space="preserve"> (</w:t>
      </w:r>
      <w:r w:rsidRPr="0046047A">
        <w:rPr>
          <w:rFonts w:ascii="Arial" w:hAnsi="Arial" w:cs="Arial"/>
          <w:sz w:val="24"/>
          <w:szCs w:val="24"/>
        </w:rPr>
        <w:t>выполненных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</w:t>
      </w:r>
      <w:r w:rsidRPr="0046047A">
        <w:rPr>
          <w:rFonts w:ascii="Arial LatRus" w:hAnsi="Arial LatRus" w:cs="Arial LatRus"/>
          <w:sz w:val="24"/>
          <w:szCs w:val="24"/>
        </w:rPr>
        <w:t xml:space="preserve">) </w:t>
      </w:r>
      <w:r w:rsidRPr="0046047A">
        <w:rPr>
          <w:rFonts w:ascii="Arial" w:hAnsi="Arial" w:cs="Arial"/>
          <w:sz w:val="24"/>
          <w:szCs w:val="24"/>
        </w:rPr>
        <w:t>требованиям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если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выполненная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работа</w:t>
      </w:r>
      <w:r w:rsidRPr="0046047A">
        <w:rPr>
          <w:rFonts w:ascii="Arial LatRus" w:hAnsi="Arial LatRus" w:cs="Arial LatRus"/>
          <w:sz w:val="24"/>
          <w:szCs w:val="24"/>
        </w:rPr>
        <w:t xml:space="preserve">: 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" w:hAnsi="Arial" w:cs="Arial"/>
          <w:sz w:val="24"/>
          <w:szCs w:val="24"/>
        </w:rPr>
        <w:t>а</w:t>
      </w:r>
      <w:r w:rsidRPr="0046047A">
        <w:rPr>
          <w:rFonts w:ascii="Arial LatRus" w:hAnsi="Arial LatRus" w:cs="Arial LatRus"/>
          <w:sz w:val="24"/>
          <w:szCs w:val="24"/>
        </w:rPr>
        <w:t>.</w:t>
      </w:r>
      <w:r w:rsidRPr="0046047A">
        <w:rPr>
          <w:rFonts w:ascii="Arial LatRus" w:hAnsi="Arial LatRus" w:cs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соответствует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требованиям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то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подписывается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завершающий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акт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сдачи</w:t>
      </w:r>
      <w:r w:rsidRPr="0046047A">
        <w:rPr>
          <w:rFonts w:ascii="Arial LatRus" w:hAnsi="Arial LatRus" w:cs="Arial LatRus"/>
          <w:sz w:val="24"/>
          <w:szCs w:val="24"/>
        </w:rPr>
        <w:t>-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результата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proofErr w:type="gramStart"/>
      <w:r w:rsidRPr="0046047A">
        <w:rPr>
          <w:rFonts w:ascii="Arial" w:hAnsi="Arial" w:cs="Arial"/>
          <w:sz w:val="24"/>
          <w:szCs w:val="24"/>
        </w:rPr>
        <w:t>б</w:t>
      </w:r>
      <w:proofErr w:type="gramEnd"/>
      <w:r w:rsidRPr="0046047A">
        <w:rPr>
          <w:rFonts w:ascii="Arial LatRus" w:hAnsi="Arial LatRus" w:cs="Arial LatRus"/>
          <w:sz w:val="24"/>
          <w:szCs w:val="24"/>
        </w:rPr>
        <w:t>.</w:t>
      </w:r>
      <w:r w:rsidRPr="0046047A">
        <w:rPr>
          <w:rFonts w:ascii="Arial LatRus" w:hAnsi="Arial LatRus" w:cs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не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соответствует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требованиям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то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акт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не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подписывается</w:t>
      </w:r>
      <w:r w:rsidRPr="0046047A">
        <w:rPr>
          <w:rFonts w:ascii="Arial LatRus" w:hAnsi="Arial LatRus" w:cs="Arial LatRus"/>
          <w:sz w:val="24"/>
          <w:szCs w:val="24"/>
        </w:rPr>
        <w:t>;</w:t>
      </w:r>
    </w:p>
    <w:p w:rsidR="00563671" w:rsidRPr="0046047A" w:rsidRDefault="00563671" w:rsidP="00563671">
      <w:pPr>
        <w:pStyle w:val="norm"/>
        <w:widowControl w:val="0"/>
        <w:tabs>
          <w:tab w:val="left" w:pos="1134"/>
        </w:tabs>
        <w:spacing w:after="160" w:line="360" w:lineRule="auto"/>
        <w:ind w:firstLine="567"/>
        <w:rPr>
          <w:rFonts w:ascii="Arial LatRus" w:hAnsi="Arial LatRus" w:cs="Sylfaen"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5)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до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подписания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предусмотренного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настоящим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пунктом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завершающего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акта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сдачи</w:t>
      </w:r>
      <w:r w:rsidRPr="0046047A">
        <w:rPr>
          <w:rFonts w:ascii="Arial LatRus" w:hAnsi="Arial LatRus" w:cs="Arial LatRus"/>
          <w:sz w:val="24"/>
          <w:szCs w:val="24"/>
        </w:rPr>
        <w:t>-</w:t>
      </w:r>
      <w:r w:rsidRPr="0046047A">
        <w:rPr>
          <w:rFonts w:ascii="Arial" w:hAnsi="Arial" w:cs="Arial"/>
          <w:sz w:val="24"/>
          <w:szCs w:val="24"/>
        </w:rPr>
        <w:t>приемки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приемке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результата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выполнения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договора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Заказчик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не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выплачивает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пять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процентов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общей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proofErr w:type="gramStart"/>
      <w:r w:rsidRPr="0046047A">
        <w:rPr>
          <w:rFonts w:ascii="Arial" w:hAnsi="Arial" w:cs="Arial"/>
          <w:sz w:val="24"/>
          <w:szCs w:val="24"/>
        </w:rPr>
        <w:t>суммы</w:t>
      </w:r>
      <w:proofErr w:type="gramEnd"/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выполненных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для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капитального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строительства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случае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выплат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рассрочку</w:t>
      </w:r>
      <w:r w:rsidRPr="0046047A">
        <w:rPr>
          <w:rFonts w:ascii="Arial LatRus" w:hAnsi="Arial LatRus" w:cs="Arial LatRus"/>
          <w:sz w:val="24"/>
          <w:szCs w:val="24"/>
        </w:rPr>
        <w:t xml:space="preserve"> — </w:t>
      </w:r>
      <w:r w:rsidRPr="0046047A">
        <w:rPr>
          <w:rFonts w:ascii="Arial" w:hAnsi="Arial" w:cs="Arial"/>
          <w:sz w:val="24"/>
          <w:szCs w:val="24"/>
        </w:rPr>
        <w:t>сумму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последней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выплаты</w:t>
      </w:r>
      <w:r w:rsidRPr="0046047A">
        <w:rPr>
          <w:rFonts w:ascii="Arial LatRus" w:hAnsi="Arial LatRus" w:cs="Arial LatRus"/>
          <w:sz w:val="24"/>
          <w:szCs w:val="24"/>
        </w:rPr>
        <w:t xml:space="preserve">, </w:t>
      </w:r>
      <w:r w:rsidRPr="0046047A">
        <w:rPr>
          <w:rFonts w:ascii="Arial" w:hAnsi="Arial" w:cs="Arial"/>
          <w:sz w:val="24"/>
          <w:szCs w:val="24"/>
        </w:rPr>
        <w:t>которая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не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может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быть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меньше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пяти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процентов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от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общей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суммы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выполненных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для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капитального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строительства</w:t>
      </w:r>
      <w:r w:rsidRPr="0046047A">
        <w:rPr>
          <w:rFonts w:ascii="Arial LatRus" w:hAnsi="Arial LatRus" w:cs="Arial LatRus"/>
          <w:sz w:val="24"/>
          <w:szCs w:val="24"/>
        </w:rPr>
        <w:t xml:space="preserve"> </w:t>
      </w:r>
      <w:r w:rsidRPr="0046047A">
        <w:rPr>
          <w:rFonts w:ascii="Arial" w:hAnsi="Arial" w:cs="Arial"/>
          <w:sz w:val="24"/>
          <w:szCs w:val="24"/>
        </w:rPr>
        <w:t>работ</w:t>
      </w:r>
      <w:r w:rsidRPr="0046047A">
        <w:rPr>
          <w:rFonts w:ascii="Arial LatRus" w:hAnsi="Arial LatRus" w:cs="Arial LatRus"/>
          <w:sz w:val="24"/>
          <w:szCs w:val="24"/>
        </w:rPr>
        <w:t>.</w:t>
      </w:r>
    </w:p>
    <w:p w:rsidR="00563671" w:rsidRPr="0046047A" w:rsidRDefault="00563671" w:rsidP="00563671">
      <w:pPr>
        <w:widowControl w:val="0"/>
        <w:tabs>
          <w:tab w:val="left" w:pos="1276"/>
        </w:tabs>
        <w:spacing w:after="160" w:line="348" w:lineRule="auto"/>
        <w:ind w:firstLine="567"/>
        <w:jc w:val="center"/>
        <w:rPr>
          <w:rFonts w:ascii="Arial LatRus" w:hAnsi="Arial LatRus"/>
          <w:b/>
        </w:rPr>
      </w:pPr>
    </w:p>
    <w:p w:rsidR="00563671" w:rsidRPr="0046047A" w:rsidRDefault="00563671" w:rsidP="00563671">
      <w:pPr>
        <w:widowControl w:val="0"/>
        <w:tabs>
          <w:tab w:val="left" w:pos="1276"/>
        </w:tabs>
        <w:spacing w:after="160" w:line="360" w:lineRule="auto"/>
        <w:jc w:val="both"/>
        <w:rPr>
          <w:rFonts w:ascii="Arial LatRus" w:hAnsi="Arial LatRus"/>
          <w:b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48" w:lineRule="auto"/>
        <w:ind w:firstLine="567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5.</w:t>
      </w:r>
      <w:r w:rsidRPr="0046047A">
        <w:rPr>
          <w:rFonts w:ascii="Arial" w:hAnsi="Arial" w:cs="Arial"/>
          <w:b/>
        </w:rPr>
        <w:t>ЦЕНА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ОПЛАТА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РАБОТЫ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Общая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составляет</w:t>
      </w:r>
      <w:proofErr w:type="gramStart"/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 LatRus" w:hAnsi="Arial LatRus"/>
        </w:rPr>
        <w:t xml:space="preserve">__________) </w:t>
      </w:r>
      <w:proofErr w:type="spellStart"/>
      <w:proofErr w:type="gramEnd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которых</w:t>
      </w:r>
      <w:r w:rsidRPr="0046047A">
        <w:rPr>
          <w:rFonts w:ascii="Arial LatRus" w:hAnsi="Arial LatRus" w:cs="Arial LatRus"/>
        </w:rPr>
        <w:t xml:space="preserve"> (_______________) </w:t>
      </w:r>
      <w:proofErr w:type="spellStart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составляют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НДС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Цена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включает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осуществляемые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расходы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: 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лот</w:t>
      </w:r>
      <w:r w:rsidRPr="0046047A">
        <w:rPr>
          <w:rFonts w:ascii="Arial LatRus" w:hAnsi="Arial LatRus" w:cs="Arial LatRus"/>
        </w:rPr>
        <w:t xml:space="preserve"> 1</w:t>
      </w:r>
      <w:r w:rsidRPr="0046047A">
        <w:rPr>
          <w:rFonts w:ascii="Arial LatRus" w:hAnsi="Arial LatRus"/>
        </w:rPr>
        <w:t xml:space="preserve">________. (_______) </w:t>
      </w:r>
      <w:proofErr w:type="spellStart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которых</w:t>
      </w:r>
      <w:proofErr w:type="gramStart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_______ (_______) </w:t>
      </w:r>
      <w:proofErr w:type="spellStart"/>
      <w:proofErr w:type="gramEnd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составляют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НДС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_________________________________________________________________________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лот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Pr="0046047A">
        <w:rPr>
          <w:rFonts w:ascii="Arial LatRus" w:hAnsi="Arial LatRus" w:cs="Arial LatRus"/>
        </w:rPr>
        <w:t>n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_______ (________) </w:t>
      </w:r>
      <w:proofErr w:type="spellStart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которых</w:t>
      </w:r>
      <w:proofErr w:type="gramStart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_____ (________) </w:t>
      </w:r>
      <w:proofErr w:type="spellStart"/>
      <w:proofErr w:type="gramEnd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составляют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НДС</w:t>
      </w:r>
      <w:r w:rsidR="00F445EC" w:rsidRPr="0046047A">
        <w:rPr>
          <w:rStyle w:val="af6"/>
          <w:rFonts w:ascii="Arial LatRus" w:hAnsi="Arial LatRus"/>
        </w:rPr>
        <w:footnoteReference w:customMarkFollows="1" w:id="29"/>
        <w:t>28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5.1.1.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  <w:spacing w:val="-6"/>
        </w:rPr>
        <w:t>Заказчик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перечисляет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сумму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в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размере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до</w:t>
      </w:r>
      <w:proofErr w:type="gramStart"/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 LatRus" w:hAnsi="Arial LatRus"/>
          <w:spacing w:val="-6"/>
        </w:rPr>
        <w:t xml:space="preserve">________ (_________) </w:t>
      </w:r>
      <w:proofErr w:type="spellStart"/>
      <w:proofErr w:type="gramEnd"/>
      <w:r w:rsidRPr="0046047A">
        <w:rPr>
          <w:rFonts w:ascii="Arial" w:hAnsi="Arial" w:cs="Arial"/>
          <w:spacing w:val="-6"/>
        </w:rPr>
        <w:t>драмов</w:t>
      </w:r>
      <w:proofErr w:type="spellEnd"/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РА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от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цены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договора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на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банковский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счет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Подрядчика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в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качестве</w:t>
      </w:r>
      <w:r w:rsidRPr="0046047A">
        <w:rPr>
          <w:rFonts w:ascii="Arial LatRus" w:hAnsi="Arial LatRus" w:cs="Arial LatRus"/>
          <w:spacing w:val="-6"/>
        </w:rPr>
        <w:t xml:space="preserve"> </w:t>
      </w:r>
      <w:r w:rsidRPr="0046047A">
        <w:rPr>
          <w:rFonts w:ascii="Arial" w:hAnsi="Arial" w:cs="Arial"/>
          <w:spacing w:val="-6"/>
        </w:rPr>
        <w:t>предоплаты</w:t>
      </w:r>
      <w:r w:rsidRPr="0046047A">
        <w:rPr>
          <w:rFonts w:ascii="Arial LatRus" w:hAnsi="Arial LatRus" w:cs="Arial LatRus"/>
          <w:spacing w:val="-6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lang w:val="hy-AM"/>
        </w:rPr>
      </w:pPr>
      <w:r w:rsidRPr="0046047A">
        <w:rPr>
          <w:rFonts w:ascii="Arial" w:hAnsi="Arial" w:cs="Arial"/>
        </w:rPr>
        <w:t>Погашение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форме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уменьшений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удержаний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выплат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производимых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. </w:t>
      </w:r>
      <w:r w:rsidR="003B487D" w:rsidRPr="0046047A">
        <w:rPr>
          <w:rFonts w:ascii="Arial" w:hAnsi="Arial" w:cs="Arial"/>
        </w:rPr>
        <w:t>При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этом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до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полного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погашения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предоплаты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платежи</w:t>
      </w:r>
      <w:r w:rsidR="003B487D" w:rsidRPr="0046047A">
        <w:rPr>
          <w:rFonts w:ascii="Arial LatRus" w:hAnsi="Arial LatRus" w:cs="Arial LatRus"/>
        </w:rPr>
        <w:t xml:space="preserve"> </w:t>
      </w:r>
      <w:r w:rsidR="003B487D" w:rsidRPr="0046047A">
        <w:rPr>
          <w:rFonts w:ascii="Arial" w:hAnsi="Arial" w:cs="Arial"/>
        </w:rPr>
        <w:t>Подрядчику</w:t>
      </w:r>
      <w:r w:rsidR="003B487D" w:rsidRPr="0046047A">
        <w:rPr>
          <w:rFonts w:ascii="Arial LatRus" w:hAnsi="Arial LatRus"/>
        </w:rPr>
        <w:t xml:space="preserve"> </w:t>
      </w:r>
      <w:r w:rsidR="003B487D" w:rsidRPr="0046047A">
        <w:rPr>
          <w:rFonts w:ascii="Arial" w:hAnsi="Arial" w:cs="Arial"/>
        </w:rPr>
        <w:t>не</w:t>
      </w:r>
      <w:r w:rsidR="003B487D" w:rsidRPr="0046047A">
        <w:rPr>
          <w:rFonts w:ascii="Arial LatRus" w:hAnsi="Arial LatRus"/>
        </w:rPr>
        <w:t xml:space="preserve"> </w:t>
      </w:r>
      <w:r w:rsidR="003B487D" w:rsidRPr="0046047A">
        <w:rPr>
          <w:rFonts w:ascii="Arial" w:hAnsi="Arial" w:cs="Arial"/>
        </w:rPr>
        <w:t>производятся</w:t>
      </w:r>
      <w:r w:rsidR="00DD157D" w:rsidRPr="0046047A">
        <w:rPr>
          <w:rStyle w:val="af6"/>
          <w:rFonts w:ascii="Arial LatRus" w:hAnsi="Arial LatRus"/>
        </w:rPr>
        <w:footnoteReference w:customMarkFollows="1" w:id="30"/>
        <w:t>29</w:t>
      </w:r>
      <w:r w:rsidRPr="0046047A">
        <w:rPr>
          <w:rFonts w:ascii="Arial LatRus" w:hAnsi="Arial LatRus"/>
        </w:rPr>
        <w:t xml:space="preserve">. </w:t>
      </w:r>
    </w:p>
    <w:p w:rsidR="003E372B" w:rsidRPr="0046047A" w:rsidRDefault="003E372B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lang w:val="hy-AM"/>
        </w:rPr>
      </w:pPr>
      <w:r w:rsidRPr="0046047A">
        <w:rPr>
          <w:rFonts w:ascii="Arial LatRus" w:hAnsi="Arial LatRus"/>
          <w:lang w:val="hy-AM"/>
        </w:rPr>
        <w:t xml:space="preserve">5.1.2 </w:t>
      </w:r>
      <w:r w:rsidRPr="0046047A">
        <w:rPr>
          <w:rFonts w:ascii="Arial" w:hAnsi="Arial" w:cs="Arial"/>
          <w:lang w:val="hy-AM"/>
        </w:rPr>
        <w:t>Настоящий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контракт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заключен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на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общую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сумму</w:t>
      </w:r>
      <w:r w:rsidRPr="0046047A">
        <w:rPr>
          <w:rFonts w:ascii="Arial LatRus" w:hAnsi="Arial LatRus" w:cs="Arial LatRus"/>
          <w:lang w:val="hy-AM"/>
        </w:rPr>
        <w:t xml:space="preserve"> 100% </w:t>
      </w:r>
      <w:r w:rsidRPr="0046047A">
        <w:rPr>
          <w:rFonts w:ascii="Arial" w:hAnsi="Arial" w:cs="Arial"/>
          <w:lang w:val="hy-AM"/>
        </w:rPr>
        <w:t>драмов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РА</w:t>
      </w:r>
      <w:r w:rsidRPr="0046047A">
        <w:rPr>
          <w:rFonts w:ascii="Arial LatRus" w:hAnsi="Arial LatRus" w:cs="Arial LatRus"/>
          <w:lang w:val="hy-AM"/>
        </w:rPr>
        <w:t xml:space="preserve">, </w:t>
      </w:r>
      <w:r w:rsidRPr="0046047A">
        <w:rPr>
          <w:rFonts w:ascii="Arial" w:hAnsi="Arial" w:cs="Arial"/>
          <w:lang w:val="hy-AM"/>
        </w:rPr>
        <w:t>но</w:t>
      </w:r>
      <w:r w:rsidRPr="0046047A">
        <w:rPr>
          <w:rFonts w:ascii="Arial LatRus" w:hAnsi="Arial LatRus" w:cs="Arial LatRus"/>
          <w:lang w:val="hy-AM"/>
        </w:rPr>
        <w:t xml:space="preserve">, </w:t>
      </w:r>
      <w:r w:rsidRPr="0046047A">
        <w:rPr>
          <w:rFonts w:ascii="Arial" w:hAnsi="Arial" w:cs="Arial"/>
          <w:lang w:val="hy-AM"/>
        </w:rPr>
        <w:t>поскольку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предоставляется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меньше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средств</w:t>
      </w:r>
      <w:r w:rsidRPr="0046047A">
        <w:rPr>
          <w:rFonts w:ascii="Arial LatRus" w:hAnsi="Arial LatRus" w:cs="Arial LatRus"/>
          <w:lang w:val="hy-AM"/>
        </w:rPr>
        <w:t xml:space="preserve">, </w:t>
      </w:r>
      <w:r w:rsidRPr="0046047A">
        <w:rPr>
          <w:rFonts w:ascii="Arial" w:hAnsi="Arial" w:cs="Arial"/>
          <w:lang w:val="hy-AM"/>
        </w:rPr>
        <w:t>чем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цена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контракта</w:t>
      </w:r>
      <w:r w:rsidRPr="0046047A">
        <w:rPr>
          <w:rFonts w:ascii="Arial LatRus" w:hAnsi="Arial LatRus" w:cs="Arial LatRus"/>
          <w:lang w:val="hy-AM"/>
        </w:rPr>
        <w:t xml:space="preserve">, </w:t>
      </w:r>
      <w:r w:rsidRPr="0046047A">
        <w:rPr>
          <w:rFonts w:ascii="Arial" w:hAnsi="Arial" w:cs="Arial"/>
          <w:lang w:val="hy-AM"/>
        </w:rPr>
        <w:t>оставшиеся</w:t>
      </w:r>
      <w:r w:rsidRPr="0046047A">
        <w:rPr>
          <w:rFonts w:ascii="Arial LatRus" w:hAnsi="Arial LatRus" w:cs="Arial LatRus"/>
          <w:lang w:val="hy-AM"/>
        </w:rPr>
        <w:t xml:space="preserve"> 30% </w:t>
      </w:r>
      <w:r w:rsidRPr="0046047A">
        <w:rPr>
          <w:rFonts w:ascii="Arial" w:hAnsi="Arial" w:cs="Arial"/>
          <w:lang w:val="hy-AM"/>
        </w:rPr>
        <w:t>работы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будут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выполнены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в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последующие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годы</w:t>
      </w:r>
      <w:r w:rsidRPr="0046047A">
        <w:rPr>
          <w:rFonts w:ascii="Arial LatRus" w:hAnsi="Arial LatRus" w:cs="Arial LatRus"/>
          <w:lang w:val="hy-AM"/>
        </w:rPr>
        <w:t xml:space="preserve">, </w:t>
      </w:r>
      <w:r w:rsidRPr="0046047A">
        <w:rPr>
          <w:rFonts w:ascii="Arial" w:hAnsi="Arial" w:cs="Arial"/>
          <w:lang w:val="hy-AM"/>
        </w:rPr>
        <w:t>если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средства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будут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предоставлены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путем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заключения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lastRenderedPageBreak/>
        <w:t>дополнительного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контракта</w:t>
      </w:r>
      <w:r w:rsidRPr="0046047A">
        <w:rPr>
          <w:rFonts w:ascii="Arial LatRus" w:hAnsi="Arial LatRus" w:cs="Arial LatRus"/>
          <w:lang w:val="hy-AM"/>
        </w:rPr>
        <w:t xml:space="preserve">. . </w:t>
      </w:r>
      <w:r w:rsidRPr="0046047A">
        <w:rPr>
          <w:rFonts w:ascii="Arial" w:hAnsi="Arial" w:cs="Arial"/>
          <w:lang w:val="hy-AM"/>
        </w:rPr>
        <w:t>В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случае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отсутствия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средств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на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выполнение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работ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в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течение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следующего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года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договор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будет</w:t>
      </w:r>
      <w:r w:rsidRPr="0046047A">
        <w:rPr>
          <w:rFonts w:ascii="Arial LatRus" w:hAnsi="Arial LatRus" w:cs="Arial LatRus"/>
          <w:lang w:val="hy-AM"/>
        </w:rPr>
        <w:t xml:space="preserve"> </w:t>
      </w:r>
      <w:r w:rsidRPr="0046047A">
        <w:rPr>
          <w:rFonts w:ascii="Arial" w:hAnsi="Arial" w:cs="Arial"/>
          <w:lang w:val="hy-AM"/>
        </w:rPr>
        <w:t>расторгнут</w:t>
      </w:r>
      <w:r w:rsidRPr="0046047A">
        <w:rPr>
          <w:rFonts w:ascii="Arial LatRus" w:hAnsi="Arial LatRus" w:cs="Arial LatRus"/>
          <w:lang w:val="hy-AM"/>
        </w:rPr>
        <w:t>.</w:t>
      </w:r>
    </w:p>
    <w:p w:rsidR="00BB28C8" w:rsidRPr="0046047A" w:rsidRDefault="00BB28C8" w:rsidP="00BB28C8">
      <w:pPr>
        <w:widowControl w:val="0"/>
        <w:tabs>
          <w:tab w:val="num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5.2.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Цена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стабильна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вправе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увеличения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— </w:t>
      </w:r>
      <w:r w:rsidRPr="0046047A">
        <w:rPr>
          <w:rFonts w:ascii="Arial" w:hAnsi="Arial" w:cs="Arial"/>
        </w:rPr>
        <w:t>снижения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цены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num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5.3.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уплачивает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разделом</w:t>
      </w:r>
      <w:r w:rsidRPr="0046047A">
        <w:rPr>
          <w:rFonts w:ascii="Arial LatRus" w:hAnsi="Arial LatRus" w:cs="Arial LatRus"/>
        </w:rPr>
        <w:t xml:space="preserve"> 4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отдельных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видов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этапов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объемов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календарным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либо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безналичной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форме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драмах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путем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перечисления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денежных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расчетный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счет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Перечисление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денежных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</w:t>
      </w:r>
      <w:proofErr w:type="gramStart"/>
      <w:r w:rsidRPr="0046047A">
        <w:rPr>
          <w:rFonts w:ascii="Arial" w:hAnsi="Arial" w:cs="Arial"/>
        </w:rPr>
        <w:t>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</w:t>
      </w:r>
      <w:proofErr w:type="gramEnd"/>
      <w:r w:rsidRPr="0046047A">
        <w:rPr>
          <w:rFonts w:ascii="Arial" w:hAnsi="Arial" w:cs="Arial"/>
        </w:rPr>
        <w:t>оизводится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месяцы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Приложение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2).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</w:t>
      </w:r>
      <w:r w:rsidRPr="0046047A">
        <w:rPr>
          <w:rFonts w:ascii="Arial LatRus" w:hAnsi="Arial LatRus" w:cs="Arial LatRus"/>
        </w:rPr>
        <w:t xml:space="preserve"> 20 </w:t>
      </w:r>
      <w:r w:rsidRPr="0046047A">
        <w:rPr>
          <w:rFonts w:ascii="Arial" w:hAnsi="Arial" w:cs="Arial"/>
        </w:rPr>
        <w:t>числа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месяца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оплаты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месяц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оплата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производится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30 </w:t>
      </w:r>
      <w:r w:rsidRPr="0046047A">
        <w:rPr>
          <w:rFonts w:ascii="Arial" w:hAnsi="Arial" w:cs="Arial"/>
        </w:rPr>
        <w:t>рабочих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proofErr w:type="gramStart"/>
      <w:r w:rsidRPr="0046047A">
        <w:rPr>
          <w:rFonts w:ascii="Arial" w:hAnsi="Arial" w:cs="Arial"/>
        </w:rPr>
        <w:t>позднее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30 </w:t>
      </w:r>
      <w:r w:rsidRPr="0046047A">
        <w:rPr>
          <w:rFonts w:ascii="Arial" w:hAnsi="Arial" w:cs="Arial"/>
        </w:rPr>
        <w:t>декабря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года</w:t>
      </w:r>
      <w:r w:rsidRPr="0046047A">
        <w:rPr>
          <w:rFonts w:ascii="Arial LatRus" w:hAnsi="Arial LatRus" w:cs="Arial LatRus"/>
        </w:rPr>
        <w:t xml:space="preserve">. </w:t>
      </w:r>
    </w:p>
    <w:p w:rsidR="00C648E2" w:rsidRPr="0046047A" w:rsidRDefault="00C648E2">
      <w:pPr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br w:type="page"/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lastRenderedPageBreak/>
        <w:t>6.</w:t>
      </w:r>
      <w:r w:rsidRPr="0046047A">
        <w:rPr>
          <w:rFonts w:ascii="Arial" w:hAnsi="Arial" w:cs="Arial"/>
          <w:b/>
        </w:rPr>
        <w:t>ОТВЕТСТВЕННОСТЬ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СТОРОН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качество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соблюдение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1.3 </w:t>
      </w:r>
      <w:r w:rsidRPr="0046047A">
        <w:rPr>
          <w:rFonts w:ascii="Arial" w:hAnsi="Arial" w:cs="Arial"/>
        </w:rPr>
        <w:t>настоящего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/>
        </w:rPr>
        <w:t xml:space="preserve"> (</w:t>
      </w:r>
      <w:r w:rsidRPr="0046047A">
        <w:rPr>
          <w:rFonts w:ascii="Arial" w:hAnsi="Arial" w:cs="Arial"/>
        </w:rPr>
        <w:t>календарного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графика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включительно</w:t>
      </w:r>
      <w:r w:rsidRPr="0046047A">
        <w:rPr>
          <w:rFonts w:ascii="Arial LatRus" w:hAnsi="Arial LatRus" w:cs="Arial LatRus"/>
        </w:rPr>
        <w:t>).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6.2.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каждый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просроченный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рабочий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день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взимается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размере</w:t>
      </w:r>
      <w:r w:rsidRPr="0046047A">
        <w:rPr>
          <w:rFonts w:ascii="Arial LatRus" w:hAnsi="Arial LatRus" w:cs="Arial LatRus"/>
        </w:rPr>
        <w:t xml:space="preserve"> 0,05 (</w:t>
      </w:r>
      <w:r w:rsidRPr="0046047A">
        <w:rPr>
          <w:rFonts w:ascii="Arial" w:hAnsi="Arial" w:cs="Arial"/>
        </w:rPr>
        <w:t>ноль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сотых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процента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подлежащей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выполнению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невыполненной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ahoma"/>
        </w:rPr>
      </w:pPr>
      <w:r w:rsidRPr="0046047A">
        <w:rPr>
          <w:rFonts w:ascii="Arial LatRus" w:hAnsi="Arial LatRus"/>
        </w:rPr>
        <w:t>6.3.</w:t>
      </w:r>
      <w:r w:rsidRPr="0046047A">
        <w:rPr>
          <w:rFonts w:ascii="Arial LatRus" w:hAnsi="Arial LatRus"/>
        </w:rPr>
        <w:tab/>
      </w:r>
      <w:proofErr w:type="gramStart"/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3.1.3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3.1.4</w:t>
      </w:r>
      <w:r w:rsidR="00CD2A3B" w:rsidRPr="0046047A">
        <w:rPr>
          <w:rFonts w:ascii="Arial LatRus" w:hAnsi="Arial LatRus"/>
        </w:rPr>
        <w:t>.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взимается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штраф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размере</w:t>
      </w:r>
      <w:r w:rsidRPr="0046047A">
        <w:rPr>
          <w:rFonts w:ascii="Arial LatRus" w:hAnsi="Arial LatRus" w:cs="Arial LatRus"/>
        </w:rPr>
        <w:t xml:space="preserve"> 0,5 (</w:t>
      </w:r>
      <w:r w:rsidRPr="0046047A">
        <w:rPr>
          <w:rFonts w:ascii="Arial" w:hAnsi="Arial" w:cs="Arial"/>
        </w:rPr>
        <w:t>ноль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десятых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процента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пункте</w:t>
      </w:r>
      <w:r w:rsidRPr="0046047A">
        <w:rPr>
          <w:rFonts w:ascii="Arial LatRus" w:hAnsi="Arial LatRus" w:cs="Arial LatRus"/>
        </w:rPr>
        <w:t xml:space="preserve"> 5.1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="00835B3E" w:rsidRPr="0046047A">
        <w:rPr>
          <w:rStyle w:val="af6"/>
          <w:rFonts w:ascii="Arial LatRus" w:hAnsi="Arial LatRus"/>
        </w:rPr>
        <w:footnoteReference w:customMarkFollows="1" w:id="31"/>
        <w:t>30</w:t>
      </w:r>
      <w:r w:rsidRPr="0046047A">
        <w:rPr>
          <w:rFonts w:ascii="Arial LatRus" w:hAnsi="Arial LatRus"/>
        </w:rPr>
        <w:t>.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/>
          <w:lang w:val="hy-AM"/>
        </w:rPr>
        <w:t>,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штраф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рассчитывается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непринятия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пунктами</w:t>
      </w:r>
      <w:r w:rsidRPr="0046047A">
        <w:rPr>
          <w:rFonts w:ascii="Arial LatRus" w:hAnsi="Arial LatRus" w:cs="Arial LatRus"/>
        </w:rPr>
        <w:t xml:space="preserve"> 6.2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6.3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штраф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исчисляются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зачитываются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вместе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уплачиваемыми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Подрядчику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6.5.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нарушение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5.3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каждый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просроченный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рабочий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день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исчисляется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размере</w:t>
      </w:r>
      <w:r w:rsidRPr="0046047A">
        <w:rPr>
          <w:rFonts w:ascii="Arial LatRus" w:hAnsi="Arial LatRus" w:cs="Arial LatRus"/>
        </w:rPr>
        <w:t xml:space="preserve"> 0,05 (</w:t>
      </w:r>
      <w:r w:rsidRPr="0046047A">
        <w:rPr>
          <w:rFonts w:ascii="Arial" w:hAnsi="Arial" w:cs="Arial"/>
        </w:rPr>
        <w:t>ноль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сотых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процента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подлежащей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уплате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уплаченной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суммы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6.6.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случаях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ненадлежащее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</w:t>
      </w:r>
      <w:proofErr w:type="gramStart"/>
      <w:r w:rsidRPr="0046047A">
        <w:rPr>
          <w:rFonts w:ascii="Arial" w:hAnsi="Arial" w:cs="Arial"/>
        </w:rPr>
        <w:t>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</w:t>
      </w:r>
      <w:proofErr w:type="gramEnd"/>
      <w:r w:rsidRPr="0046047A">
        <w:rPr>
          <w:rFonts w:ascii="Arial" w:hAnsi="Arial" w:cs="Arial"/>
        </w:rPr>
        <w:t>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несут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законодательством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6.7.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Уплата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штрафов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освобождает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своих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jc w:val="center"/>
        <w:rPr>
          <w:rFonts w:ascii="Arial LatRus" w:hAnsi="Arial LatRus"/>
          <w:b/>
        </w:rPr>
      </w:pPr>
      <w:r w:rsidRPr="0046047A">
        <w:rPr>
          <w:rFonts w:ascii="Arial LatRus" w:hAnsi="Arial LatRus"/>
          <w:b/>
        </w:rPr>
        <w:t>7.</w:t>
      </w:r>
      <w:r w:rsidRPr="0046047A">
        <w:rPr>
          <w:rFonts w:ascii="Arial" w:hAnsi="Arial" w:cs="Arial"/>
          <w:b/>
        </w:rPr>
        <w:t>ДЕЙСТВИЕ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НЕПРЕОДОЛИМОЙ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СИЛЫ</w:t>
      </w:r>
      <w:r w:rsidRPr="0046047A">
        <w:rPr>
          <w:rFonts w:ascii="Arial LatRus" w:hAnsi="Arial LatRus" w:cs="Arial LatRus"/>
          <w:b/>
        </w:rPr>
        <w:t xml:space="preserve"> (</w:t>
      </w:r>
      <w:r w:rsidRPr="0046047A">
        <w:rPr>
          <w:rFonts w:ascii="Arial" w:hAnsi="Arial" w:cs="Arial"/>
          <w:b/>
        </w:rPr>
        <w:t>ФОРС</w:t>
      </w:r>
      <w:r w:rsidRPr="0046047A">
        <w:rPr>
          <w:rFonts w:ascii="Arial LatRus" w:hAnsi="Arial LatRus" w:cs="Arial LatRus"/>
          <w:b/>
        </w:rPr>
        <w:t>-</w:t>
      </w:r>
      <w:r w:rsidRPr="0046047A">
        <w:rPr>
          <w:rFonts w:ascii="Arial" w:hAnsi="Arial" w:cs="Arial"/>
          <w:b/>
        </w:rPr>
        <w:t>МАЖОР</w:t>
      </w:r>
      <w:r w:rsidRPr="0046047A">
        <w:rPr>
          <w:rFonts w:ascii="Arial LatRus" w:hAnsi="Arial LatRus" w:cs="Arial LatRus"/>
          <w:b/>
        </w:rPr>
        <w:t>)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Стороны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освобождаются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частичное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явилось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следствием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действия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непреодолимой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которая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возникла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proofErr w:type="gramStart"/>
      <w:r w:rsidRPr="0046047A">
        <w:rPr>
          <w:rFonts w:ascii="Arial" w:hAnsi="Arial" w:cs="Arial"/>
        </w:rPr>
        <w:t>которую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могли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предотвратить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Такими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ситуациями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являются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землетрясение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наводнение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пожар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война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объявление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чрезвычайного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положения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политические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волнения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забастовки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прекращение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коммуникации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акты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государственных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органов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д</w:t>
      </w:r>
      <w:r w:rsidRPr="0046047A">
        <w:rPr>
          <w:rFonts w:ascii="Arial LatRus" w:hAnsi="Arial LatRus" w:cs="Arial LatRus"/>
        </w:rPr>
        <w:t xml:space="preserve">., </w:t>
      </w:r>
      <w:r w:rsidRPr="0046047A">
        <w:rPr>
          <w:rFonts w:ascii="Arial" w:hAnsi="Arial" w:cs="Arial"/>
        </w:rPr>
        <w:t>которые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делают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невозможным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lastRenderedPageBreak/>
        <w:t>обязательств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действие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чрезвычайной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длится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более</w:t>
      </w:r>
      <w:r w:rsidRPr="0046047A">
        <w:rPr>
          <w:rFonts w:ascii="Arial LatRus" w:hAnsi="Arial LatRus" w:cs="Arial LatRus"/>
        </w:rPr>
        <w:t xml:space="preserve"> 3 (</w:t>
      </w:r>
      <w:r w:rsidRPr="0046047A">
        <w:rPr>
          <w:rFonts w:ascii="Arial" w:hAnsi="Arial" w:cs="Arial"/>
        </w:rPr>
        <w:t>трех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месяцев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каждая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имеет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расторгнуть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предварительно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уведомив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другую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сторону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jc w:val="both"/>
        <w:rPr>
          <w:rFonts w:ascii="Arial LatRus" w:hAnsi="Arial LatRus"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jc w:val="center"/>
        <w:rPr>
          <w:rFonts w:ascii="Arial LatRus" w:hAnsi="Arial LatRus" w:cs="Sylfaen"/>
          <w:b/>
        </w:rPr>
      </w:pPr>
      <w:r w:rsidRPr="0046047A">
        <w:rPr>
          <w:rFonts w:ascii="Arial LatRus" w:hAnsi="Arial LatRus"/>
          <w:b/>
        </w:rPr>
        <w:t>8.</w:t>
      </w:r>
      <w:r w:rsidRPr="0046047A">
        <w:rPr>
          <w:rFonts w:ascii="Arial" w:hAnsi="Arial" w:cs="Arial"/>
          <w:b/>
        </w:rPr>
        <w:t>ИНЫЕ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УСЛОВИЯ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8.1.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вступает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момента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подписания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действует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принятых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Условием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обязанностей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является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обстоятельство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учета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Министерством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="00A102AD" w:rsidRPr="0046047A">
        <w:rPr>
          <w:rStyle w:val="af6"/>
          <w:rFonts w:ascii="Arial LatRus" w:hAnsi="Arial LatRus"/>
        </w:rPr>
        <w:footnoteReference w:customMarkFollows="1" w:id="32"/>
        <w:t>31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8.2.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Возникающее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платежное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может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прекратиться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зачетом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встречного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возникающего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другого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без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письменного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утвержденного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печатью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Право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вытекающее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может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передано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другому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лицу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без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письменного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должника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8.3.</w:t>
      </w:r>
      <w:r w:rsidRPr="0046047A">
        <w:rPr>
          <w:rFonts w:ascii="Arial LatRus" w:hAnsi="Arial LatRus"/>
        </w:rPr>
        <w:tab/>
      </w:r>
      <w:proofErr w:type="gramStart"/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когда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контроля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  <w:spacing w:val="-4"/>
        </w:rPr>
        <w:t>либо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надзора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или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рассмотрения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жалоб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отношении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выполнения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требований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закона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констатируется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что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процессе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закупки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Подрядчик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заключения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представил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поддельные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документы</w:t>
      </w:r>
      <w:r w:rsidRPr="0046047A">
        <w:rPr>
          <w:rFonts w:ascii="Arial LatRus" w:hAnsi="Arial LatRus" w:cs="Arial LatRus"/>
          <w:spacing w:val="-4"/>
        </w:rPr>
        <w:t xml:space="preserve"> (</w:t>
      </w:r>
      <w:r w:rsidRPr="0046047A">
        <w:rPr>
          <w:rFonts w:ascii="Arial" w:hAnsi="Arial" w:cs="Arial"/>
          <w:spacing w:val="-4"/>
        </w:rPr>
        <w:t>сведения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данные</w:t>
      </w:r>
      <w:r w:rsidRPr="0046047A">
        <w:rPr>
          <w:rFonts w:ascii="Arial LatRus" w:hAnsi="Arial LatRus" w:cs="Arial LatRus"/>
          <w:spacing w:val="-4"/>
        </w:rPr>
        <w:t xml:space="preserve">), </w:t>
      </w:r>
      <w:r w:rsidRPr="0046047A">
        <w:rPr>
          <w:rFonts w:ascii="Arial" w:hAnsi="Arial" w:cs="Arial"/>
          <w:spacing w:val="-4"/>
        </w:rPr>
        <w:t>или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решение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признании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последнего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отобранным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участником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соответствует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законодательству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Республики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Армения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то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после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выявления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данных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оснований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Заказчик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одностороннем</w:t>
      </w:r>
      <w:r w:rsidRPr="0046047A">
        <w:rPr>
          <w:rFonts w:ascii="Arial LatRus" w:hAnsi="Arial LatRus" w:cs="Arial LatRus"/>
          <w:spacing w:val="-4"/>
        </w:rPr>
        <w:t xml:space="preserve"> </w:t>
      </w:r>
      <w:proofErr w:type="spellStart"/>
      <w:r w:rsidRPr="0046047A">
        <w:rPr>
          <w:rFonts w:ascii="Arial" w:hAnsi="Arial" w:cs="Arial"/>
          <w:spacing w:val="-4"/>
        </w:rPr>
        <w:t>порядке</w:t>
      </w:r>
      <w:r w:rsidR="002A7783" w:rsidRPr="0046047A">
        <w:rPr>
          <w:rFonts w:ascii="Arial" w:hAnsi="Arial" w:cs="Arial"/>
          <w:spacing w:val="-4"/>
        </w:rPr>
        <w:t>расторгает</w:t>
      </w:r>
      <w:proofErr w:type="spellEnd"/>
      <w:r w:rsidR="002A7783" w:rsidRPr="0046047A">
        <w:rPr>
          <w:rFonts w:ascii="Arial LatRus" w:hAnsi="Arial LatRus"/>
          <w:spacing w:val="-4"/>
        </w:rPr>
        <w:t xml:space="preserve"> </w:t>
      </w:r>
      <w:r w:rsidR="002A7783" w:rsidRPr="0046047A">
        <w:rPr>
          <w:rFonts w:ascii="Arial" w:hAnsi="Arial" w:cs="Arial"/>
          <w:spacing w:val="-4"/>
        </w:rPr>
        <w:t>договор</w:t>
      </w:r>
      <w:r w:rsidRPr="0046047A">
        <w:rPr>
          <w:rFonts w:ascii="Arial LatRus" w:hAnsi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если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выявленные</w:t>
      </w:r>
      <w:proofErr w:type="gramEnd"/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нарушения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случае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если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бы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них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стало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известно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заключения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договора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послужили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бы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основанием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для</w:t>
      </w:r>
      <w:r w:rsidRPr="0046047A">
        <w:rPr>
          <w:rFonts w:ascii="Arial LatRus" w:hAnsi="Arial LatRus" w:cs="Arial LatRus"/>
          <w:spacing w:val="-4"/>
        </w:rPr>
        <w:t xml:space="preserve"> </w:t>
      </w:r>
      <w:proofErr w:type="spellStart"/>
      <w:r w:rsidRPr="0046047A">
        <w:rPr>
          <w:rFonts w:ascii="Arial" w:hAnsi="Arial" w:cs="Arial"/>
          <w:spacing w:val="-4"/>
        </w:rPr>
        <w:t>незаключения</w:t>
      </w:r>
      <w:proofErr w:type="spellEnd"/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согласно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законодательству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Республики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Армения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закупках</w:t>
      </w:r>
      <w:r w:rsidRPr="0046047A">
        <w:rPr>
          <w:rFonts w:ascii="Arial LatRus" w:hAnsi="Arial LatRus" w:cs="Arial LatRus"/>
          <w:spacing w:val="-4"/>
        </w:rPr>
        <w:t xml:space="preserve">. </w:t>
      </w:r>
      <w:r w:rsidRPr="0046047A">
        <w:rPr>
          <w:rFonts w:ascii="Arial" w:hAnsi="Arial" w:cs="Arial"/>
          <w:spacing w:val="-4"/>
        </w:rPr>
        <w:t>При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этом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Заказчик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несет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риска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убытков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или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упущенной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выгоды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возникающих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для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Подрядчика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результате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одностороннего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расторжения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договора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последний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обязан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порядке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установленном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законодательством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Республики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Армения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возместить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понесенные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его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вине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убытки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Заказчика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том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объеме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по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части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которого</w:t>
      </w:r>
      <w:r w:rsidRPr="0046047A">
        <w:rPr>
          <w:rFonts w:ascii="Arial LatRus" w:hAnsi="Arial LatRus" w:cs="Arial LatRus"/>
          <w:spacing w:val="-4"/>
        </w:rPr>
        <w:t xml:space="preserve"> </w:t>
      </w:r>
      <w:proofErr w:type="gramStart"/>
      <w:r w:rsidRPr="0046047A">
        <w:rPr>
          <w:rFonts w:ascii="Arial" w:hAnsi="Arial" w:cs="Arial"/>
          <w:spacing w:val="-4"/>
        </w:rPr>
        <w:t>был</w:t>
      </w:r>
      <w:proofErr w:type="gramEnd"/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расторгнут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</w:t>
      </w:r>
      <w:r w:rsidRPr="0046047A">
        <w:rPr>
          <w:rFonts w:ascii="Arial LatRus" w:hAnsi="Arial LatRus" w:cs="Arial LatRus"/>
          <w:spacing w:val="-4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Споры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связи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подлежат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рассмотрению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судах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Courier New"/>
          <w:lang w:val="en-US"/>
        </w:rPr>
        <w:t> 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8.5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Изменения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могут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внесены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исключительно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взаимного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— </w:t>
      </w:r>
      <w:r w:rsidRPr="0046047A">
        <w:rPr>
          <w:rFonts w:ascii="Arial" w:hAnsi="Arial" w:cs="Arial"/>
        </w:rPr>
        <w:t>посредством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которое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будет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являться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неотъемлемой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. 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Запрещается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внесение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факторная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lastRenderedPageBreak/>
        <w:t>соглашение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заключаемое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каждом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последующем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году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таких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изменений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которые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приводят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искусственному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изменению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объемов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закупаемой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единицы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приобретаемой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Каждый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изменения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воздействием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зависящих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факторов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устанавливает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Правительство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8.6.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посредством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субподряда</w:t>
      </w:r>
      <w:r w:rsidRPr="0046047A">
        <w:rPr>
          <w:rFonts w:ascii="Arial LatRus" w:hAnsi="Arial LatRus" w:cs="Arial LatRus"/>
        </w:rPr>
        <w:t>: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1)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ненадлежащее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субподрядчика</w:t>
      </w:r>
      <w:r w:rsidRPr="0046047A">
        <w:rPr>
          <w:rFonts w:ascii="Arial LatRus" w:hAnsi="Arial LatRus" w:cs="Arial LatRus"/>
        </w:rPr>
        <w:t>;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2)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замены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субподрядчика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письменной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форме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уведомляет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предоставив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копии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субподряда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являющегося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лица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рабочих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внесения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изменения</w:t>
      </w:r>
      <w:r w:rsidR="00155366" w:rsidRPr="0046047A">
        <w:rPr>
          <w:rStyle w:val="af6"/>
          <w:rFonts w:ascii="Arial LatRus" w:hAnsi="Arial LatRus"/>
        </w:rPr>
        <w:footnoteReference w:customMarkFollows="1" w:id="33"/>
        <w:t>32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8.7.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посредством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совместной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деятельности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консорциума</w:t>
      </w:r>
      <w:r w:rsidRPr="0046047A">
        <w:rPr>
          <w:rFonts w:ascii="Arial LatRus" w:hAnsi="Arial LatRus" w:cs="Arial LatRus"/>
        </w:rPr>
        <w:t xml:space="preserve">),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участники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несут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совместную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солидарную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ответственность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выхода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члена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консорциума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консорциума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одностороннем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членов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консорциума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применяются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меры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ответственности</w:t>
      </w:r>
      <w:r w:rsidR="00773E7C" w:rsidRPr="0046047A">
        <w:rPr>
          <w:rStyle w:val="af6"/>
          <w:rFonts w:ascii="Arial LatRus" w:hAnsi="Arial LatRus"/>
        </w:rPr>
        <w:footnoteReference w:customMarkFollows="1" w:id="34"/>
        <w:t>33</w:t>
      </w:r>
      <w:r w:rsidRPr="0046047A">
        <w:rPr>
          <w:rFonts w:ascii="Arial LatRus" w:hAnsi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8.8.</w:t>
      </w:r>
      <w:r w:rsidRPr="0046047A">
        <w:rPr>
          <w:rFonts w:ascii="Arial LatRus" w:hAnsi="Arial LatRus"/>
        </w:rPr>
        <w:tab/>
      </w:r>
      <w:proofErr w:type="gramStart"/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наличии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предложения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может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продлен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истечения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условии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что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отпало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пользовании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работой</w:t>
      </w:r>
      <w:r w:rsidRPr="0046047A">
        <w:rPr>
          <w:rFonts w:ascii="Arial LatRus" w:hAnsi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предложение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было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представлено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позднее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календарных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истечения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изначально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>.</w:t>
      </w:r>
      <w:r w:rsidRPr="0046047A">
        <w:rPr>
          <w:rFonts w:ascii="Arial LatRus" w:hAnsi="Arial LatRus"/>
        </w:rPr>
        <w:t xml:space="preserve">.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пунктом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может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продлен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один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30 </w:t>
      </w:r>
      <w:r w:rsidRPr="0046047A">
        <w:rPr>
          <w:rFonts w:ascii="Arial" w:hAnsi="Arial" w:cs="Arial"/>
        </w:rPr>
        <w:t>календарных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более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134"/>
        </w:tabs>
        <w:spacing w:after="160" w:line="372" w:lineRule="auto"/>
        <w:ind w:firstLine="567"/>
        <w:jc w:val="both"/>
        <w:rPr>
          <w:rFonts w:ascii="Arial LatRus" w:hAnsi="Arial LatRus" w:cs="Times Armenian"/>
        </w:rPr>
      </w:pPr>
      <w:r w:rsidRPr="0046047A">
        <w:rPr>
          <w:rFonts w:ascii="Arial LatRus" w:hAnsi="Arial LatRus"/>
        </w:rPr>
        <w:t>8.9.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условиях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надлежащего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выгода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сбережения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понесенные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убытки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(</w:t>
      </w:r>
      <w:r w:rsidRPr="0046047A">
        <w:rPr>
          <w:rFonts w:ascii="Arial" w:hAnsi="Arial" w:cs="Arial"/>
        </w:rPr>
        <w:t>Подрядчика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Заказчика</w:t>
      </w:r>
      <w:r w:rsidRPr="0046047A">
        <w:rPr>
          <w:rFonts w:ascii="Arial LatRus" w:hAnsi="Arial LatRus" w:cs="Arial LatRus"/>
        </w:rPr>
        <w:t xml:space="preserve">) — </w:t>
      </w:r>
      <w:r w:rsidRPr="0046047A">
        <w:rPr>
          <w:rFonts w:ascii="Arial" w:hAnsi="Arial" w:cs="Arial"/>
        </w:rPr>
        <w:t>это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выгода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убытки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понесенные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стороной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spacing w:after="160" w:line="372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Обязательства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третьим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лицам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включая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сделки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заключенные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рамках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вытекающие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находятся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урегулирования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могут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влиять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принятие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lastRenderedPageBreak/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Отношения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связанные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сделок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вытекающих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регулируются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нормами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регулирующими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связанные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сделками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ответственен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 w:cs="Sylfaen"/>
        </w:rPr>
      </w:pPr>
      <w:r w:rsidRPr="0046047A">
        <w:rPr>
          <w:rFonts w:ascii="Arial LatRus" w:hAnsi="Arial LatRus"/>
        </w:rPr>
        <w:t>8.10.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может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изменен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вследствие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частичного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</w:t>
      </w:r>
      <w:proofErr w:type="gramStart"/>
      <w:r w:rsidRPr="0046047A">
        <w:rPr>
          <w:rFonts w:ascii="Arial" w:hAnsi="Arial" w:cs="Arial"/>
        </w:rPr>
        <w:t>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</w:t>
      </w:r>
      <w:proofErr w:type="gramEnd"/>
      <w:r w:rsidRPr="0046047A">
        <w:rPr>
          <w:rFonts w:ascii="Arial" w:hAnsi="Arial" w:cs="Arial"/>
        </w:rPr>
        <w:t>оронами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полностью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расторгнут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взаимному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исключением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уменьшения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ассигнований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необходимых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законодательством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взаимное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частичному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расторжению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должно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быть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достигнуто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уменьшения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ассигнований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необходимых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установленном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законодательством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>.</w:t>
      </w:r>
    </w:p>
    <w:p w:rsidR="004B4A95" w:rsidRPr="0046047A" w:rsidRDefault="00BB28C8" w:rsidP="004B4A95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spacing w:val="-4"/>
        </w:rPr>
      </w:pPr>
      <w:r w:rsidRPr="0046047A">
        <w:rPr>
          <w:rFonts w:ascii="Arial LatRus" w:hAnsi="Arial LatRus"/>
        </w:rPr>
        <w:t>8.11.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Уведомление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относительно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частичного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одностороннего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ненадлежащего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обязательств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принятых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себя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  <w:spacing w:val="-4"/>
        </w:rPr>
        <w:t>опубликовывает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в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разделе</w:t>
      </w:r>
      <w:r w:rsidRPr="0046047A">
        <w:rPr>
          <w:rFonts w:ascii="Arial LatRus" w:hAnsi="Arial LatRus" w:cs="Arial LatRus"/>
          <w:spacing w:val="-4"/>
        </w:rPr>
        <w:t xml:space="preserve"> "</w:t>
      </w:r>
      <w:r w:rsidRPr="0046047A">
        <w:rPr>
          <w:rFonts w:ascii="Arial" w:hAnsi="Arial" w:cs="Arial"/>
          <w:spacing w:val="-4"/>
        </w:rPr>
        <w:t>Уведомления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об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одностороннем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расторжении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договоров</w:t>
      </w:r>
      <w:r w:rsidRPr="0046047A">
        <w:rPr>
          <w:rFonts w:ascii="Arial LatRus" w:hAnsi="Arial LatRus" w:cs="Arial LatRus"/>
          <w:spacing w:val="-4"/>
        </w:rPr>
        <w:t xml:space="preserve">" </w:t>
      </w:r>
      <w:r w:rsidRPr="0046047A">
        <w:rPr>
          <w:rFonts w:ascii="Arial" w:hAnsi="Arial" w:cs="Arial"/>
          <w:spacing w:val="-4"/>
        </w:rPr>
        <w:t>на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интернет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сайте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действующем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адресу</w:t>
      </w:r>
      <w:r w:rsidRPr="0046047A">
        <w:rPr>
          <w:rFonts w:ascii="Arial LatRus" w:hAnsi="Arial LatRus" w:cs="Arial LatRus"/>
          <w:spacing w:val="-4"/>
        </w:rPr>
        <w:t xml:space="preserve"> </w:t>
      </w:r>
      <w:proofErr w:type="spellStart"/>
      <w:r w:rsidRPr="0046047A">
        <w:rPr>
          <w:rFonts w:ascii="Arial LatRus" w:hAnsi="Arial LatRus" w:cs="Arial LatRus"/>
          <w:spacing w:val="-4"/>
        </w:rPr>
        <w:t>www.procurement.am</w:t>
      </w:r>
      <w:proofErr w:type="spellEnd"/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с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указанием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даты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опубликования</w:t>
      </w:r>
      <w:r w:rsidRPr="0046047A">
        <w:rPr>
          <w:rFonts w:ascii="Arial LatRus" w:hAnsi="Arial LatRus" w:cs="Arial LatRus"/>
          <w:spacing w:val="-4"/>
        </w:rPr>
        <w:t xml:space="preserve">. </w:t>
      </w:r>
      <w:r w:rsidRPr="0046047A">
        <w:rPr>
          <w:rFonts w:ascii="Arial" w:hAnsi="Arial" w:cs="Arial"/>
          <w:spacing w:val="-4"/>
        </w:rPr>
        <w:t>Подрядчик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считается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надлежащим</w:t>
      </w:r>
      <w:r w:rsidRPr="0046047A">
        <w:rPr>
          <w:rFonts w:ascii="Arial LatRus" w:hAnsi="Arial LatRus" w:cs="Arial LatRus"/>
          <w:spacing w:val="-4"/>
        </w:rPr>
        <w:t xml:space="preserve"> </w:t>
      </w:r>
      <w:proofErr w:type="gramStart"/>
      <w:r w:rsidRPr="0046047A">
        <w:rPr>
          <w:rFonts w:ascii="Arial" w:hAnsi="Arial" w:cs="Arial"/>
          <w:spacing w:val="-4"/>
        </w:rPr>
        <w:t>образом</w:t>
      </w:r>
      <w:proofErr w:type="gramEnd"/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уведомленным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относительно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одностороннего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расторжения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договора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следующего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за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опубликованием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уведомления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дня</w:t>
      </w:r>
      <w:r w:rsidRPr="0046047A">
        <w:rPr>
          <w:rFonts w:ascii="Arial LatRus" w:hAnsi="Arial LatRus" w:cs="Arial LatRus"/>
          <w:spacing w:val="-4"/>
        </w:rPr>
        <w:t xml:space="preserve">, </w:t>
      </w:r>
      <w:r w:rsidRPr="0046047A">
        <w:rPr>
          <w:rFonts w:ascii="Arial" w:hAnsi="Arial" w:cs="Arial"/>
          <w:spacing w:val="-4"/>
        </w:rPr>
        <w:t>установленного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настоящим</w:t>
      </w:r>
      <w:r w:rsidRPr="0046047A">
        <w:rPr>
          <w:rFonts w:ascii="Arial LatRus" w:hAnsi="Arial LatRus" w:cs="Arial LatRus"/>
          <w:spacing w:val="-4"/>
        </w:rPr>
        <w:t xml:space="preserve"> </w:t>
      </w:r>
      <w:r w:rsidRPr="0046047A">
        <w:rPr>
          <w:rFonts w:ascii="Arial" w:hAnsi="Arial" w:cs="Arial"/>
          <w:spacing w:val="-4"/>
        </w:rPr>
        <w:t>пунктом</w:t>
      </w:r>
      <w:r w:rsidRPr="0046047A">
        <w:rPr>
          <w:rFonts w:ascii="Arial LatRus" w:hAnsi="Arial LatRus" w:cs="Arial LatRus"/>
          <w:spacing w:val="-4"/>
        </w:rPr>
        <w:t>.</w:t>
      </w:r>
      <w:r w:rsidR="004B4A95" w:rsidRPr="0046047A">
        <w:rPr>
          <w:rFonts w:ascii="Arial LatRus" w:hAnsi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В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день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публикации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в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бюллетене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уведомления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о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полном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или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частичном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одностороннем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расторжении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договора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Заказчик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высылает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его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также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на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электронную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4B4A95" w:rsidRPr="0046047A">
        <w:rPr>
          <w:rFonts w:ascii="Arial" w:hAnsi="Arial" w:cs="Arial"/>
          <w:spacing w:val="-4"/>
        </w:rPr>
        <w:t>почту</w:t>
      </w:r>
      <w:r w:rsidR="004B4A95" w:rsidRPr="0046047A">
        <w:rPr>
          <w:rFonts w:ascii="Arial LatRus" w:hAnsi="Arial LatRus" w:cs="Arial LatRus"/>
          <w:spacing w:val="-4"/>
        </w:rPr>
        <w:t xml:space="preserve"> </w:t>
      </w:r>
      <w:r w:rsidR="00187EDB" w:rsidRPr="0046047A">
        <w:rPr>
          <w:rFonts w:ascii="Arial" w:hAnsi="Arial" w:cs="Arial"/>
          <w:spacing w:val="-4"/>
        </w:rPr>
        <w:t>Подрядчика</w:t>
      </w:r>
      <w:r w:rsidR="004B4A95" w:rsidRPr="0046047A">
        <w:rPr>
          <w:rFonts w:ascii="Arial LatRus" w:hAnsi="Arial LatRus"/>
          <w:spacing w:val="-4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8.12.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Споры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возникшие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связи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разрешаются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путем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переговоров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Pr="0046047A">
        <w:rPr>
          <w:rFonts w:ascii="Arial" w:hAnsi="Arial" w:cs="Arial"/>
        </w:rPr>
        <w:t>недостижения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согласия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споры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разрешаются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судебном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8.13.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Настоящий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составлен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_____ </w:t>
      </w:r>
      <w:r w:rsidRPr="0046047A">
        <w:rPr>
          <w:rFonts w:ascii="Arial" w:hAnsi="Arial" w:cs="Arial"/>
        </w:rPr>
        <w:t>страницах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заключается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двух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экземплярах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имеющих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равную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юридическую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силу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каждой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предоставляется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экземпляру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Приложения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1,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2,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3,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4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4.1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считаются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неотъемлемой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8.14.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отношениям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связанным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применяется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 LatRus" w:hAnsi="Arial LatRus"/>
        </w:rPr>
        <w:t>8.15.</w:t>
      </w:r>
      <w:r w:rsidRPr="0046047A">
        <w:rPr>
          <w:rFonts w:ascii="Arial LatRus" w:hAnsi="Arial LatRus"/>
        </w:rPr>
        <w:tab/>
      </w:r>
      <w:r w:rsidRPr="0046047A">
        <w:rPr>
          <w:rFonts w:ascii="Arial" w:hAnsi="Arial" w:cs="Arial"/>
        </w:rPr>
        <w:t>Выполнение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осуществляется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наличии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посредством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данном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соответствующего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между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сторонами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расторгается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шести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месяцев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следующих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финансовые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целях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предусматриваются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выделенных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исполнения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превышает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="004E3919" w:rsidRPr="0046047A">
        <w:rPr>
          <w:rFonts w:ascii="Arial" w:hAnsi="Arial" w:cs="Arial"/>
        </w:rPr>
        <w:t>двадцатипятикратный</w:t>
      </w:r>
      <w:proofErr w:type="spellEnd"/>
      <w:r w:rsidR="004E3919"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кратный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базовой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единицы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закупок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будет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Pr="0046047A">
        <w:rPr>
          <w:rFonts w:ascii="Arial" w:hAnsi="Arial" w:cs="Arial"/>
        </w:rPr>
        <w:t>заключен</w:t>
      </w:r>
      <w:proofErr w:type="gramStart"/>
      <w:r w:rsidRPr="0046047A">
        <w:rPr>
          <w:rFonts w:ascii="Arial LatRus" w:hAnsi="Arial LatRus" w:cs="Arial LatRus"/>
        </w:rPr>
        <w:t>o</w:t>
      </w:r>
      <w:proofErr w:type="spellEnd"/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если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представленн</w:t>
      </w:r>
      <w:r w:rsidR="00F005EE" w:rsidRPr="0046047A">
        <w:rPr>
          <w:rFonts w:ascii="Arial" w:hAnsi="Arial" w:cs="Arial"/>
        </w:rPr>
        <w:t>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lastRenderedPageBreak/>
        <w:t>Подрядчиком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виде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неустойки</w:t>
      </w:r>
      <w:r w:rsidRPr="0046047A">
        <w:rPr>
          <w:rFonts w:ascii="Arial LatRus" w:hAnsi="Arial LatRus" w:cs="Arial LatRus"/>
        </w:rPr>
        <w:t xml:space="preserve"> </w:t>
      </w:r>
      <w:proofErr w:type="spellStart"/>
      <w:r w:rsidRPr="0046047A">
        <w:rPr>
          <w:rFonts w:ascii="Arial" w:hAnsi="Arial" w:cs="Arial"/>
        </w:rPr>
        <w:t>обеспечени</w:t>
      </w:r>
      <w:r w:rsidR="00F005EE" w:rsidRPr="0046047A">
        <w:rPr>
          <w:rFonts w:ascii="Arial" w:hAnsi="Arial" w:cs="Arial"/>
        </w:rPr>
        <w:t>яквалификации</w:t>
      </w:r>
      <w:proofErr w:type="spellEnd"/>
      <w:r w:rsidR="00F005EE" w:rsidRPr="0046047A">
        <w:rPr>
          <w:rFonts w:ascii="Arial LatRus" w:hAnsi="Arial LatRus" w:cs="Arial LatRus"/>
        </w:rPr>
        <w:t xml:space="preserve"> </w:t>
      </w:r>
      <w:r w:rsidR="00F005EE" w:rsidRPr="0046047A">
        <w:rPr>
          <w:rFonts w:ascii="Arial" w:hAnsi="Arial" w:cs="Arial"/>
        </w:rPr>
        <w:t>и</w:t>
      </w:r>
      <w:r w:rsidR="00F005EE"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размере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предусмотренных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финансовых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средств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заменя</w:t>
      </w:r>
      <w:r w:rsidR="00C3050C" w:rsidRPr="0046047A">
        <w:rPr>
          <w:rFonts w:ascii="Arial" w:hAnsi="Arial" w:cs="Arial"/>
        </w:rPr>
        <w:t>ю</w:t>
      </w:r>
      <w:r w:rsidRPr="0046047A">
        <w:rPr>
          <w:rFonts w:ascii="Arial" w:hAnsi="Arial" w:cs="Arial"/>
        </w:rPr>
        <w:t>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б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гарантией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или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наличными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деньгами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учетом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требований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абзаца</w:t>
      </w:r>
      <w:r w:rsidRPr="0046047A">
        <w:rPr>
          <w:rFonts w:ascii="Arial LatRus" w:hAnsi="Arial LatRus" w:cs="Arial LatRus"/>
        </w:rPr>
        <w:t xml:space="preserve"> "</w:t>
      </w:r>
      <w:r w:rsidRPr="0046047A">
        <w:rPr>
          <w:rFonts w:ascii="Arial" w:hAnsi="Arial" w:cs="Arial"/>
        </w:rPr>
        <w:t>б</w:t>
      </w:r>
      <w:r w:rsidRPr="0046047A">
        <w:rPr>
          <w:rFonts w:ascii="Arial LatRus" w:hAnsi="Arial LatRus" w:cs="Arial LatRus"/>
        </w:rPr>
        <w:t xml:space="preserve">" </w:t>
      </w:r>
      <w:r w:rsidRPr="0046047A">
        <w:rPr>
          <w:rFonts w:ascii="Arial" w:hAnsi="Arial" w:cs="Arial"/>
        </w:rPr>
        <w:t>подпункта</w:t>
      </w:r>
      <w:r w:rsidRPr="0046047A">
        <w:rPr>
          <w:rFonts w:ascii="Arial LatRus" w:hAnsi="Arial LatRus" w:cs="Arial LatRus"/>
        </w:rPr>
        <w:t xml:space="preserve"> 1</w:t>
      </w:r>
      <w:r w:rsidR="00F005EE" w:rsidRPr="0046047A">
        <w:rPr>
          <w:rFonts w:ascii="Arial LatRus" w:hAnsi="Arial LatRus"/>
        </w:rPr>
        <w:t>7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пункта</w:t>
      </w:r>
      <w:r w:rsidRPr="0046047A">
        <w:rPr>
          <w:rFonts w:ascii="Arial LatRus" w:hAnsi="Arial LatRus" w:cs="Arial LatRus"/>
        </w:rPr>
        <w:t xml:space="preserve"> 32 </w:t>
      </w:r>
      <w:r w:rsidRPr="0046047A">
        <w:rPr>
          <w:rFonts w:ascii="Arial" w:hAnsi="Arial" w:cs="Arial"/>
        </w:rPr>
        <w:t>Приложения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1 </w:t>
      </w:r>
      <w:r w:rsidRPr="0046047A">
        <w:rPr>
          <w:rFonts w:ascii="Arial" w:hAnsi="Arial" w:cs="Arial"/>
        </w:rPr>
        <w:t>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Постановлению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Правительства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Республики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Армения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526-N </w:t>
      </w:r>
      <w:r w:rsidRPr="0046047A">
        <w:rPr>
          <w:rFonts w:ascii="Arial" w:hAnsi="Arial" w:cs="Arial"/>
        </w:rPr>
        <w:t>от</w:t>
      </w:r>
      <w:r w:rsidRPr="0046047A">
        <w:rPr>
          <w:rFonts w:ascii="Arial LatRus" w:hAnsi="Arial LatRus" w:cs="Arial LatRus"/>
        </w:rPr>
        <w:t xml:space="preserve"> 4 </w:t>
      </w:r>
      <w:r w:rsidRPr="0046047A">
        <w:rPr>
          <w:rFonts w:ascii="Arial" w:hAnsi="Arial" w:cs="Arial"/>
        </w:rPr>
        <w:t>мая</w:t>
      </w:r>
      <w:r w:rsidRPr="0046047A">
        <w:rPr>
          <w:rFonts w:ascii="Arial LatRus" w:hAnsi="Arial LatRus" w:cs="Arial LatRus"/>
        </w:rPr>
        <w:t xml:space="preserve"> 2017 </w:t>
      </w:r>
      <w:r w:rsidRPr="0046047A">
        <w:rPr>
          <w:rFonts w:ascii="Arial" w:hAnsi="Arial" w:cs="Arial"/>
        </w:rPr>
        <w:t>года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этом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заключает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замене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обеспечени</w:t>
      </w:r>
      <w:r w:rsidR="00DD559B" w:rsidRPr="0046047A">
        <w:rPr>
          <w:rFonts w:ascii="Arial" w:hAnsi="Arial" w:cs="Arial"/>
        </w:rPr>
        <w:t>й</w:t>
      </w:r>
      <w:r w:rsidR="00DD559B" w:rsidRPr="0046047A">
        <w:rPr>
          <w:rFonts w:ascii="Arial LatRus" w:hAnsi="Arial LatRus" w:cs="Arial LatRus"/>
        </w:rPr>
        <w:t xml:space="preserve"> </w:t>
      </w:r>
      <w:r w:rsidR="00DD559B" w:rsidRPr="0046047A">
        <w:rPr>
          <w:rFonts w:ascii="Arial" w:hAnsi="Arial" w:cs="Arial"/>
        </w:rPr>
        <w:t>квалификации</w:t>
      </w:r>
      <w:r w:rsidR="00DD559B" w:rsidRPr="0046047A">
        <w:rPr>
          <w:rFonts w:ascii="Arial LatRus" w:hAnsi="Arial LatRus" w:cs="Arial LatRus"/>
        </w:rPr>
        <w:t xml:space="preserve"> </w:t>
      </w:r>
      <w:r w:rsidR="00DD559B" w:rsidRPr="0046047A">
        <w:rPr>
          <w:rFonts w:ascii="Arial" w:hAnsi="Arial" w:cs="Arial"/>
        </w:rPr>
        <w:t>и</w:t>
      </w:r>
      <w:r w:rsidRPr="0046047A">
        <w:rPr>
          <w:rFonts w:ascii="Arial LatRus" w:hAnsi="Arial LatRus"/>
        </w:rPr>
        <w:t xml:space="preserve"> </w:t>
      </w:r>
      <w:proofErr w:type="gramStart"/>
      <w:r w:rsidRPr="0046047A">
        <w:rPr>
          <w:rFonts w:ascii="Arial" w:hAnsi="Arial" w:cs="Arial"/>
        </w:rPr>
        <w:t>договора</w:t>
      </w:r>
      <w:proofErr w:type="gram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представленн</w:t>
      </w:r>
      <w:r w:rsidR="00DD559B" w:rsidRPr="0046047A">
        <w:rPr>
          <w:rFonts w:ascii="Arial" w:hAnsi="Arial" w:cs="Arial"/>
        </w:rPr>
        <w:t>ых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виде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неустойки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также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представляет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нов</w:t>
      </w:r>
      <w:r w:rsidR="003937C5" w:rsidRPr="0046047A">
        <w:rPr>
          <w:rFonts w:ascii="Arial" w:hAnsi="Arial" w:cs="Arial"/>
        </w:rPr>
        <w:t>ые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обеспечени</w:t>
      </w:r>
      <w:r w:rsidR="003937C5" w:rsidRPr="0046047A">
        <w:rPr>
          <w:rFonts w:ascii="Arial" w:hAnsi="Arial" w:cs="Arial"/>
        </w:rPr>
        <w:t>я</w:t>
      </w:r>
      <w:r w:rsidR="003937C5"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течение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пятнадцати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рабочих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дня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получения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извещения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соглашения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противном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случае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расторгается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Заказчиком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одностороннем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/>
        </w:rPr>
        <w:t>.</w:t>
      </w:r>
      <w:r w:rsidR="00773E7C" w:rsidRPr="0046047A">
        <w:rPr>
          <w:rStyle w:val="af6"/>
          <w:rFonts w:ascii="Arial LatRus" w:hAnsi="Arial LatRus"/>
        </w:rPr>
        <w:footnoteReference w:customMarkFollows="1" w:id="35"/>
        <w:t>34</w:t>
      </w: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53" w:lineRule="auto"/>
        <w:ind w:firstLine="567"/>
        <w:jc w:val="both"/>
        <w:rPr>
          <w:rFonts w:ascii="Arial LatRus" w:hAnsi="Arial LatRus"/>
        </w:rPr>
      </w:pPr>
    </w:p>
    <w:p w:rsidR="00BB28C8" w:rsidRPr="0046047A" w:rsidRDefault="00BB28C8" w:rsidP="00BB28C8">
      <w:pPr>
        <w:widowControl w:val="0"/>
        <w:spacing w:after="160" w:line="353" w:lineRule="auto"/>
        <w:jc w:val="center"/>
        <w:rPr>
          <w:rFonts w:ascii="Arial LatRus" w:hAnsi="Arial LatRus" w:cs="Sylfaen"/>
          <w:b/>
        </w:rPr>
      </w:pPr>
      <w:r w:rsidRPr="0046047A">
        <w:rPr>
          <w:rFonts w:ascii="Arial LatRus" w:hAnsi="Arial LatRus"/>
          <w:b/>
        </w:rPr>
        <w:t>9.</w:t>
      </w:r>
      <w:r w:rsidRPr="0046047A">
        <w:rPr>
          <w:rFonts w:ascii="Arial" w:hAnsi="Arial" w:cs="Arial"/>
          <w:b/>
        </w:rPr>
        <w:t>АДРЕСА</w:t>
      </w:r>
      <w:r w:rsidRPr="0046047A">
        <w:rPr>
          <w:rFonts w:ascii="Arial LatRus" w:hAnsi="Arial LatRus" w:cs="Arial LatRus"/>
          <w:b/>
        </w:rPr>
        <w:t xml:space="preserve">, </w:t>
      </w:r>
      <w:r w:rsidRPr="0046047A">
        <w:rPr>
          <w:rFonts w:ascii="Arial" w:hAnsi="Arial" w:cs="Arial"/>
          <w:b/>
        </w:rPr>
        <w:t>БАНКОВСКИЕ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РЕКВИЗИТЫ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ПОДПИСИ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СТОРОН</w:t>
      </w: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B28C8" w:rsidRPr="0046047A" w:rsidTr="003D2146">
        <w:trPr>
          <w:jc w:val="center"/>
        </w:trPr>
        <w:tc>
          <w:tcPr>
            <w:tcW w:w="4536" w:type="dxa"/>
          </w:tcPr>
          <w:p w:rsidR="00BB28C8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" w:hAnsi="Arial" w:cs="Arial"/>
                <w:b/>
              </w:rPr>
            </w:pPr>
            <w:r w:rsidRPr="0046047A">
              <w:rPr>
                <w:rFonts w:ascii="Arial" w:hAnsi="Arial" w:cs="Arial"/>
                <w:b/>
              </w:rPr>
              <w:t>ЗАКАЗЧИК</w:t>
            </w:r>
          </w:p>
          <w:p w:rsidR="00CB35CF" w:rsidRPr="00DF6FCE" w:rsidRDefault="00CB35CF" w:rsidP="003D2146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Низаминская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средняя школа</w:t>
            </w:r>
          </w:p>
          <w:p w:rsidR="00CB35CF" w:rsidRPr="00DF6FCE" w:rsidRDefault="00CB35CF" w:rsidP="003D2146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>Араратского района</w:t>
            </w:r>
            <w:r w:rsidR="00DF6FCE" w:rsidRPr="00DF6FCE">
              <w:rPr>
                <w:rFonts w:ascii="Sylfaen" w:hAnsi="Sylfaen" w:cs="Arial"/>
                <w:sz w:val="20"/>
                <w:szCs w:val="20"/>
              </w:rPr>
              <w:t xml:space="preserve"> РА</w:t>
            </w:r>
          </w:p>
          <w:p w:rsidR="00CB35CF" w:rsidRPr="00DF6FCE" w:rsidRDefault="00DF6FCE" w:rsidP="003D2146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>с</w:t>
            </w:r>
            <w:r w:rsidR="00CB35CF" w:rsidRPr="00DF6FCE">
              <w:rPr>
                <w:rFonts w:ascii="Sylfaen" w:hAnsi="Sylfaen" w:cs="Arial"/>
                <w:sz w:val="20"/>
                <w:szCs w:val="20"/>
              </w:rPr>
              <w:t xml:space="preserve">. Низами, ул. А. </w:t>
            </w:r>
            <w:proofErr w:type="spellStart"/>
            <w:r w:rsidR="00CB35CF" w:rsidRPr="00DF6FCE">
              <w:rPr>
                <w:rFonts w:ascii="Sylfaen" w:hAnsi="Sylfaen" w:cs="Arial"/>
                <w:sz w:val="20"/>
                <w:szCs w:val="20"/>
              </w:rPr>
              <w:t>Егиазаряна</w:t>
            </w:r>
            <w:proofErr w:type="spellEnd"/>
            <w:r w:rsidR="00CB35CF" w:rsidRPr="00DF6FCE">
              <w:rPr>
                <w:rFonts w:ascii="Sylfaen" w:hAnsi="Sylfaen" w:cs="Arial"/>
                <w:sz w:val="20"/>
                <w:szCs w:val="20"/>
              </w:rPr>
              <w:t xml:space="preserve"> 37</w:t>
            </w:r>
          </w:p>
          <w:p w:rsidR="00CB35CF" w:rsidRPr="00DF6FCE" w:rsidRDefault="00CB35CF" w:rsidP="003D2146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>н</w:t>
            </w:r>
            <w:proofErr w:type="spellEnd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 xml:space="preserve"> /с 900438000037</w:t>
            </w:r>
          </w:p>
          <w:p w:rsidR="00DF6FCE" w:rsidRPr="00DF6FCE" w:rsidRDefault="00CB35CF" w:rsidP="00DF6FCE">
            <w:pPr>
              <w:widowControl w:val="0"/>
              <w:pBdr>
                <w:bottom w:val="single" w:sz="12" w:space="1" w:color="auto"/>
              </w:pBdr>
              <w:spacing w:after="160" w:line="360" w:lineRule="auto"/>
              <w:jc w:val="center"/>
              <w:rPr>
                <w:rFonts w:ascii="Sylfaen" w:hAnsi="Sylfaen" w:cs="Arial"/>
                <w:bCs/>
                <w:sz w:val="20"/>
                <w:szCs w:val="20"/>
              </w:rPr>
            </w:pPr>
            <w:r w:rsidRPr="00DF6FCE">
              <w:rPr>
                <w:rFonts w:ascii="Sylfaen" w:hAnsi="Sylfaen" w:cs="Arial"/>
                <w:bCs/>
                <w:sz w:val="20"/>
                <w:szCs w:val="20"/>
              </w:rPr>
              <w:t>УНН 03804418</w:t>
            </w:r>
          </w:p>
          <w:p w:rsidR="00BB28C8" w:rsidRPr="00DF6FCE" w:rsidRDefault="00BB28C8" w:rsidP="00DF6FCE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  <w:tc>
          <w:tcPr>
            <w:tcW w:w="760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ПОДРЯДЧИК</w:t>
            </w: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BB28C8" w:rsidRPr="0046047A" w:rsidRDefault="00BB28C8" w:rsidP="00DF6FCE">
            <w:pPr>
              <w:widowControl w:val="0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  <w:lang w:val="en-US"/>
              </w:rPr>
              <w:t>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i/>
          <w:lang w:val="en-US"/>
        </w:rPr>
      </w:pPr>
    </w:p>
    <w:p w:rsidR="00BB28C8" w:rsidRPr="0046047A" w:rsidRDefault="00BB28C8" w:rsidP="00BB28C8">
      <w:pPr>
        <w:widowControl w:val="0"/>
        <w:tabs>
          <w:tab w:val="left" w:pos="1276"/>
        </w:tabs>
        <w:spacing w:after="160" w:line="360" w:lineRule="auto"/>
        <w:ind w:firstLine="567"/>
        <w:jc w:val="both"/>
        <w:rPr>
          <w:rFonts w:ascii="Arial LatRus" w:hAnsi="Arial LatRus"/>
          <w:u w:val="single"/>
        </w:rPr>
      </w:pPr>
      <w:r w:rsidRPr="0046047A">
        <w:rPr>
          <w:rFonts w:ascii="Arial" w:hAnsi="Arial" w:cs="Arial"/>
          <w:i/>
        </w:rPr>
        <w:t>В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случае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необходимости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в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проект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договора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могут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быть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включены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не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противоречащие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законодательству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Республики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Армения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положения</w:t>
      </w:r>
      <w:r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rPr>
          <w:rFonts w:ascii="Arial LatRus" w:hAnsi="Arial LatRus"/>
          <w:i/>
        </w:rPr>
      </w:pPr>
      <w:r w:rsidRPr="0046047A">
        <w:rPr>
          <w:rFonts w:ascii="Arial LatRus" w:hAnsi="Arial LatRus"/>
        </w:rPr>
        <w:br w:type="page"/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  <w:i/>
        </w:rPr>
        <w:lastRenderedPageBreak/>
        <w:t>Приложение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№</w:t>
      </w:r>
      <w:r w:rsidRPr="0046047A">
        <w:rPr>
          <w:rFonts w:ascii="Arial LatRus" w:hAnsi="Arial LatRus" w:cs="Arial LatRus"/>
          <w:i/>
        </w:rPr>
        <w:t xml:space="preserve"> 1</w:t>
      </w:r>
    </w:p>
    <w:p w:rsidR="00BB28C8" w:rsidRPr="0046047A" w:rsidRDefault="00CB35CF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 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Договору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под</w:t>
      </w:r>
      <w:r w:rsidR="00BB28C8" w:rsidRPr="0046047A">
        <w:rPr>
          <w:rFonts w:ascii="Arial LatRus" w:hAnsi="Arial LatRus" w:cs="Arial LatRus"/>
        </w:rPr>
        <w:t xml:space="preserve"> </w:t>
      </w:r>
      <w:r w:rsidR="00BB28C8" w:rsidRPr="0046047A">
        <w:rPr>
          <w:rFonts w:ascii="Arial" w:hAnsi="Arial" w:cs="Arial"/>
        </w:rPr>
        <w:t>кодом</w:t>
      </w:r>
      <w:r w:rsidR="002A1A5D">
        <w:rPr>
          <w:rFonts w:ascii="Arial" w:hAnsi="Arial" w:cs="Arial"/>
        </w:rPr>
        <w:t xml:space="preserve"> </w:t>
      </w:r>
      <w:r w:rsidR="002A1A5D" w:rsidRPr="002A1A5D">
        <w:rPr>
          <w:rFonts w:ascii="Arial LatRus" w:hAnsi="Arial LatRus"/>
          <w:i/>
          <w:sz w:val="20"/>
          <w:szCs w:val="20"/>
          <w:lang w:val="hy-AM"/>
        </w:rPr>
        <w:t>AMNMD-GHASHDZB-21/</w:t>
      </w:r>
      <w:r w:rsidR="002A1A5D" w:rsidRPr="002A1A5D">
        <w:rPr>
          <w:rFonts w:ascii="Arial LatRus" w:hAnsi="Arial LatRus"/>
          <w:i/>
          <w:sz w:val="20"/>
          <w:szCs w:val="20"/>
        </w:rPr>
        <w:t>1</w:t>
      </w:r>
      <w:r w:rsidR="00BB28C8" w:rsidRPr="0046047A">
        <w:rPr>
          <w:rFonts w:ascii="Arial LatRus" w:hAnsi="Arial LatRus" w:cs="Arial"/>
          <w:i/>
        </w:rPr>
        <w:br/>
      </w:r>
      <w:r w:rsidR="00BB28C8" w:rsidRPr="0046047A">
        <w:rPr>
          <w:rFonts w:ascii="Arial" w:hAnsi="Arial" w:cs="Arial"/>
          <w:i/>
        </w:rPr>
        <w:t>заключенному</w:t>
      </w:r>
      <w:r w:rsidR="00BB28C8" w:rsidRPr="0046047A">
        <w:rPr>
          <w:rFonts w:ascii="Arial LatRus" w:hAnsi="Arial LatRus" w:cs="Arial LatRus"/>
          <w:i/>
        </w:rPr>
        <w:t xml:space="preserve"> </w:t>
      </w:r>
      <w:r w:rsidR="00BB28C8" w:rsidRPr="0046047A">
        <w:rPr>
          <w:rFonts w:ascii="Arial LatRus" w:hAnsi="Arial LatRus"/>
          <w:i/>
        </w:rPr>
        <w:t xml:space="preserve">" </w:t>
      </w:r>
      <w:r w:rsidR="00BB28C8" w:rsidRPr="0046047A">
        <w:rPr>
          <w:rFonts w:ascii="Arial LatRus" w:hAnsi="Arial LatRus"/>
          <w:i/>
        </w:rPr>
        <w:tab/>
        <w:t xml:space="preserve">" </w:t>
      </w:r>
      <w:r w:rsidR="00BB28C8" w:rsidRPr="0046047A">
        <w:rPr>
          <w:rFonts w:ascii="Arial LatRus" w:hAnsi="Arial LatRus"/>
          <w:i/>
        </w:rPr>
        <w:tab/>
        <w:t>20</w:t>
      </w:r>
      <w:r w:rsidR="00BB28C8" w:rsidRPr="0046047A">
        <w:rPr>
          <w:rFonts w:ascii="Arial LatRus" w:hAnsi="Arial LatRus"/>
          <w:i/>
        </w:rPr>
        <w:tab/>
      </w:r>
      <w:r w:rsidR="00BB28C8" w:rsidRPr="0046047A">
        <w:rPr>
          <w:rFonts w:ascii="Arial" w:hAnsi="Arial" w:cs="Arial"/>
          <w:i/>
        </w:rPr>
        <w:t>г</w:t>
      </w:r>
      <w:r w:rsidR="00BB28C8"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b/>
        </w:rPr>
      </w:pPr>
    </w:p>
    <w:p w:rsidR="00BB28C8" w:rsidRPr="0046047A" w:rsidRDefault="008B56A4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 w:cs="Arial"/>
          <w:b/>
        </w:rPr>
      </w:pPr>
      <w:r w:rsidRPr="0046047A">
        <w:rPr>
          <w:rFonts w:ascii="Arial" w:hAnsi="Arial" w:cs="Arial"/>
          <w:b/>
          <w:sz w:val="28"/>
          <w:szCs w:val="28"/>
        </w:rPr>
        <w:t>Объемная</w:t>
      </w:r>
      <w:r w:rsidRPr="0046047A">
        <w:rPr>
          <w:rFonts w:ascii="Arial LatRus" w:hAnsi="Arial LatRus" w:cs="Arial LatRus"/>
          <w:b/>
          <w:sz w:val="28"/>
          <w:szCs w:val="28"/>
        </w:rPr>
        <w:t xml:space="preserve"> </w:t>
      </w:r>
      <w:r w:rsidRPr="0046047A">
        <w:rPr>
          <w:rFonts w:ascii="Arial" w:hAnsi="Arial" w:cs="Arial"/>
          <w:b/>
          <w:sz w:val="28"/>
          <w:szCs w:val="28"/>
        </w:rPr>
        <w:t>ведомость</w:t>
      </w:r>
      <w:r w:rsidRPr="0046047A">
        <w:rPr>
          <w:rFonts w:ascii="Arial LatRus" w:hAnsi="Arial LatRus" w:cs="Arial LatRus"/>
          <w:b/>
          <w:sz w:val="28"/>
          <w:szCs w:val="28"/>
        </w:rPr>
        <w:t>-</w:t>
      </w:r>
      <w:r w:rsidRPr="0046047A">
        <w:rPr>
          <w:rFonts w:ascii="Arial" w:hAnsi="Arial" w:cs="Arial"/>
          <w:b/>
          <w:sz w:val="28"/>
          <w:szCs w:val="28"/>
        </w:rPr>
        <w:t>смета</w:t>
      </w:r>
      <w:r w:rsidR="00BB28C8" w:rsidRPr="0046047A">
        <w:rPr>
          <w:rFonts w:ascii="Arial LatRus" w:hAnsi="Arial LatRus"/>
          <w:b/>
        </w:rPr>
        <w:t>*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/>
          <w:i/>
        </w:rPr>
      </w:pPr>
    </w:p>
    <w:p w:rsidR="00E52C01" w:rsidRPr="0046047A" w:rsidRDefault="00BB28C8" w:rsidP="00E52C01">
      <w:pPr>
        <w:widowControl w:val="0"/>
        <w:spacing w:after="160" w:line="360" w:lineRule="auto"/>
        <w:ind w:firstLine="567"/>
        <w:jc w:val="center"/>
        <w:rPr>
          <w:rFonts w:ascii="Arial LatRus" w:hAnsi="Arial LatRus"/>
        </w:rPr>
      </w:pPr>
      <w:r w:rsidRPr="0046047A">
        <w:rPr>
          <w:rFonts w:ascii="Arial" w:hAnsi="Arial" w:cs="Arial"/>
          <w:b/>
        </w:rPr>
        <w:t>ВЫПОЛНЕНИЯ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РАБОТ</w:t>
      </w:r>
      <w:r w:rsidR="00CB35CF">
        <w:rPr>
          <w:rFonts w:ascii="Arial" w:hAnsi="Arial" w:cs="Arial"/>
          <w:b/>
        </w:rPr>
        <w:t xml:space="preserve"> </w:t>
      </w:r>
      <w:r w:rsidR="00CB35CF" w:rsidRPr="00CB35CF">
        <w:rPr>
          <w:rFonts w:ascii="Arial" w:hAnsi="Arial" w:cs="Arial"/>
          <w:b/>
        </w:rPr>
        <w:t>ПО РЕМОНТУ ШКОЛЬНЫХ САНУЗЛОВ</w:t>
      </w:r>
      <w:r w:rsidRPr="0046047A">
        <w:rPr>
          <w:rFonts w:ascii="Arial LatRus" w:hAnsi="Arial LatRus"/>
        </w:rPr>
        <w:t xml:space="preserve">* </w:t>
      </w:r>
    </w:p>
    <w:tbl>
      <w:tblPr>
        <w:tblW w:w="8880" w:type="dxa"/>
        <w:tblInd w:w="93" w:type="dxa"/>
        <w:tblLook w:val="04A0"/>
      </w:tblPr>
      <w:tblGrid>
        <w:gridCol w:w="460"/>
        <w:gridCol w:w="4220"/>
        <w:gridCol w:w="885"/>
        <w:gridCol w:w="828"/>
        <w:gridCol w:w="840"/>
        <w:gridCol w:w="780"/>
        <w:gridCol w:w="920"/>
      </w:tblGrid>
      <w:tr w:rsidR="00A26BF4" w:rsidRPr="00615307" w:rsidTr="008A1A6A">
        <w:trPr>
          <w:trHeight w:val="52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²ß</w:t>
            </w: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Ë³ï³ÝùÝ</w:t>
            </w:r>
            <w:proofErr w:type="spellEnd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»</w:t>
            </w: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ñÇ</w:t>
            </w:r>
            <w:proofErr w:type="spellEnd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 xml:space="preserve"> ³</w:t>
            </w: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Ýí³ÝáõÙÁ</w:t>
            </w:r>
            <w:proofErr w:type="spellEnd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â³÷Ù³Ý</w:t>
            </w:r>
            <w:proofErr w:type="spellEnd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 xml:space="preserve"> 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br/>
            </w: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ÙÇ³íáñÁ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proofErr w:type="spellStart"/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ø³Ý³ÏÁ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Միավորի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 xml:space="preserve"> 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br/>
              <w:t xml:space="preserve">   </w:t>
            </w: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գինը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Ընդամենը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կշիռ</w:t>
            </w:r>
            <w:r w:rsidRPr="00615307">
              <w:rPr>
                <w:rFonts w:ascii="Arial LatArm" w:hAnsi="Arial LatArm" w:cs="Arial LatArm"/>
                <w:b/>
                <w:bCs/>
                <w:sz w:val="18"/>
                <w:szCs w:val="18"/>
              </w:rPr>
              <w:t xml:space="preserve"> 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>%</w:t>
            </w:r>
          </w:p>
        </w:tc>
      </w:tr>
      <w:tr w:rsidR="00A26BF4" w:rsidRPr="00615307" w:rsidTr="008A1A6A">
        <w:trPr>
          <w:trHeight w:val="115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 LatArm" w:hAnsi="Arial LatArm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 LatArm" w:hAnsi="Arial LatArm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 LatArm" w:hAnsi="Arial LatArm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5307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A26BF4" w:rsidRPr="00615307" w:rsidTr="008A1A6A">
        <w:trPr>
          <w:trHeight w:val="36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Խրամուղու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3-</w:t>
            </w:r>
            <w:r w:rsidRPr="00615307">
              <w:rPr>
                <w:rFonts w:ascii="Arial" w:hAnsi="Arial" w:cs="Arial"/>
                <w:sz w:val="20"/>
                <w:szCs w:val="20"/>
              </w:rPr>
              <w:t>րդ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կարգի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բնահողերում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/ 26*0,3*0,8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>/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>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4,28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0,50</w:t>
            </w:r>
          </w:p>
        </w:tc>
      </w:tr>
      <w:tr w:rsidR="00A26BF4" w:rsidRPr="00615307" w:rsidTr="008A1A6A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</w:t>
            </w:r>
            <w:r w:rsidRPr="00615307">
              <w:rPr>
                <w:rFonts w:ascii="Arial" w:hAnsi="Arial" w:cs="Arial"/>
                <w:sz w:val="20"/>
                <w:szCs w:val="20"/>
              </w:rPr>
              <w:t>բետոնե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միջնորմների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/2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+3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 *3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0,15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0,65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Կապիտալ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2,1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*0,9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*0,4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0,760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0,49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Տախտակե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հատակների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/6,3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* 5,7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>/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100  </w:t>
            </w: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0,359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0,89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Անցքերի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քարե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մեջ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-100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0,13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Փայտե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դռների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0,0288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0,18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Փայտե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պատուհանների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պատաւհանագոքերով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0,038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0,41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մաքրում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հին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ներկից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/6,30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+5,70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/*2*3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0,720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0,71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Առաստաղի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մաքրում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հին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ներկից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6,30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*5,7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0,359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0,47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Բնահողի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քանդում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կոյուղագծերի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համար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9,50*0,3*0,4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, + 5,7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*0,3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*0,3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1,824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0,21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18"/>
                <w:szCs w:val="18"/>
              </w:rPr>
            </w:pP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վերանորոգման</w:t>
            </w:r>
            <w:r w:rsidRPr="00615307">
              <w:rPr>
                <w:rFonts w:ascii="Arial LatArm" w:hAnsi="Arial LatArm" w:cs="Arial"/>
                <w:b/>
                <w:bCs/>
                <w:sz w:val="18"/>
                <w:szCs w:val="18"/>
              </w:rPr>
              <w:t xml:space="preserve">     </w:t>
            </w:r>
            <w:r w:rsidRPr="00615307">
              <w:rPr>
                <w:rFonts w:ascii="Arial" w:hAnsi="Arial" w:cs="Arial"/>
                <w:b/>
                <w:bCs/>
                <w:sz w:val="18"/>
                <w:szCs w:val="18"/>
              </w:rPr>
              <w:t>աշխատանքներ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b/>
                <w:bCs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b/>
                <w:bCs/>
                <w:sz w:val="20"/>
                <w:szCs w:val="20"/>
              </w:rPr>
              <w:t> 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Միաձույլ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ժապավենային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հիմքերի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կառուցում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15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դասի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բետոնից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/5,7 *0,3 * 0,3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 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0,513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3,11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Խճի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նախապատրաստական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շերտի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կառուցում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H=10</w:t>
            </w:r>
            <w:r w:rsidRPr="00615307">
              <w:rPr>
                <w:rFonts w:ascii="Arial" w:hAnsi="Arial" w:cs="Arial"/>
                <w:sz w:val="20"/>
                <w:szCs w:val="20"/>
              </w:rPr>
              <w:t>սմ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մխ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2,873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0,624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Բետոնե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նախապատրաստական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շերտի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կառուցում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</w:t>
            </w:r>
            <w:r w:rsidRPr="00615307">
              <w:rPr>
                <w:rFonts w:ascii="Arial" w:hAnsi="Arial" w:cs="Arial"/>
                <w:sz w:val="20"/>
                <w:szCs w:val="20"/>
              </w:rPr>
              <w:t>Բ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-15 </w:t>
            </w:r>
            <w:r w:rsidRPr="00615307">
              <w:rPr>
                <w:rFonts w:ascii="Arial" w:hAnsi="Arial" w:cs="Arial"/>
                <w:sz w:val="20"/>
                <w:szCs w:val="20"/>
              </w:rPr>
              <w:t>մարկայի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բետոնից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/6,3 * 5,7 *0,1</w:t>
            </w:r>
            <w:r w:rsidRPr="00615307">
              <w:rPr>
                <w:rFonts w:ascii="Arial" w:hAnsi="Arial" w:cs="Arial"/>
                <w:sz w:val="20"/>
                <w:szCs w:val="20"/>
              </w:rPr>
              <w:t>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>/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մխ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3,232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5,657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Հարթեցնող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շերտի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կառուցում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ց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</w:t>
            </w:r>
            <w:r w:rsidRPr="00615307">
              <w:rPr>
                <w:rFonts w:ascii="Arial" w:hAnsi="Arial" w:cs="Arial"/>
                <w:sz w:val="20"/>
                <w:szCs w:val="20"/>
              </w:rPr>
              <w:t>ավազային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շաղախով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20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հաստությամբ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35,91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1,587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Միջնորմների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շարում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</w:t>
            </w:r>
            <w:r w:rsidRPr="00615307">
              <w:rPr>
                <w:rFonts w:ascii="Arial" w:hAnsi="Arial" w:cs="Arial"/>
                <w:sz w:val="20"/>
                <w:szCs w:val="20"/>
              </w:rPr>
              <w:t>բ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բլոկներից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20 </w:t>
            </w:r>
            <w:r w:rsidRPr="00615307">
              <w:rPr>
                <w:rFonts w:ascii="Arial" w:hAnsi="Arial" w:cs="Arial"/>
                <w:sz w:val="20"/>
                <w:szCs w:val="20"/>
              </w:rPr>
              <w:t>սմ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հաստությամբ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մխ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3,18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3,581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Արտաքին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շարում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կ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/</w:t>
            </w:r>
            <w:r w:rsidRPr="00615307">
              <w:rPr>
                <w:rFonts w:ascii="Arial" w:hAnsi="Arial" w:cs="Arial"/>
                <w:sz w:val="20"/>
                <w:szCs w:val="20"/>
              </w:rPr>
              <w:t>ձևի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տուֆ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քարից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խմ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1,44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1,753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Մետաղապլաստե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պատուհանների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1,80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2,288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Մետաղապլաստե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դռնեի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3,36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5,765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Միջնորմների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սվաղում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գաջե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շաղախով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17,1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1,930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գաջե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սվաղի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նորոգում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քմ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0,359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3,205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Առաստաղի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գաջեսվաղի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նորոգում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0,359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4,992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սվաղում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ցեմենտ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ավազային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շաղախով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49,200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4,951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երեսապատում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կերամիկական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սալիկներով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49,2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14,749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Հատակների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իրականացում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կերամիկական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սալիկնեռով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35,9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8,413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շրիշակների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իրականացում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կերամիկական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սալիկներից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70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1,68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0,771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Առաստաղի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բարձորակ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ծեփամածկում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և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ներկում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լատեքսով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0,359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2,799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Պատերի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բարձորակ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ծեփամածկում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և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ներկում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լատեքսով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0,53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3,701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Մետաղապլաստե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միջնորմների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կառուցում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9,60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1,476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զուգարանների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խցիկների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դռների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մք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6,40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1,664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,,</w:t>
            </w:r>
            <w:r w:rsidRPr="00615307">
              <w:rPr>
                <w:rFonts w:ascii="Arial" w:hAnsi="Arial" w:cs="Arial"/>
                <w:sz w:val="20"/>
                <w:szCs w:val="20"/>
              </w:rPr>
              <w:t>Ասիական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,,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զուգարանակոնքերի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ողողման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բաքով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4,229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Հոսակի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Դ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=50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0,285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Հախճասալե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լվացարանի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սիֆոնով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, </w:t>
            </w:r>
            <w:r w:rsidRPr="00615307">
              <w:rPr>
                <w:rFonts w:ascii="Arial" w:hAnsi="Arial" w:cs="Arial"/>
                <w:sz w:val="20"/>
                <w:szCs w:val="20"/>
              </w:rPr>
              <w:t>ոտնակով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-</w:t>
            </w:r>
            <w:r w:rsidRPr="00615307">
              <w:rPr>
                <w:rFonts w:ascii="Arial" w:hAnsi="Arial" w:cs="Arial"/>
                <w:sz w:val="20"/>
                <w:szCs w:val="20"/>
              </w:rPr>
              <w:t>կտ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2,271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Պոլիէթիլենային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d=32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6,40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1,945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Պոլիէթիլենային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d=20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 </w:t>
            </w:r>
            <w:r w:rsidRPr="00615307">
              <w:rPr>
                <w:rFonts w:ascii="Arial" w:hAnsi="Arial" w:cs="Arial"/>
                <w:sz w:val="20"/>
                <w:szCs w:val="20"/>
              </w:rPr>
              <w:t>փորձարկումով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15,80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2,367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Պոլիէթիլենային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d=16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 </w:t>
            </w:r>
            <w:r w:rsidRPr="00615307">
              <w:rPr>
                <w:rFonts w:ascii="Arial" w:hAnsi="Arial" w:cs="Arial"/>
                <w:sz w:val="20"/>
                <w:szCs w:val="20"/>
              </w:rPr>
              <w:t>փորձարկումով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18,7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2,226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Ջրի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փականների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=20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0,547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Անկյունակ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պոլիպռոպիլենային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=20*20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0,102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Կցամաս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պոլիպռոպիլենային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br/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=20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0,040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Պոլիպռոպիլենային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եռաբախշիչ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=20*20*2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>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0,031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Կոյուղու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պոլիվինիլքլորիդե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50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0,343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Կոյուղու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պոլիվինիլքլորիդե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        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110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20,4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1,816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կոյուղու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պոլիվինիլքլորիդե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ձևավոր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մասերի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110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0,207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կոյուղու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պոլիվինիլքլորիդե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ձևավոր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մասերի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Փ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50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0,052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կոյուղագծի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միացում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սեպտիկ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հորին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տեղ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0,590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ջրի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ՄԱՐԿՈՍ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-60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պոմպի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1,303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պոմպի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կցամասերի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0,024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ջրի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խողովակի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պոմպից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մինչև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սան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հանգույց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8,6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0,180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էլ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Վահանակի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պոմպի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համար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0,275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500</w:t>
            </w:r>
            <w:r w:rsidRPr="00615307">
              <w:rPr>
                <w:rFonts w:ascii="Arial" w:hAnsi="Arial" w:cs="Arial"/>
                <w:sz w:val="20"/>
                <w:szCs w:val="20"/>
              </w:rPr>
              <w:t>լ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տարողությամբ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ջրի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բաքի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տեղադրում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կ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-</w:t>
            </w:r>
            <w:r w:rsidRPr="00615307">
              <w:rPr>
                <w:rFonts w:ascii="Arial" w:hAnsi="Arial" w:cs="Arial"/>
                <w:sz w:val="20"/>
                <w:szCs w:val="20"/>
              </w:rPr>
              <w:t>կտ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2,137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էլ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մալուխի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ՊՊՎԳ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2*4</w:t>
            </w:r>
            <w:r w:rsidRPr="00615307">
              <w:rPr>
                <w:rFonts w:ascii="Arial" w:hAnsi="Arial" w:cs="Arial"/>
                <w:sz w:val="20"/>
                <w:szCs w:val="20"/>
              </w:rPr>
              <w:t>մմ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100</w:t>
            </w:r>
            <w:r w:rsidRPr="00615307">
              <w:rPr>
                <w:rFonts w:ascii="Arial" w:hAnsi="Arial" w:cs="Arial"/>
                <w:sz w:val="20"/>
                <w:szCs w:val="20"/>
              </w:rPr>
              <w:t>գծմ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0,197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էլ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Անջատիչների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0,115</w:t>
            </w: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էլ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615307">
              <w:rPr>
                <w:rFonts w:ascii="Arial" w:hAnsi="Arial" w:cs="Arial"/>
                <w:sz w:val="20"/>
                <w:szCs w:val="20"/>
              </w:rPr>
              <w:t>Վարդակների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0,249</w:t>
            </w:r>
          </w:p>
        </w:tc>
      </w:tr>
      <w:tr w:rsidR="00A26BF4" w:rsidRPr="00615307" w:rsidTr="008A1A6A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էլ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>.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Լուսատուների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մոնտաժում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2,0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0,393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Շին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աղբի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բարձում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և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տեղափոխում</w:t>
            </w:r>
            <w:r w:rsidRPr="00615307">
              <w:rPr>
                <w:rFonts w:ascii="Arial LatArm" w:hAnsi="Arial LatArm" w:cs="Arial LatArm"/>
                <w:sz w:val="20"/>
                <w:szCs w:val="20"/>
              </w:rPr>
              <w:t xml:space="preserve"> 1</w:t>
            </w:r>
            <w:r w:rsidRPr="00615307">
              <w:rPr>
                <w:rFonts w:ascii="Arial" w:hAnsi="Arial" w:cs="Arial"/>
                <w:sz w:val="20"/>
                <w:szCs w:val="20"/>
              </w:rPr>
              <w:t>կմ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հեռավորության</w:t>
            </w:r>
            <w:r w:rsidRPr="00615307"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 w:rsidRPr="00615307">
              <w:rPr>
                <w:rFonts w:ascii="Arial" w:hAnsi="Arial" w:cs="Arial"/>
                <w:sz w:val="20"/>
                <w:szCs w:val="20"/>
              </w:rPr>
              <w:t>վրա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տն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4,20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 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BF4" w:rsidRPr="00615307" w:rsidRDefault="00A26BF4" w:rsidP="008A1A6A">
            <w:pPr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615307">
              <w:rPr>
                <w:rFonts w:ascii="Arial LatArm" w:hAnsi="Arial LatArm" w:cs="Arial"/>
                <w:sz w:val="20"/>
                <w:szCs w:val="20"/>
              </w:rPr>
              <w:t>0,41</w:t>
            </w:r>
          </w:p>
        </w:tc>
      </w:tr>
      <w:tr w:rsidR="00A26BF4" w:rsidRPr="00615307" w:rsidTr="008A1A6A">
        <w:trPr>
          <w:trHeight w:val="2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F4" w:rsidRPr="00615307" w:rsidRDefault="00A26BF4" w:rsidP="008A1A6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A26BF4" w:rsidRPr="00615307" w:rsidTr="008A1A6A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Ընդամենը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26BF4" w:rsidRPr="00615307" w:rsidTr="008A1A6A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F4" w:rsidRPr="00615307" w:rsidRDefault="00A26BF4" w:rsidP="008A1A6A">
            <w:pPr>
              <w:rPr>
                <w:rFonts w:ascii="Arial" w:hAnsi="Arial" w:cs="Arial"/>
                <w:sz w:val="20"/>
                <w:szCs w:val="20"/>
              </w:rPr>
            </w:pPr>
            <w:r w:rsidRPr="006153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BF4" w:rsidRPr="001D34A8" w:rsidRDefault="00A26BF4" w:rsidP="008A1A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4A8">
              <w:rPr>
                <w:rFonts w:ascii="Arial" w:hAnsi="Arial" w:cs="Arial"/>
                <w:sz w:val="18"/>
                <w:szCs w:val="18"/>
              </w:rPr>
              <w:t>Վրադիր ծախս</w:t>
            </w:r>
            <w:r>
              <w:rPr>
                <w:rFonts w:ascii="Arial" w:hAnsi="Arial" w:cs="Arial"/>
                <w:sz w:val="18"/>
                <w:szCs w:val="18"/>
              </w:rPr>
              <w:t>եր</w:t>
            </w:r>
            <w:r w:rsidRPr="001D34A8">
              <w:rPr>
                <w:rFonts w:ascii="Arial" w:hAnsi="Arial" w:cs="Arial"/>
                <w:sz w:val="18"/>
                <w:szCs w:val="18"/>
              </w:rPr>
              <w:t>ի 13.3</w:t>
            </w:r>
            <w:r w:rsidRPr="001D34A8">
              <w:rPr>
                <w:rFonts w:ascii="Arial" w:hAnsi="Arial" w:cs="Arial"/>
                <w:sz w:val="18"/>
                <w:szCs w:val="18"/>
                <w:lang w:val="hy-AM"/>
              </w:rPr>
              <w:t>%-</w:t>
            </w:r>
            <w:r w:rsidRPr="001D34A8">
              <w:rPr>
                <w:rFonts w:ascii="Arial" w:hAnsi="Arial" w:cs="Arial"/>
                <w:sz w:val="18"/>
                <w:szCs w:val="18"/>
              </w:rPr>
              <w:t>ը, շահույթի 11</w:t>
            </w:r>
            <w:r w:rsidRPr="001D34A8">
              <w:rPr>
                <w:rFonts w:ascii="Arial" w:hAnsi="Arial" w:cs="Arial"/>
                <w:sz w:val="18"/>
                <w:szCs w:val="18"/>
                <w:lang w:val="hy-AM"/>
              </w:rPr>
              <w:t>%</w:t>
            </w:r>
            <w:r w:rsidRPr="001D34A8">
              <w:rPr>
                <w:rFonts w:ascii="Arial" w:hAnsi="Arial" w:cs="Arial"/>
                <w:sz w:val="18"/>
                <w:szCs w:val="18"/>
              </w:rPr>
              <w:t>-ը, ԱԱՀ-ի 20</w:t>
            </w:r>
            <w:r w:rsidRPr="001D34A8">
              <w:rPr>
                <w:rFonts w:ascii="Arial" w:hAnsi="Arial" w:cs="Arial"/>
                <w:sz w:val="18"/>
                <w:szCs w:val="18"/>
                <w:lang w:val="hy-AM"/>
              </w:rPr>
              <w:t>%</w:t>
            </w:r>
            <w:r w:rsidRPr="001D34A8">
              <w:rPr>
                <w:rFonts w:ascii="Arial" w:hAnsi="Arial" w:cs="Arial"/>
                <w:sz w:val="18"/>
                <w:szCs w:val="18"/>
              </w:rPr>
              <w:t>-ը</w:t>
            </w:r>
            <w:r>
              <w:rPr>
                <w:rFonts w:ascii="Arial" w:hAnsi="Arial" w:cs="Arial"/>
                <w:sz w:val="18"/>
                <w:szCs w:val="18"/>
              </w:rPr>
              <w:t xml:space="preserve"> և չնախատեսված ծախսերի 1,5</w:t>
            </w:r>
            <w:r w:rsidRPr="001D34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34A8">
              <w:rPr>
                <w:rFonts w:ascii="Arial" w:hAnsi="Arial" w:cs="Arial"/>
                <w:sz w:val="18"/>
                <w:szCs w:val="18"/>
                <w:lang w:val="hy-AM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-ը </w:t>
            </w:r>
            <w:r w:rsidRPr="001D34A8">
              <w:rPr>
                <w:rFonts w:ascii="Arial" w:hAnsi="Arial" w:cs="Arial"/>
                <w:sz w:val="18"/>
                <w:szCs w:val="18"/>
              </w:rPr>
              <w:t>ներառված են արժեքի մեջ: </w:t>
            </w:r>
          </w:p>
        </w:tc>
      </w:tr>
    </w:tbl>
    <w:p w:rsidR="00E52C01" w:rsidRPr="0046047A" w:rsidRDefault="00E52C01" w:rsidP="00EC681B">
      <w:pPr>
        <w:widowControl w:val="0"/>
        <w:spacing w:after="160" w:line="360" w:lineRule="auto"/>
        <w:rPr>
          <w:rFonts w:ascii="Arial LatRus" w:hAnsi="Arial LatRus"/>
        </w:rPr>
      </w:pPr>
    </w:p>
    <w:p w:rsidR="00E52C01" w:rsidRPr="0046047A" w:rsidRDefault="00E52C01" w:rsidP="00E52C01">
      <w:pPr>
        <w:widowControl w:val="0"/>
        <w:spacing w:after="160" w:line="360" w:lineRule="auto"/>
        <w:ind w:firstLine="567"/>
        <w:jc w:val="center"/>
        <w:rPr>
          <w:rFonts w:ascii="Arial LatRus" w:hAnsi="Arial LatRus"/>
        </w:rPr>
      </w:pPr>
    </w:p>
    <w:p w:rsidR="00BB28C8" w:rsidRPr="0046047A" w:rsidRDefault="00BB28C8" w:rsidP="00E52C01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i/>
        </w:rPr>
      </w:pPr>
      <w:r w:rsidRPr="0046047A">
        <w:rPr>
          <w:rFonts w:ascii="Arial" w:hAnsi="Arial" w:cs="Arial"/>
        </w:rPr>
        <w:t>Подрядчик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выполняет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адресу</w:t>
      </w:r>
      <w:r w:rsidR="00DF6FCE">
        <w:rPr>
          <w:rFonts w:ascii="Arial" w:hAnsi="Arial" w:cs="Arial"/>
        </w:rPr>
        <w:t xml:space="preserve"> </w:t>
      </w:r>
      <w:r w:rsidR="00CA38B7" w:rsidRPr="0046047A">
        <w:rPr>
          <w:rFonts w:ascii="Arial" w:hAnsi="Arial" w:cs="Arial"/>
        </w:rPr>
        <w:t>село</w:t>
      </w:r>
      <w:r w:rsidR="00E52C01" w:rsidRPr="0046047A">
        <w:rPr>
          <w:rFonts w:ascii="Arial LatRus" w:hAnsi="Arial LatRus"/>
          <w:lang w:val="hy-AM"/>
        </w:rPr>
        <w:t xml:space="preserve"> </w:t>
      </w:r>
      <w:r w:rsidR="00E52C01" w:rsidRPr="0046047A">
        <w:rPr>
          <w:rFonts w:ascii="Arial" w:hAnsi="Arial" w:cs="Arial"/>
          <w:lang w:val="hy-AM"/>
        </w:rPr>
        <w:t>Н</w:t>
      </w:r>
      <w:proofErr w:type="spellStart"/>
      <w:r w:rsidR="00DF6FCE">
        <w:rPr>
          <w:rFonts w:ascii="Arial" w:hAnsi="Arial" w:cs="Arial"/>
        </w:rPr>
        <w:t>изами</w:t>
      </w:r>
      <w:proofErr w:type="spellEnd"/>
      <w:r w:rsidR="00E52C01" w:rsidRPr="0046047A">
        <w:rPr>
          <w:rFonts w:ascii="Arial LatRus" w:hAnsi="Arial LatRus" w:cs="Arial LatRus"/>
          <w:lang w:val="hy-AM"/>
        </w:rPr>
        <w:t xml:space="preserve"> </w:t>
      </w:r>
      <w:r w:rsidR="00E52C01" w:rsidRPr="0046047A">
        <w:rPr>
          <w:rFonts w:ascii="Arial" w:hAnsi="Arial" w:cs="Arial"/>
          <w:lang w:val="hy-AM"/>
        </w:rPr>
        <w:t>улица</w:t>
      </w:r>
      <w:r w:rsidR="00E52C01" w:rsidRPr="0046047A">
        <w:rPr>
          <w:rFonts w:ascii="Arial LatRus" w:hAnsi="Arial LatRus" w:cs="Arial LatRus"/>
          <w:lang w:val="hy-AM"/>
        </w:rPr>
        <w:t xml:space="preserve"> </w:t>
      </w:r>
      <w:r w:rsidR="00DF6FCE">
        <w:rPr>
          <w:rFonts w:ascii="Arial" w:hAnsi="Arial" w:cs="Arial"/>
        </w:rPr>
        <w:t xml:space="preserve">А. </w:t>
      </w:r>
      <w:proofErr w:type="spellStart"/>
      <w:r w:rsidR="00DF6FCE">
        <w:rPr>
          <w:rFonts w:ascii="Arial" w:hAnsi="Arial" w:cs="Arial"/>
        </w:rPr>
        <w:t>Егиазаряна</w:t>
      </w:r>
      <w:proofErr w:type="spellEnd"/>
      <w:r w:rsidR="00DF6FCE">
        <w:rPr>
          <w:rFonts w:ascii="Arial" w:hAnsi="Arial" w:cs="Arial"/>
        </w:rPr>
        <w:t xml:space="preserve"> </w:t>
      </w:r>
      <w:r w:rsidR="00E52C01" w:rsidRPr="0046047A">
        <w:rPr>
          <w:rFonts w:ascii="Arial" w:hAnsi="Arial" w:cs="Arial"/>
          <w:lang w:val="hy-AM"/>
        </w:rPr>
        <w:t>дом</w:t>
      </w:r>
      <w:r w:rsidR="00DF6FCE">
        <w:rPr>
          <w:rFonts w:ascii="Arial LatRus" w:hAnsi="Arial LatRus" w:cs="Arial LatRus"/>
          <w:lang w:val="hy-AM"/>
        </w:rPr>
        <w:t xml:space="preserve"> 3</w:t>
      </w:r>
      <w:r w:rsidR="00DF6FCE">
        <w:rPr>
          <w:rFonts w:asciiTheme="minorHAnsi" w:hAnsiTheme="minorHAnsi" w:cs="Arial LatRus"/>
        </w:rPr>
        <w:t>7</w:t>
      </w:r>
      <w:r w:rsidRPr="0046047A">
        <w:rPr>
          <w:rFonts w:ascii="Arial LatRus" w:hAnsi="Arial LatRus"/>
        </w:rPr>
        <w:t>.</w:t>
      </w: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B28C8" w:rsidRPr="0046047A" w:rsidTr="003D2146">
        <w:trPr>
          <w:jc w:val="center"/>
        </w:trPr>
        <w:tc>
          <w:tcPr>
            <w:tcW w:w="4536" w:type="dxa"/>
          </w:tcPr>
          <w:p w:rsidR="00847723" w:rsidRDefault="00847723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</w:p>
          <w:p w:rsidR="00847723" w:rsidRDefault="00847723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</w:p>
          <w:p w:rsidR="00BB28C8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  <w:r w:rsidRPr="0046047A">
              <w:rPr>
                <w:rFonts w:ascii="Arial" w:hAnsi="Arial" w:cs="Arial"/>
                <w:b/>
              </w:rPr>
              <w:t>ЗАКАЗЧИК</w:t>
            </w:r>
          </w:p>
          <w:p w:rsidR="00DF6FCE" w:rsidRPr="00DF6FCE" w:rsidRDefault="00DF6FCE" w:rsidP="00DF6FCE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Низаминская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средняя школа</w:t>
            </w:r>
          </w:p>
          <w:p w:rsidR="00DF6FCE" w:rsidRPr="00DF6FCE" w:rsidRDefault="00DF6FCE" w:rsidP="00DF6FCE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>Араратского района РА</w:t>
            </w:r>
          </w:p>
          <w:p w:rsidR="00DF6FCE" w:rsidRPr="00DF6FCE" w:rsidRDefault="00DF6FCE" w:rsidP="00DF6FCE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 xml:space="preserve">с. Низами, ул. А. </w:t>
            </w: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Егиазаряна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37</w:t>
            </w:r>
          </w:p>
          <w:p w:rsidR="00DF6FCE" w:rsidRPr="00DF6FCE" w:rsidRDefault="00DF6FCE" w:rsidP="00DF6FCE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>н</w:t>
            </w:r>
            <w:proofErr w:type="spellEnd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 xml:space="preserve"> /с 900438000037</w:t>
            </w:r>
          </w:p>
          <w:p w:rsidR="00BB28C8" w:rsidRPr="00E46AC2" w:rsidRDefault="00DF6FCE" w:rsidP="00DF6FCE">
            <w:pPr>
              <w:widowControl w:val="0"/>
              <w:pBdr>
                <w:bottom w:val="single" w:sz="12" w:space="1" w:color="auto"/>
              </w:pBdr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DF6FCE">
              <w:rPr>
                <w:rFonts w:ascii="Sylfaen" w:hAnsi="Sylfaen" w:cs="Arial"/>
                <w:bCs/>
                <w:sz w:val="20"/>
                <w:szCs w:val="20"/>
              </w:rPr>
              <w:t>УНН 03804418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  <w:tc>
          <w:tcPr>
            <w:tcW w:w="760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847723" w:rsidRDefault="00847723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</w:p>
          <w:p w:rsidR="00847723" w:rsidRDefault="00847723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</w:p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ПОДРЯДЧИК</w:t>
            </w: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DF6FCE" w:rsidRDefault="00DF6FCE" w:rsidP="003D2146">
            <w:pPr>
              <w:widowControl w:val="0"/>
              <w:ind w:firstLine="34"/>
              <w:jc w:val="center"/>
              <w:rPr>
                <w:rFonts w:asciiTheme="minorHAnsi" w:hAnsiTheme="minorHAnsi"/>
              </w:rPr>
            </w:pPr>
          </w:p>
          <w:p w:rsidR="00BB28C8" w:rsidRPr="0046047A" w:rsidRDefault="00BB28C8" w:rsidP="003D2146">
            <w:pPr>
              <w:widowControl w:val="0"/>
              <w:ind w:firstLine="34"/>
              <w:jc w:val="center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  <w:lang w:val="en-US"/>
              </w:rPr>
              <w:t>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ind w:firstLine="34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/>
          <w:i/>
        </w:rPr>
      </w:pPr>
    </w:p>
    <w:p w:rsidR="00BB28C8" w:rsidRPr="0046047A" w:rsidRDefault="00BB28C8" w:rsidP="00932CB7">
      <w:pPr>
        <w:jc w:val="right"/>
        <w:rPr>
          <w:rFonts w:ascii="Arial LatRus" w:hAnsi="Arial LatRus" w:cs="Arial"/>
          <w:i/>
        </w:rPr>
      </w:pPr>
      <w:r w:rsidRPr="0046047A">
        <w:rPr>
          <w:rFonts w:ascii="Arial LatRus" w:hAnsi="Arial LatRus"/>
          <w:i/>
        </w:rPr>
        <w:br w:type="page"/>
      </w:r>
      <w:r w:rsidRPr="0046047A">
        <w:rPr>
          <w:rFonts w:ascii="Arial" w:hAnsi="Arial" w:cs="Arial"/>
          <w:i/>
        </w:rPr>
        <w:lastRenderedPageBreak/>
        <w:t>Приложение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№</w:t>
      </w:r>
      <w:r w:rsidRPr="0046047A">
        <w:rPr>
          <w:rFonts w:ascii="Arial LatRus" w:hAnsi="Arial LatRus" w:cs="Arial LatRus"/>
          <w:i/>
        </w:rPr>
        <w:t xml:space="preserve"> 2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  <w:i/>
        </w:rPr>
        <w:t>к</w:t>
      </w:r>
      <w:r w:rsidRPr="0046047A">
        <w:rPr>
          <w:rFonts w:ascii="Arial LatRus" w:hAnsi="Arial LatRus" w:cs="Arial LatRus"/>
          <w:i/>
        </w:rPr>
        <w:t xml:space="preserve"> </w:t>
      </w:r>
      <w:r w:rsidR="002A1A5D">
        <w:rPr>
          <w:rFonts w:asciiTheme="minorHAnsi" w:hAnsiTheme="minorHAnsi" w:cs="Arial LatRus"/>
          <w:i/>
        </w:rPr>
        <w:t xml:space="preserve"> </w:t>
      </w:r>
      <w:r w:rsidRPr="0046047A">
        <w:rPr>
          <w:rFonts w:ascii="Arial" w:hAnsi="Arial" w:cs="Arial"/>
          <w:i/>
        </w:rPr>
        <w:t>Договору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под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кодом</w:t>
      </w:r>
      <w:r w:rsidR="002A1A5D">
        <w:rPr>
          <w:rFonts w:ascii="Arial" w:hAnsi="Arial" w:cs="Arial"/>
          <w:i/>
        </w:rPr>
        <w:t xml:space="preserve"> </w:t>
      </w:r>
      <w:r w:rsidR="002A1A5D" w:rsidRPr="002A1A5D">
        <w:rPr>
          <w:rFonts w:ascii="Arial LatRus" w:hAnsi="Arial LatRus"/>
          <w:i/>
          <w:sz w:val="20"/>
          <w:szCs w:val="20"/>
          <w:lang w:val="hy-AM"/>
        </w:rPr>
        <w:t>AMNMD-GHASHDZB-21/</w:t>
      </w:r>
      <w:r w:rsidR="002A1A5D" w:rsidRPr="002A1A5D">
        <w:rPr>
          <w:rFonts w:ascii="Arial LatRus" w:hAnsi="Arial LatRus"/>
          <w:i/>
          <w:sz w:val="20"/>
          <w:szCs w:val="20"/>
        </w:rPr>
        <w:t>1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 LatRus" w:hAnsi="Arial LatRus" w:cs="Arial"/>
          <w:i/>
        </w:rPr>
        <w:br/>
      </w:r>
      <w:r w:rsidRPr="0046047A">
        <w:rPr>
          <w:rFonts w:ascii="Arial" w:hAnsi="Arial" w:cs="Arial"/>
          <w:i/>
        </w:rPr>
        <w:t>заключенному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 LatRus" w:hAnsi="Arial LatRus"/>
          <w:i/>
        </w:rPr>
        <w:t xml:space="preserve">" </w:t>
      </w:r>
      <w:r w:rsidRPr="0046047A">
        <w:rPr>
          <w:rFonts w:ascii="Arial LatRus" w:hAnsi="Arial LatRus"/>
          <w:i/>
        </w:rPr>
        <w:tab/>
        <w:t xml:space="preserve">" </w:t>
      </w:r>
      <w:r w:rsidRPr="0046047A">
        <w:rPr>
          <w:rFonts w:ascii="Arial LatRus" w:hAnsi="Arial LatRus"/>
          <w:i/>
        </w:rPr>
        <w:tab/>
        <w:t>20</w:t>
      </w:r>
      <w:r w:rsidRPr="0046047A">
        <w:rPr>
          <w:rFonts w:ascii="Arial LatRus" w:hAnsi="Arial LatRus"/>
          <w:i/>
        </w:rPr>
        <w:tab/>
      </w:r>
      <w:r w:rsidRPr="0046047A">
        <w:rPr>
          <w:rFonts w:ascii="Arial" w:hAnsi="Arial" w:cs="Arial"/>
          <w:i/>
        </w:rPr>
        <w:t>г</w:t>
      </w:r>
      <w:r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 w:cs="Sylfaen"/>
          <w:b/>
        </w:rPr>
      </w:pP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b/>
        </w:rPr>
      </w:pPr>
      <w:r w:rsidRPr="0046047A">
        <w:rPr>
          <w:rFonts w:ascii="Arial" w:hAnsi="Arial" w:cs="Arial"/>
          <w:b/>
        </w:rPr>
        <w:t>КАЛЕНДАРНЫЙ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ГРАФИК</w:t>
      </w:r>
    </w:p>
    <w:p w:rsidR="00E52C01" w:rsidRPr="00D31E4A" w:rsidRDefault="00BB28C8" w:rsidP="00E52C01">
      <w:pPr>
        <w:widowControl w:val="0"/>
        <w:spacing w:after="160" w:line="360" w:lineRule="auto"/>
        <w:ind w:firstLine="567"/>
        <w:jc w:val="center"/>
        <w:rPr>
          <w:rFonts w:ascii="Arial LatRus" w:hAnsi="Arial LatRus"/>
        </w:rPr>
      </w:pPr>
      <w:r w:rsidRPr="0046047A">
        <w:rPr>
          <w:rFonts w:ascii="Arial" w:hAnsi="Arial" w:cs="Arial"/>
          <w:b/>
        </w:rPr>
        <w:t>ВЫПОЛНЕНИЯ</w:t>
      </w:r>
      <w:r w:rsidRPr="0046047A">
        <w:rPr>
          <w:rFonts w:ascii="Arial LatRus" w:hAnsi="Arial LatRus" w:cs="Arial LatRus"/>
          <w:b/>
        </w:rPr>
        <w:t xml:space="preserve"> </w:t>
      </w:r>
      <w:r w:rsidRPr="0046047A">
        <w:rPr>
          <w:rFonts w:ascii="Arial" w:hAnsi="Arial" w:cs="Arial"/>
          <w:b/>
        </w:rPr>
        <w:t>РАБОТ</w:t>
      </w:r>
      <w:r w:rsidR="00D31E4A" w:rsidRPr="00D31E4A">
        <w:rPr>
          <w:rFonts w:ascii="Arial" w:hAnsi="Arial" w:cs="Arial"/>
          <w:b/>
        </w:rPr>
        <w:t xml:space="preserve"> ПО РЕМОНТУ ШКОЛЬНЫХ САНУЗЛОВ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4962"/>
        <w:gridCol w:w="2330"/>
        <w:gridCol w:w="2153"/>
      </w:tblGrid>
      <w:tr w:rsidR="00BB28C8" w:rsidRPr="0046047A" w:rsidTr="00D234AF">
        <w:trPr>
          <w:cantSplit/>
          <w:jc w:val="center"/>
        </w:trPr>
        <w:tc>
          <w:tcPr>
            <w:tcW w:w="816" w:type="dxa"/>
            <w:vMerge w:val="restart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№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047A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46047A">
              <w:rPr>
                <w:rFonts w:ascii="Arial LatRus" w:hAnsi="Arial LatRus" w:cs="Arial LatRus"/>
                <w:sz w:val="20"/>
                <w:szCs w:val="20"/>
              </w:rPr>
              <w:t>/</w:t>
            </w:r>
            <w:proofErr w:type="spellStart"/>
            <w:r w:rsidRPr="0046047A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Наименования</w:t>
            </w:r>
          </w:p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выполняемых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Подрядчиком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отдельных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видов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работ</w:t>
            </w:r>
          </w:p>
        </w:tc>
        <w:tc>
          <w:tcPr>
            <w:tcW w:w="4483" w:type="dxa"/>
            <w:gridSpan w:val="2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Срок</w:t>
            </w:r>
            <w:r w:rsidRPr="0046047A">
              <w:rPr>
                <w:rFonts w:ascii="Arial LatRus" w:hAnsi="Arial LatRus" w:cs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выполнения</w:t>
            </w:r>
            <w:r w:rsidRPr="0046047A">
              <w:rPr>
                <w:rFonts w:ascii="Arial LatRus" w:hAnsi="Arial LatRus"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sz w:val="20"/>
                <w:szCs w:val="20"/>
              </w:rPr>
              <w:t>работ</w:t>
            </w:r>
            <w:r w:rsidRPr="0046047A">
              <w:rPr>
                <w:rStyle w:val="af6"/>
                <w:rFonts w:ascii="Arial LatRus" w:hAnsi="Arial LatRus"/>
                <w:sz w:val="20"/>
                <w:szCs w:val="20"/>
              </w:rPr>
              <w:footnoteReference w:customMarkFollows="1" w:id="36"/>
              <w:t>**</w:t>
            </w:r>
          </w:p>
        </w:tc>
      </w:tr>
      <w:tr w:rsidR="00BB28C8" w:rsidRPr="0046047A" w:rsidTr="00D234AF">
        <w:trPr>
          <w:cantSplit/>
          <w:trHeight w:val="586"/>
          <w:jc w:val="center"/>
        </w:trPr>
        <w:tc>
          <w:tcPr>
            <w:tcW w:w="816" w:type="dxa"/>
            <w:vMerge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Начало</w:t>
            </w:r>
          </w:p>
        </w:tc>
        <w:tc>
          <w:tcPr>
            <w:tcW w:w="215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" w:hAnsi="Arial" w:cs="Arial"/>
                <w:sz w:val="20"/>
                <w:szCs w:val="20"/>
              </w:rPr>
              <w:t>Конец</w:t>
            </w:r>
          </w:p>
        </w:tc>
      </w:tr>
      <w:tr w:rsidR="00D234AF" w:rsidRPr="0046047A" w:rsidTr="00D234AF">
        <w:trPr>
          <w:trHeight w:val="586"/>
          <w:jc w:val="center"/>
        </w:trPr>
        <w:tc>
          <w:tcPr>
            <w:tcW w:w="816" w:type="dxa"/>
            <w:vAlign w:val="center"/>
          </w:tcPr>
          <w:p w:rsidR="00D234AF" w:rsidRPr="0046047A" w:rsidRDefault="00D234AF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1</w:t>
            </w:r>
          </w:p>
        </w:tc>
        <w:tc>
          <w:tcPr>
            <w:tcW w:w="4962" w:type="dxa"/>
            <w:vAlign w:val="center"/>
          </w:tcPr>
          <w:p w:rsidR="00D234AF" w:rsidRPr="0046047A" w:rsidRDefault="00E52C01" w:rsidP="00D31E4A">
            <w:pPr>
              <w:widowControl w:val="0"/>
              <w:spacing w:after="160" w:line="360" w:lineRule="auto"/>
              <w:ind w:firstLine="567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  <w:lang w:val="hy-AM"/>
              </w:rPr>
              <w:t xml:space="preserve"> </w:t>
            </w:r>
            <w:r w:rsidRPr="0046047A">
              <w:rPr>
                <w:rFonts w:ascii="Arial" w:hAnsi="Arial" w:cs="Arial"/>
                <w:lang w:val="hy-AM"/>
              </w:rPr>
              <w:t>Р</w:t>
            </w:r>
            <w:proofErr w:type="spellStart"/>
            <w:r w:rsidRPr="0046047A">
              <w:rPr>
                <w:rFonts w:ascii="Arial" w:hAnsi="Arial" w:cs="Arial"/>
                <w:b/>
                <w:sz w:val="22"/>
                <w:szCs w:val="22"/>
              </w:rPr>
              <w:t>емонт</w:t>
            </w:r>
            <w:proofErr w:type="spellEnd"/>
            <w:r w:rsidR="00D31E4A">
              <w:rPr>
                <w:rFonts w:ascii="Arial" w:hAnsi="Arial" w:cs="Arial"/>
                <w:b/>
                <w:sz w:val="22"/>
                <w:szCs w:val="22"/>
              </w:rPr>
              <w:t xml:space="preserve"> школьных санузлов</w:t>
            </w:r>
            <w:r w:rsidRPr="0046047A">
              <w:rPr>
                <w:rFonts w:ascii="Arial LatRus" w:hAnsi="Arial LatRus"/>
              </w:rPr>
              <w:t xml:space="preserve"> </w:t>
            </w:r>
          </w:p>
        </w:tc>
        <w:tc>
          <w:tcPr>
            <w:tcW w:w="2330" w:type="dxa"/>
            <w:vAlign w:val="center"/>
          </w:tcPr>
          <w:p w:rsidR="00D234AF" w:rsidRPr="0046047A" w:rsidRDefault="00D234AF" w:rsidP="00EE2B41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46047A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дня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вступления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договора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силу</w:t>
            </w:r>
          </w:p>
        </w:tc>
        <w:tc>
          <w:tcPr>
            <w:tcW w:w="2153" w:type="dxa"/>
            <w:vAlign w:val="center"/>
          </w:tcPr>
          <w:p w:rsidR="00D234AF" w:rsidRPr="00847723" w:rsidRDefault="00D46E6F" w:rsidP="00CE5ED5">
            <w:pPr>
              <w:widowControl w:val="0"/>
              <w:spacing w:after="120"/>
              <w:rPr>
                <w:rFonts w:ascii="Arial LatRus" w:hAnsi="Arial LatRus"/>
                <w:b/>
                <w:color w:val="000000" w:themeColor="text1"/>
                <w:sz w:val="20"/>
                <w:szCs w:val="20"/>
              </w:rPr>
            </w:pPr>
            <w:r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  <w:r w:rsidR="00CE5ED5"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6</w:t>
            </w:r>
            <w:r w:rsid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календарных</w:t>
            </w:r>
            <w:r w:rsidR="00D31E4A"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31E4A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д</w:t>
            </w:r>
            <w:r w:rsidR="00D234AF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н</w:t>
            </w:r>
            <w:r w:rsidR="00D31E4A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ей</w:t>
            </w:r>
          </w:p>
        </w:tc>
      </w:tr>
      <w:tr w:rsidR="00BB28C8" w:rsidRPr="0046047A" w:rsidTr="00D234AF">
        <w:trPr>
          <w:trHeight w:val="586"/>
          <w:jc w:val="center"/>
        </w:trPr>
        <w:tc>
          <w:tcPr>
            <w:tcW w:w="816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2</w:t>
            </w:r>
          </w:p>
        </w:tc>
        <w:tc>
          <w:tcPr>
            <w:tcW w:w="4962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B28C8" w:rsidRPr="0046047A" w:rsidTr="00D234AF">
        <w:trPr>
          <w:trHeight w:val="586"/>
          <w:jc w:val="center"/>
        </w:trPr>
        <w:tc>
          <w:tcPr>
            <w:tcW w:w="816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3</w:t>
            </w:r>
          </w:p>
        </w:tc>
        <w:tc>
          <w:tcPr>
            <w:tcW w:w="4962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B28C8" w:rsidRPr="0046047A" w:rsidTr="00D234AF">
        <w:trPr>
          <w:trHeight w:val="586"/>
          <w:jc w:val="center"/>
        </w:trPr>
        <w:tc>
          <w:tcPr>
            <w:tcW w:w="816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4</w:t>
            </w:r>
          </w:p>
        </w:tc>
        <w:tc>
          <w:tcPr>
            <w:tcW w:w="4962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BB28C8" w:rsidRPr="0046047A" w:rsidTr="00D234AF">
        <w:trPr>
          <w:trHeight w:val="586"/>
          <w:jc w:val="center"/>
        </w:trPr>
        <w:tc>
          <w:tcPr>
            <w:tcW w:w="816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46047A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4962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D234AF" w:rsidRPr="0046047A" w:rsidTr="00D234AF">
        <w:trPr>
          <w:cantSplit/>
          <w:trHeight w:val="586"/>
          <w:jc w:val="center"/>
        </w:trPr>
        <w:tc>
          <w:tcPr>
            <w:tcW w:w="5778" w:type="dxa"/>
            <w:gridSpan w:val="2"/>
            <w:vAlign w:val="center"/>
          </w:tcPr>
          <w:p w:rsidR="00D234AF" w:rsidRPr="0046047A" w:rsidRDefault="00D234AF" w:rsidP="003D2146">
            <w:pPr>
              <w:widowControl w:val="0"/>
              <w:spacing w:after="120"/>
              <w:rPr>
                <w:rFonts w:ascii="Arial LatRus" w:hAnsi="Arial LatRus"/>
                <w:b/>
                <w:sz w:val="20"/>
                <w:szCs w:val="20"/>
              </w:rPr>
            </w:pPr>
            <w:r w:rsidRPr="0046047A">
              <w:rPr>
                <w:rFonts w:ascii="Arial" w:hAnsi="Arial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2330" w:type="dxa"/>
            <w:vAlign w:val="center"/>
          </w:tcPr>
          <w:p w:rsidR="00D234AF" w:rsidRPr="0046047A" w:rsidRDefault="00D234AF" w:rsidP="00EE2B41">
            <w:pPr>
              <w:widowControl w:val="0"/>
              <w:spacing w:after="120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46047A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дня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вступления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договора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46047A">
              <w:rPr>
                <w:rFonts w:ascii="Arial LatRus" w:hAnsi="Arial LatRus" w:cs="Arial LatRus"/>
                <w:b/>
                <w:sz w:val="20"/>
                <w:szCs w:val="20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0"/>
                <w:szCs w:val="20"/>
              </w:rPr>
              <w:t>силу</w:t>
            </w:r>
          </w:p>
        </w:tc>
        <w:tc>
          <w:tcPr>
            <w:tcW w:w="2153" w:type="dxa"/>
            <w:vAlign w:val="center"/>
          </w:tcPr>
          <w:p w:rsidR="00D234AF" w:rsidRPr="00847723" w:rsidRDefault="00D46E6F" w:rsidP="00CE5ED5">
            <w:pPr>
              <w:widowControl w:val="0"/>
              <w:spacing w:after="120"/>
              <w:rPr>
                <w:rFonts w:ascii="Arial LatRus" w:hAnsi="Arial LatRus"/>
                <w:b/>
                <w:color w:val="000000" w:themeColor="text1"/>
                <w:sz w:val="20"/>
                <w:szCs w:val="20"/>
              </w:rPr>
            </w:pPr>
            <w:r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lang w:val="hy-AM"/>
              </w:rPr>
              <w:t>2</w:t>
            </w:r>
            <w:r w:rsidR="00CE5ED5"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6</w:t>
            </w:r>
            <w:r w:rsid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календарных</w:t>
            </w:r>
            <w:r w:rsidR="00D31E4A" w:rsidRPr="00847723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31E4A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д</w:t>
            </w:r>
            <w:r w:rsidR="00D234AF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н</w:t>
            </w:r>
            <w:r w:rsidR="00D31E4A" w:rsidRPr="0084772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ей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outlineLvl w:val="3"/>
        <w:rPr>
          <w:rFonts w:ascii="Arial LatRus" w:hAnsi="Arial LatRus"/>
          <w:i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B28C8" w:rsidRPr="0046047A" w:rsidTr="003D2146">
        <w:trPr>
          <w:jc w:val="center"/>
        </w:trPr>
        <w:tc>
          <w:tcPr>
            <w:tcW w:w="4536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ЗАКАЗЧИК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Низаминская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средняя школа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>Араратского района РА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 xml:space="preserve">с. Низами, ул. А. </w:t>
            </w: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Егиазаряна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37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>н</w:t>
            </w:r>
            <w:proofErr w:type="spellEnd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 xml:space="preserve"> /с 900438000037</w:t>
            </w:r>
          </w:p>
          <w:p w:rsidR="00C97571" w:rsidRPr="00C97571" w:rsidRDefault="00C97571" w:rsidP="00C97571">
            <w:pPr>
              <w:widowControl w:val="0"/>
              <w:pBdr>
                <w:bottom w:val="single" w:sz="12" w:space="1" w:color="auto"/>
              </w:pBdr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DF6FCE">
              <w:rPr>
                <w:rFonts w:ascii="Sylfaen" w:hAnsi="Sylfaen" w:cs="Arial"/>
                <w:bCs/>
                <w:sz w:val="20"/>
                <w:szCs w:val="20"/>
              </w:rPr>
              <w:t>УНН 03804418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  <w:tc>
          <w:tcPr>
            <w:tcW w:w="760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ПОДРЯДЧИК</w:t>
            </w: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jc w:val="center"/>
              <w:rPr>
                <w:rFonts w:asciiTheme="minorHAnsi" w:hAnsiTheme="minorHAnsi"/>
              </w:rPr>
            </w:pPr>
          </w:p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/>
                <w:lang w:val="en-US"/>
              </w:rPr>
            </w:pPr>
            <w:r w:rsidRPr="0046047A">
              <w:rPr>
                <w:rFonts w:ascii="Arial LatRus" w:hAnsi="Arial LatRus"/>
                <w:lang w:val="en-US"/>
              </w:rPr>
              <w:t>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vertAlign w:val="superscript"/>
              </w:rPr>
            </w:pPr>
            <w:r w:rsidRPr="0046047A">
              <w:rPr>
                <w:rFonts w:ascii="Arial LatRus" w:hAnsi="Arial LatRus"/>
                <w:vertAlign w:val="superscript"/>
              </w:rPr>
              <w:t>/</w:t>
            </w: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tabs>
          <w:tab w:val="left" w:pos="8789"/>
        </w:tabs>
        <w:spacing w:after="160" w:line="360" w:lineRule="auto"/>
        <w:ind w:firstLine="567"/>
        <w:jc w:val="both"/>
        <w:rPr>
          <w:rFonts w:ascii="Arial LatRus" w:hAnsi="Arial LatRus"/>
        </w:rPr>
      </w:pPr>
    </w:p>
    <w:p w:rsidR="00BB28C8" w:rsidRPr="0046047A" w:rsidRDefault="00BB28C8" w:rsidP="00BB28C8">
      <w:pPr>
        <w:widowControl w:val="0"/>
        <w:spacing w:after="160" w:line="360" w:lineRule="auto"/>
        <w:rPr>
          <w:rFonts w:ascii="Arial LatRus" w:hAnsi="Arial LatRus"/>
          <w:i/>
        </w:rPr>
      </w:pPr>
      <w:r w:rsidRPr="0046047A">
        <w:rPr>
          <w:rFonts w:ascii="Arial LatRus" w:hAnsi="Arial LatRus"/>
        </w:rPr>
        <w:br w:type="page"/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Sylfaen"/>
          <w:i/>
        </w:rPr>
      </w:pPr>
      <w:r w:rsidRPr="0046047A">
        <w:rPr>
          <w:rFonts w:ascii="Arial" w:hAnsi="Arial" w:cs="Arial"/>
          <w:i/>
        </w:rPr>
        <w:lastRenderedPageBreak/>
        <w:t>Приложение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№</w:t>
      </w:r>
      <w:r w:rsidRPr="0046047A">
        <w:rPr>
          <w:rFonts w:ascii="Arial LatRus" w:hAnsi="Arial LatRus" w:cs="Arial LatRus"/>
          <w:i/>
        </w:rPr>
        <w:t xml:space="preserve"> 3</w:t>
      </w:r>
    </w:p>
    <w:p w:rsidR="00BB28C8" w:rsidRPr="0046047A" w:rsidRDefault="00BB28C8" w:rsidP="00A07A18">
      <w:pPr>
        <w:widowControl w:val="0"/>
        <w:spacing w:after="160" w:line="360" w:lineRule="auto"/>
        <w:ind w:firstLine="567"/>
        <w:jc w:val="right"/>
        <w:rPr>
          <w:rFonts w:ascii="Arial LatRus" w:hAnsi="Arial LatRus" w:cs="Sylfaen"/>
          <w:i/>
        </w:rPr>
      </w:pPr>
      <w:r w:rsidRPr="0046047A">
        <w:rPr>
          <w:rFonts w:ascii="Arial" w:hAnsi="Arial" w:cs="Arial"/>
          <w:i/>
        </w:rPr>
        <w:t>к</w:t>
      </w:r>
      <w:r w:rsidRPr="0046047A">
        <w:rPr>
          <w:rFonts w:ascii="Arial LatRus" w:hAnsi="Arial LatRus" w:cs="Arial LatRus"/>
          <w:i/>
        </w:rPr>
        <w:t xml:space="preserve"> </w:t>
      </w:r>
      <w:r w:rsidR="00C97571">
        <w:rPr>
          <w:rFonts w:asciiTheme="minorHAnsi" w:hAnsiTheme="minorHAnsi" w:cs="Arial LatRus"/>
          <w:i/>
        </w:rPr>
        <w:t xml:space="preserve"> </w:t>
      </w:r>
      <w:r w:rsidRPr="0046047A">
        <w:rPr>
          <w:rFonts w:ascii="Arial" w:hAnsi="Arial" w:cs="Arial"/>
          <w:i/>
        </w:rPr>
        <w:t>Договору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под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кодом</w:t>
      </w:r>
      <w:r w:rsidRPr="0046047A">
        <w:rPr>
          <w:rFonts w:ascii="Arial LatRus" w:hAnsi="Arial LatRus" w:cs="Arial LatRus"/>
          <w:i/>
        </w:rPr>
        <w:t xml:space="preserve"> </w:t>
      </w:r>
      <w:r w:rsidR="002A1A5D" w:rsidRPr="002A1A5D">
        <w:rPr>
          <w:rFonts w:ascii="Arial LatRus" w:hAnsi="Arial LatRus"/>
          <w:i/>
          <w:sz w:val="20"/>
          <w:szCs w:val="20"/>
          <w:lang w:val="hy-AM"/>
        </w:rPr>
        <w:t>AMNMD-GHASHDZB-21/</w:t>
      </w:r>
      <w:r w:rsidR="002A1A5D" w:rsidRPr="002A1A5D">
        <w:rPr>
          <w:rFonts w:ascii="Arial LatRus" w:hAnsi="Arial LatRus"/>
          <w:i/>
          <w:sz w:val="20"/>
          <w:szCs w:val="20"/>
        </w:rPr>
        <w:t>1</w:t>
      </w:r>
      <w:r w:rsidRPr="0046047A">
        <w:rPr>
          <w:rFonts w:ascii="Arial LatRus" w:hAnsi="Arial LatRus" w:cs="Sylfaen"/>
          <w:i/>
        </w:rPr>
        <w:br/>
      </w:r>
      <w:r w:rsidRPr="0046047A">
        <w:rPr>
          <w:rFonts w:ascii="Arial" w:hAnsi="Arial" w:cs="Arial"/>
          <w:i/>
        </w:rPr>
        <w:t>заключенному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 LatRus" w:hAnsi="Arial LatRus"/>
          <w:i/>
        </w:rPr>
        <w:t xml:space="preserve">" </w:t>
      </w:r>
      <w:r w:rsidRPr="0046047A">
        <w:rPr>
          <w:rFonts w:ascii="Arial LatRus" w:hAnsi="Arial LatRus"/>
          <w:i/>
        </w:rPr>
        <w:tab/>
        <w:t xml:space="preserve">" </w:t>
      </w:r>
      <w:r w:rsidRPr="0046047A">
        <w:rPr>
          <w:rFonts w:ascii="Arial LatRus" w:hAnsi="Arial LatRus"/>
          <w:i/>
        </w:rPr>
        <w:tab/>
        <w:t>20</w:t>
      </w:r>
      <w:r w:rsidRPr="0046047A">
        <w:rPr>
          <w:rFonts w:ascii="Arial LatRus" w:hAnsi="Arial LatRus"/>
          <w:i/>
        </w:rPr>
        <w:tab/>
      </w:r>
      <w:r w:rsidRPr="0046047A">
        <w:rPr>
          <w:rFonts w:ascii="Arial" w:hAnsi="Arial" w:cs="Arial"/>
          <w:i/>
        </w:rPr>
        <w:t>г</w:t>
      </w:r>
      <w:r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/>
          <w:lang w:val="en-US"/>
        </w:rPr>
      </w:pPr>
      <w:r w:rsidRPr="0046047A">
        <w:rPr>
          <w:rFonts w:ascii="Arial" w:hAnsi="Arial" w:cs="Arial"/>
        </w:rPr>
        <w:t>ГРАФИК</w:t>
      </w:r>
      <w:r w:rsidRPr="0046047A">
        <w:rPr>
          <w:rFonts w:ascii="Arial LatRus" w:hAnsi="Arial LatRus"/>
        </w:rPr>
        <w:t xml:space="preserve"> </w:t>
      </w:r>
      <w:r w:rsidRPr="0046047A">
        <w:rPr>
          <w:rFonts w:ascii="Arial" w:hAnsi="Arial" w:cs="Arial"/>
        </w:rPr>
        <w:t>ОПЛАТЫ</w:t>
      </w:r>
      <w:r w:rsidRPr="0046047A">
        <w:rPr>
          <w:rStyle w:val="af6"/>
          <w:rFonts w:ascii="Arial LatRus" w:hAnsi="Arial LatRus"/>
        </w:rPr>
        <w:footnoteReference w:customMarkFollows="1" w:id="37"/>
        <w:t>*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/>
        </w:rPr>
      </w:pPr>
      <w:proofErr w:type="spellStart"/>
      <w:r w:rsidRPr="0046047A">
        <w:rPr>
          <w:rFonts w:ascii="Arial" w:hAnsi="Arial" w:cs="Arial"/>
        </w:rPr>
        <w:t>драмов</w:t>
      </w:r>
      <w:proofErr w:type="spellEnd"/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</w:t>
      </w:r>
    </w:p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238"/>
        <w:gridCol w:w="3123"/>
        <w:gridCol w:w="425"/>
        <w:gridCol w:w="425"/>
        <w:gridCol w:w="426"/>
        <w:gridCol w:w="425"/>
        <w:gridCol w:w="425"/>
        <w:gridCol w:w="284"/>
        <w:gridCol w:w="283"/>
        <w:gridCol w:w="425"/>
        <w:gridCol w:w="426"/>
        <w:gridCol w:w="425"/>
        <w:gridCol w:w="425"/>
        <w:gridCol w:w="360"/>
        <w:gridCol w:w="581"/>
      </w:tblGrid>
      <w:tr w:rsidR="00BB28C8" w:rsidRPr="0046047A" w:rsidTr="003D2146">
        <w:trPr>
          <w:jc w:val="center"/>
        </w:trPr>
        <w:tc>
          <w:tcPr>
            <w:tcW w:w="10955" w:type="dxa"/>
            <w:gridSpan w:val="16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Работа</w:t>
            </w:r>
          </w:p>
        </w:tc>
      </w:tr>
      <w:tr w:rsidR="00BB28C8" w:rsidRPr="0046047A" w:rsidTr="0012331A">
        <w:trPr>
          <w:jc w:val="center"/>
        </w:trPr>
        <w:tc>
          <w:tcPr>
            <w:tcW w:w="1259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номер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предусмотренного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приглашением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лота</w:t>
            </w:r>
          </w:p>
        </w:tc>
        <w:tc>
          <w:tcPr>
            <w:tcW w:w="1238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промежуточный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код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, </w:t>
            </w:r>
            <w:r w:rsidRPr="0046047A">
              <w:rPr>
                <w:rFonts w:ascii="Arial" w:hAnsi="Arial" w:cs="Arial"/>
                <w:sz w:val="14"/>
                <w:szCs w:val="16"/>
              </w:rPr>
              <w:t>предусмотренный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планом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закупок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по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классификации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ЕЗК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(CPV)</w:t>
            </w:r>
          </w:p>
        </w:tc>
        <w:tc>
          <w:tcPr>
            <w:tcW w:w="3123" w:type="dxa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наименование</w:t>
            </w:r>
          </w:p>
        </w:tc>
        <w:tc>
          <w:tcPr>
            <w:tcW w:w="5335" w:type="dxa"/>
            <w:gridSpan w:val="13"/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both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Оплату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работы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предусматривается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произвести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в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847723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20</w:t>
            </w:r>
            <w:r w:rsidR="005A589C" w:rsidRPr="00847723">
              <w:rPr>
                <w:rFonts w:asciiTheme="minorHAnsi" w:hAnsiTheme="minorHAnsi" w:cstheme="minorHAnsi"/>
                <w:color w:val="FF0000"/>
                <w:sz w:val="16"/>
                <w:szCs w:val="16"/>
                <w:lang w:val="hy-AM"/>
              </w:rPr>
              <w:t>21</w:t>
            </w:r>
            <w:r w:rsidR="00D46E6F" w:rsidRPr="00847723">
              <w:rPr>
                <w:rFonts w:asciiTheme="minorHAnsi" w:hAnsiTheme="minorHAnsi" w:cstheme="minorHAnsi"/>
                <w:color w:val="FF0000"/>
                <w:sz w:val="16"/>
                <w:szCs w:val="16"/>
                <w:lang w:val="hy-AM"/>
              </w:rPr>
              <w:t>-2022</w:t>
            </w:r>
            <w:r w:rsidRPr="0046047A">
              <w:rPr>
                <w:rFonts w:ascii="Arial LatRus" w:hAnsi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г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., </w:t>
            </w:r>
            <w:r w:rsidRPr="0046047A">
              <w:rPr>
                <w:rFonts w:ascii="Arial" w:hAnsi="Arial" w:cs="Arial"/>
                <w:sz w:val="14"/>
                <w:szCs w:val="16"/>
              </w:rPr>
              <w:t>по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месяцам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, </w:t>
            </w:r>
            <w:r w:rsidRPr="0046047A">
              <w:rPr>
                <w:rFonts w:ascii="Arial" w:hAnsi="Arial" w:cs="Arial"/>
                <w:sz w:val="14"/>
                <w:szCs w:val="16"/>
              </w:rPr>
              <w:t>в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том</w:t>
            </w:r>
            <w:r w:rsidRPr="0046047A">
              <w:rPr>
                <w:rFonts w:ascii="Arial LatRus" w:hAnsi="Arial LatRus"/>
                <w:sz w:val="14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4"/>
                <w:szCs w:val="16"/>
              </w:rPr>
              <w:t>числе</w:t>
            </w:r>
            <w:r w:rsidRPr="0046047A">
              <w:rPr>
                <w:rStyle w:val="af6"/>
                <w:rFonts w:ascii="Arial LatRus" w:hAnsi="Arial LatRus"/>
                <w:sz w:val="14"/>
                <w:szCs w:val="16"/>
              </w:rPr>
              <w:footnoteReference w:customMarkFollows="1" w:id="38"/>
              <w:t>**</w:t>
            </w:r>
          </w:p>
        </w:tc>
      </w:tr>
      <w:tr w:rsidR="00A26BF4" w:rsidRPr="0046047A" w:rsidTr="0012331A">
        <w:trPr>
          <w:cantSplit/>
          <w:trHeight w:val="1134"/>
          <w:jc w:val="center"/>
        </w:trPr>
        <w:tc>
          <w:tcPr>
            <w:tcW w:w="1259" w:type="dxa"/>
          </w:tcPr>
          <w:p w:rsidR="00A26BF4" w:rsidRPr="0046047A" w:rsidRDefault="00A26BF4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</w:p>
        </w:tc>
        <w:tc>
          <w:tcPr>
            <w:tcW w:w="1238" w:type="dxa"/>
          </w:tcPr>
          <w:p w:rsidR="00A26BF4" w:rsidRPr="0046047A" w:rsidRDefault="00A26BF4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</w:p>
        </w:tc>
        <w:tc>
          <w:tcPr>
            <w:tcW w:w="3123" w:type="dxa"/>
          </w:tcPr>
          <w:p w:rsidR="00A26BF4" w:rsidRPr="0046047A" w:rsidRDefault="00A26BF4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 w:cs="Sylfaen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февраль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март</w:t>
            </w:r>
          </w:p>
        </w:tc>
        <w:tc>
          <w:tcPr>
            <w:tcW w:w="426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 w:cs="Sylfaen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апрель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май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июнь</w:t>
            </w:r>
          </w:p>
        </w:tc>
        <w:tc>
          <w:tcPr>
            <w:tcW w:w="284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июль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</w:p>
        </w:tc>
        <w:tc>
          <w:tcPr>
            <w:tcW w:w="283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август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сентябрь</w:t>
            </w:r>
            <w:r w:rsidRPr="0046047A">
              <w:rPr>
                <w:rFonts w:ascii="Arial LatRus" w:hAnsi="Arial LatRus" w:cs="Arial LatRus"/>
                <w:sz w:val="14"/>
                <w:szCs w:val="16"/>
              </w:rPr>
              <w:t xml:space="preserve"> </w:t>
            </w:r>
          </w:p>
        </w:tc>
        <w:tc>
          <w:tcPr>
            <w:tcW w:w="426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октябрь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ноябрь</w:t>
            </w:r>
          </w:p>
        </w:tc>
        <w:tc>
          <w:tcPr>
            <w:tcW w:w="425" w:type="dxa"/>
            <w:textDirection w:val="btLr"/>
            <w:vAlign w:val="center"/>
          </w:tcPr>
          <w:p w:rsidR="00A26BF4" w:rsidRPr="0046047A" w:rsidRDefault="00A26BF4" w:rsidP="008A1A6A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декабрь</w:t>
            </w:r>
          </w:p>
        </w:tc>
        <w:tc>
          <w:tcPr>
            <w:tcW w:w="360" w:type="dxa"/>
            <w:textDirection w:val="btLr"/>
            <w:vAlign w:val="center"/>
          </w:tcPr>
          <w:p w:rsidR="00A26BF4" w:rsidRPr="00CE5ED5" w:rsidRDefault="00A26BF4" w:rsidP="003D2146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Январь</w:t>
            </w:r>
            <w:r w:rsidR="00CE5ED5">
              <w:rPr>
                <w:rFonts w:ascii="Arial" w:hAnsi="Arial" w:cs="Arial"/>
                <w:sz w:val="14"/>
                <w:szCs w:val="16"/>
              </w:rPr>
              <w:t xml:space="preserve"> (</w:t>
            </w:r>
            <w:r>
              <w:rPr>
                <w:rFonts w:ascii="Arial" w:hAnsi="Arial" w:cs="Arial"/>
                <w:sz w:val="14"/>
                <w:szCs w:val="16"/>
                <w:lang w:val="en-US"/>
              </w:rPr>
              <w:t>2022</w:t>
            </w:r>
            <w:r w:rsidR="00CE5ED5">
              <w:rPr>
                <w:rFonts w:ascii="Arial" w:hAnsi="Arial" w:cs="Arial"/>
                <w:sz w:val="14"/>
                <w:szCs w:val="16"/>
              </w:rPr>
              <w:t>)</w:t>
            </w:r>
          </w:p>
        </w:tc>
        <w:tc>
          <w:tcPr>
            <w:tcW w:w="581" w:type="dxa"/>
            <w:textDirection w:val="btLr"/>
            <w:vAlign w:val="center"/>
          </w:tcPr>
          <w:p w:rsidR="00A26BF4" w:rsidRPr="0046047A" w:rsidRDefault="00A26BF4" w:rsidP="003D2146">
            <w:pPr>
              <w:widowControl w:val="0"/>
              <w:spacing w:after="120"/>
              <w:ind w:left="-95" w:right="-88"/>
              <w:jc w:val="center"/>
              <w:rPr>
                <w:rFonts w:ascii="Arial LatRus" w:hAnsi="Arial LatRus"/>
                <w:sz w:val="14"/>
                <w:szCs w:val="16"/>
                <w:lang w:val="en-US"/>
              </w:rPr>
            </w:pPr>
            <w:r w:rsidRPr="0046047A">
              <w:rPr>
                <w:rFonts w:ascii="Arial" w:hAnsi="Arial" w:cs="Arial"/>
                <w:sz w:val="14"/>
                <w:szCs w:val="16"/>
              </w:rPr>
              <w:t>Всего</w:t>
            </w:r>
          </w:p>
        </w:tc>
      </w:tr>
      <w:tr w:rsidR="00A26BF4" w:rsidRPr="0046047A" w:rsidTr="0046047A">
        <w:trPr>
          <w:cantSplit/>
          <w:trHeight w:val="1134"/>
          <w:jc w:val="center"/>
        </w:trPr>
        <w:tc>
          <w:tcPr>
            <w:tcW w:w="1259" w:type="dxa"/>
          </w:tcPr>
          <w:p w:rsidR="00A26BF4" w:rsidRPr="0046047A" w:rsidRDefault="00A26BF4" w:rsidP="003D2146">
            <w:pPr>
              <w:widowControl w:val="0"/>
              <w:spacing w:after="120"/>
              <w:jc w:val="center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  <w:lang w:val="hy-AM"/>
              </w:rPr>
              <w:t>1</w:t>
            </w:r>
          </w:p>
        </w:tc>
        <w:tc>
          <w:tcPr>
            <w:tcW w:w="1238" w:type="dxa"/>
          </w:tcPr>
          <w:p w:rsidR="00A26BF4" w:rsidRPr="0046047A" w:rsidRDefault="00A26BF4" w:rsidP="003D2146">
            <w:pPr>
              <w:widowControl w:val="0"/>
              <w:spacing w:after="120"/>
              <w:jc w:val="center"/>
              <w:rPr>
                <w:rFonts w:ascii="Arial LatRus" w:hAnsi="Arial LatRus"/>
                <w:lang w:val="hy-AM"/>
              </w:rPr>
            </w:pPr>
            <w:r w:rsidRPr="0046047A">
              <w:rPr>
                <w:rFonts w:ascii="Arial LatRus" w:hAnsi="Arial LatRus"/>
                <w:lang w:val="hy-AM"/>
              </w:rPr>
              <w:t>45211229</w:t>
            </w:r>
          </w:p>
        </w:tc>
        <w:tc>
          <w:tcPr>
            <w:tcW w:w="3123" w:type="dxa"/>
          </w:tcPr>
          <w:p w:rsidR="00A26BF4" w:rsidRPr="0046047A" w:rsidRDefault="00A26BF4" w:rsidP="00DF3A72">
            <w:pPr>
              <w:widowControl w:val="0"/>
              <w:spacing w:after="120"/>
              <w:jc w:val="center"/>
              <w:rPr>
                <w:rFonts w:ascii="Arial LatRus" w:hAnsi="Arial LatRus"/>
                <w:sz w:val="14"/>
                <w:szCs w:val="16"/>
                <w:lang w:val="hy-AM"/>
              </w:rPr>
            </w:pPr>
            <w:r w:rsidRPr="0046047A">
              <w:rPr>
                <w:rFonts w:ascii="Arial" w:hAnsi="Arial" w:cs="Arial"/>
                <w:b/>
                <w:sz w:val="22"/>
                <w:szCs w:val="22"/>
                <w:lang w:val="hy-AM"/>
              </w:rPr>
              <w:t>Строительные</w:t>
            </w:r>
            <w:r w:rsidRPr="0046047A">
              <w:rPr>
                <w:rFonts w:ascii="Arial LatRus" w:hAnsi="Arial LatRus" w:cs="Arial LatRus"/>
                <w:b/>
                <w:sz w:val="22"/>
                <w:szCs w:val="22"/>
                <w:lang w:val="hy-AM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2"/>
                <w:szCs w:val="22"/>
                <w:lang w:val="hy-AM"/>
              </w:rPr>
              <w:t>работы</w:t>
            </w:r>
            <w:r w:rsidRPr="0046047A">
              <w:rPr>
                <w:rFonts w:ascii="Arial LatRus" w:hAnsi="Arial LatRus" w:cs="Arial LatRus"/>
                <w:b/>
                <w:sz w:val="22"/>
                <w:szCs w:val="22"/>
                <w:lang w:val="hy-AM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2"/>
                <w:szCs w:val="22"/>
                <w:lang w:val="hy-AM"/>
              </w:rPr>
              <w:t>для</w:t>
            </w:r>
            <w:r w:rsidRPr="0046047A">
              <w:rPr>
                <w:rFonts w:ascii="Arial LatRus" w:hAnsi="Arial LatRus" w:cs="Arial LatRus"/>
                <w:b/>
                <w:sz w:val="22"/>
                <w:szCs w:val="22"/>
                <w:lang w:val="hy-AM"/>
              </w:rPr>
              <w:t xml:space="preserve"> </w:t>
            </w:r>
            <w:r w:rsidRPr="0046047A">
              <w:rPr>
                <w:rFonts w:ascii="Arial" w:hAnsi="Arial" w:cs="Arial"/>
                <w:b/>
                <w:sz w:val="22"/>
                <w:szCs w:val="22"/>
                <w:lang w:val="hy-AM"/>
              </w:rPr>
              <w:t>школ</w:t>
            </w:r>
          </w:p>
        </w:tc>
        <w:tc>
          <w:tcPr>
            <w:tcW w:w="5335" w:type="dxa"/>
            <w:gridSpan w:val="13"/>
            <w:vAlign w:val="center"/>
          </w:tcPr>
          <w:p w:rsidR="00A26BF4" w:rsidRPr="0046047A" w:rsidRDefault="00A26BF4" w:rsidP="00AF652B">
            <w:pPr>
              <w:ind w:left="113" w:right="113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В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течени</w:t>
            </w:r>
            <w:proofErr w:type="gramStart"/>
            <w:r w:rsidRPr="0046047A">
              <w:rPr>
                <w:rFonts w:ascii="Arial" w:hAnsi="Arial" w:cs="Arial"/>
              </w:rPr>
              <w:t>и</w:t>
            </w:r>
            <w:proofErr w:type="gramEnd"/>
            <w:r w:rsidRPr="0046047A">
              <w:rPr>
                <w:rFonts w:ascii="Arial LatRus" w:hAnsi="Arial LatRus" w:cs="Arial LatRus"/>
              </w:rPr>
              <w:t xml:space="preserve"> 10 </w:t>
            </w:r>
            <w:r w:rsidRPr="0046047A">
              <w:rPr>
                <w:rFonts w:ascii="Arial" w:hAnsi="Arial" w:cs="Arial"/>
              </w:rPr>
              <w:t>рабочих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дней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после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получения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результата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каждого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этапа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выполнения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контракта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jc w:val="both"/>
        <w:rPr>
          <w:rFonts w:ascii="Arial LatRus" w:hAnsi="Arial LatRus" w:cs="Sylfaen"/>
          <w:i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B28C8" w:rsidRPr="0046047A" w:rsidTr="003D2146">
        <w:trPr>
          <w:jc w:val="center"/>
        </w:trPr>
        <w:tc>
          <w:tcPr>
            <w:tcW w:w="4536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ЗАКАЗЧИК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Низаминская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средняя школа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>Араратского района РА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DF6FCE">
              <w:rPr>
                <w:rFonts w:ascii="Sylfaen" w:hAnsi="Sylfaen" w:cs="Arial"/>
                <w:sz w:val="20"/>
                <w:szCs w:val="20"/>
              </w:rPr>
              <w:t xml:space="preserve">с. Низами, ул. А. </w:t>
            </w:r>
            <w:proofErr w:type="spellStart"/>
            <w:r w:rsidRPr="00DF6FCE">
              <w:rPr>
                <w:rFonts w:ascii="Sylfaen" w:hAnsi="Sylfaen" w:cs="Arial"/>
                <w:sz w:val="20"/>
                <w:szCs w:val="20"/>
              </w:rPr>
              <w:t>Егиазаряна</w:t>
            </w:r>
            <w:proofErr w:type="spellEnd"/>
            <w:r w:rsidRPr="00DF6FCE">
              <w:rPr>
                <w:rFonts w:ascii="Sylfaen" w:hAnsi="Sylfaen" w:cs="Arial"/>
                <w:sz w:val="20"/>
                <w:szCs w:val="20"/>
              </w:rPr>
              <w:t xml:space="preserve"> 37</w:t>
            </w:r>
          </w:p>
          <w:p w:rsidR="00C97571" w:rsidRPr="00DF6FCE" w:rsidRDefault="00C97571" w:rsidP="00C97571">
            <w:pPr>
              <w:widowControl w:val="0"/>
              <w:spacing w:after="160" w:line="360" w:lineRule="auto"/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>н</w:t>
            </w:r>
            <w:proofErr w:type="spellEnd"/>
            <w:r w:rsidRPr="00DF6FCE">
              <w:rPr>
                <w:rFonts w:ascii="Sylfaen" w:hAnsi="Sylfaen" w:cs="Sylfaen"/>
                <w:bCs/>
                <w:sz w:val="20"/>
                <w:szCs w:val="20"/>
              </w:rPr>
              <w:t xml:space="preserve"> /с 900438000037</w:t>
            </w:r>
          </w:p>
          <w:p w:rsidR="00C97571" w:rsidRPr="00C97571" w:rsidRDefault="00C97571" w:rsidP="00C97571">
            <w:pPr>
              <w:widowControl w:val="0"/>
              <w:pBdr>
                <w:bottom w:val="single" w:sz="12" w:space="1" w:color="auto"/>
              </w:pBdr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DF6FCE">
              <w:rPr>
                <w:rFonts w:ascii="Sylfaen" w:hAnsi="Sylfaen" w:cs="Arial"/>
                <w:bCs/>
                <w:sz w:val="20"/>
                <w:szCs w:val="20"/>
              </w:rPr>
              <w:t>УНН 03804418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/</w:t>
            </w:r>
            <w:r w:rsidRPr="0046047A">
              <w:rPr>
                <w:rFonts w:ascii="Arial" w:hAnsi="Arial" w:cs="Arial"/>
              </w:rPr>
              <w:t>подпись</w:t>
            </w:r>
            <w:r w:rsidRPr="0046047A">
              <w:rPr>
                <w:rFonts w:ascii="Arial LatRus" w:hAnsi="Arial LatRus" w:cs="Arial LatRus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  <w:tc>
          <w:tcPr>
            <w:tcW w:w="760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</w:p>
        </w:tc>
        <w:tc>
          <w:tcPr>
            <w:tcW w:w="4343" w:type="dxa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ПОДРЯДЧИК</w:t>
            </w:r>
          </w:p>
          <w:p w:rsidR="00C97571" w:rsidRDefault="00C97571" w:rsidP="003D2146">
            <w:pPr>
              <w:widowControl w:val="0"/>
              <w:spacing w:after="160" w:line="360" w:lineRule="auto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spacing w:after="160" w:line="360" w:lineRule="auto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spacing w:after="160" w:line="360" w:lineRule="auto"/>
              <w:jc w:val="center"/>
              <w:rPr>
                <w:rFonts w:asciiTheme="minorHAnsi" w:hAnsiTheme="minorHAnsi"/>
              </w:rPr>
            </w:pPr>
          </w:p>
          <w:p w:rsidR="00C97571" w:rsidRDefault="00C97571" w:rsidP="003D2146">
            <w:pPr>
              <w:widowControl w:val="0"/>
              <w:spacing w:after="160" w:line="360" w:lineRule="auto"/>
              <w:jc w:val="center"/>
              <w:rPr>
                <w:rFonts w:asciiTheme="minorHAnsi" w:hAnsiTheme="minorHAnsi"/>
              </w:rPr>
            </w:pPr>
          </w:p>
          <w:p w:rsidR="00BB28C8" w:rsidRPr="0046047A" w:rsidRDefault="00C97571" w:rsidP="00C97571">
            <w:pPr>
              <w:widowControl w:val="0"/>
              <w:spacing w:after="160" w:line="360" w:lineRule="auto"/>
              <w:rPr>
                <w:rFonts w:ascii="Arial LatRus" w:hAnsi="Arial LatRus"/>
              </w:rPr>
            </w:pPr>
            <w:r>
              <w:rPr>
                <w:rFonts w:asciiTheme="minorHAnsi" w:hAnsiTheme="minorHAnsi"/>
              </w:rPr>
              <w:t xml:space="preserve">           </w:t>
            </w:r>
            <w:r w:rsidR="00BB28C8" w:rsidRPr="0046047A">
              <w:rPr>
                <w:rFonts w:ascii="Arial LatRus" w:hAnsi="Arial LatRus"/>
              </w:rPr>
              <w:t>__________</w:t>
            </w:r>
            <w:r w:rsidR="00A26BF4" w:rsidRPr="0046047A">
              <w:rPr>
                <w:rFonts w:ascii="Arial" w:hAnsi="Arial" w:cs="Arial"/>
                <w:sz w:val="14"/>
                <w:szCs w:val="16"/>
              </w:rPr>
              <w:t xml:space="preserve"> январь</w:t>
            </w:r>
            <w:r w:rsidR="00A26BF4" w:rsidRPr="0046047A">
              <w:rPr>
                <w:rFonts w:ascii="Arial LatRus" w:hAnsi="Arial LatRus"/>
              </w:rPr>
              <w:t xml:space="preserve"> </w:t>
            </w:r>
            <w:r w:rsidR="00BB28C8" w:rsidRPr="0046047A">
              <w:rPr>
                <w:rFonts w:ascii="Arial LatRus" w:hAnsi="Arial LatRus"/>
              </w:rPr>
              <w:t>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 LatRus" w:hAnsi="Arial LatRus"/>
              </w:rPr>
              <w:t>/</w:t>
            </w:r>
            <w:r w:rsidRPr="0046047A">
              <w:rPr>
                <w:rFonts w:ascii="Arial" w:hAnsi="Arial" w:cs="Arial"/>
              </w:rPr>
              <w:t>подпись</w:t>
            </w:r>
            <w:r w:rsidRPr="0046047A">
              <w:rPr>
                <w:rFonts w:ascii="Arial LatRus" w:hAnsi="Arial LatRus" w:cs="Arial LatRus"/>
              </w:rPr>
              <w:t>/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</w:rPr>
            </w:pPr>
            <w:r w:rsidRPr="0046047A">
              <w:rPr>
                <w:rFonts w:ascii="Arial" w:hAnsi="Arial" w:cs="Arial"/>
              </w:rPr>
              <w:t>М</w:t>
            </w:r>
            <w:r w:rsidRPr="0046047A">
              <w:rPr>
                <w:rFonts w:ascii="Arial LatRus" w:hAnsi="Arial LatRus" w:cs="Arial LatRus"/>
              </w:rPr>
              <w:t xml:space="preserve">. </w:t>
            </w:r>
            <w:r w:rsidRPr="0046047A">
              <w:rPr>
                <w:rFonts w:ascii="Arial" w:hAnsi="Arial" w:cs="Arial"/>
              </w:rPr>
              <w:t>П</w:t>
            </w:r>
            <w:r w:rsidRPr="0046047A">
              <w:rPr>
                <w:rFonts w:ascii="Arial LatRus" w:hAnsi="Arial LatRus" w:cs="Arial LatRus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rPr>
          <w:rFonts w:ascii="Arial LatRus" w:hAnsi="Arial LatRus"/>
        </w:rPr>
        <w:sectPr w:rsidR="00BB28C8" w:rsidRPr="0046047A" w:rsidSect="00323496">
          <w:footerReference w:type="default" r:id="rId10"/>
          <w:footnotePr>
            <w:pos w:val="beneathText"/>
          </w:footnotePr>
          <w:type w:val="nextColumn"/>
          <w:pgSz w:w="11907" w:h="16840" w:code="9"/>
          <w:pgMar w:top="567" w:right="567" w:bottom="567" w:left="851" w:header="561" w:footer="561" w:gutter="0"/>
          <w:cols w:space="720"/>
          <w:docGrid w:linePitch="326"/>
        </w:sectPr>
      </w:pP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  <w:i/>
        </w:rPr>
        <w:lastRenderedPageBreak/>
        <w:t>Приложение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№</w:t>
      </w:r>
      <w:r w:rsidRPr="0046047A">
        <w:rPr>
          <w:rFonts w:ascii="Arial LatRus" w:hAnsi="Arial LatRus" w:cs="Arial LatRus"/>
          <w:i/>
        </w:rPr>
        <w:t xml:space="preserve"> 4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  <w:i/>
        </w:rPr>
        <w:t>к</w:t>
      </w:r>
      <w:r w:rsidRPr="0046047A">
        <w:rPr>
          <w:rFonts w:ascii="Arial LatRus" w:hAnsi="Arial LatRus" w:cs="Arial LatRus"/>
          <w:i/>
        </w:rPr>
        <w:t xml:space="preserve"> </w:t>
      </w:r>
      <w:r w:rsidR="00C97571">
        <w:rPr>
          <w:rFonts w:asciiTheme="minorHAnsi" w:hAnsiTheme="minorHAnsi" w:cs="Arial LatRus"/>
          <w:i/>
        </w:rPr>
        <w:t xml:space="preserve"> </w:t>
      </w:r>
      <w:r w:rsidRPr="0046047A">
        <w:rPr>
          <w:rFonts w:ascii="Arial" w:hAnsi="Arial" w:cs="Arial"/>
          <w:i/>
        </w:rPr>
        <w:t>Договору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под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кодом</w:t>
      </w:r>
      <w:r w:rsidRPr="0046047A">
        <w:rPr>
          <w:rFonts w:ascii="Arial LatRus" w:hAnsi="Arial LatRus" w:cs="Arial LatRus"/>
          <w:i/>
        </w:rPr>
        <w:t xml:space="preserve"> </w:t>
      </w:r>
      <w:r w:rsidR="002A1A5D" w:rsidRPr="002A1A5D">
        <w:rPr>
          <w:rFonts w:ascii="Arial LatRus" w:hAnsi="Arial LatRus"/>
          <w:i/>
          <w:sz w:val="20"/>
          <w:szCs w:val="20"/>
          <w:lang w:val="hy-AM"/>
        </w:rPr>
        <w:t>AMNMD-GHASHDZB-21/</w:t>
      </w:r>
      <w:r w:rsidR="002A1A5D" w:rsidRPr="002A1A5D">
        <w:rPr>
          <w:rFonts w:ascii="Arial LatRus" w:hAnsi="Arial LatRus"/>
          <w:i/>
          <w:sz w:val="20"/>
          <w:szCs w:val="20"/>
        </w:rPr>
        <w:t>1</w:t>
      </w:r>
      <w:r w:rsidRPr="0046047A">
        <w:rPr>
          <w:rFonts w:ascii="Arial LatRus" w:hAnsi="Arial LatRus" w:cs="Arial"/>
          <w:i/>
        </w:rPr>
        <w:br/>
      </w:r>
      <w:r w:rsidRPr="0046047A">
        <w:rPr>
          <w:rFonts w:ascii="Arial" w:hAnsi="Arial" w:cs="Arial"/>
          <w:i/>
        </w:rPr>
        <w:t>заключенному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 LatRus" w:hAnsi="Arial LatRus"/>
          <w:i/>
        </w:rPr>
        <w:t xml:space="preserve">" </w:t>
      </w:r>
      <w:r w:rsidRPr="0046047A">
        <w:rPr>
          <w:rFonts w:ascii="Arial LatRus" w:hAnsi="Arial LatRus"/>
          <w:i/>
        </w:rPr>
        <w:tab/>
        <w:t xml:space="preserve">" </w:t>
      </w:r>
      <w:r w:rsidRPr="0046047A">
        <w:rPr>
          <w:rFonts w:ascii="Arial LatRus" w:hAnsi="Arial LatRus"/>
          <w:i/>
        </w:rPr>
        <w:tab/>
        <w:t>20</w:t>
      </w:r>
      <w:r w:rsidRPr="0046047A">
        <w:rPr>
          <w:rFonts w:ascii="Arial LatRus" w:hAnsi="Arial LatRus"/>
          <w:i/>
        </w:rPr>
        <w:tab/>
      </w:r>
      <w:r w:rsidRPr="0046047A">
        <w:rPr>
          <w:rFonts w:ascii="Arial" w:hAnsi="Arial" w:cs="Arial"/>
          <w:i/>
        </w:rPr>
        <w:t>г</w:t>
      </w:r>
      <w:r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 w:cs="Sylfaen"/>
          <w:b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796"/>
        <w:gridCol w:w="4954"/>
      </w:tblGrid>
      <w:tr w:rsidR="00BB28C8" w:rsidRPr="0046047A" w:rsidTr="003D2146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</w:rPr>
              <w:t>Сторона</w:t>
            </w:r>
            <w:r w:rsidRPr="0046047A">
              <w:rPr>
                <w:rFonts w:ascii="Arial LatRus" w:hAnsi="Arial LatRus" w:cs="Arial LatRus"/>
              </w:rPr>
              <w:t xml:space="preserve"> </w:t>
            </w:r>
            <w:r w:rsidRPr="0046047A">
              <w:rPr>
                <w:rFonts w:ascii="Arial" w:hAnsi="Arial" w:cs="Arial"/>
              </w:rPr>
              <w:t>договора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место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  <w:r w:rsidRPr="0046047A">
              <w:rPr>
                <w:rFonts w:ascii="Arial" w:hAnsi="Arial" w:cs="Arial"/>
                <w:color w:val="000000"/>
              </w:rPr>
              <w:t>нахождения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proofErr w:type="gramStart"/>
            <w:r w:rsidRPr="0046047A">
              <w:rPr>
                <w:rFonts w:ascii="Arial" w:hAnsi="Arial" w:cs="Arial"/>
                <w:color w:val="000000"/>
              </w:rPr>
              <w:t>Р</w:t>
            </w:r>
            <w:proofErr w:type="gramEnd"/>
            <w:r w:rsidRPr="0046047A">
              <w:rPr>
                <w:rFonts w:ascii="Arial LatRus" w:hAnsi="Arial LatRus" w:cs="Arial LatRus"/>
                <w:color w:val="000000"/>
              </w:rPr>
              <w:t>/</w:t>
            </w:r>
            <w:r w:rsidRPr="0046047A">
              <w:rPr>
                <w:rFonts w:ascii="Arial" w:hAnsi="Arial" w:cs="Arial"/>
                <w:color w:val="000000"/>
              </w:rPr>
              <w:t>С</w:t>
            </w:r>
            <w:r w:rsidRPr="0046047A">
              <w:rPr>
                <w:rFonts w:ascii="Arial LatRus" w:hAnsi="Arial LatRus" w:cs="Arial LatRus"/>
                <w:color w:val="000000"/>
              </w:rPr>
              <w:t>_________________________</w:t>
            </w:r>
            <w:r w:rsidRPr="0046047A">
              <w:rPr>
                <w:rFonts w:ascii="Arial LatRus" w:hAnsi="Arial LatRus"/>
                <w:color w:val="000000"/>
              </w:rPr>
              <w:t>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УНН</w:t>
            </w:r>
            <w:r w:rsidRPr="0046047A">
              <w:rPr>
                <w:rFonts w:ascii="Arial LatRus" w:hAnsi="Arial LatRus" w:cs="Arial LatRus"/>
                <w:color w:val="000000"/>
              </w:rPr>
              <w:t>_______________________</w:t>
            </w:r>
            <w:r w:rsidRPr="0046047A">
              <w:rPr>
                <w:rFonts w:ascii="Arial LatRus" w:hAnsi="Arial LatRus"/>
                <w:color w:val="000000"/>
              </w:rPr>
              <w:t>___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Заказчик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место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  <w:r w:rsidRPr="0046047A">
              <w:rPr>
                <w:rFonts w:ascii="Arial" w:hAnsi="Arial" w:cs="Arial"/>
                <w:color w:val="000000"/>
              </w:rPr>
              <w:t>нахождения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  <w:r w:rsidRPr="0046047A">
              <w:rPr>
                <w:rFonts w:ascii="Arial LatRus" w:hAnsi="Arial LatRus"/>
                <w:color w:val="000000"/>
              </w:rPr>
              <w:t>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proofErr w:type="gramStart"/>
            <w:r w:rsidRPr="0046047A">
              <w:rPr>
                <w:rFonts w:ascii="Arial" w:hAnsi="Arial" w:cs="Arial"/>
                <w:color w:val="000000"/>
              </w:rPr>
              <w:t>Р</w:t>
            </w:r>
            <w:proofErr w:type="gramEnd"/>
            <w:r w:rsidRPr="0046047A">
              <w:rPr>
                <w:rFonts w:ascii="Arial LatRus" w:hAnsi="Arial LatRus" w:cs="Arial LatRus"/>
                <w:color w:val="000000"/>
              </w:rPr>
              <w:t>/</w:t>
            </w:r>
            <w:r w:rsidRPr="0046047A">
              <w:rPr>
                <w:rFonts w:ascii="Arial" w:hAnsi="Arial" w:cs="Arial"/>
                <w:color w:val="000000"/>
              </w:rPr>
              <w:t>С</w:t>
            </w:r>
            <w:r w:rsidRPr="0046047A">
              <w:rPr>
                <w:rFonts w:ascii="Arial LatRus" w:hAnsi="Arial LatRus" w:cs="Arial LatRus"/>
                <w:color w:val="000000"/>
              </w:rPr>
              <w:t>____________________________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УНН</w:t>
            </w:r>
            <w:r w:rsidRPr="0046047A">
              <w:rPr>
                <w:rFonts w:ascii="Arial LatRus" w:hAnsi="Arial LatRus" w:cs="Arial LatRus"/>
                <w:color w:val="000000"/>
              </w:rPr>
              <w:t>___________________________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left="567" w:right="566"/>
        <w:rPr>
          <w:rFonts w:ascii="Arial LatRus" w:hAnsi="Arial LatRus"/>
          <w:iCs/>
          <w:color w:val="000000"/>
        </w:rPr>
      </w:pPr>
    </w:p>
    <w:p w:rsidR="00BB28C8" w:rsidRPr="0046047A" w:rsidRDefault="00BB28C8" w:rsidP="00BB28C8">
      <w:pPr>
        <w:widowControl w:val="0"/>
        <w:spacing w:after="160" w:line="360" w:lineRule="auto"/>
        <w:ind w:left="567" w:right="566"/>
        <w:jc w:val="center"/>
        <w:rPr>
          <w:rFonts w:ascii="Arial LatRus" w:hAnsi="Arial LatRus"/>
          <w:iCs/>
          <w:color w:val="000000"/>
        </w:rPr>
      </w:pPr>
      <w:r w:rsidRPr="0046047A">
        <w:rPr>
          <w:rFonts w:ascii="Arial" w:hAnsi="Arial" w:cs="Arial"/>
          <w:b/>
          <w:color w:val="000000"/>
        </w:rPr>
        <w:t>АКТ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№</w:t>
      </w:r>
    </w:p>
    <w:p w:rsidR="00BB28C8" w:rsidRPr="0046047A" w:rsidRDefault="00BB28C8" w:rsidP="00BB28C8">
      <w:pPr>
        <w:widowControl w:val="0"/>
        <w:spacing w:after="160" w:line="360" w:lineRule="auto"/>
        <w:ind w:left="567" w:right="566"/>
        <w:jc w:val="center"/>
        <w:rPr>
          <w:rFonts w:ascii="Arial LatRus" w:hAnsi="Arial LatRus"/>
          <w:b/>
          <w:bCs/>
          <w:iCs/>
          <w:color w:val="000000"/>
        </w:rPr>
      </w:pPr>
      <w:r w:rsidRPr="0046047A">
        <w:rPr>
          <w:rFonts w:ascii="Arial" w:hAnsi="Arial" w:cs="Arial"/>
          <w:b/>
          <w:color w:val="000000"/>
        </w:rPr>
        <w:t>СДАЧИ</w:t>
      </w:r>
      <w:r w:rsidRPr="0046047A">
        <w:rPr>
          <w:rFonts w:ascii="Arial LatRus" w:hAnsi="Arial LatRus" w:cs="Arial LatRus"/>
          <w:b/>
          <w:color w:val="000000"/>
        </w:rPr>
        <w:t>-</w:t>
      </w:r>
      <w:r w:rsidRPr="0046047A">
        <w:rPr>
          <w:rFonts w:ascii="Arial" w:hAnsi="Arial" w:cs="Arial"/>
          <w:b/>
          <w:color w:val="000000"/>
        </w:rPr>
        <w:t>ПРИЕМКИ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РЕЗУЛЬТАТОВ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ИСПОЛНЕНИЯ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 LatRus" w:hAnsi="Arial LatRus"/>
          <w:b/>
          <w:color w:val="000000"/>
        </w:rPr>
        <w:br/>
      </w:r>
      <w:r w:rsidRPr="0046047A">
        <w:rPr>
          <w:rFonts w:ascii="Arial" w:hAnsi="Arial" w:cs="Arial"/>
          <w:b/>
          <w:color w:val="000000"/>
        </w:rPr>
        <w:t>ДОГОВОРА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ИЛИ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ЕГО</w:t>
      </w:r>
      <w:r w:rsidRPr="0046047A">
        <w:rPr>
          <w:rFonts w:ascii="Arial LatRus" w:hAnsi="Arial LatRus" w:cs="Arial LatRus"/>
          <w:b/>
          <w:color w:val="000000"/>
        </w:rPr>
        <w:t xml:space="preserve"> </w:t>
      </w:r>
      <w:r w:rsidRPr="0046047A">
        <w:rPr>
          <w:rFonts w:ascii="Arial" w:hAnsi="Arial" w:cs="Arial"/>
          <w:b/>
          <w:color w:val="000000"/>
        </w:rPr>
        <w:t>ЧАСТИ</w:t>
      </w:r>
    </w:p>
    <w:p w:rsidR="00BB28C8" w:rsidRPr="0046047A" w:rsidRDefault="00BB28C8" w:rsidP="00BB28C8">
      <w:pPr>
        <w:pStyle w:val="a3"/>
        <w:widowControl w:val="0"/>
        <w:spacing w:after="160"/>
        <w:ind w:left="567" w:right="566" w:firstLine="0"/>
        <w:jc w:val="center"/>
        <w:rPr>
          <w:rFonts w:ascii="Arial LatRus" w:hAnsi="Arial LatRus"/>
          <w:b/>
          <w:bCs/>
          <w:iCs/>
          <w:sz w:val="24"/>
          <w:szCs w:val="24"/>
        </w:rPr>
      </w:pPr>
    </w:p>
    <w:p w:rsidR="00BB28C8" w:rsidRPr="0046047A" w:rsidRDefault="00BB28C8" w:rsidP="00BB28C8">
      <w:pPr>
        <w:pStyle w:val="a3"/>
        <w:widowControl w:val="0"/>
        <w:tabs>
          <w:tab w:val="left" w:pos="1134"/>
          <w:tab w:val="left" w:pos="2268"/>
          <w:tab w:val="left" w:pos="3402"/>
        </w:tabs>
        <w:spacing w:after="160"/>
        <w:ind w:firstLine="567"/>
        <w:rPr>
          <w:rFonts w:ascii="Arial LatRus" w:hAnsi="Arial LatRus"/>
          <w:iCs/>
          <w:sz w:val="24"/>
          <w:szCs w:val="24"/>
        </w:rPr>
      </w:pPr>
      <w:r w:rsidRPr="0046047A">
        <w:rPr>
          <w:rFonts w:ascii="Arial LatRus" w:hAnsi="Arial LatRus"/>
          <w:sz w:val="24"/>
          <w:szCs w:val="24"/>
        </w:rPr>
        <w:t>"</w:t>
      </w:r>
      <w:r w:rsidRPr="0046047A">
        <w:rPr>
          <w:rFonts w:ascii="Arial LatRus" w:hAnsi="Arial LatRus"/>
          <w:sz w:val="24"/>
          <w:szCs w:val="24"/>
        </w:rPr>
        <w:tab/>
        <w:t>" "</w:t>
      </w:r>
      <w:r w:rsidRPr="0046047A">
        <w:rPr>
          <w:rFonts w:ascii="Arial LatRus" w:hAnsi="Arial LatRus"/>
          <w:sz w:val="24"/>
          <w:szCs w:val="24"/>
        </w:rPr>
        <w:tab/>
        <w:t>" 20</w:t>
      </w:r>
      <w:r w:rsidRPr="0046047A">
        <w:rPr>
          <w:rFonts w:ascii="Arial LatRus" w:hAnsi="Arial LatRus"/>
          <w:sz w:val="24"/>
          <w:szCs w:val="24"/>
        </w:rPr>
        <w:tab/>
      </w:r>
      <w:r w:rsidRPr="0046047A">
        <w:rPr>
          <w:rFonts w:ascii="Arial" w:hAnsi="Arial" w:cs="Arial"/>
          <w:sz w:val="24"/>
          <w:szCs w:val="24"/>
        </w:rPr>
        <w:t>г</w:t>
      </w:r>
      <w:r w:rsidRPr="0046047A">
        <w:rPr>
          <w:rFonts w:ascii="Arial LatRus" w:hAnsi="Arial LatRus" w:cs="Arial LatRus"/>
          <w:sz w:val="24"/>
          <w:szCs w:val="24"/>
        </w:rPr>
        <w:t>.</w:t>
      </w:r>
    </w:p>
    <w:p w:rsidR="00BB28C8" w:rsidRPr="0046047A" w:rsidRDefault="00BB28C8" w:rsidP="00BB28C8">
      <w:pPr>
        <w:pStyle w:val="af4"/>
        <w:widowControl w:val="0"/>
        <w:spacing w:before="0" w:beforeAutospacing="0" w:after="160" w:afterAutospacing="0" w:line="360" w:lineRule="auto"/>
        <w:ind w:firstLine="567"/>
        <w:rPr>
          <w:rFonts w:ascii="Arial LatRus" w:hAnsi="Arial LatRus"/>
          <w:color w:val="000000"/>
        </w:rPr>
      </w:pPr>
      <w:r w:rsidRPr="0046047A">
        <w:rPr>
          <w:rFonts w:ascii="Arial" w:hAnsi="Arial" w:cs="Arial"/>
          <w:color w:val="000000"/>
        </w:rPr>
        <w:t>Наименование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(</w:t>
      </w:r>
      <w:r w:rsidRPr="0046047A">
        <w:rPr>
          <w:rFonts w:ascii="Arial" w:hAnsi="Arial" w:cs="Arial"/>
          <w:color w:val="000000"/>
        </w:rPr>
        <w:t>далее</w:t>
      </w:r>
      <w:r w:rsidRPr="0046047A">
        <w:rPr>
          <w:rFonts w:ascii="Arial LatRus" w:hAnsi="Arial LatRus" w:cs="Arial LatRus"/>
          <w:color w:val="000000"/>
        </w:rPr>
        <w:t xml:space="preserve"> — </w:t>
      </w:r>
      <w:r w:rsidRPr="0046047A">
        <w:rPr>
          <w:rFonts w:ascii="Arial" w:hAnsi="Arial" w:cs="Arial"/>
          <w:color w:val="000000"/>
        </w:rPr>
        <w:t>Договор</w:t>
      </w:r>
      <w:r w:rsidRPr="0046047A">
        <w:rPr>
          <w:rFonts w:ascii="Arial LatRus" w:hAnsi="Arial LatRus" w:cs="Arial LatRus"/>
          <w:color w:val="000000"/>
        </w:rPr>
        <w:t>)_______________________</w:t>
      </w:r>
      <w:r w:rsidRPr="0046047A">
        <w:rPr>
          <w:rFonts w:ascii="Arial LatRus" w:hAnsi="Arial LatRus"/>
          <w:color w:val="000000"/>
        </w:rPr>
        <w:t>______</w:t>
      </w:r>
    </w:p>
    <w:p w:rsidR="00BB28C8" w:rsidRPr="0046047A" w:rsidRDefault="00BB28C8" w:rsidP="00BB28C8">
      <w:pPr>
        <w:pStyle w:val="af4"/>
        <w:widowControl w:val="0"/>
        <w:tabs>
          <w:tab w:val="left" w:pos="8789"/>
        </w:tabs>
        <w:spacing w:before="0" w:beforeAutospacing="0" w:after="160" w:afterAutospacing="0" w:line="360" w:lineRule="auto"/>
        <w:ind w:firstLine="567"/>
        <w:rPr>
          <w:rFonts w:ascii="Arial LatRus" w:hAnsi="Arial LatRus"/>
          <w:color w:val="000000"/>
        </w:rPr>
      </w:pPr>
      <w:r w:rsidRPr="0046047A">
        <w:rPr>
          <w:rFonts w:ascii="Arial" w:hAnsi="Arial" w:cs="Arial"/>
          <w:color w:val="000000"/>
        </w:rPr>
        <w:t>Дата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заключения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"___</w:t>
      </w:r>
      <w:r w:rsidRPr="0046047A">
        <w:rPr>
          <w:rFonts w:ascii="Arial LatRus" w:hAnsi="Arial LatRus"/>
          <w:color w:val="000000"/>
        </w:rPr>
        <w:t>______" "_____________________" 20</w:t>
      </w:r>
      <w:r w:rsidRPr="0046047A">
        <w:rPr>
          <w:rFonts w:ascii="Arial LatRus" w:hAnsi="Arial LatRus"/>
          <w:color w:val="000000"/>
        </w:rPr>
        <w:tab/>
      </w:r>
      <w:r w:rsidRPr="0046047A">
        <w:rPr>
          <w:rFonts w:ascii="Arial" w:hAnsi="Arial" w:cs="Arial"/>
          <w:color w:val="000000"/>
        </w:rPr>
        <w:t>г</w:t>
      </w:r>
      <w:r w:rsidRPr="0046047A">
        <w:rPr>
          <w:rFonts w:ascii="Arial LatRus" w:hAnsi="Arial LatRus" w:cs="Arial LatRus"/>
          <w:color w:val="000000"/>
        </w:rPr>
        <w:t>.</w:t>
      </w:r>
    </w:p>
    <w:p w:rsidR="00BB28C8" w:rsidRPr="0046047A" w:rsidRDefault="00BB28C8" w:rsidP="00BB28C8">
      <w:pPr>
        <w:pStyle w:val="af4"/>
        <w:widowControl w:val="0"/>
        <w:spacing w:before="0" w:beforeAutospacing="0" w:after="160" w:afterAutospacing="0" w:line="360" w:lineRule="auto"/>
        <w:ind w:firstLine="567"/>
        <w:rPr>
          <w:rFonts w:ascii="Arial LatRus" w:hAnsi="Arial LatRus"/>
          <w:color w:val="000000"/>
        </w:rPr>
      </w:pPr>
      <w:r w:rsidRPr="0046047A">
        <w:rPr>
          <w:rFonts w:ascii="Arial" w:hAnsi="Arial" w:cs="Arial"/>
          <w:color w:val="000000"/>
        </w:rPr>
        <w:t>Номер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_______</w:t>
      </w:r>
      <w:r w:rsidRPr="0046047A">
        <w:rPr>
          <w:rFonts w:ascii="Arial LatRus" w:hAnsi="Arial LatRus"/>
          <w:color w:val="000000"/>
        </w:rPr>
        <w:t>______________________________________________</w:t>
      </w:r>
    </w:p>
    <w:p w:rsidR="00BB28C8" w:rsidRPr="0046047A" w:rsidRDefault="00BB28C8" w:rsidP="00BB28C8">
      <w:pPr>
        <w:widowControl w:val="0"/>
        <w:tabs>
          <w:tab w:val="left" w:pos="6804"/>
          <w:tab w:val="left" w:pos="7938"/>
          <w:tab w:val="left" w:pos="8647"/>
          <w:tab w:val="left" w:pos="8789"/>
        </w:tabs>
        <w:spacing w:after="160" w:line="360" w:lineRule="auto"/>
        <w:ind w:firstLine="567"/>
        <w:jc w:val="both"/>
        <w:rPr>
          <w:rFonts w:ascii="Arial LatRus" w:hAnsi="Arial LatRus"/>
          <w:color w:val="000000"/>
        </w:rPr>
      </w:pPr>
      <w:r w:rsidRPr="0046047A">
        <w:rPr>
          <w:rFonts w:ascii="Arial" w:hAnsi="Arial" w:cs="Arial"/>
          <w:color w:val="000000"/>
        </w:rPr>
        <w:t>Заказчик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и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сторона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, </w:t>
      </w:r>
      <w:r w:rsidRPr="0046047A">
        <w:rPr>
          <w:rFonts w:ascii="Arial" w:hAnsi="Arial" w:cs="Arial"/>
          <w:color w:val="000000"/>
        </w:rPr>
        <w:t>принимая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за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основание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относящийся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к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исполнению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счет</w:t>
      </w:r>
      <w:r w:rsidRPr="0046047A">
        <w:rPr>
          <w:rFonts w:ascii="Arial LatRus" w:hAnsi="Arial LatRus" w:cs="Arial LatRus"/>
          <w:color w:val="000000"/>
        </w:rPr>
        <w:t>-</w:t>
      </w:r>
      <w:r w:rsidRPr="0046047A">
        <w:rPr>
          <w:rFonts w:ascii="Arial" w:hAnsi="Arial" w:cs="Arial"/>
          <w:color w:val="000000"/>
        </w:rPr>
        <w:t>фактуру</w:t>
      </w:r>
      <w:r w:rsidRPr="0046047A">
        <w:rPr>
          <w:rFonts w:ascii="Arial LatRus" w:hAnsi="Arial LatRus" w:cs="Arial LatRus"/>
          <w:color w:val="000000"/>
        </w:rPr>
        <w:t xml:space="preserve"> N ___ , </w:t>
      </w:r>
      <w:r w:rsidRPr="0046047A">
        <w:rPr>
          <w:rFonts w:ascii="Arial" w:hAnsi="Arial" w:cs="Arial"/>
          <w:color w:val="000000"/>
        </w:rPr>
        <w:t>выписанный</w:t>
      </w:r>
      <w:r w:rsidRPr="0046047A">
        <w:rPr>
          <w:rFonts w:ascii="Arial LatRus" w:hAnsi="Arial LatRus" w:cs="Arial LatRus"/>
          <w:color w:val="000000"/>
        </w:rPr>
        <w:t xml:space="preserve"> "</w:t>
      </w:r>
      <w:r w:rsidRPr="0046047A">
        <w:rPr>
          <w:rFonts w:ascii="Arial LatRus" w:hAnsi="Arial LatRus"/>
          <w:color w:val="000000"/>
        </w:rPr>
        <w:tab/>
        <w:t>""</w:t>
      </w:r>
      <w:r w:rsidRPr="0046047A">
        <w:rPr>
          <w:rFonts w:ascii="Arial LatRus" w:hAnsi="Arial LatRus"/>
          <w:color w:val="000000"/>
        </w:rPr>
        <w:tab/>
        <w:t>" 20</w:t>
      </w:r>
      <w:r w:rsidRPr="0046047A">
        <w:rPr>
          <w:rFonts w:ascii="Arial LatRus" w:hAnsi="Arial LatRus"/>
          <w:color w:val="000000"/>
        </w:rPr>
        <w:tab/>
      </w:r>
      <w:r w:rsidRPr="0046047A">
        <w:rPr>
          <w:rFonts w:ascii="Arial" w:hAnsi="Arial" w:cs="Arial"/>
          <w:color w:val="000000"/>
        </w:rPr>
        <w:t>г</w:t>
      </w:r>
      <w:r w:rsidRPr="0046047A">
        <w:rPr>
          <w:rFonts w:ascii="Arial LatRus" w:hAnsi="Arial LatRus" w:cs="Arial LatRus"/>
          <w:color w:val="000000"/>
        </w:rPr>
        <w:t xml:space="preserve">., </w:t>
      </w:r>
      <w:r w:rsidRPr="0046047A">
        <w:rPr>
          <w:rFonts w:ascii="Arial" w:hAnsi="Arial" w:cs="Arial"/>
          <w:color w:val="000000"/>
        </w:rPr>
        <w:t>составили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настоящий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акт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о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следующем</w:t>
      </w:r>
      <w:r w:rsidRPr="0046047A">
        <w:rPr>
          <w:rFonts w:ascii="Arial LatRus" w:hAnsi="Arial LatRus" w:cs="Arial LatRus"/>
          <w:color w:val="000000"/>
        </w:rPr>
        <w:t>:</w:t>
      </w:r>
    </w:p>
    <w:p w:rsidR="00BB28C8" w:rsidRPr="0046047A" w:rsidRDefault="00BB28C8" w:rsidP="00BB28C8">
      <w:pPr>
        <w:widowControl w:val="0"/>
        <w:tabs>
          <w:tab w:val="left" w:pos="6804"/>
          <w:tab w:val="left" w:pos="7938"/>
          <w:tab w:val="left" w:pos="8647"/>
          <w:tab w:val="left" w:pos="8789"/>
        </w:tabs>
        <w:spacing w:after="160" w:line="360" w:lineRule="auto"/>
        <w:ind w:firstLine="567"/>
        <w:jc w:val="both"/>
        <w:rPr>
          <w:rFonts w:ascii="Arial LatRus" w:hAnsi="Arial LatRus" w:cs="Sylfaen"/>
          <w:iCs/>
        </w:rPr>
      </w:pP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Cs/>
          <w:color w:val="000000"/>
        </w:rPr>
      </w:pPr>
      <w:r w:rsidRPr="0046047A">
        <w:rPr>
          <w:rFonts w:ascii="Arial" w:hAnsi="Arial" w:cs="Arial"/>
          <w:color w:val="000000"/>
        </w:rPr>
        <w:t>В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рамках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сторона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Договора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выполнила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следующие</w:t>
      </w:r>
      <w:r w:rsidRPr="0046047A">
        <w:rPr>
          <w:rFonts w:ascii="Arial LatRus" w:hAnsi="Arial LatRus" w:cs="Arial LatRus"/>
          <w:color w:val="000000"/>
        </w:rPr>
        <w:t xml:space="preserve"> </w:t>
      </w:r>
      <w:r w:rsidRPr="0046047A">
        <w:rPr>
          <w:rFonts w:ascii="Arial" w:hAnsi="Arial" w:cs="Arial"/>
          <w:color w:val="000000"/>
        </w:rPr>
        <w:t>работы</w:t>
      </w:r>
      <w:r w:rsidRPr="0046047A">
        <w:rPr>
          <w:rFonts w:ascii="Arial LatRus" w:hAnsi="Arial LatRus" w:cs="Arial LatRus"/>
          <w:color w:val="000000"/>
        </w:rPr>
        <w:t>:</w:t>
      </w: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"/>
        <w:gridCol w:w="1248"/>
        <w:gridCol w:w="1533"/>
        <w:gridCol w:w="1915"/>
        <w:gridCol w:w="1188"/>
        <w:gridCol w:w="1960"/>
        <w:gridCol w:w="1207"/>
        <w:gridCol w:w="1087"/>
        <w:gridCol w:w="876"/>
      </w:tblGrid>
      <w:tr w:rsidR="00BB28C8" w:rsidRPr="0046047A" w:rsidTr="003D2146">
        <w:trPr>
          <w:trHeight w:val="345"/>
          <w:jc w:val="center"/>
        </w:trPr>
        <w:tc>
          <w:tcPr>
            <w:tcW w:w="379" w:type="dxa"/>
            <w:vMerge w:val="restart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60" w:afterAutospacing="0" w:line="360" w:lineRule="auto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1014" w:type="dxa"/>
            <w:gridSpan w:val="8"/>
            <w:shd w:val="clear" w:color="auto" w:fill="auto"/>
            <w:vAlign w:val="center"/>
          </w:tcPr>
          <w:p w:rsidR="00BB28C8" w:rsidRPr="0046047A" w:rsidRDefault="00BB28C8" w:rsidP="003D21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Выполненные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работы</w:t>
            </w:r>
          </w:p>
        </w:tc>
      </w:tr>
      <w:tr w:rsidR="00BB28C8" w:rsidRPr="0046047A" w:rsidTr="003D2146">
        <w:trPr>
          <w:trHeight w:val="152"/>
          <w:jc w:val="center"/>
        </w:trPr>
        <w:tc>
          <w:tcPr>
            <w:tcW w:w="379" w:type="dxa"/>
            <w:vMerge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60" w:afterAutospacing="0" w:line="360" w:lineRule="auto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краткое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изложение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технической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характеристики</w:t>
            </w:r>
          </w:p>
        </w:tc>
        <w:tc>
          <w:tcPr>
            <w:tcW w:w="3103" w:type="dxa"/>
            <w:gridSpan w:val="2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количественный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3167" w:type="dxa"/>
            <w:gridSpan w:val="2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срок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исполнения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сумма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, </w:t>
            </w:r>
            <w:r w:rsidRPr="0046047A">
              <w:rPr>
                <w:rFonts w:ascii="Arial" w:hAnsi="Arial" w:cs="Arial"/>
                <w:sz w:val="16"/>
                <w:szCs w:val="16"/>
              </w:rPr>
              <w:t>подлежащая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уплате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 LatRus" w:hAnsi="Arial LatRus"/>
                <w:sz w:val="16"/>
                <w:szCs w:val="16"/>
              </w:rPr>
              <w:t>(</w:t>
            </w:r>
            <w:r w:rsidRPr="0046047A">
              <w:rPr>
                <w:rFonts w:ascii="Arial" w:hAnsi="Arial" w:cs="Arial"/>
                <w:sz w:val="16"/>
                <w:szCs w:val="16"/>
              </w:rPr>
              <w:t>тыс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. </w:t>
            </w:r>
            <w:proofErr w:type="spellStart"/>
            <w:r w:rsidRPr="0046047A">
              <w:rPr>
                <w:rFonts w:ascii="Arial" w:hAnsi="Arial" w:cs="Arial"/>
                <w:sz w:val="16"/>
                <w:szCs w:val="16"/>
              </w:rPr>
              <w:t>драмов</w:t>
            </w:r>
            <w:proofErr w:type="spellEnd"/>
            <w:r w:rsidRPr="0046047A">
              <w:rPr>
                <w:rFonts w:ascii="Arial LatRus" w:hAnsi="Arial LatRus" w:cs="Arial LatRus"/>
                <w:sz w:val="16"/>
                <w:szCs w:val="16"/>
              </w:rPr>
              <w:t>)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20" w:afterAutospacing="0"/>
              <w:ind w:left="-82" w:right="-118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срок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оплаты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(</w:t>
            </w:r>
            <w:r w:rsidRPr="0046047A">
              <w:rPr>
                <w:rFonts w:ascii="Arial" w:hAnsi="Arial" w:cs="Arial"/>
                <w:sz w:val="16"/>
                <w:szCs w:val="16"/>
              </w:rPr>
              <w:t>по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графику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оплаты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>)</w:t>
            </w:r>
          </w:p>
        </w:tc>
      </w:tr>
      <w:tr w:rsidR="00BB28C8" w:rsidRPr="0046047A" w:rsidTr="003D2146">
        <w:trPr>
          <w:trHeight w:val="152"/>
          <w:jc w:val="center"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60" w:afterAutospacing="0" w:line="360" w:lineRule="auto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ind w:left="-105" w:right="-72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по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графику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закупки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, </w:t>
            </w:r>
            <w:r w:rsidRPr="0046047A">
              <w:rPr>
                <w:rFonts w:ascii="Arial" w:hAnsi="Arial" w:cs="Arial"/>
                <w:sz w:val="16"/>
                <w:szCs w:val="16"/>
              </w:rPr>
              <w:t>утвержденному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Договором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ind w:left="-105" w:right="-72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фактический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ind w:left="-105" w:right="-72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по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графику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закупки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, </w:t>
            </w:r>
            <w:r w:rsidRPr="0046047A">
              <w:rPr>
                <w:rFonts w:ascii="Arial" w:hAnsi="Arial" w:cs="Arial"/>
                <w:sz w:val="16"/>
                <w:szCs w:val="16"/>
              </w:rPr>
              <w:t>утвержденному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Договором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ind w:left="-105" w:right="-72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фактический</w:t>
            </w:r>
          </w:p>
        </w:tc>
        <w:tc>
          <w:tcPr>
            <w:tcW w:w="10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</w:tr>
      <w:tr w:rsidR="00BB28C8" w:rsidRPr="0046047A" w:rsidTr="003D2146">
        <w:trPr>
          <w:trHeight w:val="515"/>
          <w:jc w:val="center"/>
        </w:trPr>
        <w:tc>
          <w:tcPr>
            <w:tcW w:w="379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60" w:afterAutospacing="0" w:line="360" w:lineRule="auto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</w:tr>
      <w:tr w:rsidR="00BB28C8" w:rsidRPr="0046047A" w:rsidTr="003D2146">
        <w:trPr>
          <w:trHeight w:val="515"/>
          <w:jc w:val="center"/>
        </w:trPr>
        <w:tc>
          <w:tcPr>
            <w:tcW w:w="379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spacing w:before="0" w:beforeAutospacing="0" w:after="160" w:afterAutospacing="0" w:line="360" w:lineRule="auto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48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533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960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876" w:type="dxa"/>
            <w:shd w:val="clear" w:color="auto" w:fill="auto"/>
          </w:tcPr>
          <w:p w:rsidR="00BB28C8" w:rsidRPr="0046047A" w:rsidRDefault="00BB28C8" w:rsidP="003D2146">
            <w:pPr>
              <w:pStyle w:val="af4"/>
              <w:widowControl w:val="0"/>
              <w:tabs>
                <w:tab w:val="left" w:pos="916"/>
              </w:tabs>
              <w:spacing w:before="0" w:beforeAutospacing="0" w:after="120" w:afterAutospacing="0"/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 w:cs="Arial"/>
          <w:iCs/>
          <w:color w:val="000000"/>
          <w:lang w:val="en-US"/>
        </w:rPr>
      </w:pP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Cs/>
          <w:snapToGrid w:val="0"/>
          <w:color w:val="000000"/>
        </w:rPr>
      </w:pPr>
      <w:proofErr w:type="gramStart"/>
      <w:r w:rsidRPr="0046047A">
        <w:rPr>
          <w:rFonts w:ascii="Arial" w:hAnsi="Arial" w:cs="Arial"/>
        </w:rPr>
        <w:t>Счет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фактура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положительное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заключение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послужившие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основанием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для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подтверждения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двустороннем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порядке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являются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составляющей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частью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настоящего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прилагаются</w:t>
      </w:r>
      <w:r w:rsidRPr="0046047A">
        <w:rPr>
          <w:rFonts w:ascii="Arial LatRus" w:hAnsi="Arial LatRus" w:cs="Arial LatRus"/>
        </w:rPr>
        <w:t>.</w:t>
      </w:r>
      <w:proofErr w:type="gramEnd"/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both"/>
        <w:rPr>
          <w:rFonts w:ascii="Arial LatRus" w:hAnsi="Arial LatRus"/>
          <w:iCs/>
          <w:snapToGrid w:val="0"/>
          <w:color w:val="000000"/>
        </w:rPr>
      </w:pP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52"/>
        <w:gridCol w:w="4852"/>
      </w:tblGrid>
      <w:tr w:rsidR="00BB28C8" w:rsidRPr="0046047A" w:rsidTr="003D2146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Работу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  <w:r w:rsidRPr="0046047A">
              <w:rPr>
                <w:rFonts w:ascii="Arial" w:hAnsi="Arial" w:cs="Arial"/>
                <w:color w:val="000000"/>
              </w:rPr>
              <w:t>сдал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Работу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 </w:t>
            </w:r>
            <w:r w:rsidRPr="0046047A">
              <w:rPr>
                <w:rFonts w:ascii="Arial" w:hAnsi="Arial" w:cs="Arial"/>
                <w:color w:val="000000"/>
              </w:rPr>
              <w:t>принял</w:t>
            </w:r>
          </w:p>
        </w:tc>
      </w:tr>
      <w:tr w:rsidR="00BB28C8" w:rsidRPr="0046047A" w:rsidTr="003D2146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/>
                <w:iCs/>
                <w:lang w:val="en-US"/>
              </w:rPr>
            </w:pPr>
            <w:r w:rsidRPr="0046047A">
              <w:rPr>
                <w:rFonts w:ascii="Arial LatRus" w:hAnsi="Arial LatRus"/>
              </w:rPr>
              <w:t>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vertAlign w:val="superscript"/>
              </w:rPr>
            </w:pP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/>
                <w:iCs/>
              </w:rPr>
            </w:pPr>
            <w:r w:rsidRPr="0046047A">
              <w:rPr>
                <w:rFonts w:ascii="Arial LatRus" w:hAnsi="Arial LatRus"/>
              </w:rPr>
              <w:t>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vertAlign w:val="superscript"/>
              </w:rPr>
            </w:pPr>
            <w:r w:rsidRPr="0046047A">
              <w:rPr>
                <w:rFonts w:ascii="Arial" w:hAnsi="Arial" w:cs="Arial"/>
                <w:vertAlign w:val="superscript"/>
              </w:rPr>
              <w:t>подпись</w:t>
            </w:r>
            <w:r w:rsidRPr="0046047A">
              <w:rPr>
                <w:rFonts w:ascii="Arial LatRus" w:hAnsi="Arial LatRus" w:cs="Arial LatRus"/>
                <w:vertAlign w:val="superscript"/>
              </w:rPr>
              <w:t xml:space="preserve"> </w:t>
            </w:r>
          </w:p>
        </w:tc>
      </w:tr>
      <w:tr w:rsidR="00BB28C8" w:rsidRPr="0046047A" w:rsidTr="003D2146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/>
                <w:iCs/>
                <w:lang w:val="en-US"/>
              </w:rPr>
            </w:pPr>
            <w:r w:rsidRPr="0046047A">
              <w:rPr>
                <w:rFonts w:ascii="Arial LatRus" w:hAnsi="Arial LatRus"/>
              </w:rPr>
              <w:t>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vertAlign w:val="superscript"/>
              </w:rPr>
            </w:pPr>
            <w:r w:rsidRPr="0046047A">
              <w:rPr>
                <w:rFonts w:ascii="Arial" w:hAnsi="Arial" w:cs="Arial"/>
                <w:vertAlign w:val="superscript"/>
              </w:rPr>
              <w:t>фамилия</w:t>
            </w:r>
            <w:r w:rsidRPr="0046047A">
              <w:rPr>
                <w:rFonts w:ascii="Arial LatRus" w:hAnsi="Arial LatRus" w:cs="Arial LatRus"/>
                <w:vertAlign w:val="superscript"/>
              </w:rPr>
              <w:t xml:space="preserve">, </w:t>
            </w:r>
            <w:r w:rsidRPr="0046047A">
              <w:rPr>
                <w:rFonts w:ascii="Arial" w:hAnsi="Arial" w:cs="Arial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/>
                <w:iCs/>
              </w:rPr>
            </w:pPr>
            <w:r w:rsidRPr="0046047A">
              <w:rPr>
                <w:rFonts w:ascii="Arial LatRus" w:hAnsi="Arial LatRus"/>
              </w:rPr>
              <w:t>___________________________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vertAlign w:val="superscript"/>
              </w:rPr>
            </w:pPr>
            <w:r w:rsidRPr="0046047A">
              <w:rPr>
                <w:rFonts w:ascii="Arial" w:hAnsi="Arial" w:cs="Arial"/>
                <w:vertAlign w:val="superscript"/>
              </w:rPr>
              <w:t>фамилия</w:t>
            </w:r>
            <w:r w:rsidRPr="0046047A">
              <w:rPr>
                <w:rFonts w:ascii="Arial LatRus" w:hAnsi="Arial LatRus" w:cs="Arial LatRus"/>
                <w:vertAlign w:val="superscript"/>
              </w:rPr>
              <w:t xml:space="preserve">, </w:t>
            </w:r>
            <w:r w:rsidRPr="0046047A">
              <w:rPr>
                <w:rFonts w:ascii="Arial" w:hAnsi="Arial" w:cs="Arial"/>
                <w:vertAlign w:val="superscript"/>
              </w:rPr>
              <w:t>имя</w:t>
            </w:r>
          </w:p>
        </w:tc>
      </w:tr>
      <w:tr w:rsidR="00BB28C8" w:rsidRPr="0046047A" w:rsidTr="003D2146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М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. </w:t>
            </w:r>
            <w:r w:rsidRPr="0046047A">
              <w:rPr>
                <w:rFonts w:ascii="Arial" w:hAnsi="Arial" w:cs="Arial"/>
                <w:color w:val="000000"/>
              </w:rPr>
              <w:t>П</w:t>
            </w:r>
            <w:r w:rsidRPr="0046047A">
              <w:rPr>
                <w:rFonts w:ascii="Arial LatRus" w:hAnsi="Arial LatRus" w:cs="Arial LatRus"/>
                <w:color w:val="000000"/>
              </w:rPr>
              <w:t>.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/>
                <w:iCs/>
                <w:color w:val="000000"/>
              </w:rPr>
            </w:pPr>
            <w:r w:rsidRPr="0046047A">
              <w:rPr>
                <w:rFonts w:ascii="Arial" w:hAnsi="Arial" w:cs="Arial"/>
                <w:color w:val="000000"/>
              </w:rPr>
              <w:t>М</w:t>
            </w:r>
            <w:r w:rsidRPr="0046047A">
              <w:rPr>
                <w:rFonts w:ascii="Arial LatRus" w:hAnsi="Arial LatRus" w:cs="Arial LatRus"/>
                <w:color w:val="000000"/>
              </w:rPr>
              <w:t xml:space="preserve">. </w:t>
            </w:r>
            <w:r w:rsidRPr="0046047A">
              <w:rPr>
                <w:rFonts w:ascii="Arial" w:hAnsi="Arial" w:cs="Arial"/>
                <w:color w:val="000000"/>
              </w:rPr>
              <w:t>П</w:t>
            </w:r>
            <w:r w:rsidRPr="0046047A">
              <w:rPr>
                <w:rFonts w:ascii="Arial LatRus" w:hAnsi="Arial LatRus" w:cs="Arial LatRus"/>
                <w:color w:val="000000"/>
              </w:rPr>
              <w:t>.</w:t>
            </w:r>
          </w:p>
        </w:tc>
      </w:tr>
    </w:tbl>
    <w:p w:rsidR="00BB28C8" w:rsidRPr="0046047A" w:rsidRDefault="00BB28C8" w:rsidP="00BB28C8">
      <w:pPr>
        <w:widowControl w:val="0"/>
        <w:spacing w:after="160" w:line="360" w:lineRule="auto"/>
        <w:ind w:firstLine="567"/>
        <w:jc w:val="center"/>
        <w:rPr>
          <w:rFonts w:ascii="Arial LatRus" w:hAnsi="Arial LatRus" w:cs="Sylfaen"/>
          <w:b/>
        </w:rPr>
      </w:pPr>
    </w:p>
    <w:p w:rsidR="00BB28C8" w:rsidRPr="0046047A" w:rsidRDefault="00BB28C8" w:rsidP="00A07A18">
      <w:pPr>
        <w:rPr>
          <w:rFonts w:ascii="Arial LatRus" w:hAnsi="Arial LatRus" w:cs="Sylfaen"/>
          <w:b/>
        </w:rPr>
      </w:pPr>
      <w:r w:rsidRPr="0046047A">
        <w:rPr>
          <w:rFonts w:ascii="Arial LatRus" w:hAnsi="Arial LatRus" w:cs="Sylfaen"/>
          <w:b/>
        </w:rPr>
        <w:br w:type="page"/>
      </w:r>
      <w:r w:rsidRPr="0046047A">
        <w:rPr>
          <w:rFonts w:ascii="Arial" w:hAnsi="Arial" w:cs="Arial"/>
          <w:i/>
        </w:rPr>
        <w:lastRenderedPageBreak/>
        <w:t>Приложение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№</w:t>
      </w:r>
      <w:r w:rsidRPr="0046047A">
        <w:rPr>
          <w:rFonts w:ascii="Arial LatRus" w:hAnsi="Arial LatRus" w:cs="Arial LatRus"/>
          <w:i/>
        </w:rPr>
        <w:t xml:space="preserve"> 4.1</w:t>
      </w:r>
    </w:p>
    <w:p w:rsidR="00BB28C8" w:rsidRPr="0046047A" w:rsidRDefault="00BB28C8" w:rsidP="00BB28C8">
      <w:pPr>
        <w:widowControl w:val="0"/>
        <w:spacing w:after="160" w:line="360" w:lineRule="auto"/>
        <w:ind w:firstLine="567"/>
        <w:jc w:val="right"/>
        <w:rPr>
          <w:rFonts w:ascii="Arial LatRus" w:hAnsi="Arial LatRus" w:cs="Arial"/>
          <w:i/>
        </w:rPr>
      </w:pPr>
      <w:r w:rsidRPr="0046047A">
        <w:rPr>
          <w:rFonts w:ascii="Arial" w:hAnsi="Arial" w:cs="Arial"/>
          <w:i/>
        </w:rPr>
        <w:t>к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Договору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под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" w:hAnsi="Arial" w:cs="Arial"/>
          <w:i/>
        </w:rPr>
        <w:t>кодом</w:t>
      </w:r>
      <w:r w:rsidR="00AA3D23">
        <w:rPr>
          <w:rFonts w:ascii="Arial" w:hAnsi="Arial" w:cs="Arial"/>
          <w:i/>
        </w:rPr>
        <w:t xml:space="preserve"> </w:t>
      </w:r>
      <w:r w:rsidR="00AA3D23" w:rsidRPr="002A1A5D">
        <w:rPr>
          <w:rFonts w:ascii="Arial LatRus" w:hAnsi="Arial LatRus"/>
          <w:i/>
          <w:sz w:val="20"/>
          <w:szCs w:val="20"/>
          <w:lang w:val="hy-AM"/>
        </w:rPr>
        <w:t>AMNMD-GHASHDZB-21/</w:t>
      </w:r>
      <w:r w:rsidR="00AA3D23" w:rsidRPr="002A1A5D">
        <w:rPr>
          <w:rFonts w:ascii="Arial LatRus" w:hAnsi="Arial LatRus"/>
          <w:i/>
          <w:sz w:val="20"/>
          <w:szCs w:val="20"/>
        </w:rPr>
        <w:t>1</w:t>
      </w:r>
      <w:r w:rsidRPr="0046047A">
        <w:rPr>
          <w:rFonts w:ascii="Arial LatRus" w:hAnsi="Arial LatRus" w:cs="Arial"/>
          <w:i/>
        </w:rPr>
        <w:br/>
      </w:r>
      <w:r w:rsidRPr="0046047A">
        <w:rPr>
          <w:rFonts w:ascii="Arial" w:hAnsi="Arial" w:cs="Arial"/>
          <w:i/>
        </w:rPr>
        <w:t>заключенному</w:t>
      </w:r>
      <w:r w:rsidRPr="0046047A">
        <w:rPr>
          <w:rFonts w:ascii="Arial LatRus" w:hAnsi="Arial LatRus" w:cs="Arial LatRus"/>
          <w:i/>
        </w:rPr>
        <w:t xml:space="preserve"> </w:t>
      </w:r>
      <w:r w:rsidRPr="0046047A">
        <w:rPr>
          <w:rFonts w:ascii="Arial LatRus" w:hAnsi="Arial LatRus"/>
          <w:i/>
        </w:rPr>
        <w:t xml:space="preserve">" </w:t>
      </w:r>
      <w:r w:rsidRPr="0046047A">
        <w:rPr>
          <w:rFonts w:ascii="Arial LatRus" w:hAnsi="Arial LatRus"/>
          <w:i/>
        </w:rPr>
        <w:tab/>
        <w:t xml:space="preserve">" </w:t>
      </w:r>
      <w:r w:rsidRPr="0046047A">
        <w:rPr>
          <w:rFonts w:ascii="Arial LatRus" w:hAnsi="Arial LatRus"/>
          <w:i/>
        </w:rPr>
        <w:tab/>
        <w:t>20</w:t>
      </w:r>
      <w:r w:rsidRPr="0046047A">
        <w:rPr>
          <w:rFonts w:ascii="Arial LatRus" w:hAnsi="Arial LatRus"/>
          <w:i/>
        </w:rPr>
        <w:tab/>
      </w:r>
      <w:r w:rsidRPr="0046047A">
        <w:rPr>
          <w:rFonts w:ascii="Arial" w:hAnsi="Arial" w:cs="Arial"/>
          <w:i/>
        </w:rPr>
        <w:t>г</w:t>
      </w:r>
      <w:r w:rsidRPr="0046047A">
        <w:rPr>
          <w:rFonts w:ascii="Arial LatRus" w:hAnsi="Arial LatRus" w:cs="Arial LatRus"/>
          <w:i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</w:p>
    <w:p w:rsidR="00BB28C8" w:rsidRPr="0046047A" w:rsidRDefault="00BB28C8" w:rsidP="00BB28C8">
      <w:pPr>
        <w:widowControl w:val="0"/>
        <w:tabs>
          <w:tab w:val="left" w:pos="2250"/>
        </w:tabs>
        <w:spacing w:after="160" w:line="360" w:lineRule="auto"/>
        <w:jc w:val="center"/>
        <w:rPr>
          <w:rFonts w:ascii="Arial LatRus" w:hAnsi="Arial LatRus" w:cs="Sylfaen"/>
          <w:bCs/>
        </w:rPr>
      </w:pP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/>
        </w:rPr>
        <w:t>______</w:t>
      </w:r>
    </w:p>
    <w:p w:rsidR="00BB28C8" w:rsidRPr="0046047A" w:rsidRDefault="00BB28C8" w:rsidP="00BB28C8">
      <w:pPr>
        <w:widowControl w:val="0"/>
        <w:tabs>
          <w:tab w:val="left" w:pos="2250"/>
        </w:tabs>
        <w:spacing w:after="160" w:line="360" w:lineRule="auto"/>
        <w:jc w:val="center"/>
        <w:rPr>
          <w:rFonts w:ascii="Arial LatRus" w:hAnsi="Arial LatRus" w:cs="Sylfaen"/>
          <w:bCs/>
        </w:rPr>
      </w:pPr>
      <w:r w:rsidRPr="0046047A">
        <w:rPr>
          <w:rFonts w:ascii="Arial" w:hAnsi="Arial" w:cs="Arial"/>
        </w:rPr>
        <w:t>относительно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фиксирования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факта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результата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</w:p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ind w:firstLine="567"/>
        <w:jc w:val="both"/>
        <w:rPr>
          <w:rFonts w:ascii="Arial LatRus" w:hAnsi="Arial LatRus"/>
        </w:rPr>
      </w:pPr>
    </w:p>
    <w:p w:rsidR="00BB28C8" w:rsidRPr="0046047A" w:rsidRDefault="00BB28C8" w:rsidP="00BB28C8">
      <w:pPr>
        <w:widowControl w:val="0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Настоящим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фиксируется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что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рамках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договора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закупки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№</w:t>
      </w:r>
      <w:r w:rsidRPr="0046047A">
        <w:rPr>
          <w:rFonts w:ascii="Arial LatRus" w:hAnsi="Arial LatRus" w:cs="Arial LatRus"/>
        </w:rPr>
        <w:t xml:space="preserve"> ___________________, </w:t>
      </w:r>
    </w:p>
    <w:p w:rsidR="00BB28C8" w:rsidRPr="0046047A" w:rsidRDefault="00BB28C8" w:rsidP="00BB28C8">
      <w:pPr>
        <w:widowControl w:val="0"/>
        <w:spacing w:after="160" w:line="360" w:lineRule="auto"/>
        <w:ind w:left="6946"/>
        <w:jc w:val="center"/>
        <w:rPr>
          <w:rFonts w:ascii="Arial LatRus" w:hAnsi="Arial LatRus"/>
          <w:vertAlign w:val="superscript"/>
        </w:rPr>
      </w:pPr>
      <w:r w:rsidRPr="0046047A">
        <w:rPr>
          <w:rFonts w:ascii="Arial" w:hAnsi="Arial" w:cs="Arial"/>
          <w:vertAlign w:val="superscript"/>
        </w:rPr>
        <w:t>номер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" w:hAnsi="Arial" w:cs="Arial"/>
          <w:vertAlign w:val="superscript"/>
        </w:rPr>
        <w:t>договора</w:t>
      </w:r>
    </w:p>
    <w:p w:rsidR="00BB28C8" w:rsidRPr="0046047A" w:rsidRDefault="00BB28C8" w:rsidP="00BB28C8">
      <w:pPr>
        <w:widowControl w:val="0"/>
        <w:tabs>
          <w:tab w:val="left" w:pos="8789"/>
        </w:tabs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заключенного</w:t>
      </w:r>
      <w:r w:rsidRPr="0046047A">
        <w:rPr>
          <w:rFonts w:ascii="Arial LatRus" w:hAnsi="Arial LatRus" w:cs="Arial LatRus"/>
        </w:rPr>
        <w:t xml:space="preserve"> _________________________________________________ 20</w:t>
      </w:r>
      <w:r w:rsidRPr="0046047A">
        <w:rPr>
          <w:rFonts w:ascii="Arial LatRus" w:hAnsi="Arial LatRus" w:cs="Arial LatRus"/>
        </w:rPr>
        <w:tab/>
      </w:r>
      <w:r w:rsidRPr="0046047A">
        <w:rPr>
          <w:rFonts w:ascii="Arial" w:hAnsi="Arial" w:cs="Arial"/>
        </w:rPr>
        <w:t>г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widowControl w:val="0"/>
        <w:spacing w:after="160" w:line="360" w:lineRule="auto"/>
        <w:ind w:right="-360"/>
        <w:jc w:val="center"/>
        <w:rPr>
          <w:rFonts w:ascii="Arial LatRus" w:hAnsi="Arial LatRus" w:cs="Sylfaen"/>
          <w:vertAlign w:val="superscript"/>
        </w:rPr>
      </w:pPr>
      <w:r w:rsidRPr="0046047A">
        <w:rPr>
          <w:rFonts w:ascii="Arial" w:hAnsi="Arial" w:cs="Arial"/>
          <w:vertAlign w:val="superscript"/>
        </w:rPr>
        <w:t>дата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" w:hAnsi="Arial" w:cs="Arial"/>
          <w:vertAlign w:val="superscript"/>
        </w:rPr>
        <w:t>заключения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" w:hAnsi="Arial" w:cs="Arial"/>
          <w:vertAlign w:val="superscript"/>
        </w:rPr>
        <w:t>договора</w:t>
      </w:r>
    </w:p>
    <w:p w:rsidR="00BB28C8" w:rsidRPr="0046047A" w:rsidRDefault="00BB28C8" w:rsidP="00BB28C8">
      <w:pPr>
        <w:widowControl w:val="0"/>
        <w:ind w:right="-357"/>
        <w:jc w:val="both"/>
        <w:rPr>
          <w:rFonts w:ascii="Arial LatRus" w:hAnsi="Arial LatRus" w:cs="Sylfaen"/>
          <w:u w:val="single"/>
        </w:rPr>
      </w:pPr>
      <w:proofErr w:type="gramStart"/>
      <w:r w:rsidRPr="0046047A">
        <w:rPr>
          <w:rFonts w:ascii="Arial" w:hAnsi="Arial" w:cs="Arial"/>
        </w:rPr>
        <w:t>между</w:t>
      </w:r>
      <w:proofErr w:type="gramEnd"/>
      <w:r w:rsidRPr="0046047A">
        <w:rPr>
          <w:rFonts w:ascii="Arial LatRus" w:hAnsi="Arial LatRus" w:cs="Arial LatRus"/>
        </w:rPr>
        <w:t xml:space="preserve"> __________ (</w:t>
      </w:r>
      <w:r w:rsidRPr="0046047A">
        <w:rPr>
          <w:rFonts w:ascii="Arial" w:hAnsi="Arial" w:cs="Arial"/>
        </w:rPr>
        <w:t>далее</w:t>
      </w:r>
      <w:r w:rsidRPr="0046047A">
        <w:rPr>
          <w:rFonts w:ascii="Arial LatRus" w:hAnsi="Arial LatRus" w:cs="Arial LatRus"/>
        </w:rPr>
        <w:t xml:space="preserve"> — </w:t>
      </w:r>
      <w:r w:rsidRPr="0046047A">
        <w:rPr>
          <w:rFonts w:ascii="Arial" w:hAnsi="Arial" w:cs="Arial"/>
        </w:rPr>
        <w:t>Заказчик</w:t>
      </w:r>
      <w:r w:rsidRPr="0046047A">
        <w:rPr>
          <w:rFonts w:ascii="Arial LatRus" w:hAnsi="Arial LatRus" w:cs="Arial LatRus"/>
        </w:rPr>
        <w:t xml:space="preserve">) </w:t>
      </w:r>
      <w:r w:rsidRPr="0046047A">
        <w:rPr>
          <w:rFonts w:ascii="Arial" w:hAnsi="Arial" w:cs="Arial"/>
        </w:rPr>
        <w:t>и</w:t>
      </w:r>
      <w:r w:rsidRPr="0046047A">
        <w:rPr>
          <w:rFonts w:ascii="Arial LatRus" w:hAnsi="Arial LatRus" w:cs="Arial LatRus"/>
        </w:rPr>
        <w:t xml:space="preserve"> _____________ (</w:t>
      </w:r>
      <w:r w:rsidRPr="0046047A">
        <w:rPr>
          <w:rFonts w:ascii="Arial" w:hAnsi="Arial" w:cs="Arial"/>
        </w:rPr>
        <w:t>далее</w:t>
      </w:r>
      <w:r w:rsidRPr="0046047A">
        <w:rPr>
          <w:rFonts w:ascii="Arial LatRus" w:hAnsi="Arial LatRus" w:cs="Arial LatRus"/>
        </w:rPr>
        <w:t xml:space="preserve"> — </w:t>
      </w:r>
      <w:r w:rsidRPr="0046047A">
        <w:rPr>
          <w:rFonts w:ascii="Arial" w:hAnsi="Arial" w:cs="Arial"/>
        </w:rPr>
        <w:t>Исполнитель</w:t>
      </w:r>
      <w:r w:rsidRPr="0046047A">
        <w:rPr>
          <w:rFonts w:ascii="Arial LatRus" w:hAnsi="Arial LatRus" w:cs="Arial LatRus"/>
        </w:rPr>
        <w:t>),</w:t>
      </w:r>
    </w:p>
    <w:p w:rsidR="00BB28C8" w:rsidRPr="0046047A" w:rsidRDefault="00BB28C8" w:rsidP="00BB28C8">
      <w:pPr>
        <w:widowControl w:val="0"/>
        <w:tabs>
          <w:tab w:val="left" w:pos="4678"/>
        </w:tabs>
        <w:spacing w:after="160" w:line="360" w:lineRule="auto"/>
        <w:ind w:left="851" w:right="-1"/>
        <w:jc w:val="both"/>
        <w:rPr>
          <w:rFonts w:ascii="Arial LatRus" w:hAnsi="Arial LatRus" w:cs="Sylfaen"/>
          <w:u w:val="single"/>
          <w:vertAlign w:val="superscript"/>
        </w:rPr>
      </w:pPr>
      <w:r w:rsidRPr="0046047A">
        <w:rPr>
          <w:rFonts w:ascii="Arial" w:hAnsi="Arial" w:cs="Arial"/>
          <w:vertAlign w:val="superscript"/>
        </w:rPr>
        <w:t>имя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" w:hAnsi="Arial" w:cs="Arial"/>
          <w:vertAlign w:val="superscript"/>
        </w:rPr>
        <w:t>Заказчика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 LatRus" w:hAnsi="Arial LatRus" w:cs="Arial LatRus"/>
          <w:vertAlign w:val="superscript"/>
        </w:rPr>
        <w:tab/>
      </w:r>
      <w:r w:rsidRPr="0046047A">
        <w:rPr>
          <w:rFonts w:ascii="Arial" w:hAnsi="Arial" w:cs="Arial"/>
          <w:vertAlign w:val="superscript"/>
        </w:rPr>
        <w:t>имя</w:t>
      </w:r>
      <w:r w:rsidRPr="0046047A">
        <w:rPr>
          <w:rFonts w:ascii="Arial LatRus" w:hAnsi="Arial LatRus" w:cs="Arial LatRus"/>
          <w:vertAlign w:val="superscript"/>
        </w:rPr>
        <w:t xml:space="preserve"> </w:t>
      </w:r>
      <w:r w:rsidRPr="0046047A">
        <w:rPr>
          <w:rFonts w:ascii="Arial" w:hAnsi="Arial" w:cs="Arial"/>
          <w:vertAlign w:val="superscript"/>
        </w:rPr>
        <w:t>Исполнителя</w:t>
      </w:r>
    </w:p>
    <w:p w:rsidR="00BB28C8" w:rsidRPr="0046047A" w:rsidRDefault="00BB28C8" w:rsidP="00BB28C8">
      <w:pPr>
        <w:widowControl w:val="0"/>
        <w:spacing w:after="160" w:line="360" w:lineRule="auto"/>
        <w:jc w:val="both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Исполнитель</w:t>
      </w:r>
      <w:r w:rsidRPr="0046047A">
        <w:rPr>
          <w:rFonts w:ascii="Arial LatRus" w:hAnsi="Arial LatRus" w:cs="Arial LatRus"/>
        </w:rPr>
        <w:t xml:space="preserve"> ___</w:t>
      </w:r>
      <w:r w:rsidRPr="0046047A">
        <w:rPr>
          <w:rFonts w:ascii="Arial LatRus" w:hAnsi="Arial LatRus"/>
        </w:rPr>
        <w:t xml:space="preserve">__________ 20 </w:t>
      </w:r>
      <w:r w:rsidRPr="0046047A">
        <w:rPr>
          <w:rFonts w:ascii="Arial" w:hAnsi="Arial" w:cs="Arial"/>
        </w:rPr>
        <w:t>г</w:t>
      </w:r>
      <w:r w:rsidRPr="0046047A">
        <w:rPr>
          <w:rFonts w:ascii="Arial LatRus" w:hAnsi="Arial LatRus" w:cs="Arial LatRus"/>
        </w:rPr>
        <w:t xml:space="preserve">. </w:t>
      </w:r>
      <w:r w:rsidRPr="0046047A">
        <w:rPr>
          <w:rFonts w:ascii="Arial" w:hAnsi="Arial" w:cs="Arial"/>
        </w:rPr>
        <w:t>с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целью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сдачи</w:t>
      </w:r>
      <w:r w:rsidRPr="0046047A">
        <w:rPr>
          <w:rFonts w:ascii="Arial LatRus" w:hAnsi="Arial LatRus" w:cs="Arial LatRus"/>
        </w:rPr>
        <w:t>-</w:t>
      </w:r>
      <w:r w:rsidRPr="0046047A">
        <w:rPr>
          <w:rFonts w:ascii="Arial" w:hAnsi="Arial" w:cs="Arial"/>
        </w:rPr>
        <w:t>приемки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сдал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Заказчику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нижеуказанные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работы</w:t>
      </w:r>
      <w:r w:rsidRPr="0046047A">
        <w:rPr>
          <w:rFonts w:ascii="Arial LatRus" w:hAnsi="Arial LatRus" w:cs="Arial LatRus"/>
        </w:rPr>
        <w:t>:</w:t>
      </w:r>
    </w:p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BB28C8" w:rsidRPr="0046047A" w:rsidTr="003D2146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 w:cs="Sylfaen"/>
                <w:bCs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Работа</w:t>
            </w:r>
          </w:p>
        </w:tc>
      </w:tr>
      <w:tr w:rsidR="00BB28C8" w:rsidRPr="0046047A" w:rsidTr="003D2146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ind w:firstLine="567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единица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  <w:r w:rsidRPr="0046047A">
              <w:rPr>
                <w:rFonts w:ascii="Arial" w:hAnsi="Arial" w:cs="Arial"/>
                <w:sz w:val="16"/>
                <w:szCs w:val="16"/>
              </w:rPr>
              <w:t>измерения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28C8" w:rsidRPr="0046047A" w:rsidRDefault="00BB28C8" w:rsidP="003D2146">
            <w:pPr>
              <w:widowControl w:val="0"/>
              <w:spacing w:after="120"/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46047A">
              <w:rPr>
                <w:rFonts w:ascii="Arial" w:hAnsi="Arial" w:cs="Arial"/>
                <w:sz w:val="16"/>
                <w:szCs w:val="16"/>
              </w:rPr>
              <w:t>объем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 xml:space="preserve"> (</w:t>
            </w:r>
            <w:r w:rsidRPr="0046047A">
              <w:rPr>
                <w:rFonts w:ascii="Arial" w:hAnsi="Arial" w:cs="Arial"/>
                <w:sz w:val="16"/>
                <w:szCs w:val="16"/>
              </w:rPr>
              <w:t>фактический</w:t>
            </w:r>
            <w:r w:rsidRPr="0046047A">
              <w:rPr>
                <w:rFonts w:ascii="Arial LatRus" w:hAnsi="Arial LatRus" w:cs="Arial LatRus"/>
                <w:sz w:val="16"/>
                <w:szCs w:val="16"/>
              </w:rPr>
              <w:t>)</w:t>
            </w:r>
          </w:p>
        </w:tc>
      </w:tr>
      <w:tr w:rsidR="00BB28C8" w:rsidRPr="0046047A" w:rsidTr="003D2146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8C8" w:rsidRPr="0046047A" w:rsidRDefault="00BB28C8" w:rsidP="003D2146">
            <w:pPr>
              <w:widowControl w:val="0"/>
              <w:spacing w:after="120"/>
              <w:ind w:firstLine="567"/>
              <w:rPr>
                <w:rFonts w:ascii="Arial LatRus" w:hAnsi="Arial LatRus" w:cs="Sylfaen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 w:cs="Sylfae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 w:cs="Sylfaen"/>
                <w:sz w:val="16"/>
                <w:szCs w:val="16"/>
              </w:rPr>
            </w:pPr>
          </w:p>
        </w:tc>
      </w:tr>
      <w:tr w:rsidR="00BB28C8" w:rsidRPr="0046047A" w:rsidTr="003D2146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8C8" w:rsidRPr="0046047A" w:rsidRDefault="00BB28C8" w:rsidP="003D2146">
            <w:pPr>
              <w:widowControl w:val="0"/>
              <w:spacing w:after="120"/>
              <w:ind w:firstLine="567"/>
              <w:rPr>
                <w:rFonts w:ascii="Arial LatRus" w:hAnsi="Arial LatRus" w:cs="Sylfaen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 w:cs="Sylfae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C8" w:rsidRPr="0046047A" w:rsidRDefault="00BB28C8" w:rsidP="003D2146">
            <w:pPr>
              <w:widowControl w:val="0"/>
              <w:spacing w:after="120"/>
              <w:rPr>
                <w:rFonts w:ascii="Arial LatRus" w:hAnsi="Arial LatRus" w:cs="Sylfaen"/>
                <w:sz w:val="16"/>
                <w:szCs w:val="16"/>
              </w:rPr>
            </w:pPr>
          </w:p>
        </w:tc>
      </w:tr>
    </w:tbl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ind w:firstLine="567"/>
        <w:jc w:val="both"/>
        <w:rPr>
          <w:rFonts w:ascii="Arial LatRus" w:hAnsi="Arial LatRus" w:cs="Sylfaen"/>
        </w:rPr>
      </w:pPr>
    </w:p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ind w:firstLine="567"/>
        <w:jc w:val="both"/>
        <w:rPr>
          <w:rFonts w:ascii="Arial LatRus" w:hAnsi="Arial LatRus"/>
        </w:rPr>
      </w:pPr>
      <w:r w:rsidRPr="0046047A">
        <w:rPr>
          <w:rFonts w:ascii="Arial" w:hAnsi="Arial" w:cs="Arial"/>
        </w:rPr>
        <w:t>Настоящий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акт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составлен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в</w:t>
      </w:r>
      <w:r w:rsidRPr="0046047A">
        <w:rPr>
          <w:rFonts w:ascii="Arial LatRus" w:hAnsi="Arial LatRus" w:cs="Arial LatRus"/>
        </w:rPr>
        <w:t xml:space="preserve"> 2 </w:t>
      </w:r>
      <w:r w:rsidRPr="0046047A">
        <w:rPr>
          <w:rFonts w:ascii="Arial" w:hAnsi="Arial" w:cs="Arial"/>
        </w:rPr>
        <w:t>экземплярах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каждой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из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сторон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предоставляется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по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одному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экземпляру</w:t>
      </w:r>
      <w:r w:rsidRPr="0046047A">
        <w:rPr>
          <w:rFonts w:ascii="Arial LatRus" w:hAnsi="Arial LatRus" w:cs="Arial LatRus"/>
        </w:rPr>
        <w:t>.</w:t>
      </w:r>
    </w:p>
    <w:p w:rsidR="00BB28C8" w:rsidRPr="0046047A" w:rsidRDefault="00BB28C8" w:rsidP="00BB28C8">
      <w:pPr>
        <w:rPr>
          <w:rFonts w:ascii="Arial LatRus" w:hAnsi="Arial LatRus"/>
        </w:rPr>
      </w:pPr>
      <w:r w:rsidRPr="0046047A">
        <w:rPr>
          <w:rFonts w:ascii="Arial LatRus" w:hAnsi="Arial LatRus"/>
        </w:rPr>
        <w:br w:type="page"/>
      </w:r>
    </w:p>
    <w:p w:rsidR="00BB28C8" w:rsidRPr="0046047A" w:rsidRDefault="00BB28C8" w:rsidP="00BB28C8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  <w:r w:rsidRPr="0046047A">
        <w:rPr>
          <w:rFonts w:ascii="Arial" w:hAnsi="Arial" w:cs="Arial"/>
        </w:rPr>
        <w:lastRenderedPageBreak/>
        <w:t>СТОРОНЫ</w:t>
      </w:r>
    </w:p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jc w:val="center"/>
        <w:rPr>
          <w:rFonts w:ascii="Arial LatRus" w:hAnsi="Arial LatRus" w:cs="Sylfaen"/>
        </w:rPr>
      </w:pPr>
    </w:p>
    <w:tbl>
      <w:tblPr>
        <w:tblW w:w="0" w:type="auto"/>
        <w:tblLook w:val="00A0"/>
      </w:tblPr>
      <w:tblGrid>
        <w:gridCol w:w="4450"/>
        <w:gridCol w:w="4836"/>
      </w:tblGrid>
      <w:tr w:rsidR="00BB28C8" w:rsidRPr="0046047A" w:rsidTr="003D2146">
        <w:tc>
          <w:tcPr>
            <w:tcW w:w="4785" w:type="dxa"/>
          </w:tcPr>
          <w:p w:rsidR="00BB28C8" w:rsidRPr="0046047A" w:rsidRDefault="00BB28C8" w:rsidP="003D2146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Передал</w:t>
            </w:r>
          </w:p>
        </w:tc>
        <w:tc>
          <w:tcPr>
            <w:tcW w:w="5223" w:type="dxa"/>
          </w:tcPr>
          <w:p w:rsidR="00BB28C8" w:rsidRPr="0046047A" w:rsidRDefault="00BB28C8" w:rsidP="003D2146">
            <w:pPr>
              <w:widowControl w:val="0"/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Arial LatRus" w:hAnsi="Arial LatRus" w:cs="Sylfaen"/>
                <w:b/>
                <w:bCs/>
              </w:rPr>
            </w:pPr>
            <w:r w:rsidRPr="0046047A">
              <w:rPr>
                <w:rFonts w:ascii="Arial" w:hAnsi="Arial" w:cs="Arial"/>
                <w:b/>
              </w:rPr>
              <w:t>Принял</w:t>
            </w:r>
          </w:p>
        </w:tc>
      </w:tr>
    </w:tbl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jc w:val="right"/>
        <w:rPr>
          <w:rFonts w:ascii="Arial LatRus" w:hAnsi="Arial LatRus" w:cs="Sylfaen"/>
        </w:rPr>
      </w:pPr>
      <w:r w:rsidRPr="0046047A">
        <w:rPr>
          <w:rFonts w:ascii="Arial" w:hAnsi="Arial" w:cs="Arial"/>
        </w:rPr>
        <w:t>представитель</w:t>
      </w:r>
      <w:r w:rsidRPr="0046047A">
        <w:rPr>
          <w:rFonts w:ascii="Arial LatRus" w:hAnsi="Arial LatRus" w:cs="Arial LatRus"/>
        </w:rPr>
        <w:t xml:space="preserve">, </w:t>
      </w:r>
      <w:r w:rsidRPr="0046047A">
        <w:rPr>
          <w:rFonts w:ascii="Arial" w:hAnsi="Arial" w:cs="Arial"/>
        </w:rPr>
        <w:t>спроектировавший</w:t>
      </w:r>
      <w:r w:rsidRPr="0046047A">
        <w:rPr>
          <w:rFonts w:ascii="Arial LatRus" w:hAnsi="Arial LatRus" w:cs="Arial LatRus"/>
        </w:rPr>
        <w:t xml:space="preserve"> </w:t>
      </w:r>
      <w:r w:rsidRPr="0046047A">
        <w:rPr>
          <w:rFonts w:ascii="Arial" w:hAnsi="Arial" w:cs="Arial"/>
        </w:rPr>
        <w:t>заявку</w:t>
      </w:r>
      <w:r w:rsidRPr="0046047A">
        <w:rPr>
          <w:rFonts w:ascii="Arial LatRus" w:hAnsi="Arial LatRus" w:cs="Arial LatRus"/>
        </w:rPr>
        <w:t>:</w:t>
      </w:r>
    </w:p>
    <w:p w:rsidR="00BB28C8" w:rsidRPr="0046047A" w:rsidRDefault="00BB28C8" w:rsidP="00BB28C8">
      <w:pPr>
        <w:widowControl w:val="0"/>
        <w:spacing w:after="160" w:line="360" w:lineRule="auto"/>
        <w:jc w:val="center"/>
        <w:rPr>
          <w:rFonts w:ascii="Arial LatRus" w:hAnsi="Arial LatRus" w:cs="Sylfaen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974"/>
        <w:gridCol w:w="4776"/>
      </w:tblGrid>
      <w:tr w:rsidR="00BB28C8" w:rsidRPr="0046047A" w:rsidTr="003D2146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 w:cs="GHEA Grapalat"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 xml:space="preserve">_________________________ 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vertAlign w:val="superscript"/>
              </w:rPr>
            </w:pPr>
            <w:r w:rsidRPr="0046047A">
              <w:rPr>
                <w:rFonts w:ascii="Arial" w:hAnsi="Arial" w:cs="Arial"/>
                <w:color w:val="000000"/>
                <w:vertAlign w:val="superscript"/>
              </w:rPr>
              <w:t>фамилия</w:t>
            </w:r>
            <w:r w:rsidRPr="0046047A">
              <w:rPr>
                <w:rFonts w:ascii="Arial LatRus" w:hAnsi="Arial LatRus" w:cs="Arial LatRus"/>
                <w:color w:val="000000"/>
                <w:vertAlign w:val="superscript"/>
              </w:rPr>
              <w:t xml:space="preserve">, </w:t>
            </w:r>
            <w:r w:rsidRPr="0046047A">
              <w:rPr>
                <w:rFonts w:ascii="Arial" w:hAnsi="Arial" w:cs="Arial"/>
                <w:color w:val="00000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 w:cs="GHEA Grapalat"/>
                <w:color w:val="000000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vertAlign w:val="superscript"/>
              </w:rPr>
            </w:pPr>
            <w:r w:rsidRPr="0046047A">
              <w:rPr>
                <w:rFonts w:ascii="Arial" w:hAnsi="Arial" w:cs="Arial"/>
                <w:color w:val="000000"/>
                <w:vertAlign w:val="superscript"/>
              </w:rPr>
              <w:t>фамилия</w:t>
            </w:r>
            <w:r w:rsidRPr="0046047A">
              <w:rPr>
                <w:rFonts w:ascii="Arial LatRus" w:hAnsi="Arial LatRus" w:cs="Arial LatRus"/>
                <w:color w:val="000000"/>
                <w:vertAlign w:val="superscript"/>
              </w:rPr>
              <w:t xml:space="preserve">, </w:t>
            </w:r>
            <w:r w:rsidRPr="0046047A">
              <w:rPr>
                <w:rFonts w:ascii="Arial" w:hAnsi="Arial" w:cs="Arial"/>
                <w:color w:val="000000"/>
                <w:vertAlign w:val="superscript"/>
              </w:rPr>
              <w:t>имя</w:t>
            </w:r>
          </w:p>
        </w:tc>
      </w:tr>
      <w:tr w:rsidR="00BB28C8" w:rsidRPr="0046047A" w:rsidTr="003D2146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 w:cs="GHEA Grapalat"/>
                <w:color w:val="000000"/>
                <w:lang w:val="en-US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vertAlign w:val="superscript"/>
                <w:lang w:val="en-US"/>
              </w:rPr>
            </w:pPr>
            <w:r w:rsidRPr="0046047A">
              <w:rPr>
                <w:rFonts w:ascii="Arial" w:hAnsi="Arial" w:cs="Arial"/>
                <w:color w:val="00000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BB28C8" w:rsidRPr="0046047A" w:rsidRDefault="00BB28C8" w:rsidP="003D2146">
            <w:pPr>
              <w:widowControl w:val="0"/>
              <w:jc w:val="center"/>
              <w:rPr>
                <w:rFonts w:ascii="Arial LatRus" w:hAnsi="Arial LatRus" w:cs="GHEA Grapalat"/>
                <w:color w:val="000000"/>
                <w:lang w:val="en-US"/>
              </w:rPr>
            </w:pPr>
            <w:r w:rsidRPr="0046047A">
              <w:rPr>
                <w:rFonts w:ascii="Arial LatRus" w:hAnsi="Arial LatRus"/>
                <w:color w:val="000000"/>
              </w:rPr>
              <w:t>________________________</w:t>
            </w:r>
          </w:p>
          <w:p w:rsidR="00BB28C8" w:rsidRPr="0046047A" w:rsidRDefault="00BB28C8" w:rsidP="003D2146">
            <w:pPr>
              <w:widowControl w:val="0"/>
              <w:spacing w:after="160" w:line="360" w:lineRule="auto"/>
              <w:jc w:val="center"/>
              <w:rPr>
                <w:rFonts w:ascii="Arial LatRus" w:hAnsi="Arial LatRus" w:cs="GHEA Grapalat"/>
                <w:color w:val="000000"/>
                <w:vertAlign w:val="superscript"/>
              </w:rPr>
            </w:pPr>
            <w:r w:rsidRPr="0046047A">
              <w:rPr>
                <w:rFonts w:ascii="Arial" w:hAnsi="Arial" w:cs="Arial"/>
                <w:color w:val="000000"/>
                <w:vertAlign w:val="superscript"/>
              </w:rPr>
              <w:t>подпись</w:t>
            </w:r>
          </w:p>
        </w:tc>
      </w:tr>
    </w:tbl>
    <w:p w:rsidR="00BB28C8" w:rsidRPr="0046047A" w:rsidRDefault="00BB28C8" w:rsidP="00BB28C8">
      <w:pPr>
        <w:widowControl w:val="0"/>
        <w:tabs>
          <w:tab w:val="left" w:pos="360"/>
          <w:tab w:val="left" w:pos="540"/>
        </w:tabs>
        <w:spacing w:after="160" w:line="360" w:lineRule="auto"/>
        <w:jc w:val="center"/>
        <w:rPr>
          <w:rFonts w:ascii="Arial LatRus" w:hAnsi="Arial LatRus" w:cs="Sylfaen"/>
          <w:b/>
          <w:bCs/>
        </w:rPr>
      </w:pPr>
    </w:p>
    <w:p w:rsidR="00BB28C8" w:rsidRPr="0046047A" w:rsidRDefault="00BB28C8" w:rsidP="00BB28C8">
      <w:pPr>
        <w:pStyle w:val="norm"/>
        <w:widowControl w:val="0"/>
        <w:spacing w:after="160" w:line="360" w:lineRule="auto"/>
        <w:ind w:firstLine="567"/>
        <w:jc w:val="center"/>
        <w:rPr>
          <w:rFonts w:ascii="Arial LatRus" w:hAnsi="Arial LatRus"/>
          <w:b/>
          <w:sz w:val="24"/>
          <w:szCs w:val="24"/>
        </w:rPr>
      </w:pPr>
    </w:p>
    <w:p w:rsidR="008D352C" w:rsidRPr="0046047A" w:rsidRDefault="008D352C" w:rsidP="00BB28C8">
      <w:pPr>
        <w:widowControl w:val="0"/>
        <w:spacing w:after="160"/>
        <w:ind w:left="-142" w:firstLine="142"/>
        <w:jc w:val="both"/>
        <w:rPr>
          <w:rFonts w:ascii="Arial LatRus" w:hAnsi="Arial LatRus"/>
          <w:i/>
        </w:rPr>
      </w:pPr>
    </w:p>
    <w:sectPr w:rsidR="008D352C" w:rsidRPr="0046047A" w:rsidSect="00654A51"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0DA" w:rsidRDefault="001B20DA">
      <w:r>
        <w:separator/>
      </w:r>
    </w:p>
  </w:endnote>
  <w:endnote w:type="continuationSeparator" w:id="1">
    <w:p w:rsidR="001B20DA" w:rsidRDefault="001B2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Franklin Gothic Medium Cond"/>
    <w:charset w:val="00"/>
    <w:family w:val="auto"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84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B20DA" w:rsidRPr="003E450C" w:rsidRDefault="00B33D14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E450C">
          <w:rPr>
            <w:rFonts w:ascii="GHEA Grapalat" w:hAnsi="GHEA Grapalat"/>
            <w:sz w:val="24"/>
            <w:szCs w:val="24"/>
          </w:rPr>
          <w:fldChar w:fldCharType="begin"/>
        </w:r>
        <w:r w:rsidR="001B20DA" w:rsidRPr="003E450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E450C">
          <w:rPr>
            <w:rFonts w:ascii="GHEA Grapalat" w:hAnsi="GHEA Grapalat"/>
            <w:sz w:val="24"/>
            <w:szCs w:val="24"/>
          </w:rPr>
          <w:fldChar w:fldCharType="separate"/>
        </w:r>
        <w:r w:rsidR="00847723">
          <w:rPr>
            <w:rFonts w:ascii="GHEA Grapalat" w:hAnsi="GHEA Grapalat"/>
            <w:noProof/>
            <w:sz w:val="24"/>
            <w:szCs w:val="24"/>
          </w:rPr>
          <w:t>76</w:t>
        </w:r>
        <w:r w:rsidRPr="003E450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0DA" w:rsidRDefault="001B20DA">
      <w:r>
        <w:separator/>
      </w:r>
    </w:p>
  </w:footnote>
  <w:footnote w:type="continuationSeparator" w:id="1">
    <w:p w:rsidR="001B20DA" w:rsidRDefault="001B20DA">
      <w:r>
        <w:continuationSeparator/>
      </w:r>
    </w:p>
  </w:footnote>
  <w:footnote w:id="2">
    <w:p w:rsidR="001B20DA" w:rsidRPr="00793343" w:rsidRDefault="001B20DA" w:rsidP="007A5F50">
      <w:pPr>
        <w:pStyle w:val="af2"/>
        <w:jc w:val="both"/>
        <w:rPr>
          <w:rFonts w:asciiTheme="minorHAnsi" w:hAnsiTheme="minorHAnsi"/>
          <w:i/>
        </w:rPr>
      </w:pPr>
      <w:r w:rsidRPr="007A5F50">
        <w:rPr>
          <w:rFonts w:ascii="GHEA Grapalat" w:hAnsi="GHEA Grapalat"/>
        </w:rPr>
        <w:t xml:space="preserve">* </w:t>
      </w:r>
      <w:r w:rsidRPr="00ED3BA4">
        <w:rPr>
          <w:rFonts w:ascii="GHEA Grapalat" w:hAnsi="GHEA Grapalat"/>
          <w:i/>
        </w:rPr>
        <w:t xml:space="preserve">Если закупка осуществляется в форме запроса котировок или закупок у одного </w:t>
      </w:r>
      <w:proofErr w:type="spellStart"/>
      <w:r w:rsidRPr="00ED3BA4">
        <w:rPr>
          <w:rFonts w:ascii="GHEA Grapalat" w:hAnsi="GHEA Grapalat"/>
          <w:i/>
        </w:rPr>
        <w:t>лица</w:t>
      </w:r>
      <w:proofErr w:type="gramStart"/>
      <w:r w:rsidRPr="00ED3BA4">
        <w:rPr>
          <w:rFonts w:ascii="GHEA Grapalat" w:hAnsi="GHEA Grapalat"/>
          <w:i/>
        </w:rPr>
        <w:t>,о</w:t>
      </w:r>
      <w:proofErr w:type="gramEnd"/>
      <w:r w:rsidRPr="00ED3BA4">
        <w:rPr>
          <w:rFonts w:ascii="GHEA Grapalat" w:hAnsi="GHEA Grapalat"/>
          <w:i/>
        </w:rPr>
        <w:t>бусловленного</w:t>
      </w:r>
      <w:proofErr w:type="spellEnd"/>
      <w:r w:rsidRPr="00ED3BA4">
        <w:rPr>
          <w:rFonts w:ascii="GHEA Grapalat" w:hAnsi="GHEA Grapalat"/>
          <w:i/>
        </w:rPr>
        <w:t xml:space="preserve"> безотлагательностью, то секретарь оценочной комиссии в процессе подготовки текстов объявления и приглашения на основании настоящей типовой формы документа, во всех разделах, пунктах и абзацах, включая типовые формы документов, которые должны быть представлены участниками, и в которых использовались слова "открытый конкурс", заменяет соответственно словами "запрос котировок"  или "закупка у одного лица, обусловленная безотлагательностью", а в коде процедур</w:t>
      </w:r>
      <w:proofErr w:type="gramStart"/>
      <w:r w:rsidRPr="00ED3BA4">
        <w:rPr>
          <w:rFonts w:ascii="GHEA Grapalat" w:hAnsi="GHEA Grapalat"/>
          <w:i/>
        </w:rPr>
        <w:t>ы-</w:t>
      </w:r>
      <w:proofErr w:type="gramEnd"/>
      <w:r w:rsidRPr="00ED3BA4">
        <w:rPr>
          <w:rFonts w:ascii="GHEA Grapalat" w:hAnsi="GHEA Grapalat"/>
          <w:i/>
        </w:rPr>
        <w:t xml:space="preserve"> слово "</w:t>
      </w:r>
      <w:proofErr w:type="spellStart"/>
      <w:r w:rsidRPr="00ED3BA4">
        <w:rPr>
          <w:rFonts w:ascii="GHEA Grapalat" w:hAnsi="GHEA Grapalat"/>
          <w:i/>
        </w:rPr>
        <w:t>BM</w:t>
      </w:r>
      <w:r>
        <w:rPr>
          <w:rFonts w:ascii="GHEA Grapalat" w:hAnsi="GHEA Grapalat"/>
          <w:i/>
        </w:rPr>
        <w:t>AShDzB</w:t>
      </w:r>
      <w:proofErr w:type="spellEnd"/>
      <w:r w:rsidRPr="00ED3BA4">
        <w:rPr>
          <w:rFonts w:ascii="GHEA Grapalat" w:hAnsi="GHEA Grapalat"/>
          <w:i/>
        </w:rPr>
        <w:t>", соответственно словами  "</w:t>
      </w:r>
      <w:proofErr w:type="spellStart"/>
      <w:r w:rsidRPr="00ED3BA4">
        <w:rPr>
          <w:rFonts w:ascii="GHEA Grapalat" w:hAnsi="GHEA Grapalat"/>
          <w:i/>
        </w:rPr>
        <w:t>GH</w:t>
      </w:r>
      <w:r>
        <w:rPr>
          <w:rFonts w:ascii="GHEA Grapalat" w:hAnsi="GHEA Grapalat"/>
          <w:i/>
        </w:rPr>
        <w:t>AShDzB</w:t>
      </w:r>
      <w:proofErr w:type="spellEnd"/>
      <w:r w:rsidRPr="00ED3BA4">
        <w:rPr>
          <w:rFonts w:ascii="GHEA Grapalat" w:hAnsi="GHEA Grapalat"/>
          <w:i/>
        </w:rPr>
        <w:t>" и "</w:t>
      </w:r>
      <w:proofErr w:type="spellStart"/>
      <w:r w:rsidRPr="00ED3BA4">
        <w:rPr>
          <w:rFonts w:ascii="GHEA Grapalat" w:hAnsi="GHEA Grapalat"/>
          <w:i/>
        </w:rPr>
        <w:t>HMA</w:t>
      </w:r>
      <w:r>
        <w:rPr>
          <w:rFonts w:ascii="GHEA Grapalat" w:hAnsi="GHEA Grapalat"/>
          <w:i/>
        </w:rPr>
        <w:t>AShDzB</w:t>
      </w:r>
      <w:proofErr w:type="spellEnd"/>
      <w:r w:rsidRPr="00ED3BA4">
        <w:rPr>
          <w:rFonts w:ascii="GHEA Grapalat" w:hAnsi="GHEA Grapalat"/>
          <w:i/>
        </w:rPr>
        <w:t>"</w:t>
      </w:r>
      <w:r w:rsidRPr="00793343">
        <w:rPr>
          <w:rFonts w:ascii="GHEA Grapalat" w:hAnsi="GHEA Grapalat"/>
          <w:i/>
        </w:rPr>
        <w:t>.</w:t>
      </w:r>
    </w:p>
  </w:footnote>
  <w:footnote w:id="3">
    <w:p w:rsidR="001B20DA" w:rsidRPr="005C6670" w:rsidRDefault="001B20DA" w:rsidP="007662A7">
      <w:pPr>
        <w:pStyle w:val="af2"/>
        <w:jc w:val="both"/>
        <w:rPr>
          <w:rFonts w:asciiTheme="minorHAnsi" w:hAnsiTheme="minorHAnsi"/>
        </w:rPr>
      </w:pPr>
      <w:r w:rsidRPr="005C6670">
        <w:rPr>
          <w:rFonts w:asciiTheme="minorHAnsi" w:hAnsiTheme="minorHAnsi"/>
        </w:rPr>
        <w:t>5.1</w:t>
      </w:r>
      <w:proofErr w:type="gramStart"/>
      <w:r w:rsidRPr="005C6670">
        <w:rPr>
          <w:rFonts w:asciiTheme="minorHAnsi" w:hAnsiTheme="minorHAnsi"/>
        </w:rPr>
        <w:t xml:space="preserve"> </w:t>
      </w:r>
      <w:r w:rsidRPr="005C6670">
        <w:rPr>
          <w:rFonts w:ascii="GHEA Grapalat" w:hAnsi="GHEA Grapalat"/>
          <w:i/>
        </w:rPr>
        <w:t>Е</w:t>
      </w:r>
      <w:proofErr w:type="gramEnd"/>
      <w:r w:rsidRPr="005C6670">
        <w:rPr>
          <w:rFonts w:ascii="GHEA Grapalat" w:hAnsi="GHEA Grapalat"/>
          <w:i/>
        </w:rPr>
        <w:t>сли цена работы, закупаемой по заявке на закупку в рамках данной процедуры, превышает семидесятикратный размер базовой единицы закупок, число " 15 "заменяется числом "30".</w:t>
      </w:r>
    </w:p>
    <w:p w:rsidR="001B20DA" w:rsidRPr="005C6670" w:rsidRDefault="001B20DA" w:rsidP="00FC69A8">
      <w:pPr>
        <w:pStyle w:val="af2"/>
        <w:jc w:val="both"/>
        <w:rPr>
          <w:rFonts w:asciiTheme="minorHAnsi" w:hAnsiTheme="minorHAnsi"/>
        </w:rPr>
      </w:pPr>
    </w:p>
    <w:p w:rsidR="001B20DA" w:rsidRPr="00CD6B60" w:rsidRDefault="001B20DA" w:rsidP="00FC69A8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5</w:t>
      </w:r>
      <w:r w:rsidRPr="00CD6B60">
        <w:rPr>
          <w:rFonts w:ascii="GHEA Grapalat" w:hAnsi="GHEA Grapalat"/>
          <w:i/>
        </w:rPr>
        <w:t>Если закупка осуществляется в форме закупки у одного лица, обусловленная безотлагательностью, то</w:t>
      </w:r>
    </w:p>
    <w:p w:rsidR="001B20DA" w:rsidRPr="00CD6B60" w:rsidRDefault="001B20DA" w:rsidP="003F2273">
      <w:pPr>
        <w:widowControl w:val="0"/>
        <w:tabs>
          <w:tab w:val="left" w:pos="1134"/>
        </w:tabs>
        <w:spacing w:after="160"/>
        <w:ind w:firstLine="142"/>
        <w:contextualSpacing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- 2-ой абзац  пункта 3.1 излагается в следующей редакции: "Участник имеет право требовать от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комиссииразъясненияприглашения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  как минимум за один календарный день до истечения окончательного срока подачи заявок.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Приэтом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разъяснениеможет</w:t>
      </w:r>
      <w:r>
        <w:rPr>
          <w:rFonts w:ascii="GHEA Grapalat" w:hAnsi="GHEA Grapalat"/>
          <w:i/>
          <w:sz w:val="20"/>
          <w:szCs w:val="20"/>
        </w:rPr>
        <w:t>быть</w:t>
      </w:r>
      <w:proofErr w:type="spellEnd"/>
      <w:r>
        <w:rPr>
          <w:rFonts w:ascii="GHEA Grapalat" w:hAnsi="GHEA Grapalat"/>
          <w:i/>
          <w:sz w:val="20"/>
          <w:szCs w:val="20"/>
        </w:rPr>
        <w:t xml:space="preserve">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потребованодо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 17:00 (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поереванскомувремени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),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указанноговнастоящемпунктедня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>. Участник представляет указанный в настоящем пункте запрос посредством его отправки на электронную почту секретаря комиссии</w:t>
      </w:r>
      <w:proofErr w:type="gramStart"/>
      <w:r>
        <w:rPr>
          <w:rFonts w:ascii="GHEA Grapalat" w:hAnsi="GHEA Grapalat"/>
          <w:i/>
          <w:sz w:val="20"/>
          <w:szCs w:val="20"/>
        </w:rPr>
        <w:t>.</w:t>
      </w:r>
      <w:r w:rsidRPr="00CD6B60">
        <w:rPr>
          <w:rFonts w:ascii="GHEA Grapalat" w:hAnsi="GHEA Grapalat" w:hint="eastAsia"/>
          <w:i/>
          <w:sz w:val="20"/>
          <w:szCs w:val="20"/>
        </w:rPr>
        <w:t>К</w:t>
      </w:r>
      <w:proofErr w:type="gramEnd"/>
      <w:r w:rsidRPr="00CD6B60">
        <w:rPr>
          <w:rFonts w:ascii="GHEA Grapalat" w:hAnsi="GHEA Grapalat" w:hint="eastAsia"/>
          <w:i/>
          <w:sz w:val="20"/>
          <w:szCs w:val="20"/>
        </w:rPr>
        <w:t>омиссияпредоставляетразъяснениепредставившемузапросучастникувтечениекалендарногодня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следующегозаднемполучениязапроса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нонепозднеечемза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 3 </w:t>
      </w:r>
      <w:proofErr w:type="spellStart"/>
      <w:r w:rsidRPr="00CD6B60">
        <w:rPr>
          <w:rFonts w:ascii="GHEA Grapalat" w:hAnsi="GHEA Grapalat" w:hint="eastAsia"/>
          <w:i/>
          <w:sz w:val="20"/>
          <w:szCs w:val="20"/>
        </w:rPr>
        <w:t>часадо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 истечения окончательного срока подачи заявок на </w:t>
      </w:r>
      <w:proofErr w:type="spellStart"/>
      <w:r w:rsidRPr="00CD6B60">
        <w:rPr>
          <w:rFonts w:ascii="GHEA Grapalat" w:hAnsi="GHEA Grapalat"/>
          <w:i/>
          <w:sz w:val="20"/>
          <w:szCs w:val="20"/>
        </w:rPr>
        <w:t>процедуру.Разъяснение</w:t>
      </w:r>
      <w:proofErr w:type="spellEnd"/>
      <w:r w:rsidRPr="00CD6B60">
        <w:rPr>
          <w:rFonts w:ascii="GHEA Grapalat" w:hAnsi="GHEA Grapalat"/>
          <w:i/>
          <w:sz w:val="20"/>
          <w:szCs w:val="20"/>
        </w:rPr>
        <w:t xml:space="preserve"> по запросу отправляется с предусмотренной настоящим приглашением электронной почты секретаря комиссии на электронную почту участника, с которой получен запрос."</w:t>
      </w:r>
    </w:p>
    <w:p w:rsidR="001B20DA" w:rsidRPr="002E4BC5" w:rsidRDefault="001B20DA" w:rsidP="003F2273">
      <w:pPr>
        <w:widowControl w:val="0"/>
        <w:tabs>
          <w:tab w:val="left" w:pos="1134"/>
        </w:tabs>
        <w:spacing w:after="160"/>
        <w:ind w:firstLine="142"/>
        <w:contextualSpacing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 - Пункт 3.4 излагается в следующей редакции: "3.4</w:t>
      </w:r>
      <w:proofErr w:type="gramStart"/>
      <w:r w:rsidRPr="00CD6B60">
        <w:rPr>
          <w:rFonts w:ascii="GHEA Grapalat" w:hAnsi="GHEA Grapalat"/>
          <w:i/>
          <w:sz w:val="20"/>
          <w:szCs w:val="20"/>
        </w:rPr>
        <w:t xml:space="preserve"> В</w:t>
      </w:r>
      <w:proofErr w:type="gramEnd"/>
      <w:r w:rsidRPr="00CD6B60">
        <w:rPr>
          <w:rFonts w:ascii="GHEA Grapalat" w:hAnsi="GHEA Grapalat"/>
          <w:i/>
          <w:sz w:val="20"/>
          <w:szCs w:val="20"/>
        </w:rPr>
        <w:t xml:space="preserve"> приглашение могут быть внесены изменения минимум за один календарный день до истечения окончательного срока подачи заявок. В день внесения изменения в бюллетене опубликовывается объявление о внесении изменения".</w:t>
      </w:r>
    </w:p>
    <w:p w:rsidR="001B20DA" w:rsidRPr="003F2273" w:rsidRDefault="001B20DA" w:rsidP="003F2273">
      <w:pPr>
        <w:widowControl w:val="0"/>
        <w:tabs>
          <w:tab w:val="left" w:pos="1134"/>
        </w:tabs>
        <w:spacing w:after="160"/>
        <w:ind w:firstLine="142"/>
        <w:contextualSpacing/>
        <w:jc w:val="both"/>
        <w:rPr>
          <w:rFonts w:ascii="GHEA Grapalat" w:hAnsi="GHEA Grapalat"/>
          <w:i/>
          <w:sz w:val="20"/>
          <w:szCs w:val="20"/>
        </w:rPr>
      </w:pPr>
      <w:r w:rsidRPr="003F2273">
        <w:rPr>
          <w:rFonts w:ascii="GHEA Grapalat" w:hAnsi="GHEA Grapalat"/>
          <w:i/>
          <w:sz w:val="20"/>
          <w:szCs w:val="20"/>
        </w:rPr>
        <w:t xml:space="preserve"> - Пункт 3.6 излагается в следующей редакции: "3.6</w:t>
      </w:r>
      <w:proofErr w:type="gramStart"/>
      <w:r w:rsidRPr="003F2273">
        <w:rPr>
          <w:rFonts w:ascii="GHEA Grapalat" w:hAnsi="GHEA Grapalat"/>
          <w:i/>
          <w:sz w:val="20"/>
          <w:szCs w:val="20"/>
        </w:rPr>
        <w:t xml:space="preserve"> П</w:t>
      </w:r>
      <w:proofErr w:type="gramEnd"/>
      <w:r w:rsidRPr="003F2273">
        <w:rPr>
          <w:rFonts w:ascii="GHEA Grapalat" w:hAnsi="GHEA Grapalat"/>
          <w:i/>
          <w:sz w:val="20"/>
          <w:szCs w:val="20"/>
        </w:rPr>
        <w:t xml:space="preserve">ри внесении изменений в приглашение окончательный срок подачи заявок исчисляется со дня опубликования в бюллетене объявления об этих изменениях". </w:t>
      </w:r>
    </w:p>
  </w:footnote>
  <w:footnote w:id="4">
    <w:p w:rsidR="001B20DA" w:rsidRDefault="001B20DA" w:rsidP="002B51FB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Style w:val="af6"/>
          <w:rFonts w:ascii="Times Armenian" w:hAnsi="Times Armenian"/>
          <w:sz w:val="20"/>
          <w:szCs w:val="20"/>
        </w:rPr>
        <w:t>6</w:t>
      </w:r>
      <w:r w:rsidRPr="00F332DF">
        <w:rPr>
          <w:rFonts w:ascii="GHEA Grapalat" w:hAnsi="GHEA Grapalat"/>
          <w:i/>
          <w:sz w:val="20"/>
          <w:szCs w:val="20"/>
        </w:rPr>
        <w:t>При организации закупок по конкурсу или по запросу котировок,</w:t>
      </w:r>
      <w:r>
        <w:rPr>
          <w:rFonts w:ascii="GHEA Grapalat" w:hAnsi="GHEA Grapalat"/>
          <w:i/>
          <w:sz w:val="20"/>
          <w:szCs w:val="20"/>
        </w:rPr>
        <w:t xml:space="preserve"> н</w:t>
      </w:r>
      <w:r w:rsidRPr="00561AD9">
        <w:rPr>
          <w:rFonts w:ascii="GHEA Grapalat" w:hAnsi="GHEA Grapalat"/>
          <w:i/>
          <w:sz w:val="20"/>
          <w:szCs w:val="20"/>
        </w:rPr>
        <w:t>астоящее предложение исключается из приглашения</w:t>
      </w:r>
      <w:r w:rsidRPr="00BC07EB">
        <w:rPr>
          <w:rFonts w:ascii="GHEA Grapalat" w:hAnsi="GHEA Grapalat"/>
          <w:i/>
          <w:sz w:val="20"/>
          <w:szCs w:val="20"/>
        </w:rPr>
        <w:t xml:space="preserve">, если </w:t>
      </w:r>
    </w:p>
    <w:p w:rsidR="001B20DA" w:rsidRPr="00831D6D" w:rsidRDefault="001B20DA" w:rsidP="002B51FB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-</w:t>
      </w:r>
      <w:r w:rsidRPr="00BC07EB">
        <w:rPr>
          <w:rFonts w:ascii="GHEA Grapalat" w:hAnsi="GHEA Grapalat"/>
          <w:i/>
          <w:sz w:val="20"/>
          <w:szCs w:val="20"/>
        </w:rPr>
        <w:t xml:space="preserve">процедура закупки организована на основании части 6 статьи 15 Закона, за исключением случая, </w:t>
      </w:r>
      <w:r w:rsidRPr="00831D6D">
        <w:rPr>
          <w:rFonts w:ascii="GHEA Grapalat" w:hAnsi="GHEA Grapalat"/>
          <w:i/>
          <w:sz w:val="20"/>
          <w:szCs w:val="20"/>
        </w:rPr>
        <w:t xml:space="preserve">когда размер финансовых средств, предусмотренных на день утверждения заявки на закупку, необходимой для организации процедуры, превышает 25 млн. </w:t>
      </w:r>
      <w:proofErr w:type="spellStart"/>
      <w:r w:rsidRPr="00831D6D">
        <w:rPr>
          <w:rFonts w:ascii="GHEA Grapalat" w:hAnsi="GHEA Grapalat"/>
          <w:i/>
          <w:sz w:val="20"/>
          <w:szCs w:val="20"/>
        </w:rPr>
        <w:t>драмов</w:t>
      </w:r>
      <w:proofErr w:type="spellEnd"/>
      <w:r w:rsidRPr="00831D6D">
        <w:rPr>
          <w:rFonts w:ascii="GHEA Grapalat" w:hAnsi="GHEA Grapalat"/>
          <w:i/>
          <w:sz w:val="20"/>
          <w:szCs w:val="20"/>
        </w:rPr>
        <w:t xml:space="preserve">  РА и для полного выполнения заключаемого договора в дальнейшем также потребуются финансовые средства,</w:t>
      </w:r>
    </w:p>
    <w:p w:rsidR="001B20DA" w:rsidRPr="00831D6D" w:rsidRDefault="001B20DA" w:rsidP="005B2723">
      <w:pPr>
        <w:widowControl w:val="0"/>
        <w:tabs>
          <w:tab w:val="left" w:pos="142"/>
        </w:tabs>
        <w:ind w:left="142" w:hanging="142"/>
        <w:jc w:val="both"/>
        <w:rPr>
          <w:rFonts w:ascii="GHEA Grapalat" w:hAnsi="GHEA Grapalat"/>
          <w:i/>
          <w:sz w:val="20"/>
          <w:szCs w:val="20"/>
        </w:rPr>
      </w:pPr>
      <w:r w:rsidRPr="00831D6D">
        <w:rPr>
          <w:rFonts w:ascii="GHEA Grapalat" w:hAnsi="GHEA Grapalat"/>
          <w:i/>
          <w:sz w:val="20"/>
          <w:szCs w:val="20"/>
        </w:rPr>
        <w:t xml:space="preserve">-цена закупаемой работы по заявке на закупку в рамках данной процедуры не превышает 25 млн. </w:t>
      </w:r>
      <w:proofErr w:type="spellStart"/>
      <w:r w:rsidRPr="00831D6D">
        <w:rPr>
          <w:rFonts w:ascii="GHEA Grapalat" w:hAnsi="GHEA Grapalat"/>
          <w:i/>
          <w:sz w:val="20"/>
          <w:szCs w:val="20"/>
        </w:rPr>
        <w:t>драмов</w:t>
      </w:r>
      <w:proofErr w:type="spellEnd"/>
      <w:r w:rsidRPr="00831D6D">
        <w:rPr>
          <w:rFonts w:ascii="GHEA Grapalat" w:hAnsi="GHEA Grapalat"/>
          <w:i/>
          <w:sz w:val="20"/>
          <w:szCs w:val="20"/>
        </w:rPr>
        <w:t xml:space="preserve"> РА</w:t>
      </w:r>
    </w:p>
  </w:footnote>
  <w:footnote w:id="5">
    <w:p w:rsidR="001B20DA" w:rsidRPr="00D3436F" w:rsidRDefault="001B20DA" w:rsidP="00AF1F59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7</w:t>
      </w:r>
      <w:r w:rsidRPr="00D3436F">
        <w:rPr>
          <w:rFonts w:ascii="GHEA Grapalat" w:hAnsi="GHEA Grapalat"/>
          <w:i/>
        </w:rPr>
        <w:t xml:space="preserve">Подпункт </w:t>
      </w:r>
      <w:r w:rsidRPr="008842CE">
        <w:rPr>
          <w:rFonts w:ascii="GHEA Grapalat" w:hAnsi="GHEA Grapalat"/>
          <w:i/>
        </w:rPr>
        <w:t>исключается из приглашения, если</w:t>
      </w:r>
      <w:r w:rsidRPr="00D3436F">
        <w:rPr>
          <w:rFonts w:ascii="GHEA Grapalat" w:hAnsi="GHEA Grapalat"/>
          <w:i/>
        </w:rPr>
        <w:t xml:space="preserve"> требование об обеспечении заявки не установлено</w:t>
      </w:r>
    </w:p>
    <w:p w:rsidR="001B20DA" w:rsidRPr="000811C1" w:rsidRDefault="001B20DA">
      <w:pPr>
        <w:pStyle w:val="af2"/>
        <w:rPr>
          <w:rFonts w:asciiTheme="minorHAnsi" w:hAnsiTheme="minorHAnsi"/>
        </w:rPr>
      </w:pPr>
    </w:p>
  </w:footnote>
  <w:footnote w:id="6">
    <w:p w:rsidR="001B20DA" w:rsidRPr="00810F23" w:rsidRDefault="001B20DA">
      <w:pPr>
        <w:pStyle w:val="af2"/>
        <w:rPr>
          <w:rFonts w:ascii="Times New Roman" w:hAnsi="Times New Roman"/>
        </w:rPr>
      </w:pPr>
      <w:r>
        <w:rPr>
          <w:rStyle w:val="af6"/>
        </w:rPr>
        <w:t>8</w:t>
      </w:r>
      <w:r w:rsidRPr="00D3436F">
        <w:rPr>
          <w:rFonts w:ascii="GHEA Grapalat" w:hAnsi="GHEA Grapalat"/>
          <w:i/>
        </w:rPr>
        <w:t xml:space="preserve">Подпункт </w:t>
      </w:r>
      <w:r w:rsidRPr="008842CE">
        <w:rPr>
          <w:rFonts w:ascii="GHEA Grapalat" w:hAnsi="GHEA Grapalat"/>
          <w:i/>
        </w:rPr>
        <w:t xml:space="preserve">исключается из приглашения, </w:t>
      </w:r>
      <w:proofErr w:type="spellStart"/>
      <w:r w:rsidRPr="008842CE">
        <w:rPr>
          <w:rFonts w:ascii="GHEA Grapalat" w:hAnsi="GHEA Grapalat"/>
          <w:i/>
        </w:rPr>
        <w:t>если</w:t>
      </w:r>
      <w:r w:rsidRPr="00810F23">
        <w:rPr>
          <w:rFonts w:ascii="GHEA Grapalat" w:hAnsi="GHEA Grapalat"/>
          <w:i/>
        </w:rPr>
        <w:t>предметом</w:t>
      </w:r>
      <w:proofErr w:type="spellEnd"/>
      <w:r w:rsidRPr="00810F23">
        <w:rPr>
          <w:rFonts w:ascii="GHEA Grapalat" w:hAnsi="GHEA Grapalat"/>
          <w:i/>
        </w:rPr>
        <w:t xml:space="preserve"> закупки не являются строительные работы.</w:t>
      </w:r>
    </w:p>
  </w:footnote>
  <w:footnote w:id="7">
    <w:p w:rsidR="001B20DA" w:rsidRPr="00FE2AA4" w:rsidRDefault="001B20DA">
      <w:pPr>
        <w:pStyle w:val="af2"/>
        <w:rPr>
          <w:rFonts w:asciiTheme="minorHAnsi" w:hAnsiTheme="minorHAnsi"/>
          <w:i/>
        </w:rPr>
      </w:pPr>
      <w:r>
        <w:rPr>
          <w:rStyle w:val="af6"/>
        </w:rPr>
        <w:t>10</w:t>
      </w:r>
      <w:r w:rsidRPr="00FE2AA4">
        <w:rPr>
          <w:rFonts w:asciiTheme="minorHAnsi" w:hAnsiTheme="minorHAnsi"/>
          <w:i/>
        </w:rPr>
        <w:t>Устанавливается заказчиком.</w:t>
      </w:r>
    </w:p>
  </w:footnote>
  <w:footnote w:id="8">
    <w:p w:rsidR="001B20DA" w:rsidRPr="008842CE" w:rsidRDefault="001B20DA" w:rsidP="0093610F">
      <w:pPr>
        <w:pStyle w:val="af2"/>
        <w:widowControl w:val="0"/>
        <w:jc w:val="both"/>
        <w:rPr>
          <w:rFonts w:ascii="GHEA Grapalat" w:hAnsi="GHEA Grapalat"/>
          <w:lang w:val="af-ZA"/>
        </w:rPr>
      </w:pPr>
      <w:r>
        <w:rPr>
          <w:rStyle w:val="af6"/>
        </w:rPr>
        <w:t>11</w:t>
      </w:r>
      <w:r w:rsidRPr="008842CE">
        <w:rPr>
          <w:rFonts w:ascii="GHEA Grapalat" w:hAnsi="GHEA Grapalat"/>
          <w:i/>
        </w:rPr>
        <w:t>Настоящее предложение исключается из приглашения, если процедура закупки не организуется по лотам.</w:t>
      </w:r>
    </w:p>
    <w:p w:rsidR="001B20DA" w:rsidRPr="000811C1" w:rsidRDefault="001B20DA">
      <w:pPr>
        <w:pStyle w:val="af2"/>
        <w:rPr>
          <w:lang w:val="af-ZA"/>
        </w:rPr>
      </w:pPr>
    </w:p>
  </w:footnote>
  <w:footnote w:id="9">
    <w:p w:rsidR="001B20DA" w:rsidRPr="00D44813" w:rsidRDefault="001B20DA" w:rsidP="00C457A7">
      <w:pPr>
        <w:pStyle w:val="af2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11.</w:t>
      </w:r>
      <w:r w:rsidRPr="00D44813">
        <w:rPr>
          <w:rFonts w:asciiTheme="minorHAnsi" w:hAnsiTheme="minorHAnsi"/>
          <w:i/>
        </w:rPr>
        <w:t>1</w:t>
      </w:r>
      <w:proofErr w:type="gramStart"/>
      <w:r w:rsidRPr="00D44813">
        <w:rPr>
          <w:rFonts w:asciiTheme="minorHAnsi" w:hAnsiTheme="minorHAnsi"/>
          <w:i/>
        </w:rPr>
        <w:t xml:space="preserve"> Е</w:t>
      </w:r>
      <w:proofErr w:type="gramEnd"/>
      <w:r w:rsidRPr="00D44813">
        <w:rPr>
          <w:rFonts w:asciiTheme="minorHAnsi" w:hAnsiTheme="minorHAnsi"/>
          <w:i/>
        </w:rPr>
        <w:t>сли цена данного лота по заявке на закупку․</w:t>
      </w:r>
    </w:p>
    <w:p w:rsidR="001B20DA" w:rsidRPr="00D44813" w:rsidRDefault="001B20DA" w:rsidP="00C457A7">
      <w:pPr>
        <w:pStyle w:val="af2"/>
        <w:jc w:val="both"/>
        <w:rPr>
          <w:rFonts w:asciiTheme="minorHAnsi" w:hAnsiTheme="minorHAnsi"/>
          <w:i/>
        </w:rPr>
      </w:pPr>
      <w:r w:rsidRPr="00D44813">
        <w:rPr>
          <w:rFonts w:asciiTheme="minorHAnsi" w:hAnsiTheme="minorHAnsi"/>
          <w:i/>
        </w:rPr>
        <w:t xml:space="preserve">- не превышает </w:t>
      </w:r>
      <w:proofErr w:type="spellStart"/>
      <w:r w:rsidRPr="00D44813">
        <w:rPr>
          <w:rFonts w:asciiTheme="minorHAnsi" w:hAnsiTheme="minorHAnsi"/>
          <w:i/>
        </w:rPr>
        <w:t>двадцатипятикратный</w:t>
      </w:r>
      <w:proofErr w:type="spellEnd"/>
      <w:r w:rsidRPr="00D44813">
        <w:rPr>
          <w:rFonts w:asciiTheme="minorHAnsi" w:hAnsiTheme="minorHAnsi"/>
          <w:i/>
        </w:rPr>
        <w:t xml:space="preserve"> размер базовой единицы закупок, то из настоящего абзаца </w:t>
      </w:r>
      <w:r w:rsidRPr="00D64786">
        <w:rPr>
          <w:rFonts w:asciiTheme="minorHAnsi" w:hAnsiTheme="minorHAnsi"/>
          <w:i/>
        </w:rPr>
        <w:t>исключаются</w:t>
      </w:r>
      <w:r w:rsidRPr="00D44813">
        <w:rPr>
          <w:rFonts w:asciiTheme="minorHAnsi" w:hAnsiTheme="minorHAnsi"/>
          <w:i/>
        </w:rPr>
        <w:t xml:space="preserve"> слова "или гарантий, предоставленных банками или страховыми организациями"․</w:t>
      </w:r>
    </w:p>
    <w:p w:rsidR="001B20DA" w:rsidRPr="00D44813" w:rsidRDefault="001B20DA" w:rsidP="00C457A7">
      <w:pPr>
        <w:pStyle w:val="af2"/>
        <w:jc w:val="both"/>
        <w:rPr>
          <w:rFonts w:asciiTheme="minorHAnsi" w:hAnsiTheme="minorHAnsi"/>
          <w:i/>
        </w:rPr>
      </w:pPr>
      <w:r w:rsidRPr="00D44813">
        <w:rPr>
          <w:rFonts w:asciiTheme="minorHAnsi" w:hAnsiTheme="minorHAnsi"/>
          <w:i/>
        </w:rPr>
        <w:t xml:space="preserve">- не превышает семидесятикратный размер базовой единицы закупок, но более </w:t>
      </w:r>
      <w:proofErr w:type="spellStart"/>
      <w:r w:rsidRPr="00D44813">
        <w:rPr>
          <w:rFonts w:asciiTheme="minorHAnsi" w:hAnsiTheme="minorHAnsi"/>
          <w:i/>
        </w:rPr>
        <w:t>двадцатипятикратного</w:t>
      </w:r>
      <w:proofErr w:type="spellEnd"/>
      <w:r w:rsidRPr="00D44813">
        <w:rPr>
          <w:rFonts w:asciiTheme="minorHAnsi" w:hAnsiTheme="minorHAnsi"/>
          <w:i/>
        </w:rPr>
        <w:t xml:space="preserve"> размера, то из настоящего абзаца </w:t>
      </w:r>
      <w:r w:rsidRPr="00D64786">
        <w:rPr>
          <w:rFonts w:asciiTheme="minorHAnsi" w:hAnsiTheme="minorHAnsi"/>
          <w:i/>
        </w:rPr>
        <w:t>исключаются</w:t>
      </w:r>
      <w:r w:rsidRPr="00D44813">
        <w:rPr>
          <w:rFonts w:asciiTheme="minorHAnsi" w:hAnsiTheme="minorHAnsi"/>
          <w:i/>
        </w:rPr>
        <w:t xml:space="preserve"> слова "</w:t>
      </w:r>
      <w:r w:rsidRPr="00D64786">
        <w:rPr>
          <w:rFonts w:asciiTheme="minorHAnsi" w:hAnsiTheme="minorHAnsi"/>
          <w:i/>
        </w:rPr>
        <w:t xml:space="preserve"> соглашения о неустойке</w:t>
      </w:r>
      <w:r w:rsidRPr="00D44813">
        <w:rPr>
          <w:rFonts w:asciiTheme="minorHAnsi" w:hAnsiTheme="minorHAnsi"/>
          <w:i/>
        </w:rPr>
        <w:t xml:space="preserve"> (приложение 4,2) или", а число " 20 " заменяется  числом " 90",</w:t>
      </w:r>
    </w:p>
    <w:p w:rsidR="001B20DA" w:rsidRPr="00D44813" w:rsidRDefault="001B20DA" w:rsidP="00C457A7">
      <w:pPr>
        <w:pStyle w:val="af2"/>
        <w:jc w:val="both"/>
        <w:rPr>
          <w:rFonts w:asciiTheme="minorHAnsi" w:hAnsiTheme="minorHAnsi"/>
          <w:i/>
        </w:rPr>
      </w:pPr>
      <w:r w:rsidRPr="00D44813">
        <w:rPr>
          <w:rFonts w:asciiTheme="minorHAnsi" w:hAnsiTheme="minorHAnsi"/>
          <w:i/>
        </w:rPr>
        <w:t xml:space="preserve">- превышает семидесятикратный размер базовой единицы закупок, то из настоящего абзаца </w:t>
      </w:r>
      <w:r w:rsidRPr="00D64786">
        <w:rPr>
          <w:rFonts w:asciiTheme="minorHAnsi" w:hAnsiTheme="minorHAnsi"/>
          <w:i/>
        </w:rPr>
        <w:t>исключаются</w:t>
      </w:r>
      <w:r w:rsidRPr="00D44813">
        <w:rPr>
          <w:rFonts w:asciiTheme="minorHAnsi" w:hAnsiTheme="minorHAnsi"/>
          <w:i/>
        </w:rPr>
        <w:t xml:space="preserve"> слова "</w:t>
      </w:r>
      <w:r w:rsidRPr="00D64786">
        <w:rPr>
          <w:rFonts w:asciiTheme="minorHAnsi" w:hAnsiTheme="minorHAnsi"/>
          <w:i/>
        </w:rPr>
        <w:t>соглашения о неустойке</w:t>
      </w:r>
      <w:r w:rsidRPr="00D44813">
        <w:rPr>
          <w:rFonts w:asciiTheme="minorHAnsi" w:hAnsiTheme="minorHAnsi"/>
          <w:i/>
        </w:rPr>
        <w:t xml:space="preserve"> (приложение 4. 2) или", число " 15 "заменяется числом "30", а число " 20 "- числом "90"</w:t>
      </w:r>
      <w:r>
        <w:rPr>
          <w:rFonts w:asciiTheme="minorHAnsi" w:hAnsiTheme="minorHAnsi"/>
          <w:i/>
        </w:rPr>
        <w:t>.</w:t>
      </w:r>
    </w:p>
    <w:p w:rsidR="001B20DA" w:rsidRDefault="001B20DA" w:rsidP="00C67FAB">
      <w:pPr>
        <w:pStyle w:val="af2"/>
        <w:jc w:val="both"/>
        <w:rPr>
          <w:rFonts w:asciiTheme="minorHAnsi" w:hAnsiTheme="minorHAnsi"/>
        </w:rPr>
      </w:pPr>
    </w:p>
    <w:p w:rsidR="001B20DA" w:rsidRPr="005C22AE" w:rsidRDefault="001B20DA" w:rsidP="00C67FAB">
      <w:pPr>
        <w:pStyle w:val="af2"/>
        <w:jc w:val="both"/>
        <w:rPr>
          <w:ins w:id="0" w:author="Vardan" w:date="2020-06-03T18:23:00Z"/>
          <w:rFonts w:ascii="GHEA Grapalat" w:hAnsi="GHEA Grapalat"/>
          <w:i/>
        </w:rPr>
      </w:pPr>
      <w:r w:rsidRPr="005C22AE">
        <w:rPr>
          <w:rStyle w:val="af6"/>
        </w:rPr>
        <w:t>12</w:t>
      </w:r>
      <w:r w:rsidRPr="005C22AE">
        <w:rPr>
          <w:rFonts w:ascii="GHEA Grapalat" w:hAnsi="GHEA Grapalat"/>
          <w:i/>
        </w:rPr>
        <w:t xml:space="preserve"> Если:</w:t>
      </w:r>
    </w:p>
    <w:p w:rsidR="001B20DA" w:rsidRPr="005C22AE" w:rsidRDefault="001B20DA" w:rsidP="008F43E8">
      <w:pPr>
        <w:pStyle w:val="af2"/>
        <w:jc w:val="both"/>
        <w:rPr>
          <w:rFonts w:ascii="GHEA Grapalat" w:hAnsi="GHEA Grapalat"/>
          <w:i/>
        </w:rPr>
      </w:pPr>
      <w:r w:rsidRPr="005C22AE">
        <w:rPr>
          <w:rFonts w:ascii="GHEA Grapalat" w:hAnsi="GHEA Grapalat"/>
          <w:i/>
        </w:rPr>
        <w:t>- в рамках данной процедуры не применяется регулирование, установленное абзацем 4 пункта 10.2, то данный абзац исключается из приглашения, а из абзаца 5 исключаются слова “или приложению 4.1”;</w:t>
      </w:r>
    </w:p>
    <w:p w:rsidR="001B20DA" w:rsidRPr="0092041F" w:rsidRDefault="001B20DA" w:rsidP="008F43E8">
      <w:pPr>
        <w:pStyle w:val="af2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- </w:t>
      </w:r>
      <w:r w:rsidRPr="000C74F3">
        <w:rPr>
          <w:rFonts w:ascii="GHEA Grapalat" w:hAnsi="GHEA Grapalat"/>
          <w:i/>
        </w:rPr>
        <w:t xml:space="preserve">в рамках данной процедуры применяется регулирование, установленное абзацем 4 пункта 10.2, то вместо абзацев 4 и 5 </w:t>
      </w:r>
      <w:proofErr w:type="gramStart"/>
      <w:r w:rsidRPr="000C74F3">
        <w:rPr>
          <w:rFonts w:ascii="GHEA Grapalat" w:hAnsi="GHEA Grapalat"/>
          <w:i/>
        </w:rPr>
        <w:t>устанавливается следующее условие</w:t>
      </w:r>
      <w:proofErr w:type="gramEnd"/>
      <w:r w:rsidRPr="000C74F3">
        <w:rPr>
          <w:rFonts w:ascii="GHEA Grapalat" w:hAnsi="GHEA Grapalat"/>
          <w:i/>
        </w:rPr>
        <w:t>: “</w:t>
      </w:r>
      <w:r>
        <w:rPr>
          <w:rFonts w:ascii="GHEA Grapalat" w:hAnsi="GHEA Grapalat"/>
          <w:i/>
        </w:rPr>
        <w:t>П</w:t>
      </w:r>
      <w:r w:rsidRPr="000C74F3">
        <w:rPr>
          <w:rFonts w:ascii="GHEA Grapalat" w:hAnsi="GHEA Grapalat"/>
          <w:i/>
        </w:rPr>
        <w:t xml:space="preserve">осле принятия результата каждого </w:t>
      </w:r>
      <w:r w:rsidRPr="000D07A9">
        <w:rPr>
          <w:rFonts w:ascii="GHEA Grapalat" w:hAnsi="GHEA Grapalat"/>
          <w:i/>
        </w:rPr>
        <w:t>этапа выполнения договора сумма обеспечения квалификации уменьшается в пропорции, исчисленной в отношении суммы этого этапа</w:t>
      </w:r>
      <w:proofErr w:type="gramStart"/>
      <w:r w:rsidRPr="000D07A9">
        <w:rPr>
          <w:rFonts w:ascii="GHEA Grapalat" w:hAnsi="GHEA Grapalat"/>
          <w:i/>
        </w:rPr>
        <w:t xml:space="preserve">.. </w:t>
      </w:r>
      <w:proofErr w:type="gramEnd"/>
      <w:r w:rsidRPr="000D07A9">
        <w:rPr>
          <w:rFonts w:ascii="GHEA Grapalat" w:hAnsi="GHEA Grapalat"/>
          <w:i/>
        </w:rPr>
        <w:t>Обеспечение квалификации в виде гарантии отобранный участник представляет согласно приложению 4.1.", а приложение 4 исключается из приглашения.</w:t>
      </w:r>
    </w:p>
    <w:p w:rsidR="001B20DA" w:rsidRPr="008F43E8" w:rsidRDefault="001B20DA" w:rsidP="00C67FAB">
      <w:pPr>
        <w:pStyle w:val="af2"/>
        <w:jc w:val="both"/>
        <w:rPr>
          <w:rFonts w:ascii="GHEA Grapalat" w:hAnsi="GHEA Grapalat"/>
          <w:i/>
        </w:rPr>
      </w:pPr>
    </w:p>
  </w:footnote>
  <w:footnote w:id="10">
    <w:p w:rsidR="001B20DA" w:rsidRPr="00511966" w:rsidRDefault="001B20DA" w:rsidP="00C67FAB">
      <w:pPr>
        <w:pStyle w:val="af2"/>
        <w:jc w:val="both"/>
        <w:rPr>
          <w:rFonts w:ascii="GHEA Grapalat" w:hAnsi="GHEA Grapalat"/>
          <w:i/>
        </w:rPr>
      </w:pPr>
      <w:r w:rsidRPr="000D07A9">
        <w:rPr>
          <w:rStyle w:val="af6"/>
        </w:rPr>
        <w:t>13</w:t>
      </w:r>
      <w:r w:rsidRPr="000D07A9">
        <w:rPr>
          <w:rFonts w:ascii="GHEA Grapalat" w:hAnsi="GHEA Grapalat"/>
          <w:i/>
        </w:rPr>
        <w:t xml:space="preserve"> Если цена закупаемой по заявке на закупку работы не превышает 25 млн. </w:t>
      </w:r>
      <w:proofErr w:type="spellStart"/>
      <w:r w:rsidRPr="000D07A9">
        <w:rPr>
          <w:rFonts w:ascii="GHEA Grapalat" w:hAnsi="GHEA Grapalat"/>
          <w:i/>
        </w:rPr>
        <w:t>драмов</w:t>
      </w:r>
      <w:proofErr w:type="spellEnd"/>
      <w:r w:rsidRPr="000D07A9">
        <w:rPr>
          <w:rFonts w:ascii="GHEA Grapalat" w:hAnsi="GHEA Grapalat"/>
          <w:i/>
        </w:rPr>
        <w:t xml:space="preserve"> РА, то слова </w:t>
      </w:r>
      <w:r w:rsidRPr="000D07A9">
        <w:rPr>
          <w:rFonts w:ascii="GHEA Grapalat" w:hAnsi="GHEA Grapalat" w:cs="Times Armenian"/>
          <w:i/>
        </w:rPr>
        <w:t>”</w:t>
      </w:r>
      <w:r w:rsidRPr="000D07A9">
        <w:rPr>
          <w:rFonts w:ascii="GHEA Grapalat" w:hAnsi="GHEA Grapalat"/>
          <w:i/>
        </w:rPr>
        <w:t xml:space="preserve">в виде банковской гарантии или наличных денег" заменяются словами "в одностороннем порядке утвержденного </w:t>
      </w:r>
      <w:proofErr w:type="spellStart"/>
      <w:r w:rsidRPr="000D07A9">
        <w:rPr>
          <w:rFonts w:ascii="GHEA Grapalat" w:hAnsi="GHEA Grapalat"/>
          <w:i/>
        </w:rPr>
        <w:t>заявления-в</w:t>
      </w:r>
      <w:proofErr w:type="spellEnd"/>
      <w:r w:rsidRPr="000D07A9">
        <w:rPr>
          <w:rFonts w:ascii="GHEA Grapalat" w:hAnsi="GHEA Grapalat"/>
          <w:i/>
        </w:rPr>
        <w:t xml:space="preserve"> виде неустойки (приложение 5.1) или наличных денег</w:t>
      </w:r>
      <w:r w:rsidRPr="000D07A9">
        <w:rPr>
          <w:rFonts w:ascii="GHEA Grapalat" w:hAnsi="GHEA Grapalat" w:cs="Sylfaen"/>
          <w:i/>
          <w:sz w:val="16"/>
          <w:szCs w:val="16"/>
        </w:rPr>
        <w:t xml:space="preserve">”, а </w:t>
      </w:r>
      <w:r w:rsidRPr="000D07A9">
        <w:rPr>
          <w:rFonts w:ascii="GHEA Grapalat" w:hAnsi="GHEA Grapalat"/>
          <w:i/>
        </w:rPr>
        <w:t>число "90", указанное в абзаце 3, заменяется числом " 20"</w:t>
      </w:r>
      <w:r w:rsidRPr="000D07A9">
        <w:rPr>
          <w:rFonts w:ascii="GHEA Grapalat" w:hAnsi="GHEA Grapalat" w:cs="Sylfaen"/>
          <w:i/>
          <w:sz w:val="16"/>
          <w:szCs w:val="16"/>
        </w:rPr>
        <w:t>.</w:t>
      </w:r>
    </w:p>
  </w:footnote>
  <w:footnote w:id="11">
    <w:p w:rsidR="001B20DA" w:rsidRPr="008E4439" w:rsidRDefault="001B20DA" w:rsidP="000811C1">
      <w:pPr>
        <w:pStyle w:val="a3"/>
        <w:widowControl w:val="0"/>
        <w:spacing w:after="160" w:line="240" w:lineRule="auto"/>
        <w:ind w:firstLine="0"/>
        <w:jc w:val="left"/>
        <w:rPr>
          <w:rFonts w:ascii="GHEA Grapalat" w:hAnsi="GHEA Grapalat"/>
          <w:u w:val="single"/>
        </w:rPr>
      </w:pPr>
      <w:r>
        <w:rPr>
          <w:rStyle w:val="af6"/>
          <w:rFonts w:ascii="Times Armenian" w:hAnsi="Times Armenian"/>
          <w:i w:val="0"/>
        </w:rPr>
        <w:t>14</w:t>
      </w:r>
      <w:r w:rsidRPr="008E4439">
        <w:rPr>
          <w:rFonts w:ascii="GHEA Grapalat" w:hAnsi="GHEA Grapalat"/>
        </w:rPr>
        <w:t>Настоящий пункт редактируется согласно соответствующему заказчику</w:t>
      </w:r>
    </w:p>
    <w:p w:rsidR="001B20DA" w:rsidRPr="000811C1" w:rsidRDefault="001B20DA" w:rsidP="0027573B">
      <w:pPr>
        <w:pStyle w:val="af2"/>
        <w:rPr>
          <w:rFonts w:ascii="Sylfaen" w:hAnsi="Sylfaen"/>
          <w:sz w:val="18"/>
          <w:szCs w:val="18"/>
        </w:rPr>
      </w:pPr>
    </w:p>
  </w:footnote>
  <w:footnote w:id="12">
    <w:p w:rsidR="001B20DA" w:rsidRPr="00A31673" w:rsidRDefault="001B20DA">
      <w:pPr>
        <w:pStyle w:val="af2"/>
      </w:pPr>
      <w:r>
        <w:rPr>
          <w:rStyle w:val="af6"/>
        </w:rPr>
        <w:t>15</w:t>
      </w:r>
      <w:r>
        <w:rPr>
          <w:rFonts w:ascii="GHEA Grapalat" w:hAnsi="GHEA Grapalat"/>
          <w:i/>
        </w:rPr>
        <w:t>В случае участия в порядке совместной деятельности (консорциумом) включаемые в заявку и утверждаемые участником документы должны быть утверждены всеми членами консорциума</w:t>
      </w:r>
      <w:r w:rsidRPr="000811C1">
        <w:rPr>
          <w:rFonts w:ascii="GHEA Grapalat" w:hAnsi="GHEA Grapalat"/>
          <w:i/>
        </w:rPr>
        <w:t>.</w:t>
      </w:r>
    </w:p>
  </w:footnote>
  <w:footnote w:id="13">
    <w:p w:rsidR="001B20DA" w:rsidRPr="00900E5A" w:rsidRDefault="001B20DA">
      <w:pPr>
        <w:pStyle w:val="af2"/>
      </w:pPr>
      <w:r>
        <w:rPr>
          <w:rStyle w:val="af6"/>
        </w:rPr>
        <w:t>16</w:t>
      </w:r>
      <w:r>
        <w:rPr>
          <w:rFonts w:ascii="GHEA Grapalat" w:hAnsi="GHEA Grapalat"/>
          <w:i/>
        </w:rPr>
        <w:t xml:space="preserve">Если приглашением не устанавливается требование </w:t>
      </w:r>
      <w:r w:rsidRPr="00D3436F">
        <w:rPr>
          <w:rFonts w:ascii="GHEA Grapalat" w:hAnsi="GHEA Grapalat"/>
          <w:i/>
        </w:rPr>
        <w:t>обеспечение заявки</w:t>
      </w:r>
      <w:r>
        <w:rPr>
          <w:rFonts w:ascii="GHEA Grapalat" w:hAnsi="GHEA Grapalat"/>
          <w:i/>
        </w:rPr>
        <w:t>, то настоящий пункт исключается из приглашения</w:t>
      </w:r>
      <w:r w:rsidRPr="00CB0EE3">
        <w:rPr>
          <w:rFonts w:ascii="GHEA Grapalat" w:hAnsi="GHEA Grapalat"/>
          <w:i/>
        </w:rPr>
        <w:t>.</w:t>
      </w:r>
    </w:p>
  </w:footnote>
  <w:footnote w:id="14">
    <w:p w:rsidR="001B20DA" w:rsidRPr="00810F23" w:rsidRDefault="001B20DA" w:rsidP="00A41F94">
      <w:pPr>
        <w:pStyle w:val="af2"/>
        <w:rPr>
          <w:rFonts w:ascii="Times New Roman" w:hAnsi="Times New Roman"/>
        </w:rPr>
      </w:pPr>
      <w:r>
        <w:rPr>
          <w:rStyle w:val="af6"/>
        </w:rPr>
        <w:t>17</w:t>
      </w:r>
      <w:r w:rsidRPr="00A41F94">
        <w:rPr>
          <w:rFonts w:ascii="GHEA Grapalat" w:hAnsi="GHEA Grapalat"/>
          <w:i/>
        </w:rPr>
        <w:t xml:space="preserve">Пункт </w:t>
      </w:r>
      <w:r w:rsidRPr="008842CE">
        <w:rPr>
          <w:rFonts w:ascii="GHEA Grapalat" w:hAnsi="GHEA Grapalat"/>
          <w:i/>
        </w:rPr>
        <w:t xml:space="preserve">исключается из приглашения, </w:t>
      </w:r>
      <w:proofErr w:type="spellStart"/>
      <w:r w:rsidRPr="008842CE">
        <w:rPr>
          <w:rFonts w:ascii="GHEA Grapalat" w:hAnsi="GHEA Grapalat"/>
          <w:i/>
        </w:rPr>
        <w:t>если</w:t>
      </w:r>
      <w:r w:rsidRPr="00810F23">
        <w:rPr>
          <w:rFonts w:ascii="GHEA Grapalat" w:hAnsi="GHEA Grapalat"/>
          <w:i/>
        </w:rPr>
        <w:t>предметом</w:t>
      </w:r>
      <w:proofErr w:type="spellEnd"/>
      <w:r w:rsidRPr="00810F23">
        <w:rPr>
          <w:rFonts w:ascii="GHEA Grapalat" w:hAnsi="GHEA Grapalat"/>
          <w:i/>
        </w:rPr>
        <w:t xml:space="preserve"> закупки не являются строительные работы.</w:t>
      </w:r>
    </w:p>
    <w:p w:rsidR="001B20DA" w:rsidRPr="005F2C25" w:rsidRDefault="001B20DA">
      <w:pPr>
        <w:pStyle w:val="af2"/>
        <w:rPr>
          <w:rFonts w:ascii="Times New Roman" w:hAnsi="Times New Roman"/>
        </w:rPr>
      </w:pPr>
    </w:p>
  </w:footnote>
  <w:footnote w:id="15">
    <w:p w:rsidR="001B20DA" w:rsidRDefault="001B20DA" w:rsidP="00BE7013">
      <w:pPr>
        <w:jc w:val="both"/>
      </w:pPr>
    </w:p>
    <w:p w:rsidR="001B20DA" w:rsidRPr="00FC561F" w:rsidRDefault="001B20DA" w:rsidP="00BE7013">
      <w:pPr>
        <w:pStyle w:val="af2"/>
        <w:jc w:val="both"/>
        <w:rPr>
          <w:rFonts w:ascii="GHEA Grapalat" w:hAnsi="GHEA Grapalat"/>
          <w:i/>
        </w:rPr>
      </w:pPr>
      <w:r w:rsidRPr="00FC561F">
        <w:rPr>
          <w:rFonts w:ascii="GHEA Grapalat" w:hAnsi="GHEA Grapalat"/>
          <w:i/>
        </w:rPr>
        <w:t xml:space="preserve">16. </w:t>
      </w:r>
      <w:proofErr w:type="gramStart"/>
      <w:r w:rsidRPr="00FC561F">
        <w:rPr>
          <w:rFonts w:ascii="GHEA Grapalat" w:hAnsi="GHEA Grapalat"/>
          <w:i/>
        </w:rPr>
        <w:t>Если применяется регулирование, предусмотренное предложением 2 пункта 2.4 части 1 настоящего приглашения, то  слова " обязуется в случае признания отобранным участником в порядке и сроки,  установленные приглашением,  представить обеспечение квалификации"  заменяются словами  " по состоянию на день открытия заявок имеет рейтинг кредитоспособности, присвоенный авторитетными международными организациями (</w:t>
      </w:r>
      <w:proofErr w:type="spellStart"/>
      <w:r w:rsidRPr="00FC561F">
        <w:rPr>
          <w:rFonts w:ascii="GHEA Grapalat" w:hAnsi="GHEA Grapalat"/>
          <w:i/>
        </w:rPr>
        <w:t>Fitch</w:t>
      </w:r>
      <w:proofErr w:type="spellEnd"/>
      <w:r w:rsidRPr="00FC561F">
        <w:rPr>
          <w:rFonts w:ascii="GHEA Grapalat" w:hAnsi="GHEA Grapalat"/>
          <w:i/>
        </w:rPr>
        <w:t xml:space="preserve">, </w:t>
      </w:r>
      <w:proofErr w:type="spellStart"/>
      <w:r w:rsidRPr="00FC561F">
        <w:rPr>
          <w:rFonts w:ascii="GHEA Grapalat" w:hAnsi="GHEA Grapalat"/>
          <w:i/>
        </w:rPr>
        <w:t>Moodys</w:t>
      </w:r>
      <w:proofErr w:type="spellEnd"/>
      <w:r w:rsidRPr="00FC561F">
        <w:rPr>
          <w:rFonts w:ascii="GHEA Grapalat" w:hAnsi="GHEA Grapalat"/>
          <w:i/>
        </w:rPr>
        <w:t xml:space="preserve">, </w:t>
      </w:r>
      <w:proofErr w:type="spellStart"/>
      <w:r w:rsidRPr="00FC561F">
        <w:rPr>
          <w:rFonts w:ascii="GHEA Grapalat" w:hAnsi="GHEA Grapalat"/>
          <w:i/>
        </w:rPr>
        <w:t>Standard</w:t>
      </w:r>
      <w:proofErr w:type="spellEnd"/>
      <w:r w:rsidRPr="00FC561F">
        <w:rPr>
          <w:rFonts w:ascii="GHEA Grapalat" w:hAnsi="GHEA Grapalat"/>
          <w:i/>
        </w:rPr>
        <w:t xml:space="preserve"> &amp; </w:t>
      </w:r>
      <w:proofErr w:type="spellStart"/>
      <w:r w:rsidRPr="00FC561F">
        <w:rPr>
          <w:rFonts w:ascii="GHEA Grapalat" w:hAnsi="GHEA Grapalat"/>
          <w:i/>
        </w:rPr>
        <w:t>Poor's</w:t>
      </w:r>
      <w:proofErr w:type="spellEnd"/>
      <w:r w:rsidRPr="00FC561F">
        <w:rPr>
          <w:rFonts w:ascii="GHEA Grapalat" w:hAnsi="GHEA Grapalat"/>
          <w:i/>
        </w:rPr>
        <w:t>) как минимум в размере суверенного рейтинга Республики Армения".</w:t>
      </w:r>
      <w:proofErr w:type="gramEnd"/>
      <w:r w:rsidRPr="00FC561F">
        <w:rPr>
          <w:rFonts w:ascii="GHEA Grapalat" w:hAnsi="GHEA Grapalat"/>
          <w:i/>
        </w:rPr>
        <w:t xml:space="preserve"> При этом отмечается и размер рейтинга</w:t>
      </w:r>
    </w:p>
    <w:p w:rsidR="001B20DA" w:rsidRPr="00FC561F" w:rsidRDefault="001B20DA" w:rsidP="00BE7013">
      <w:pPr>
        <w:jc w:val="both"/>
        <w:rPr>
          <w:rFonts w:ascii="GHEA Grapalat" w:hAnsi="GHEA Grapalat"/>
          <w:i/>
          <w:sz w:val="20"/>
          <w:szCs w:val="20"/>
        </w:rPr>
      </w:pPr>
    </w:p>
    <w:p w:rsidR="001B20DA" w:rsidRPr="007D41A3" w:rsidRDefault="001B20DA" w:rsidP="00BE7013">
      <w:pPr>
        <w:jc w:val="both"/>
        <w:rPr>
          <w:rFonts w:ascii="GHEA Grapalat" w:hAnsi="GHEA Grapalat"/>
          <w:i/>
          <w:sz w:val="20"/>
          <w:szCs w:val="20"/>
        </w:rPr>
      </w:pPr>
      <w:r w:rsidRPr="007D41A3">
        <w:rPr>
          <w:rFonts w:ascii="GHEA Grapalat" w:hAnsi="GHEA Grapalat"/>
          <w:i/>
          <w:sz w:val="20"/>
          <w:szCs w:val="20"/>
        </w:rPr>
        <w:t xml:space="preserve">** -участник при заполнении заявления-объявления указывает ссылку на сайт, содержащий сведения о </w:t>
      </w:r>
      <w:proofErr w:type="spellStart"/>
      <w:r w:rsidRPr="007D41A3">
        <w:rPr>
          <w:rFonts w:ascii="GHEA Grapalat" w:hAnsi="GHEA Grapalat"/>
          <w:i/>
          <w:sz w:val="20"/>
          <w:szCs w:val="20"/>
        </w:rPr>
        <w:t>своихреальных</w:t>
      </w:r>
      <w:proofErr w:type="spellEnd"/>
      <w:r w:rsidRPr="007D41A3">
        <w:rPr>
          <w:rFonts w:ascii="GHEA Grapalat" w:hAnsi="GHEA Grapalat"/>
          <w:i/>
          <w:sz w:val="20"/>
          <w:szCs w:val="20"/>
        </w:rPr>
        <w:t xml:space="preserve"> бенефициарах, если этот участник на основании закона</w:t>
      </w:r>
      <w:proofErr w:type="gramStart"/>
      <w:r w:rsidRPr="007D41A3">
        <w:rPr>
          <w:rFonts w:ascii="GHEA Grapalat" w:hAnsi="GHEA Grapalat"/>
          <w:i/>
          <w:sz w:val="20"/>
          <w:szCs w:val="20"/>
        </w:rPr>
        <w:t>"О</w:t>
      </w:r>
      <w:proofErr w:type="gramEnd"/>
      <w:r w:rsidRPr="007D41A3">
        <w:rPr>
          <w:rFonts w:ascii="GHEA Grapalat" w:hAnsi="GHEA Grapalat"/>
          <w:i/>
          <w:sz w:val="20"/>
          <w:szCs w:val="20"/>
        </w:rPr>
        <w:t xml:space="preserve">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:rsidR="001B20DA" w:rsidRPr="007D41A3" w:rsidRDefault="001B20DA" w:rsidP="00BE7013">
      <w:pPr>
        <w:jc w:val="both"/>
        <w:rPr>
          <w:rFonts w:ascii="GHEA Grapalat" w:hAnsi="GHEA Grapalat"/>
          <w:i/>
          <w:sz w:val="20"/>
          <w:szCs w:val="20"/>
        </w:rPr>
      </w:pPr>
      <w:proofErr w:type="gramStart"/>
      <w:r w:rsidRPr="007D41A3">
        <w:rPr>
          <w:rFonts w:ascii="GHEA Grapalat" w:hAnsi="GHEA Grapalat"/>
          <w:i/>
          <w:sz w:val="20"/>
          <w:szCs w:val="20"/>
        </w:rPr>
        <w:t>- если участник, который на основании закона "О государственной регистрации юридических лиц, государственном учете подразделений юридических лиц, учреждений и индивидуальных предпринимателей" не является юридическим лицом, имеющим обязательство представлять декларацию о реальных бенефициарах или такое юридическое лицо,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бенефициарах, то при заполнении</w:t>
      </w:r>
      <w:proofErr w:type="gramEnd"/>
      <w:r w:rsidRPr="007D41A3">
        <w:rPr>
          <w:rFonts w:ascii="GHEA Grapalat" w:hAnsi="GHEA Grapalat"/>
          <w:i/>
          <w:sz w:val="20"/>
          <w:szCs w:val="20"/>
        </w:rPr>
        <w:t xml:space="preserve"> заявления-объявления слова "ссылка на сайт, содержащий информацию" заменяются словами "декларация согласно приложению 1.</w:t>
      </w:r>
      <w:r>
        <w:rPr>
          <w:rFonts w:ascii="GHEA Grapalat" w:hAnsi="GHEA Grapalat"/>
          <w:i/>
          <w:sz w:val="20"/>
          <w:szCs w:val="20"/>
        </w:rPr>
        <w:t>2</w:t>
      </w:r>
      <w:r w:rsidRPr="007D41A3">
        <w:rPr>
          <w:rFonts w:ascii="GHEA Grapalat" w:hAnsi="GHEA Grapalat"/>
          <w:i/>
          <w:sz w:val="20"/>
          <w:szCs w:val="20"/>
        </w:rPr>
        <w:t>";</w:t>
      </w:r>
    </w:p>
    <w:p w:rsidR="001B20DA" w:rsidRPr="007D41A3" w:rsidRDefault="001B20DA" w:rsidP="00BE7013">
      <w:pPr>
        <w:jc w:val="both"/>
        <w:rPr>
          <w:rFonts w:ascii="GHEA Grapalat" w:hAnsi="GHEA Grapalat"/>
          <w:i/>
          <w:sz w:val="20"/>
          <w:szCs w:val="20"/>
        </w:rPr>
      </w:pPr>
      <w:r w:rsidRPr="007D41A3">
        <w:rPr>
          <w:rFonts w:ascii="GHEA Grapalat" w:hAnsi="GHEA Grapalat"/>
          <w:i/>
          <w:sz w:val="20"/>
          <w:szCs w:val="20"/>
        </w:rPr>
        <w:t>- если участник является индивидуальным предпринимателем или физическим лицо</w:t>
      </w:r>
      <w:proofErr w:type="gramStart"/>
      <w:r w:rsidRPr="007D41A3">
        <w:rPr>
          <w:rFonts w:ascii="GHEA Grapalat" w:hAnsi="GHEA Grapalat"/>
          <w:i/>
          <w:sz w:val="20"/>
          <w:szCs w:val="20"/>
        </w:rPr>
        <w:t>м-</w:t>
      </w:r>
      <w:proofErr w:type="gramEnd"/>
      <w:r w:rsidRPr="007D41A3">
        <w:rPr>
          <w:rFonts w:ascii="GHEA Grapalat" w:hAnsi="GHEA Grapalat"/>
          <w:i/>
          <w:sz w:val="20"/>
          <w:szCs w:val="20"/>
        </w:rPr>
        <w:t xml:space="preserve"> информация о реальных бенефициарах не представляется</w:t>
      </w:r>
    </w:p>
    <w:p w:rsidR="001B20DA" w:rsidRPr="001849D9" w:rsidRDefault="001B20DA" w:rsidP="00BE7013">
      <w:pPr>
        <w:jc w:val="both"/>
        <w:rPr>
          <w:rFonts w:ascii="GHEA Grapalat" w:hAnsi="GHEA Grapalat"/>
          <w:i/>
          <w:sz w:val="20"/>
          <w:szCs w:val="20"/>
          <w:lang w:val="af-ZA"/>
        </w:rPr>
      </w:pPr>
    </w:p>
    <w:p w:rsidR="001B20DA" w:rsidRPr="001849D9" w:rsidRDefault="001B20DA" w:rsidP="00BE7013">
      <w:pPr>
        <w:pStyle w:val="af2"/>
        <w:rPr>
          <w:rFonts w:asciiTheme="minorHAnsi" w:hAnsiTheme="minorHAnsi"/>
          <w:i/>
          <w:lang w:val="af-ZA"/>
        </w:rPr>
      </w:pPr>
    </w:p>
  </w:footnote>
  <w:footnote w:id="16">
    <w:p w:rsidR="001B20DA" w:rsidRPr="00990559" w:rsidRDefault="001B20DA" w:rsidP="00BE7013">
      <w:pPr>
        <w:pStyle w:val="af2"/>
        <w:rPr>
          <w:rFonts w:ascii="Sylfaen" w:hAnsi="Sylfaen"/>
          <w:lang w:val="hy-AM"/>
        </w:rPr>
      </w:pPr>
      <w:r>
        <w:rPr>
          <w:rStyle w:val="af6"/>
        </w:rPr>
        <w:t>***</w:t>
      </w:r>
      <w:r w:rsidRPr="00990559">
        <w:rPr>
          <w:rFonts w:asciiTheme="minorHAnsi" w:hAnsiTheme="minorHAnsi"/>
          <w:b/>
        </w:rPr>
        <w:t>Если предметом закупок не являются строительные работы, то данный абзац и Пр</w:t>
      </w:r>
      <w:r>
        <w:rPr>
          <w:rFonts w:asciiTheme="minorHAnsi" w:hAnsiTheme="minorHAnsi"/>
          <w:b/>
        </w:rPr>
        <w:t>и</w:t>
      </w:r>
      <w:r w:rsidRPr="00990559">
        <w:rPr>
          <w:rFonts w:asciiTheme="minorHAnsi" w:hAnsiTheme="minorHAnsi"/>
          <w:b/>
        </w:rPr>
        <w:t>ложение 1.1 исключаются.</w:t>
      </w:r>
    </w:p>
  </w:footnote>
  <w:footnote w:id="17">
    <w:p w:rsidR="001B20DA" w:rsidRPr="00DC619D" w:rsidRDefault="001B20DA" w:rsidP="00D3436F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18">
    <w:p w:rsidR="001B20DA" w:rsidRPr="00DC619D" w:rsidRDefault="001B20DA" w:rsidP="008475E8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19">
    <w:p w:rsidR="001B20DA" w:rsidRPr="00D3436F" w:rsidRDefault="001B20DA" w:rsidP="003C670C">
      <w:pPr>
        <w:widowControl w:val="0"/>
        <w:ind w:right="309"/>
        <w:jc w:val="both"/>
        <w:rPr>
          <w:rFonts w:ascii="GHEA Grapalat" w:hAnsi="GHEA Grapalat"/>
          <w:i/>
          <w:sz w:val="20"/>
          <w:szCs w:val="20"/>
          <w:lang w:val="es-ES"/>
        </w:rPr>
      </w:pPr>
      <w:r>
        <w:rPr>
          <w:rStyle w:val="af6"/>
        </w:rPr>
        <w:t>**</w:t>
      </w:r>
      <w:r w:rsidRPr="00D3436F">
        <w:rPr>
          <w:rFonts w:ascii="GHEA Grapalat" w:hAnsi="GHEA Grapalat"/>
          <w:i/>
          <w:sz w:val="20"/>
          <w:szCs w:val="20"/>
        </w:rPr>
        <w:t xml:space="preserve">Если Участник является плательщиком налога на добавленную стоимость, то уплачиваемая в государственный бюджет Республики Армения по части настоящего договора сумма налога на добавленную стоимость указывается в графе </w:t>
      </w:r>
      <w:r w:rsidRPr="00310046">
        <w:rPr>
          <w:rFonts w:ascii="GHEA Grapalat" w:hAnsi="GHEA Grapalat"/>
          <w:i/>
          <w:sz w:val="20"/>
          <w:szCs w:val="20"/>
        </w:rPr>
        <w:t>4</w:t>
      </w:r>
      <w:r w:rsidRPr="00D3436F">
        <w:rPr>
          <w:rFonts w:ascii="GHEA Grapalat" w:hAnsi="GHEA Grapalat"/>
          <w:i/>
          <w:sz w:val="20"/>
          <w:szCs w:val="20"/>
        </w:rPr>
        <w:t>.</w:t>
      </w:r>
    </w:p>
    <w:p w:rsidR="001B20DA" w:rsidRPr="00D3436F" w:rsidRDefault="001B20DA">
      <w:pPr>
        <w:pStyle w:val="af2"/>
        <w:rPr>
          <w:lang w:val="es-ES"/>
        </w:rPr>
      </w:pPr>
    </w:p>
  </w:footnote>
  <w:footnote w:id="20">
    <w:p w:rsidR="001B20DA" w:rsidRPr="00DC619D" w:rsidRDefault="001B20DA" w:rsidP="008475E8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21">
    <w:p w:rsidR="001B20DA" w:rsidRPr="008842CE" w:rsidRDefault="001B20DA" w:rsidP="003D2FE2">
      <w:pPr>
        <w:pStyle w:val="af2"/>
        <w:jc w:val="both"/>
      </w:pPr>
    </w:p>
  </w:footnote>
  <w:footnote w:id="22">
    <w:p w:rsidR="001B20DA" w:rsidRPr="00DC619D" w:rsidRDefault="001B20DA" w:rsidP="001E1044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23">
    <w:p w:rsidR="001B20DA" w:rsidRPr="008842CE" w:rsidRDefault="001B20DA" w:rsidP="000A214C">
      <w:pPr>
        <w:pStyle w:val="af2"/>
        <w:jc w:val="both"/>
      </w:pPr>
    </w:p>
  </w:footnote>
  <w:footnote w:id="24">
    <w:p w:rsidR="001B20DA" w:rsidRPr="00DC619D" w:rsidRDefault="001B20DA" w:rsidP="001E1044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25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25</w:t>
      </w:r>
      <w:r w:rsidRPr="00124BE9">
        <w:rPr>
          <w:rFonts w:ascii="GHEA Grapalat" w:hAnsi="GHEA Grapalat"/>
          <w:i/>
        </w:rPr>
        <w:t>Настоящее приложение исключается из приглашения, если предметом закупки не являются строительные работы.</w:t>
      </w:r>
    </w:p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</w:p>
  </w:footnote>
  <w:footnote w:id="26">
    <w:p w:rsidR="001B20DA" w:rsidRPr="00DC619D" w:rsidRDefault="001B20DA" w:rsidP="001E1044">
      <w:pPr>
        <w:widowControl w:val="0"/>
        <w:spacing w:after="160" w:line="360" w:lineRule="auto"/>
        <w:jc w:val="both"/>
      </w:pPr>
      <w:r>
        <w:rPr>
          <w:rStyle w:val="af6"/>
        </w:rPr>
        <w:t>*</w:t>
      </w:r>
      <w:r w:rsidRPr="00DC619D">
        <w:rPr>
          <w:rFonts w:ascii="GHEA Grapalat" w:hAnsi="GHEA Grapalat"/>
          <w:i/>
          <w:sz w:val="20"/>
          <w:szCs w:val="20"/>
        </w:rPr>
        <w:t>Заполняется секретарем Комиссии до опубликования приглашения в бюллетене.</w:t>
      </w:r>
    </w:p>
  </w:footnote>
  <w:footnote w:id="27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26</w:t>
      </w:r>
      <w:r w:rsidRPr="00124BE9">
        <w:rPr>
          <w:rFonts w:ascii="GHEA Grapalat" w:hAnsi="GHEA Grapalat"/>
          <w:i/>
        </w:rPr>
        <w:t xml:space="preserve">Настоящий пункт исключается из проекта договора, если </w:t>
      </w:r>
      <w:proofErr w:type="gramStart"/>
      <w:r w:rsidRPr="00124BE9">
        <w:rPr>
          <w:rFonts w:ascii="GHEA Grapalat" w:hAnsi="GHEA Grapalat"/>
          <w:i/>
        </w:rPr>
        <w:t>по</w:t>
      </w:r>
      <w:proofErr w:type="gramEnd"/>
      <w:r w:rsidRPr="00124BE9">
        <w:rPr>
          <w:rFonts w:ascii="GHEA Grapalat" w:hAnsi="GHEA Grapalat"/>
          <w:i/>
        </w:rPr>
        <w:t xml:space="preserve"> </w:t>
      </w:r>
      <w:proofErr w:type="gramStart"/>
      <w:r w:rsidRPr="00124BE9">
        <w:rPr>
          <w:rFonts w:ascii="GHEA Grapalat" w:hAnsi="GHEA Grapalat"/>
          <w:i/>
        </w:rPr>
        <w:t>являющейся</w:t>
      </w:r>
      <w:proofErr w:type="gramEnd"/>
      <w:r w:rsidRPr="00124BE9">
        <w:rPr>
          <w:rFonts w:ascii="GHEA Grapalat" w:hAnsi="GHEA Grapalat"/>
          <w:i/>
        </w:rPr>
        <w:t xml:space="preserve"> предметом закупки строительной программой требуются проектные документы.</w:t>
      </w:r>
    </w:p>
  </w:footnote>
  <w:footnote w:id="28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27</w:t>
      </w:r>
      <w:r w:rsidRPr="00124BE9">
        <w:rPr>
          <w:rFonts w:ascii="GHEA Grapalat" w:hAnsi="GHEA Grapalat"/>
          <w:i/>
        </w:rPr>
        <w:t>Настоящий пункт исключается из проекта договора, если он не применим.</w:t>
      </w:r>
    </w:p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</w:p>
  </w:footnote>
  <w:footnote w:id="29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28</w:t>
      </w:r>
      <w:r w:rsidRPr="00124BE9">
        <w:rPr>
          <w:rFonts w:ascii="GHEA Grapalat" w:hAnsi="GHEA Grapalat"/>
          <w:i/>
        </w:rPr>
        <w:t>Если Подрядчик представил ценовое предложение без НДС, то при заключении договора из настоящего пункта исключаются слова "из которых</w:t>
      </w:r>
      <w:proofErr w:type="gramStart"/>
      <w:r w:rsidRPr="00124BE9">
        <w:rPr>
          <w:rFonts w:ascii="GHEA Grapalat" w:hAnsi="GHEA Grapalat"/>
          <w:i/>
        </w:rPr>
        <w:t xml:space="preserve"> </w:t>
      </w:r>
      <w:r w:rsidRPr="00D5595C">
        <w:rPr>
          <w:rFonts w:ascii="GHEA Grapalat" w:hAnsi="GHEA Grapalat"/>
          <w:i/>
        </w:rPr>
        <w:t>______</w:t>
      </w:r>
      <w:r w:rsidRPr="00124BE9">
        <w:rPr>
          <w:rFonts w:ascii="GHEA Grapalat" w:hAnsi="GHEA Grapalat"/>
          <w:i/>
        </w:rPr>
        <w:t xml:space="preserve"> (</w:t>
      </w:r>
      <w:r w:rsidRPr="00D5595C">
        <w:rPr>
          <w:rFonts w:ascii="GHEA Grapalat" w:hAnsi="GHEA Grapalat"/>
          <w:i/>
        </w:rPr>
        <w:t>__________</w:t>
      </w:r>
      <w:r w:rsidRPr="00124BE9">
        <w:rPr>
          <w:rFonts w:ascii="GHEA Grapalat" w:hAnsi="GHEA Grapalat"/>
          <w:i/>
        </w:rPr>
        <w:t xml:space="preserve">) </w:t>
      </w:r>
      <w:proofErr w:type="spellStart"/>
      <w:proofErr w:type="gramEnd"/>
      <w:r w:rsidRPr="00124BE9">
        <w:rPr>
          <w:rFonts w:ascii="GHEA Grapalat" w:hAnsi="GHEA Grapalat"/>
          <w:i/>
        </w:rPr>
        <w:t>драмов</w:t>
      </w:r>
      <w:proofErr w:type="spellEnd"/>
      <w:r w:rsidRPr="00124BE9">
        <w:rPr>
          <w:rFonts w:ascii="GHEA Grapalat" w:hAnsi="GHEA Grapalat"/>
          <w:i/>
        </w:rPr>
        <w:t xml:space="preserve"> РА составляют НДС".</w:t>
      </w:r>
    </w:p>
  </w:footnote>
  <w:footnote w:id="30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29</w:t>
      </w:r>
      <w:r w:rsidRPr="00124BE9">
        <w:rPr>
          <w:rFonts w:ascii="GHEA Grapalat" w:hAnsi="GHEA Grapalat"/>
          <w:i/>
        </w:rPr>
        <w:t>Подрядчик может отказаться от предложенной предоплаты или ее части. При этом предоплата в заключаемом договоре устанавливается в размере, согласованном между Заказчиком и Подрядчиком. Если по договору не предусматривается предоставление предоплаты, то настоящий пункт исключается из проекта.</w:t>
      </w:r>
    </w:p>
  </w:footnote>
  <w:footnote w:id="31">
    <w:p w:rsidR="001B20DA" w:rsidRPr="00AC7DC5" w:rsidRDefault="001B20DA" w:rsidP="00BB28C8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30</w:t>
      </w:r>
      <w:r w:rsidRPr="00124BE9">
        <w:rPr>
          <w:rFonts w:ascii="GHEA Grapalat" w:hAnsi="GHEA Grapalat"/>
          <w:i/>
        </w:rPr>
        <w:t xml:space="preserve">При заключении Договора на основании пункта 6 статьи 15 Закона Республики Армения "О закупках", штраф исчисляется </w:t>
      </w:r>
      <w:r w:rsidRPr="00AC7DC5">
        <w:rPr>
          <w:rFonts w:ascii="GHEA Grapalat" w:hAnsi="GHEA Grapalat"/>
          <w:i/>
        </w:rPr>
        <w:t>по отношению к цене соглашения, в рамках которого зафиксировано обстоятельство неисполнения или ненадлежащего исполнения взятых на себя обязательств</w:t>
      </w:r>
      <w:r w:rsidRPr="002C6858">
        <w:rPr>
          <w:rFonts w:ascii="GHEA Grapalat" w:hAnsi="GHEA Grapalat"/>
          <w:i/>
        </w:rPr>
        <w:t>.</w:t>
      </w:r>
    </w:p>
    <w:p w:rsidR="001B20DA" w:rsidRPr="00552088" w:rsidRDefault="001B20DA" w:rsidP="00BB28C8">
      <w:pPr>
        <w:pStyle w:val="af2"/>
        <w:jc w:val="both"/>
        <w:rPr>
          <w:rFonts w:ascii="GHEA Grapalat" w:hAnsi="GHEA Grapalat"/>
          <w:lang w:val="hy-AM"/>
        </w:rPr>
      </w:pPr>
      <w:r w:rsidRPr="00AC7DC5">
        <w:rPr>
          <w:rFonts w:ascii="GHEA Grapalat" w:hAnsi="GHEA Grapalat"/>
          <w:i/>
        </w:rPr>
        <w:t>Если договор включает в себя больше одного лота, то штраф исчисляется в отношении общей цены, установленной договором на этот лот.</w:t>
      </w:r>
    </w:p>
    <w:p w:rsidR="001B20DA" w:rsidRPr="004078D0" w:rsidRDefault="001B20DA" w:rsidP="00BB28C8">
      <w:pPr>
        <w:pStyle w:val="af2"/>
        <w:widowControl w:val="0"/>
        <w:jc w:val="both"/>
        <w:rPr>
          <w:rFonts w:ascii="GHEA Grapalat" w:hAnsi="GHEA Grapalat"/>
          <w:sz w:val="2"/>
          <w:szCs w:val="2"/>
          <w:lang w:val="hy-AM"/>
        </w:rPr>
      </w:pPr>
    </w:p>
    <w:p w:rsidR="001B20DA" w:rsidRPr="004078D0" w:rsidRDefault="001B20DA" w:rsidP="00BB28C8">
      <w:pPr>
        <w:pStyle w:val="af2"/>
        <w:widowControl w:val="0"/>
        <w:jc w:val="both"/>
        <w:rPr>
          <w:rFonts w:ascii="GHEA Grapalat" w:hAnsi="GHEA Grapalat"/>
          <w:sz w:val="2"/>
          <w:szCs w:val="2"/>
          <w:lang w:val="hy-AM"/>
        </w:rPr>
      </w:pPr>
    </w:p>
  </w:footnote>
  <w:footnote w:id="32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31</w:t>
      </w:r>
      <w:r w:rsidRPr="00124BE9">
        <w:rPr>
          <w:rFonts w:ascii="GHEA Grapalat" w:hAnsi="GHEA Grapalat"/>
          <w:i/>
        </w:rPr>
        <w:t>В случае закупок, не создающих обязательств за счет средств государственного бюджета, настоящее предложение исключается из договора.</w:t>
      </w:r>
    </w:p>
  </w:footnote>
  <w:footnote w:id="33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32</w:t>
      </w:r>
      <w:r w:rsidRPr="00124BE9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договора субподряда.</w:t>
      </w:r>
    </w:p>
  </w:footnote>
  <w:footnote w:id="34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33</w:t>
      </w:r>
      <w:r w:rsidRPr="00124BE9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договора о совместной деятельности (консорциума).</w:t>
      </w:r>
    </w:p>
    <w:p w:rsidR="001B20DA" w:rsidRPr="001C4E24" w:rsidRDefault="001B20DA" w:rsidP="00BB28C8">
      <w:pPr>
        <w:pStyle w:val="af2"/>
        <w:rPr>
          <w:lang w:val="hy-AM"/>
        </w:rPr>
      </w:pPr>
    </w:p>
  </w:footnote>
  <w:footnote w:id="35"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i/>
          <w:lang w:val="hy-AM" w:eastAsia="en-US"/>
        </w:rPr>
      </w:pPr>
      <w:r>
        <w:rPr>
          <w:rStyle w:val="af6"/>
        </w:rPr>
        <w:t>34</w:t>
      </w:r>
      <w:proofErr w:type="gramStart"/>
      <w:r w:rsidRPr="00124BE9">
        <w:rPr>
          <w:rFonts w:ascii="GHEA Grapalat" w:hAnsi="GHEA Grapalat"/>
          <w:i/>
        </w:rPr>
        <w:t xml:space="preserve">Если Договор заключается на основании части 6 статьи 15 закона Республики Армения "О закупках", и цена Договора не превышает </w:t>
      </w:r>
      <w:proofErr w:type="spellStart"/>
      <w:r w:rsidRPr="00F409B8">
        <w:rPr>
          <w:rFonts w:ascii="GHEA Grapalat" w:hAnsi="GHEA Grapalat"/>
          <w:i/>
        </w:rPr>
        <w:t>двадцатипятикратный</w:t>
      </w:r>
      <w:proofErr w:type="spellEnd"/>
      <w:r w:rsidRPr="00124BE9">
        <w:rPr>
          <w:rFonts w:ascii="GHEA Grapalat" w:hAnsi="GHEA Grapalat"/>
          <w:i/>
        </w:rPr>
        <w:t xml:space="preserve"> размер базовой единицы закупок, то настоящий пункт редактируется, удаляя из последнего третье предложение, а четвертое предложение редактируется, заменив слова", а при замене обеспечени</w:t>
      </w:r>
      <w:r>
        <w:rPr>
          <w:rFonts w:ascii="GHEA Grapalat" w:hAnsi="GHEA Grapalat"/>
          <w:i/>
        </w:rPr>
        <w:t>й Квалификации и</w:t>
      </w:r>
      <w:r w:rsidRPr="00124BE9">
        <w:rPr>
          <w:rFonts w:ascii="GHEA Grapalat" w:hAnsi="GHEA Grapalat"/>
          <w:i/>
        </w:rPr>
        <w:t xml:space="preserve"> Договора, представленн</w:t>
      </w:r>
      <w:r>
        <w:rPr>
          <w:rFonts w:ascii="GHEA Grapalat" w:hAnsi="GHEA Grapalat"/>
          <w:i/>
        </w:rPr>
        <w:t>ых</w:t>
      </w:r>
      <w:r w:rsidRPr="00124BE9">
        <w:rPr>
          <w:rFonts w:ascii="GHEA Grapalat" w:hAnsi="GHEA Grapalat"/>
          <w:i/>
        </w:rPr>
        <w:t xml:space="preserve"> в виде неустойки, — также нов</w:t>
      </w:r>
      <w:r w:rsidRPr="009B173C">
        <w:rPr>
          <w:rFonts w:ascii="GHEA Grapalat" w:hAnsi="GHEA Grapalat"/>
          <w:i/>
        </w:rPr>
        <w:t xml:space="preserve">ые </w:t>
      </w:r>
      <w:r w:rsidRPr="00124BE9">
        <w:rPr>
          <w:rFonts w:ascii="GHEA Grapalat" w:hAnsi="GHEA Grapalat"/>
          <w:i/>
        </w:rPr>
        <w:t>обеспечени</w:t>
      </w:r>
      <w:r w:rsidRPr="009B173C">
        <w:rPr>
          <w:rFonts w:ascii="GHEA Grapalat" w:hAnsi="GHEA Grapalat"/>
          <w:i/>
        </w:rPr>
        <w:t>я</w:t>
      </w:r>
      <w:r w:rsidRPr="00124BE9">
        <w:rPr>
          <w:rFonts w:ascii="GHEA Grapalat" w:hAnsi="GHEA Grapalat"/>
          <w:i/>
        </w:rPr>
        <w:t>" словом "и".</w:t>
      </w:r>
      <w:proofErr w:type="gramEnd"/>
    </w:p>
    <w:p w:rsidR="001B20DA" w:rsidRPr="00124BE9" w:rsidRDefault="001B20DA" w:rsidP="00BB28C8">
      <w:pPr>
        <w:pStyle w:val="af2"/>
        <w:widowControl w:val="0"/>
        <w:jc w:val="both"/>
        <w:rPr>
          <w:rFonts w:ascii="GHEA Grapalat" w:hAnsi="GHEA Grapalat"/>
          <w:i/>
          <w:lang w:val="hy-AM" w:eastAsia="en-US"/>
        </w:rPr>
      </w:pPr>
      <w:r w:rsidRPr="00124BE9">
        <w:rPr>
          <w:rFonts w:ascii="GHEA Grapalat" w:hAnsi="GHEA Grapalat"/>
          <w:i/>
        </w:rPr>
        <w:t xml:space="preserve"> Настоящий пункт исключается из Договора, если Договор не заключается на основании части 6 статьи 15 закона Республики Армения "О закупках".</w:t>
      </w:r>
    </w:p>
  </w:footnote>
  <w:footnote w:id="36">
    <w:p w:rsidR="001B20DA" w:rsidRPr="00124BE9" w:rsidRDefault="001B20DA" w:rsidP="00BB28C8">
      <w:pPr>
        <w:pStyle w:val="af2"/>
        <w:widowControl w:val="0"/>
      </w:pPr>
      <w:r w:rsidRPr="00124BE9">
        <w:rPr>
          <w:rStyle w:val="af6"/>
        </w:rPr>
        <w:t>**</w:t>
      </w:r>
      <w:r w:rsidRPr="00124BE9">
        <w:rPr>
          <w:rFonts w:ascii="GHEA Grapalat" w:hAnsi="GHEA Grapalat"/>
          <w:i/>
        </w:rPr>
        <w:t xml:space="preserve">Если договор заключается на основании части 6 статьи 15 Закона РА "О закупках", то в </w:t>
      </w:r>
      <w:proofErr w:type="spellStart"/>
      <w:r w:rsidRPr="00124BE9">
        <w:rPr>
          <w:rFonts w:ascii="GHEA Grapalat" w:hAnsi="GHEA Grapalat"/>
          <w:i/>
        </w:rPr>
        <w:t>качественачала</w:t>
      </w:r>
      <w:proofErr w:type="spellEnd"/>
      <w:r w:rsidRPr="00124BE9">
        <w:rPr>
          <w:rFonts w:ascii="GHEA Grapalat" w:hAnsi="GHEA Grapalat"/>
          <w:i/>
        </w:rPr>
        <w:t xml:space="preserve"> срока в графе "Начало" указывается день вступления в силу заключаемого между сторонами соглашения в случае </w:t>
      </w:r>
      <w:proofErr w:type="spellStart"/>
      <w:r w:rsidRPr="00124BE9">
        <w:rPr>
          <w:rFonts w:ascii="GHEA Grapalat" w:hAnsi="GHEA Grapalat"/>
          <w:i/>
        </w:rPr>
        <w:t>предусмотрения</w:t>
      </w:r>
      <w:proofErr w:type="spellEnd"/>
      <w:r w:rsidRPr="00124BE9">
        <w:rPr>
          <w:rFonts w:ascii="GHEA Grapalat" w:hAnsi="GHEA Grapalat"/>
          <w:i/>
        </w:rPr>
        <w:t xml:space="preserve"> финансовых средств.</w:t>
      </w:r>
    </w:p>
  </w:footnote>
  <w:footnote w:id="37">
    <w:p w:rsidR="001B20DA" w:rsidRPr="00124BE9" w:rsidRDefault="001B20DA" w:rsidP="00BB28C8">
      <w:pPr>
        <w:pStyle w:val="af2"/>
        <w:widowControl w:val="0"/>
        <w:jc w:val="both"/>
      </w:pPr>
      <w:r w:rsidRPr="00124BE9">
        <w:rPr>
          <w:rStyle w:val="af6"/>
        </w:rPr>
        <w:t>*</w:t>
      </w:r>
      <w:r w:rsidRPr="00124BE9">
        <w:rPr>
          <w:rFonts w:ascii="GHEA Grapalat" w:hAnsi="GHEA Grapalat"/>
          <w:i/>
        </w:rPr>
        <w:t xml:space="preserve">Подлежащие уплате суммы представляются в порядке возрастания.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</w:t>
      </w:r>
      <w:proofErr w:type="spellStart"/>
      <w:r w:rsidRPr="00124BE9">
        <w:rPr>
          <w:rFonts w:ascii="GHEA Grapalat" w:hAnsi="GHEA Grapalat"/>
          <w:i/>
        </w:rPr>
        <w:t>предусмотрения</w:t>
      </w:r>
      <w:proofErr w:type="spellEnd"/>
      <w:r w:rsidRPr="00124BE9">
        <w:rPr>
          <w:rFonts w:ascii="GHEA Grapalat" w:hAnsi="GHEA Grapalat"/>
          <w:i/>
        </w:rPr>
        <w:t xml:space="preserve"> финансовых средств, в качестве его неотъемлемой части.</w:t>
      </w:r>
    </w:p>
  </w:footnote>
  <w:footnote w:id="38">
    <w:p w:rsidR="001B20DA" w:rsidRPr="00124BE9" w:rsidRDefault="001B20DA" w:rsidP="00BB28C8">
      <w:pPr>
        <w:pStyle w:val="af2"/>
        <w:widowControl w:val="0"/>
        <w:jc w:val="both"/>
      </w:pPr>
      <w:r w:rsidRPr="00124BE9">
        <w:rPr>
          <w:rStyle w:val="af6"/>
        </w:rPr>
        <w:t>**</w:t>
      </w:r>
      <w:r w:rsidRPr="00124BE9">
        <w:rPr>
          <w:rFonts w:ascii="GHEA Grapalat" w:hAnsi="GHEA Grapalat"/>
          <w:i/>
        </w:rPr>
        <w:t>В приглашении суммы отмечаются в процентах, а при заключении договора вместо процента отмечается размер конкретной суммы</w:t>
      </w:r>
      <w:bookmarkStart w:id="2" w:name="_GoBack"/>
      <w:bookmarkEnd w:id="2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C6E73"/>
    <w:multiLevelType w:val="hybridMultilevel"/>
    <w:tmpl w:val="E6B2F20E"/>
    <w:lvl w:ilvl="0" w:tplc="AD7E2A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3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B952C90"/>
    <w:multiLevelType w:val="hybridMultilevel"/>
    <w:tmpl w:val="AF06F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2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>
    <w:nsid w:val="36C8660F"/>
    <w:multiLevelType w:val="hybridMultilevel"/>
    <w:tmpl w:val="87AC6D42"/>
    <w:lvl w:ilvl="0" w:tplc="03D8E3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DB12960"/>
    <w:multiLevelType w:val="hybridMultilevel"/>
    <w:tmpl w:val="15FE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D96BBA"/>
    <w:multiLevelType w:val="hybridMultilevel"/>
    <w:tmpl w:val="139ED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8"/>
  </w:num>
  <w:num w:numId="4">
    <w:abstractNumId w:val="23"/>
  </w:num>
  <w:num w:numId="5">
    <w:abstractNumId w:val="34"/>
  </w:num>
  <w:num w:numId="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8"/>
  </w:num>
  <w:num w:numId="11">
    <w:abstractNumId w:val="12"/>
  </w:num>
  <w:num w:numId="12">
    <w:abstractNumId w:val="40"/>
  </w:num>
  <w:num w:numId="13">
    <w:abstractNumId w:val="36"/>
  </w:num>
  <w:num w:numId="14">
    <w:abstractNumId w:val="17"/>
  </w:num>
  <w:num w:numId="15">
    <w:abstractNumId w:val="37"/>
  </w:num>
  <w:num w:numId="16">
    <w:abstractNumId w:val="22"/>
  </w:num>
  <w:num w:numId="17">
    <w:abstractNumId w:val="9"/>
  </w:num>
  <w:num w:numId="18">
    <w:abstractNumId w:val="1"/>
  </w:num>
  <w:num w:numId="19">
    <w:abstractNumId w:val="24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1"/>
  </w:num>
  <w:num w:numId="24">
    <w:abstractNumId w:val="27"/>
  </w:num>
  <w:num w:numId="25">
    <w:abstractNumId w:val="29"/>
  </w:num>
  <w:num w:numId="26">
    <w:abstractNumId w:val="21"/>
  </w:num>
  <w:num w:numId="27">
    <w:abstractNumId w:val="10"/>
  </w:num>
  <w:num w:numId="28">
    <w:abstractNumId w:val="3"/>
  </w:num>
  <w:num w:numId="29">
    <w:abstractNumId w:val="7"/>
  </w:num>
  <w:num w:numId="30">
    <w:abstractNumId w:val="6"/>
  </w:num>
  <w:num w:numId="31">
    <w:abstractNumId w:val="41"/>
  </w:num>
  <w:num w:numId="32">
    <w:abstractNumId w:val="38"/>
  </w:num>
  <w:num w:numId="33">
    <w:abstractNumId w:val="33"/>
  </w:num>
  <w:num w:numId="34">
    <w:abstractNumId w:val="2"/>
  </w:num>
  <w:num w:numId="35">
    <w:abstractNumId w:val="20"/>
  </w:num>
  <w:num w:numId="36">
    <w:abstractNumId w:val="25"/>
  </w:num>
  <w:num w:numId="37">
    <w:abstractNumId w:val="16"/>
  </w:num>
  <w:num w:numId="38">
    <w:abstractNumId w:val="15"/>
  </w:num>
  <w:num w:numId="39">
    <w:abstractNumId w:val="5"/>
  </w:num>
  <w:num w:numId="40">
    <w:abstractNumId w:val="4"/>
  </w:num>
  <w:num w:numId="41">
    <w:abstractNumId w:val="0"/>
  </w:num>
  <w:num w:numId="42">
    <w:abstractNumId w:val="13"/>
  </w:num>
  <w:num w:numId="43">
    <w:abstractNumId w:val="35"/>
  </w:num>
  <w:num w:numId="44">
    <w:abstractNumId w:val="19"/>
  </w:num>
  <w:num w:numId="45">
    <w:abstractNumId w:val="39"/>
  </w:num>
  <w:num w:numId="46">
    <w:abstractNumId w:val="32"/>
  </w:num>
  <w:num w:numId="47">
    <w:abstractNumId w:val="1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15570"/>
    <w:rsid w:val="00000345"/>
    <w:rsid w:val="0000037D"/>
    <w:rsid w:val="00000958"/>
    <w:rsid w:val="00000EDB"/>
    <w:rsid w:val="000013D6"/>
    <w:rsid w:val="000016BB"/>
    <w:rsid w:val="00001BDF"/>
    <w:rsid w:val="00002C23"/>
    <w:rsid w:val="000031E3"/>
    <w:rsid w:val="000033BC"/>
    <w:rsid w:val="00003DF0"/>
    <w:rsid w:val="000058CF"/>
    <w:rsid w:val="00005D30"/>
    <w:rsid w:val="0000622A"/>
    <w:rsid w:val="00006A31"/>
    <w:rsid w:val="000076A1"/>
    <w:rsid w:val="0000776B"/>
    <w:rsid w:val="00010ECA"/>
    <w:rsid w:val="00011CB9"/>
    <w:rsid w:val="0001204D"/>
    <w:rsid w:val="00012347"/>
    <w:rsid w:val="00012E2C"/>
    <w:rsid w:val="00013093"/>
    <w:rsid w:val="000132F3"/>
    <w:rsid w:val="00013C24"/>
    <w:rsid w:val="00015160"/>
    <w:rsid w:val="00015E35"/>
    <w:rsid w:val="00016653"/>
    <w:rsid w:val="00016BE9"/>
    <w:rsid w:val="00016DFB"/>
    <w:rsid w:val="00017484"/>
    <w:rsid w:val="000209D3"/>
    <w:rsid w:val="00020B2E"/>
    <w:rsid w:val="00020C83"/>
    <w:rsid w:val="00021C2E"/>
    <w:rsid w:val="00023384"/>
    <w:rsid w:val="000238FE"/>
    <w:rsid w:val="000239B5"/>
    <w:rsid w:val="00023B6C"/>
    <w:rsid w:val="00023F8F"/>
    <w:rsid w:val="000246E6"/>
    <w:rsid w:val="00025353"/>
    <w:rsid w:val="00025A85"/>
    <w:rsid w:val="00026351"/>
    <w:rsid w:val="00026426"/>
    <w:rsid w:val="00027166"/>
    <w:rsid w:val="000275BF"/>
    <w:rsid w:val="00030728"/>
    <w:rsid w:val="00030D40"/>
    <w:rsid w:val="000312D9"/>
    <w:rsid w:val="000313A6"/>
    <w:rsid w:val="000316DF"/>
    <w:rsid w:val="000320D9"/>
    <w:rsid w:val="000330A3"/>
    <w:rsid w:val="00033946"/>
    <w:rsid w:val="00033B20"/>
    <w:rsid w:val="00034CED"/>
    <w:rsid w:val="00036C98"/>
    <w:rsid w:val="00037DDE"/>
    <w:rsid w:val="000408D8"/>
    <w:rsid w:val="0004111D"/>
    <w:rsid w:val="000424BA"/>
    <w:rsid w:val="00042BD4"/>
    <w:rsid w:val="00042FC8"/>
    <w:rsid w:val="00043225"/>
    <w:rsid w:val="0004387F"/>
    <w:rsid w:val="00046BAC"/>
    <w:rsid w:val="0004722F"/>
    <w:rsid w:val="000473EF"/>
    <w:rsid w:val="00051490"/>
    <w:rsid w:val="00051B7F"/>
    <w:rsid w:val="00052084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DB0"/>
    <w:rsid w:val="00060FB1"/>
    <w:rsid w:val="0006117A"/>
    <w:rsid w:val="000612B9"/>
    <w:rsid w:val="0006220B"/>
    <w:rsid w:val="0006311D"/>
    <w:rsid w:val="00063AEF"/>
    <w:rsid w:val="00063FC7"/>
    <w:rsid w:val="00064369"/>
    <w:rsid w:val="00065C3B"/>
    <w:rsid w:val="0006703E"/>
    <w:rsid w:val="000702A0"/>
    <w:rsid w:val="000704B9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2B1"/>
    <w:rsid w:val="00075997"/>
    <w:rsid w:val="000763E5"/>
    <w:rsid w:val="00077036"/>
    <w:rsid w:val="00077062"/>
    <w:rsid w:val="00077BB9"/>
    <w:rsid w:val="00080C4E"/>
    <w:rsid w:val="00080E73"/>
    <w:rsid w:val="000811C1"/>
    <w:rsid w:val="000814B8"/>
    <w:rsid w:val="000822C1"/>
    <w:rsid w:val="00082ADC"/>
    <w:rsid w:val="00082DE0"/>
    <w:rsid w:val="00083558"/>
    <w:rsid w:val="000845F6"/>
    <w:rsid w:val="00084B51"/>
    <w:rsid w:val="000858EB"/>
    <w:rsid w:val="00085931"/>
    <w:rsid w:val="000878DB"/>
    <w:rsid w:val="00087A30"/>
    <w:rsid w:val="00087AE2"/>
    <w:rsid w:val="00090699"/>
    <w:rsid w:val="000911CA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758F"/>
    <w:rsid w:val="000976D7"/>
    <w:rsid w:val="00097DE8"/>
    <w:rsid w:val="000A15F9"/>
    <w:rsid w:val="000A214C"/>
    <w:rsid w:val="000A323C"/>
    <w:rsid w:val="000A359E"/>
    <w:rsid w:val="000A37CE"/>
    <w:rsid w:val="000A4FC5"/>
    <w:rsid w:val="000A5316"/>
    <w:rsid w:val="000A5B16"/>
    <w:rsid w:val="000A6B75"/>
    <w:rsid w:val="000A72AD"/>
    <w:rsid w:val="000A7528"/>
    <w:rsid w:val="000A7854"/>
    <w:rsid w:val="000B033F"/>
    <w:rsid w:val="000B0B17"/>
    <w:rsid w:val="000B259E"/>
    <w:rsid w:val="000B269D"/>
    <w:rsid w:val="000B2CFA"/>
    <w:rsid w:val="000B33B2"/>
    <w:rsid w:val="000B3864"/>
    <w:rsid w:val="000B4D7A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5A09"/>
    <w:rsid w:val="000C6BA1"/>
    <w:rsid w:val="000C6E1C"/>
    <w:rsid w:val="000C6F81"/>
    <w:rsid w:val="000D07A9"/>
    <w:rsid w:val="000D07E4"/>
    <w:rsid w:val="000D10F1"/>
    <w:rsid w:val="000D16B6"/>
    <w:rsid w:val="000D1BED"/>
    <w:rsid w:val="000D2527"/>
    <w:rsid w:val="000D273F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1C31"/>
    <w:rsid w:val="000E21F2"/>
    <w:rsid w:val="000E2427"/>
    <w:rsid w:val="000E267C"/>
    <w:rsid w:val="000E308B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323D"/>
    <w:rsid w:val="00103763"/>
    <w:rsid w:val="00104071"/>
    <w:rsid w:val="00104861"/>
    <w:rsid w:val="0010508D"/>
    <w:rsid w:val="0010519D"/>
    <w:rsid w:val="00106365"/>
    <w:rsid w:val="00106D44"/>
    <w:rsid w:val="00106DEE"/>
    <w:rsid w:val="00110534"/>
    <w:rsid w:val="00110D13"/>
    <w:rsid w:val="00111FFB"/>
    <w:rsid w:val="00112889"/>
    <w:rsid w:val="0011340E"/>
    <w:rsid w:val="00113584"/>
    <w:rsid w:val="00113BE5"/>
    <w:rsid w:val="00113F0D"/>
    <w:rsid w:val="0011423D"/>
    <w:rsid w:val="001151FB"/>
    <w:rsid w:val="00115905"/>
    <w:rsid w:val="001159FA"/>
    <w:rsid w:val="0011605E"/>
    <w:rsid w:val="0011611E"/>
    <w:rsid w:val="00117020"/>
    <w:rsid w:val="00117833"/>
    <w:rsid w:val="00117964"/>
    <w:rsid w:val="00117DAA"/>
    <w:rsid w:val="001219FA"/>
    <w:rsid w:val="00122FC9"/>
    <w:rsid w:val="00123294"/>
    <w:rsid w:val="0012331A"/>
    <w:rsid w:val="001235E7"/>
    <w:rsid w:val="00123F5E"/>
    <w:rsid w:val="00124461"/>
    <w:rsid w:val="00125973"/>
    <w:rsid w:val="00125AA6"/>
    <w:rsid w:val="00126D48"/>
    <w:rsid w:val="001276C9"/>
    <w:rsid w:val="00130202"/>
    <w:rsid w:val="001305C6"/>
    <w:rsid w:val="00130A69"/>
    <w:rsid w:val="00131417"/>
    <w:rsid w:val="00131E9C"/>
    <w:rsid w:val="00132041"/>
    <w:rsid w:val="00132FA8"/>
    <w:rsid w:val="00133A5A"/>
    <w:rsid w:val="00133CE4"/>
    <w:rsid w:val="00134D6E"/>
    <w:rsid w:val="00134DC5"/>
    <w:rsid w:val="00134FE3"/>
    <w:rsid w:val="001355F9"/>
    <w:rsid w:val="00135840"/>
    <w:rsid w:val="0013598D"/>
    <w:rsid w:val="001361B2"/>
    <w:rsid w:val="001369CB"/>
    <w:rsid w:val="00136E00"/>
    <w:rsid w:val="001377BA"/>
    <w:rsid w:val="00137A5C"/>
    <w:rsid w:val="0014000D"/>
    <w:rsid w:val="001403AE"/>
    <w:rsid w:val="00140A7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04AC"/>
    <w:rsid w:val="001514D1"/>
    <w:rsid w:val="001515DE"/>
    <w:rsid w:val="001522CE"/>
    <w:rsid w:val="00152564"/>
    <w:rsid w:val="00152788"/>
    <w:rsid w:val="00153A85"/>
    <w:rsid w:val="00153B9F"/>
    <w:rsid w:val="00153C87"/>
    <w:rsid w:val="00155366"/>
    <w:rsid w:val="0015583C"/>
    <w:rsid w:val="0015589E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1D8"/>
    <w:rsid w:val="00161428"/>
    <w:rsid w:val="00161B32"/>
    <w:rsid w:val="0016213E"/>
    <w:rsid w:val="00163324"/>
    <w:rsid w:val="0016336E"/>
    <w:rsid w:val="001647D2"/>
    <w:rsid w:val="00164BBC"/>
    <w:rsid w:val="0016519F"/>
    <w:rsid w:val="00165A51"/>
    <w:rsid w:val="00166832"/>
    <w:rsid w:val="00167129"/>
    <w:rsid w:val="001679A6"/>
    <w:rsid w:val="00171E80"/>
    <w:rsid w:val="001723D6"/>
    <w:rsid w:val="001724D7"/>
    <w:rsid w:val="00172BC4"/>
    <w:rsid w:val="001732FB"/>
    <w:rsid w:val="001735C2"/>
    <w:rsid w:val="00174304"/>
    <w:rsid w:val="00174DAB"/>
    <w:rsid w:val="00174FE1"/>
    <w:rsid w:val="00175F8F"/>
    <w:rsid w:val="00175FDC"/>
    <w:rsid w:val="001763F5"/>
    <w:rsid w:val="00176A38"/>
    <w:rsid w:val="00176A92"/>
    <w:rsid w:val="00177A5C"/>
    <w:rsid w:val="00177D71"/>
    <w:rsid w:val="00180134"/>
    <w:rsid w:val="00180D64"/>
    <w:rsid w:val="00180EB9"/>
    <w:rsid w:val="00180EE9"/>
    <w:rsid w:val="00181881"/>
    <w:rsid w:val="00181C60"/>
    <w:rsid w:val="00181F0F"/>
    <w:rsid w:val="00181F75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6559"/>
    <w:rsid w:val="001878F0"/>
    <w:rsid w:val="00187EDB"/>
    <w:rsid w:val="00190792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F24"/>
    <w:rsid w:val="00196487"/>
    <w:rsid w:val="00196CE4"/>
    <w:rsid w:val="00196F14"/>
    <w:rsid w:val="001A070B"/>
    <w:rsid w:val="001A23A6"/>
    <w:rsid w:val="001A2579"/>
    <w:rsid w:val="001A2B0A"/>
    <w:rsid w:val="001A2F72"/>
    <w:rsid w:val="001A3195"/>
    <w:rsid w:val="001A3F67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4C2"/>
    <w:rsid w:val="001B1C67"/>
    <w:rsid w:val="001B1FC4"/>
    <w:rsid w:val="001B20DA"/>
    <w:rsid w:val="001B32D9"/>
    <w:rsid w:val="001B37D2"/>
    <w:rsid w:val="001B45A9"/>
    <w:rsid w:val="001B478E"/>
    <w:rsid w:val="001B5CDE"/>
    <w:rsid w:val="001B6E72"/>
    <w:rsid w:val="001B6FCF"/>
    <w:rsid w:val="001C0295"/>
    <w:rsid w:val="001C07C6"/>
    <w:rsid w:val="001C0849"/>
    <w:rsid w:val="001C1570"/>
    <w:rsid w:val="001C3D83"/>
    <w:rsid w:val="001C3F6C"/>
    <w:rsid w:val="001C6688"/>
    <w:rsid w:val="001C76F7"/>
    <w:rsid w:val="001C7EB3"/>
    <w:rsid w:val="001D0249"/>
    <w:rsid w:val="001D0644"/>
    <w:rsid w:val="001D129F"/>
    <w:rsid w:val="001D1A03"/>
    <w:rsid w:val="001D1D00"/>
    <w:rsid w:val="001D2058"/>
    <w:rsid w:val="001D209D"/>
    <w:rsid w:val="001D2D62"/>
    <w:rsid w:val="001D509C"/>
    <w:rsid w:val="001D5785"/>
    <w:rsid w:val="001D5C13"/>
    <w:rsid w:val="001D5EBF"/>
    <w:rsid w:val="001D5FF7"/>
    <w:rsid w:val="001D6531"/>
    <w:rsid w:val="001D7228"/>
    <w:rsid w:val="001D74FA"/>
    <w:rsid w:val="001D78C5"/>
    <w:rsid w:val="001E0216"/>
    <w:rsid w:val="001E06D6"/>
    <w:rsid w:val="001E0BC2"/>
    <w:rsid w:val="001E1044"/>
    <w:rsid w:val="001E1D23"/>
    <w:rsid w:val="001E2794"/>
    <w:rsid w:val="001E2814"/>
    <w:rsid w:val="001E3D3F"/>
    <w:rsid w:val="001E47D5"/>
    <w:rsid w:val="001E4A24"/>
    <w:rsid w:val="001E5412"/>
    <w:rsid w:val="001E55B2"/>
    <w:rsid w:val="001E5866"/>
    <w:rsid w:val="001E7733"/>
    <w:rsid w:val="001F0335"/>
    <w:rsid w:val="001F0371"/>
    <w:rsid w:val="001F0B18"/>
    <w:rsid w:val="001F0F81"/>
    <w:rsid w:val="001F1783"/>
    <w:rsid w:val="001F1DF0"/>
    <w:rsid w:val="001F1DF7"/>
    <w:rsid w:val="001F2926"/>
    <w:rsid w:val="001F2FF2"/>
    <w:rsid w:val="001F3237"/>
    <w:rsid w:val="001F386B"/>
    <w:rsid w:val="001F3FAE"/>
    <w:rsid w:val="001F5834"/>
    <w:rsid w:val="001F5FDE"/>
    <w:rsid w:val="001F6578"/>
    <w:rsid w:val="001F760C"/>
    <w:rsid w:val="001F7821"/>
    <w:rsid w:val="001F7877"/>
    <w:rsid w:val="002004DB"/>
    <w:rsid w:val="002017CB"/>
    <w:rsid w:val="00201DA0"/>
    <w:rsid w:val="00201F2E"/>
    <w:rsid w:val="00202F4D"/>
    <w:rsid w:val="002032CE"/>
    <w:rsid w:val="0020390F"/>
    <w:rsid w:val="00203917"/>
    <w:rsid w:val="00204426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462"/>
    <w:rsid w:val="00216143"/>
    <w:rsid w:val="002166CE"/>
    <w:rsid w:val="00217344"/>
    <w:rsid w:val="00217710"/>
    <w:rsid w:val="00220ACB"/>
    <w:rsid w:val="00220C7C"/>
    <w:rsid w:val="002218FE"/>
    <w:rsid w:val="00221C7B"/>
    <w:rsid w:val="0022247D"/>
    <w:rsid w:val="00222FF2"/>
    <w:rsid w:val="002238C1"/>
    <w:rsid w:val="002240AB"/>
    <w:rsid w:val="0022457E"/>
    <w:rsid w:val="00224B19"/>
    <w:rsid w:val="002250D8"/>
    <w:rsid w:val="0022515E"/>
    <w:rsid w:val="002252CD"/>
    <w:rsid w:val="00226168"/>
    <w:rsid w:val="00226412"/>
    <w:rsid w:val="00226C9A"/>
    <w:rsid w:val="002273AD"/>
    <w:rsid w:val="0022770A"/>
    <w:rsid w:val="00227C9F"/>
    <w:rsid w:val="00230460"/>
    <w:rsid w:val="00230B12"/>
    <w:rsid w:val="00230C8F"/>
    <w:rsid w:val="00230D36"/>
    <w:rsid w:val="00232D8C"/>
    <w:rsid w:val="00232FE2"/>
    <w:rsid w:val="00233B5F"/>
    <w:rsid w:val="00233BB7"/>
    <w:rsid w:val="00233BF5"/>
    <w:rsid w:val="00234C9A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08DB"/>
    <w:rsid w:val="0024186B"/>
    <w:rsid w:val="00241C72"/>
    <w:rsid w:val="00241F05"/>
    <w:rsid w:val="0024205E"/>
    <w:rsid w:val="00243E78"/>
    <w:rsid w:val="00244B38"/>
    <w:rsid w:val="00246C8C"/>
    <w:rsid w:val="0025145E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739"/>
    <w:rsid w:val="00260E64"/>
    <w:rsid w:val="0026158D"/>
    <w:rsid w:val="00261A75"/>
    <w:rsid w:val="002626F7"/>
    <w:rsid w:val="00263035"/>
    <w:rsid w:val="00263094"/>
    <w:rsid w:val="002638A5"/>
    <w:rsid w:val="00263D72"/>
    <w:rsid w:val="00263E28"/>
    <w:rsid w:val="0026426F"/>
    <w:rsid w:val="0026462D"/>
    <w:rsid w:val="00265A4B"/>
    <w:rsid w:val="00265D18"/>
    <w:rsid w:val="00266522"/>
    <w:rsid w:val="002665A4"/>
    <w:rsid w:val="002674D5"/>
    <w:rsid w:val="002704F9"/>
    <w:rsid w:val="0027052A"/>
    <w:rsid w:val="00270D59"/>
    <w:rsid w:val="002716CA"/>
    <w:rsid w:val="00271DF6"/>
    <w:rsid w:val="0027256A"/>
    <w:rsid w:val="002737E0"/>
    <w:rsid w:val="00273A88"/>
    <w:rsid w:val="00273B4F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830"/>
    <w:rsid w:val="00280E91"/>
    <w:rsid w:val="00281D16"/>
    <w:rsid w:val="00283198"/>
    <w:rsid w:val="00283E26"/>
    <w:rsid w:val="00283F0A"/>
    <w:rsid w:val="002845EA"/>
    <w:rsid w:val="002846B1"/>
    <w:rsid w:val="002849A6"/>
    <w:rsid w:val="00284C6E"/>
    <w:rsid w:val="00286CDB"/>
    <w:rsid w:val="0028726A"/>
    <w:rsid w:val="00291919"/>
    <w:rsid w:val="00291EFF"/>
    <w:rsid w:val="002926D4"/>
    <w:rsid w:val="00293A25"/>
    <w:rsid w:val="00293A76"/>
    <w:rsid w:val="002941F2"/>
    <w:rsid w:val="00294BD5"/>
    <w:rsid w:val="00294F67"/>
    <w:rsid w:val="00294FFF"/>
    <w:rsid w:val="0029515A"/>
    <w:rsid w:val="00295207"/>
    <w:rsid w:val="00295C11"/>
    <w:rsid w:val="00297B83"/>
    <w:rsid w:val="002A058F"/>
    <w:rsid w:val="002A0700"/>
    <w:rsid w:val="002A0C06"/>
    <w:rsid w:val="002A0F45"/>
    <w:rsid w:val="002A10B2"/>
    <w:rsid w:val="002A1A5D"/>
    <w:rsid w:val="002A1FAC"/>
    <w:rsid w:val="002A2EE5"/>
    <w:rsid w:val="002A3785"/>
    <w:rsid w:val="002A3FC1"/>
    <w:rsid w:val="002A4554"/>
    <w:rsid w:val="002A4556"/>
    <w:rsid w:val="002A464D"/>
    <w:rsid w:val="002A4BE0"/>
    <w:rsid w:val="002A665D"/>
    <w:rsid w:val="002A7380"/>
    <w:rsid w:val="002A76C6"/>
    <w:rsid w:val="002A7783"/>
    <w:rsid w:val="002A7A40"/>
    <w:rsid w:val="002B05FA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1EB"/>
    <w:rsid w:val="002B7388"/>
    <w:rsid w:val="002B7594"/>
    <w:rsid w:val="002B75C9"/>
    <w:rsid w:val="002C0665"/>
    <w:rsid w:val="002C071B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605B"/>
    <w:rsid w:val="002C627F"/>
    <w:rsid w:val="002C6CF7"/>
    <w:rsid w:val="002C7037"/>
    <w:rsid w:val="002D02FE"/>
    <w:rsid w:val="002D076C"/>
    <w:rsid w:val="002D1535"/>
    <w:rsid w:val="002D156F"/>
    <w:rsid w:val="002D1AAA"/>
    <w:rsid w:val="002D207D"/>
    <w:rsid w:val="002D20E8"/>
    <w:rsid w:val="002D236D"/>
    <w:rsid w:val="002D247F"/>
    <w:rsid w:val="002D2DC6"/>
    <w:rsid w:val="002D3C61"/>
    <w:rsid w:val="002D4250"/>
    <w:rsid w:val="002D4575"/>
    <w:rsid w:val="002D4EEB"/>
    <w:rsid w:val="002D5580"/>
    <w:rsid w:val="002D5CF0"/>
    <w:rsid w:val="002D601F"/>
    <w:rsid w:val="002D6A4F"/>
    <w:rsid w:val="002D7D70"/>
    <w:rsid w:val="002E04F2"/>
    <w:rsid w:val="002E069D"/>
    <w:rsid w:val="002E0768"/>
    <w:rsid w:val="002E0877"/>
    <w:rsid w:val="002E30B8"/>
    <w:rsid w:val="002E3165"/>
    <w:rsid w:val="002E4305"/>
    <w:rsid w:val="002E477F"/>
    <w:rsid w:val="002E4BC5"/>
    <w:rsid w:val="002E530A"/>
    <w:rsid w:val="002E531D"/>
    <w:rsid w:val="002E5FDA"/>
    <w:rsid w:val="002E6A02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205"/>
    <w:rsid w:val="002F35FE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046"/>
    <w:rsid w:val="003101E4"/>
    <w:rsid w:val="00310A82"/>
    <w:rsid w:val="00310B6E"/>
    <w:rsid w:val="00310ED2"/>
    <w:rsid w:val="00311076"/>
    <w:rsid w:val="00311C27"/>
    <w:rsid w:val="00313403"/>
    <w:rsid w:val="003141B6"/>
    <w:rsid w:val="00314A80"/>
    <w:rsid w:val="00316381"/>
    <w:rsid w:val="003163A5"/>
    <w:rsid w:val="00316638"/>
    <w:rsid w:val="003169A4"/>
    <w:rsid w:val="00317394"/>
    <w:rsid w:val="00317BD2"/>
    <w:rsid w:val="00317EAB"/>
    <w:rsid w:val="003203EF"/>
    <w:rsid w:val="0032067F"/>
    <w:rsid w:val="0032071C"/>
    <w:rsid w:val="00321844"/>
    <w:rsid w:val="00321A56"/>
    <w:rsid w:val="00321B20"/>
    <w:rsid w:val="00323496"/>
    <w:rsid w:val="003240F7"/>
    <w:rsid w:val="00325043"/>
    <w:rsid w:val="00325546"/>
    <w:rsid w:val="003259C5"/>
    <w:rsid w:val="00325CC0"/>
    <w:rsid w:val="00326507"/>
    <w:rsid w:val="003267C8"/>
    <w:rsid w:val="003270A4"/>
    <w:rsid w:val="00327436"/>
    <w:rsid w:val="00331472"/>
    <w:rsid w:val="0033253D"/>
    <w:rsid w:val="003325F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14F9"/>
    <w:rsid w:val="00341747"/>
    <w:rsid w:val="00341A74"/>
    <w:rsid w:val="00341D7A"/>
    <w:rsid w:val="00341ED4"/>
    <w:rsid w:val="003427DF"/>
    <w:rsid w:val="003436A5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7E0"/>
    <w:rsid w:val="00355B51"/>
    <w:rsid w:val="0035631F"/>
    <w:rsid w:val="00356463"/>
    <w:rsid w:val="003572A0"/>
    <w:rsid w:val="003572EA"/>
    <w:rsid w:val="00357647"/>
    <w:rsid w:val="003579C1"/>
    <w:rsid w:val="00357A33"/>
    <w:rsid w:val="00357AA2"/>
    <w:rsid w:val="00357D48"/>
    <w:rsid w:val="00357E1B"/>
    <w:rsid w:val="003605D5"/>
    <w:rsid w:val="0036230B"/>
    <w:rsid w:val="003629F7"/>
    <w:rsid w:val="00363298"/>
    <w:rsid w:val="00363335"/>
    <w:rsid w:val="00363627"/>
    <w:rsid w:val="00363E98"/>
    <w:rsid w:val="003642DD"/>
    <w:rsid w:val="00364E7A"/>
    <w:rsid w:val="003650C5"/>
    <w:rsid w:val="0036520F"/>
    <w:rsid w:val="003653B7"/>
    <w:rsid w:val="00366C4E"/>
    <w:rsid w:val="00367717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B60"/>
    <w:rsid w:val="0038317B"/>
    <w:rsid w:val="00383467"/>
    <w:rsid w:val="0038400D"/>
    <w:rsid w:val="0038438D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37C5"/>
    <w:rsid w:val="003946B4"/>
    <w:rsid w:val="00394990"/>
    <w:rsid w:val="003949A5"/>
    <w:rsid w:val="00395D6D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61E"/>
    <w:rsid w:val="003A6791"/>
    <w:rsid w:val="003A734A"/>
    <w:rsid w:val="003B0D6E"/>
    <w:rsid w:val="003B1FC0"/>
    <w:rsid w:val="003B3302"/>
    <w:rsid w:val="003B3A13"/>
    <w:rsid w:val="003B3E74"/>
    <w:rsid w:val="003B487D"/>
    <w:rsid w:val="003B4A74"/>
    <w:rsid w:val="003B585C"/>
    <w:rsid w:val="003B60D5"/>
    <w:rsid w:val="003B644B"/>
    <w:rsid w:val="003B6791"/>
    <w:rsid w:val="003B6812"/>
    <w:rsid w:val="003B681E"/>
    <w:rsid w:val="003B6B6A"/>
    <w:rsid w:val="003B7086"/>
    <w:rsid w:val="003B72E7"/>
    <w:rsid w:val="003B7D9D"/>
    <w:rsid w:val="003C039B"/>
    <w:rsid w:val="003C09CC"/>
    <w:rsid w:val="003C11FC"/>
    <w:rsid w:val="003C1322"/>
    <w:rsid w:val="003C14BE"/>
    <w:rsid w:val="003C202C"/>
    <w:rsid w:val="003C2627"/>
    <w:rsid w:val="003C29C6"/>
    <w:rsid w:val="003C2B7E"/>
    <w:rsid w:val="003C2BAE"/>
    <w:rsid w:val="003C2BDB"/>
    <w:rsid w:val="003C2BDC"/>
    <w:rsid w:val="003C3660"/>
    <w:rsid w:val="003C3E7A"/>
    <w:rsid w:val="003C4278"/>
    <w:rsid w:val="003C53D4"/>
    <w:rsid w:val="003C5795"/>
    <w:rsid w:val="003C5E16"/>
    <w:rsid w:val="003C61D5"/>
    <w:rsid w:val="003C664F"/>
    <w:rsid w:val="003C670C"/>
    <w:rsid w:val="003C6A92"/>
    <w:rsid w:val="003C6F3A"/>
    <w:rsid w:val="003C7160"/>
    <w:rsid w:val="003D0075"/>
    <w:rsid w:val="003D0E3C"/>
    <w:rsid w:val="003D1153"/>
    <w:rsid w:val="003D14E9"/>
    <w:rsid w:val="003D1CF4"/>
    <w:rsid w:val="003D2146"/>
    <w:rsid w:val="003D2FE2"/>
    <w:rsid w:val="003D3964"/>
    <w:rsid w:val="003D56A5"/>
    <w:rsid w:val="003D6C97"/>
    <w:rsid w:val="003D7720"/>
    <w:rsid w:val="003D7B36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72B"/>
    <w:rsid w:val="003E3996"/>
    <w:rsid w:val="003E3B26"/>
    <w:rsid w:val="003E3FD0"/>
    <w:rsid w:val="003E40A7"/>
    <w:rsid w:val="003E4184"/>
    <w:rsid w:val="003E5D5B"/>
    <w:rsid w:val="003E6971"/>
    <w:rsid w:val="003E6FA4"/>
    <w:rsid w:val="003E7802"/>
    <w:rsid w:val="003F1EEA"/>
    <w:rsid w:val="003F208A"/>
    <w:rsid w:val="003F2273"/>
    <w:rsid w:val="003F251A"/>
    <w:rsid w:val="003F264A"/>
    <w:rsid w:val="003F28E4"/>
    <w:rsid w:val="003F300B"/>
    <w:rsid w:val="003F4583"/>
    <w:rsid w:val="003F4C5E"/>
    <w:rsid w:val="003F66A5"/>
    <w:rsid w:val="003F6CF8"/>
    <w:rsid w:val="003F762C"/>
    <w:rsid w:val="003F7B41"/>
    <w:rsid w:val="003F7F2F"/>
    <w:rsid w:val="0040112D"/>
    <w:rsid w:val="00401B30"/>
    <w:rsid w:val="00401BA5"/>
    <w:rsid w:val="00402941"/>
    <w:rsid w:val="00402BC3"/>
    <w:rsid w:val="00402C45"/>
    <w:rsid w:val="00402DFF"/>
    <w:rsid w:val="00403109"/>
    <w:rsid w:val="004031C1"/>
    <w:rsid w:val="0040346A"/>
    <w:rsid w:val="00405194"/>
    <w:rsid w:val="004055C1"/>
    <w:rsid w:val="00405996"/>
    <w:rsid w:val="004060E5"/>
    <w:rsid w:val="004068F5"/>
    <w:rsid w:val="004072C8"/>
    <w:rsid w:val="0040761D"/>
    <w:rsid w:val="0041023E"/>
    <w:rsid w:val="004106FE"/>
    <w:rsid w:val="004110AC"/>
    <w:rsid w:val="004116A0"/>
    <w:rsid w:val="00411D9D"/>
    <w:rsid w:val="00412165"/>
    <w:rsid w:val="00413390"/>
    <w:rsid w:val="00413595"/>
    <w:rsid w:val="004136A4"/>
    <w:rsid w:val="004143CF"/>
    <w:rsid w:val="00416F1E"/>
    <w:rsid w:val="0041739A"/>
    <w:rsid w:val="004175B6"/>
    <w:rsid w:val="00417E48"/>
    <w:rsid w:val="00417F33"/>
    <w:rsid w:val="00421AEB"/>
    <w:rsid w:val="00422802"/>
    <w:rsid w:val="00424E1F"/>
    <w:rsid w:val="004272E3"/>
    <w:rsid w:val="00427AEC"/>
    <w:rsid w:val="00427CB1"/>
    <w:rsid w:val="00427DE7"/>
    <w:rsid w:val="00427EAA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61C"/>
    <w:rsid w:val="00437BDE"/>
    <w:rsid w:val="00437CDB"/>
    <w:rsid w:val="00440390"/>
    <w:rsid w:val="004403A7"/>
    <w:rsid w:val="004409B1"/>
    <w:rsid w:val="00441011"/>
    <w:rsid w:val="004411C1"/>
    <w:rsid w:val="004413A5"/>
    <w:rsid w:val="00441CC1"/>
    <w:rsid w:val="00442FBA"/>
    <w:rsid w:val="00443208"/>
    <w:rsid w:val="00443317"/>
    <w:rsid w:val="00443A55"/>
    <w:rsid w:val="00443B50"/>
    <w:rsid w:val="00443B7A"/>
    <w:rsid w:val="00444026"/>
    <w:rsid w:val="00444069"/>
    <w:rsid w:val="00444E87"/>
    <w:rsid w:val="00445330"/>
    <w:rsid w:val="0044556F"/>
    <w:rsid w:val="0044660E"/>
    <w:rsid w:val="00447808"/>
    <w:rsid w:val="00447B76"/>
    <w:rsid w:val="00447FFD"/>
    <w:rsid w:val="004504F0"/>
    <w:rsid w:val="00450C30"/>
    <w:rsid w:val="004521BB"/>
    <w:rsid w:val="00452896"/>
    <w:rsid w:val="00454D73"/>
    <w:rsid w:val="0045525D"/>
    <w:rsid w:val="004553CA"/>
    <w:rsid w:val="0045669A"/>
    <w:rsid w:val="00456B02"/>
    <w:rsid w:val="00457745"/>
    <w:rsid w:val="0046047A"/>
    <w:rsid w:val="00460CA5"/>
    <w:rsid w:val="0046186C"/>
    <w:rsid w:val="0046188C"/>
    <w:rsid w:val="00461ABD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8B4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67E"/>
    <w:rsid w:val="00475DA7"/>
    <w:rsid w:val="0047619C"/>
    <w:rsid w:val="004763CF"/>
    <w:rsid w:val="00476A47"/>
    <w:rsid w:val="004775ED"/>
    <w:rsid w:val="00477E9F"/>
    <w:rsid w:val="00477F1C"/>
    <w:rsid w:val="00480162"/>
    <w:rsid w:val="0048059F"/>
    <w:rsid w:val="00481297"/>
    <w:rsid w:val="004813B3"/>
    <w:rsid w:val="004834BA"/>
    <w:rsid w:val="00483944"/>
    <w:rsid w:val="00483F9C"/>
    <w:rsid w:val="0048419C"/>
    <w:rsid w:val="00484FED"/>
    <w:rsid w:val="00485531"/>
    <w:rsid w:val="004859E2"/>
    <w:rsid w:val="00486B55"/>
    <w:rsid w:val="00487402"/>
    <w:rsid w:val="004874EC"/>
    <w:rsid w:val="00490743"/>
    <w:rsid w:val="004929E4"/>
    <w:rsid w:val="0049374F"/>
    <w:rsid w:val="00493AF9"/>
    <w:rsid w:val="00493C6A"/>
    <w:rsid w:val="00493CC7"/>
    <w:rsid w:val="0049623A"/>
    <w:rsid w:val="0049655D"/>
    <w:rsid w:val="0049697A"/>
    <w:rsid w:val="004974D8"/>
    <w:rsid w:val="004A0302"/>
    <w:rsid w:val="004A0321"/>
    <w:rsid w:val="004A1734"/>
    <w:rsid w:val="004A1C5D"/>
    <w:rsid w:val="004A3051"/>
    <w:rsid w:val="004A329D"/>
    <w:rsid w:val="004A3859"/>
    <w:rsid w:val="004A51CE"/>
    <w:rsid w:val="004A6204"/>
    <w:rsid w:val="004A712A"/>
    <w:rsid w:val="004A7722"/>
    <w:rsid w:val="004A798D"/>
    <w:rsid w:val="004B1ADC"/>
    <w:rsid w:val="004B2363"/>
    <w:rsid w:val="004B2714"/>
    <w:rsid w:val="004B28E1"/>
    <w:rsid w:val="004B2F56"/>
    <w:rsid w:val="004B383E"/>
    <w:rsid w:val="004B4580"/>
    <w:rsid w:val="004B4A95"/>
    <w:rsid w:val="004B4B72"/>
    <w:rsid w:val="004B5371"/>
    <w:rsid w:val="004B5522"/>
    <w:rsid w:val="004B5C46"/>
    <w:rsid w:val="004B60F5"/>
    <w:rsid w:val="004B61C2"/>
    <w:rsid w:val="004B6770"/>
    <w:rsid w:val="004B6A49"/>
    <w:rsid w:val="004B6D52"/>
    <w:rsid w:val="004B6DE5"/>
    <w:rsid w:val="004B7B69"/>
    <w:rsid w:val="004C17D2"/>
    <w:rsid w:val="004C1D9B"/>
    <w:rsid w:val="004C217A"/>
    <w:rsid w:val="004C3803"/>
    <w:rsid w:val="004C590F"/>
    <w:rsid w:val="004C5C21"/>
    <w:rsid w:val="004C5CF3"/>
    <w:rsid w:val="004C78E7"/>
    <w:rsid w:val="004D0281"/>
    <w:rsid w:val="004D0AE2"/>
    <w:rsid w:val="004D0EA7"/>
    <w:rsid w:val="004D134A"/>
    <w:rsid w:val="004D1C32"/>
    <w:rsid w:val="004D1E87"/>
    <w:rsid w:val="004D2727"/>
    <w:rsid w:val="004D28BA"/>
    <w:rsid w:val="004D2B0B"/>
    <w:rsid w:val="004D2B4B"/>
    <w:rsid w:val="004D4F8C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3919"/>
    <w:rsid w:val="004E442C"/>
    <w:rsid w:val="004E54F5"/>
    <w:rsid w:val="004E5843"/>
    <w:rsid w:val="004E675F"/>
    <w:rsid w:val="004E68E0"/>
    <w:rsid w:val="004E6A12"/>
    <w:rsid w:val="004E6E9A"/>
    <w:rsid w:val="004F0926"/>
    <w:rsid w:val="004F0CAA"/>
    <w:rsid w:val="004F2130"/>
    <w:rsid w:val="004F2639"/>
    <w:rsid w:val="004F2E2A"/>
    <w:rsid w:val="004F2EEC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0265"/>
    <w:rsid w:val="00501516"/>
    <w:rsid w:val="0050161D"/>
    <w:rsid w:val="00501ED5"/>
    <w:rsid w:val="005020A2"/>
    <w:rsid w:val="00502397"/>
    <w:rsid w:val="005024D2"/>
    <w:rsid w:val="00503288"/>
    <w:rsid w:val="00503BFB"/>
    <w:rsid w:val="00504133"/>
    <w:rsid w:val="00506832"/>
    <w:rsid w:val="00507338"/>
    <w:rsid w:val="00507FEA"/>
    <w:rsid w:val="00510110"/>
    <w:rsid w:val="00510176"/>
    <w:rsid w:val="005106CC"/>
    <w:rsid w:val="00510C3D"/>
    <w:rsid w:val="00510CB7"/>
    <w:rsid w:val="005111C3"/>
    <w:rsid w:val="005114D0"/>
    <w:rsid w:val="00511941"/>
    <w:rsid w:val="00511966"/>
    <w:rsid w:val="00511D8D"/>
    <w:rsid w:val="0051223D"/>
    <w:rsid w:val="00512292"/>
    <w:rsid w:val="00512362"/>
    <w:rsid w:val="00512D1F"/>
    <w:rsid w:val="00512DDB"/>
    <w:rsid w:val="00513C9C"/>
    <w:rsid w:val="00513EAE"/>
    <w:rsid w:val="00514B2A"/>
    <w:rsid w:val="0051520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5E3"/>
    <w:rsid w:val="005216EB"/>
    <w:rsid w:val="00521B22"/>
    <w:rsid w:val="00521B59"/>
    <w:rsid w:val="00522932"/>
    <w:rsid w:val="005230A8"/>
    <w:rsid w:val="00523563"/>
    <w:rsid w:val="0052367F"/>
    <w:rsid w:val="005236FD"/>
    <w:rsid w:val="00524982"/>
    <w:rsid w:val="00524D3D"/>
    <w:rsid w:val="00524DDF"/>
    <w:rsid w:val="00524EFA"/>
    <w:rsid w:val="005250B5"/>
    <w:rsid w:val="005250C2"/>
    <w:rsid w:val="0052546C"/>
    <w:rsid w:val="00525658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54D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728"/>
    <w:rsid w:val="00544D9F"/>
    <w:rsid w:val="005457B4"/>
    <w:rsid w:val="00545F4E"/>
    <w:rsid w:val="005473A5"/>
    <w:rsid w:val="0054752B"/>
    <w:rsid w:val="005500CE"/>
    <w:rsid w:val="005502DE"/>
    <w:rsid w:val="005506F6"/>
    <w:rsid w:val="00550A62"/>
    <w:rsid w:val="005525A4"/>
    <w:rsid w:val="00552934"/>
    <w:rsid w:val="00552D6E"/>
    <w:rsid w:val="00553DFD"/>
    <w:rsid w:val="005544AC"/>
    <w:rsid w:val="0055623A"/>
    <w:rsid w:val="005563D9"/>
    <w:rsid w:val="005572F4"/>
    <w:rsid w:val="00557E3D"/>
    <w:rsid w:val="00560F47"/>
    <w:rsid w:val="00561817"/>
    <w:rsid w:val="005618AB"/>
    <w:rsid w:val="00561AD9"/>
    <w:rsid w:val="00561C69"/>
    <w:rsid w:val="00562EB1"/>
    <w:rsid w:val="0056331A"/>
    <w:rsid w:val="00563671"/>
    <w:rsid w:val="005639B0"/>
    <w:rsid w:val="005646FC"/>
    <w:rsid w:val="0056625A"/>
    <w:rsid w:val="00567040"/>
    <w:rsid w:val="00567893"/>
    <w:rsid w:val="005716B8"/>
    <w:rsid w:val="00571702"/>
    <w:rsid w:val="00571F29"/>
    <w:rsid w:val="005739AB"/>
    <w:rsid w:val="00573BD6"/>
    <w:rsid w:val="00574057"/>
    <w:rsid w:val="005744FC"/>
    <w:rsid w:val="005747A5"/>
    <w:rsid w:val="00574B01"/>
    <w:rsid w:val="00574CC8"/>
    <w:rsid w:val="005757D1"/>
    <w:rsid w:val="00575C75"/>
    <w:rsid w:val="00576B25"/>
    <w:rsid w:val="00577582"/>
    <w:rsid w:val="00580F33"/>
    <w:rsid w:val="00581057"/>
    <w:rsid w:val="0058113A"/>
    <w:rsid w:val="0058298C"/>
    <w:rsid w:val="00582E63"/>
    <w:rsid w:val="00582FEB"/>
    <w:rsid w:val="00583092"/>
    <w:rsid w:val="00583117"/>
    <w:rsid w:val="0058395E"/>
    <w:rsid w:val="00583BBF"/>
    <w:rsid w:val="00584166"/>
    <w:rsid w:val="0058416D"/>
    <w:rsid w:val="00584A70"/>
    <w:rsid w:val="00584AA7"/>
    <w:rsid w:val="005856C5"/>
    <w:rsid w:val="00585DD4"/>
    <w:rsid w:val="00585E16"/>
    <w:rsid w:val="00586194"/>
    <w:rsid w:val="00587072"/>
    <w:rsid w:val="005876A3"/>
    <w:rsid w:val="005900F2"/>
    <w:rsid w:val="0059159E"/>
    <w:rsid w:val="005918A4"/>
    <w:rsid w:val="00592A50"/>
    <w:rsid w:val="00592F35"/>
    <w:rsid w:val="005939DE"/>
    <w:rsid w:val="00593B80"/>
    <w:rsid w:val="00593E76"/>
    <w:rsid w:val="00594C31"/>
    <w:rsid w:val="00594FEE"/>
    <w:rsid w:val="00595177"/>
    <w:rsid w:val="005953F4"/>
    <w:rsid w:val="005960B4"/>
    <w:rsid w:val="0059636E"/>
    <w:rsid w:val="00596658"/>
    <w:rsid w:val="0059697A"/>
    <w:rsid w:val="005A1236"/>
    <w:rsid w:val="005A17BE"/>
    <w:rsid w:val="005A3009"/>
    <w:rsid w:val="005A3A35"/>
    <w:rsid w:val="005A3D17"/>
    <w:rsid w:val="005A3DC6"/>
    <w:rsid w:val="005A3EB8"/>
    <w:rsid w:val="005A3EDC"/>
    <w:rsid w:val="005A405F"/>
    <w:rsid w:val="005A4324"/>
    <w:rsid w:val="005A57B8"/>
    <w:rsid w:val="005A589C"/>
    <w:rsid w:val="005A6435"/>
    <w:rsid w:val="005A79EE"/>
    <w:rsid w:val="005A7FD2"/>
    <w:rsid w:val="005B1797"/>
    <w:rsid w:val="005B18D8"/>
    <w:rsid w:val="005B1CFC"/>
    <w:rsid w:val="005B1DD6"/>
    <w:rsid w:val="005B1E95"/>
    <w:rsid w:val="005B1FD0"/>
    <w:rsid w:val="005B20E7"/>
    <w:rsid w:val="005B2723"/>
    <w:rsid w:val="005B2896"/>
    <w:rsid w:val="005B2A24"/>
    <w:rsid w:val="005B3A59"/>
    <w:rsid w:val="005B4254"/>
    <w:rsid w:val="005B56BF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20A6"/>
    <w:rsid w:val="005C22AE"/>
    <w:rsid w:val="005C3733"/>
    <w:rsid w:val="005C4C12"/>
    <w:rsid w:val="005C6159"/>
    <w:rsid w:val="005C6670"/>
    <w:rsid w:val="005D00A5"/>
    <w:rsid w:val="005D00D6"/>
    <w:rsid w:val="005D07B2"/>
    <w:rsid w:val="005D0BF1"/>
    <w:rsid w:val="005D0D93"/>
    <w:rsid w:val="005D13A9"/>
    <w:rsid w:val="005D191A"/>
    <w:rsid w:val="005D1A14"/>
    <w:rsid w:val="005D1ACD"/>
    <w:rsid w:val="005D26DF"/>
    <w:rsid w:val="005D27D0"/>
    <w:rsid w:val="005D2EDB"/>
    <w:rsid w:val="005D3674"/>
    <w:rsid w:val="005D3786"/>
    <w:rsid w:val="005D4D30"/>
    <w:rsid w:val="005D5AF9"/>
    <w:rsid w:val="005D5D7D"/>
    <w:rsid w:val="005D60E5"/>
    <w:rsid w:val="005D6DF5"/>
    <w:rsid w:val="005D71EF"/>
    <w:rsid w:val="005D7469"/>
    <w:rsid w:val="005D7731"/>
    <w:rsid w:val="005D7FA6"/>
    <w:rsid w:val="005E019C"/>
    <w:rsid w:val="005E0725"/>
    <w:rsid w:val="005E0E50"/>
    <w:rsid w:val="005E1F72"/>
    <w:rsid w:val="005E24FD"/>
    <w:rsid w:val="005E2BA3"/>
    <w:rsid w:val="005E2F4D"/>
    <w:rsid w:val="005E2FA5"/>
    <w:rsid w:val="005E3501"/>
    <w:rsid w:val="005E3FC4"/>
    <w:rsid w:val="005E4A2F"/>
    <w:rsid w:val="005E4C8D"/>
    <w:rsid w:val="005E52ED"/>
    <w:rsid w:val="005E573E"/>
    <w:rsid w:val="005E6606"/>
    <w:rsid w:val="005E6D42"/>
    <w:rsid w:val="005E7AC1"/>
    <w:rsid w:val="005F0715"/>
    <w:rsid w:val="005F09CE"/>
    <w:rsid w:val="005F156A"/>
    <w:rsid w:val="005F1793"/>
    <w:rsid w:val="005F1DBB"/>
    <w:rsid w:val="005F1F95"/>
    <w:rsid w:val="005F25EF"/>
    <w:rsid w:val="005F2C25"/>
    <w:rsid w:val="005F2F3B"/>
    <w:rsid w:val="005F40EC"/>
    <w:rsid w:val="005F53F2"/>
    <w:rsid w:val="005F581A"/>
    <w:rsid w:val="005F7B34"/>
    <w:rsid w:val="005F7C1D"/>
    <w:rsid w:val="0060038D"/>
    <w:rsid w:val="0060526C"/>
    <w:rsid w:val="0060591F"/>
    <w:rsid w:val="00605E16"/>
    <w:rsid w:val="00605F9B"/>
    <w:rsid w:val="00606328"/>
    <w:rsid w:val="0060652B"/>
    <w:rsid w:val="00606B84"/>
    <w:rsid w:val="00607120"/>
    <w:rsid w:val="00607F7B"/>
    <w:rsid w:val="006105DA"/>
    <w:rsid w:val="00610910"/>
    <w:rsid w:val="00611998"/>
    <w:rsid w:val="00611BAA"/>
    <w:rsid w:val="006132ED"/>
    <w:rsid w:val="00614934"/>
    <w:rsid w:val="0061522D"/>
    <w:rsid w:val="006154C5"/>
    <w:rsid w:val="00615570"/>
    <w:rsid w:val="00615B35"/>
    <w:rsid w:val="0061684A"/>
    <w:rsid w:val="00617764"/>
    <w:rsid w:val="00617A6E"/>
    <w:rsid w:val="00621255"/>
    <w:rsid w:val="00621D3B"/>
    <w:rsid w:val="006220CA"/>
    <w:rsid w:val="006237BD"/>
    <w:rsid w:val="006237DE"/>
    <w:rsid w:val="00623998"/>
    <w:rsid w:val="00623F24"/>
    <w:rsid w:val="00624EC1"/>
    <w:rsid w:val="00625529"/>
    <w:rsid w:val="0062795D"/>
    <w:rsid w:val="00627BE1"/>
    <w:rsid w:val="00627D06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65D"/>
    <w:rsid w:val="00633E1E"/>
    <w:rsid w:val="00634DC9"/>
    <w:rsid w:val="00635D52"/>
    <w:rsid w:val="006365A9"/>
    <w:rsid w:val="00636A8E"/>
    <w:rsid w:val="006371D0"/>
    <w:rsid w:val="00637856"/>
    <w:rsid w:val="00637DAB"/>
    <w:rsid w:val="006417C7"/>
    <w:rsid w:val="00642172"/>
    <w:rsid w:val="006422E0"/>
    <w:rsid w:val="00642EFE"/>
    <w:rsid w:val="0064473D"/>
    <w:rsid w:val="00644850"/>
    <w:rsid w:val="00644CE2"/>
    <w:rsid w:val="00645866"/>
    <w:rsid w:val="00647650"/>
    <w:rsid w:val="00650073"/>
    <w:rsid w:val="00650458"/>
    <w:rsid w:val="006505D2"/>
    <w:rsid w:val="0065124D"/>
    <w:rsid w:val="00651408"/>
    <w:rsid w:val="006519EF"/>
    <w:rsid w:val="00651E02"/>
    <w:rsid w:val="006521E5"/>
    <w:rsid w:val="00654A51"/>
    <w:rsid w:val="00654ADD"/>
    <w:rsid w:val="00654B3F"/>
    <w:rsid w:val="00655541"/>
    <w:rsid w:val="00655E71"/>
    <w:rsid w:val="00655EBD"/>
    <w:rsid w:val="00657912"/>
    <w:rsid w:val="00660138"/>
    <w:rsid w:val="006607D5"/>
    <w:rsid w:val="006608AD"/>
    <w:rsid w:val="00661E7D"/>
    <w:rsid w:val="00662165"/>
    <w:rsid w:val="00662623"/>
    <w:rsid w:val="0066349B"/>
    <w:rsid w:val="006650C4"/>
    <w:rsid w:val="00665120"/>
    <w:rsid w:val="00665605"/>
    <w:rsid w:val="006657A3"/>
    <w:rsid w:val="006657EE"/>
    <w:rsid w:val="0066621D"/>
    <w:rsid w:val="00666B38"/>
    <w:rsid w:val="006672BA"/>
    <w:rsid w:val="006672E6"/>
    <w:rsid w:val="00667A56"/>
    <w:rsid w:val="00667C83"/>
    <w:rsid w:val="0067066B"/>
    <w:rsid w:val="0067102D"/>
    <w:rsid w:val="00671A82"/>
    <w:rsid w:val="00672E18"/>
    <w:rsid w:val="0067389F"/>
    <w:rsid w:val="00673BD3"/>
    <w:rsid w:val="00673D0A"/>
    <w:rsid w:val="00674E7A"/>
    <w:rsid w:val="00675740"/>
    <w:rsid w:val="0067579A"/>
    <w:rsid w:val="00676178"/>
    <w:rsid w:val="00677658"/>
    <w:rsid w:val="00681F45"/>
    <w:rsid w:val="00682E8D"/>
    <w:rsid w:val="00682F00"/>
    <w:rsid w:val="0068321D"/>
    <w:rsid w:val="00685962"/>
    <w:rsid w:val="00685A30"/>
    <w:rsid w:val="00685C48"/>
    <w:rsid w:val="00687302"/>
    <w:rsid w:val="00687381"/>
    <w:rsid w:val="00687E34"/>
    <w:rsid w:val="006906E8"/>
    <w:rsid w:val="00691009"/>
    <w:rsid w:val="006912BB"/>
    <w:rsid w:val="00692C09"/>
    <w:rsid w:val="00692FA3"/>
    <w:rsid w:val="00693101"/>
    <w:rsid w:val="00693C4E"/>
    <w:rsid w:val="006953B6"/>
    <w:rsid w:val="00695D7D"/>
    <w:rsid w:val="0069672D"/>
    <w:rsid w:val="006968E8"/>
    <w:rsid w:val="00697C38"/>
    <w:rsid w:val="006A0D8B"/>
    <w:rsid w:val="006A132A"/>
    <w:rsid w:val="006A134C"/>
    <w:rsid w:val="006A13FB"/>
    <w:rsid w:val="006A14B3"/>
    <w:rsid w:val="006A1922"/>
    <w:rsid w:val="006A1F61"/>
    <w:rsid w:val="006A202F"/>
    <w:rsid w:val="006A26BE"/>
    <w:rsid w:val="006A3C8A"/>
    <w:rsid w:val="006A3DED"/>
    <w:rsid w:val="006A475C"/>
    <w:rsid w:val="006A4AFC"/>
    <w:rsid w:val="006A5026"/>
    <w:rsid w:val="006A584F"/>
    <w:rsid w:val="006A6D19"/>
    <w:rsid w:val="006A6E86"/>
    <w:rsid w:val="006A7C27"/>
    <w:rsid w:val="006B0116"/>
    <w:rsid w:val="006B0566"/>
    <w:rsid w:val="006B2F02"/>
    <w:rsid w:val="006B30BA"/>
    <w:rsid w:val="006B33B5"/>
    <w:rsid w:val="006B3AE3"/>
    <w:rsid w:val="006B3B3D"/>
    <w:rsid w:val="006B3E56"/>
    <w:rsid w:val="006B3E66"/>
    <w:rsid w:val="006B4238"/>
    <w:rsid w:val="006B50F3"/>
    <w:rsid w:val="006B5588"/>
    <w:rsid w:val="006B572D"/>
    <w:rsid w:val="006B583D"/>
    <w:rsid w:val="006B5849"/>
    <w:rsid w:val="006B5893"/>
    <w:rsid w:val="006B6337"/>
    <w:rsid w:val="006B6951"/>
    <w:rsid w:val="006B6EB3"/>
    <w:rsid w:val="006C00A3"/>
    <w:rsid w:val="006C08B6"/>
    <w:rsid w:val="006C1293"/>
    <w:rsid w:val="006C12EC"/>
    <w:rsid w:val="006C1D25"/>
    <w:rsid w:val="006C229E"/>
    <w:rsid w:val="006C288C"/>
    <w:rsid w:val="006C2B56"/>
    <w:rsid w:val="006C2C13"/>
    <w:rsid w:val="006C2F98"/>
    <w:rsid w:val="006C3115"/>
    <w:rsid w:val="006C47F0"/>
    <w:rsid w:val="006C58B5"/>
    <w:rsid w:val="006C679A"/>
    <w:rsid w:val="006C7FD7"/>
    <w:rsid w:val="006D0B02"/>
    <w:rsid w:val="006D0D6F"/>
    <w:rsid w:val="006D0E83"/>
    <w:rsid w:val="006D1826"/>
    <w:rsid w:val="006D1BA0"/>
    <w:rsid w:val="006D2DF7"/>
    <w:rsid w:val="006D4448"/>
    <w:rsid w:val="006D4E1D"/>
    <w:rsid w:val="006D5516"/>
    <w:rsid w:val="006D6150"/>
    <w:rsid w:val="006D7219"/>
    <w:rsid w:val="006E0048"/>
    <w:rsid w:val="006E15CD"/>
    <w:rsid w:val="006E1E8F"/>
    <w:rsid w:val="006E35A0"/>
    <w:rsid w:val="006E49D7"/>
    <w:rsid w:val="006E50E4"/>
    <w:rsid w:val="006E5601"/>
    <w:rsid w:val="006E5904"/>
    <w:rsid w:val="006E5CC5"/>
    <w:rsid w:val="006E6903"/>
    <w:rsid w:val="006E732A"/>
    <w:rsid w:val="006E73AC"/>
    <w:rsid w:val="006E7900"/>
    <w:rsid w:val="006E7947"/>
    <w:rsid w:val="006E7F44"/>
    <w:rsid w:val="006F012B"/>
    <w:rsid w:val="006F02F7"/>
    <w:rsid w:val="006F090A"/>
    <w:rsid w:val="006F0F00"/>
    <w:rsid w:val="006F1542"/>
    <w:rsid w:val="006F1805"/>
    <w:rsid w:val="006F1A8E"/>
    <w:rsid w:val="006F246F"/>
    <w:rsid w:val="006F2702"/>
    <w:rsid w:val="006F2817"/>
    <w:rsid w:val="006F297B"/>
    <w:rsid w:val="006F2D9C"/>
    <w:rsid w:val="006F2EF5"/>
    <w:rsid w:val="006F3372"/>
    <w:rsid w:val="006F3B78"/>
    <w:rsid w:val="006F49AA"/>
    <w:rsid w:val="006F58E6"/>
    <w:rsid w:val="006F5C0C"/>
    <w:rsid w:val="006F6413"/>
    <w:rsid w:val="006F69A0"/>
    <w:rsid w:val="00700C81"/>
    <w:rsid w:val="00701157"/>
    <w:rsid w:val="007014DE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DB8"/>
    <w:rsid w:val="007131F4"/>
    <w:rsid w:val="00713746"/>
    <w:rsid w:val="0071687B"/>
    <w:rsid w:val="0071689A"/>
    <w:rsid w:val="00716F47"/>
    <w:rsid w:val="00717E6E"/>
    <w:rsid w:val="007204FD"/>
    <w:rsid w:val="00720542"/>
    <w:rsid w:val="007210AC"/>
    <w:rsid w:val="00721677"/>
    <w:rsid w:val="00721CBC"/>
    <w:rsid w:val="00722665"/>
    <w:rsid w:val="00723462"/>
    <w:rsid w:val="00723E02"/>
    <w:rsid w:val="007248D6"/>
    <w:rsid w:val="007248F1"/>
    <w:rsid w:val="0072587C"/>
    <w:rsid w:val="00725ED3"/>
    <w:rsid w:val="00727466"/>
    <w:rsid w:val="00730989"/>
    <w:rsid w:val="00731BD1"/>
    <w:rsid w:val="00731D26"/>
    <w:rsid w:val="00735365"/>
    <w:rsid w:val="00736959"/>
    <w:rsid w:val="00736A43"/>
    <w:rsid w:val="00737986"/>
    <w:rsid w:val="00737B2F"/>
    <w:rsid w:val="00737CF6"/>
    <w:rsid w:val="00737D8E"/>
    <w:rsid w:val="00740919"/>
    <w:rsid w:val="00740EF5"/>
    <w:rsid w:val="00741ACC"/>
    <w:rsid w:val="00741D11"/>
    <w:rsid w:val="0074214F"/>
    <w:rsid w:val="00742B79"/>
    <w:rsid w:val="00742F7B"/>
    <w:rsid w:val="00743024"/>
    <w:rsid w:val="0074334C"/>
    <w:rsid w:val="007442CF"/>
    <w:rsid w:val="0074457D"/>
    <w:rsid w:val="00744742"/>
    <w:rsid w:val="007447E9"/>
    <w:rsid w:val="00744D01"/>
    <w:rsid w:val="00745561"/>
    <w:rsid w:val="007477E0"/>
    <w:rsid w:val="00747893"/>
    <w:rsid w:val="00747E00"/>
    <w:rsid w:val="00750406"/>
    <w:rsid w:val="0075061D"/>
    <w:rsid w:val="0075067F"/>
    <w:rsid w:val="00750AED"/>
    <w:rsid w:val="00750E05"/>
    <w:rsid w:val="00750FFF"/>
    <w:rsid w:val="00751116"/>
    <w:rsid w:val="00751A8B"/>
    <w:rsid w:val="00751C28"/>
    <w:rsid w:val="007525C0"/>
    <w:rsid w:val="00752E11"/>
    <w:rsid w:val="00753C9B"/>
    <w:rsid w:val="00753DCB"/>
    <w:rsid w:val="00753E6E"/>
    <w:rsid w:val="007542A6"/>
    <w:rsid w:val="00754697"/>
    <w:rsid w:val="007547BE"/>
    <w:rsid w:val="00754E14"/>
    <w:rsid w:val="007554B5"/>
    <w:rsid w:val="00755AA2"/>
    <w:rsid w:val="007561E6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368E"/>
    <w:rsid w:val="00763694"/>
    <w:rsid w:val="0076384C"/>
    <w:rsid w:val="007642C2"/>
    <w:rsid w:val="007646F8"/>
    <w:rsid w:val="00764AAD"/>
    <w:rsid w:val="00764E25"/>
    <w:rsid w:val="007662A7"/>
    <w:rsid w:val="007667CA"/>
    <w:rsid w:val="0076763C"/>
    <w:rsid w:val="00767AD3"/>
    <w:rsid w:val="00767B04"/>
    <w:rsid w:val="0077008B"/>
    <w:rsid w:val="007706D9"/>
    <w:rsid w:val="00770B03"/>
    <w:rsid w:val="00771A24"/>
    <w:rsid w:val="00771A7D"/>
    <w:rsid w:val="00771C0F"/>
    <w:rsid w:val="00771DCB"/>
    <w:rsid w:val="00772280"/>
    <w:rsid w:val="007723F7"/>
    <w:rsid w:val="00772F69"/>
    <w:rsid w:val="00773485"/>
    <w:rsid w:val="0077364F"/>
    <w:rsid w:val="00773841"/>
    <w:rsid w:val="007739D9"/>
    <w:rsid w:val="00773BD2"/>
    <w:rsid w:val="00773E7C"/>
    <w:rsid w:val="00774C67"/>
    <w:rsid w:val="0077504D"/>
    <w:rsid w:val="00775FAF"/>
    <w:rsid w:val="00776E6C"/>
    <w:rsid w:val="00780D44"/>
    <w:rsid w:val="007811AE"/>
    <w:rsid w:val="007813EB"/>
    <w:rsid w:val="00781688"/>
    <w:rsid w:val="007827C7"/>
    <w:rsid w:val="00782D3C"/>
    <w:rsid w:val="00782D60"/>
    <w:rsid w:val="0078319A"/>
    <w:rsid w:val="0078387F"/>
    <w:rsid w:val="007839E7"/>
    <w:rsid w:val="00784CB7"/>
    <w:rsid w:val="007854B2"/>
    <w:rsid w:val="00786A78"/>
    <w:rsid w:val="00786EB3"/>
    <w:rsid w:val="007874CB"/>
    <w:rsid w:val="0078774A"/>
    <w:rsid w:val="00787A1B"/>
    <w:rsid w:val="00787B55"/>
    <w:rsid w:val="00790715"/>
    <w:rsid w:val="00791764"/>
    <w:rsid w:val="00791FE4"/>
    <w:rsid w:val="0079282B"/>
    <w:rsid w:val="007930E2"/>
    <w:rsid w:val="00793108"/>
    <w:rsid w:val="00793343"/>
    <w:rsid w:val="007938B0"/>
    <w:rsid w:val="007939CF"/>
    <w:rsid w:val="00793E8B"/>
    <w:rsid w:val="00794790"/>
    <w:rsid w:val="0079574B"/>
    <w:rsid w:val="00796008"/>
    <w:rsid w:val="00796076"/>
    <w:rsid w:val="007961A6"/>
    <w:rsid w:val="00796586"/>
    <w:rsid w:val="007968A3"/>
    <w:rsid w:val="00796D4A"/>
    <w:rsid w:val="00796ECC"/>
    <w:rsid w:val="007A0C46"/>
    <w:rsid w:val="007A12AE"/>
    <w:rsid w:val="007A16FB"/>
    <w:rsid w:val="007A2020"/>
    <w:rsid w:val="007A2B76"/>
    <w:rsid w:val="007A2E03"/>
    <w:rsid w:val="007A2FC9"/>
    <w:rsid w:val="007A3487"/>
    <w:rsid w:val="007A34A6"/>
    <w:rsid w:val="007A3EE6"/>
    <w:rsid w:val="007A40C1"/>
    <w:rsid w:val="007A4BB9"/>
    <w:rsid w:val="007A4FB9"/>
    <w:rsid w:val="007A5F50"/>
    <w:rsid w:val="007A6841"/>
    <w:rsid w:val="007A724D"/>
    <w:rsid w:val="007A7DEB"/>
    <w:rsid w:val="007B00E3"/>
    <w:rsid w:val="007B0562"/>
    <w:rsid w:val="007B0CBD"/>
    <w:rsid w:val="007B188A"/>
    <w:rsid w:val="007B207A"/>
    <w:rsid w:val="007B2EA4"/>
    <w:rsid w:val="007B36E4"/>
    <w:rsid w:val="007B3F5F"/>
    <w:rsid w:val="007B5DE4"/>
    <w:rsid w:val="007B6811"/>
    <w:rsid w:val="007C081F"/>
    <w:rsid w:val="007C0837"/>
    <w:rsid w:val="007C13B3"/>
    <w:rsid w:val="007C15C5"/>
    <w:rsid w:val="007C1825"/>
    <w:rsid w:val="007C1D08"/>
    <w:rsid w:val="007C26FB"/>
    <w:rsid w:val="007C274E"/>
    <w:rsid w:val="007C2A31"/>
    <w:rsid w:val="007C2EE2"/>
    <w:rsid w:val="007C3D16"/>
    <w:rsid w:val="007C3FF3"/>
    <w:rsid w:val="007C4876"/>
    <w:rsid w:val="007C49D4"/>
    <w:rsid w:val="007C4E0B"/>
    <w:rsid w:val="007C4EF7"/>
    <w:rsid w:val="007C55BD"/>
    <w:rsid w:val="007C5F44"/>
    <w:rsid w:val="007C6CF3"/>
    <w:rsid w:val="007C6F4D"/>
    <w:rsid w:val="007C7140"/>
    <w:rsid w:val="007D02FE"/>
    <w:rsid w:val="007D0798"/>
    <w:rsid w:val="007D0927"/>
    <w:rsid w:val="007D0C96"/>
    <w:rsid w:val="007D1213"/>
    <w:rsid w:val="007D12B1"/>
    <w:rsid w:val="007D134E"/>
    <w:rsid w:val="007D13EE"/>
    <w:rsid w:val="007D1692"/>
    <w:rsid w:val="007D26E3"/>
    <w:rsid w:val="007D2B56"/>
    <w:rsid w:val="007D3E45"/>
    <w:rsid w:val="007D4017"/>
    <w:rsid w:val="007D4470"/>
    <w:rsid w:val="007D4E09"/>
    <w:rsid w:val="007D7074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00C"/>
    <w:rsid w:val="007E4355"/>
    <w:rsid w:val="007E439C"/>
    <w:rsid w:val="007E46FE"/>
    <w:rsid w:val="007E4B42"/>
    <w:rsid w:val="007E6804"/>
    <w:rsid w:val="007E6E01"/>
    <w:rsid w:val="007F12DE"/>
    <w:rsid w:val="007F1314"/>
    <w:rsid w:val="007F1DE5"/>
    <w:rsid w:val="007F281F"/>
    <w:rsid w:val="007F503F"/>
    <w:rsid w:val="007F50E2"/>
    <w:rsid w:val="007F535B"/>
    <w:rsid w:val="007F5A5F"/>
    <w:rsid w:val="007F6722"/>
    <w:rsid w:val="008013BF"/>
    <w:rsid w:val="008013DA"/>
    <w:rsid w:val="00801AC7"/>
    <w:rsid w:val="00802C55"/>
    <w:rsid w:val="00803069"/>
    <w:rsid w:val="008030B6"/>
    <w:rsid w:val="00803ED8"/>
    <w:rsid w:val="008040A9"/>
    <w:rsid w:val="0080437A"/>
    <w:rsid w:val="008055DB"/>
    <w:rsid w:val="00806EF0"/>
    <w:rsid w:val="00807146"/>
    <w:rsid w:val="00807178"/>
    <w:rsid w:val="0080777B"/>
    <w:rsid w:val="00807F1E"/>
    <w:rsid w:val="00807F3B"/>
    <w:rsid w:val="008105B4"/>
    <w:rsid w:val="008106C0"/>
    <w:rsid w:val="00810F23"/>
    <w:rsid w:val="008111A5"/>
    <w:rsid w:val="00811D16"/>
    <w:rsid w:val="00813F3D"/>
    <w:rsid w:val="00814DBD"/>
    <w:rsid w:val="0081568C"/>
    <w:rsid w:val="00816505"/>
    <w:rsid w:val="0081738C"/>
    <w:rsid w:val="00820257"/>
    <w:rsid w:val="0082102B"/>
    <w:rsid w:val="008218B4"/>
    <w:rsid w:val="00821921"/>
    <w:rsid w:val="008223F5"/>
    <w:rsid w:val="00822942"/>
    <w:rsid w:val="008229D3"/>
    <w:rsid w:val="00822E50"/>
    <w:rsid w:val="0082440E"/>
    <w:rsid w:val="00824F68"/>
    <w:rsid w:val="008258A1"/>
    <w:rsid w:val="00825AAE"/>
    <w:rsid w:val="00826193"/>
    <w:rsid w:val="008264EB"/>
    <w:rsid w:val="00830036"/>
    <w:rsid w:val="00830445"/>
    <w:rsid w:val="00830AD3"/>
    <w:rsid w:val="00831C52"/>
    <w:rsid w:val="00831D6D"/>
    <w:rsid w:val="00831DC3"/>
    <w:rsid w:val="008326D8"/>
    <w:rsid w:val="0083296C"/>
    <w:rsid w:val="0083475E"/>
    <w:rsid w:val="008348C6"/>
    <w:rsid w:val="00834CD0"/>
    <w:rsid w:val="00835374"/>
    <w:rsid w:val="00835822"/>
    <w:rsid w:val="00835B3E"/>
    <w:rsid w:val="00836400"/>
    <w:rsid w:val="008365E4"/>
    <w:rsid w:val="00836C9C"/>
    <w:rsid w:val="00837337"/>
    <w:rsid w:val="0083765C"/>
    <w:rsid w:val="00837F16"/>
    <w:rsid w:val="00840327"/>
    <w:rsid w:val="008404E2"/>
    <w:rsid w:val="00840C7D"/>
    <w:rsid w:val="00840FE0"/>
    <w:rsid w:val="0084142E"/>
    <w:rsid w:val="00842193"/>
    <w:rsid w:val="00842CDF"/>
    <w:rsid w:val="008435A4"/>
    <w:rsid w:val="008435DB"/>
    <w:rsid w:val="00843892"/>
    <w:rsid w:val="00844434"/>
    <w:rsid w:val="00844550"/>
    <w:rsid w:val="00845AA5"/>
    <w:rsid w:val="00845F43"/>
    <w:rsid w:val="008463FB"/>
    <w:rsid w:val="008475E8"/>
    <w:rsid w:val="00847723"/>
    <w:rsid w:val="00847EB9"/>
    <w:rsid w:val="008504E0"/>
    <w:rsid w:val="00850570"/>
    <w:rsid w:val="00850857"/>
    <w:rsid w:val="008510F1"/>
    <w:rsid w:val="00851A6D"/>
    <w:rsid w:val="0085236E"/>
    <w:rsid w:val="00852545"/>
    <w:rsid w:val="00853563"/>
    <w:rsid w:val="00853CBA"/>
    <w:rsid w:val="008546A0"/>
    <w:rsid w:val="00855622"/>
    <w:rsid w:val="008558B3"/>
    <w:rsid w:val="00855F55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5E9B"/>
    <w:rsid w:val="00867FC3"/>
    <w:rsid w:val="008700E3"/>
    <w:rsid w:val="008702CB"/>
    <w:rsid w:val="0087175D"/>
    <w:rsid w:val="00871E55"/>
    <w:rsid w:val="0087222B"/>
    <w:rsid w:val="008730A8"/>
    <w:rsid w:val="00873162"/>
    <w:rsid w:val="0087341E"/>
    <w:rsid w:val="0087360C"/>
    <w:rsid w:val="00873A3C"/>
    <w:rsid w:val="00873D42"/>
    <w:rsid w:val="00873FE9"/>
    <w:rsid w:val="008743F2"/>
    <w:rsid w:val="00874EE2"/>
    <w:rsid w:val="00875F09"/>
    <w:rsid w:val="0087667F"/>
    <w:rsid w:val="008769B4"/>
    <w:rsid w:val="00876D7D"/>
    <w:rsid w:val="008777E0"/>
    <w:rsid w:val="00877B26"/>
    <w:rsid w:val="0088001E"/>
    <w:rsid w:val="00880500"/>
    <w:rsid w:val="00881C05"/>
    <w:rsid w:val="00881C22"/>
    <w:rsid w:val="00882619"/>
    <w:rsid w:val="0088370A"/>
    <w:rsid w:val="0088384C"/>
    <w:rsid w:val="00884204"/>
    <w:rsid w:val="008842CE"/>
    <w:rsid w:val="00884822"/>
    <w:rsid w:val="00884B46"/>
    <w:rsid w:val="00886035"/>
    <w:rsid w:val="008860B6"/>
    <w:rsid w:val="008862A8"/>
    <w:rsid w:val="00886AA6"/>
    <w:rsid w:val="00886AE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F09"/>
    <w:rsid w:val="00895E05"/>
    <w:rsid w:val="00895E2E"/>
    <w:rsid w:val="00895F7D"/>
    <w:rsid w:val="00896212"/>
    <w:rsid w:val="0089622B"/>
    <w:rsid w:val="00896485"/>
    <w:rsid w:val="00896AAF"/>
    <w:rsid w:val="008974A5"/>
    <w:rsid w:val="008979EB"/>
    <w:rsid w:val="00897EBC"/>
    <w:rsid w:val="008A0AF2"/>
    <w:rsid w:val="008A120F"/>
    <w:rsid w:val="008A1E8D"/>
    <w:rsid w:val="008A24FA"/>
    <w:rsid w:val="008A3366"/>
    <w:rsid w:val="008A345D"/>
    <w:rsid w:val="008A3A35"/>
    <w:rsid w:val="008A3C60"/>
    <w:rsid w:val="008A3CE7"/>
    <w:rsid w:val="008A4DA3"/>
    <w:rsid w:val="008A5CEA"/>
    <w:rsid w:val="008A70A4"/>
    <w:rsid w:val="008A7905"/>
    <w:rsid w:val="008B0198"/>
    <w:rsid w:val="008B0507"/>
    <w:rsid w:val="008B0973"/>
    <w:rsid w:val="008B1233"/>
    <w:rsid w:val="008B12AF"/>
    <w:rsid w:val="008B1605"/>
    <w:rsid w:val="008B1F31"/>
    <w:rsid w:val="008B2F9A"/>
    <w:rsid w:val="008B49F0"/>
    <w:rsid w:val="008B4DB1"/>
    <w:rsid w:val="008B4FDA"/>
    <w:rsid w:val="008B56A4"/>
    <w:rsid w:val="008B73CD"/>
    <w:rsid w:val="008B7BE2"/>
    <w:rsid w:val="008C0D09"/>
    <w:rsid w:val="008C0EEA"/>
    <w:rsid w:val="008C16C2"/>
    <w:rsid w:val="008C17DA"/>
    <w:rsid w:val="008C208B"/>
    <w:rsid w:val="008C343E"/>
    <w:rsid w:val="008C3509"/>
    <w:rsid w:val="008C353D"/>
    <w:rsid w:val="008C3BF1"/>
    <w:rsid w:val="008C417C"/>
    <w:rsid w:val="008C5F2A"/>
    <w:rsid w:val="008C5FC1"/>
    <w:rsid w:val="008C6669"/>
    <w:rsid w:val="008C6800"/>
    <w:rsid w:val="008C6886"/>
    <w:rsid w:val="008C6A78"/>
    <w:rsid w:val="008C750C"/>
    <w:rsid w:val="008D0121"/>
    <w:rsid w:val="008D0A48"/>
    <w:rsid w:val="008D0BCF"/>
    <w:rsid w:val="008D0FB6"/>
    <w:rsid w:val="008D24C2"/>
    <w:rsid w:val="008D262F"/>
    <w:rsid w:val="008D294A"/>
    <w:rsid w:val="008D2B99"/>
    <w:rsid w:val="008D352C"/>
    <w:rsid w:val="008D3BD0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0A5D"/>
    <w:rsid w:val="008E1FEB"/>
    <w:rsid w:val="008E24DC"/>
    <w:rsid w:val="008E2BB5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B7C"/>
    <w:rsid w:val="008E60B3"/>
    <w:rsid w:val="008E6E51"/>
    <w:rsid w:val="008F0732"/>
    <w:rsid w:val="008F0977"/>
    <w:rsid w:val="008F1F9B"/>
    <w:rsid w:val="008F2148"/>
    <w:rsid w:val="008F2225"/>
    <w:rsid w:val="008F2365"/>
    <w:rsid w:val="008F2B76"/>
    <w:rsid w:val="008F43E8"/>
    <w:rsid w:val="008F4537"/>
    <w:rsid w:val="008F527F"/>
    <w:rsid w:val="008F6B74"/>
    <w:rsid w:val="00900E5A"/>
    <w:rsid w:val="00902D0C"/>
    <w:rsid w:val="00903382"/>
    <w:rsid w:val="00903898"/>
    <w:rsid w:val="00903A1A"/>
    <w:rsid w:val="00903D4D"/>
    <w:rsid w:val="00903E2C"/>
    <w:rsid w:val="009044F1"/>
    <w:rsid w:val="0090481C"/>
    <w:rsid w:val="00904926"/>
    <w:rsid w:val="0090510C"/>
    <w:rsid w:val="00905984"/>
    <w:rsid w:val="00906204"/>
    <w:rsid w:val="00906D65"/>
    <w:rsid w:val="0091042F"/>
    <w:rsid w:val="0091064F"/>
    <w:rsid w:val="00910938"/>
    <w:rsid w:val="00910A15"/>
    <w:rsid w:val="00910F71"/>
    <w:rsid w:val="009114A5"/>
    <w:rsid w:val="00911F57"/>
    <w:rsid w:val="009123CA"/>
    <w:rsid w:val="009134AF"/>
    <w:rsid w:val="00914B4A"/>
    <w:rsid w:val="00915104"/>
    <w:rsid w:val="00915337"/>
    <w:rsid w:val="00915A97"/>
    <w:rsid w:val="009160C2"/>
    <w:rsid w:val="00916477"/>
    <w:rsid w:val="00916A53"/>
    <w:rsid w:val="00916E77"/>
    <w:rsid w:val="00917234"/>
    <w:rsid w:val="00917FAA"/>
    <w:rsid w:val="00920009"/>
    <w:rsid w:val="0092041F"/>
    <w:rsid w:val="00921F3B"/>
    <w:rsid w:val="009229DF"/>
    <w:rsid w:val="009230C2"/>
    <w:rsid w:val="00923711"/>
    <w:rsid w:val="00924434"/>
    <w:rsid w:val="00926875"/>
    <w:rsid w:val="0092717E"/>
    <w:rsid w:val="00927888"/>
    <w:rsid w:val="009302D2"/>
    <w:rsid w:val="00931A1F"/>
    <w:rsid w:val="00932115"/>
    <w:rsid w:val="00932CB7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DF5"/>
    <w:rsid w:val="0093713C"/>
    <w:rsid w:val="009374A0"/>
    <w:rsid w:val="00937B6A"/>
    <w:rsid w:val="00940C2A"/>
    <w:rsid w:val="009414B2"/>
    <w:rsid w:val="00941728"/>
    <w:rsid w:val="009418AC"/>
    <w:rsid w:val="00941924"/>
    <w:rsid w:val="00941E17"/>
    <w:rsid w:val="00944C2A"/>
    <w:rsid w:val="0094684E"/>
    <w:rsid w:val="009471C4"/>
    <w:rsid w:val="00947B00"/>
    <w:rsid w:val="00947D03"/>
    <w:rsid w:val="0095176C"/>
    <w:rsid w:val="0095199F"/>
    <w:rsid w:val="00951CE5"/>
    <w:rsid w:val="00952531"/>
    <w:rsid w:val="00952E6C"/>
    <w:rsid w:val="00953ADF"/>
    <w:rsid w:val="00953F12"/>
    <w:rsid w:val="00954425"/>
    <w:rsid w:val="009548D2"/>
    <w:rsid w:val="00954C8E"/>
    <w:rsid w:val="00955135"/>
    <w:rsid w:val="00955A1E"/>
    <w:rsid w:val="00955E87"/>
    <w:rsid w:val="00956D11"/>
    <w:rsid w:val="00960802"/>
    <w:rsid w:val="009619D8"/>
    <w:rsid w:val="00962791"/>
    <w:rsid w:val="009627B3"/>
    <w:rsid w:val="00963403"/>
    <w:rsid w:val="009639DF"/>
    <w:rsid w:val="009639FF"/>
    <w:rsid w:val="00963E00"/>
    <w:rsid w:val="009647B3"/>
    <w:rsid w:val="009648D5"/>
    <w:rsid w:val="00965350"/>
    <w:rsid w:val="0096578E"/>
    <w:rsid w:val="00965901"/>
    <w:rsid w:val="00965B76"/>
    <w:rsid w:val="00965E05"/>
    <w:rsid w:val="00965FCF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71B9"/>
    <w:rsid w:val="009775DB"/>
    <w:rsid w:val="00981214"/>
    <w:rsid w:val="009813C4"/>
    <w:rsid w:val="00981540"/>
    <w:rsid w:val="0098244A"/>
    <w:rsid w:val="00983AF5"/>
    <w:rsid w:val="00984456"/>
    <w:rsid w:val="00984BDB"/>
    <w:rsid w:val="00984DE5"/>
    <w:rsid w:val="00985291"/>
    <w:rsid w:val="00985A25"/>
    <w:rsid w:val="009865B0"/>
    <w:rsid w:val="009873F3"/>
    <w:rsid w:val="00987E76"/>
    <w:rsid w:val="00990375"/>
    <w:rsid w:val="0099052C"/>
    <w:rsid w:val="00990559"/>
    <w:rsid w:val="00990561"/>
    <w:rsid w:val="00990C42"/>
    <w:rsid w:val="009911A0"/>
    <w:rsid w:val="009918C0"/>
    <w:rsid w:val="00991FDF"/>
    <w:rsid w:val="009924E6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AAE"/>
    <w:rsid w:val="00996C19"/>
    <w:rsid w:val="00996FDC"/>
    <w:rsid w:val="00997050"/>
    <w:rsid w:val="00997686"/>
    <w:rsid w:val="009A0467"/>
    <w:rsid w:val="009A04E3"/>
    <w:rsid w:val="009A05AC"/>
    <w:rsid w:val="009A0BDF"/>
    <w:rsid w:val="009A12EB"/>
    <w:rsid w:val="009A171D"/>
    <w:rsid w:val="009A172A"/>
    <w:rsid w:val="009A2838"/>
    <w:rsid w:val="009A2FDE"/>
    <w:rsid w:val="009A5190"/>
    <w:rsid w:val="009A73D5"/>
    <w:rsid w:val="009A796C"/>
    <w:rsid w:val="009B0273"/>
    <w:rsid w:val="009B0824"/>
    <w:rsid w:val="009B09D3"/>
    <w:rsid w:val="009B0DA1"/>
    <w:rsid w:val="009B127B"/>
    <w:rsid w:val="009B13C3"/>
    <w:rsid w:val="009B173C"/>
    <w:rsid w:val="009B18AF"/>
    <w:rsid w:val="009B3CA3"/>
    <w:rsid w:val="009B550F"/>
    <w:rsid w:val="009B5889"/>
    <w:rsid w:val="009B58F7"/>
    <w:rsid w:val="009B5ED1"/>
    <w:rsid w:val="009B6191"/>
    <w:rsid w:val="009B6D58"/>
    <w:rsid w:val="009C0ABA"/>
    <w:rsid w:val="009C1A9A"/>
    <w:rsid w:val="009C1A9B"/>
    <w:rsid w:val="009C1D0F"/>
    <w:rsid w:val="009C3A21"/>
    <w:rsid w:val="009C3B73"/>
    <w:rsid w:val="009C3EC5"/>
    <w:rsid w:val="009C5A1D"/>
    <w:rsid w:val="009C5CB9"/>
    <w:rsid w:val="009C6103"/>
    <w:rsid w:val="009C7913"/>
    <w:rsid w:val="009D158E"/>
    <w:rsid w:val="009D2AE5"/>
    <w:rsid w:val="009D2ED7"/>
    <w:rsid w:val="009D352B"/>
    <w:rsid w:val="009D47AF"/>
    <w:rsid w:val="009D6D1A"/>
    <w:rsid w:val="009D71F8"/>
    <w:rsid w:val="009D78BC"/>
    <w:rsid w:val="009D7EFF"/>
    <w:rsid w:val="009E07EE"/>
    <w:rsid w:val="009E0C7F"/>
    <w:rsid w:val="009E1181"/>
    <w:rsid w:val="009E19C7"/>
    <w:rsid w:val="009E2596"/>
    <w:rsid w:val="009E27FC"/>
    <w:rsid w:val="009E3294"/>
    <w:rsid w:val="009E35C5"/>
    <w:rsid w:val="009E38B9"/>
    <w:rsid w:val="009E39FC"/>
    <w:rsid w:val="009E4265"/>
    <w:rsid w:val="009E45F3"/>
    <w:rsid w:val="009E49AB"/>
    <w:rsid w:val="009E4A0F"/>
    <w:rsid w:val="009E5048"/>
    <w:rsid w:val="009E57F9"/>
    <w:rsid w:val="009E7100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4638"/>
    <w:rsid w:val="009F4D9F"/>
    <w:rsid w:val="009F5D9B"/>
    <w:rsid w:val="009F5F59"/>
    <w:rsid w:val="009F64A7"/>
    <w:rsid w:val="009F7683"/>
    <w:rsid w:val="009F7708"/>
    <w:rsid w:val="009F7BD5"/>
    <w:rsid w:val="009F7C54"/>
    <w:rsid w:val="009F7D78"/>
    <w:rsid w:val="00A00A1F"/>
    <w:rsid w:val="00A00BCA"/>
    <w:rsid w:val="00A00E74"/>
    <w:rsid w:val="00A01157"/>
    <w:rsid w:val="00A0285A"/>
    <w:rsid w:val="00A02942"/>
    <w:rsid w:val="00A02BF9"/>
    <w:rsid w:val="00A03791"/>
    <w:rsid w:val="00A03FEC"/>
    <w:rsid w:val="00A04202"/>
    <w:rsid w:val="00A04DB0"/>
    <w:rsid w:val="00A06CC8"/>
    <w:rsid w:val="00A0752B"/>
    <w:rsid w:val="00A07A18"/>
    <w:rsid w:val="00A102AD"/>
    <w:rsid w:val="00A104D1"/>
    <w:rsid w:val="00A10D1E"/>
    <w:rsid w:val="00A10D1F"/>
    <w:rsid w:val="00A112E2"/>
    <w:rsid w:val="00A11E49"/>
    <w:rsid w:val="00A11F49"/>
    <w:rsid w:val="00A1275F"/>
    <w:rsid w:val="00A12A5E"/>
    <w:rsid w:val="00A12C95"/>
    <w:rsid w:val="00A134CC"/>
    <w:rsid w:val="00A14672"/>
    <w:rsid w:val="00A14685"/>
    <w:rsid w:val="00A14ED9"/>
    <w:rsid w:val="00A150A9"/>
    <w:rsid w:val="00A150D1"/>
    <w:rsid w:val="00A15361"/>
    <w:rsid w:val="00A15BEC"/>
    <w:rsid w:val="00A1623D"/>
    <w:rsid w:val="00A17ABE"/>
    <w:rsid w:val="00A20240"/>
    <w:rsid w:val="00A205BF"/>
    <w:rsid w:val="00A2065C"/>
    <w:rsid w:val="00A20B69"/>
    <w:rsid w:val="00A218B1"/>
    <w:rsid w:val="00A21DA8"/>
    <w:rsid w:val="00A21F69"/>
    <w:rsid w:val="00A22062"/>
    <w:rsid w:val="00A222D7"/>
    <w:rsid w:val="00A22548"/>
    <w:rsid w:val="00A225D9"/>
    <w:rsid w:val="00A22EB5"/>
    <w:rsid w:val="00A23554"/>
    <w:rsid w:val="00A23E7B"/>
    <w:rsid w:val="00A24827"/>
    <w:rsid w:val="00A249DB"/>
    <w:rsid w:val="00A24F80"/>
    <w:rsid w:val="00A25D1B"/>
    <w:rsid w:val="00A26BF4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69E"/>
    <w:rsid w:val="00A34DFE"/>
    <w:rsid w:val="00A35FB1"/>
    <w:rsid w:val="00A36591"/>
    <w:rsid w:val="00A369EB"/>
    <w:rsid w:val="00A36EEB"/>
    <w:rsid w:val="00A37070"/>
    <w:rsid w:val="00A4028C"/>
    <w:rsid w:val="00A40446"/>
    <w:rsid w:val="00A412F1"/>
    <w:rsid w:val="00A41F94"/>
    <w:rsid w:val="00A42E71"/>
    <w:rsid w:val="00A43166"/>
    <w:rsid w:val="00A4360B"/>
    <w:rsid w:val="00A43D3A"/>
    <w:rsid w:val="00A4426D"/>
    <w:rsid w:val="00A45471"/>
    <w:rsid w:val="00A45662"/>
    <w:rsid w:val="00A4566B"/>
    <w:rsid w:val="00A45946"/>
    <w:rsid w:val="00A45D0A"/>
    <w:rsid w:val="00A46F92"/>
    <w:rsid w:val="00A4729F"/>
    <w:rsid w:val="00A5050E"/>
    <w:rsid w:val="00A50C53"/>
    <w:rsid w:val="00A510FA"/>
    <w:rsid w:val="00A51D7C"/>
    <w:rsid w:val="00A52061"/>
    <w:rsid w:val="00A524AC"/>
    <w:rsid w:val="00A52985"/>
    <w:rsid w:val="00A530B3"/>
    <w:rsid w:val="00A5512C"/>
    <w:rsid w:val="00A55E59"/>
    <w:rsid w:val="00A55FEE"/>
    <w:rsid w:val="00A56536"/>
    <w:rsid w:val="00A572D8"/>
    <w:rsid w:val="00A60D0F"/>
    <w:rsid w:val="00A60D60"/>
    <w:rsid w:val="00A61746"/>
    <w:rsid w:val="00A619F2"/>
    <w:rsid w:val="00A62933"/>
    <w:rsid w:val="00A6327B"/>
    <w:rsid w:val="00A63445"/>
    <w:rsid w:val="00A63D83"/>
    <w:rsid w:val="00A63EB8"/>
    <w:rsid w:val="00A64339"/>
    <w:rsid w:val="00A64D6D"/>
    <w:rsid w:val="00A65307"/>
    <w:rsid w:val="00A65C38"/>
    <w:rsid w:val="00A6609C"/>
    <w:rsid w:val="00A660E4"/>
    <w:rsid w:val="00A66431"/>
    <w:rsid w:val="00A66F8E"/>
    <w:rsid w:val="00A6756D"/>
    <w:rsid w:val="00A677CD"/>
    <w:rsid w:val="00A67EAC"/>
    <w:rsid w:val="00A70355"/>
    <w:rsid w:val="00A7178B"/>
    <w:rsid w:val="00A71BBC"/>
    <w:rsid w:val="00A727D4"/>
    <w:rsid w:val="00A731B5"/>
    <w:rsid w:val="00A738F6"/>
    <w:rsid w:val="00A74478"/>
    <w:rsid w:val="00A747D4"/>
    <w:rsid w:val="00A74AC9"/>
    <w:rsid w:val="00A74B2F"/>
    <w:rsid w:val="00A74D0E"/>
    <w:rsid w:val="00A75242"/>
    <w:rsid w:val="00A7602C"/>
    <w:rsid w:val="00A76200"/>
    <w:rsid w:val="00A766CB"/>
    <w:rsid w:val="00A76C15"/>
    <w:rsid w:val="00A779D8"/>
    <w:rsid w:val="00A8081F"/>
    <w:rsid w:val="00A8134C"/>
    <w:rsid w:val="00A81620"/>
    <w:rsid w:val="00A81DD5"/>
    <w:rsid w:val="00A82156"/>
    <w:rsid w:val="00A8328A"/>
    <w:rsid w:val="00A86287"/>
    <w:rsid w:val="00A90B9C"/>
    <w:rsid w:val="00A90E28"/>
    <w:rsid w:val="00A90FCD"/>
    <w:rsid w:val="00A9203E"/>
    <w:rsid w:val="00A921FF"/>
    <w:rsid w:val="00A93710"/>
    <w:rsid w:val="00A9488E"/>
    <w:rsid w:val="00A949E2"/>
    <w:rsid w:val="00A95C09"/>
    <w:rsid w:val="00A961A4"/>
    <w:rsid w:val="00A96293"/>
    <w:rsid w:val="00A96817"/>
    <w:rsid w:val="00A9694C"/>
    <w:rsid w:val="00A97676"/>
    <w:rsid w:val="00A97A4C"/>
    <w:rsid w:val="00AA064A"/>
    <w:rsid w:val="00AA0AD8"/>
    <w:rsid w:val="00AA0E41"/>
    <w:rsid w:val="00AA0F00"/>
    <w:rsid w:val="00AA13E4"/>
    <w:rsid w:val="00AA1BBF"/>
    <w:rsid w:val="00AA1FBB"/>
    <w:rsid w:val="00AA233A"/>
    <w:rsid w:val="00AA2488"/>
    <w:rsid w:val="00AA270B"/>
    <w:rsid w:val="00AA2C2F"/>
    <w:rsid w:val="00AA3D23"/>
    <w:rsid w:val="00AA4DC0"/>
    <w:rsid w:val="00AA5305"/>
    <w:rsid w:val="00AA5B57"/>
    <w:rsid w:val="00AA632C"/>
    <w:rsid w:val="00AA6506"/>
    <w:rsid w:val="00AA697C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976"/>
    <w:rsid w:val="00AB2E1E"/>
    <w:rsid w:val="00AB2F8A"/>
    <w:rsid w:val="00AB36B8"/>
    <w:rsid w:val="00AB3FFE"/>
    <w:rsid w:val="00AB4EAB"/>
    <w:rsid w:val="00AB5AF2"/>
    <w:rsid w:val="00AB5D5B"/>
    <w:rsid w:val="00AB5E50"/>
    <w:rsid w:val="00AB64C0"/>
    <w:rsid w:val="00AB65DB"/>
    <w:rsid w:val="00AB77E2"/>
    <w:rsid w:val="00AB7D2E"/>
    <w:rsid w:val="00AC0541"/>
    <w:rsid w:val="00AC082E"/>
    <w:rsid w:val="00AC0E56"/>
    <w:rsid w:val="00AC30D5"/>
    <w:rsid w:val="00AC3B57"/>
    <w:rsid w:val="00AC3F2F"/>
    <w:rsid w:val="00AC4EAF"/>
    <w:rsid w:val="00AC5807"/>
    <w:rsid w:val="00AC6523"/>
    <w:rsid w:val="00AC6F53"/>
    <w:rsid w:val="00AC743C"/>
    <w:rsid w:val="00AC7A2E"/>
    <w:rsid w:val="00AD0591"/>
    <w:rsid w:val="00AD0BEB"/>
    <w:rsid w:val="00AD1066"/>
    <w:rsid w:val="00AD1BFE"/>
    <w:rsid w:val="00AD2081"/>
    <w:rsid w:val="00AD305B"/>
    <w:rsid w:val="00AD34C9"/>
    <w:rsid w:val="00AD522C"/>
    <w:rsid w:val="00AD5D68"/>
    <w:rsid w:val="00AD6738"/>
    <w:rsid w:val="00AD7B20"/>
    <w:rsid w:val="00AE00B8"/>
    <w:rsid w:val="00AE0514"/>
    <w:rsid w:val="00AE1606"/>
    <w:rsid w:val="00AE224E"/>
    <w:rsid w:val="00AE26C8"/>
    <w:rsid w:val="00AE3715"/>
    <w:rsid w:val="00AE3822"/>
    <w:rsid w:val="00AE3B58"/>
    <w:rsid w:val="00AE4008"/>
    <w:rsid w:val="00AE43E4"/>
    <w:rsid w:val="00AE52DD"/>
    <w:rsid w:val="00AE56B3"/>
    <w:rsid w:val="00AE679C"/>
    <w:rsid w:val="00AE70BE"/>
    <w:rsid w:val="00AE73A7"/>
    <w:rsid w:val="00AE7CCC"/>
    <w:rsid w:val="00AF023B"/>
    <w:rsid w:val="00AF0ED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52B"/>
    <w:rsid w:val="00AF7BE8"/>
    <w:rsid w:val="00B00003"/>
    <w:rsid w:val="00B011DF"/>
    <w:rsid w:val="00B01495"/>
    <w:rsid w:val="00B01568"/>
    <w:rsid w:val="00B025A2"/>
    <w:rsid w:val="00B027B8"/>
    <w:rsid w:val="00B02A31"/>
    <w:rsid w:val="00B03678"/>
    <w:rsid w:val="00B03F63"/>
    <w:rsid w:val="00B04537"/>
    <w:rsid w:val="00B04817"/>
    <w:rsid w:val="00B048B2"/>
    <w:rsid w:val="00B051BE"/>
    <w:rsid w:val="00B06362"/>
    <w:rsid w:val="00B07942"/>
    <w:rsid w:val="00B07E76"/>
    <w:rsid w:val="00B101FF"/>
    <w:rsid w:val="00B1092A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1A31"/>
    <w:rsid w:val="00B21F34"/>
    <w:rsid w:val="00B225D5"/>
    <w:rsid w:val="00B2277F"/>
    <w:rsid w:val="00B2283B"/>
    <w:rsid w:val="00B25447"/>
    <w:rsid w:val="00B2561E"/>
    <w:rsid w:val="00B2572B"/>
    <w:rsid w:val="00B25FC4"/>
    <w:rsid w:val="00B2681D"/>
    <w:rsid w:val="00B2752E"/>
    <w:rsid w:val="00B30456"/>
    <w:rsid w:val="00B304E3"/>
    <w:rsid w:val="00B30994"/>
    <w:rsid w:val="00B32095"/>
    <w:rsid w:val="00B32124"/>
    <w:rsid w:val="00B32C46"/>
    <w:rsid w:val="00B32D39"/>
    <w:rsid w:val="00B333DF"/>
    <w:rsid w:val="00B33D14"/>
    <w:rsid w:val="00B351F5"/>
    <w:rsid w:val="00B3612B"/>
    <w:rsid w:val="00B36765"/>
    <w:rsid w:val="00B369D8"/>
    <w:rsid w:val="00B36B7B"/>
    <w:rsid w:val="00B37250"/>
    <w:rsid w:val="00B40233"/>
    <w:rsid w:val="00B413A8"/>
    <w:rsid w:val="00B41F31"/>
    <w:rsid w:val="00B425F0"/>
    <w:rsid w:val="00B4364F"/>
    <w:rsid w:val="00B4374E"/>
    <w:rsid w:val="00B437D0"/>
    <w:rsid w:val="00B43E45"/>
    <w:rsid w:val="00B4489A"/>
    <w:rsid w:val="00B44A67"/>
    <w:rsid w:val="00B45B39"/>
    <w:rsid w:val="00B46279"/>
    <w:rsid w:val="00B46D58"/>
    <w:rsid w:val="00B470E7"/>
    <w:rsid w:val="00B4794D"/>
    <w:rsid w:val="00B50F8D"/>
    <w:rsid w:val="00B514E8"/>
    <w:rsid w:val="00B51D9F"/>
    <w:rsid w:val="00B5219E"/>
    <w:rsid w:val="00B52987"/>
    <w:rsid w:val="00B52C16"/>
    <w:rsid w:val="00B5319F"/>
    <w:rsid w:val="00B5353D"/>
    <w:rsid w:val="00B53B93"/>
    <w:rsid w:val="00B53D73"/>
    <w:rsid w:val="00B54C65"/>
    <w:rsid w:val="00B54F63"/>
    <w:rsid w:val="00B55057"/>
    <w:rsid w:val="00B553D4"/>
    <w:rsid w:val="00B57948"/>
    <w:rsid w:val="00B57D12"/>
    <w:rsid w:val="00B61677"/>
    <w:rsid w:val="00B62020"/>
    <w:rsid w:val="00B62122"/>
    <w:rsid w:val="00B62B67"/>
    <w:rsid w:val="00B62D06"/>
    <w:rsid w:val="00B62F78"/>
    <w:rsid w:val="00B63078"/>
    <w:rsid w:val="00B64118"/>
    <w:rsid w:val="00B64BF8"/>
    <w:rsid w:val="00B64C48"/>
    <w:rsid w:val="00B64ECA"/>
    <w:rsid w:val="00B6601D"/>
    <w:rsid w:val="00B666FB"/>
    <w:rsid w:val="00B66AB9"/>
    <w:rsid w:val="00B66C0B"/>
    <w:rsid w:val="00B67CCD"/>
    <w:rsid w:val="00B70DF8"/>
    <w:rsid w:val="00B71540"/>
    <w:rsid w:val="00B716B0"/>
    <w:rsid w:val="00B71D73"/>
    <w:rsid w:val="00B71FA8"/>
    <w:rsid w:val="00B73AB8"/>
    <w:rsid w:val="00B73CEE"/>
    <w:rsid w:val="00B73DE0"/>
    <w:rsid w:val="00B744F6"/>
    <w:rsid w:val="00B74B63"/>
    <w:rsid w:val="00B74BB0"/>
    <w:rsid w:val="00B7553F"/>
    <w:rsid w:val="00B75687"/>
    <w:rsid w:val="00B80C17"/>
    <w:rsid w:val="00B81AD3"/>
    <w:rsid w:val="00B853BF"/>
    <w:rsid w:val="00B8636F"/>
    <w:rsid w:val="00B86BCB"/>
    <w:rsid w:val="00B86C5F"/>
    <w:rsid w:val="00B90C0A"/>
    <w:rsid w:val="00B90C52"/>
    <w:rsid w:val="00B9100A"/>
    <w:rsid w:val="00B925B0"/>
    <w:rsid w:val="00B92CA7"/>
    <w:rsid w:val="00B92CCA"/>
    <w:rsid w:val="00B932B8"/>
    <w:rsid w:val="00B93BE1"/>
    <w:rsid w:val="00B941D0"/>
    <w:rsid w:val="00B94AAB"/>
    <w:rsid w:val="00B95C25"/>
    <w:rsid w:val="00B95FE0"/>
    <w:rsid w:val="00B96B73"/>
    <w:rsid w:val="00B975FA"/>
    <w:rsid w:val="00B9778A"/>
    <w:rsid w:val="00B9796D"/>
    <w:rsid w:val="00BA07A2"/>
    <w:rsid w:val="00BA1665"/>
    <w:rsid w:val="00BA17C2"/>
    <w:rsid w:val="00BA20A5"/>
    <w:rsid w:val="00BA2853"/>
    <w:rsid w:val="00BA3554"/>
    <w:rsid w:val="00BA4929"/>
    <w:rsid w:val="00BA632C"/>
    <w:rsid w:val="00BA6E63"/>
    <w:rsid w:val="00BA6FB2"/>
    <w:rsid w:val="00BA7128"/>
    <w:rsid w:val="00BA7C2B"/>
    <w:rsid w:val="00BB1C9B"/>
    <w:rsid w:val="00BB28C8"/>
    <w:rsid w:val="00BB3575"/>
    <w:rsid w:val="00BB4ADD"/>
    <w:rsid w:val="00BB500A"/>
    <w:rsid w:val="00BB50D0"/>
    <w:rsid w:val="00BB51B4"/>
    <w:rsid w:val="00BB52F9"/>
    <w:rsid w:val="00BB5B81"/>
    <w:rsid w:val="00BB67B5"/>
    <w:rsid w:val="00BB682B"/>
    <w:rsid w:val="00BB74CF"/>
    <w:rsid w:val="00BC0BAC"/>
    <w:rsid w:val="00BC1555"/>
    <w:rsid w:val="00BC1804"/>
    <w:rsid w:val="00BC2255"/>
    <w:rsid w:val="00BC256B"/>
    <w:rsid w:val="00BC2E4D"/>
    <w:rsid w:val="00BC354F"/>
    <w:rsid w:val="00BC3E66"/>
    <w:rsid w:val="00BC4594"/>
    <w:rsid w:val="00BC50BB"/>
    <w:rsid w:val="00BC54CA"/>
    <w:rsid w:val="00BC5D2F"/>
    <w:rsid w:val="00BC6807"/>
    <w:rsid w:val="00BC6E1C"/>
    <w:rsid w:val="00BC6EE1"/>
    <w:rsid w:val="00BC6FA9"/>
    <w:rsid w:val="00BC723A"/>
    <w:rsid w:val="00BD0588"/>
    <w:rsid w:val="00BD0D0A"/>
    <w:rsid w:val="00BD1509"/>
    <w:rsid w:val="00BD2920"/>
    <w:rsid w:val="00BD3389"/>
    <w:rsid w:val="00BD3B55"/>
    <w:rsid w:val="00BD4817"/>
    <w:rsid w:val="00BD4B37"/>
    <w:rsid w:val="00BD50E7"/>
    <w:rsid w:val="00BD572E"/>
    <w:rsid w:val="00BD5F94"/>
    <w:rsid w:val="00BD6BF7"/>
    <w:rsid w:val="00BD6E80"/>
    <w:rsid w:val="00BD6EF7"/>
    <w:rsid w:val="00BD72E6"/>
    <w:rsid w:val="00BE00E5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013"/>
    <w:rsid w:val="00BE7FE1"/>
    <w:rsid w:val="00BF0913"/>
    <w:rsid w:val="00BF09F8"/>
    <w:rsid w:val="00BF0BF6"/>
    <w:rsid w:val="00BF1D90"/>
    <w:rsid w:val="00BF270F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8F7"/>
    <w:rsid w:val="00C00E33"/>
    <w:rsid w:val="00C010D8"/>
    <w:rsid w:val="00C024D3"/>
    <w:rsid w:val="00C029B6"/>
    <w:rsid w:val="00C03431"/>
    <w:rsid w:val="00C03625"/>
    <w:rsid w:val="00C0413D"/>
    <w:rsid w:val="00C04176"/>
    <w:rsid w:val="00C061D3"/>
    <w:rsid w:val="00C061DC"/>
    <w:rsid w:val="00C06409"/>
    <w:rsid w:val="00C06B3A"/>
    <w:rsid w:val="00C07046"/>
    <w:rsid w:val="00C07F24"/>
    <w:rsid w:val="00C108EE"/>
    <w:rsid w:val="00C122A6"/>
    <w:rsid w:val="00C12676"/>
    <w:rsid w:val="00C12B7F"/>
    <w:rsid w:val="00C132F1"/>
    <w:rsid w:val="00C13B79"/>
    <w:rsid w:val="00C14561"/>
    <w:rsid w:val="00C14716"/>
    <w:rsid w:val="00C14F1A"/>
    <w:rsid w:val="00C156C3"/>
    <w:rsid w:val="00C15BC3"/>
    <w:rsid w:val="00C16602"/>
    <w:rsid w:val="00C16C37"/>
    <w:rsid w:val="00C16F3F"/>
    <w:rsid w:val="00C17414"/>
    <w:rsid w:val="00C207A1"/>
    <w:rsid w:val="00C213AC"/>
    <w:rsid w:val="00C2151D"/>
    <w:rsid w:val="00C22421"/>
    <w:rsid w:val="00C231A0"/>
    <w:rsid w:val="00C232E0"/>
    <w:rsid w:val="00C232FF"/>
    <w:rsid w:val="00C23B1B"/>
    <w:rsid w:val="00C23D48"/>
    <w:rsid w:val="00C23F1D"/>
    <w:rsid w:val="00C24256"/>
    <w:rsid w:val="00C24846"/>
    <w:rsid w:val="00C24CA6"/>
    <w:rsid w:val="00C2554A"/>
    <w:rsid w:val="00C26B4D"/>
    <w:rsid w:val="00C26CF7"/>
    <w:rsid w:val="00C27A88"/>
    <w:rsid w:val="00C27BA4"/>
    <w:rsid w:val="00C3050C"/>
    <w:rsid w:val="00C30550"/>
    <w:rsid w:val="00C3071E"/>
    <w:rsid w:val="00C30BFB"/>
    <w:rsid w:val="00C3130B"/>
    <w:rsid w:val="00C31373"/>
    <w:rsid w:val="00C324F0"/>
    <w:rsid w:val="00C33115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8F"/>
    <w:rsid w:val="00C435DD"/>
    <w:rsid w:val="00C43D00"/>
    <w:rsid w:val="00C447B8"/>
    <w:rsid w:val="00C4487D"/>
    <w:rsid w:val="00C45620"/>
    <w:rsid w:val="00C45778"/>
    <w:rsid w:val="00C457A7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926"/>
    <w:rsid w:val="00C53D1C"/>
    <w:rsid w:val="00C54CEE"/>
    <w:rsid w:val="00C5588A"/>
    <w:rsid w:val="00C5590F"/>
    <w:rsid w:val="00C5601B"/>
    <w:rsid w:val="00C56BBA"/>
    <w:rsid w:val="00C57D7E"/>
    <w:rsid w:val="00C60A97"/>
    <w:rsid w:val="00C611EE"/>
    <w:rsid w:val="00C61F21"/>
    <w:rsid w:val="00C6256F"/>
    <w:rsid w:val="00C6329E"/>
    <w:rsid w:val="00C63E01"/>
    <w:rsid w:val="00C6467B"/>
    <w:rsid w:val="00C647D8"/>
    <w:rsid w:val="00C648B6"/>
    <w:rsid w:val="00C648DF"/>
    <w:rsid w:val="00C648E2"/>
    <w:rsid w:val="00C64BF0"/>
    <w:rsid w:val="00C64C63"/>
    <w:rsid w:val="00C65202"/>
    <w:rsid w:val="00C65612"/>
    <w:rsid w:val="00C65BB1"/>
    <w:rsid w:val="00C66284"/>
    <w:rsid w:val="00C66474"/>
    <w:rsid w:val="00C66A65"/>
    <w:rsid w:val="00C67E80"/>
    <w:rsid w:val="00C67FAB"/>
    <w:rsid w:val="00C706F4"/>
    <w:rsid w:val="00C70C1A"/>
    <w:rsid w:val="00C71222"/>
    <w:rsid w:val="00C71E26"/>
    <w:rsid w:val="00C72606"/>
    <w:rsid w:val="00C7261B"/>
    <w:rsid w:val="00C72D0E"/>
    <w:rsid w:val="00C72E21"/>
    <w:rsid w:val="00C7336A"/>
    <w:rsid w:val="00C73E62"/>
    <w:rsid w:val="00C752FC"/>
    <w:rsid w:val="00C7538A"/>
    <w:rsid w:val="00C77012"/>
    <w:rsid w:val="00C8055A"/>
    <w:rsid w:val="00C806B2"/>
    <w:rsid w:val="00C807D9"/>
    <w:rsid w:val="00C80B25"/>
    <w:rsid w:val="00C81187"/>
    <w:rsid w:val="00C813A9"/>
    <w:rsid w:val="00C816CA"/>
    <w:rsid w:val="00C819E8"/>
    <w:rsid w:val="00C81FE2"/>
    <w:rsid w:val="00C82BD2"/>
    <w:rsid w:val="00C83D8F"/>
    <w:rsid w:val="00C84419"/>
    <w:rsid w:val="00C8509E"/>
    <w:rsid w:val="00C85E52"/>
    <w:rsid w:val="00C85FFA"/>
    <w:rsid w:val="00C861E9"/>
    <w:rsid w:val="00C862B3"/>
    <w:rsid w:val="00C864DC"/>
    <w:rsid w:val="00C86AB3"/>
    <w:rsid w:val="00C86F9C"/>
    <w:rsid w:val="00C90796"/>
    <w:rsid w:val="00C9153B"/>
    <w:rsid w:val="00C91F69"/>
    <w:rsid w:val="00C94323"/>
    <w:rsid w:val="00C94785"/>
    <w:rsid w:val="00C970BB"/>
    <w:rsid w:val="00C97571"/>
    <w:rsid w:val="00C978AF"/>
    <w:rsid w:val="00CA0015"/>
    <w:rsid w:val="00CA0A33"/>
    <w:rsid w:val="00CA11F2"/>
    <w:rsid w:val="00CA169D"/>
    <w:rsid w:val="00CA1747"/>
    <w:rsid w:val="00CA1827"/>
    <w:rsid w:val="00CA1C11"/>
    <w:rsid w:val="00CA1F39"/>
    <w:rsid w:val="00CA2207"/>
    <w:rsid w:val="00CA2E3E"/>
    <w:rsid w:val="00CA2F15"/>
    <w:rsid w:val="00CA38B7"/>
    <w:rsid w:val="00CA4510"/>
    <w:rsid w:val="00CA45B5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217"/>
    <w:rsid w:val="00CB0901"/>
    <w:rsid w:val="00CB0A01"/>
    <w:rsid w:val="00CB0BDE"/>
    <w:rsid w:val="00CB0EE3"/>
    <w:rsid w:val="00CB1211"/>
    <w:rsid w:val="00CB1A0F"/>
    <w:rsid w:val="00CB35B7"/>
    <w:rsid w:val="00CB35CF"/>
    <w:rsid w:val="00CB3CB1"/>
    <w:rsid w:val="00CB41AB"/>
    <w:rsid w:val="00CB4B5C"/>
    <w:rsid w:val="00CB4C1E"/>
    <w:rsid w:val="00CB5290"/>
    <w:rsid w:val="00CB56C1"/>
    <w:rsid w:val="00CB63ED"/>
    <w:rsid w:val="00CB68EF"/>
    <w:rsid w:val="00CB759C"/>
    <w:rsid w:val="00CB79A4"/>
    <w:rsid w:val="00CB7FB9"/>
    <w:rsid w:val="00CC0326"/>
    <w:rsid w:val="00CC0A8D"/>
    <w:rsid w:val="00CC3BAC"/>
    <w:rsid w:val="00CC518E"/>
    <w:rsid w:val="00CC6362"/>
    <w:rsid w:val="00CC69D0"/>
    <w:rsid w:val="00CC73F0"/>
    <w:rsid w:val="00CD01CC"/>
    <w:rsid w:val="00CD043A"/>
    <w:rsid w:val="00CD1E50"/>
    <w:rsid w:val="00CD2A3B"/>
    <w:rsid w:val="00CD3548"/>
    <w:rsid w:val="00CD4190"/>
    <w:rsid w:val="00CD435C"/>
    <w:rsid w:val="00CD4898"/>
    <w:rsid w:val="00CD6708"/>
    <w:rsid w:val="00CD6B60"/>
    <w:rsid w:val="00CD7A4F"/>
    <w:rsid w:val="00CE0D95"/>
    <w:rsid w:val="00CE10B2"/>
    <w:rsid w:val="00CE2212"/>
    <w:rsid w:val="00CE2264"/>
    <w:rsid w:val="00CE23B1"/>
    <w:rsid w:val="00CE31A0"/>
    <w:rsid w:val="00CE3E7A"/>
    <w:rsid w:val="00CE4D1D"/>
    <w:rsid w:val="00CE56FD"/>
    <w:rsid w:val="00CE5E70"/>
    <w:rsid w:val="00CE5ED5"/>
    <w:rsid w:val="00CE62D4"/>
    <w:rsid w:val="00CE7B83"/>
    <w:rsid w:val="00CE7BF1"/>
    <w:rsid w:val="00CF0D0D"/>
    <w:rsid w:val="00CF1653"/>
    <w:rsid w:val="00CF1742"/>
    <w:rsid w:val="00CF2304"/>
    <w:rsid w:val="00CF2692"/>
    <w:rsid w:val="00CF34D0"/>
    <w:rsid w:val="00CF34DE"/>
    <w:rsid w:val="00CF3B1A"/>
    <w:rsid w:val="00CF3C20"/>
    <w:rsid w:val="00CF7A4E"/>
    <w:rsid w:val="00D00401"/>
    <w:rsid w:val="00D0068C"/>
    <w:rsid w:val="00D008B5"/>
    <w:rsid w:val="00D00A61"/>
    <w:rsid w:val="00D00BED"/>
    <w:rsid w:val="00D00DA3"/>
    <w:rsid w:val="00D01B3C"/>
    <w:rsid w:val="00D0215D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4F3F"/>
    <w:rsid w:val="00D05A4D"/>
    <w:rsid w:val="00D0677B"/>
    <w:rsid w:val="00D06AAC"/>
    <w:rsid w:val="00D07367"/>
    <w:rsid w:val="00D10298"/>
    <w:rsid w:val="00D104E6"/>
    <w:rsid w:val="00D11611"/>
    <w:rsid w:val="00D132BC"/>
    <w:rsid w:val="00D13662"/>
    <w:rsid w:val="00D13E20"/>
    <w:rsid w:val="00D14FAA"/>
    <w:rsid w:val="00D150B0"/>
    <w:rsid w:val="00D15272"/>
    <w:rsid w:val="00D15C89"/>
    <w:rsid w:val="00D15F26"/>
    <w:rsid w:val="00D161B8"/>
    <w:rsid w:val="00D17258"/>
    <w:rsid w:val="00D21019"/>
    <w:rsid w:val="00D219A5"/>
    <w:rsid w:val="00D21AD1"/>
    <w:rsid w:val="00D21E30"/>
    <w:rsid w:val="00D22464"/>
    <w:rsid w:val="00D22B3B"/>
    <w:rsid w:val="00D22CBB"/>
    <w:rsid w:val="00D234AF"/>
    <w:rsid w:val="00D23C17"/>
    <w:rsid w:val="00D23E36"/>
    <w:rsid w:val="00D24392"/>
    <w:rsid w:val="00D24BAD"/>
    <w:rsid w:val="00D2548C"/>
    <w:rsid w:val="00D25A2A"/>
    <w:rsid w:val="00D2645A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A6A"/>
    <w:rsid w:val="00D31E4A"/>
    <w:rsid w:val="00D32092"/>
    <w:rsid w:val="00D320A2"/>
    <w:rsid w:val="00D326C7"/>
    <w:rsid w:val="00D32870"/>
    <w:rsid w:val="00D32DD8"/>
    <w:rsid w:val="00D32F51"/>
    <w:rsid w:val="00D32F7A"/>
    <w:rsid w:val="00D33481"/>
    <w:rsid w:val="00D334B6"/>
    <w:rsid w:val="00D335BF"/>
    <w:rsid w:val="00D3423E"/>
    <w:rsid w:val="00D342CE"/>
    <w:rsid w:val="00D3436F"/>
    <w:rsid w:val="00D34B9B"/>
    <w:rsid w:val="00D356C3"/>
    <w:rsid w:val="00D359EB"/>
    <w:rsid w:val="00D362DB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63EA"/>
    <w:rsid w:val="00D46D5B"/>
    <w:rsid w:val="00D46E6F"/>
    <w:rsid w:val="00D47316"/>
    <w:rsid w:val="00D47541"/>
    <w:rsid w:val="00D47A5B"/>
    <w:rsid w:val="00D47A9C"/>
    <w:rsid w:val="00D50690"/>
    <w:rsid w:val="00D50B30"/>
    <w:rsid w:val="00D50B56"/>
    <w:rsid w:val="00D514F5"/>
    <w:rsid w:val="00D51669"/>
    <w:rsid w:val="00D516BE"/>
    <w:rsid w:val="00D523EF"/>
    <w:rsid w:val="00D52566"/>
    <w:rsid w:val="00D52CC7"/>
    <w:rsid w:val="00D52D0B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342"/>
    <w:rsid w:val="00D57531"/>
    <w:rsid w:val="00D60E8B"/>
    <w:rsid w:val="00D612BC"/>
    <w:rsid w:val="00D61D87"/>
    <w:rsid w:val="00D62855"/>
    <w:rsid w:val="00D62C0F"/>
    <w:rsid w:val="00D64786"/>
    <w:rsid w:val="00D659B3"/>
    <w:rsid w:val="00D659BF"/>
    <w:rsid w:val="00D65BF2"/>
    <w:rsid w:val="00D65E4E"/>
    <w:rsid w:val="00D65EBA"/>
    <w:rsid w:val="00D67A86"/>
    <w:rsid w:val="00D67FDE"/>
    <w:rsid w:val="00D70A50"/>
    <w:rsid w:val="00D70ABA"/>
    <w:rsid w:val="00D710BC"/>
    <w:rsid w:val="00D71259"/>
    <w:rsid w:val="00D72AC9"/>
    <w:rsid w:val="00D7354F"/>
    <w:rsid w:val="00D7435F"/>
    <w:rsid w:val="00D7436B"/>
    <w:rsid w:val="00D746A9"/>
    <w:rsid w:val="00D74CCE"/>
    <w:rsid w:val="00D7504A"/>
    <w:rsid w:val="00D758CA"/>
    <w:rsid w:val="00D75F27"/>
    <w:rsid w:val="00D76453"/>
    <w:rsid w:val="00D76BBA"/>
    <w:rsid w:val="00D770B3"/>
    <w:rsid w:val="00D770E9"/>
    <w:rsid w:val="00D77ADB"/>
    <w:rsid w:val="00D77EF7"/>
    <w:rsid w:val="00D800E8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3CAA"/>
    <w:rsid w:val="00D848C9"/>
    <w:rsid w:val="00D84988"/>
    <w:rsid w:val="00D860D7"/>
    <w:rsid w:val="00D86538"/>
    <w:rsid w:val="00D867C2"/>
    <w:rsid w:val="00D867E0"/>
    <w:rsid w:val="00D873FE"/>
    <w:rsid w:val="00D875CB"/>
    <w:rsid w:val="00D877C5"/>
    <w:rsid w:val="00D87C95"/>
    <w:rsid w:val="00D90106"/>
    <w:rsid w:val="00D90640"/>
    <w:rsid w:val="00D91C7E"/>
    <w:rsid w:val="00D927EB"/>
    <w:rsid w:val="00D95F89"/>
    <w:rsid w:val="00D970D2"/>
    <w:rsid w:val="00D976EB"/>
    <w:rsid w:val="00DA0948"/>
    <w:rsid w:val="00DA0A4E"/>
    <w:rsid w:val="00DA0F94"/>
    <w:rsid w:val="00DA0FDD"/>
    <w:rsid w:val="00DA1AF1"/>
    <w:rsid w:val="00DA2289"/>
    <w:rsid w:val="00DA3EA6"/>
    <w:rsid w:val="00DA3F9C"/>
    <w:rsid w:val="00DA41B1"/>
    <w:rsid w:val="00DA4643"/>
    <w:rsid w:val="00DA480A"/>
    <w:rsid w:val="00DA5D3D"/>
    <w:rsid w:val="00DA687B"/>
    <w:rsid w:val="00DA6C97"/>
    <w:rsid w:val="00DA6D27"/>
    <w:rsid w:val="00DB01A7"/>
    <w:rsid w:val="00DB14F9"/>
    <w:rsid w:val="00DB2996"/>
    <w:rsid w:val="00DB2BCC"/>
    <w:rsid w:val="00DB3E17"/>
    <w:rsid w:val="00DB40C0"/>
    <w:rsid w:val="00DB41B7"/>
    <w:rsid w:val="00DB4273"/>
    <w:rsid w:val="00DB4CC7"/>
    <w:rsid w:val="00DB64C8"/>
    <w:rsid w:val="00DB6629"/>
    <w:rsid w:val="00DB6D02"/>
    <w:rsid w:val="00DB7289"/>
    <w:rsid w:val="00DC0D74"/>
    <w:rsid w:val="00DC14CE"/>
    <w:rsid w:val="00DC1B3F"/>
    <w:rsid w:val="00DC1D04"/>
    <w:rsid w:val="00DC2360"/>
    <w:rsid w:val="00DC30CC"/>
    <w:rsid w:val="00DC375D"/>
    <w:rsid w:val="00DC4283"/>
    <w:rsid w:val="00DC5259"/>
    <w:rsid w:val="00DC5332"/>
    <w:rsid w:val="00DC567F"/>
    <w:rsid w:val="00DC59F5"/>
    <w:rsid w:val="00DC619D"/>
    <w:rsid w:val="00DC64B5"/>
    <w:rsid w:val="00DC64D2"/>
    <w:rsid w:val="00DC6FEB"/>
    <w:rsid w:val="00DC769E"/>
    <w:rsid w:val="00DD0158"/>
    <w:rsid w:val="00DD0FED"/>
    <w:rsid w:val="00DD157D"/>
    <w:rsid w:val="00DD1629"/>
    <w:rsid w:val="00DD2498"/>
    <w:rsid w:val="00DD27B0"/>
    <w:rsid w:val="00DD322C"/>
    <w:rsid w:val="00DD3E3D"/>
    <w:rsid w:val="00DD41E4"/>
    <w:rsid w:val="00DD4F48"/>
    <w:rsid w:val="00DD51F0"/>
    <w:rsid w:val="00DD559B"/>
    <w:rsid w:val="00DD56AA"/>
    <w:rsid w:val="00DD5CF9"/>
    <w:rsid w:val="00DD66E7"/>
    <w:rsid w:val="00DD6FDA"/>
    <w:rsid w:val="00DD771F"/>
    <w:rsid w:val="00DE1323"/>
    <w:rsid w:val="00DE134D"/>
    <w:rsid w:val="00DE13D5"/>
    <w:rsid w:val="00DE1D22"/>
    <w:rsid w:val="00DE26E4"/>
    <w:rsid w:val="00DE3538"/>
    <w:rsid w:val="00DE3C28"/>
    <w:rsid w:val="00DE3F97"/>
    <w:rsid w:val="00DE4E15"/>
    <w:rsid w:val="00DE54C9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F68"/>
    <w:rsid w:val="00DF3688"/>
    <w:rsid w:val="00DF3903"/>
    <w:rsid w:val="00DF3A72"/>
    <w:rsid w:val="00DF44E3"/>
    <w:rsid w:val="00DF5182"/>
    <w:rsid w:val="00DF6A07"/>
    <w:rsid w:val="00DF6FCE"/>
    <w:rsid w:val="00DF749E"/>
    <w:rsid w:val="00E004B7"/>
    <w:rsid w:val="00E00AD1"/>
    <w:rsid w:val="00E01503"/>
    <w:rsid w:val="00E020C1"/>
    <w:rsid w:val="00E02449"/>
    <w:rsid w:val="00E02F60"/>
    <w:rsid w:val="00E040F0"/>
    <w:rsid w:val="00E0418D"/>
    <w:rsid w:val="00E042BC"/>
    <w:rsid w:val="00E04589"/>
    <w:rsid w:val="00E045AE"/>
    <w:rsid w:val="00E046C2"/>
    <w:rsid w:val="00E04FA9"/>
    <w:rsid w:val="00E05CF6"/>
    <w:rsid w:val="00E05F32"/>
    <w:rsid w:val="00E05FDF"/>
    <w:rsid w:val="00E06E9D"/>
    <w:rsid w:val="00E070E6"/>
    <w:rsid w:val="00E10031"/>
    <w:rsid w:val="00E10BB7"/>
    <w:rsid w:val="00E123CE"/>
    <w:rsid w:val="00E1385B"/>
    <w:rsid w:val="00E13BA4"/>
    <w:rsid w:val="00E13FD9"/>
    <w:rsid w:val="00E141C7"/>
    <w:rsid w:val="00E14672"/>
    <w:rsid w:val="00E161F1"/>
    <w:rsid w:val="00E17450"/>
    <w:rsid w:val="00E17B7F"/>
    <w:rsid w:val="00E20011"/>
    <w:rsid w:val="00E207EB"/>
    <w:rsid w:val="00E20B3E"/>
    <w:rsid w:val="00E20E95"/>
    <w:rsid w:val="00E21547"/>
    <w:rsid w:val="00E2217F"/>
    <w:rsid w:val="00E222A7"/>
    <w:rsid w:val="00E2292F"/>
    <w:rsid w:val="00E22E51"/>
    <w:rsid w:val="00E23A9A"/>
    <w:rsid w:val="00E23E9C"/>
    <w:rsid w:val="00E23F7F"/>
    <w:rsid w:val="00E23F8C"/>
    <w:rsid w:val="00E2406F"/>
    <w:rsid w:val="00E242FF"/>
    <w:rsid w:val="00E24AEE"/>
    <w:rsid w:val="00E24EBF"/>
    <w:rsid w:val="00E25D59"/>
    <w:rsid w:val="00E2620A"/>
    <w:rsid w:val="00E2624C"/>
    <w:rsid w:val="00E267E5"/>
    <w:rsid w:val="00E26A48"/>
    <w:rsid w:val="00E30341"/>
    <w:rsid w:val="00E30F0C"/>
    <w:rsid w:val="00E31A0F"/>
    <w:rsid w:val="00E326DD"/>
    <w:rsid w:val="00E327B8"/>
    <w:rsid w:val="00E32CC2"/>
    <w:rsid w:val="00E32D5B"/>
    <w:rsid w:val="00E33157"/>
    <w:rsid w:val="00E3357F"/>
    <w:rsid w:val="00E33E6B"/>
    <w:rsid w:val="00E3606B"/>
    <w:rsid w:val="00E36717"/>
    <w:rsid w:val="00E36A86"/>
    <w:rsid w:val="00E40DE2"/>
    <w:rsid w:val="00E41156"/>
    <w:rsid w:val="00E41620"/>
    <w:rsid w:val="00E4239E"/>
    <w:rsid w:val="00E426B9"/>
    <w:rsid w:val="00E42FEB"/>
    <w:rsid w:val="00E43087"/>
    <w:rsid w:val="00E430BF"/>
    <w:rsid w:val="00E43CEB"/>
    <w:rsid w:val="00E44D86"/>
    <w:rsid w:val="00E45007"/>
    <w:rsid w:val="00E45430"/>
    <w:rsid w:val="00E4584B"/>
    <w:rsid w:val="00E45ACA"/>
    <w:rsid w:val="00E45C7F"/>
    <w:rsid w:val="00E46422"/>
    <w:rsid w:val="00E46AC2"/>
    <w:rsid w:val="00E46DBA"/>
    <w:rsid w:val="00E50391"/>
    <w:rsid w:val="00E51117"/>
    <w:rsid w:val="00E51CD0"/>
    <w:rsid w:val="00E51D3B"/>
    <w:rsid w:val="00E51D78"/>
    <w:rsid w:val="00E51EEA"/>
    <w:rsid w:val="00E52C01"/>
    <w:rsid w:val="00E54297"/>
    <w:rsid w:val="00E54B2C"/>
    <w:rsid w:val="00E5510F"/>
    <w:rsid w:val="00E55EBF"/>
    <w:rsid w:val="00E6008B"/>
    <w:rsid w:val="00E6044F"/>
    <w:rsid w:val="00E60526"/>
    <w:rsid w:val="00E61214"/>
    <w:rsid w:val="00E6288F"/>
    <w:rsid w:val="00E62C19"/>
    <w:rsid w:val="00E63619"/>
    <w:rsid w:val="00E6367A"/>
    <w:rsid w:val="00E63C0F"/>
    <w:rsid w:val="00E63C8D"/>
    <w:rsid w:val="00E64337"/>
    <w:rsid w:val="00E6482F"/>
    <w:rsid w:val="00E648D1"/>
    <w:rsid w:val="00E64D24"/>
    <w:rsid w:val="00E65F37"/>
    <w:rsid w:val="00E6683E"/>
    <w:rsid w:val="00E66866"/>
    <w:rsid w:val="00E672AF"/>
    <w:rsid w:val="00E674AE"/>
    <w:rsid w:val="00E67BA7"/>
    <w:rsid w:val="00E67FD5"/>
    <w:rsid w:val="00E70A0B"/>
    <w:rsid w:val="00E70FC4"/>
    <w:rsid w:val="00E73318"/>
    <w:rsid w:val="00E739BE"/>
    <w:rsid w:val="00E7424B"/>
    <w:rsid w:val="00E74264"/>
    <w:rsid w:val="00E749B7"/>
    <w:rsid w:val="00E74A40"/>
    <w:rsid w:val="00E74BF6"/>
    <w:rsid w:val="00E74F86"/>
    <w:rsid w:val="00E7522C"/>
    <w:rsid w:val="00E7544B"/>
    <w:rsid w:val="00E765B7"/>
    <w:rsid w:val="00E7725B"/>
    <w:rsid w:val="00E77AD7"/>
    <w:rsid w:val="00E77D3A"/>
    <w:rsid w:val="00E77EEE"/>
    <w:rsid w:val="00E805B6"/>
    <w:rsid w:val="00E8071D"/>
    <w:rsid w:val="00E81D32"/>
    <w:rsid w:val="00E84171"/>
    <w:rsid w:val="00E8425F"/>
    <w:rsid w:val="00E843C1"/>
    <w:rsid w:val="00E85A49"/>
    <w:rsid w:val="00E85BF3"/>
    <w:rsid w:val="00E861BF"/>
    <w:rsid w:val="00E8759C"/>
    <w:rsid w:val="00E90E72"/>
    <w:rsid w:val="00E90FD0"/>
    <w:rsid w:val="00E91A69"/>
    <w:rsid w:val="00E91D37"/>
    <w:rsid w:val="00E91F17"/>
    <w:rsid w:val="00E92272"/>
    <w:rsid w:val="00E92BAA"/>
    <w:rsid w:val="00E93CA2"/>
    <w:rsid w:val="00E9429A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5961"/>
    <w:rsid w:val="00EA625E"/>
    <w:rsid w:val="00EA6DF8"/>
    <w:rsid w:val="00EA7170"/>
    <w:rsid w:val="00EA7394"/>
    <w:rsid w:val="00EA7474"/>
    <w:rsid w:val="00EA7CA6"/>
    <w:rsid w:val="00EA7FA5"/>
    <w:rsid w:val="00EB0B3D"/>
    <w:rsid w:val="00EB2387"/>
    <w:rsid w:val="00EB2A85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1F84"/>
    <w:rsid w:val="00EC22F7"/>
    <w:rsid w:val="00EC2345"/>
    <w:rsid w:val="00EC2CDE"/>
    <w:rsid w:val="00EC362B"/>
    <w:rsid w:val="00EC400D"/>
    <w:rsid w:val="00EC4580"/>
    <w:rsid w:val="00EC5C41"/>
    <w:rsid w:val="00EC681B"/>
    <w:rsid w:val="00EC6C0A"/>
    <w:rsid w:val="00EC7188"/>
    <w:rsid w:val="00EC759E"/>
    <w:rsid w:val="00EC7897"/>
    <w:rsid w:val="00ED0338"/>
    <w:rsid w:val="00ED07B1"/>
    <w:rsid w:val="00ED0BF3"/>
    <w:rsid w:val="00ED0DE3"/>
    <w:rsid w:val="00ED1142"/>
    <w:rsid w:val="00ED1170"/>
    <w:rsid w:val="00ED2352"/>
    <w:rsid w:val="00ED2462"/>
    <w:rsid w:val="00ED3BA4"/>
    <w:rsid w:val="00ED4C1D"/>
    <w:rsid w:val="00ED5972"/>
    <w:rsid w:val="00ED5A69"/>
    <w:rsid w:val="00ED5C1C"/>
    <w:rsid w:val="00ED6836"/>
    <w:rsid w:val="00ED6A38"/>
    <w:rsid w:val="00EE03E2"/>
    <w:rsid w:val="00EE09A4"/>
    <w:rsid w:val="00EE0CB1"/>
    <w:rsid w:val="00EE0EB3"/>
    <w:rsid w:val="00EE0EF1"/>
    <w:rsid w:val="00EE1022"/>
    <w:rsid w:val="00EE2663"/>
    <w:rsid w:val="00EE2B41"/>
    <w:rsid w:val="00EE4047"/>
    <w:rsid w:val="00EE4358"/>
    <w:rsid w:val="00EE55F5"/>
    <w:rsid w:val="00EE5855"/>
    <w:rsid w:val="00EE5A09"/>
    <w:rsid w:val="00EE6232"/>
    <w:rsid w:val="00EE62ED"/>
    <w:rsid w:val="00EE674C"/>
    <w:rsid w:val="00EE7019"/>
    <w:rsid w:val="00EE73A8"/>
    <w:rsid w:val="00EE752A"/>
    <w:rsid w:val="00EE7758"/>
    <w:rsid w:val="00EE78C9"/>
    <w:rsid w:val="00EE7A99"/>
    <w:rsid w:val="00EF11FF"/>
    <w:rsid w:val="00EF24C7"/>
    <w:rsid w:val="00EF25F5"/>
    <w:rsid w:val="00EF273B"/>
    <w:rsid w:val="00EF2954"/>
    <w:rsid w:val="00EF2B43"/>
    <w:rsid w:val="00EF352E"/>
    <w:rsid w:val="00EF3662"/>
    <w:rsid w:val="00EF4569"/>
    <w:rsid w:val="00EF52E4"/>
    <w:rsid w:val="00EF548A"/>
    <w:rsid w:val="00EF5BF0"/>
    <w:rsid w:val="00EF6526"/>
    <w:rsid w:val="00EF7868"/>
    <w:rsid w:val="00F00565"/>
    <w:rsid w:val="00F005EE"/>
    <w:rsid w:val="00F00C96"/>
    <w:rsid w:val="00F01D1E"/>
    <w:rsid w:val="00F04430"/>
    <w:rsid w:val="00F04532"/>
    <w:rsid w:val="00F04AA1"/>
    <w:rsid w:val="00F04FC3"/>
    <w:rsid w:val="00F05AD8"/>
    <w:rsid w:val="00F06127"/>
    <w:rsid w:val="00F0640D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2A4"/>
    <w:rsid w:val="00F1389B"/>
    <w:rsid w:val="00F13B6F"/>
    <w:rsid w:val="00F13FFF"/>
    <w:rsid w:val="00F141E2"/>
    <w:rsid w:val="00F154A2"/>
    <w:rsid w:val="00F15CED"/>
    <w:rsid w:val="00F15F72"/>
    <w:rsid w:val="00F16B7F"/>
    <w:rsid w:val="00F1738A"/>
    <w:rsid w:val="00F17B6A"/>
    <w:rsid w:val="00F205A7"/>
    <w:rsid w:val="00F20B78"/>
    <w:rsid w:val="00F20CF5"/>
    <w:rsid w:val="00F20DA5"/>
    <w:rsid w:val="00F20EA8"/>
    <w:rsid w:val="00F215E2"/>
    <w:rsid w:val="00F21C25"/>
    <w:rsid w:val="00F22027"/>
    <w:rsid w:val="00F23100"/>
    <w:rsid w:val="00F23A51"/>
    <w:rsid w:val="00F23CD8"/>
    <w:rsid w:val="00F242D7"/>
    <w:rsid w:val="00F24327"/>
    <w:rsid w:val="00F24A51"/>
    <w:rsid w:val="00F24C2B"/>
    <w:rsid w:val="00F24E9E"/>
    <w:rsid w:val="00F25410"/>
    <w:rsid w:val="00F25B39"/>
    <w:rsid w:val="00F26162"/>
    <w:rsid w:val="00F263B3"/>
    <w:rsid w:val="00F26A4C"/>
    <w:rsid w:val="00F26B08"/>
    <w:rsid w:val="00F274C5"/>
    <w:rsid w:val="00F27A50"/>
    <w:rsid w:val="00F331AD"/>
    <w:rsid w:val="00F332DF"/>
    <w:rsid w:val="00F339E3"/>
    <w:rsid w:val="00F34417"/>
    <w:rsid w:val="00F357F3"/>
    <w:rsid w:val="00F36901"/>
    <w:rsid w:val="00F36AD3"/>
    <w:rsid w:val="00F36E1F"/>
    <w:rsid w:val="00F377C0"/>
    <w:rsid w:val="00F37C10"/>
    <w:rsid w:val="00F37F2C"/>
    <w:rsid w:val="00F40235"/>
    <w:rsid w:val="00F403A5"/>
    <w:rsid w:val="00F406AC"/>
    <w:rsid w:val="00F409B8"/>
    <w:rsid w:val="00F40D4D"/>
    <w:rsid w:val="00F4140F"/>
    <w:rsid w:val="00F41477"/>
    <w:rsid w:val="00F4264D"/>
    <w:rsid w:val="00F4395E"/>
    <w:rsid w:val="00F43A66"/>
    <w:rsid w:val="00F43DE4"/>
    <w:rsid w:val="00F442E1"/>
    <w:rsid w:val="00F445EC"/>
    <w:rsid w:val="00F449C0"/>
    <w:rsid w:val="00F453C2"/>
    <w:rsid w:val="00F45B4D"/>
    <w:rsid w:val="00F45B8B"/>
    <w:rsid w:val="00F460E3"/>
    <w:rsid w:val="00F47033"/>
    <w:rsid w:val="00F5168A"/>
    <w:rsid w:val="00F53D4F"/>
    <w:rsid w:val="00F53DF8"/>
    <w:rsid w:val="00F546F2"/>
    <w:rsid w:val="00F5526F"/>
    <w:rsid w:val="00F55654"/>
    <w:rsid w:val="00F556B0"/>
    <w:rsid w:val="00F55752"/>
    <w:rsid w:val="00F55ECA"/>
    <w:rsid w:val="00F5653D"/>
    <w:rsid w:val="00F567E4"/>
    <w:rsid w:val="00F570C2"/>
    <w:rsid w:val="00F57316"/>
    <w:rsid w:val="00F57AA3"/>
    <w:rsid w:val="00F57E8E"/>
    <w:rsid w:val="00F57F95"/>
    <w:rsid w:val="00F60675"/>
    <w:rsid w:val="00F607C7"/>
    <w:rsid w:val="00F60A05"/>
    <w:rsid w:val="00F61898"/>
    <w:rsid w:val="00F61A9D"/>
    <w:rsid w:val="00F61D7A"/>
    <w:rsid w:val="00F62714"/>
    <w:rsid w:val="00F63223"/>
    <w:rsid w:val="00F63464"/>
    <w:rsid w:val="00F63BBB"/>
    <w:rsid w:val="00F64849"/>
    <w:rsid w:val="00F64BF8"/>
    <w:rsid w:val="00F64DF9"/>
    <w:rsid w:val="00F65659"/>
    <w:rsid w:val="00F658E7"/>
    <w:rsid w:val="00F65E20"/>
    <w:rsid w:val="00F667B5"/>
    <w:rsid w:val="00F66B5D"/>
    <w:rsid w:val="00F676CB"/>
    <w:rsid w:val="00F67946"/>
    <w:rsid w:val="00F67CD4"/>
    <w:rsid w:val="00F70E55"/>
    <w:rsid w:val="00F71734"/>
    <w:rsid w:val="00F7173E"/>
    <w:rsid w:val="00F71F29"/>
    <w:rsid w:val="00F72026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0B1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674"/>
    <w:rsid w:val="00F85DFC"/>
    <w:rsid w:val="00F85F62"/>
    <w:rsid w:val="00F86162"/>
    <w:rsid w:val="00F86ED5"/>
    <w:rsid w:val="00F871C2"/>
    <w:rsid w:val="00F8732B"/>
    <w:rsid w:val="00F87FD4"/>
    <w:rsid w:val="00F914CF"/>
    <w:rsid w:val="00F9206A"/>
    <w:rsid w:val="00F92A53"/>
    <w:rsid w:val="00F92AC4"/>
    <w:rsid w:val="00F930CD"/>
    <w:rsid w:val="00F932ED"/>
    <w:rsid w:val="00F9448B"/>
    <w:rsid w:val="00F94C8F"/>
    <w:rsid w:val="00F954E8"/>
    <w:rsid w:val="00F95BB0"/>
    <w:rsid w:val="00F95E94"/>
    <w:rsid w:val="00F9620A"/>
    <w:rsid w:val="00F96993"/>
    <w:rsid w:val="00F9791A"/>
    <w:rsid w:val="00F97967"/>
    <w:rsid w:val="00F97D3E"/>
    <w:rsid w:val="00FA0498"/>
    <w:rsid w:val="00FA06DB"/>
    <w:rsid w:val="00FA0E41"/>
    <w:rsid w:val="00FA0E7B"/>
    <w:rsid w:val="00FA1A78"/>
    <w:rsid w:val="00FA2B47"/>
    <w:rsid w:val="00FA2BFA"/>
    <w:rsid w:val="00FA2CF4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12F4"/>
    <w:rsid w:val="00FB1530"/>
    <w:rsid w:val="00FB15D0"/>
    <w:rsid w:val="00FB3103"/>
    <w:rsid w:val="00FB35D5"/>
    <w:rsid w:val="00FB3AE9"/>
    <w:rsid w:val="00FB3AFB"/>
    <w:rsid w:val="00FB3CC9"/>
    <w:rsid w:val="00FB3D14"/>
    <w:rsid w:val="00FB4ACF"/>
    <w:rsid w:val="00FB4AFE"/>
    <w:rsid w:val="00FB58A2"/>
    <w:rsid w:val="00FB6B80"/>
    <w:rsid w:val="00FB72F4"/>
    <w:rsid w:val="00FB7899"/>
    <w:rsid w:val="00FB78E7"/>
    <w:rsid w:val="00FB796B"/>
    <w:rsid w:val="00FC016A"/>
    <w:rsid w:val="00FC096C"/>
    <w:rsid w:val="00FC0FDC"/>
    <w:rsid w:val="00FC22F4"/>
    <w:rsid w:val="00FC283C"/>
    <w:rsid w:val="00FC2FB3"/>
    <w:rsid w:val="00FC4412"/>
    <w:rsid w:val="00FC4B16"/>
    <w:rsid w:val="00FC561F"/>
    <w:rsid w:val="00FC6150"/>
    <w:rsid w:val="00FC69A8"/>
    <w:rsid w:val="00FC6B2B"/>
    <w:rsid w:val="00FC79DE"/>
    <w:rsid w:val="00FD06E3"/>
    <w:rsid w:val="00FD0747"/>
    <w:rsid w:val="00FD0B1A"/>
    <w:rsid w:val="00FD0DBE"/>
    <w:rsid w:val="00FD1148"/>
    <w:rsid w:val="00FD1288"/>
    <w:rsid w:val="00FD1AAF"/>
    <w:rsid w:val="00FD26FA"/>
    <w:rsid w:val="00FD2748"/>
    <w:rsid w:val="00FD2843"/>
    <w:rsid w:val="00FD2B51"/>
    <w:rsid w:val="00FD2C88"/>
    <w:rsid w:val="00FD4DA5"/>
    <w:rsid w:val="00FD4DBF"/>
    <w:rsid w:val="00FD5178"/>
    <w:rsid w:val="00FD57B8"/>
    <w:rsid w:val="00FD6933"/>
    <w:rsid w:val="00FD7291"/>
    <w:rsid w:val="00FD7772"/>
    <w:rsid w:val="00FE0FD2"/>
    <w:rsid w:val="00FE1316"/>
    <w:rsid w:val="00FE1FAB"/>
    <w:rsid w:val="00FE2AA4"/>
    <w:rsid w:val="00FE2DB6"/>
    <w:rsid w:val="00FE449E"/>
    <w:rsid w:val="00FE54DC"/>
    <w:rsid w:val="00FE5743"/>
    <w:rsid w:val="00FE669D"/>
    <w:rsid w:val="00FE6887"/>
    <w:rsid w:val="00FE6C2A"/>
    <w:rsid w:val="00FE6DBA"/>
    <w:rsid w:val="00FE76B9"/>
    <w:rsid w:val="00FE7898"/>
    <w:rsid w:val="00FF0766"/>
    <w:rsid w:val="00FF0775"/>
    <w:rsid w:val="00FF0C97"/>
    <w:rsid w:val="00FF0FE2"/>
    <w:rsid w:val="00FF1D27"/>
    <w:rsid w:val="00FF2714"/>
    <w:rsid w:val="00FF28EE"/>
    <w:rsid w:val="00FF2E56"/>
    <w:rsid w:val="00FF3050"/>
    <w:rsid w:val="00FF331F"/>
    <w:rsid w:val="00FF3D6A"/>
    <w:rsid w:val="00FF3DE9"/>
    <w:rsid w:val="00FF3E38"/>
    <w:rsid w:val="00FF3E3D"/>
    <w:rsid w:val="00FF3F2A"/>
    <w:rsid w:val="00FF3F8F"/>
    <w:rsid w:val="00FF5437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</w:rPr>
  </w:style>
  <w:style w:type="table" w:styleId="aff2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6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af9">
    <w:name w:val="Текст примечания Знак"/>
    <w:link w:val="af8"/>
    <w:semiHidden/>
    <w:rsid w:val="00BB28C8"/>
    <w:rPr>
      <w:rFonts w:ascii="Times Armenian" w:hAnsi="Times Armenian"/>
    </w:rPr>
  </w:style>
  <w:style w:type="character" w:customStyle="1" w:styleId="CharChar4">
    <w:name w:val="Char Char4"/>
    <w:locked/>
    <w:rsid w:val="00BB28C8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a"/>
    <w:rsid w:val="00BB28C8"/>
    <w:pPr>
      <w:spacing w:before="100" w:beforeAutospacing="1" w:after="100" w:afterAutospacing="1"/>
    </w:pPr>
  </w:style>
  <w:style w:type="character" w:customStyle="1" w:styleId="CharChar5">
    <w:name w:val="Char Char5"/>
    <w:locked/>
    <w:rsid w:val="00BB28C8"/>
    <w:rPr>
      <w:sz w:val="24"/>
      <w:szCs w:val="24"/>
      <w:lang w:val="ru-RU" w:eastAsia="ru-RU" w:bidi="ru-RU"/>
    </w:rPr>
  </w:style>
  <w:style w:type="character" w:customStyle="1" w:styleId="afb">
    <w:name w:val="Тема примечания Знак"/>
    <w:link w:val="afa"/>
    <w:semiHidden/>
    <w:rsid w:val="00BB28C8"/>
    <w:rPr>
      <w:rFonts w:ascii="Times Armenian" w:hAnsi="Times Armenian"/>
      <w:b/>
      <w:bCs/>
    </w:rPr>
  </w:style>
  <w:style w:type="character" w:customStyle="1" w:styleId="afd">
    <w:name w:val="Текст концевой сноски Знак"/>
    <w:link w:val="afc"/>
    <w:semiHidden/>
    <w:rsid w:val="00BB28C8"/>
    <w:rPr>
      <w:rFonts w:ascii="Times Armenian" w:hAnsi="Times Armenian"/>
    </w:rPr>
  </w:style>
  <w:style w:type="character" w:customStyle="1" w:styleId="aff0">
    <w:name w:val="Схема документа Знак"/>
    <w:link w:val="aff"/>
    <w:semiHidden/>
    <w:rsid w:val="00BB28C8"/>
    <w:rPr>
      <w:rFonts w:ascii="Tahoma" w:hAnsi="Tahoma" w:cs="Tahoma"/>
      <w:shd w:val="clear" w:color="auto" w:fill="000080"/>
    </w:rPr>
  </w:style>
  <w:style w:type="table" w:styleId="25">
    <w:name w:val="Table Simple 2"/>
    <w:basedOn w:val="a1"/>
    <w:rsid w:val="00BB28C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Char0">
    <w:name w:val="Char Char Char"/>
    <w:rsid w:val="00C5601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C5601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C5601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C5601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C5601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C5601B"/>
    <w:rPr>
      <w:rFonts w:ascii="Arial Armenian" w:hAnsi="Arial Armenian"/>
      <w:lang w:val="en-US"/>
    </w:rPr>
  </w:style>
  <w:style w:type="character" w:customStyle="1" w:styleId="CharChar230">
    <w:name w:val="Char Char23"/>
    <w:rsid w:val="00C5601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C5601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C5601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C5601B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C5601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en-US" w:eastAsia="ar-SA" w:bidi="ar-SA"/>
    </w:rPr>
  </w:style>
  <w:style w:type="paragraph" w:customStyle="1" w:styleId="12">
    <w:name w:val="Указатель1"/>
    <w:basedOn w:val="a"/>
    <w:rsid w:val="00C5601B"/>
    <w:pPr>
      <w:suppressAutoHyphens/>
      <w:spacing w:line="100" w:lineRule="atLeast"/>
    </w:pPr>
    <w:rPr>
      <w:kern w:val="1"/>
      <w:sz w:val="20"/>
      <w:szCs w:val="20"/>
      <w:lang w:val="en-AU" w:eastAsia="ar-SA" w:bidi="ar-SA"/>
    </w:rPr>
  </w:style>
  <w:style w:type="paragraph" w:customStyle="1" w:styleId="Char3CharCharChar0">
    <w:name w:val="Char3 Char Char Char"/>
    <w:basedOn w:val="a"/>
    <w:next w:val="a"/>
    <w:semiHidden/>
    <w:rsid w:val="00C5601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 w:bidi="ar-SA"/>
    </w:rPr>
  </w:style>
  <w:style w:type="character" w:customStyle="1" w:styleId="UnresolvedMention">
    <w:name w:val="Unresolved Mention"/>
    <w:uiPriority w:val="99"/>
    <w:semiHidden/>
    <w:unhideWhenUsed/>
    <w:rsid w:val="00C5601B"/>
    <w:rPr>
      <w:color w:val="605E5C"/>
      <w:shd w:val="clear" w:color="auto" w:fill="E1DFDD"/>
    </w:rPr>
  </w:style>
  <w:style w:type="character" w:customStyle="1" w:styleId="CharCharChar1">
    <w:name w:val="Char Char Char"/>
    <w:rsid w:val="007A0C46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7A0C46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7A0C46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7A0C46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7A0C46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7A0C46"/>
    <w:rPr>
      <w:rFonts w:ascii="Arial Armenian" w:hAnsi="Arial Armenian"/>
      <w:lang w:val="en-US"/>
    </w:rPr>
  </w:style>
  <w:style w:type="character" w:customStyle="1" w:styleId="CharChar231">
    <w:name w:val="Char Char23"/>
    <w:rsid w:val="007A0C46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7A0C46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7A0C46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7A0C46"/>
    <w:rPr>
      <w:rFonts w:ascii="Arial LatArm" w:hAnsi="Arial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7A0C4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en-US" w:eastAsia="ar-SA" w:bidi="ar-SA"/>
    </w:rPr>
  </w:style>
  <w:style w:type="paragraph" w:customStyle="1" w:styleId="26">
    <w:name w:val="Указатель2"/>
    <w:basedOn w:val="a"/>
    <w:rsid w:val="007A0C46"/>
    <w:pPr>
      <w:suppressAutoHyphens/>
      <w:spacing w:line="100" w:lineRule="atLeast"/>
    </w:pPr>
    <w:rPr>
      <w:kern w:val="1"/>
      <w:sz w:val="20"/>
      <w:szCs w:val="20"/>
      <w:lang w:val="en-AU" w:eastAsia="ar-SA" w:bidi="ar-SA"/>
    </w:rPr>
  </w:style>
  <w:style w:type="paragraph" w:customStyle="1" w:styleId="Char3CharCharChar1">
    <w:name w:val="Char3 Char Char Char"/>
    <w:basedOn w:val="a"/>
    <w:next w:val="a"/>
    <w:semiHidden/>
    <w:rsid w:val="007A0C4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460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6047A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46047A"/>
  </w:style>
  <w:style w:type="character" w:customStyle="1" w:styleId="CharCharChar2">
    <w:name w:val="Char Char Char"/>
    <w:rsid w:val="00A26BF4"/>
    <w:rPr>
      <w:rFonts w:ascii="Arial LatArm" w:hAnsi="Arial LatArm"/>
      <w:sz w:val="24"/>
      <w:lang w:eastAsia="ru-RU"/>
    </w:rPr>
  </w:style>
  <w:style w:type="character" w:customStyle="1" w:styleId="CharChar222">
    <w:name w:val="Char Char22"/>
    <w:rsid w:val="00A26BF4"/>
    <w:rPr>
      <w:rFonts w:ascii="Arial Armenian" w:hAnsi="Arial Armenian"/>
      <w:sz w:val="28"/>
      <w:lang w:val="en-US"/>
    </w:rPr>
  </w:style>
  <w:style w:type="character" w:customStyle="1" w:styleId="CharChar202">
    <w:name w:val="Char Char20"/>
    <w:rsid w:val="00A26BF4"/>
    <w:rPr>
      <w:rFonts w:ascii="Times LatArm" w:hAnsi="Times LatArm"/>
      <w:b/>
      <w:sz w:val="28"/>
      <w:lang w:val="en-US"/>
    </w:rPr>
  </w:style>
  <w:style w:type="character" w:customStyle="1" w:styleId="CharChar162">
    <w:name w:val="Char Char16"/>
    <w:rsid w:val="00A26BF4"/>
    <w:rPr>
      <w:rFonts w:ascii="Times Armenian" w:hAnsi="Times Armenian"/>
      <w:b/>
      <w:lang w:val="hy-AM"/>
    </w:rPr>
  </w:style>
  <w:style w:type="character" w:customStyle="1" w:styleId="CharChar152">
    <w:name w:val="Char Char15"/>
    <w:rsid w:val="00A26BF4"/>
    <w:rPr>
      <w:rFonts w:ascii="Times Armenian" w:hAnsi="Times Armenian"/>
      <w:i/>
      <w:lang w:val="nl-NL"/>
    </w:rPr>
  </w:style>
  <w:style w:type="character" w:customStyle="1" w:styleId="CharChar132">
    <w:name w:val="Char Char13"/>
    <w:rsid w:val="00A26BF4"/>
    <w:rPr>
      <w:rFonts w:ascii="Arial Armenian" w:hAnsi="Arial Armenian"/>
      <w:lang w:val="en-US"/>
    </w:rPr>
  </w:style>
  <w:style w:type="character" w:customStyle="1" w:styleId="CharChar232">
    <w:name w:val="Char Char23"/>
    <w:rsid w:val="00A26BF4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A26BF4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A26BF4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A26BF4"/>
    <w:rPr>
      <w:rFonts w:ascii="Arial LatArm" w:hAnsi="Arial LatArm"/>
      <w:b/>
      <w:color w:val="0000FF"/>
      <w:lang w:val="en-US" w:eastAsia="ru-RU" w:bidi="ar-SA"/>
    </w:rPr>
  </w:style>
  <w:style w:type="paragraph" w:customStyle="1" w:styleId="13">
    <w:name w:val="Указатель 13"/>
    <w:basedOn w:val="a"/>
    <w:rsid w:val="00A26BF4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en-US" w:eastAsia="ar-SA" w:bidi="ar-SA"/>
    </w:rPr>
  </w:style>
  <w:style w:type="paragraph" w:customStyle="1" w:styleId="35">
    <w:name w:val="Указатель3"/>
    <w:basedOn w:val="a"/>
    <w:rsid w:val="00A26BF4"/>
    <w:pPr>
      <w:suppressAutoHyphens/>
      <w:spacing w:line="100" w:lineRule="atLeast"/>
    </w:pPr>
    <w:rPr>
      <w:kern w:val="1"/>
      <w:sz w:val="20"/>
      <w:szCs w:val="20"/>
      <w:lang w:val="en-AU" w:eastAsia="ar-SA" w:bidi="ar-SA"/>
    </w:rPr>
  </w:style>
  <w:style w:type="paragraph" w:customStyle="1" w:styleId="Char3CharCharChar2">
    <w:name w:val="Char3 Char Char Char"/>
    <w:basedOn w:val="a"/>
    <w:next w:val="a"/>
    <w:semiHidden/>
    <w:rsid w:val="00A26BF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 w:bidi="ar-SA"/>
    </w:rPr>
  </w:style>
  <w:style w:type="character" w:customStyle="1" w:styleId="aff8">
    <w:name w:val="Неразрешенное упоминание"/>
    <w:uiPriority w:val="99"/>
    <w:semiHidden/>
    <w:unhideWhenUsed/>
    <w:rsid w:val="00A26BF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zami@school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@minf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2029-72A8-41E3-A406-8F062B28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78</Pages>
  <Words>17336</Words>
  <Characters>126515</Characters>
  <Application>Microsoft Office Word</Application>
  <DocSecurity>0</DocSecurity>
  <Lines>1054</Lines>
  <Paragraphs>287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143564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comp</cp:lastModifiedBy>
  <cp:revision>1314</cp:revision>
  <cp:lastPrinted>2018-02-16T07:12:00Z</cp:lastPrinted>
  <dcterms:created xsi:type="dcterms:W3CDTF">2019-10-28T07:04:00Z</dcterms:created>
  <dcterms:modified xsi:type="dcterms:W3CDTF">2021-11-15T13:34:00Z</dcterms:modified>
</cp:coreProperties>
</file>