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7A0FB8" w:rsidRPr="007A0FB8">
        <w:rPr>
          <w:rFonts w:ascii="GHEA Grapalat" w:hAnsi="GHEA Grapalat"/>
          <w:i w:val="0"/>
          <w:sz w:val="24"/>
          <w:szCs w:val="24"/>
        </w:rPr>
        <w:t>2</w:t>
      </w:r>
      <w:r w:rsidR="00A234E1" w:rsidRPr="00A234E1">
        <w:rPr>
          <w:rFonts w:ascii="GHEA Grapalat" w:hAnsi="GHEA Grapalat"/>
          <w:i w:val="0"/>
          <w:sz w:val="24"/>
          <w:szCs w:val="24"/>
        </w:rPr>
        <w:t>7</w:t>
      </w:r>
      <w:r w:rsidR="007A0FB8">
        <w:rPr>
          <w:rFonts w:ascii="GHEA Grapalat" w:hAnsi="GHEA Grapalat"/>
          <w:i w:val="0"/>
          <w:sz w:val="24"/>
          <w:szCs w:val="24"/>
        </w:rPr>
        <w:t xml:space="preserve"> декабря</w:t>
      </w:r>
      <w:r w:rsidR="00C159DD">
        <w:rPr>
          <w:rFonts w:ascii="GHEA Grapalat" w:hAnsi="GHEA Grapalat"/>
          <w:i w:val="0"/>
          <w:sz w:val="24"/>
          <w:szCs w:val="24"/>
        </w:rPr>
        <w:t xml:space="preserve"> </w:t>
      </w:r>
      <w:r w:rsidR="00FE0DE3">
        <w:rPr>
          <w:rFonts w:ascii="GHEA Grapalat" w:hAnsi="GHEA Grapalat"/>
          <w:i w:val="0"/>
          <w:sz w:val="24"/>
          <w:szCs w:val="24"/>
        </w:rPr>
        <w:t>202</w:t>
      </w:r>
      <w:r w:rsidR="00C159DD">
        <w:rPr>
          <w:rFonts w:ascii="GHEA Grapalat" w:hAnsi="GHEA Grapalat"/>
          <w:i w:val="0"/>
          <w:sz w:val="24"/>
          <w:szCs w:val="24"/>
        </w:rPr>
        <w:t>4</w:t>
      </w:r>
      <w:r>
        <w:rPr>
          <w:rFonts w:ascii="GHEA Grapalat" w:hAnsi="GHEA Grapalat"/>
          <w:i w:val="0"/>
          <w:sz w:val="24"/>
          <w:szCs w:val="24"/>
        </w:rPr>
        <w:t xml:space="preserve"> года номер 1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A234E1">
        <w:rPr>
          <w:rFonts w:ascii="GHEA Grapalat" w:hAnsi="GHEA Grapalat"/>
          <w:b/>
          <w:i w:val="0"/>
          <w:sz w:val="24"/>
          <w:szCs w:val="24"/>
        </w:rPr>
        <w:t>GHTsDzB-HVKAK-2025-08</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A234E1">
        <w:rPr>
          <w:rFonts w:ascii="GHEA Grapalat" w:hAnsi="GHEA Grapalat"/>
          <w:i w:val="0"/>
          <w:spacing w:val="6"/>
          <w:sz w:val="24"/>
          <w:szCs w:val="24"/>
        </w:rPr>
        <w:t xml:space="preserve">на </w:t>
      </w:r>
      <w:r w:rsidR="007A0FB8" w:rsidRPr="00E73318">
        <w:rPr>
          <w:rFonts w:ascii="GHEA Grapalat" w:hAnsi="GHEA Grapalat"/>
          <w:b/>
          <w:i w:val="0"/>
          <w:spacing w:val="6"/>
          <w:sz w:val="24"/>
          <w:szCs w:val="24"/>
        </w:rPr>
        <w:t>предоставление</w:t>
      </w:r>
      <w:r w:rsidR="007A0FB8">
        <w:rPr>
          <w:rFonts w:ascii="GHEA Grapalat" w:hAnsi="GHEA Grapalat"/>
          <w:i w:val="0"/>
          <w:spacing w:val="6"/>
          <w:sz w:val="24"/>
          <w:szCs w:val="24"/>
        </w:rPr>
        <w:t xml:space="preserve"> </w:t>
      </w:r>
      <w:r w:rsidR="00A234E1">
        <w:rPr>
          <w:rFonts w:ascii="GHEA Grapalat" w:hAnsi="GHEA Grapalat"/>
          <w:b/>
          <w:i w:val="0"/>
          <w:sz w:val="22"/>
          <w:szCs w:val="22"/>
        </w:rPr>
        <w:t>у</w:t>
      </w:r>
      <w:r w:rsidR="00A234E1" w:rsidRPr="00A234E1">
        <w:rPr>
          <w:rFonts w:ascii="GHEA Grapalat" w:hAnsi="GHEA Grapalat"/>
          <w:b/>
          <w:i w:val="0"/>
          <w:sz w:val="22"/>
          <w:szCs w:val="22"/>
        </w:rPr>
        <w:t xml:space="preserve">слуги мониторинга </w:t>
      </w:r>
      <w:proofErr w:type="spellStart"/>
      <w:r w:rsidR="00A234E1" w:rsidRPr="00A234E1">
        <w:rPr>
          <w:rFonts w:ascii="GHEA Grapalat" w:hAnsi="GHEA Grapalat"/>
          <w:b/>
          <w:i w:val="0"/>
          <w:sz w:val="22"/>
          <w:szCs w:val="22"/>
        </w:rPr>
        <w:t>медиаполя</w:t>
      </w:r>
      <w:proofErr w:type="spellEnd"/>
      <w:r w:rsidR="007A0FB8">
        <w:rPr>
          <w:rFonts w:ascii="GHEA Grapalat" w:hAnsi="GHEA Grapalat"/>
          <w:b/>
          <w:i w:val="0"/>
          <w:sz w:val="24"/>
          <w:szCs w:val="24"/>
        </w:rPr>
        <w:t>.</w:t>
      </w:r>
      <w:r>
        <w:rPr>
          <w:rFonts w:ascii="GHEA Grapalat" w:hAnsi="GHEA Grapalat"/>
          <w:b/>
          <w:i w:val="0"/>
          <w:sz w:val="24"/>
          <w:szCs w:val="24"/>
        </w:rPr>
        <w:t xml:space="preserve"> </w:t>
      </w:r>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w:t>
      </w:r>
      <w:proofErr w:type="gramStart"/>
      <w:r w:rsidR="00B1012E" w:rsidRPr="00535F40">
        <w:rPr>
          <w:rFonts w:ascii="GHEA Grapalat" w:hAnsi="GHEA Grapalat"/>
          <w:b/>
          <w:i w:val="0"/>
          <w:spacing w:val="6"/>
          <w:sz w:val="24"/>
          <w:szCs w:val="24"/>
        </w:rPr>
        <w:t>г</w:t>
      </w:r>
      <w:proofErr w:type="gramEnd"/>
      <w:r w:rsidR="00B1012E" w:rsidRPr="00535F40">
        <w:rPr>
          <w:rFonts w:ascii="GHEA Grapalat" w:hAnsi="GHEA Grapalat"/>
          <w:b/>
          <w:i w:val="0"/>
          <w:spacing w:val="6"/>
          <w:sz w:val="24"/>
          <w:szCs w:val="24"/>
        </w:rPr>
        <w:t xml:space="preserve">.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1</w:t>
      </w:r>
      <w:r w:rsidR="006F4D9E">
        <w:rPr>
          <w:rFonts w:ascii="GHEA Grapalat" w:hAnsi="GHEA Grapalat"/>
          <w:b/>
          <w:i w:val="0"/>
          <w:sz w:val="24"/>
          <w:szCs w:val="24"/>
        </w:rPr>
        <w:t>0</w:t>
      </w:r>
      <w:r w:rsidR="00535F40" w:rsidRPr="00535F40">
        <w:rPr>
          <w:rFonts w:ascii="GHEA Grapalat" w:hAnsi="GHEA Grapalat"/>
          <w:b/>
          <w:i w:val="0"/>
          <w:sz w:val="24"/>
          <w:szCs w:val="24"/>
        </w:rPr>
        <w:t xml:space="preserve">:30 </w:t>
      </w:r>
      <w:r w:rsidRPr="00535F40">
        <w:rPr>
          <w:rFonts w:ascii="GHEA Grapalat" w:hAnsi="GHEA Grapalat"/>
          <w:b/>
          <w:i w:val="0"/>
          <w:sz w:val="24"/>
          <w:szCs w:val="24"/>
        </w:rPr>
        <w:t xml:space="preserve">часов </w:t>
      </w:r>
      <w:r w:rsidR="006F4D9E">
        <w:rPr>
          <w:rFonts w:ascii="GHEA Grapalat" w:hAnsi="GHEA Grapalat"/>
          <w:b/>
          <w:i w:val="0"/>
          <w:sz w:val="24"/>
          <w:szCs w:val="24"/>
        </w:rPr>
        <w:t>11</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FE0DE3">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00535F40" w:rsidRPr="0012656E">
        <w:rPr>
          <w:rFonts w:ascii="GHEA Grapalat" w:hAnsi="GHEA Grapalat"/>
          <w:b/>
          <w:i w:val="0"/>
          <w:sz w:val="24"/>
          <w:szCs w:val="24"/>
        </w:rPr>
        <w:t>г</w:t>
      </w:r>
      <w:proofErr w:type="gramEnd"/>
      <w:r w:rsidR="00535F40" w:rsidRPr="0012656E">
        <w:rPr>
          <w:rFonts w:ascii="GHEA Grapalat" w:hAnsi="GHEA Grapalat"/>
          <w:b/>
          <w:i w:val="0"/>
          <w:sz w:val="24"/>
          <w:szCs w:val="24"/>
        </w:rPr>
        <w:t xml:space="preserve">. Ереван, ул. М. </w:t>
      </w:r>
      <w:proofErr w:type="spellStart"/>
      <w:r w:rsidR="00535F40" w:rsidRPr="0012656E">
        <w:rPr>
          <w:rFonts w:ascii="GHEA Grapalat" w:hAnsi="GHEA Grapalat"/>
          <w:b/>
          <w:i w:val="0"/>
          <w:sz w:val="24"/>
          <w:szCs w:val="24"/>
        </w:rPr>
        <w:t>Гераци</w:t>
      </w:r>
      <w:proofErr w:type="spellEnd"/>
      <w:r w:rsidR="00535F40" w:rsidRPr="0012656E">
        <w:rPr>
          <w:rFonts w:ascii="GHEA Grapalat" w:hAnsi="GHEA Grapalat"/>
          <w:b/>
          <w:i w:val="0"/>
          <w:sz w:val="24"/>
          <w:szCs w:val="24"/>
        </w:rPr>
        <w:t>, д. 12</w:t>
      </w:r>
      <w:r w:rsidRPr="0012656E">
        <w:rPr>
          <w:rFonts w:ascii="GHEA Grapalat" w:hAnsi="GHEA Grapalat"/>
          <w:b/>
          <w:i w:val="0"/>
          <w:sz w:val="24"/>
          <w:szCs w:val="24"/>
        </w:rPr>
        <w:t xml:space="preserve">, в </w:t>
      </w:r>
      <w:r w:rsidR="0012656E" w:rsidRPr="0012656E">
        <w:rPr>
          <w:rFonts w:ascii="GHEA Grapalat" w:hAnsi="GHEA Grapalat"/>
          <w:b/>
          <w:i w:val="0"/>
          <w:sz w:val="24"/>
          <w:szCs w:val="24"/>
        </w:rPr>
        <w:t>1</w:t>
      </w:r>
      <w:r w:rsidR="006F4D9E">
        <w:rPr>
          <w:rFonts w:ascii="GHEA Grapalat" w:hAnsi="GHEA Grapalat"/>
          <w:b/>
          <w:i w:val="0"/>
          <w:sz w:val="24"/>
          <w:szCs w:val="24"/>
        </w:rPr>
        <w:t>0</w:t>
      </w:r>
      <w:r w:rsidR="0012656E" w:rsidRPr="0012656E">
        <w:rPr>
          <w:rFonts w:ascii="GHEA Grapalat" w:hAnsi="GHEA Grapalat"/>
          <w:b/>
          <w:i w:val="0"/>
          <w:sz w:val="24"/>
          <w:szCs w:val="24"/>
        </w:rPr>
        <w:t>:30</w:t>
      </w:r>
      <w:r w:rsidRPr="0012656E">
        <w:rPr>
          <w:rFonts w:ascii="GHEA Grapalat" w:hAnsi="GHEA Grapalat"/>
          <w:b/>
          <w:i w:val="0"/>
          <w:sz w:val="24"/>
          <w:szCs w:val="24"/>
        </w:rPr>
        <w:t xml:space="preserve"> </w:t>
      </w:r>
      <w:r w:rsidR="0012656E" w:rsidRPr="0012656E">
        <w:rPr>
          <w:rFonts w:ascii="GHEA Grapalat" w:hAnsi="GHEA Grapalat"/>
          <w:b/>
          <w:i w:val="0"/>
          <w:sz w:val="24"/>
          <w:szCs w:val="24"/>
        </w:rPr>
        <w:t xml:space="preserve">часов </w:t>
      </w:r>
      <w:r w:rsidR="006F4D9E">
        <w:rPr>
          <w:rFonts w:ascii="GHEA Grapalat" w:hAnsi="GHEA Grapalat"/>
          <w:b/>
          <w:i w:val="0"/>
          <w:sz w:val="24"/>
          <w:szCs w:val="24"/>
        </w:rPr>
        <w:t>07 января</w:t>
      </w:r>
      <w:r w:rsidR="000C5CD3">
        <w:rPr>
          <w:rFonts w:ascii="GHEA Grapalat" w:hAnsi="GHEA Grapalat"/>
          <w:b/>
          <w:i w:val="0"/>
          <w:sz w:val="24"/>
          <w:szCs w:val="24"/>
        </w:rPr>
        <w:t xml:space="preserve"> </w:t>
      </w:r>
      <w:r w:rsidR="00CF3958">
        <w:rPr>
          <w:rFonts w:ascii="GHEA Grapalat" w:hAnsi="GHEA Grapalat"/>
          <w:b/>
          <w:i w:val="0"/>
          <w:sz w:val="24"/>
          <w:szCs w:val="24"/>
        </w:rPr>
        <w:t>202</w:t>
      </w:r>
      <w:r w:rsidR="006F4D9E">
        <w:rPr>
          <w:rFonts w:ascii="GHEA Grapalat" w:hAnsi="GHEA Grapalat"/>
          <w:b/>
          <w:i w:val="0"/>
          <w:sz w:val="24"/>
          <w:szCs w:val="24"/>
        </w:rPr>
        <w:t>5</w:t>
      </w:r>
      <w:r w:rsidR="0012656E" w:rsidRPr="0012656E">
        <w:rPr>
          <w:rFonts w:ascii="GHEA Grapalat" w:hAnsi="GHEA Grapalat"/>
          <w:b/>
          <w:i w:val="0"/>
          <w:sz w:val="24"/>
          <w:szCs w:val="24"/>
        </w:rPr>
        <w:t xml:space="preserve"> года.</w:t>
      </w:r>
    </w:p>
    <w:p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4C7808" w:rsidRDefault="004C7808" w:rsidP="004C7808">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lastRenderedPageBreak/>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A234E1">
        <w:rPr>
          <w:rFonts w:ascii="GHEA Grapalat" w:hAnsi="GHEA Grapalat"/>
          <w:sz w:val="22"/>
          <w:szCs w:val="22"/>
        </w:rPr>
        <w:t>GHTsDzB-HVKAK-2025-08</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2A01B5">
        <w:rPr>
          <w:rFonts w:ascii="GHEA Grapalat" w:hAnsi="GHEA Grapalat"/>
          <w:sz w:val="22"/>
          <w:szCs w:val="22"/>
        </w:rPr>
        <w:t>2</w:t>
      </w:r>
      <w:r w:rsidR="00F40C5C">
        <w:rPr>
          <w:rFonts w:ascii="GHEA Grapalat" w:hAnsi="GHEA Grapalat"/>
          <w:sz w:val="22"/>
          <w:szCs w:val="22"/>
        </w:rPr>
        <w:t>7</w:t>
      </w:r>
      <w:r w:rsidR="002A01B5">
        <w:rPr>
          <w:rFonts w:ascii="GHEA Grapalat" w:hAnsi="GHEA Grapalat"/>
          <w:sz w:val="22"/>
          <w:szCs w:val="22"/>
        </w:rPr>
        <w:t xml:space="preserve"> декабря</w:t>
      </w:r>
      <w:r w:rsidR="00CF3958">
        <w:rPr>
          <w:rFonts w:ascii="GHEA Grapalat" w:hAnsi="GHEA Grapalat"/>
          <w:sz w:val="22"/>
          <w:szCs w:val="22"/>
        </w:rPr>
        <w:t xml:space="preserve"> 2024</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2A01B5" w:rsidRPr="001A6617" w:rsidRDefault="00F40C5C" w:rsidP="002A01B5">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Pr>
          <w:rFonts w:ascii="GHEA Grapalat" w:hAnsi="GHEA Grapalat"/>
          <w:b/>
        </w:rPr>
        <w:t>УСЛУГИ МОНИТОРИНГА МЕДИАПОЛЯ</w:t>
      </w:r>
      <w:r w:rsidRPr="00CF0A85">
        <w:rPr>
          <w:rFonts w:ascii="GHEA Grapalat" w:hAnsi="GHEA Grapalat"/>
          <w:b/>
        </w:rPr>
        <w:t xml:space="preserve"> </w:t>
      </w:r>
      <w:r w:rsidRPr="00A37E73">
        <w:rPr>
          <w:rFonts w:ascii="GHEA Grapalat" w:hAnsi="GHEA Grapalat"/>
          <w:b/>
        </w:rPr>
        <w:t>ДЛЯ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Pr="0041256C" w:rsidRDefault="0041256C" w:rsidP="0041256C">
      <w:pPr>
        <w:rPr>
          <w:rFonts w:ascii="GHEA Grapalat" w:hAnsi="GHEA Grapalat" w:cs="Sylfaen"/>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250E9A" w:rsidRPr="00521A49" w:rsidRDefault="00250E9A" w:rsidP="00250E9A">
      <w:pPr>
        <w:rPr>
          <w:rFonts w:ascii="GHEA Grapalat" w:hAnsi="GHEA Grapalat"/>
          <w:b/>
        </w:rPr>
      </w:pPr>
      <w:r w:rsidRPr="00A149BB">
        <w:rPr>
          <w:rFonts w:ascii="GHEA Grapalat" w:hAnsi="GHEA Grapalat"/>
          <w:b/>
          <w:i/>
          <w:color w:val="FF0000"/>
        </w:rPr>
        <w:t>Процедура осуществляется на основании части 6 статьи 15 закона Республики Армения "О</w:t>
      </w:r>
      <w:r w:rsidRPr="00A149BB">
        <w:rPr>
          <w:rFonts w:ascii="Sylfaen" w:hAnsi="Sylfaen" w:cs="Courier New"/>
          <w:b/>
          <w:i/>
          <w:color w:val="FF0000"/>
          <w:lang w:val="en-US"/>
        </w:rPr>
        <w:t> </w:t>
      </w:r>
      <w:r w:rsidRPr="00A149BB">
        <w:rPr>
          <w:rFonts w:ascii="GHEA Grapalat" w:hAnsi="GHEA Grapalat"/>
          <w:b/>
          <w:i/>
          <w:color w:val="FF0000"/>
        </w:rPr>
        <w:t>закупках"</w:t>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 xml:space="preserve"> </w:t>
      </w:r>
    </w:p>
    <w:p w:rsidR="0042397F" w:rsidRPr="0077296B" w:rsidRDefault="00994A77" w:rsidP="0042397F">
      <w:pPr>
        <w:widowControl w:val="0"/>
        <w:ind w:firstLine="567"/>
        <w:contextualSpacing/>
        <w:jc w:val="center"/>
        <w:rPr>
          <w:rFonts w:ascii="GHEA Grapalat" w:hAnsi="GHEA Grapalat"/>
          <w:b/>
          <w:sz w:val="22"/>
          <w:szCs w:val="22"/>
        </w:rPr>
      </w:pPr>
      <w:r w:rsidRPr="009044F1">
        <w:rPr>
          <w:rFonts w:ascii="GHEA Grapalat" w:hAnsi="GHEA Grapalat"/>
        </w:rPr>
        <w:br w:type="page"/>
      </w:r>
      <w:r w:rsidR="0042397F" w:rsidRPr="0077296B">
        <w:rPr>
          <w:rFonts w:ascii="GHEA Grapalat" w:hAnsi="GHEA Grapalat"/>
          <w:b/>
          <w:sz w:val="22"/>
          <w:szCs w:val="22"/>
        </w:rPr>
        <w:lastRenderedPageBreak/>
        <w:t>СОДЕРЖАНИЕ</w:t>
      </w:r>
    </w:p>
    <w:p w:rsidR="0042397F" w:rsidRPr="0077296B" w:rsidRDefault="0042397F" w:rsidP="0042397F">
      <w:pPr>
        <w:pStyle w:val="a3"/>
        <w:widowControl w:val="0"/>
        <w:spacing w:line="240" w:lineRule="auto"/>
        <w:ind w:firstLine="567"/>
        <w:contextualSpacing/>
        <w:jc w:val="center"/>
        <w:rPr>
          <w:rFonts w:ascii="GHEA Grapalat" w:hAnsi="GHEA Grapalat"/>
          <w:b/>
          <w:i w:val="0"/>
          <w:sz w:val="22"/>
          <w:szCs w:val="22"/>
        </w:rPr>
      </w:pPr>
      <w:r w:rsidRPr="0077296B">
        <w:rPr>
          <w:rFonts w:ascii="GHEA Grapalat" w:hAnsi="GHEA Grapalat"/>
          <w:b/>
          <w:i w:val="0"/>
          <w:sz w:val="22"/>
          <w:szCs w:val="22"/>
        </w:rPr>
        <w:t xml:space="preserve">ПРИГЛАШЕНИЯ НА ЗАПРОС КОТИРОВОК, </w:t>
      </w:r>
      <w:r w:rsidR="0077296B" w:rsidRPr="0077296B">
        <w:rPr>
          <w:rFonts w:ascii="GHEA Grapalat" w:hAnsi="GHEA Grapalat"/>
          <w:b/>
          <w:i w:val="0"/>
          <w:sz w:val="22"/>
          <w:szCs w:val="22"/>
        </w:rPr>
        <w:t xml:space="preserve">ОБЪЯВЛЕННЫЙ С ЦЕЛЬЮ ПРИОБРЕТЕНИЯ УСЛУГИ МОНИТОРИНГА МЕДИАПОЛЯ ДЛЯ СВОИХ </w:t>
      </w:r>
      <w:r w:rsidRPr="0077296B">
        <w:rPr>
          <w:rFonts w:ascii="GHEA Grapalat" w:hAnsi="GHEA Grapalat"/>
          <w:b/>
          <w:i w:val="0"/>
          <w:sz w:val="22"/>
          <w:szCs w:val="22"/>
        </w:rPr>
        <w:t>НУЖД</w:t>
      </w:r>
    </w:p>
    <w:p w:rsidR="00CF3958" w:rsidRDefault="00CF3958" w:rsidP="0042397F">
      <w:pPr>
        <w:widowControl w:val="0"/>
        <w:ind w:firstLine="567"/>
        <w:contextualSpacing/>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520F57" w:rsidRPr="008842CE" w:rsidRDefault="00520F57" w:rsidP="004260E1">
      <w:pPr>
        <w:widowControl w:val="0"/>
        <w:contextualSpacing/>
        <w:jc w:val="center"/>
        <w:rPr>
          <w:rFonts w:ascii="GHEA Grapalat" w:hAnsi="GHEA Grapalat"/>
          <w:b/>
        </w:rPr>
      </w:pP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A234E1">
        <w:rPr>
          <w:rFonts w:ascii="GHEA Grapalat" w:hAnsi="GHEA Grapalat"/>
          <w:b/>
          <w:sz w:val="22"/>
          <w:szCs w:val="22"/>
        </w:rPr>
        <w:t>GHTsDzB-HVKAK-2025-08</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w:t>
      </w:r>
      <w:proofErr w:type="gramEnd"/>
      <w:r w:rsidR="00AD798D">
        <w:rPr>
          <w:rFonts w:ascii="GHEA Grapalat" w:hAnsi="GHEA Grapalat"/>
          <w:b/>
        </w:rPr>
        <w:t xml:space="preserve">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77296B">
        <w:rPr>
          <w:rFonts w:ascii="GHEA Grapalat" w:hAnsi="GHEA Grapalat"/>
          <w:b/>
          <w:i w:val="0"/>
          <w:sz w:val="24"/>
          <w:szCs w:val="24"/>
        </w:rPr>
        <w:t>у</w:t>
      </w:r>
      <w:r w:rsidR="0077296B" w:rsidRPr="0077296B">
        <w:rPr>
          <w:rFonts w:ascii="GHEA Grapalat" w:hAnsi="GHEA Grapalat"/>
          <w:b/>
          <w:i w:val="0"/>
          <w:sz w:val="24"/>
          <w:szCs w:val="24"/>
        </w:rPr>
        <w:t xml:space="preserve">слуги мониторинга </w:t>
      </w:r>
      <w:proofErr w:type="spellStart"/>
      <w:r w:rsidR="0077296B" w:rsidRPr="0077296B">
        <w:rPr>
          <w:rFonts w:ascii="GHEA Grapalat" w:hAnsi="GHEA Grapalat"/>
          <w:b/>
          <w:i w:val="0"/>
          <w:sz w:val="24"/>
          <w:szCs w:val="24"/>
        </w:rPr>
        <w:t>медиаполя</w:t>
      </w:r>
      <w:proofErr w:type="spellEnd"/>
      <w:r w:rsidR="0077296B" w:rsidRPr="0077296B">
        <w:rPr>
          <w:rFonts w:ascii="GHEA Grapalat" w:hAnsi="GHEA Grapalat"/>
          <w:b/>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F50DFD">
        <w:rPr>
          <w:rFonts w:ascii="GHEA Grapalat" w:hAnsi="GHEA Grapalat"/>
          <w:b/>
          <w:i w:val="0"/>
          <w:sz w:val="24"/>
          <w:szCs w:val="24"/>
        </w:rPr>
        <w:t>1</w:t>
      </w:r>
      <w:r w:rsidR="00CC2D29" w:rsidRPr="00CC2D29">
        <w:rPr>
          <w:rFonts w:ascii="GHEA Grapalat" w:hAnsi="GHEA Grapalat"/>
          <w:b/>
          <w:i w:val="0"/>
          <w:sz w:val="24"/>
          <w:szCs w:val="24"/>
        </w:rPr>
        <w:t xml:space="preserve"> </w:t>
      </w:r>
      <w:r w:rsidR="00777B7F" w:rsidRPr="00CC2D29">
        <w:rPr>
          <w:rFonts w:ascii="GHEA Grapalat" w:hAnsi="GHEA Grapalat"/>
          <w:b/>
          <w:i w:val="0"/>
          <w:sz w:val="24"/>
          <w:szCs w:val="24"/>
        </w:rPr>
        <w:t>лот</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88"/>
        <w:gridCol w:w="6530"/>
      </w:tblGrid>
      <w:tr w:rsidR="00970424" w:rsidRPr="009044F1" w:rsidTr="00057003">
        <w:trPr>
          <w:jc w:val="center"/>
        </w:trPr>
        <w:tc>
          <w:tcPr>
            <w:tcW w:w="270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53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057003">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8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53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42397F" w:rsidRPr="00AA73D2" w:rsidTr="00057003">
        <w:trPr>
          <w:jc w:val="center"/>
        </w:trPr>
        <w:tc>
          <w:tcPr>
            <w:tcW w:w="1216" w:type="dxa"/>
            <w:vAlign w:val="center"/>
          </w:tcPr>
          <w:p w:rsidR="0042397F" w:rsidRPr="00057003" w:rsidRDefault="0042397F" w:rsidP="00B46D58">
            <w:pPr>
              <w:pStyle w:val="23"/>
              <w:widowControl w:val="0"/>
              <w:spacing w:after="120" w:line="240" w:lineRule="auto"/>
              <w:ind w:firstLine="0"/>
              <w:jc w:val="center"/>
              <w:rPr>
                <w:rFonts w:ascii="GHEA Grapalat" w:hAnsi="GHEA Grapalat"/>
                <w:sz w:val="24"/>
                <w:szCs w:val="24"/>
              </w:rPr>
            </w:pPr>
            <w:r w:rsidRPr="00057003">
              <w:rPr>
                <w:rFonts w:ascii="GHEA Grapalat" w:hAnsi="GHEA Grapalat"/>
                <w:sz w:val="24"/>
                <w:szCs w:val="24"/>
              </w:rPr>
              <w:t>1</w:t>
            </w:r>
          </w:p>
        </w:tc>
        <w:tc>
          <w:tcPr>
            <w:tcW w:w="1488" w:type="dxa"/>
            <w:vAlign w:val="center"/>
          </w:tcPr>
          <w:p w:rsidR="0042397F" w:rsidRPr="00C0636B" w:rsidRDefault="00526F4D" w:rsidP="0042397F">
            <w:pPr>
              <w:pStyle w:val="23"/>
              <w:spacing w:line="240" w:lineRule="auto"/>
              <w:ind w:firstLine="0"/>
              <w:jc w:val="center"/>
              <w:rPr>
                <w:rFonts w:ascii="GHEA Grapalat" w:hAnsi="GHEA Grapalat"/>
                <w:sz w:val="24"/>
                <w:szCs w:val="24"/>
              </w:rPr>
            </w:pPr>
            <w:bookmarkStart w:id="0" w:name="_GoBack"/>
            <w:r>
              <w:rPr>
                <w:rFonts w:ascii="GHEA Grapalat" w:hAnsi="GHEA Grapalat"/>
                <w:sz w:val="24"/>
                <w:szCs w:val="24"/>
              </w:rPr>
              <w:t>84</w:t>
            </w:r>
            <w:r w:rsidR="0042397F" w:rsidRPr="00C0636B">
              <w:rPr>
                <w:rFonts w:ascii="GHEA Grapalat" w:hAnsi="GHEA Grapalat"/>
                <w:sz w:val="24"/>
                <w:szCs w:val="24"/>
              </w:rPr>
              <w:t>0,000</w:t>
            </w:r>
            <w:bookmarkEnd w:id="0"/>
          </w:p>
        </w:tc>
        <w:tc>
          <w:tcPr>
            <w:tcW w:w="6530" w:type="dxa"/>
            <w:vAlign w:val="center"/>
          </w:tcPr>
          <w:p w:rsidR="0042397F" w:rsidRPr="00C0636B" w:rsidRDefault="00526F4D" w:rsidP="0042397F">
            <w:pPr>
              <w:pStyle w:val="23"/>
              <w:spacing w:line="240" w:lineRule="auto"/>
              <w:ind w:firstLine="0"/>
              <w:rPr>
                <w:rFonts w:ascii="GHEA Grapalat" w:hAnsi="GHEA Grapalat"/>
                <w:sz w:val="24"/>
                <w:szCs w:val="24"/>
                <w:u w:val="single"/>
                <w:vertAlign w:val="subscript"/>
              </w:rPr>
            </w:pPr>
            <w:r w:rsidRPr="00526F4D">
              <w:rPr>
                <w:rFonts w:ascii="GHEA Grapalat" w:hAnsi="GHEA Grapalat"/>
                <w:sz w:val="24"/>
                <w:szCs w:val="24"/>
              </w:rPr>
              <w:t xml:space="preserve">Услуги мониторинга </w:t>
            </w:r>
            <w:proofErr w:type="spellStart"/>
            <w:r w:rsidRPr="00526F4D">
              <w:rPr>
                <w:rFonts w:ascii="GHEA Grapalat" w:hAnsi="GHEA Grapalat"/>
                <w:sz w:val="24"/>
                <w:szCs w:val="24"/>
              </w:rPr>
              <w:t>медиаполя</w:t>
            </w:r>
            <w:proofErr w:type="spellEnd"/>
            <w:r w:rsidRPr="00526F4D">
              <w:rPr>
                <w:rFonts w:ascii="GHEA Grapalat" w:hAnsi="GHEA Grapalat"/>
                <w:sz w:val="24"/>
                <w:szCs w:val="24"/>
              </w:rPr>
              <w:t xml:space="preserve">  </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106256" w:rsidRPr="000B29DC">
        <w:rPr>
          <w:rFonts w:ascii="GHEA Grapalat" w:hAnsi="GHEA Grapalat"/>
        </w:rPr>
        <w:t>аффилированных</w:t>
      </w:r>
      <w:proofErr w:type="spellEnd"/>
      <w:r w:rsidR="00106256" w:rsidRPr="000B29DC">
        <w:rPr>
          <w:rFonts w:ascii="GHEA Grapalat" w:hAnsi="GHEA Grapalat"/>
        </w:rPr>
        <w:t xml:space="preserve">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w:t>
      </w:r>
      <w:r w:rsidR="00526F4D">
        <w:rPr>
          <w:rFonts w:ascii="GHEA Grapalat" w:hAnsi="GHEA Grapalat"/>
          <w:b/>
          <w:sz w:val="24"/>
          <w:szCs w:val="24"/>
        </w:rPr>
        <w:t>0</w:t>
      </w:r>
      <w:r w:rsidR="009415D8" w:rsidRPr="009415D8">
        <w:rPr>
          <w:rFonts w:ascii="GHEA Grapalat" w:hAnsi="GHEA Grapalat"/>
          <w:b/>
          <w:sz w:val="24"/>
          <w:szCs w:val="24"/>
        </w:rPr>
        <w:t>:30</w:t>
      </w:r>
      <w:r w:rsidRPr="009415D8">
        <w:rPr>
          <w:rFonts w:ascii="GHEA Grapalat" w:hAnsi="GHEA Grapalat"/>
          <w:b/>
          <w:sz w:val="24"/>
          <w:szCs w:val="24"/>
        </w:rPr>
        <w:t xml:space="preserve"> часов </w:t>
      </w:r>
      <w:r w:rsidR="00526F4D">
        <w:rPr>
          <w:rFonts w:ascii="GHEA Grapalat" w:hAnsi="GHEA Grapalat"/>
          <w:b/>
          <w:sz w:val="24"/>
          <w:szCs w:val="24"/>
        </w:rPr>
        <w:t>11</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Астгик</w:t>
      </w:r>
      <w:proofErr w:type="spellEnd"/>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w:t>
      </w:r>
      <w:proofErr w:type="spellStart"/>
      <w:r w:rsidR="00F827F5">
        <w:rPr>
          <w:rFonts w:ascii="GHEA Grapalat" w:hAnsi="GHEA Grapalat"/>
        </w:rPr>
        <w:t>аффилированных</w:t>
      </w:r>
      <w:proofErr w:type="spellEnd"/>
      <w:r w:rsidR="00F827F5">
        <w:rPr>
          <w:rFonts w:ascii="GHEA Grapalat" w:hAnsi="GHEA Grapalat"/>
        </w:rPr>
        <w:t xml:space="preserve">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б)</w:t>
      </w:r>
      <w:r w:rsidRPr="00F50DFD">
        <w:t xml:space="preserve"> </w:t>
      </w:r>
      <w:r w:rsidRPr="00F50DFD">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F50DFD">
        <w:rPr>
          <w:rFonts w:ascii="GHEA Grapalat" w:hAnsi="GHEA Grapalat"/>
          <w:sz w:val="24"/>
          <w:szCs w:val="24"/>
          <w:lang w:val="hy-AM"/>
        </w:rPr>
        <w:t xml:space="preserve">, </w:t>
      </w:r>
      <w:r w:rsidRPr="00F50DFD">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F50DFD">
        <w:rPr>
          <w:rFonts w:ascii="GHEA Grapalat" w:hAnsi="GHEA Grapalat"/>
          <w:sz w:val="24"/>
          <w:szCs w:val="24"/>
        </w:rPr>
        <w:t>ВС</w:t>
      </w:r>
      <w:proofErr w:type="gramEnd"/>
      <w:r w:rsidRPr="00F50DFD">
        <w:rPr>
          <w:rFonts w:ascii="GHEA Grapalat" w:hAnsi="GHEA Grapalat"/>
          <w:sz w:val="24"/>
          <w:szCs w:val="24"/>
        </w:rPr>
        <w:t>= ЦУ/</w:t>
      </w:r>
      <w:proofErr w:type="spellStart"/>
      <w:r w:rsidRPr="00F50DFD">
        <w:rPr>
          <w:rFonts w:ascii="GHEA Grapalat" w:hAnsi="GHEA Grapalat"/>
          <w:sz w:val="24"/>
          <w:szCs w:val="24"/>
        </w:rPr>
        <w:t>С</w:t>
      </w:r>
      <w:r w:rsidR="007861DD" w:rsidRPr="00F50DFD">
        <w:rPr>
          <w:rFonts w:ascii="GHEA Grapalat" w:hAnsi="GHEA Grapalat"/>
          <w:sz w:val="24"/>
          <w:szCs w:val="24"/>
        </w:rPr>
        <w:t>ц</w:t>
      </w:r>
      <w:r w:rsidRPr="00F50DFD">
        <w:rPr>
          <w:rFonts w:ascii="GHEA Grapalat" w:hAnsi="GHEA Grapalat"/>
          <w:sz w:val="24"/>
          <w:szCs w:val="24"/>
        </w:rPr>
        <w:t>xУxК</w:t>
      </w:r>
      <w:proofErr w:type="spellEnd"/>
      <w:r w:rsidR="007861DD" w:rsidRPr="00F50DFD">
        <w:rPr>
          <w:rFonts w:ascii="GHEA Grapalat" w:hAnsi="GHEA Grapalat"/>
          <w:sz w:val="24"/>
          <w:szCs w:val="24"/>
        </w:rPr>
        <w:t>, где:</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proofErr w:type="spellStart"/>
      <w:r w:rsidRPr="00F50DFD">
        <w:rPr>
          <w:rFonts w:ascii="GHEA Grapalat" w:hAnsi="GHEA Grapalat"/>
          <w:sz w:val="24"/>
          <w:szCs w:val="24"/>
        </w:rPr>
        <w:t>ВС-сумма</w:t>
      </w:r>
      <w:proofErr w:type="spellEnd"/>
      <w:r w:rsidRPr="00F50DFD">
        <w:rPr>
          <w:rFonts w:ascii="GHEA Grapalat" w:hAnsi="GHEA Grapalat"/>
          <w:sz w:val="24"/>
          <w:szCs w:val="24"/>
        </w:rPr>
        <w:t xml:space="preserve">, </w:t>
      </w:r>
      <w:proofErr w:type="gramStart"/>
      <w:r w:rsidRPr="00F50DFD">
        <w:rPr>
          <w:rFonts w:ascii="GHEA Grapalat" w:hAnsi="GHEA Grapalat"/>
          <w:sz w:val="24"/>
          <w:szCs w:val="24"/>
        </w:rPr>
        <w:t>выплачиваемая</w:t>
      </w:r>
      <w:proofErr w:type="gramEnd"/>
      <w:r w:rsidRPr="00F50DFD">
        <w:rPr>
          <w:rFonts w:ascii="GHEA Grapalat" w:hAnsi="GHEA Grapalat"/>
          <w:sz w:val="24"/>
          <w:szCs w:val="24"/>
        </w:rPr>
        <w:t xml:space="preserve"> за оказание отдельных видов услуг, установленных договором</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 xml:space="preserve">ЦУ </w:t>
      </w:r>
      <w:proofErr w:type="gramStart"/>
      <w:r w:rsidRPr="00F50DFD">
        <w:rPr>
          <w:rFonts w:ascii="GHEA Grapalat" w:hAnsi="GHEA Grapalat"/>
          <w:sz w:val="24"/>
          <w:szCs w:val="24"/>
        </w:rPr>
        <w:t>-и</w:t>
      </w:r>
      <w:proofErr w:type="gramEnd"/>
      <w:r w:rsidRPr="00F50DFD">
        <w:rPr>
          <w:rFonts w:ascii="GHEA Grapalat" w:hAnsi="GHEA Grapalat"/>
          <w:sz w:val="24"/>
          <w:szCs w:val="24"/>
        </w:rPr>
        <w:t xml:space="preserve">тоговая цена, предложенная </w:t>
      </w:r>
      <w:r w:rsidR="0038256B" w:rsidRPr="00F50DFD">
        <w:rPr>
          <w:rFonts w:ascii="GHEA Grapalat" w:hAnsi="GHEA Grapalat"/>
          <w:sz w:val="24"/>
          <w:szCs w:val="24"/>
        </w:rPr>
        <w:t>ото</w:t>
      </w:r>
      <w:r w:rsidRPr="00F50DFD">
        <w:rPr>
          <w:rFonts w:ascii="GHEA Grapalat" w:hAnsi="GHEA Grapalat"/>
          <w:sz w:val="24"/>
          <w:szCs w:val="24"/>
        </w:rPr>
        <w:t>бранным участником</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С</w:t>
      </w:r>
      <w:proofErr w:type="gramStart"/>
      <w:r w:rsidRPr="00F50DFD">
        <w:rPr>
          <w:rFonts w:ascii="GHEA Grapalat" w:hAnsi="GHEA Grapalat"/>
          <w:sz w:val="24"/>
          <w:szCs w:val="24"/>
        </w:rPr>
        <w:t>Ц-</w:t>
      </w:r>
      <w:proofErr w:type="gramEnd"/>
      <w:r w:rsidRPr="00F50DFD">
        <w:rPr>
          <w:rFonts w:ascii="GHEA Grapalat" w:hAnsi="GHEA Grapalat"/>
          <w:sz w:val="24"/>
          <w:szCs w:val="24"/>
        </w:rPr>
        <w:t xml:space="preserve"> совокупность максимальных единиц цен, установленных для оказания услуги</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proofErr w:type="spellStart"/>
      <w:proofErr w:type="gramStart"/>
      <w:r w:rsidRPr="00F50DFD">
        <w:rPr>
          <w:rFonts w:ascii="GHEA Grapalat" w:hAnsi="GHEA Grapalat"/>
          <w:sz w:val="24"/>
          <w:szCs w:val="24"/>
        </w:rPr>
        <w:t>У-цена</w:t>
      </w:r>
      <w:proofErr w:type="spellEnd"/>
      <w:proofErr w:type="gramEnd"/>
      <w:r w:rsidRPr="00F50DFD">
        <w:rPr>
          <w:rFonts w:ascii="GHEA Grapalat" w:hAnsi="GHEA Grapalat"/>
          <w:sz w:val="24"/>
          <w:szCs w:val="24"/>
        </w:rPr>
        <w:t xml:space="preserve"> на максимальную единицу предоставленной услуги</w:t>
      </w:r>
      <w:r w:rsidR="00F00004" w:rsidRPr="00F50DFD">
        <w:rPr>
          <w:rFonts w:ascii="GHEA Grapalat" w:hAnsi="GHEA Grapalat"/>
          <w:sz w:val="24"/>
          <w:szCs w:val="24"/>
        </w:rPr>
        <w:t>,</w:t>
      </w:r>
    </w:p>
    <w:p w:rsidR="00BC1D1C" w:rsidRPr="00F50DFD" w:rsidRDefault="00BC1D1C" w:rsidP="007B18B8">
      <w:pPr>
        <w:pStyle w:val="norm"/>
        <w:widowControl w:val="0"/>
        <w:spacing w:line="240" w:lineRule="auto"/>
        <w:ind w:firstLine="567"/>
        <w:contextualSpacing/>
        <w:rPr>
          <w:rFonts w:ascii="GHEA Grapalat" w:hAnsi="GHEA Grapalat"/>
          <w:sz w:val="24"/>
          <w:szCs w:val="24"/>
        </w:rPr>
      </w:pPr>
      <w:r w:rsidRPr="00F50DFD">
        <w:rPr>
          <w:rFonts w:ascii="GHEA Grapalat" w:hAnsi="GHEA Grapalat"/>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w:t>
      </w:r>
      <w:r w:rsidR="00057003">
        <w:rPr>
          <w:rFonts w:ascii="GHEA Grapalat" w:hAnsi="GHEA Grapalat"/>
          <w:sz w:val="24"/>
          <w:szCs w:val="24"/>
        </w:rPr>
        <w:t xml:space="preserve"> </w:t>
      </w:r>
      <w:r w:rsidR="00526F4D">
        <w:rPr>
          <w:rFonts w:ascii="GHEA Grapalat" w:hAnsi="GHEA Grapalat"/>
          <w:b/>
          <w:sz w:val="24"/>
          <w:szCs w:val="24"/>
        </w:rPr>
        <w:t>10</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w:t>
      </w:r>
      <w:r w:rsidR="00526F4D">
        <w:rPr>
          <w:rFonts w:ascii="GHEA Grapalat" w:hAnsi="GHEA Grapalat"/>
          <w:b/>
          <w:sz w:val="24"/>
          <w:szCs w:val="24"/>
        </w:rPr>
        <w:t>0</w:t>
      </w:r>
      <w:r w:rsidR="00204A09" w:rsidRPr="00204A09">
        <w:rPr>
          <w:rFonts w:ascii="GHEA Grapalat" w:hAnsi="GHEA Grapalat"/>
          <w:b/>
          <w:sz w:val="24"/>
          <w:szCs w:val="24"/>
        </w:rPr>
        <w:t>:30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proofErr w:type="gramStart"/>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proofErr w:type="gramEnd"/>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6D55DC" w:rsidRPr="0087724F" w:rsidRDefault="00C61E94" w:rsidP="00204A09">
      <w:pPr>
        <w:widowControl w:val="0"/>
        <w:tabs>
          <w:tab w:val="left" w:pos="1276"/>
        </w:tabs>
        <w:ind w:firstLine="567"/>
        <w:contextualSpacing/>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proofErr w:type="gramStart"/>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w:t>
      </w:r>
      <w:proofErr w:type="gramStart"/>
      <w:r w:rsidRPr="0087724F">
        <w:rPr>
          <w:rFonts w:ascii="GHEA Grapalat" w:hAnsi="GHEA Grapalat" w:cs="Sylfaen" w:hint="eastAsia"/>
        </w:rPr>
        <w:t>я</w:t>
      </w:r>
      <w:r w:rsidRPr="0087724F">
        <w:rPr>
          <w:rFonts w:ascii="GHEA Grapalat" w:hAnsi="GHEA Grapalat" w:cs="Sylfaen"/>
        </w:rPr>
        <w:t>-</w:t>
      </w:r>
      <w:proofErr w:type="gramEnd"/>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07948" w:rsidRDefault="00786738" w:rsidP="00FA2474">
      <w:pPr>
        <w:widowControl w:val="0"/>
        <w:tabs>
          <w:tab w:val="left" w:pos="1276"/>
        </w:tabs>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853D2D" w:rsidRDefault="002406D8" w:rsidP="00FA2474">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10.8</w:t>
      </w:r>
      <w:proofErr w:type="gramStart"/>
      <w:r w:rsidRPr="00F2342B">
        <w:rPr>
          <w:rFonts w:ascii="GHEA Grapalat" w:hAnsi="GHEA Grapalat"/>
        </w:rPr>
        <w:t xml:space="preserve"> </w:t>
      </w:r>
      <w:r w:rsidRPr="00F2342B">
        <w:rPr>
          <w:rFonts w:ascii="GHEA Grapalat" w:hAnsi="GHEA Grapalat" w:hint="eastAsia"/>
        </w:rPr>
        <w:t>О</w:t>
      </w:r>
      <w:proofErr w:type="gramEnd"/>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w:t>
      </w:r>
      <w:proofErr w:type="gramStart"/>
      <w:r w:rsidRPr="00F2342B">
        <w:rPr>
          <w:rFonts w:ascii="GHEA Grapalat" w:hAnsi="GHEA Grapalat" w:hint="eastAsia"/>
        </w:rPr>
        <w:t>и</w:t>
      </w:r>
      <w:r w:rsidRPr="00F2342B">
        <w:rPr>
          <w:rFonts w:ascii="GHEA Grapalat" w:hAnsi="GHEA Grapalat"/>
        </w:rPr>
        <w:t>-</w:t>
      </w:r>
      <w:proofErr w:type="gramEnd"/>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234E1">
        <w:rPr>
          <w:rFonts w:ascii="GHEA Grapalat" w:hAnsi="GHEA Grapalat"/>
          <w:b/>
          <w:sz w:val="22"/>
          <w:szCs w:val="22"/>
        </w:rPr>
        <w:t>GHTsDzB-HVKAK-2025-08</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A234E1">
        <w:rPr>
          <w:rFonts w:ascii="GHEA Grapalat" w:hAnsi="GHEA Grapalat"/>
          <w:b/>
          <w:sz w:val="22"/>
          <w:szCs w:val="22"/>
        </w:rPr>
        <w:t>GHTsDzB-HVKAK-2025-08</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A234E1">
        <w:rPr>
          <w:rFonts w:ascii="GHEA Grapalat" w:hAnsi="GHEA Grapalat"/>
          <w:b/>
          <w:sz w:val="22"/>
          <w:szCs w:val="22"/>
        </w:rPr>
        <w:t>GHTsDzB-HVKAK-2025-08</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A234E1">
        <w:rPr>
          <w:rFonts w:ascii="GHEA Grapalat" w:hAnsi="GHEA Grapalat"/>
          <w:b/>
          <w:sz w:val="22"/>
          <w:szCs w:val="22"/>
        </w:rPr>
        <w:t>GHTsDzB-HVKAK-2025-08</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2"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rsidP="00D07727">
      <w:pPr>
        <w:jc w:val="right"/>
        <w:rPr>
          <w:rFonts w:ascii="GHEA Grapalat" w:hAnsi="GHEA Grapalat"/>
          <w:b/>
        </w:rPr>
      </w:pPr>
      <w:r>
        <w:rPr>
          <w:rFonts w:ascii="GHEA Grapalat" w:hAnsi="GHEA Grapalat"/>
          <w:b/>
        </w:rPr>
        <w:br w:type="page"/>
      </w:r>
      <w:r w:rsidR="00652A78">
        <w:rPr>
          <w:rFonts w:ascii="GHEA Grapalat" w:hAnsi="GHEA Grapalat"/>
          <w:b/>
        </w:rPr>
        <w:t>Приложение 1.</w:t>
      </w:r>
      <w:r w:rsidR="00BD3FDD">
        <w:rPr>
          <w:rFonts w:ascii="GHEA Grapalat" w:hAnsi="GHEA Grapalat"/>
          <w:b/>
        </w:rPr>
        <w:t>1</w:t>
      </w:r>
      <w:r w:rsidR="00652A78">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234E1">
        <w:rPr>
          <w:rFonts w:ascii="GHEA Grapalat" w:hAnsi="GHEA Grapalat"/>
          <w:b/>
          <w:sz w:val="22"/>
          <w:szCs w:val="22"/>
        </w:rPr>
        <w:t>GHTsDzB-HVKAK-2025-08</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F876A3"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876A3"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F876A3"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876A3"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F876A3"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876A3"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F876A3"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F876A3"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F876A3"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F876A3"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F876A3"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F876A3"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F876A3"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F876A3"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F876A3"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F876A3"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F876A3"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F876A3"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F876A3"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F876A3"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F876A3"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F876A3"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234E1">
        <w:rPr>
          <w:rFonts w:ascii="GHEA Grapalat" w:hAnsi="GHEA Grapalat"/>
          <w:b/>
          <w:sz w:val="22"/>
          <w:szCs w:val="22"/>
        </w:rPr>
        <w:t>GHTsDzB-HVKAK-2025-08</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A234E1">
        <w:rPr>
          <w:rFonts w:ascii="GHEA Grapalat" w:hAnsi="GHEA Grapalat"/>
          <w:b/>
          <w:sz w:val="22"/>
          <w:szCs w:val="22"/>
        </w:rPr>
        <w:t>GHTsDzB-HVKAK-2025-08</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A234E1">
        <w:rPr>
          <w:rFonts w:ascii="GHEA Grapalat" w:hAnsi="GHEA Grapalat"/>
          <w:b/>
          <w:sz w:val="22"/>
          <w:szCs w:val="22"/>
        </w:rPr>
        <w:t>GHTsDzB-HVKAK-2025-08</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A234E1">
        <w:rPr>
          <w:rFonts w:ascii="GHEA Grapalat" w:hAnsi="GHEA Grapalat"/>
          <w:b/>
          <w:sz w:val="22"/>
          <w:szCs w:val="22"/>
        </w:rPr>
        <w:t>GHTsDzB-HVKAK-2025-08</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C28F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C28F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C28F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A234E1">
        <w:rPr>
          <w:rFonts w:ascii="GHEA Grapalat" w:hAnsi="GHEA Grapalat"/>
          <w:b/>
          <w:sz w:val="22"/>
          <w:szCs w:val="22"/>
        </w:rPr>
        <w:t>GHTsDzB-HVKAK-2025-08</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proofErr w:type="gramStart"/>
      <w:r w:rsidRPr="00B138F3">
        <w:rPr>
          <w:rFonts w:ascii="GHEA Grapalat" w:hAnsi="GHEA Grapalat"/>
          <w:spacing w:val="-6"/>
        </w:rPr>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A234E1">
        <w:rPr>
          <w:rFonts w:ascii="GHEA Grapalat" w:hAnsi="GHEA Grapalat"/>
          <w:b/>
          <w:sz w:val="22"/>
          <w:szCs w:val="22"/>
        </w:rPr>
        <w:t>GHTsDzB-HVKAK-2025-08</w:t>
      </w:r>
      <w:r w:rsidR="00043314" w:rsidRPr="00844DED">
        <w:rPr>
          <w:rFonts w:ascii="GHEA Grapalat" w:hAnsi="GHEA Grapalat"/>
          <w:b/>
          <w:sz w:val="22"/>
          <w:szCs w:val="22"/>
        </w:rPr>
        <w:t>»</w:t>
      </w:r>
      <w:r w:rsidRPr="00B138F3">
        <w:rPr>
          <w:rFonts w:ascii="GHEA Grapalat" w:hAnsi="GHEA Grapalat"/>
        </w:rPr>
        <w:t>.</w:t>
      </w:r>
      <w:proofErr w:type="gramEnd"/>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043314">
      <w:pPr>
        <w:widowControl w:val="0"/>
        <w:contextualSpacing/>
        <w:jc w:val="center"/>
        <w:rPr>
          <w:rFonts w:ascii="GHEA Grapalat" w:hAnsi="GHEA Grapalat" w:cs="Sylfaen"/>
        </w:rPr>
      </w:pPr>
    </w:p>
    <w:p w:rsidR="00E752B6" w:rsidRPr="00E752B6" w:rsidRDefault="00E752B6" w:rsidP="00043314">
      <w:pPr>
        <w:contextualSpacing/>
        <w:rPr>
          <w:rFonts w:ascii="GHEA Grapalat" w:hAnsi="GHEA Grapalat" w:cs="Sylfaen"/>
        </w:rPr>
      </w:pP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195BC9" w:rsidRDefault="00195BC9">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A234E1">
        <w:rPr>
          <w:rFonts w:ascii="GHEA Grapalat" w:hAnsi="GHEA Grapalat"/>
          <w:b/>
          <w:sz w:val="22"/>
          <w:szCs w:val="22"/>
        </w:rPr>
        <w:t>GHTsDzB-HVKAK-2025-08</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00F50DFD">
        <w:rPr>
          <w:rFonts w:ascii="GHEA Grapalat" w:hAnsi="GHEA Grapalat"/>
        </w:rPr>
        <w:t>Г</w:t>
      </w:r>
      <w:r w:rsidRPr="003B1214">
        <w:rPr>
          <w:rFonts w:ascii="GHEA Grapalat" w:hAnsi="GHEA Grapalat"/>
        </w:rPr>
        <w:t>енерального</w:t>
      </w:r>
      <w:r>
        <w:rPr>
          <w:rFonts w:ascii="GHEA Grapalat" w:hAnsi="GHEA Grapalat"/>
        </w:rPr>
        <w:t xml:space="preserve"> директора </w:t>
      </w:r>
      <w:r w:rsidR="00F50DFD">
        <w:rPr>
          <w:rFonts w:ascii="GHEA Grapalat" w:hAnsi="GHEA Grapalat"/>
        </w:rPr>
        <w:t xml:space="preserve">С. </w:t>
      </w:r>
      <w:proofErr w:type="spellStart"/>
      <w:r w:rsidR="00F50DFD">
        <w:rPr>
          <w:rFonts w:ascii="GHEA Grapalat" w:hAnsi="GHEA Grapalat"/>
        </w:rPr>
        <w:t>Атояна</w:t>
      </w:r>
      <w:proofErr w:type="spellEnd"/>
      <w:r w:rsidRPr="00D04EA3">
        <w:rPr>
          <w:rFonts w:ascii="GHEA Grapalat" w:hAnsi="GHEA Grapalat"/>
        </w:rPr>
        <w:t>, действующе</w:t>
      </w:r>
      <w:r w:rsidR="00F50DFD">
        <w:rPr>
          <w:rFonts w:ascii="GHEA Grapalat" w:hAnsi="GHEA Grapalat"/>
        </w:rPr>
        <w:t>го</w:t>
      </w:r>
      <w:r w:rsidR="002506DA">
        <w:rPr>
          <w:rFonts w:ascii="GHEA Grapalat" w:hAnsi="GHEA Grapalat"/>
        </w:rPr>
        <w:t xml:space="preserve"> </w:t>
      </w:r>
      <w:r w:rsidRPr="00D04EA3">
        <w:rPr>
          <w:rFonts w:ascii="GHEA Grapalat" w:hAnsi="GHEA Grapalat"/>
        </w:rPr>
        <w:t xml:space="preserve">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526F4D">
        <w:rPr>
          <w:rFonts w:ascii="GHEA Grapalat" w:hAnsi="GHEA Grapalat"/>
          <w:b/>
        </w:rPr>
        <w:t xml:space="preserve">услуги мониторинга </w:t>
      </w:r>
      <w:proofErr w:type="spellStart"/>
      <w:r w:rsidR="00526F4D">
        <w:rPr>
          <w:rFonts w:ascii="GHEA Grapalat" w:hAnsi="GHEA Grapalat"/>
          <w:b/>
        </w:rPr>
        <w:t>медиаполя</w:t>
      </w:r>
      <w:proofErr w:type="spellEnd"/>
      <w:r w:rsidR="00FD053F" w:rsidRPr="00FD053F">
        <w:rPr>
          <w:rFonts w:ascii="GHEA Grapalat" w:hAnsi="GHEA Grapalat"/>
          <w:b/>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BD68F2" w:rsidRPr="00D04EA3" w:rsidRDefault="00BD68F2"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641CF8">
        <w:rPr>
          <w:rFonts w:ascii="GHEA Grapalat" w:hAnsi="GHEA Grapalat"/>
        </w:rPr>
        <w:t>30</w:t>
      </w:r>
      <w:r w:rsidR="00603F00">
        <w:rPr>
          <w:rFonts w:ascii="GHEA Grapalat" w:hAnsi="GHEA Grapalat"/>
        </w:rPr>
        <w:t xml:space="preserve">-ого </w:t>
      </w:r>
      <w:r w:rsidRPr="00AD29CE">
        <w:rPr>
          <w:rFonts w:ascii="GHEA Grapalat" w:hAnsi="GHEA Grapalat"/>
        </w:rPr>
        <w:t xml:space="preserve"> декабря данного года. </w:t>
      </w:r>
    </w:p>
    <w:p w:rsidR="00456C67" w:rsidRDefault="009B7BE7" w:rsidP="00641CF8">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386D41">
        <w:rPr>
          <w:rFonts w:ascii="GHEA Grapalat" w:hAnsi="GHEA Grapalat"/>
        </w:rPr>
        <w:t>й</w:t>
      </w:r>
      <w:proofErr w:type="spellEnd"/>
      <w:r w:rsidR="00386D41">
        <w:rPr>
          <w:rFonts w:ascii="GHEA Grapalat" w:hAnsi="GHEA Grapalat"/>
        </w:rPr>
        <w:t>.</w:t>
      </w: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w:t>
      </w:r>
      <w:proofErr w:type="gramStart"/>
      <w:r w:rsidRPr="00AD29CE">
        <w:rPr>
          <w:rFonts w:ascii="GHEA Grapalat" w:hAnsi="GHEA Grapalat"/>
        </w:rPr>
        <w:t>от</w:t>
      </w:r>
      <w:proofErr w:type="gramEnd"/>
      <w:r w:rsidRPr="00AD29CE">
        <w:rPr>
          <w:rFonts w:ascii="GHEA Grapalat" w:hAnsi="GHEA Grapalat"/>
        </w:rPr>
        <w:t xml:space="preserve"> </w:t>
      </w:r>
      <w:r w:rsidR="00B778A5" w:rsidRPr="00395B34">
        <w:rPr>
          <w:rFonts w:ascii="GHEA Grapalat" w:hAnsi="GHEA Grapalat"/>
        </w:rPr>
        <w:t xml:space="preserve">полностью и </w:t>
      </w:r>
      <w:proofErr w:type="gramStart"/>
      <w:r w:rsidR="00B778A5" w:rsidRPr="00395B34">
        <w:rPr>
          <w:rFonts w:ascii="GHEA Grapalat" w:hAnsi="GHEA Grapalat"/>
        </w:rPr>
        <w:t>надлежащим</w:t>
      </w:r>
      <w:proofErr w:type="gramEnd"/>
      <w:r w:rsidR="00B778A5" w:rsidRPr="00395B34">
        <w:rPr>
          <w:rFonts w:ascii="GHEA Grapalat" w:hAnsi="GHEA Grapalat"/>
        </w:rPr>
        <w:t xml:space="preserve">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463B00" w:rsidRPr="00AD29CE">
        <w:rPr>
          <w:rFonts w:ascii="GHEA Grapalat" w:hAnsi="GHEA Grapalat"/>
        </w:rPr>
        <w:t xml:space="preserve">№ </w:t>
      </w:r>
      <w:r w:rsidR="00463B00" w:rsidRPr="00BD3C51">
        <w:rPr>
          <w:rFonts w:ascii="GHEA Grapalat" w:hAnsi="GHEA Grapalat"/>
        </w:rPr>
        <w:t>2</w:t>
      </w:r>
      <w:r w:rsidR="00463B00" w:rsidRPr="00AD29CE">
        <w:rPr>
          <w:rFonts w:ascii="GHEA Grapalat" w:hAnsi="GHEA Grapalat"/>
        </w:rPr>
        <w:t xml:space="preserve">, </w:t>
      </w:r>
      <w:r w:rsidRPr="00AD29CE">
        <w:rPr>
          <w:rFonts w:ascii="GHEA Grapalat" w:hAnsi="GHEA Grapalat"/>
        </w:rPr>
        <w:t>№ 3 и № 3.1 к настоящему Договору считаются неотъемлемой частью договора, и каждой стороне предоставляется по одному экземпляру договора.</w:t>
      </w:r>
    </w:p>
    <w:p w:rsidR="003B2F27"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067561" w:rsidRPr="00E16259" w:rsidRDefault="00067561" w:rsidP="00067561">
      <w:pPr>
        <w:widowControl w:val="0"/>
        <w:tabs>
          <w:tab w:val="left" w:pos="1276"/>
        </w:tabs>
        <w:ind w:firstLine="567"/>
        <w:contextualSpacing/>
        <w:jc w:val="both"/>
        <w:rPr>
          <w:rFonts w:ascii="GHEA Grapalat" w:hAnsi="GHEA Grapalat"/>
          <w:b/>
        </w:rPr>
      </w:pPr>
      <w:r w:rsidRPr="00E16259">
        <w:rPr>
          <w:rFonts w:ascii="GHEA Grapalat" w:hAnsi="GHEA Grapalat"/>
          <w:b/>
        </w:rPr>
        <w:t>7.15.</w:t>
      </w:r>
      <w:r w:rsidRPr="00E16259">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E16259">
        <w:rPr>
          <w:rFonts w:ascii="GHEA Grapalat" w:hAnsi="GHEA Grapalat"/>
          <w:b/>
          <w:color w:val="000000" w:themeColor="text1"/>
        </w:rPr>
        <w:t xml:space="preserve">При этом расчет шестимесячного периода, данного настоящим пунктом для </w:t>
      </w:r>
      <w:proofErr w:type="spellStart"/>
      <w:r w:rsidRPr="00E16259">
        <w:rPr>
          <w:rFonts w:ascii="GHEA Grapalat" w:hAnsi="GHEA Grapalat"/>
          <w:b/>
          <w:color w:val="000000" w:themeColor="text1"/>
        </w:rPr>
        <w:t>предусмотрения</w:t>
      </w:r>
      <w:proofErr w:type="spellEnd"/>
      <w:r w:rsidRPr="00E16259">
        <w:rPr>
          <w:rFonts w:ascii="GHEA Grapalat" w:hAnsi="GHEA Grapalat"/>
          <w:b/>
          <w:color w:val="000000" w:themeColor="text1"/>
        </w:rPr>
        <w:t xml:space="preserve"> финансовых сре</w:t>
      </w:r>
      <w:proofErr w:type="gramStart"/>
      <w:r w:rsidRPr="00E16259">
        <w:rPr>
          <w:rFonts w:ascii="GHEA Grapalat" w:hAnsi="GHEA Grapalat"/>
          <w:b/>
          <w:color w:val="000000" w:themeColor="text1"/>
        </w:rPr>
        <w:t>дств дл</w:t>
      </w:r>
      <w:proofErr w:type="gramEnd"/>
      <w:r w:rsidRPr="00E16259">
        <w:rPr>
          <w:rFonts w:ascii="GHEA Grapalat" w:hAnsi="GHEA Grapalat"/>
          <w:b/>
          <w:color w:val="000000" w:themeColor="text1"/>
        </w:rPr>
        <w:t>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sidRPr="00E16259">
        <w:rPr>
          <w:b/>
          <w:color w:val="000000" w:themeColor="text1"/>
        </w:rPr>
        <w:t xml:space="preserve"> </w:t>
      </w:r>
      <w:r w:rsidRPr="00E16259">
        <w:rPr>
          <w:rFonts w:ascii="GHEA Grapalat" w:hAnsi="GHEA Grapalat"/>
          <w:b/>
        </w:rPr>
        <w:t xml:space="preserve">Если размер выделенных для исполнения договора финансовых средств превышает </w:t>
      </w:r>
      <w:proofErr w:type="spellStart"/>
      <w:r w:rsidRPr="00E16259">
        <w:rPr>
          <w:rFonts w:ascii="GHEA Grapalat" w:hAnsi="GHEA Grapalat"/>
          <w:b/>
        </w:rPr>
        <w:t>двадцатипятикратный</w:t>
      </w:r>
      <w:proofErr w:type="spellEnd"/>
      <w:r w:rsidRPr="00E16259">
        <w:rPr>
          <w:rFonts w:ascii="GHEA Grapalat" w:hAnsi="GHEA Grapalat"/>
          <w:b/>
        </w:rPr>
        <w:t xml:space="preserve"> размер базовой единицы закупок, то Заказчиком будет </w:t>
      </w:r>
      <w:proofErr w:type="spellStart"/>
      <w:r w:rsidRPr="00E16259">
        <w:rPr>
          <w:rFonts w:ascii="GHEA Grapalat" w:hAnsi="GHEA Grapalat"/>
          <w:b/>
        </w:rPr>
        <w:t>заключен</w:t>
      </w:r>
      <w:proofErr w:type="gramStart"/>
      <w:r w:rsidRPr="00E16259">
        <w:rPr>
          <w:rFonts w:ascii="GHEA Grapalat" w:hAnsi="GHEA Grapalat"/>
          <w:b/>
        </w:rPr>
        <w:t>o</w:t>
      </w:r>
      <w:proofErr w:type="spellEnd"/>
      <w:proofErr w:type="gramEnd"/>
      <w:r w:rsidRPr="00E16259">
        <w:rPr>
          <w:rFonts w:ascii="GHEA Grapalat" w:hAnsi="GHEA Grapalat"/>
          <w:b/>
        </w:rPr>
        <w:t xml:space="preserve">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w:t>
      </w:r>
      <w:proofErr w:type="gramStart"/>
      <w:r w:rsidRPr="00E16259">
        <w:rPr>
          <w:rFonts w:ascii="GHEA Grapalat" w:hAnsi="GHEA Grapalat"/>
          <w:b/>
        </w:rPr>
        <w:t>договора</w:t>
      </w:r>
      <w:proofErr w:type="gramEnd"/>
      <w:r w:rsidRPr="00E16259">
        <w:rPr>
          <w:rFonts w:ascii="GHEA Grapalat" w:hAnsi="GHEA Grapalat"/>
          <w:b/>
        </w:rPr>
        <w:t xml:space="preserve">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E16259">
        <w:rPr>
          <w:rStyle w:val="af6"/>
          <w:rFonts w:ascii="GHEA Grapalat" w:hAnsi="GHEA Grapalat"/>
          <w:b/>
        </w:rPr>
        <w:footnoteReference w:customMarkFollows="1" w:id="9"/>
        <w:t>24</w:t>
      </w:r>
    </w:p>
    <w:p w:rsidR="00067561" w:rsidRPr="00AD29CE" w:rsidRDefault="00067561" w:rsidP="003F4FD0">
      <w:pPr>
        <w:widowControl w:val="0"/>
        <w:tabs>
          <w:tab w:val="left" w:pos="1276"/>
        </w:tabs>
        <w:ind w:firstLine="567"/>
        <w:contextualSpacing/>
        <w:jc w:val="both"/>
        <w:rPr>
          <w:rFonts w:ascii="GHEA Grapalat" w:hAnsi="GHEA Grapalat"/>
          <w:bCs/>
        </w:rPr>
      </w:pP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0"/>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6B04BD" w:rsidRPr="009F3DC7" w:rsidRDefault="006B04BD" w:rsidP="006B04BD">
      <w:pPr>
        <w:widowControl w:val="0"/>
        <w:spacing w:after="160" w:line="360" w:lineRule="auto"/>
        <w:ind w:firstLine="567"/>
        <w:jc w:val="right"/>
        <w:rPr>
          <w:rFonts w:ascii="GHEA Grapalat" w:hAnsi="GHEA Grapalat" w:cs="Sylfaen"/>
          <w:i/>
        </w:rPr>
      </w:pPr>
      <w:r w:rsidRPr="009F3DC7">
        <w:rPr>
          <w:rFonts w:ascii="GHEA Grapalat" w:hAnsi="GHEA Grapalat"/>
          <w:i/>
        </w:rPr>
        <w:t xml:space="preserve">Приложение № </w:t>
      </w:r>
      <w:r>
        <w:rPr>
          <w:rFonts w:ascii="GHEA Grapalat" w:hAnsi="GHEA Grapalat"/>
          <w:i/>
        </w:rPr>
        <w:t>2</w:t>
      </w:r>
    </w:p>
    <w:p w:rsidR="006B04BD" w:rsidRPr="009F3DC7" w:rsidRDefault="006B04BD" w:rsidP="006B04BD">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6B04BD" w:rsidRPr="009F3DC7" w:rsidRDefault="006B04BD" w:rsidP="006B04BD">
      <w:pPr>
        <w:widowControl w:val="0"/>
        <w:tabs>
          <w:tab w:val="left" w:pos="9540"/>
        </w:tabs>
        <w:spacing w:after="160" w:line="360" w:lineRule="auto"/>
        <w:ind w:firstLine="567"/>
        <w:jc w:val="center"/>
        <w:rPr>
          <w:rFonts w:ascii="GHEA Grapalat" w:hAnsi="GHEA Grapalat"/>
        </w:rPr>
      </w:pPr>
    </w:p>
    <w:p w:rsidR="006B04BD" w:rsidRPr="00685FDC" w:rsidRDefault="006B04BD" w:rsidP="006B04BD">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1"/>
        <w:t>*</w:t>
      </w:r>
    </w:p>
    <w:p w:rsidR="006B04BD" w:rsidRDefault="006B04BD" w:rsidP="006B04BD">
      <w:pPr>
        <w:widowControl w:val="0"/>
        <w:spacing w:after="160" w:line="360" w:lineRule="auto"/>
        <w:ind w:firstLine="567"/>
        <w:jc w:val="center"/>
        <w:rPr>
          <w:rFonts w:ascii="GHEA Grapalat" w:hAnsi="GHEA Grapalat"/>
          <w:b/>
          <w:color w:val="FF0000"/>
        </w:rPr>
      </w:pPr>
      <w:r w:rsidRPr="00987E44">
        <w:rPr>
          <w:rFonts w:ascii="GHEA Grapalat" w:hAnsi="GHEA Grapalat"/>
          <w:b/>
          <w:color w:val="FF0000"/>
        </w:rPr>
        <w:t>ПРИЛАГАЕТСЯ ОТДЕЛЬНЫМ ФАЙЛОМ</w:t>
      </w:r>
    </w:p>
    <w:p w:rsidR="006B04BD" w:rsidRDefault="006B04BD" w:rsidP="006B04BD">
      <w:pPr>
        <w:widowControl w:val="0"/>
        <w:spacing w:after="160" w:line="360" w:lineRule="auto"/>
        <w:ind w:firstLine="567"/>
        <w:jc w:val="center"/>
        <w:rPr>
          <w:rFonts w:ascii="GHEA Grapalat" w:hAnsi="GHEA Grapalat"/>
          <w:b/>
          <w:color w:val="FF0000"/>
        </w:rPr>
      </w:pPr>
    </w:p>
    <w:p w:rsidR="006B04BD" w:rsidRPr="00987E44" w:rsidRDefault="006B04BD" w:rsidP="006B04BD">
      <w:pPr>
        <w:widowControl w:val="0"/>
        <w:spacing w:after="160" w:line="360" w:lineRule="auto"/>
        <w:ind w:firstLine="567"/>
        <w:jc w:val="center"/>
        <w:rPr>
          <w:rFonts w:ascii="Sylfaen" w:hAnsi="Sylfaen"/>
          <w:color w:val="FF0000"/>
          <w:lang w:val="hy-AM"/>
        </w:rPr>
      </w:pPr>
    </w:p>
    <w:tbl>
      <w:tblPr>
        <w:tblW w:w="9639" w:type="dxa"/>
        <w:jc w:val="center"/>
        <w:tblLayout w:type="fixed"/>
        <w:tblLook w:val="0000"/>
      </w:tblPr>
      <w:tblGrid>
        <w:gridCol w:w="4536"/>
        <w:gridCol w:w="760"/>
        <w:gridCol w:w="4343"/>
      </w:tblGrid>
      <w:tr w:rsidR="006B04BD" w:rsidRPr="009F3DC7" w:rsidTr="00501A71">
        <w:trPr>
          <w:jc w:val="center"/>
        </w:trPr>
        <w:tc>
          <w:tcPr>
            <w:tcW w:w="4536" w:type="dxa"/>
          </w:tcPr>
          <w:p w:rsidR="006B04BD" w:rsidRPr="009F3DC7" w:rsidRDefault="006B04BD" w:rsidP="00501A71">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6B04BD" w:rsidRPr="00685FDC" w:rsidRDefault="006B04BD" w:rsidP="00501A71">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6B04BD" w:rsidRPr="009F3DC7" w:rsidRDefault="006B04BD" w:rsidP="00501A71">
            <w:pPr>
              <w:widowControl w:val="0"/>
              <w:spacing w:after="160" w:line="360" w:lineRule="auto"/>
              <w:jc w:val="center"/>
              <w:rPr>
                <w:rFonts w:ascii="GHEA Grapalat" w:hAnsi="GHEA Grapalat"/>
              </w:rPr>
            </w:pPr>
            <w:r w:rsidRPr="009F3DC7">
              <w:rPr>
                <w:rFonts w:ascii="GHEA Grapalat" w:hAnsi="GHEA Grapalat"/>
              </w:rPr>
              <w:t>/подпись/</w:t>
            </w:r>
          </w:p>
          <w:p w:rsidR="006B04BD" w:rsidRPr="009F3DC7" w:rsidRDefault="006B04BD" w:rsidP="00501A71">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6B04BD" w:rsidRPr="009F3DC7" w:rsidRDefault="006B04BD" w:rsidP="00501A71">
            <w:pPr>
              <w:widowControl w:val="0"/>
              <w:spacing w:after="160" w:line="360" w:lineRule="auto"/>
              <w:jc w:val="center"/>
              <w:rPr>
                <w:rFonts w:ascii="GHEA Grapalat" w:hAnsi="GHEA Grapalat"/>
              </w:rPr>
            </w:pPr>
          </w:p>
        </w:tc>
        <w:tc>
          <w:tcPr>
            <w:tcW w:w="4343" w:type="dxa"/>
          </w:tcPr>
          <w:p w:rsidR="006B04BD" w:rsidRPr="009F3DC7" w:rsidRDefault="006B04BD" w:rsidP="00501A71">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6B04BD" w:rsidRPr="00685FDC" w:rsidRDefault="006B04BD" w:rsidP="00501A71">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6B04BD" w:rsidRPr="009F3DC7" w:rsidRDefault="006B04BD" w:rsidP="00501A71">
            <w:pPr>
              <w:widowControl w:val="0"/>
              <w:spacing w:after="160" w:line="360" w:lineRule="auto"/>
              <w:jc w:val="center"/>
              <w:rPr>
                <w:rFonts w:ascii="GHEA Grapalat" w:hAnsi="GHEA Grapalat"/>
              </w:rPr>
            </w:pPr>
            <w:r w:rsidRPr="009F3DC7">
              <w:rPr>
                <w:rFonts w:ascii="GHEA Grapalat" w:hAnsi="GHEA Grapalat"/>
              </w:rPr>
              <w:t>/подпись/</w:t>
            </w:r>
          </w:p>
          <w:p w:rsidR="006B04BD" w:rsidRPr="009F3DC7" w:rsidRDefault="006B04BD" w:rsidP="00501A71">
            <w:pPr>
              <w:widowControl w:val="0"/>
              <w:spacing w:after="160" w:line="360" w:lineRule="auto"/>
              <w:jc w:val="center"/>
              <w:rPr>
                <w:rFonts w:ascii="GHEA Grapalat" w:hAnsi="GHEA Grapalat"/>
              </w:rPr>
            </w:pPr>
            <w:r w:rsidRPr="009F3DC7">
              <w:rPr>
                <w:rFonts w:ascii="GHEA Grapalat" w:hAnsi="GHEA Grapalat"/>
              </w:rPr>
              <w:t>М. П.</w:t>
            </w:r>
          </w:p>
        </w:tc>
      </w:tr>
    </w:tbl>
    <w:p w:rsidR="006B04BD" w:rsidRPr="009F3DC7" w:rsidRDefault="006B04BD" w:rsidP="006B04BD">
      <w:pPr>
        <w:widowControl w:val="0"/>
        <w:spacing w:after="160" w:line="360" w:lineRule="auto"/>
        <w:ind w:firstLine="567"/>
        <w:rPr>
          <w:rFonts w:ascii="GHEA Grapalat" w:hAnsi="GHEA Grapalat"/>
        </w:rPr>
        <w:sectPr w:rsidR="006B04BD" w:rsidRPr="009F3DC7" w:rsidSect="006B04BD">
          <w:footerReference w:type="default" r:id="rId8"/>
          <w:footnotePr>
            <w:pos w:val="beneathText"/>
          </w:footnotePr>
          <w:pgSz w:w="11907" w:h="16840" w:code="9"/>
          <w:pgMar w:top="993" w:right="567" w:bottom="1418" w:left="709" w:header="561" w:footer="561" w:gutter="0"/>
          <w:cols w:space="720"/>
          <w:docGrid w:linePitch="326"/>
        </w:sect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296B" w:rsidRDefault="0077296B">
      <w:r>
        <w:separator/>
      </w:r>
    </w:p>
  </w:endnote>
  <w:endnote w:type="continuationSeparator" w:id="0">
    <w:p w:rsidR="0077296B" w:rsidRDefault="007729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77296B" w:rsidRPr="003E450C" w:rsidRDefault="0077296B">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526F4D">
          <w:rPr>
            <w:rFonts w:ascii="GHEA Grapalat" w:hAnsi="GHEA Grapalat"/>
            <w:noProof/>
            <w:sz w:val="24"/>
            <w:szCs w:val="24"/>
          </w:rPr>
          <w:t>60</w:t>
        </w:r>
        <w:r w:rsidRPr="003E450C">
          <w:rPr>
            <w:rFonts w:ascii="GHEA Grapalat" w:hAnsi="GHEA Grapalat"/>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296B" w:rsidRPr="00305BEC" w:rsidRDefault="0077296B">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296B" w:rsidRDefault="0077296B">
      <w:r>
        <w:separator/>
      </w:r>
    </w:p>
  </w:footnote>
  <w:footnote w:type="continuationSeparator" w:id="0">
    <w:p w:rsidR="0077296B" w:rsidRDefault="0077296B">
      <w:r>
        <w:continuationSeparator/>
      </w:r>
    </w:p>
  </w:footnote>
  <w:footnote w:id="1">
    <w:p w:rsidR="0077296B" w:rsidRPr="00A31673" w:rsidRDefault="0077296B">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77296B" w:rsidRDefault="0077296B" w:rsidP="006B3E56">
      <w:pPr>
        <w:jc w:val="both"/>
      </w:pPr>
    </w:p>
    <w:p w:rsidR="0077296B" w:rsidRPr="00503980" w:rsidRDefault="0077296B"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77296B" w:rsidRPr="00503980" w:rsidRDefault="0077296B"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77296B" w:rsidRPr="00503980" w:rsidRDefault="0077296B"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77296B" w:rsidRDefault="0077296B" w:rsidP="006B3E56">
      <w:pPr>
        <w:pStyle w:val="af2"/>
        <w:rPr>
          <w:rFonts w:asciiTheme="minorHAnsi" w:hAnsiTheme="minorHAnsi"/>
          <w:lang w:val="af-ZA"/>
        </w:rPr>
      </w:pPr>
    </w:p>
  </w:footnote>
  <w:footnote w:id="3">
    <w:p w:rsidR="0077296B" w:rsidRPr="00D3436F" w:rsidRDefault="0077296B"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77296B" w:rsidRPr="009C4E45" w:rsidRDefault="0077296B">
      <w:pPr>
        <w:pStyle w:val="af2"/>
        <w:rPr>
          <w:rFonts w:ascii="GHEA Grapalat" w:hAnsi="GHEA Grapalat"/>
          <w:color w:val="FF0000"/>
          <w:sz w:val="28"/>
          <w:szCs w:val="28"/>
        </w:rPr>
      </w:pPr>
    </w:p>
  </w:footnote>
  <w:footnote w:id="4">
    <w:p w:rsidR="0077296B" w:rsidRPr="008842CE" w:rsidRDefault="0077296B" w:rsidP="003D2FE2">
      <w:pPr>
        <w:pStyle w:val="af2"/>
        <w:jc w:val="both"/>
      </w:pPr>
    </w:p>
  </w:footnote>
  <w:footnote w:id="5">
    <w:p w:rsidR="0077296B" w:rsidRPr="008842CE" w:rsidRDefault="0077296B" w:rsidP="000A214C">
      <w:pPr>
        <w:pStyle w:val="af2"/>
        <w:jc w:val="both"/>
      </w:pPr>
    </w:p>
  </w:footnote>
  <w:footnote w:id="6">
    <w:p w:rsidR="0077296B" w:rsidRPr="006F5F33" w:rsidRDefault="0077296B"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77296B" w:rsidRPr="006F5F33" w:rsidRDefault="0077296B"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77296B" w:rsidRPr="006F5F33" w:rsidRDefault="0077296B"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77296B" w:rsidRPr="006F5F33" w:rsidRDefault="0077296B" w:rsidP="00067561">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77296B" w:rsidRPr="009E00B3" w:rsidRDefault="0077296B" w:rsidP="00067561">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77296B" w:rsidRPr="00A47171" w:rsidRDefault="0077296B" w:rsidP="00067561">
      <w:pPr>
        <w:pStyle w:val="af2"/>
        <w:jc w:val="both"/>
        <w:rPr>
          <w:rFonts w:ascii="GHEA Grapalat" w:hAnsi="GHEA Grapalat"/>
          <w:i/>
          <w:lang w:eastAsia="en-US"/>
        </w:rPr>
      </w:pPr>
      <w:r w:rsidRPr="009E00B3">
        <w:rPr>
          <w:rFonts w:ascii="GHEA Grapalat" w:hAnsi="GHEA Grapalat"/>
          <w:i/>
          <w:lang w:eastAsia="en-US"/>
        </w:rPr>
        <w:tab/>
      </w:r>
    </w:p>
  </w:footnote>
  <w:footnote w:id="10">
    <w:p w:rsidR="0077296B" w:rsidRDefault="0077296B" w:rsidP="003B2F27">
      <w:pPr>
        <w:pStyle w:val="af2"/>
        <w:jc w:val="both"/>
        <w:rPr>
          <w:rFonts w:ascii="GHEA Grapalat" w:hAnsi="GHEA Grapalat"/>
          <w:i/>
        </w:rPr>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p w:rsidR="0077296B" w:rsidRPr="00E40AC8" w:rsidRDefault="0077296B" w:rsidP="003B2F27">
      <w:pPr>
        <w:pStyle w:val="af2"/>
        <w:jc w:val="both"/>
      </w:pPr>
    </w:p>
  </w:footnote>
  <w:footnote w:id="11">
    <w:p w:rsidR="0077296B" w:rsidRPr="00124BE9" w:rsidRDefault="0077296B" w:rsidP="006B04BD">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24577"/>
  </w:hdrShapeDefault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4ED"/>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003"/>
    <w:rsid w:val="00057264"/>
    <w:rsid w:val="000604CF"/>
    <w:rsid w:val="000608F6"/>
    <w:rsid w:val="00060FB1"/>
    <w:rsid w:val="00061153"/>
    <w:rsid w:val="000612B9"/>
    <w:rsid w:val="0006220B"/>
    <w:rsid w:val="000622AC"/>
    <w:rsid w:val="0006311D"/>
    <w:rsid w:val="00063AEF"/>
    <w:rsid w:val="00065C3B"/>
    <w:rsid w:val="0006703E"/>
    <w:rsid w:val="00067561"/>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5CD3"/>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5E4"/>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BC9"/>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C3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0E9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1B5"/>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97F"/>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6C67"/>
    <w:rsid w:val="00457745"/>
    <w:rsid w:val="00457FBF"/>
    <w:rsid w:val="00460CA5"/>
    <w:rsid w:val="004616F4"/>
    <w:rsid w:val="0046186C"/>
    <w:rsid w:val="0046188C"/>
    <w:rsid w:val="00461D88"/>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15"/>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1A71"/>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6F4D"/>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1CF8"/>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4BD"/>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4D9E"/>
    <w:rsid w:val="006F52A6"/>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96B"/>
    <w:rsid w:val="00772F69"/>
    <w:rsid w:val="00773485"/>
    <w:rsid w:val="0077364F"/>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0FB8"/>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18E8"/>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4E1"/>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0B89"/>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C51"/>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6851"/>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DF"/>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0772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C5C"/>
    <w:rsid w:val="00F40D4D"/>
    <w:rsid w:val="00F4140F"/>
    <w:rsid w:val="00F41477"/>
    <w:rsid w:val="00F4264D"/>
    <w:rsid w:val="00F429C4"/>
    <w:rsid w:val="00F429DD"/>
    <w:rsid w:val="00F4395E"/>
    <w:rsid w:val="00F43A66"/>
    <w:rsid w:val="00F43DE4"/>
    <w:rsid w:val="00F449C0"/>
    <w:rsid w:val="00F45B4D"/>
    <w:rsid w:val="00F45B8B"/>
    <w:rsid w:val="00F460E3"/>
    <w:rsid w:val="00F50DFD"/>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6A3"/>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53F"/>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00032-0C4D-4A29-9A00-C08902D00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2412</TotalTime>
  <Pages>70</Pages>
  <Words>15197</Words>
  <Characters>110629</Characters>
  <Application>Microsoft Office Word</Application>
  <DocSecurity>0</DocSecurity>
  <Lines>921</Lines>
  <Paragraphs>251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125575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1602</cp:revision>
  <cp:lastPrinted>2018-02-16T07:12:00Z</cp:lastPrinted>
  <dcterms:created xsi:type="dcterms:W3CDTF">2019-10-28T07:04:00Z</dcterms:created>
  <dcterms:modified xsi:type="dcterms:W3CDTF">2024-12-27T05:28:00Z</dcterms:modified>
</cp:coreProperties>
</file>