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1BB" w:rsidRPr="00123925" w:rsidRDefault="006831BB" w:rsidP="006831BB">
      <w:pPr>
        <w:pStyle w:val="BodyTextIndent"/>
        <w:widowControl w:val="0"/>
        <w:spacing w:after="160" w:line="240" w:lineRule="auto"/>
        <w:ind w:firstLine="0"/>
        <w:jc w:val="center"/>
        <w:rPr>
          <w:rFonts w:ascii="Sylfaen" w:hAnsi="Sylfaen"/>
          <w:i w:val="0"/>
          <w:sz w:val="24"/>
          <w:szCs w:val="24"/>
        </w:rPr>
      </w:pPr>
      <w:r w:rsidRPr="00123925">
        <w:rPr>
          <w:rFonts w:ascii="Sylfaen" w:hAnsi="Sylfaen"/>
          <w:i w:val="0"/>
          <w:sz w:val="24"/>
          <w:szCs w:val="24"/>
        </w:rPr>
        <w:t>ОБЪЯВЛЕНИЕ</w:t>
      </w:r>
    </w:p>
    <w:p w:rsidR="006559FF" w:rsidRPr="006559FF" w:rsidRDefault="006559FF" w:rsidP="006559FF">
      <w:pPr>
        <w:pStyle w:val="BodyTextIndent"/>
        <w:widowControl w:val="0"/>
        <w:spacing w:after="160" w:line="240" w:lineRule="auto"/>
        <w:ind w:firstLine="0"/>
        <w:jc w:val="center"/>
        <w:rPr>
          <w:rFonts w:ascii="Sylfaen" w:hAnsi="Sylfaen"/>
          <w:i w:val="0"/>
          <w:sz w:val="24"/>
          <w:szCs w:val="24"/>
        </w:rPr>
      </w:pPr>
      <w:r w:rsidRPr="006559FF">
        <w:rPr>
          <w:rFonts w:ascii="Sylfaen" w:hAnsi="Sylfaen"/>
          <w:i w:val="0"/>
          <w:sz w:val="24"/>
          <w:szCs w:val="24"/>
        </w:rPr>
        <w:t>ОБ ОСУЩЕСТВЛЕНИИ ЗАКУПОК У ОДНОГО ЛИЦА ВСЛЕДСТВИЕ ВОЗНИКНОВЕНИЯ ЧРЕЗВЫЧАЙНОЙ ИЛИ ИНОЙ НЕПРЕДВИДЕННОЙ СИТУАЦИИ</w:t>
      </w:r>
    </w:p>
    <w:p w:rsidR="003E0CB2" w:rsidRDefault="003E0CB2" w:rsidP="003E0CB2">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Pr>
          <w:rFonts w:ascii="GHEA Grapalat" w:hAnsi="GHEA Grapalat"/>
          <w:i w:val="0"/>
          <w:sz w:val="24"/>
          <w:szCs w:val="24"/>
        </w:rPr>
        <w:t xml:space="preserve">N </w:t>
      </w:r>
      <w:r w:rsidR="008731DB">
        <w:rPr>
          <w:rFonts w:ascii="GHEA Grapalat" w:hAnsi="GHEA Grapalat"/>
          <w:i w:val="0"/>
          <w:sz w:val="24"/>
          <w:szCs w:val="24"/>
          <w:lang w:val="hy-AM"/>
        </w:rPr>
        <w:t>1</w:t>
      </w:r>
      <w:r>
        <w:rPr>
          <w:rFonts w:ascii="GHEA Grapalat" w:hAnsi="GHEA Grapalat"/>
          <w:i w:val="0"/>
          <w:sz w:val="24"/>
          <w:szCs w:val="24"/>
        </w:rPr>
        <w:t xml:space="preserve"> от </w:t>
      </w:r>
      <w:r w:rsidR="006559FF" w:rsidRPr="006559FF">
        <w:rPr>
          <w:rFonts w:ascii="GHEA Grapalat" w:hAnsi="GHEA Grapalat"/>
          <w:i w:val="0"/>
          <w:sz w:val="24"/>
          <w:szCs w:val="24"/>
        </w:rPr>
        <w:t>28</w:t>
      </w:r>
      <w:r w:rsidR="006559FF">
        <w:rPr>
          <w:rFonts w:ascii="Cambria Math" w:hAnsi="Cambria Math"/>
          <w:i w:val="0"/>
          <w:sz w:val="24"/>
          <w:szCs w:val="24"/>
          <w:lang w:val="hy-AM"/>
        </w:rPr>
        <w:t>․</w:t>
      </w:r>
      <w:r w:rsidR="008731DB" w:rsidRPr="006559FF">
        <w:rPr>
          <w:rFonts w:ascii="GHEA Grapalat" w:hAnsi="GHEA Grapalat"/>
          <w:i w:val="0"/>
          <w:sz w:val="24"/>
          <w:szCs w:val="24"/>
        </w:rPr>
        <w:t>03</w:t>
      </w:r>
      <w:r>
        <w:rPr>
          <w:rFonts w:ascii="GHEA Grapalat" w:hAnsi="GHEA Grapalat"/>
          <w:i w:val="0"/>
          <w:sz w:val="24"/>
          <w:szCs w:val="24"/>
        </w:rPr>
        <w:t>.20</w:t>
      </w:r>
      <w:r w:rsidR="006E3007">
        <w:rPr>
          <w:rFonts w:ascii="GHEA Grapalat" w:hAnsi="GHEA Grapalat"/>
          <w:i w:val="0"/>
          <w:sz w:val="24"/>
          <w:szCs w:val="24"/>
        </w:rPr>
        <w:t>22</w:t>
      </w:r>
      <w:r w:rsidRPr="00AA57E3">
        <w:rPr>
          <w:rFonts w:ascii="GHEA Grapalat" w:hAnsi="GHEA Grapalat"/>
          <w:i w:val="0"/>
          <w:sz w:val="24"/>
          <w:szCs w:val="24"/>
        </w:rPr>
        <w:t>г.</w:t>
      </w:r>
    </w:p>
    <w:p w:rsidR="003E0CB2" w:rsidRPr="006559FF" w:rsidRDefault="003E0CB2" w:rsidP="003E0CB2">
      <w:pPr>
        <w:pStyle w:val="BodyTextIndent"/>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9D5692">
        <w:rPr>
          <w:rFonts w:ascii="GHEA Grapalat" w:hAnsi="GHEA Grapalat"/>
          <w:i w:val="0"/>
          <w:sz w:val="24"/>
          <w:szCs w:val="24"/>
        </w:rPr>
        <w:t>ЦОБЖ-</w:t>
      </w:r>
      <w:r w:rsidR="006559FF">
        <w:rPr>
          <w:rFonts w:ascii="GHEA Grapalat" w:hAnsi="GHEA Grapalat"/>
          <w:i w:val="0"/>
          <w:sz w:val="24"/>
          <w:szCs w:val="24"/>
          <w:lang w:val="en-US"/>
        </w:rPr>
        <w:t>HMA</w:t>
      </w:r>
      <w:r w:rsidR="009D5692">
        <w:rPr>
          <w:rFonts w:ascii="GHEA Grapalat" w:hAnsi="GHEA Grapalat"/>
          <w:i w:val="0"/>
          <w:sz w:val="24"/>
          <w:szCs w:val="24"/>
        </w:rPr>
        <w:t>АПДЗБ-202</w:t>
      </w:r>
      <w:r w:rsidR="006E3007">
        <w:rPr>
          <w:rFonts w:ascii="GHEA Grapalat" w:hAnsi="GHEA Grapalat"/>
          <w:i w:val="0"/>
          <w:sz w:val="24"/>
          <w:szCs w:val="24"/>
          <w:lang w:val="hy-AM"/>
        </w:rPr>
        <w:t>2</w:t>
      </w:r>
      <w:r w:rsidR="009D5692">
        <w:rPr>
          <w:rFonts w:ascii="GHEA Grapalat" w:hAnsi="GHEA Grapalat"/>
          <w:i w:val="0"/>
          <w:sz w:val="24"/>
          <w:szCs w:val="24"/>
        </w:rPr>
        <w:t>/</w:t>
      </w:r>
      <w:r w:rsidR="008731DB">
        <w:rPr>
          <w:rFonts w:ascii="GHEA Grapalat" w:hAnsi="GHEA Grapalat"/>
          <w:i w:val="0"/>
          <w:sz w:val="24"/>
          <w:szCs w:val="24"/>
          <w:lang w:val="hy-AM"/>
        </w:rPr>
        <w:t>2</w:t>
      </w:r>
      <w:r w:rsidR="006559FF">
        <w:rPr>
          <w:rFonts w:ascii="GHEA Grapalat" w:hAnsi="GHEA Grapalat"/>
          <w:i w:val="0"/>
          <w:sz w:val="24"/>
          <w:szCs w:val="24"/>
          <w:lang w:val="en-US"/>
        </w:rPr>
        <w:t>4</w:t>
      </w:r>
    </w:p>
    <w:p w:rsidR="003E0CB2" w:rsidRPr="0000732C" w:rsidRDefault="003E0CB2" w:rsidP="003E0CB2">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Заказчик </w:t>
      </w:r>
      <w:r w:rsidRPr="0000732C">
        <w:rPr>
          <w:rFonts w:ascii="GHEA Grapalat" w:hAnsi="GHEA Grapalat"/>
          <w:i w:val="0"/>
          <w:spacing w:val="6"/>
          <w:sz w:val="24"/>
          <w:szCs w:val="24"/>
        </w:rPr>
        <w:t>«Центр по обезвреживанию бродячих животных» ОНКО, находящийся по адресу ул. Бузанда 1/3. г.</w:t>
      </w:r>
      <w:r w:rsidRPr="004465A6">
        <w:rPr>
          <w:rFonts w:ascii="GHEA Grapalat" w:hAnsi="GHEA Grapalat"/>
          <w:i w:val="0"/>
          <w:spacing w:val="6"/>
          <w:sz w:val="24"/>
          <w:szCs w:val="24"/>
        </w:rPr>
        <w:t xml:space="preserve"> </w:t>
      </w:r>
      <w:r w:rsidRPr="0000732C">
        <w:rPr>
          <w:rFonts w:ascii="GHEA Grapalat" w:hAnsi="GHEA Grapalat"/>
          <w:i w:val="0"/>
          <w:spacing w:val="6"/>
          <w:sz w:val="24"/>
          <w:szCs w:val="24"/>
        </w:rPr>
        <w:t xml:space="preserve">Ереван, РА объявляет </w:t>
      </w:r>
      <w:r w:rsidR="006559FF" w:rsidRPr="006559FF">
        <w:rPr>
          <w:rFonts w:ascii="GHEA Grapalat" w:hAnsi="GHEA Grapalat"/>
          <w:i w:val="0"/>
          <w:spacing w:val="6"/>
          <w:sz w:val="24"/>
          <w:szCs w:val="24"/>
        </w:rPr>
        <w:t>осуществления закупок у одного лица вследствие возникновения чрезвычайной или иной непредвиденной ситуации, установленной пунктом 2 части 1 статьи 23 Закона Республики Армения "О закупках",</w:t>
      </w:r>
      <w:r w:rsidRPr="0000732C">
        <w:rPr>
          <w:rFonts w:ascii="GHEA Grapalat" w:hAnsi="GHEA Grapalat"/>
          <w:i w:val="0"/>
          <w:spacing w:val="6"/>
          <w:sz w:val="24"/>
          <w:szCs w:val="24"/>
        </w:rPr>
        <w:t>, который проводится одним этапом.</w:t>
      </w:r>
    </w:p>
    <w:p w:rsidR="003E0CB2" w:rsidRDefault="003E0CB2" w:rsidP="0016764E">
      <w:pPr>
        <w:pStyle w:val="HTMLPreformatted"/>
        <w:shd w:val="clear" w:color="auto" w:fill="F8F9FA"/>
        <w:spacing w:line="540" w:lineRule="atLeast"/>
        <w:rPr>
          <w:rFonts w:ascii="GHEA Grapalat" w:hAnsi="GHEA Grapalat"/>
          <w:i/>
          <w:sz w:val="24"/>
          <w:szCs w:val="24"/>
        </w:rPr>
      </w:pPr>
      <w:r w:rsidRPr="0000732C">
        <w:rPr>
          <w:rFonts w:ascii="GHEA Grapalat" w:hAnsi="GHEA Grapalat"/>
          <w:spacing w:val="6"/>
          <w:sz w:val="24"/>
          <w:szCs w:val="24"/>
        </w:rPr>
        <w:t xml:space="preserve">Участнику, </w:t>
      </w:r>
      <w:r w:rsidRPr="009044F1">
        <w:rPr>
          <w:rFonts w:ascii="GHEA Grapalat" w:hAnsi="GHEA Grapalat"/>
          <w:sz w:val="24"/>
          <w:szCs w:val="24"/>
        </w:rPr>
        <w:t xml:space="preserve">отобранному по итогам </w:t>
      </w:r>
      <w:r>
        <w:rPr>
          <w:rFonts w:ascii="GHEA Grapalat" w:hAnsi="GHEA Grapalat"/>
          <w:sz w:val="24"/>
          <w:szCs w:val="24"/>
        </w:rPr>
        <w:t>настоящей процедуры</w:t>
      </w:r>
      <w:r w:rsidRPr="009044F1">
        <w:rPr>
          <w:rFonts w:ascii="GHEA Grapalat" w:hAnsi="GHEA Grapalat"/>
          <w:sz w:val="24"/>
          <w:szCs w:val="24"/>
        </w:rPr>
        <w:t>, в</w:t>
      </w:r>
      <w:r>
        <w:rPr>
          <w:sz w:val="24"/>
          <w:szCs w:val="24"/>
          <w:lang w:val="en-US"/>
        </w:rPr>
        <w:t> </w:t>
      </w:r>
      <w:r w:rsidRPr="00782D60">
        <w:rPr>
          <w:rFonts w:ascii="GHEA Grapalat" w:hAnsi="GHEA Grapalat"/>
          <w:spacing w:val="6"/>
          <w:sz w:val="24"/>
          <w:szCs w:val="24"/>
        </w:rPr>
        <w:t>установленном</w:t>
      </w:r>
      <w:r w:rsidRPr="00782D60">
        <w:rPr>
          <w:spacing w:val="6"/>
          <w:sz w:val="24"/>
          <w:szCs w:val="24"/>
          <w:lang w:val="en-US"/>
        </w:rPr>
        <w:t> </w:t>
      </w:r>
      <w:r w:rsidRPr="00782D60">
        <w:rPr>
          <w:rFonts w:ascii="GHEA Grapalat" w:hAnsi="GHEA Grapalat"/>
          <w:spacing w:val="6"/>
          <w:sz w:val="24"/>
          <w:szCs w:val="24"/>
        </w:rPr>
        <w:t>порядке будет</w:t>
      </w:r>
      <w:r>
        <w:rPr>
          <w:rFonts w:ascii="GHEA Grapalat" w:hAnsi="GHEA Grapalat"/>
          <w:spacing w:val="6"/>
          <w:sz w:val="24"/>
          <w:szCs w:val="24"/>
        </w:rPr>
        <w:t xml:space="preserve"> предложено заключить договор </w:t>
      </w:r>
      <w:r w:rsidRPr="008C2B60">
        <w:rPr>
          <w:rFonts w:ascii="GHEA Grapalat" w:hAnsi="GHEA Grapalat"/>
          <w:spacing w:val="6"/>
          <w:sz w:val="24"/>
          <w:szCs w:val="24"/>
        </w:rPr>
        <w:t>по</w:t>
      </w:r>
      <w:r>
        <w:rPr>
          <w:rFonts w:ascii="GHEA Grapalat" w:hAnsi="GHEA Grapalat"/>
          <w:spacing w:val="6"/>
          <w:sz w:val="24"/>
          <w:szCs w:val="24"/>
        </w:rPr>
        <w:t xml:space="preserve"> </w:t>
      </w:r>
      <w:r w:rsidRPr="0000732C">
        <w:rPr>
          <w:rFonts w:ascii="GHEA Grapalat" w:hAnsi="GHEA Grapalat"/>
          <w:spacing w:val="6"/>
          <w:sz w:val="24"/>
          <w:szCs w:val="24"/>
        </w:rPr>
        <w:t xml:space="preserve">поставку </w:t>
      </w:r>
      <w:r w:rsidR="006559FF" w:rsidRPr="006559FF">
        <w:rPr>
          <w:rFonts w:ascii="GHEA Grapalat" w:hAnsi="GHEA Grapalat"/>
          <w:spacing w:val="6"/>
          <w:sz w:val="24"/>
          <w:szCs w:val="24"/>
        </w:rPr>
        <w:t>лекарственных средств и медицинских инструментов</w:t>
      </w:r>
      <w:r w:rsidR="006559FF" w:rsidRPr="00C25576">
        <w:rPr>
          <w:rFonts w:ascii="GHEA Grapalat" w:hAnsi="GHEA Grapalat"/>
          <w:b/>
          <w:sz w:val="24"/>
          <w:szCs w:val="24"/>
        </w:rPr>
        <w:t xml:space="preserve"> </w:t>
      </w:r>
      <w:r w:rsidRPr="004577B3">
        <w:rPr>
          <w:rFonts w:ascii="GHEA Grapalat" w:hAnsi="GHEA Grapalat"/>
          <w:spacing w:val="6"/>
          <w:sz w:val="24"/>
          <w:szCs w:val="24"/>
        </w:rPr>
        <w:t>(</w:t>
      </w:r>
      <w:r w:rsidRPr="003626DB">
        <w:rPr>
          <w:rFonts w:ascii="GHEA Grapalat" w:hAnsi="GHEA Grapalat"/>
          <w:sz w:val="24"/>
          <w:szCs w:val="24"/>
        </w:rPr>
        <w:t>далее</w:t>
      </w:r>
      <w:r>
        <w:rPr>
          <w:rFonts w:ascii="GHEA Grapalat" w:hAnsi="GHEA Grapalat"/>
          <w:sz w:val="24"/>
          <w:szCs w:val="24"/>
        </w:rPr>
        <w:t xml:space="preserve"> — договор).</w:t>
      </w:r>
    </w:p>
    <w:p w:rsidR="003E0CB2" w:rsidRPr="009044F1" w:rsidRDefault="006559FF" w:rsidP="003E0CB2">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Со</w:t>
      </w:r>
      <w:r w:rsidR="003E0CB2" w:rsidRPr="009044F1">
        <w:rPr>
          <w:rFonts w:ascii="GHEA Grapalat" w:hAnsi="GHEA Grapalat"/>
          <w:i w:val="0"/>
          <w:sz w:val="24"/>
          <w:szCs w:val="24"/>
        </w:rPr>
        <w:t>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3E0CB2">
        <w:rPr>
          <w:rFonts w:ascii="Courier New" w:hAnsi="Courier New" w:cs="Courier New"/>
          <w:i w:val="0"/>
          <w:sz w:val="24"/>
          <w:szCs w:val="24"/>
          <w:lang w:val="en-US"/>
        </w:rPr>
        <w:t> </w:t>
      </w:r>
      <w:r w:rsidR="003E0CB2" w:rsidRPr="009044F1">
        <w:rPr>
          <w:rFonts w:ascii="GHEA Grapalat" w:hAnsi="GHEA Grapalat"/>
          <w:i w:val="0"/>
          <w:sz w:val="24"/>
          <w:szCs w:val="24"/>
        </w:rPr>
        <w:t>настояще</w:t>
      </w:r>
      <w:r w:rsidR="003E0CB2">
        <w:rPr>
          <w:rFonts w:ascii="GHEA Grapalat" w:hAnsi="GHEA Grapalat"/>
          <w:i w:val="0"/>
          <w:sz w:val="24"/>
          <w:szCs w:val="24"/>
        </w:rPr>
        <w:t>й</w:t>
      </w:r>
      <w:r w:rsidR="003E0CB2" w:rsidRPr="009044F1">
        <w:rPr>
          <w:rFonts w:ascii="GHEA Grapalat" w:hAnsi="GHEA Grapalat"/>
          <w:i w:val="0"/>
          <w:sz w:val="24"/>
          <w:szCs w:val="24"/>
        </w:rPr>
        <w:t xml:space="preserve"> </w:t>
      </w:r>
      <w:r w:rsidR="003E0CB2">
        <w:rPr>
          <w:rFonts w:ascii="GHEA Grapalat" w:hAnsi="GHEA Grapalat"/>
          <w:i w:val="0"/>
          <w:sz w:val="24"/>
          <w:szCs w:val="24"/>
        </w:rPr>
        <w:t>процедуре</w:t>
      </w:r>
      <w:r w:rsidR="003E0CB2" w:rsidRPr="009044F1">
        <w:rPr>
          <w:rFonts w:ascii="GHEA Grapalat" w:hAnsi="GHEA Grapalat"/>
          <w:i w:val="0"/>
          <w:sz w:val="24"/>
          <w:szCs w:val="24"/>
        </w:rPr>
        <w:t>.</w:t>
      </w:r>
    </w:p>
    <w:p w:rsidR="003E0CB2" w:rsidRPr="00F677F1" w:rsidRDefault="003E0CB2" w:rsidP="003E0CB2">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E0CB2" w:rsidRPr="003F762C" w:rsidRDefault="003E0CB2" w:rsidP="003E0CB2">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3E0CB2" w:rsidRPr="009044F1" w:rsidRDefault="003E0CB2" w:rsidP="003E0CB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5A1AAF">
        <w:rPr>
          <w:rFonts w:ascii="GHEA Grapalat" w:hAnsi="GHEA Grapalat"/>
          <w:i w:val="0"/>
          <w:sz w:val="24"/>
          <w:szCs w:val="24"/>
        </w:rPr>
        <w:t>1</w:t>
      </w:r>
      <w:r w:rsidR="009D5692">
        <w:rPr>
          <w:rFonts w:ascii="GHEA Grapalat" w:hAnsi="GHEA Grapalat"/>
          <w:i w:val="0"/>
          <w:sz w:val="24"/>
          <w:szCs w:val="24"/>
          <w:lang w:val="hy-AM"/>
        </w:rPr>
        <w:t>5</w:t>
      </w:r>
      <w:r w:rsidRPr="005A1AAF">
        <w:rPr>
          <w:rFonts w:ascii="GHEA Grapalat" w:hAnsi="GHEA Grapalat"/>
          <w:i w:val="0"/>
          <w:sz w:val="24"/>
          <w:szCs w:val="24"/>
        </w:rPr>
        <w:t xml:space="preserve">:00 часов </w:t>
      </w:r>
      <w:r w:rsidR="006559FF">
        <w:rPr>
          <w:rFonts w:ascii="GHEA Grapalat" w:hAnsi="GHEA Grapalat"/>
          <w:i w:val="0"/>
          <w:sz w:val="24"/>
          <w:szCs w:val="24"/>
        </w:rPr>
        <w:t>2</w:t>
      </w:r>
      <w:r w:rsidRPr="005A1AAF">
        <w:rPr>
          <w:rFonts w:ascii="GHEA Grapalat" w:hAnsi="GHEA Grapalat"/>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3E0CB2" w:rsidRPr="00D5443D" w:rsidRDefault="003E0CB2" w:rsidP="003E0CB2">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E0CB2" w:rsidRPr="001B32D9" w:rsidRDefault="003E0CB2" w:rsidP="003E0CB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3E0CB2" w:rsidRPr="000F11E5" w:rsidRDefault="003E0CB2" w:rsidP="00CA37BB">
      <w:pPr>
        <w:pStyle w:val="HTMLPreformatted"/>
        <w:shd w:val="clear" w:color="auto" w:fill="F8F9FA"/>
        <w:spacing w:line="540" w:lineRule="atLeast"/>
        <w:rPr>
          <w:rFonts w:ascii="GHEA Grapalat" w:hAnsi="GHEA Grapalat"/>
          <w:i/>
          <w:sz w:val="24"/>
          <w:szCs w:val="24"/>
        </w:rPr>
      </w:pPr>
      <w:r w:rsidRPr="00DB223B">
        <w:rPr>
          <w:rFonts w:ascii="GHEA Grapalat" w:hAnsi="GHEA Grapalat"/>
          <w:sz w:val="24"/>
          <w:szCs w:val="24"/>
        </w:rPr>
        <w:lastRenderedPageBreak/>
        <w:t xml:space="preserve">Заявки конкурса необходимо предоставить в документальной форме, по адресу </w:t>
      </w:r>
      <w:r w:rsidR="00CA37BB">
        <w:rPr>
          <w:rFonts w:ascii="GHEA Grapalat" w:hAnsi="GHEA Grapalat"/>
          <w:sz w:val="24"/>
          <w:szCs w:val="24"/>
        </w:rPr>
        <w:t xml:space="preserve">            г. Еревана, </w:t>
      </w:r>
      <w:r w:rsidRPr="00DB223B">
        <w:rPr>
          <w:rFonts w:ascii="GHEA Grapalat" w:hAnsi="GHEA Grapalat"/>
          <w:sz w:val="24"/>
          <w:szCs w:val="24"/>
        </w:rPr>
        <w:t xml:space="preserve">ул. </w:t>
      </w:r>
      <w:r w:rsidRPr="0000732C">
        <w:rPr>
          <w:rFonts w:ascii="GHEA Grapalat" w:hAnsi="GHEA Grapalat"/>
          <w:sz w:val="24"/>
          <w:szCs w:val="24"/>
        </w:rPr>
        <w:t>Бузанда 1/3</w:t>
      </w:r>
      <w:r>
        <w:rPr>
          <w:rFonts w:ascii="GHEA Grapalat" w:hAnsi="GHEA Grapalat"/>
          <w:sz w:val="24"/>
          <w:szCs w:val="24"/>
        </w:rPr>
        <w:t>,</w:t>
      </w:r>
      <w:r w:rsidR="005E2099">
        <w:rPr>
          <w:rFonts w:ascii="GHEA Grapalat" w:hAnsi="GHEA Grapalat"/>
          <w:i/>
          <w:sz w:val="24"/>
          <w:szCs w:val="24"/>
          <w:lang w:val="hy-AM"/>
        </w:rPr>
        <w:t xml:space="preserve"> </w:t>
      </w:r>
      <w:r w:rsidR="005E2099" w:rsidRPr="00CA37BB">
        <w:rPr>
          <w:rFonts w:ascii="GHEA Grapalat" w:hAnsi="GHEA Grapalat"/>
          <w:sz w:val="24"/>
          <w:szCs w:val="24"/>
        </w:rPr>
        <w:t>2</w:t>
      </w:r>
      <w:r w:rsidR="00CA37BB">
        <w:rPr>
          <w:rFonts w:ascii="GHEA Grapalat" w:hAnsi="GHEA Grapalat"/>
          <w:sz w:val="24"/>
          <w:szCs w:val="24"/>
        </w:rPr>
        <w:t xml:space="preserve"> </w:t>
      </w:r>
      <w:r w:rsidR="005E2099" w:rsidRPr="00CA37BB">
        <w:rPr>
          <w:rFonts w:ascii="GHEA Grapalat" w:hAnsi="GHEA Grapalat"/>
          <w:sz w:val="24"/>
          <w:szCs w:val="24"/>
        </w:rPr>
        <w:t>этаж</w:t>
      </w:r>
      <w:r w:rsidR="00CA37BB">
        <w:rPr>
          <w:rFonts w:ascii="GHEA Grapalat" w:hAnsi="GHEA Grapalat"/>
          <w:sz w:val="24"/>
          <w:szCs w:val="24"/>
        </w:rPr>
        <w:t xml:space="preserve">, 206 кабинет </w:t>
      </w:r>
      <w:r>
        <w:rPr>
          <w:rFonts w:ascii="GHEA Grapalat" w:hAnsi="GHEA Grapalat"/>
          <w:sz w:val="24"/>
          <w:szCs w:val="24"/>
        </w:rPr>
        <w:t>до 1</w:t>
      </w:r>
      <w:r w:rsidR="009D5692">
        <w:rPr>
          <w:rFonts w:ascii="GHEA Grapalat" w:hAnsi="GHEA Grapalat"/>
          <w:sz w:val="24"/>
          <w:szCs w:val="24"/>
          <w:lang w:val="hy-AM"/>
        </w:rPr>
        <w:t>5</w:t>
      </w:r>
      <w:r w:rsidRPr="005A1AAF">
        <w:rPr>
          <w:rFonts w:ascii="GHEA Grapalat" w:hAnsi="GHEA Grapalat"/>
          <w:sz w:val="24"/>
          <w:szCs w:val="24"/>
        </w:rPr>
        <w:t xml:space="preserve">:00 часов </w:t>
      </w:r>
      <w:r w:rsidR="006559FF">
        <w:rPr>
          <w:rFonts w:ascii="GHEA Grapalat" w:hAnsi="GHEA Grapalat"/>
          <w:sz w:val="24"/>
          <w:szCs w:val="24"/>
        </w:rPr>
        <w:t>2</w:t>
      </w:r>
      <w:r w:rsidRPr="005A1AAF">
        <w:rPr>
          <w:rFonts w:ascii="GHEA Grapalat" w:hAnsi="GHEA Grapalat"/>
          <w:sz w:val="24"/>
          <w:szCs w:val="24"/>
        </w:rPr>
        <w:t>-го</w:t>
      </w:r>
      <w:r w:rsidRPr="00DB223B">
        <w:rPr>
          <w:rFonts w:ascii="GHEA Grapalat" w:hAnsi="GHEA Grapalat"/>
          <w:sz w:val="24"/>
          <w:szCs w:val="24"/>
        </w:rPr>
        <w:t xml:space="preserve"> дня</w:t>
      </w:r>
      <w:r w:rsidRPr="000F0CA8">
        <w:rPr>
          <w:rFonts w:ascii="GHEA Grapalat" w:hAnsi="GHEA Grapalat"/>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sz w:val="24"/>
          <w:szCs w:val="24"/>
        </w:rPr>
        <w:t>м языке.</w:t>
      </w:r>
    </w:p>
    <w:p w:rsidR="003E0CB2" w:rsidRPr="001B32D9" w:rsidRDefault="003E0CB2" w:rsidP="006E3007">
      <w:pPr>
        <w:ind w:firstLine="708"/>
        <w:jc w:val="both"/>
        <w:rPr>
          <w:rFonts w:ascii="GHEA Grapalat" w:hAnsi="GHEA Grapalat"/>
          <w:i/>
        </w:rPr>
      </w:pPr>
      <w:r w:rsidRPr="000F0CA8">
        <w:rPr>
          <w:rFonts w:ascii="GHEA Grapalat" w:hAnsi="GHEA Grapalat"/>
        </w:rPr>
        <w:t xml:space="preserve">Вскрытие заявок будет проводиться </w:t>
      </w:r>
      <w:r w:rsidRPr="00DB223B">
        <w:rPr>
          <w:rFonts w:ascii="GHEA Grapalat" w:hAnsi="GHEA Grapalat"/>
        </w:rPr>
        <w:t xml:space="preserve">по адресу </w:t>
      </w:r>
      <w:r w:rsidR="00CA37BB">
        <w:rPr>
          <w:rFonts w:ascii="GHEA Grapalat" w:hAnsi="GHEA Grapalat"/>
        </w:rPr>
        <w:t xml:space="preserve">г. Еревана, </w:t>
      </w:r>
      <w:r w:rsidR="00CA37BB" w:rsidRPr="00DB223B">
        <w:rPr>
          <w:rFonts w:ascii="GHEA Grapalat" w:hAnsi="GHEA Grapalat"/>
        </w:rPr>
        <w:t xml:space="preserve">ул. </w:t>
      </w:r>
      <w:r w:rsidR="00CA37BB" w:rsidRPr="0000732C">
        <w:rPr>
          <w:rFonts w:ascii="GHEA Grapalat" w:hAnsi="GHEA Grapalat"/>
        </w:rPr>
        <w:t>Бузанда 1/3</w:t>
      </w:r>
      <w:r w:rsidR="00CA37BB">
        <w:rPr>
          <w:rFonts w:ascii="GHEA Grapalat" w:hAnsi="GHEA Grapalat"/>
        </w:rPr>
        <w:t>,</w:t>
      </w:r>
      <w:r w:rsidR="00CA37BB">
        <w:rPr>
          <w:rFonts w:ascii="GHEA Grapalat" w:hAnsi="GHEA Grapalat"/>
          <w:i/>
          <w:lang w:val="hy-AM"/>
        </w:rPr>
        <w:t xml:space="preserve"> </w:t>
      </w:r>
      <w:r w:rsidR="00CA37BB">
        <w:rPr>
          <w:rFonts w:ascii="GHEA Grapalat" w:hAnsi="GHEA Grapalat"/>
          <w:i/>
        </w:rPr>
        <w:t xml:space="preserve"> </w:t>
      </w:r>
      <w:r w:rsidR="00CA37BB" w:rsidRPr="00CA37BB">
        <w:rPr>
          <w:rFonts w:ascii="GHEA Grapalat" w:hAnsi="GHEA Grapalat"/>
        </w:rPr>
        <w:t>2</w:t>
      </w:r>
      <w:r w:rsidR="00CA37BB">
        <w:rPr>
          <w:rFonts w:ascii="GHEA Grapalat" w:hAnsi="GHEA Grapalat"/>
        </w:rPr>
        <w:t xml:space="preserve"> </w:t>
      </w:r>
      <w:r w:rsidR="00CA37BB" w:rsidRPr="00CA37BB">
        <w:rPr>
          <w:rFonts w:ascii="GHEA Grapalat" w:hAnsi="GHEA Grapalat"/>
        </w:rPr>
        <w:t>этаж</w:t>
      </w:r>
      <w:r w:rsidR="00CA37BB">
        <w:rPr>
          <w:rFonts w:ascii="GHEA Grapalat" w:hAnsi="GHEA Grapalat"/>
        </w:rPr>
        <w:t xml:space="preserve">, 207 кабинет </w:t>
      </w:r>
      <w:r w:rsidR="00E06B42">
        <w:rPr>
          <w:rFonts w:ascii="GHEA Grapalat" w:hAnsi="GHEA Grapalat"/>
        </w:rPr>
        <w:t xml:space="preserve">до </w:t>
      </w:r>
      <w:r w:rsidR="006E3007">
        <w:rPr>
          <w:rFonts w:ascii="GHEA Grapalat" w:hAnsi="GHEA Grapalat"/>
        </w:rPr>
        <w:t>1</w:t>
      </w:r>
      <w:r w:rsidR="006E3007" w:rsidRPr="00383AC6">
        <w:rPr>
          <w:rFonts w:ascii="GHEA Grapalat" w:hAnsi="GHEA Grapalat"/>
        </w:rPr>
        <w:t>5</w:t>
      </w:r>
      <w:r w:rsidR="006E3007">
        <w:rPr>
          <w:rFonts w:ascii="GHEA Grapalat" w:hAnsi="GHEA Grapalat"/>
        </w:rPr>
        <w:t xml:space="preserve">:00 часов </w:t>
      </w:r>
      <w:r w:rsidR="006559FF">
        <w:rPr>
          <w:rFonts w:ascii="GHEA Grapalat" w:hAnsi="GHEA Grapalat"/>
        </w:rPr>
        <w:t>30</w:t>
      </w:r>
      <w:r w:rsidR="008731DB">
        <w:rPr>
          <w:rFonts w:ascii="Cambria Math" w:hAnsi="Cambria Math"/>
          <w:lang w:val="hy-AM"/>
        </w:rPr>
        <w:t>․</w:t>
      </w:r>
      <w:r w:rsidR="006E3007">
        <w:rPr>
          <w:rFonts w:ascii="GHEA Grapalat" w:hAnsi="GHEA Grapalat"/>
          <w:lang w:val="hy-AM"/>
        </w:rPr>
        <w:t>0</w:t>
      </w:r>
      <w:r w:rsidR="006E3007" w:rsidRPr="006E3007">
        <w:rPr>
          <w:rFonts w:ascii="GHEA Grapalat" w:hAnsi="GHEA Grapalat"/>
        </w:rPr>
        <w:t>3</w:t>
      </w:r>
      <w:r w:rsidR="006E3007">
        <w:rPr>
          <w:rFonts w:ascii="GHEA Grapalat" w:hAnsi="GHEA Grapalat"/>
        </w:rPr>
        <w:t>.202</w:t>
      </w:r>
      <w:r w:rsidR="006E3007">
        <w:rPr>
          <w:rFonts w:ascii="GHEA Grapalat" w:hAnsi="GHEA Grapalat"/>
          <w:lang w:val="hy-AM"/>
        </w:rPr>
        <w:t>2</w:t>
      </w:r>
      <w:r w:rsidR="006E3007">
        <w:rPr>
          <w:rFonts w:ascii="GHEA Grapalat" w:hAnsi="GHEA Grapalat"/>
        </w:rPr>
        <w:t>.</w:t>
      </w:r>
      <w:r w:rsidR="006E3007" w:rsidRPr="009044F1">
        <w:rPr>
          <w:rFonts w:ascii="GHEA Grapalat" w:hAnsi="GHEA Grapalat"/>
        </w:rPr>
        <w:t xml:space="preserve"> </w:t>
      </w:r>
      <w:r w:rsidRPr="009044F1">
        <w:rPr>
          <w:rFonts w:ascii="GHEA Grapalat" w:hAnsi="GHEA Grapalat"/>
        </w:rPr>
        <w:t xml:space="preserve">Жалобы относительно настоящей процедуры должны быть поданы </w:t>
      </w:r>
      <w:r>
        <w:rPr>
          <w:rFonts w:ascii="GHEA Grapalat" w:hAnsi="GHEA Grapalat"/>
        </w:rPr>
        <w:t>л</w:t>
      </w:r>
      <w:r w:rsidRPr="009044F1">
        <w:rPr>
          <w:rFonts w:ascii="GHEA Grapalat" w:hAnsi="GHEA Grapalat"/>
        </w:rPr>
        <w:t xml:space="preserve">ицу, </w:t>
      </w:r>
      <w:r w:rsidRPr="004B4B72">
        <w:rPr>
          <w:rFonts w:ascii="GHEA Grapalat" w:hAnsi="GHEA Grapalat"/>
        </w:rPr>
        <w:t>рассматривающее связанные с закупками жалобы</w:t>
      </w:r>
      <w:r w:rsidRPr="00032D7E">
        <w:rPr>
          <w:rFonts w:ascii="GHEA Grapalat" w:hAnsi="GHEA Grapalat"/>
        </w:rPr>
        <w:t>,</w:t>
      </w:r>
      <w:r w:rsidRPr="009044F1" w:rsidDel="00D746A9">
        <w:rPr>
          <w:rFonts w:ascii="GHEA Grapalat" w:hAnsi="GHEA Grapalat"/>
        </w:rPr>
        <w:t xml:space="preserve"> </w:t>
      </w:r>
      <w:r w:rsidRPr="009044F1">
        <w:rPr>
          <w:rFonts w:ascii="GHEA Grapalat" w:hAnsi="GHEA Grapalat"/>
        </w:rPr>
        <w:t>по адресу: ул. Мелик-Адамяна 1, Ереван. Обжалование осуществляется в порядке, установленном приглашением на</w:t>
      </w:r>
      <w:r>
        <w:rPr>
          <w:rFonts w:ascii="Courier New" w:hAnsi="Courier New" w:cs="Courier New"/>
          <w:lang w:val="en-US"/>
        </w:rPr>
        <w:t> </w:t>
      </w:r>
      <w:r w:rsidRPr="009044F1">
        <w:rPr>
          <w:rFonts w:ascii="GHEA Grapalat" w:hAnsi="GHEA Grapalat"/>
        </w:rPr>
        <w:t>настоящий конкурс. Для подачи жалобы требуется плата в размере 30</w:t>
      </w:r>
      <w:r>
        <w:rPr>
          <w:rFonts w:ascii="Courier New" w:hAnsi="Courier New" w:cs="Courier New"/>
          <w:lang w:val="en-US"/>
        </w:rPr>
        <w:t> </w:t>
      </w:r>
      <w:r w:rsidRPr="009044F1">
        <w:rPr>
          <w:rFonts w:ascii="GHEA Grapalat" w:hAnsi="GHEA Grapalat"/>
        </w:rPr>
        <w:t>000</w:t>
      </w:r>
      <w:r>
        <w:rPr>
          <w:rFonts w:ascii="Courier New" w:hAnsi="Courier New" w:cs="Courier New"/>
          <w:lang w:val="en-US"/>
        </w:rPr>
        <w:t> </w:t>
      </w:r>
      <w:r w:rsidRPr="009044F1">
        <w:rPr>
          <w:rFonts w:ascii="GHEA Grapalat" w:hAnsi="GHEA Grapalat"/>
        </w:rPr>
        <w:t>(тридцать тысяч) драмов РА, которая должна быть перечислена на</w:t>
      </w:r>
      <w:r>
        <w:rPr>
          <w:rFonts w:ascii="Courier New" w:hAnsi="Courier New" w:cs="Courier New"/>
          <w:lang w:val="en-US"/>
        </w:rPr>
        <w:t> </w:t>
      </w:r>
      <w:r w:rsidRPr="009044F1">
        <w:rPr>
          <w:rFonts w:ascii="GHEA Grapalat" w:hAnsi="GHEA Grapalat"/>
        </w:rPr>
        <w:t>казначейский счет № 900008000482, открытый на имя Министерст</w:t>
      </w:r>
      <w:r>
        <w:rPr>
          <w:rFonts w:ascii="GHEA Grapalat" w:hAnsi="GHEA Grapalat"/>
        </w:rPr>
        <w:t>ва финансов Республики Армения.</w:t>
      </w:r>
    </w:p>
    <w:p w:rsidR="003E0CB2" w:rsidRPr="00C25576" w:rsidRDefault="003E0CB2" w:rsidP="003E0CB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E06B42">
        <w:rPr>
          <w:rFonts w:ascii="GHEA Grapalat" w:hAnsi="GHEA Grapalat"/>
          <w:i w:val="0"/>
          <w:sz w:val="24"/>
          <w:szCs w:val="24"/>
        </w:rPr>
        <w:t>Нареку Геворг</w:t>
      </w:r>
      <w:r w:rsidRPr="00116E43">
        <w:rPr>
          <w:rFonts w:ascii="GHEA Grapalat" w:hAnsi="GHEA Grapalat"/>
          <w:i w:val="0"/>
          <w:sz w:val="24"/>
          <w:szCs w:val="24"/>
        </w:rPr>
        <w:t>яну</w:t>
      </w:r>
      <w:r w:rsidR="00340D58">
        <w:rPr>
          <w:rFonts w:ascii="GHEA Grapalat" w:hAnsi="GHEA Grapalat"/>
          <w:i w:val="0"/>
          <w:sz w:val="16"/>
          <w:szCs w:val="16"/>
        </w:rPr>
        <w:t>.</w:t>
      </w:r>
    </w:p>
    <w:p w:rsidR="003E0CB2" w:rsidRPr="0000732C" w:rsidRDefault="003E0CB2" w:rsidP="003E0CB2">
      <w:pPr>
        <w:ind w:firstLine="708"/>
        <w:jc w:val="both"/>
        <w:rPr>
          <w:rFonts w:ascii="GHEA Grapalat" w:hAnsi="GHEA Grapalat"/>
        </w:rPr>
      </w:pPr>
      <w:r w:rsidRPr="0000732C">
        <w:rPr>
          <w:rFonts w:ascii="GHEA Grapalat" w:hAnsi="GHEA Grapalat"/>
        </w:rPr>
        <w:t xml:space="preserve">тел. </w:t>
      </w:r>
      <w:r w:rsidR="008731DB">
        <w:rPr>
          <w:rFonts w:ascii="GHEA Grapalat" w:hAnsi="GHEA Grapalat"/>
          <w:lang w:val="hy-AM"/>
        </w:rPr>
        <w:t xml:space="preserve">             </w:t>
      </w:r>
      <w:r w:rsidRPr="0000732C">
        <w:rPr>
          <w:rFonts w:ascii="GHEA Grapalat" w:hAnsi="GHEA Grapalat"/>
        </w:rPr>
        <w:t>011-514539</w:t>
      </w:r>
    </w:p>
    <w:p w:rsidR="003E0CB2" w:rsidRPr="008731DB" w:rsidRDefault="003E0CB2" w:rsidP="003E0CB2">
      <w:pPr>
        <w:pStyle w:val="BodyTextIndent"/>
        <w:spacing w:line="240" w:lineRule="auto"/>
        <w:ind w:firstLine="567"/>
        <w:jc w:val="left"/>
        <w:rPr>
          <w:rFonts w:ascii="GHEA Grapalat" w:hAnsi="GHEA Grapalat"/>
          <w:i w:val="0"/>
          <w:sz w:val="24"/>
          <w:szCs w:val="24"/>
        </w:rPr>
      </w:pPr>
      <w:r>
        <w:rPr>
          <w:rFonts w:ascii="GHEA Grapalat" w:hAnsi="GHEA Grapalat"/>
          <w:i w:val="0"/>
          <w:sz w:val="24"/>
          <w:szCs w:val="24"/>
        </w:rPr>
        <w:t xml:space="preserve">  </w:t>
      </w:r>
      <w:r w:rsidRPr="0000732C">
        <w:rPr>
          <w:rFonts w:ascii="GHEA Grapalat" w:hAnsi="GHEA Grapalat"/>
          <w:i w:val="0"/>
          <w:sz w:val="24"/>
          <w:szCs w:val="24"/>
        </w:rPr>
        <w:t xml:space="preserve">эл.почта. </w:t>
      </w:r>
      <w:r w:rsidR="008731DB">
        <w:rPr>
          <w:rFonts w:ascii="GHEA Grapalat" w:hAnsi="GHEA Grapalat"/>
          <w:i w:val="0"/>
          <w:sz w:val="24"/>
          <w:szCs w:val="24"/>
          <w:lang w:val="hy-AM"/>
        </w:rPr>
        <w:t xml:space="preserve">    </w:t>
      </w:r>
      <w:proofErr w:type="spellStart"/>
      <w:r w:rsidR="008731DB">
        <w:rPr>
          <w:rFonts w:ascii="GHEA Grapalat" w:hAnsi="GHEA Grapalat"/>
          <w:i w:val="0"/>
          <w:sz w:val="24"/>
          <w:szCs w:val="24"/>
          <w:lang w:val="en-US"/>
        </w:rPr>
        <w:t>tkvk</w:t>
      </w:r>
      <w:proofErr w:type="spellEnd"/>
      <w:r w:rsidR="008731DB" w:rsidRPr="008731DB">
        <w:rPr>
          <w:rFonts w:ascii="GHEA Grapalat" w:hAnsi="GHEA Grapalat"/>
          <w:i w:val="0"/>
          <w:sz w:val="24"/>
          <w:szCs w:val="24"/>
        </w:rPr>
        <w:t>.</w:t>
      </w:r>
      <w:proofErr w:type="spellStart"/>
      <w:r w:rsidR="008731DB">
        <w:rPr>
          <w:rFonts w:ascii="GHEA Grapalat" w:hAnsi="GHEA Grapalat"/>
          <w:i w:val="0"/>
          <w:sz w:val="24"/>
          <w:szCs w:val="24"/>
          <w:lang w:val="en-US"/>
        </w:rPr>
        <w:t>gnumner</w:t>
      </w:r>
      <w:proofErr w:type="spellEnd"/>
      <w:r w:rsidR="008731DB" w:rsidRPr="008731DB">
        <w:rPr>
          <w:rFonts w:ascii="GHEA Grapalat" w:hAnsi="GHEA Grapalat"/>
          <w:i w:val="0"/>
          <w:sz w:val="24"/>
          <w:szCs w:val="24"/>
        </w:rPr>
        <w:t>@</w:t>
      </w:r>
      <w:proofErr w:type="spellStart"/>
      <w:r w:rsidR="008731DB">
        <w:rPr>
          <w:rFonts w:ascii="GHEA Grapalat" w:hAnsi="GHEA Grapalat"/>
          <w:i w:val="0"/>
          <w:sz w:val="24"/>
          <w:szCs w:val="24"/>
          <w:lang w:val="en-US"/>
        </w:rPr>
        <w:t>gmail</w:t>
      </w:r>
      <w:proofErr w:type="spellEnd"/>
      <w:r w:rsidR="008731DB" w:rsidRPr="008731DB">
        <w:rPr>
          <w:rFonts w:ascii="GHEA Grapalat" w:hAnsi="GHEA Grapalat"/>
          <w:i w:val="0"/>
          <w:sz w:val="24"/>
          <w:szCs w:val="24"/>
        </w:rPr>
        <w:t>.</w:t>
      </w:r>
      <w:r w:rsidR="008731DB">
        <w:rPr>
          <w:rFonts w:ascii="GHEA Grapalat" w:hAnsi="GHEA Grapalat"/>
          <w:i w:val="0"/>
          <w:sz w:val="24"/>
          <w:szCs w:val="24"/>
          <w:lang w:val="en-US"/>
        </w:rPr>
        <w:t>com</w:t>
      </w:r>
    </w:p>
    <w:p w:rsidR="003E0CB2" w:rsidRPr="00D5443D" w:rsidRDefault="00E06B42" w:rsidP="00E06B42">
      <w:pPr>
        <w:pStyle w:val="BodyTextIndent"/>
        <w:widowControl w:val="0"/>
        <w:spacing w:after="160" w:line="240" w:lineRule="auto"/>
        <w:ind w:firstLine="0"/>
        <w:rPr>
          <w:rFonts w:ascii="GHEA Grapalat" w:hAnsi="GHEA Grapalat"/>
          <w:i w:val="0"/>
          <w:sz w:val="16"/>
          <w:szCs w:val="16"/>
        </w:rPr>
      </w:pPr>
      <w:r>
        <w:rPr>
          <w:rFonts w:ascii="GHEA Grapalat" w:hAnsi="GHEA Grapalat"/>
          <w:i w:val="0"/>
          <w:sz w:val="24"/>
          <w:szCs w:val="24"/>
          <w:lang w:val="hy-AM"/>
        </w:rPr>
        <w:t xml:space="preserve">         </w:t>
      </w:r>
      <w:r w:rsidR="003E0CB2" w:rsidRPr="0000732C">
        <w:rPr>
          <w:rFonts w:ascii="GHEA Grapalat" w:hAnsi="GHEA Grapalat"/>
          <w:i w:val="0"/>
          <w:sz w:val="24"/>
          <w:szCs w:val="24"/>
        </w:rPr>
        <w:t>Заказчик: «Центр по обезвреживанию бродячих животных» ОНКО</w:t>
      </w:r>
      <w:r w:rsidR="003E0CB2">
        <w:rPr>
          <w:rFonts w:ascii="GHEA Grapalat" w:hAnsi="GHEA Grapalat" w:cs="Sylfaen"/>
          <w:b/>
        </w:rPr>
        <w:t xml:space="preserve"> </w:t>
      </w:r>
      <w:r w:rsidR="003E0CB2">
        <w:rPr>
          <w:rFonts w:ascii="GHEA Grapalat" w:hAnsi="GHEA Grapalat" w:cs="Sylfaen"/>
          <w:b/>
        </w:rPr>
        <w:br w:type="page"/>
      </w:r>
    </w:p>
    <w:p w:rsidR="003E0CB2" w:rsidRPr="009044F1" w:rsidRDefault="003E0CB2" w:rsidP="003E0CB2">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3E0CB2" w:rsidRPr="00777A8F" w:rsidRDefault="003E0CB2" w:rsidP="003E0CB2">
      <w:pPr>
        <w:jc w:val="right"/>
        <w:rPr>
          <w:rFonts w:ascii="GHEA Grapalat" w:hAnsi="GHEA Grapalat"/>
        </w:rPr>
      </w:pPr>
      <w:r w:rsidRPr="009044F1">
        <w:rPr>
          <w:rFonts w:ascii="GHEA Grapalat" w:hAnsi="GHEA Grapalat"/>
        </w:rPr>
        <w:t xml:space="preserve">Решением Оценочной комиссии </w:t>
      </w:r>
      <w:r w:rsidR="00340D58">
        <w:rPr>
          <w:rFonts w:ascii="GHEA Grapalat" w:hAnsi="GHEA Grapalat"/>
        </w:rPr>
        <w:t xml:space="preserve">о </w:t>
      </w:r>
      <w:r w:rsidR="00777A8F">
        <w:rPr>
          <w:rFonts w:ascii="GHEA Grapalat" w:hAnsi="GHEA Grapalat"/>
        </w:rPr>
        <w:t>процедур</w:t>
      </w:r>
      <w:r w:rsidR="00777A8F" w:rsidRPr="00777A8F">
        <w:rPr>
          <w:rFonts w:ascii="GHEA Grapalat" w:hAnsi="GHEA Grapalat"/>
        </w:rPr>
        <w:t>ы</w:t>
      </w:r>
      <w:r w:rsidRPr="00777A8F">
        <w:rPr>
          <w:rFonts w:ascii="GHEA Grapalat" w:hAnsi="GHEA Grapalat"/>
        </w:rPr>
        <w:t xml:space="preserve"> </w:t>
      </w:r>
    </w:p>
    <w:p w:rsidR="003E0CB2" w:rsidRPr="006559FF" w:rsidRDefault="003E0CB2" w:rsidP="003E0CB2">
      <w:pPr>
        <w:jc w:val="right"/>
        <w:rPr>
          <w:rFonts w:ascii="Arial Unicode" w:hAnsi="Arial Unicode"/>
          <w:sz w:val="18"/>
          <w:szCs w:val="18"/>
        </w:rPr>
      </w:pPr>
      <w:r w:rsidRPr="009044F1">
        <w:rPr>
          <w:rFonts w:ascii="GHEA Grapalat" w:hAnsi="GHEA Grapalat"/>
          <w:i/>
        </w:rPr>
        <w:t xml:space="preserve">под кодом </w:t>
      </w:r>
      <w:r>
        <w:rPr>
          <w:rFonts w:ascii="GHEA Grapalat" w:hAnsi="GHEA Grapalat"/>
          <w:i/>
        </w:rPr>
        <w:t>ЦОБЖ-</w:t>
      </w:r>
      <w:r w:rsidR="006559FF">
        <w:rPr>
          <w:rFonts w:ascii="GHEA Grapalat" w:hAnsi="GHEA Grapalat"/>
          <w:i/>
          <w:lang w:val="en-US"/>
        </w:rPr>
        <w:t>HMA</w:t>
      </w:r>
      <w:r>
        <w:rPr>
          <w:rFonts w:ascii="GHEA Grapalat" w:hAnsi="GHEA Grapalat"/>
          <w:i/>
        </w:rPr>
        <w:t>АПДЗБ-202</w:t>
      </w:r>
      <w:r w:rsidR="006E3007" w:rsidRPr="006E3007">
        <w:rPr>
          <w:rFonts w:ascii="GHEA Grapalat" w:hAnsi="GHEA Grapalat"/>
          <w:i/>
        </w:rPr>
        <w:t>2</w:t>
      </w:r>
      <w:r w:rsidRPr="004465A6">
        <w:rPr>
          <w:rFonts w:ascii="GHEA Grapalat" w:hAnsi="GHEA Grapalat"/>
          <w:i/>
        </w:rPr>
        <w:t>/</w:t>
      </w:r>
      <w:r w:rsidR="008731DB" w:rsidRPr="008731DB">
        <w:rPr>
          <w:rFonts w:ascii="GHEA Grapalat" w:hAnsi="GHEA Grapalat"/>
          <w:i/>
        </w:rPr>
        <w:t>2</w:t>
      </w:r>
      <w:r w:rsidR="006559FF" w:rsidRPr="006559FF">
        <w:rPr>
          <w:rFonts w:ascii="GHEA Grapalat" w:hAnsi="GHEA Grapalat"/>
          <w:i/>
        </w:rPr>
        <w:t>4</w:t>
      </w:r>
    </w:p>
    <w:p w:rsidR="003E0CB2" w:rsidRPr="009044F1" w:rsidRDefault="003E0CB2" w:rsidP="003E0CB2">
      <w:pPr>
        <w:pStyle w:val="BodyText"/>
        <w:widowControl w:val="0"/>
        <w:spacing w:after="160"/>
        <w:jc w:val="right"/>
        <w:rPr>
          <w:rFonts w:ascii="GHEA Grapalat" w:hAnsi="GHEA Grapalat"/>
          <w:i/>
        </w:rPr>
      </w:pPr>
      <w:r>
        <w:rPr>
          <w:rFonts w:ascii="GHEA Grapalat" w:hAnsi="GHEA Grapalat"/>
          <w:i/>
          <w:lang w:val="hy-AM"/>
        </w:rPr>
        <w:t xml:space="preserve">                                                                   </w:t>
      </w:r>
      <w:r w:rsidR="00E06B42">
        <w:rPr>
          <w:rFonts w:ascii="GHEA Grapalat" w:hAnsi="GHEA Grapalat"/>
          <w:i/>
          <w:lang w:val="hy-AM"/>
        </w:rPr>
        <w:t xml:space="preserve">                          </w:t>
      </w:r>
      <w:r>
        <w:rPr>
          <w:rFonts w:ascii="GHEA Grapalat" w:hAnsi="GHEA Grapalat"/>
          <w:i/>
        </w:rPr>
        <w:t>№</w:t>
      </w:r>
      <w:r>
        <w:rPr>
          <w:rFonts w:ascii="GHEA Grapalat" w:hAnsi="GHEA Grapalat"/>
          <w:i/>
          <w:lang w:val="hy-AM"/>
        </w:rPr>
        <w:t>1</w:t>
      </w:r>
      <w:r w:rsidRPr="00EB5FB0">
        <w:rPr>
          <w:rFonts w:ascii="GHEA Grapalat" w:hAnsi="GHEA Grapalat"/>
          <w:i/>
        </w:rPr>
        <w:t xml:space="preserve"> </w:t>
      </w:r>
      <w:r>
        <w:rPr>
          <w:rFonts w:ascii="GHEA Grapalat" w:hAnsi="GHEA Grapalat"/>
          <w:i/>
        </w:rPr>
        <w:t>от</w:t>
      </w:r>
      <w:r>
        <w:rPr>
          <w:rFonts w:ascii="GHEA Grapalat" w:hAnsi="GHEA Grapalat"/>
          <w:i/>
          <w:lang w:val="hy-AM"/>
        </w:rPr>
        <w:t xml:space="preserve"> </w:t>
      </w:r>
      <w:r w:rsidR="006559FF" w:rsidRPr="006559FF">
        <w:rPr>
          <w:rFonts w:ascii="GHEA Grapalat" w:hAnsi="GHEA Grapalat"/>
          <w:i/>
        </w:rPr>
        <w:t>28</w:t>
      </w:r>
      <w:r w:rsidR="008731DB" w:rsidRPr="008731DB">
        <w:rPr>
          <w:rFonts w:ascii="GHEA Grapalat" w:hAnsi="GHEA Grapalat"/>
          <w:i/>
        </w:rPr>
        <w:t>.03</w:t>
      </w:r>
      <w:r>
        <w:rPr>
          <w:rFonts w:ascii="GHEA Grapalat" w:hAnsi="GHEA Grapalat"/>
          <w:i/>
        </w:rPr>
        <w:t>.202</w:t>
      </w:r>
      <w:r w:rsidR="006E3007" w:rsidRPr="00C02D08">
        <w:rPr>
          <w:rFonts w:ascii="GHEA Grapalat" w:hAnsi="GHEA Grapalat"/>
          <w:i/>
        </w:rPr>
        <w:t>2</w:t>
      </w:r>
      <w:r w:rsidRPr="000D0E4E">
        <w:rPr>
          <w:rFonts w:ascii="GHEA Grapalat" w:hAnsi="GHEA Grapalat"/>
          <w:i/>
        </w:rPr>
        <w:t>г</w:t>
      </w:r>
      <w:r w:rsidRPr="009044F1">
        <w:rPr>
          <w:rFonts w:ascii="GHEA Grapalat" w:hAnsi="GHEA Grapalat"/>
          <w:i/>
        </w:rPr>
        <w:t>.</w:t>
      </w:r>
    </w:p>
    <w:p w:rsidR="003E0CB2" w:rsidRPr="009044F1" w:rsidRDefault="003E0CB2" w:rsidP="003E0CB2">
      <w:pPr>
        <w:pStyle w:val="BodyText"/>
        <w:widowControl w:val="0"/>
        <w:spacing w:after="160"/>
        <w:ind w:right="-7" w:firstLine="567"/>
        <w:jc w:val="center"/>
        <w:rPr>
          <w:rFonts w:ascii="GHEA Grapalat" w:hAnsi="GHEA Grapalat"/>
        </w:rPr>
      </w:pPr>
    </w:p>
    <w:p w:rsidR="003E0CB2" w:rsidRPr="003A1EBB" w:rsidRDefault="003E0CB2" w:rsidP="003E0CB2">
      <w:pPr>
        <w:pStyle w:val="BodyText"/>
        <w:widowControl w:val="0"/>
        <w:spacing w:after="160"/>
        <w:ind w:right="-7" w:firstLine="567"/>
        <w:jc w:val="center"/>
        <w:rPr>
          <w:rFonts w:ascii="GHEA Grapalat" w:hAnsi="GHEA Grapalat"/>
        </w:rPr>
      </w:pPr>
    </w:p>
    <w:p w:rsidR="003E0CB2" w:rsidRPr="003A1EBB" w:rsidRDefault="003E0CB2" w:rsidP="003E0CB2">
      <w:pPr>
        <w:pStyle w:val="BodyText"/>
        <w:widowControl w:val="0"/>
        <w:spacing w:after="160"/>
        <w:ind w:right="-7" w:firstLine="567"/>
        <w:jc w:val="center"/>
        <w:rPr>
          <w:rFonts w:ascii="GHEA Grapalat" w:hAnsi="GHEA Grapalat"/>
        </w:rPr>
      </w:pPr>
    </w:p>
    <w:p w:rsidR="003E0CB2" w:rsidRPr="00F049B1" w:rsidRDefault="003E0CB2" w:rsidP="003E0CB2">
      <w:pPr>
        <w:pStyle w:val="BodyText"/>
        <w:widowControl w:val="0"/>
        <w:spacing w:after="160"/>
        <w:ind w:right="-7"/>
        <w:jc w:val="center"/>
        <w:rPr>
          <w:rFonts w:ascii="GHEA Grapalat" w:hAnsi="GHEA Grapalat"/>
        </w:rPr>
      </w:pPr>
      <w:r w:rsidRPr="0000732C">
        <w:rPr>
          <w:rFonts w:ascii="GHEA Grapalat" w:hAnsi="GHEA Grapalat"/>
        </w:rPr>
        <w:t>«ЦЕНТР ПО ОБЕЗВРЕЖИВАНИЮ БРОДЯЧИХ ЖИВОТНЫХ» ОНКО</w:t>
      </w:r>
    </w:p>
    <w:p w:rsidR="003E0CB2" w:rsidRPr="009044F1" w:rsidRDefault="003E0CB2" w:rsidP="003E0CB2">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3E0CB2" w:rsidRPr="009044F1" w:rsidRDefault="003E0CB2" w:rsidP="003E0CB2">
      <w:pPr>
        <w:pStyle w:val="BodyText"/>
        <w:widowControl w:val="0"/>
        <w:spacing w:after="160"/>
        <w:ind w:right="-7" w:firstLine="567"/>
        <w:jc w:val="center"/>
        <w:rPr>
          <w:rFonts w:ascii="GHEA Grapalat" w:hAnsi="GHEA Grapalat" w:cs="Sylfaen"/>
        </w:rPr>
      </w:pPr>
    </w:p>
    <w:p w:rsidR="003E0CB2" w:rsidRPr="00F829C5" w:rsidRDefault="003E0CB2" w:rsidP="003E0CB2">
      <w:pPr>
        <w:pStyle w:val="BodyText"/>
        <w:widowControl w:val="0"/>
        <w:spacing w:after="160"/>
        <w:ind w:right="-7" w:firstLine="567"/>
        <w:jc w:val="center"/>
        <w:rPr>
          <w:rFonts w:ascii="Arial Unicode" w:hAnsi="Arial Unicode"/>
          <w:sz w:val="18"/>
          <w:szCs w:val="18"/>
          <w:lang w:val="af-ZA"/>
        </w:rPr>
      </w:pPr>
    </w:p>
    <w:p w:rsidR="003E0CB2" w:rsidRPr="003A1EBB" w:rsidRDefault="003E0CB2" w:rsidP="003E0CB2">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sidR="00777A8F">
        <w:rPr>
          <w:rFonts w:ascii="GHEA Grapalat" w:hAnsi="GHEA Grapalat"/>
        </w:rPr>
        <w:t>ЗАКУПКЕ У ОДНОГО ЛИЦА, ОБУСЛОВЛЕННАЯ БЕЗОТЛАГАТЕЛЬНОСТЬ</w:t>
      </w:r>
      <w:r w:rsidR="00777A8F" w:rsidRPr="0000732C">
        <w:rPr>
          <w:rFonts w:ascii="GHEA Grapalat" w:hAnsi="GHEA Grapalat"/>
        </w:rPr>
        <w:t>Ю</w:t>
      </w:r>
      <w:r w:rsidRPr="009044F1">
        <w:rPr>
          <w:rFonts w:ascii="GHEA Grapalat" w:hAnsi="GHEA Grapalat"/>
        </w:rPr>
        <w:t xml:space="preserve">, ОБЪЯВЛЕННЫЙ С ЦЕЛЬЮ ПРИОБРЕТЕНИЯ </w:t>
      </w:r>
      <w:r w:rsidR="006559FF" w:rsidRPr="003626DB">
        <w:rPr>
          <w:rFonts w:ascii="GHEA Grapalat" w:hAnsi="GHEA Grapalat"/>
        </w:rPr>
        <w:t>ЛЕКАРСТВЕННЫХ СРЕДСТВ</w:t>
      </w:r>
      <w:r w:rsidR="006559FF">
        <w:rPr>
          <w:rFonts w:ascii="GHEA Grapalat" w:hAnsi="GHEA Grapalat"/>
        </w:rPr>
        <w:t xml:space="preserve"> И МЕДИЦИНСКИХ ИНСТРУМЕНТОВ</w:t>
      </w:r>
      <w:r w:rsidR="006559FF" w:rsidRPr="004577B3">
        <w:rPr>
          <w:rFonts w:ascii="GHEA Grapalat" w:hAnsi="GHEA Grapalat"/>
        </w:rPr>
        <w:t xml:space="preserve"> </w:t>
      </w:r>
      <w:r w:rsidRPr="009044F1">
        <w:rPr>
          <w:rFonts w:ascii="GHEA Grapalat" w:hAnsi="GHEA Grapalat"/>
        </w:rPr>
        <w:t xml:space="preserve">ДЛЯ НУЖД </w:t>
      </w:r>
      <w:r w:rsidRPr="0000732C">
        <w:rPr>
          <w:rFonts w:ascii="GHEA Grapalat" w:hAnsi="GHEA Grapalat"/>
        </w:rPr>
        <w:t>«ЦЕНТР ПО ОБЕЗВРЕЖИВАНИЮ БРОДЯЧИХ ЖИВОТНЫХ» ОНКО</w:t>
      </w:r>
    </w:p>
    <w:p w:rsidR="003E0CB2" w:rsidRPr="009044F1" w:rsidRDefault="003E0CB2" w:rsidP="003E0CB2">
      <w:pPr>
        <w:pStyle w:val="BodyText"/>
        <w:widowControl w:val="0"/>
        <w:spacing w:after="160"/>
        <w:ind w:right="-7" w:firstLine="567"/>
        <w:jc w:val="center"/>
        <w:rPr>
          <w:rFonts w:ascii="GHEA Grapalat" w:hAnsi="GHEA Grapalat"/>
        </w:rPr>
      </w:pPr>
    </w:p>
    <w:p w:rsidR="003E0CB2" w:rsidRPr="009044F1" w:rsidRDefault="003E0CB2" w:rsidP="003E0CB2">
      <w:pPr>
        <w:pStyle w:val="BodyText"/>
        <w:widowControl w:val="0"/>
        <w:spacing w:after="160"/>
        <w:ind w:right="-7" w:firstLine="567"/>
        <w:jc w:val="center"/>
        <w:rPr>
          <w:rFonts w:ascii="GHEA Grapalat" w:hAnsi="GHEA Grapalat"/>
        </w:rPr>
      </w:pPr>
    </w:p>
    <w:p w:rsidR="0076388D" w:rsidRDefault="003E0CB2" w:rsidP="0076388D">
      <w:pPr>
        <w:pStyle w:val="HTMLPreformatted"/>
        <w:shd w:val="clear" w:color="auto" w:fill="F8F9FA"/>
        <w:spacing w:line="540" w:lineRule="atLeast"/>
        <w:rPr>
          <w:rFonts w:ascii="inherit" w:hAnsi="inherit"/>
          <w:color w:val="202124"/>
          <w:sz w:val="42"/>
          <w:szCs w:val="42"/>
        </w:rPr>
      </w:pPr>
      <w:r>
        <w:rPr>
          <w:rFonts w:ascii="GHEA Grapalat" w:hAnsi="GHEA Grapalat"/>
        </w:rPr>
        <w:br w:type="page"/>
      </w:r>
    </w:p>
    <w:p w:rsidR="003E0CB2" w:rsidRDefault="003E0CB2" w:rsidP="003E0CB2">
      <w:pPr>
        <w:rPr>
          <w:rFonts w:ascii="GHEA Grapalat" w:hAnsi="GHEA Grapalat"/>
        </w:rPr>
      </w:pPr>
    </w:p>
    <w:p w:rsidR="003E0CB2" w:rsidRDefault="003E0CB2" w:rsidP="00EC3F8A">
      <w:pPr>
        <w:widowControl w:val="0"/>
        <w:spacing w:after="160"/>
        <w:ind w:firstLine="567"/>
        <w:jc w:val="both"/>
        <w:rPr>
          <w:rFonts w:ascii="GHEA Grapalat" w:hAnsi="GHEA Grapalat"/>
          <w:i/>
        </w:rPr>
      </w:pPr>
      <w:r w:rsidRPr="009044F1">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C3F8A" w:rsidRPr="009044F1" w:rsidRDefault="00EC3F8A" w:rsidP="00EC3F8A">
      <w:pPr>
        <w:widowControl w:val="0"/>
        <w:spacing w:after="160"/>
        <w:ind w:firstLine="567"/>
        <w:jc w:val="both"/>
        <w:rPr>
          <w:rFonts w:ascii="GHEA Grapalat" w:hAnsi="GHEA Grapalat" w:cs="Sylfaen"/>
          <w:b/>
        </w:rPr>
      </w:pPr>
    </w:p>
    <w:p w:rsidR="003E0CB2" w:rsidRPr="009044F1" w:rsidRDefault="003E0CB2" w:rsidP="003E0CB2">
      <w:pPr>
        <w:widowControl w:val="0"/>
        <w:spacing w:after="160"/>
        <w:jc w:val="center"/>
        <w:rPr>
          <w:rFonts w:ascii="GHEA Grapalat" w:hAnsi="GHEA Grapalat"/>
          <w:b/>
        </w:rPr>
      </w:pPr>
      <w:r w:rsidRPr="009044F1">
        <w:rPr>
          <w:rFonts w:ascii="GHEA Grapalat" w:hAnsi="GHEA Grapalat"/>
          <w:b/>
        </w:rPr>
        <w:t>СОДЕРЖАНИЕ</w:t>
      </w:r>
    </w:p>
    <w:p w:rsidR="003E0CB2" w:rsidRPr="003A1EBB" w:rsidRDefault="003E0CB2" w:rsidP="00340D58">
      <w:pPr>
        <w:widowControl w:val="0"/>
        <w:spacing w:after="160"/>
        <w:jc w:val="center"/>
        <w:rPr>
          <w:rFonts w:ascii="GHEA Grapalat" w:hAnsi="GHEA Grapalat"/>
        </w:rPr>
      </w:pPr>
      <w:r>
        <w:rPr>
          <w:rFonts w:ascii="GHEA Grapalat" w:hAnsi="GHEA Grapalat"/>
          <w:b/>
        </w:rPr>
        <w:t xml:space="preserve">НА </w:t>
      </w:r>
      <w:r w:rsidR="00777A8F" w:rsidRPr="00777A8F">
        <w:rPr>
          <w:rFonts w:ascii="GHEA Grapalat" w:hAnsi="GHEA Grapalat"/>
          <w:b/>
        </w:rPr>
        <w:t>ЗАКУПКЕ У ОДНОГО ЛИЦА, ОБУСЛОВЛЕННАЯ БЕЗОТЛАГАТЕЛЬНОСТЬЮ,</w:t>
      </w:r>
      <w:r w:rsidRPr="00E23D59">
        <w:rPr>
          <w:rFonts w:ascii="GHEA Grapalat" w:hAnsi="GHEA Grapalat"/>
          <w:b/>
        </w:rPr>
        <w:t xml:space="preserve"> ОБЪЯВЛЕННЫЙ С ЦЕЛЬЮ ПРИОБРЕТЕНИЯ </w:t>
      </w:r>
      <w:r w:rsidR="00777A8F" w:rsidRPr="00777A8F">
        <w:rPr>
          <w:rFonts w:ascii="GHEA Grapalat" w:hAnsi="GHEA Grapalat"/>
          <w:b/>
        </w:rPr>
        <w:t xml:space="preserve">ЛЕКАРСТВЕННЫХ СРЕДСТВ И МЕДИЦИНСКИХ ИНСТРУМЕНТОВ </w:t>
      </w:r>
      <w:r w:rsidRPr="00E23D59">
        <w:rPr>
          <w:rFonts w:ascii="GHEA Grapalat" w:hAnsi="GHEA Grapalat"/>
          <w:b/>
        </w:rPr>
        <w:t xml:space="preserve">ДЛЯ НУЖД </w:t>
      </w:r>
      <w:r w:rsidRPr="0000732C">
        <w:rPr>
          <w:rFonts w:ascii="GHEA Grapalat" w:hAnsi="GHEA Grapalat"/>
          <w:b/>
        </w:rPr>
        <w:t>«ЦЕНТР ПО ОБЕЗВРЕЖИВАНИЮ БРОДЯЧИХ ЖИВОТНЫХ» ОНКО</w:t>
      </w:r>
    </w:p>
    <w:p w:rsidR="003E0CB2" w:rsidRPr="008842CE" w:rsidRDefault="003E0CB2" w:rsidP="003E0CB2">
      <w:pPr>
        <w:widowControl w:val="0"/>
        <w:spacing w:after="160"/>
        <w:jc w:val="center"/>
        <w:rPr>
          <w:rFonts w:ascii="GHEA Grapalat" w:hAnsi="GHEA Grapalat"/>
        </w:rPr>
      </w:pPr>
      <w:r w:rsidRPr="009044F1">
        <w:rPr>
          <w:rFonts w:ascii="GHEA Grapalat" w:hAnsi="GHEA Grapalat"/>
          <w:b/>
        </w:rPr>
        <w:t>ЧАСТЬ I.</w:t>
      </w:r>
    </w:p>
    <w:p w:rsidR="00EC3F8A" w:rsidRDefault="003E0CB2" w:rsidP="00EC3F8A">
      <w:pPr>
        <w:widowControl w:val="0"/>
        <w:tabs>
          <w:tab w:val="left" w:pos="1134"/>
        </w:tabs>
        <w:spacing w:after="160"/>
        <w:ind w:left="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3E0CB2" w:rsidRPr="009044F1" w:rsidRDefault="003E0CB2" w:rsidP="00EC3F8A">
      <w:pPr>
        <w:widowControl w:val="0"/>
        <w:tabs>
          <w:tab w:val="left" w:pos="1134"/>
        </w:tabs>
        <w:spacing w:after="160"/>
        <w:ind w:left="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3E0CB2" w:rsidRPr="00543BAE" w:rsidRDefault="003E0CB2" w:rsidP="00EC3F8A">
      <w:pPr>
        <w:widowControl w:val="0"/>
        <w:tabs>
          <w:tab w:val="left" w:pos="1134"/>
        </w:tabs>
        <w:spacing w:after="160"/>
        <w:ind w:left="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3E0CB2" w:rsidRPr="009044F1" w:rsidRDefault="003E0CB2" w:rsidP="00EC3F8A">
      <w:pPr>
        <w:widowControl w:val="0"/>
        <w:tabs>
          <w:tab w:val="left" w:pos="1134"/>
        </w:tabs>
        <w:spacing w:after="160"/>
        <w:ind w:left="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3E0CB2" w:rsidRPr="009044F1" w:rsidRDefault="003E0CB2" w:rsidP="00EC3F8A">
      <w:pPr>
        <w:widowControl w:val="0"/>
        <w:tabs>
          <w:tab w:val="left" w:pos="1134"/>
        </w:tabs>
        <w:spacing w:after="160"/>
        <w:ind w:left="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3E0CB2" w:rsidRPr="009044F1" w:rsidRDefault="003E0CB2" w:rsidP="00EC3F8A">
      <w:pPr>
        <w:widowControl w:val="0"/>
        <w:tabs>
          <w:tab w:val="left" w:pos="1134"/>
        </w:tabs>
        <w:spacing w:after="160"/>
        <w:ind w:left="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3E0CB2" w:rsidRPr="008842CE" w:rsidRDefault="003E0CB2" w:rsidP="00EC3F8A">
      <w:pPr>
        <w:widowControl w:val="0"/>
        <w:tabs>
          <w:tab w:val="left" w:pos="1134"/>
        </w:tabs>
        <w:spacing w:after="160"/>
        <w:ind w:left="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3E0CB2" w:rsidRPr="003A1EBB" w:rsidRDefault="003E0CB2" w:rsidP="00EC3F8A">
      <w:pPr>
        <w:widowControl w:val="0"/>
        <w:tabs>
          <w:tab w:val="left" w:pos="1134"/>
        </w:tabs>
        <w:spacing w:after="160"/>
        <w:ind w:left="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3E0CB2" w:rsidRPr="009044F1" w:rsidRDefault="003E0CB2" w:rsidP="00EC3F8A">
      <w:pPr>
        <w:widowControl w:val="0"/>
        <w:tabs>
          <w:tab w:val="left" w:pos="1134"/>
        </w:tabs>
        <w:spacing w:after="160"/>
        <w:ind w:left="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3E0CB2" w:rsidRPr="003A1EBB" w:rsidRDefault="003E0CB2" w:rsidP="00EC3F8A">
      <w:pPr>
        <w:widowControl w:val="0"/>
        <w:tabs>
          <w:tab w:val="left" w:pos="1134"/>
        </w:tabs>
        <w:spacing w:after="160"/>
        <w:ind w:left="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3E0CB2" w:rsidRDefault="003E0CB2" w:rsidP="00EC3F8A">
      <w:pPr>
        <w:widowControl w:val="0"/>
        <w:tabs>
          <w:tab w:val="left" w:pos="1134"/>
        </w:tabs>
        <w:spacing w:after="160"/>
        <w:ind w:left="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C3F8A" w:rsidRDefault="00EC3F8A" w:rsidP="00EC3F8A">
      <w:pPr>
        <w:widowControl w:val="0"/>
        <w:tabs>
          <w:tab w:val="left" w:pos="1134"/>
        </w:tabs>
        <w:spacing w:after="160"/>
        <w:ind w:left="567"/>
        <w:jc w:val="both"/>
        <w:rPr>
          <w:rFonts w:ascii="GHEA Grapalat" w:hAnsi="GHEA Grapalat"/>
          <w:b/>
        </w:rPr>
      </w:pPr>
    </w:p>
    <w:p w:rsidR="003E0CB2" w:rsidRPr="00374F4A" w:rsidRDefault="003E0CB2" w:rsidP="003E0CB2">
      <w:pPr>
        <w:widowControl w:val="0"/>
        <w:spacing w:after="160"/>
        <w:jc w:val="center"/>
        <w:rPr>
          <w:rFonts w:ascii="GHEA Grapalat" w:hAnsi="GHEA Grapalat"/>
          <w:b/>
        </w:rPr>
      </w:pPr>
      <w:r>
        <w:rPr>
          <w:rFonts w:ascii="GHEA Grapalat" w:hAnsi="GHEA Grapalat"/>
          <w:b/>
        </w:rPr>
        <w:t xml:space="preserve">ЧАСТЬ II. </w:t>
      </w:r>
    </w:p>
    <w:p w:rsidR="003E0CB2" w:rsidRPr="008842CE" w:rsidRDefault="003E0CB2" w:rsidP="003E0CB2">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00EC3F8A" w:rsidRPr="00EC3F8A">
        <w:rPr>
          <w:rFonts w:ascii="GHEA Grapalat" w:hAnsi="GHEA Grapalat"/>
          <w:b/>
        </w:rPr>
        <w:t>ЗАПРОСЕ КОТИРОВОК</w:t>
      </w:r>
    </w:p>
    <w:p w:rsidR="003E0CB2" w:rsidRPr="003A1EBB" w:rsidRDefault="003E0CB2" w:rsidP="003E0CB2">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3E0CB2" w:rsidRPr="003A1EBB" w:rsidRDefault="003E0CB2" w:rsidP="003E0CB2">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3E0CB2" w:rsidRPr="00625529" w:rsidRDefault="003E0CB2" w:rsidP="003E0CB2">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3E0CB2" w:rsidRPr="006D2DF7" w:rsidRDefault="003E0CB2" w:rsidP="003E0CB2">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Настоящее Приглашение предоставляе</w:t>
      </w:r>
      <w:r w:rsidR="00EC3F8A">
        <w:rPr>
          <w:rFonts w:ascii="GHEA Grapalat" w:hAnsi="GHEA Grapalat"/>
          <w:spacing w:val="-6"/>
        </w:rPr>
        <w:t>тся в дополнение к объявлению о</w:t>
      </w:r>
      <w:r w:rsidRPr="006D2DF7">
        <w:rPr>
          <w:rFonts w:ascii="GHEA Grapalat" w:hAnsi="GHEA Grapalat"/>
          <w:spacing w:val="-6"/>
        </w:rPr>
        <w:t xml:space="preserve"> </w:t>
      </w:r>
      <w:r w:rsidR="00777A8F" w:rsidRPr="00777A8F">
        <w:rPr>
          <w:rFonts w:ascii="GHEA Grapalat" w:hAnsi="GHEA Grapalat"/>
          <w:spacing w:val="-6"/>
        </w:rPr>
        <w:t>закупке у одного лица, обусловленная безотлагательностью</w:t>
      </w:r>
      <w:r w:rsidRPr="006D2DF7">
        <w:rPr>
          <w:rFonts w:ascii="GHEA Grapalat" w:hAnsi="GHEA Grapalat"/>
          <w:spacing w:val="-6"/>
        </w:rPr>
        <w:t xml:space="preserve">, проводимом под кодом </w:t>
      </w:r>
      <w:r w:rsidR="00D978EC">
        <w:rPr>
          <w:rFonts w:ascii="GHEA Grapalat" w:hAnsi="GHEA Grapalat"/>
          <w:spacing w:val="-6"/>
        </w:rPr>
        <w:t>&lt;&lt;</w:t>
      </w:r>
      <w:r w:rsidR="009D5692">
        <w:rPr>
          <w:rFonts w:ascii="GHEA Grapalat" w:hAnsi="GHEA Grapalat"/>
          <w:spacing w:val="-6"/>
        </w:rPr>
        <w:t>ЦОБЖ-</w:t>
      </w:r>
      <w:r w:rsidR="00777A8F">
        <w:rPr>
          <w:rFonts w:ascii="GHEA Grapalat" w:hAnsi="GHEA Grapalat"/>
          <w:spacing w:val="-6"/>
          <w:lang w:val="en-US"/>
        </w:rPr>
        <w:t>H</w:t>
      </w:r>
      <w:r w:rsidR="00777A8F">
        <w:rPr>
          <w:rFonts w:ascii="GHEA Grapalat" w:hAnsi="GHEA Grapalat"/>
          <w:spacing w:val="-6"/>
        </w:rPr>
        <w:t>МА</w:t>
      </w:r>
      <w:r w:rsidR="009D5692">
        <w:rPr>
          <w:rFonts w:ascii="GHEA Grapalat" w:hAnsi="GHEA Grapalat"/>
          <w:spacing w:val="-6"/>
        </w:rPr>
        <w:t>АПДЗБ-202</w:t>
      </w:r>
      <w:r w:rsidR="006E3007" w:rsidRPr="006E3007">
        <w:rPr>
          <w:rFonts w:ascii="GHEA Grapalat" w:hAnsi="GHEA Grapalat"/>
          <w:spacing w:val="-6"/>
        </w:rPr>
        <w:t>2</w:t>
      </w:r>
      <w:r w:rsidR="009D5692">
        <w:rPr>
          <w:rFonts w:ascii="GHEA Grapalat" w:hAnsi="GHEA Grapalat"/>
          <w:spacing w:val="-6"/>
        </w:rPr>
        <w:t>/</w:t>
      </w:r>
      <w:r w:rsidR="008731DB" w:rsidRPr="008731DB">
        <w:rPr>
          <w:rFonts w:ascii="GHEA Grapalat" w:hAnsi="GHEA Grapalat"/>
          <w:spacing w:val="-6"/>
        </w:rPr>
        <w:t>2</w:t>
      </w:r>
      <w:r w:rsidR="00777A8F">
        <w:rPr>
          <w:rFonts w:ascii="GHEA Grapalat" w:hAnsi="GHEA Grapalat"/>
          <w:spacing w:val="-6"/>
        </w:rPr>
        <w:t>4</w:t>
      </w:r>
      <w:r w:rsidR="00D978EC">
        <w:rPr>
          <w:rFonts w:ascii="GHEA Grapalat" w:hAnsi="GHEA Grapalat"/>
          <w:spacing w:val="-6"/>
        </w:rPr>
        <w:t>&gt;&gt;</w:t>
      </w:r>
      <w:r w:rsidRPr="00956D7A">
        <w:rPr>
          <w:rFonts w:ascii="GHEA Grapalat" w:hAnsi="GHEA Grapalat"/>
          <w:spacing w:val="-6"/>
        </w:rPr>
        <w:t xml:space="preserve"> </w:t>
      </w:r>
      <w:r w:rsidRPr="006D2DF7">
        <w:rPr>
          <w:rFonts w:ascii="GHEA Grapalat" w:hAnsi="GHEA Grapalat"/>
          <w:spacing w:val="-6"/>
        </w:rPr>
        <w:t>(далее — процедура).</w:t>
      </w:r>
    </w:p>
    <w:p w:rsidR="003E0CB2" w:rsidRPr="000B2CFA" w:rsidRDefault="003E0CB2" w:rsidP="003E0CB2">
      <w:pPr>
        <w:widowControl w:val="0"/>
        <w:spacing w:after="160"/>
        <w:ind w:firstLine="567"/>
        <w:jc w:val="both"/>
        <w:rPr>
          <w:rFonts w:ascii="GHEA Grapalat" w:hAnsi="GHEA Grapalat"/>
        </w:rPr>
      </w:pPr>
      <w:r w:rsidRPr="000B2CFA">
        <w:rPr>
          <w:rFonts w:ascii="GHEA Grapalat" w:hAnsi="GHEA Grapalat"/>
        </w:rPr>
        <w:t xml:space="preserve">Настоящее Приглашение составлено в соответствии с требованиями </w:t>
      </w:r>
      <w:r w:rsidRPr="000B2CFA">
        <w:rPr>
          <w:rFonts w:ascii="GHEA Grapalat" w:hAnsi="GHEA Grapalat"/>
        </w:rPr>
        <w:lastRenderedPageBreak/>
        <w:t>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D978EC">
        <w:rPr>
          <w:rFonts w:ascii="GHEA Grapalat" w:hAnsi="GHEA Grapalat"/>
        </w:rPr>
        <w:t xml:space="preserve"> </w:t>
      </w:r>
      <w:r w:rsidRPr="000B2CFA">
        <w:rPr>
          <w:rFonts w:ascii="GHEA Grapalat" w:hAnsi="GHEA Grapalat"/>
        </w:rPr>
        <w:t xml:space="preserve"> </w:t>
      </w:r>
      <w:r w:rsidR="00D978EC" w:rsidRPr="0000732C">
        <w:rPr>
          <w:rFonts w:ascii="GHEA Grapalat" w:hAnsi="GHEA Grapalat"/>
        </w:rPr>
        <w:t>«</w:t>
      </w:r>
      <w:r w:rsidR="00D978EC">
        <w:rPr>
          <w:rFonts w:ascii="GHEA Grapalat" w:hAnsi="GHEA Grapalat"/>
        </w:rPr>
        <w:t>Центр по обезвреживани</w:t>
      </w:r>
      <w:r w:rsidR="00D978EC" w:rsidRPr="009044F1">
        <w:rPr>
          <w:rFonts w:ascii="GHEA Grapalat" w:hAnsi="GHEA Grapalat"/>
        </w:rPr>
        <w:t>ю</w:t>
      </w:r>
      <w:r w:rsidR="00D978EC">
        <w:rPr>
          <w:rFonts w:ascii="GHEA Grapalat" w:hAnsi="GHEA Grapalat"/>
        </w:rPr>
        <w:t xml:space="preserve"> бродя</w:t>
      </w:r>
      <w:r w:rsidR="00D978EC" w:rsidRPr="009044F1">
        <w:rPr>
          <w:rFonts w:ascii="GHEA Grapalat" w:hAnsi="GHEA Grapalat"/>
        </w:rPr>
        <w:t>ч</w:t>
      </w:r>
      <w:r w:rsidR="00D978EC">
        <w:rPr>
          <w:rFonts w:ascii="GHEA Grapalat" w:hAnsi="GHEA Grapalat"/>
        </w:rPr>
        <w:t>их животных</w:t>
      </w:r>
      <w:r w:rsidR="00D978EC" w:rsidRPr="0000732C">
        <w:rPr>
          <w:rFonts w:ascii="GHEA Grapalat" w:hAnsi="GHEA Grapalat"/>
        </w:rPr>
        <w:t>» ОНКО</w:t>
      </w:r>
      <w:r w:rsidR="00D978EC"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3E0CB2" w:rsidRPr="009044F1" w:rsidRDefault="003E0CB2" w:rsidP="003E0CB2">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3E0CB2" w:rsidRPr="009044F1" w:rsidRDefault="003E0CB2" w:rsidP="003E0CB2">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0CB2" w:rsidRPr="009044F1" w:rsidRDefault="003E0CB2" w:rsidP="003E0CB2">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roofErr w:type="spellStart"/>
      <w:r w:rsidR="008731DB" w:rsidRPr="008731DB">
        <w:rPr>
          <w:rFonts w:ascii="GHEA Grapalat" w:hAnsi="GHEA Grapalat"/>
          <w:sz w:val="24"/>
          <w:szCs w:val="24"/>
          <w:lang w:val="en-US"/>
        </w:rPr>
        <w:t>tkvk</w:t>
      </w:r>
      <w:proofErr w:type="spellEnd"/>
      <w:r w:rsidR="008731DB" w:rsidRPr="008731DB">
        <w:rPr>
          <w:rFonts w:ascii="GHEA Grapalat" w:hAnsi="GHEA Grapalat"/>
          <w:sz w:val="24"/>
          <w:szCs w:val="24"/>
        </w:rPr>
        <w:t>.</w:t>
      </w:r>
      <w:proofErr w:type="spellStart"/>
      <w:r w:rsidR="008731DB">
        <w:rPr>
          <w:rFonts w:ascii="GHEA Grapalat" w:hAnsi="GHEA Grapalat"/>
          <w:sz w:val="24"/>
          <w:szCs w:val="24"/>
          <w:lang w:val="en-US"/>
        </w:rPr>
        <w:t>gnumner</w:t>
      </w:r>
      <w:proofErr w:type="spellEnd"/>
      <w:r w:rsidR="008731DB" w:rsidRPr="008731DB">
        <w:rPr>
          <w:rFonts w:ascii="GHEA Grapalat" w:hAnsi="GHEA Grapalat"/>
          <w:sz w:val="24"/>
          <w:szCs w:val="24"/>
        </w:rPr>
        <w:t>@</w:t>
      </w:r>
      <w:proofErr w:type="spellStart"/>
      <w:r w:rsidR="008731DB">
        <w:rPr>
          <w:rFonts w:ascii="GHEA Grapalat" w:hAnsi="GHEA Grapalat"/>
          <w:sz w:val="24"/>
          <w:szCs w:val="24"/>
          <w:lang w:val="en-US"/>
        </w:rPr>
        <w:t>gmail</w:t>
      </w:r>
      <w:proofErr w:type="spellEnd"/>
      <w:r w:rsidR="008731DB" w:rsidRPr="008731DB">
        <w:rPr>
          <w:rFonts w:ascii="GHEA Grapalat" w:hAnsi="GHEA Grapalat"/>
          <w:sz w:val="24"/>
          <w:szCs w:val="24"/>
        </w:rPr>
        <w:t>.</w:t>
      </w:r>
      <w:r w:rsidR="008731DB">
        <w:rPr>
          <w:rFonts w:ascii="GHEA Grapalat" w:hAnsi="GHEA Grapalat"/>
          <w:sz w:val="24"/>
          <w:szCs w:val="24"/>
          <w:lang w:val="en-US"/>
        </w:rPr>
        <w:t>com</w:t>
      </w:r>
      <w:r w:rsidRPr="009044F1">
        <w:rPr>
          <w:rFonts w:ascii="GHEA Grapalat" w:hAnsi="GHEA Grapalat"/>
          <w:sz w:val="24"/>
          <w:szCs w:val="24"/>
        </w:rPr>
        <w:t>.</w:t>
      </w:r>
    </w:p>
    <w:p w:rsidR="003E0CB2" w:rsidRPr="009044F1" w:rsidRDefault="003E0CB2" w:rsidP="00A97068">
      <w:pPr>
        <w:pStyle w:val="BodyTextIndent2"/>
        <w:widowControl w:val="0"/>
        <w:spacing w:after="160" w:line="240" w:lineRule="auto"/>
        <w:ind w:firstLine="567"/>
        <w:rPr>
          <w:rFonts w:ascii="GHEA Grapalat" w:hAnsi="GHEA Grapalat"/>
          <w:sz w:val="24"/>
          <w:szCs w:val="24"/>
        </w:rPr>
      </w:pPr>
      <w:r w:rsidRPr="009044F1">
        <w:rPr>
          <w:rFonts w:ascii="GHEA Grapalat" w:hAnsi="GHEA Grapalat"/>
        </w:rPr>
        <w:br w:type="page"/>
      </w:r>
      <w:r w:rsidR="00D978EC">
        <w:rPr>
          <w:rFonts w:ascii="GHEA Grapalat" w:hAnsi="GHEA Grapalat"/>
        </w:rPr>
        <w:lastRenderedPageBreak/>
        <w:t xml:space="preserve">                                                         </w:t>
      </w:r>
      <w:r w:rsidRPr="009044F1">
        <w:rPr>
          <w:rFonts w:ascii="GHEA Grapalat" w:hAnsi="GHEA Grapalat"/>
        </w:rPr>
        <w:t>ЧАСТЬ I</w:t>
      </w:r>
    </w:p>
    <w:p w:rsidR="003E0CB2" w:rsidRPr="009044F1" w:rsidRDefault="003E0CB2" w:rsidP="003E0CB2">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3E0CB2" w:rsidRPr="009044F1" w:rsidRDefault="003E0CB2" w:rsidP="003E0CB2">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8D04CF" w:rsidRPr="006559FF">
        <w:rPr>
          <w:rFonts w:ascii="GHEA Grapalat" w:hAnsi="GHEA Grapalat"/>
          <w:spacing w:val="6"/>
          <w:sz w:val="24"/>
          <w:szCs w:val="24"/>
        </w:rPr>
        <w:t>лекарственных средств и медицинских инструментов</w:t>
      </w:r>
      <w:r w:rsidR="008D04CF" w:rsidRPr="00C25576">
        <w:rPr>
          <w:rFonts w:ascii="GHEA Grapalat" w:hAnsi="GHEA Grapalat"/>
          <w:b/>
          <w:sz w:val="24"/>
          <w:szCs w:val="24"/>
        </w:rPr>
        <w:t xml:space="preserve"> </w:t>
      </w:r>
      <w:r w:rsidRPr="009044F1">
        <w:rPr>
          <w:rFonts w:ascii="GHEA Grapalat" w:hAnsi="GHEA Grapalat"/>
          <w:i w:val="0"/>
          <w:sz w:val="24"/>
          <w:szCs w:val="24"/>
        </w:rPr>
        <w:t xml:space="preserve">(далее — также товар) для нужд </w:t>
      </w:r>
      <w:r w:rsidR="00A97068" w:rsidRPr="00340D58">
        <w:rPr>
          <w:rFonts w:ascii="GHEA Grapalat" w:hAnsi="GHEA Grapalat"/>
          <w:i w:val="0"/>
          <w:sz w:val="24"/>
          <w:szCs w:val="24"/>
        </w:rPr>
        <w:t>«Центр по обезвреживанию бродячих животных» ОНКО</w:t>
      </w:r>
      <w:r w:rsidRPr="009044F1">
        <w:rPr>
          <w:rFonts w:ascii="GHEA Grapalat" w:hAnsi="GHEA Grapalat"/>
          <w:i w:val="0"/>
          <w:sz w:val="24"/>
          <w:szCs w:val="24"/>
        </w:rPr>
        <w:t xml:space="preserve">, которые сгруппированы в лоты </w:t>
      </w:r>
      <w:r w:rsidR="008D04CF">
        <w:rPr>
          <w:rFonts w:ascii="GHEA Grapalat" w:hAnsi="GHEA Grapalat"/>
          <w:i w:val="0"/>
          <w:sz w:val="24"/>
          <w:szCs w:val="24"/>
        </w:rPr>
        <w:t>7</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3E0CB2" w:rsidRPr="00A97068" w:rsidTr="00482F0F">
        <w:trPr>
          <w:jc w:val="center"/>
        </w:trPr>
        <w:tc>
          <w:tcPr>
            <w:tcW w:w="1530" w:type="dxa"/>
            <w:vAlign w:val="center"/>
          </w:tcPr>
          <w:p w:rsidR="003E0CB2" w:rsidRPr="00A97068" w:rsidRDefault="003E0CB2" w:rsidP="00482F0F">
            <w:pPr>
              <w:pStyle w:val="BodyTextIndent2"/>
              <w:widowControl w:val="0"/>
              <w:spacing w:after="120" w:line="240" w:lineRule="auto"/>
              <w:ind w:firstLine="0"/>
              <w:jc w:val="center"/>
              <w:rPr>
                <w:rFonts w:ascii="GHEA Grapalat" w:hAnsi="GHEA Grapalat"/>
                <w:b/>
                <w:bCs/>
                <w:i/>
                <w:iCs/>
                <w:sz w:val="18"/>
                <w:szCs w:val="18"/>
              </w:rPr>
            </w:pPr>
            <w:r w:rsidRPr="00A97068">
              <w:rPr>
                <w:rFonts w:ascii="GHEA Grapalat" w:hAnsi="GHEA Grapalat"/>
                <w:b/>
                <w:i/>
                <w:sz w:val="18"/>
                <w:szCs w:val="18"/>
              </w:rPr>
              <w:t>Номера лотов</w:t>
            </w:r>
          </w:p>
        </w:tc>
        <w:tc>
          <w:tcPr>
            <w:tcW w:w="7704" w:type="dxa"/>
            <w:vAlign w:val="center"/>
          </w:tcPr>
          <w:p w:rsidR="003E0CB2" w:rsidRPr="00A97068" w:rsidRDefault="003E0CB2" w:rsidP="00482F0F">
            <w:pPr>
              <w:pStyle w:val="BodyTextIndent2"/>
              <w:widowControl w:val="0"/>
              <w:spacing w:after="120" w:line="240" w:lineRule="auto"/>
              <w:ind w:firstLine="0"/>
              <w:jc w:val="center"/>
              <w:rPr>
                <w:rFonts w:ascii="GHEA Grapalat" w:hAnsi="GHEA Grapalat"/>
                <w:b/>
                <w:bCs/>
                <w:i/>
                <w:iCs/>
                <w:sz w:val="18"/>
                <w:szCs w:val="18"/>
              </w:rPr>
            </w:pPr>
            <w:r w:rsidRPr="00A97068">
              <w:rPr>
                <w:rFonts w:ascii="GHEA Grapalat" w:hAnsi="GHEA Grapalat"/>
                <w:b/>
                <w:i/>
                <w:sz w:val="18"/>
                <w:szCs w:val="18"/>
              </w:rPr>
              <w:t>Наименование лота</w:t>
            </w:r>
          </w:p>
        </w:tc>
      </w:tr>
      <w:tr w:rsidR="006B713D" w:rsidRPr="00A97068" w:rsidTr="001A55B3">
        <w:trPr>
          <w:jc w:val="center"/>
        </w:trPr>
        <w:tc>
          <w:tcPr>
            <w:tcW w:w="1530" w:type="dxa"/>
            <w:vAlign w:val="center"/>
          </w:tcPr>
          <w:p w:rsidR="006B713D" w:rsidRPr="00A97068" w:rsidRDefault="006B713D" w:rsidP="006B713D">
            <w:pPr>
              <w:pStyle w:val="BodyTextIndent2"/>
              <w:widowControl w:val="0"/>
              <w:spacing w:after="120" w:line="240" w:lineRule="auto"/>
              <w:ind w:firstLine="0"/>
              <w:jc w:val="center"/>
              <w:rPr>
                <w:rFonts w:ascii="GHEA Grapalat" w:hAnsi="GHEA Grapalat"/>
                <w:sz w:val="18"/>
                <w:szCs w:val="18"/>
              </w:rPr>
            </w:pPr>
            <w:r w:rsidRPr="00A97068">
              <w:rPr>
                <w:rFonts w:ascii="GHEA Grapalat" w:hAnsi="GHEA Grapalat"/>
                <w:sz w:val="18"/>
                <w:szCs w:val="18"/>
              </w:rPr>
              <w:t>1</w:t>
            </w:r>
          </w:p>
        </w:tc>
        <w:tc>
          <w:tcPr>
            <w:tcW w:w="7704" w:type="dxa"/>
            <w:vAlign w:val="center"/>
          </w:tcPr>
          <w:p w:rsidR="006B713D" w:rsidRPr="006B713D" w:rsidRDefault="006B713D" w:rsidP="006B713D">
            <w:pPr>
              <w:jc w:val="center"/>
              <w:rPr>
                <w:rFonts w:ascii="GHEA Grapalat" w:hAnsi="GHEA Grapalat"/>
                <w:sz w:val="16"/>
                <w:szCs w:val="16"/>
              </w:rPr>
            </w:pPr>
            <w:r w:rsidRPr="006B713D">
              <w:rPr>
                <w:rFonts w:ascii="GHEA Grapalat" w:hAnsi="GHEA Grapalat"/>
                <w:sz w:val="16"/>
                <w:szCs w:val="16"/>
              </w:rPr>
              <w:t>Цефазолин j01db04</w:t>
            </w:r>
          </w:p>
        </w:tc>
      </w:tr>
      <w:tr w:rsidR="006B713D" w:rsidRPr="00A97068" w:rsidTr="001A55B3">
        <w:trPr>
          <w:jc w:val="center"/>
        </w:trPr>
        <w:tc>
          <w:tcPr>
            <w:tcW w:w="1530" w:type="dxa"/>
            <w:vAlign w:val="center"/>
          </w:tcPr>
          <w:p w:rsidR="006B713D" w:rsidRPr="00A97068" w:rsidRDefault="006B713D" w:rsidP="006B713D">
            <w:pPr>
              <w:pStyle w:val="BodyTextIndent2"/>
              <w:widowControl w:val="0"/>
              <w:spacing w:after="120" w:line="240" w:lineRule="auto"/>
              <w:ind w:firstLine="0"/>
              <w:jc w:val="center"/>
              <w:rPr>
                <w:rFonts w:ascii="GHEA Grapalat" w:hAnsi="GHEA Grapalat"/>
                <w:sz w:val="18"/>
                <w:szCs w:val="18"/>
              </w:rPr>
            </w:pPr>
            <w:r>
              <w:rPr>
                <w:rFonts w:ascii="GHEA Grapalat" w:hAnsi="GHEA Grapalat"/>
                <w:sz w:val="18"/>
                <w:szCs w:val="18"/>
              </w:rPr>
              <w:t>2</w:t>
            </w:r>
          </w:p>
        </w:tc>
        <w:tc>
          <w:tcPr>
            <w:tcW w:w="7704" w:type="dxa"/>
            <w:tcBorders>
              <w:top w:val="single" w:sz="4" w:space="0" w:color="auto"/>
              <w:bottom w:val="single" w:sz="4" w:space="0" w:color="auto"/>
            </w:tcBorders>
            <w:vAlign w:val="center"/>
          </w:tcPr>
          <w:p w:rsidR="006B713D" w:rsidRPr="006262ED" w:rsidRDefault="006B713D" w:rsidP="006B713D">
            <w:pPr>
              <w:jc w:val="center"/>
              <w:rPr>
                <w:rFonts w:ascii="GHEA Grapalat" w:hAnsi="GHEA Grapalat"/>
                <w:sz w:val="16"/>
                <w:szCs w:val="16"/>
              </w:rPr>
            </w:pPr>
            <w:r w:rsidRPr="006262ED">
              <w:rPr>
                <w:rFonts w:ascii="GHEA Grapalat" w:hAnsi="GHEA Grapalat"/>
                <w:sz w:val="16"/>
                <w:szCs w:val="16"/>
              </w:rPr>
              <w:t xml:space="preserve">Дицинон </w:t>
            </w:r>
            <w:r>
              <w:rPr>
                <w:rFonts w:ascii="GHEA Grapalat" w:hAnsi="GHEA Grapalat"/>
                <w:sz w:val="16"/>
                <w:szCs w:val="16"/>
                <w:lang w:val="en-US"/>
              </w:rPr>
              <w:t xml:space="preserve"> </w:t>
            </w:r>
            <w:r w:rsidRPr="006262ED">
              <w:rPr>
                <w:rFonts w:ascii="GHEA Grapalat" w:hAnsi="GHEA Grapalat"/>
                <w:sz w:val="16"/>
                <w:szCs w:val="16"/>
              </w:rPr>
              <w:t>250 мг/2 мл</w:t>
            </w:r>
          </w:p>
          <w:p w:rsidR="006B713D" w:rsidRPr="006262ED" w:rsidRDefault="006B713D" w:rsidP="006B713D">
            <w:pPr>
              <w:pStyle w:val="BodyText"/>
              <w:ind w:left="-18" w:right="-108" w:hanging="16"/>
              <w:jc w:val="center"/>
              <w:rPr>
                <w:rFonts w:ascii="GHEA Grapalat" w:hAnsi="GHEA Grapalat"/>
                <w:sz w:val="16"/>
                <w:szCs w:val="16"/>
              </w:rPr>
            </w:pPr>
          </w:p>
        </w:tc>
      </w:tr>
      <w:tr w:rsidR="006B713D" w:rsidRPr="00A97068" w:rsidTr="001A55B3">
        <w:trPr>
          <w:jc w:val="center"/>
        </w:trPr>
        <w:tc>
          <w:tcPr>
            <w:tcW w:w="1530" w:type="dxa"/>
            <w:vAlign w:val="center"/>
          </w:tcPr>
          <w:p w:rsidR="006B713D" w:rsidRPr="00A97068" w:rsidRDefault="006B713D" w:rsidP="006B713D">
            <w:pPr>
              <w:pStyle w:val="BodyTextIndent2"/>
              <w:widowControl w:val="0"/>
              <w:spacing w:after="120" w:line="240" w:lineRule="auto"/>
              <w:ind w:firstLine="0"/>
              <w:jc w:val="center"/>
              <w:rPr>
                <w:rFonts w:ascii="GHEA Grapalat" w:hAnsi="GHEA Grapalat"/>
                <w:sz w:val="18"/>
                <w:szCs w:val="18"/>
              </w:rPr>
            </w:pPr>
            <w:r>
              <w:rPr>
                <w:rFonts w:ascii="GHEA Grapalat" w:hAnsi="GHEA Grapalat"/>
                <w:sz w:val="18"/>
                <w:szCs w:val="18"/>
              </w:rPr>
              <w:t>3</w:t>
            </w:r>
          </w:p>
        </w:tc>
        <w:tc>
          <w:tcPr>
            <w:tcW w:w="7704" w:type="dxa"/>
            <w:vAlign w:val="center"/>
          </w:tcPr>
          <w:p w:rsidR="006B713D" w:rsidRPr="006B713D" w:rsidRDefault="006B713D" w:rsidP="006B713D">
            <w:pPr>
              <w:jc w:val="center"/>
              <w:rPr>
                <w:rFonts w:asciiTheme="minorHAnsi" w:hAnsiTheme="minorHAnsi"/>
                <w:sz w:val="16"/>
                <w:szCs w:val="16"/>
                <w:lang w:val="hy-AM"/>
              </w:rPr>
            </w:pPr>
            <w:r w:rsidRPr="006B713D">
              <w:rPr>
                <w:rFonts w:ascii="GHEA Grapalat" w:hAnsi="GHEA Grapalat"/>
                <w:sz w:val="16"/>
                <w:szCs w:val="16"/>
              </w:rPr>
              <w:t>Ксилазин</w:t>
            </w:r>
            <w:r>
              <w:rPr>
                <w:rFonts w:ascii="GHEA Grapalat" w:hAnsi="GHEA Grapalat"/>
                <w:sz w:val="16"/>
                <w:szCs w:val="16"/>
              </w:rPr>
              <w:t xml:space="preserve"> </w:t>
            </w:r>
          </w:p>
        </w:tc>
      </w:tr>
      <w:tr w:rsidR="006B713D" w:rsidRPr="00A97068" w:rsidTr="001A55B3">
        <w:trPr>
          <w:jc w:val="center"/>
        </w:trPr>
        <w:tc>
          <w:tcPr>
            <w:tcW w:w="1530" w:type="dxa"/>
            <w:vAlign w:val="center"/>
          </w:tcPr>
          <w:p w:rsidR="006B713D" w:rsidRPr="00A97068" w:rsidRDefault="006B713D" w:rsidP="006B713D">
            <w:pPr>
              <w:pStyle w:val="BodyTextIndent2"/>
              <w:widowControl w:val="0"/>
              <w:spacing w:after="120" w:line="240" w:lineRule="auto"/>
              <w:ind w:firstLine="0"/>
              <w:jc w:val="center"/>
              <w:rPr>
                <w:rFonts w:ascii="GHEA Grapalat" w:hAnsi="GHEA Grapalat"/>
                <w:sz w:val="18"/>
                <w:szCs w:val="18"/>
              </w:rPr>
            </w:pPr>
            <w:r>
              <w:rPr>
                <w:rFonts w:ascii="GHEA Grapalat" w:hAnsi="GHEA Grapalat"/>
                <w:sz w:val="18"/>
                <w:szCs w:val="18"/>
              </w:rPr>
              <w:t>4</w:t>
            </w:r>
          </w:p>
        </w:tc>
        <w:tc>
          <w:tcPr>
            <w:tcW w:w="7704" w:type="dxa"/>
            <w:tcBorders>
              <w:top w:val="single" w:sz="4" w:space="0" w:color="auto"/>
              <w:bottom w:val="single" w:sz="4" w:space="0" w:color="auto"/>
            </w:tcBorders>
            <w:vAlign w:val="center"/>
          </w:tcPr>
          <w:p w:rsidR="006B713D" w:rsidRPr="00A80FD8" w:rsidRDefault="006B713D" w:rsidP="006B713D">
            <w:pPr>
              <w:jc w:val="center"/>
              <w:rPr>
                <w:rFonts w:ascii="GHEA Grapalat" w:hAnsi="GHEA Grapalat"/>
                <w:sz w:val="16"/>
                <w:szCs w:val="16"/>
              </w:rPr>
            </w:pPr>
            <w:r w:rsidRPr="00A80FD8">
              <w:rPr>
                <w:rFonts w:ascii="GHEA Grapalat" w:hAnsi="GHEA Grapalat"/>
                <w:sz w:val="16"/>
                <w:szCs w:val="16"/>
              </w:rPr>
              <w:t>Мелоксикам</w:t>
            </w:r>
          </w:p>
          <w:p w:rsidR="006B713D" w:rsidRPr="00A80FD8" w:rsidRDefault="006B713D" w:rsidP="006B713D">
            <w:pPr>
              <w:jc w:val="center"/>
              <w:rPr>
                <w:rFonts w:ascii="GHEA Grapalat" w:hAnsi="GHEA Grapalat"/>
                <w:sz w:val="16"/>
                <w:szCs w:val="16"/>
              </w:rPr>
            </w:pPr>
            <w:r w:rsidRPr="00A80FD8">
              <w:rPr>
                <w:rFonts w:ascii="GHEA Grapalat" w:hAnsi="GHEA Grapalat"/>
                <w:sz w:val="16"/>
                <w:szCs w:val="16"/>
              </w:rPr>
              <w:t>/Артрозан/</w:t>
            </w:r>
          </w:p>
        </w:tc>
      </w:tr>
      <w:tr w:rsidR="006B713D" w:rsidRPr="00A97068" w:rsidTr="001A55B3">
        <w:trPr>
          <w:jc w:val="center"/>
        </w:trPr>
        <w:tc>
          <w:tcPr>
            <w:tcW w:w="1530" w:type="dxa"/>
            <w:vAlign w:val="center"/>
          </w:tcPr>
          <w:p w:rsidR="006B713D" w:rsidRPr="00A97068" w:rsidRDefault="006B713D" w:rsidP="006B713D">
            <w:pPr>
              <w:pStyle w:val="BodyTextIndent2"/>
              <w:widowControl w:val="0"/>
              <w:spacing w:after="120" w:line="240" w:lineRule="auto"/>
              <w:ind w:firstLine="0"/>
              <w:jc w:val="center"/>
              <w:rPr>
                <w:rFonts w:ascii="GHEA Grapalat" w:hAnsi="GHEA Grapalat"/>
                <w:sz w:val="18"/>
                <w:szCs w:val="18"/>
              </w:rPr>
            </w:pPr>
            <w:r>
              <w:rPr>
                <w:rFonts w:ascii="GHEA Grapalat" w:hAnsi="GHEA Grapalat"/>
                <w:sz w:val="18"/>
                <w:szCs w:val="18"/>
              </w:rPr>
              <w:t>5</w:t>
            </w:r>
          </w:p>
        </w:tc>
        <w:tc>
          <w:tcPr>
            <w:tcW w:w="7704" w:type="dxa"/>
            <w:tcBorders>
              <w:top w:val="single" w:sz="4" w:space="0" w:color="auto"/>
              <w:bottom w:val="single" w:sz="4" w:space="0" w:color="auto"/>
            </w:tcBorders>
            <w:vAlign w:val="center"/>
          </w:tcPr>
          <w:p w:rsidR="006B713D" w:rsidRPr="00A80FD8" w:rsidRDefault="006B713D" w:rsidP="006B713D">
            <w:pPr>
              <w:jc w:val="center"/>
              <w:rPr>
                <w:rFonts w:ascii="GHEA Grapalat" w:hAnsi="GHEA Grapalat"/>
                <w:sz w:val="16"/>
                <w:szCs w:val="16"/>
              </w:rPr>
            </w:pPr>
            <w:r w:rsidRPr="00A80FD8">
              <w:rPr>
                <w:rFonts w:ascii="GHEA Grapalat" w:hAnsi="GHEA Grapalat" w:hint="eastAsia"/>
                <w:sz w:val="16"/>
                <w:szCs w:val="16"/>
              </w:rPr>
              <w:t>Хлорид</w:t>
            </w:r>
            <w:r w:rsidRPr="00A80FD8">
              <w:rPr>
                <w:rFonts w:ascii="GHEA Grapalat" w:hAnsi="GHEA Grapalat"/>
                <w:sz w:val="16"/>
                <w:szCs w:val="16"/>
              </w:rPr>
              <w:t xml:space="preserve"> </w:t>
            </w:r>
            <w:r w:rsidRPr="00A80FD8">
              <w:rPr>
                <w:rFonts w:ascii="GHEA Grapalat" w:hAnsi="GHEA Grapalat" w:hint="eastAsia"/>
                <w:sz w:val="16"/>
                <w:szCs w:val="16"/>
              </w:rPr>
              <w:t>натрия</w:t>
            </w:r>
            <w:r w:rsidRPr="00A80FD8">
              <w:rPr>
                <w:rFonts w:ascii="GHEA Grapalat" w:hAnsi="GHEA Grapalat"/>
                <w:sz w:val="16"/>
                <w:szCs w:val="16"/>
              </w:rPr>
              <w:t xml:space="preserve"> (</w:t>
            </w:r>
            <w:r w:rsidRPr="00A80FD8">
              <w:rPr>
                <w:rFonts w:ascii="GHEA Grapalat" w:hAnsi="GHEA Grapalat" w:hint="eastAsia"/>
                <w:sz w:val="16"/>
                <w:szCs w:val="16"/>
              </w:rPr>
              <w:t>кольцевой</w:t>
            </w:r>
            <w:r w:rsidRPr="00A80FD8">
              <w:rPr>
                <w:rFonts w:ascii="GHEA Grapalat" w:hAnsi="GHEA Grapalat"/>
                <w:sz w:val="16"/>
                <w:szCs w:val="16"/>
              </w:rPr>
              <w:t xml:space="preserve"> </w:t>
            </w:r>
            <w:r w:rsidRPr="00A80FD8">
              <w:rPr>
                <w:rFonts w:ascii="GHEA Grapalat" w:hAnsi="GHEA Grapalat" w:hint="eastAsia"/>
                <w:sz w:val="16"/>
                <w:szCs w:val="16"/>
              </w:rPr>
              <w:t>раствор</w:t>
            </w:r>
            <w:r w:rsidRPr="00A80FD8">
              <w:rPr>
                <w:rFonts w:ascii="GHEA Grapalat" w:hAnsi="GHEA Grapalat"/>
                <w:sz w:val="16"/>
                <w:szCs w:val="16"/>
              </w:rPr>
              <w:t>)</w:t>
            </w:r>
          </w:p>
        </w:tc>
      </w:tr>
      <w:tr w:rsidR="006B713D" w:rsidRPr="00A97068" w:rsidTr="0016764E">
        <w:trPr>
          <w:jc w:val="center"/>
        </w:trPr>
        <w:tc>
          <w:tcPr>
            <w:tcW w:w="1530" w:type="dxa"/>
            <w:vAlign w:val="center"/>
          </w:tcPr>
          <w:p w:rsidR="006B713D" w:rsidRPr="00A97068" w:rsidRDefault="006B713D" w:rsidP="006B713D">
            <w:pPr>
              <w:pStyle w:val="BodyTextIndent2"/>
              <w:widowControl w:val="0"/>
              <w:spacing w:after="120" w:line="240" w:lineRule="auto"/>
              <w:ind w:firstLine="0"/>
              <w:jc w:val="center"/>
              <w:rPr>
                <w:rFonts w:ascii="GHEA Grapalat" w:hAnsi="GHEA Grapalat"/>
                <w:sz w:val="18"/>
                <w:szCs w:val="18"/>
              </w:rPr>
            </w:pPr>
            <w:r>
              <w:rPr>
                <w:rFonts w:ascii="GHEA Grapalat" w:hAnsi="GHEA Grapalat"/>
                <w:sz w:val="18"/>
                <w:szCs w:val="18"/>
              </w:rPr>
              <w:t>6</w:t>
            </w:r>
          </w:p>
        </w:tc>
        <w:tc>
          <w:tcPr>
            <w:tcW w:w="7704" w:type="dxa"/>
          </w:tcPr>
          <w:p w:rsidR="006B713D" w:rsidRDefault="006B713D" w:rsidP="006B713D">
            <w:pPr>
              <w:jc w:val="center"/>
              <w:rPr>
                <w:rFonts w:ascii="GHEA Grapalat" w:hAnsi="GHEA Grapalat"/>
                <w:sz w:val="16"/>
                <w:szCs w:val="16"/>
              </w:rPr>
            </w:pPr>
          </w:p>
          <w:p w:rsidR="006B713D" w:rsidRPr="00640C42" w:rsidRDefault="006B713D" w:rsidP="006B713D">
            <w:pPr>
              <w:jc w:val="center"/>
              <w:rPr>
                <w:rFonts w:ascii="GHEA Grapalat" w:hAnsi="GHEA Grapalat"/>
                <w:sz w:val="16"/>
                <w:szCs w:val="16"/>
              </w:rPr>
            </w:pPr>
            <w:r w:rsidRPr="00056FEA">
              <w:rPr>
                <w:rFonts w:ascii="GHEA Grapalat" w:hAnsi="GHEA Grapalat"/>
                <w:sz w:val="16"/>
                <w:szCs w:val="16"/>
              </w:rPr>
              <w:t>Нитки  хирургические PGA рассасываюшиеся, с иглой N 1</w:t>
            </w:r>
          </w:p>
        </w:tc>
      </w:tr>
      <w:tr w:rsidR="006B713D" w:rsidRPr="00A97068" w:rsidTr="0016764E">
        <w:trPr>
          <w:jc w:val="center"/>
        </w:trPr>
        <w:tc>
          <w:tcPr>
            <w:tcW w:w="1530" w:type="dxa"/>
            <w:vAlign w:val="center"/>
          </w:tcPr>
          <w:p w:rsidR="006B713D" w:rsidRPr="00A97068" w:rsidRDefault="006B713D" w:rsidP="006B713D">
            <w:pPr>
              <w:pStyle w:val="BodyTextIndent2"/>
              <w:widowControl w:val="0"/>
              <w:spacing w:after="120" w:line="240" w:lineRule="auto"/>
              <w:ind w:firstLine="0"/>
              <w:jc w:val="center"/>
              <w:rPr>
                <w:rFonts w:ascii="GHEA Grapalat" w:hAnsi="GHEA Grapalat"/>
                <w:sz w:val="18"/>
                <w:szCs w:val="18"/>
              </w:rPr>
            </w:pPr>
            <w:r>
              <w:rPr>
                <w:rFonts w:ascii="GHEA Grapalat" w:hAnsi="GHEA Grapalat"/>
                <w:sz w:val="18"/>
                <w:szCs w:val="18"/>
              </w:rPr>
              <w:t>7</w:t>
            </w:r>
          </w:p>
        </w:tc>
        <w:tc>
          <w:tcPr>
            <w:tcW w:w="7704" w:type="dxa"/>
          </w:tcPr>
          <w:p w:rsidR="006B713D" w:rsidRDefault="006B713D" w:rsidP="006B713D">
            <w:pPr>
              <w:jc w:val="center"/>
              <w:rPr>
                <w:rFonts w:ascii="GHEA Grapalat" w:hAnsi="GHEA Grapalat"/>
                <w:sz w:val="16"/>
                <w:szCs w:val="16"/>
              </w:rPr>
            </w:pPr>
          </w:p>
          <w:p w:rsidR="006B713D" w:rsidRPr="00640C42" w:rsidRDefault="006B713D" w:rsidP="006B713D">
            <w:pPr>
              <w:jc w:val="center"/>
              <w:rPr>
                <w:rFonts w:ascii="GHEA Grapalat" w:hAnsi="GHEA Grapalat"/>
                <w:sz w:val="16"/>
                <w:szCs w:val="16"/>
              </w:rPr>
            </w:pPr>
            <w:r w:rsidRPr="00056FEA">
              <w:rPr>
                <w:rFonts w:ascii="GHEA Grapalat" w:hAnsi="GHEA Grapalat"/>
                <w:sz w:val="16"/>
                <w:szCs w:val="16"/>
              </w:rPr>
              <w:t xml:space="preserve">Нитки  хирургические PGA рассасываюшиеся, с иглой N </w:t>
            </w:r>
            <w:r>
              <w:rPr>
                <w:rFonts w:ascii="GHEA Grapalat" w:hAnsi="GHEA Grapalat"/>
                <w:sz w:val="16"/>
                <w:szCs w:val="16"/>
              </w:rPr>
              <w:t>2</w:t>
            </w:r>
          </w:p>
        </w:tc>
      </w:tr>
    </w:tbl>
    <w:p w:rsidR="00A97068" w:rsidRDefault="00A97068" w:rsidP="003E0CB2">
      <w:pPr>
        <w:pStyle w:val="BodyTextIndent2"/>
        <w:widowControl w:val="0"/>
        <w:spacing w:after="160" w:line="240" w:lineRule="auto"/>
        <w:ind w:firstLine="567"/>
        <w:rPr>
          <w:rFonts w:ascii="GHEA Grapalat" w:hAnsi="GHEA Grapalat"/>
          <w:sz w:val="24"/>
          <w:szCs w:val="24"/>
        </w:rPr>
      </w:pPr>
    </w:p>
    <w:p w:rsidR="003E0CB2" w:rsidRPr="000811C1" w:rsidRDefault="003E0CB2" w:rsidP="003E0CB2">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3E0CB2" w:rsidRPr="009044F1" w:rsidRDefault="003E0CB2" w:rsidP="003E0CB2">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3E0CB2" w:rsidRPr="009044F1" w:rsidRDefault="003E0CB2" w:rsidP="003E0CB2">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3E0CB2" w:rsidRPr="009044F1"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3E0CB2" w:rsidRPr="009044F1" w:rsidRDefault="003E0CB2" w:rsidP="003E0CB2">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3E0CB2" w:rsidRPr="003240F7"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3E0CB2" w:rsidRPr="009044F1"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3E0CB2" w:rsidRPr="009044F1"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3E0CB2" w:rsidRPr="009044F1"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3E0CB2" w:rsidRPr="009044F1"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3E0CB2" w:rsidRPr="008842CE"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3E0CB2" w:rsidRPr="009044F1" w:rsidRDefault="003E0CB2" w:rsidP="003E0CB2">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3E0CB2" w:rsidRPr="009044F1" w:rsidRDefault="003E0CB2" w:rsidP="003E0CB2">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3E0CB2" w:rsidRPr="0002741C" w:rsidRDefault="003E0CB2" w:rsidP="003E0CB2">
      <w:pPr>
        <w:widowControl w:val="0"/>
        <w:tabs>
          <w:tab w:val="left" w:pos="1134"/>
        </w:tabs>
        <w:spacing w:after="160"/>
        <w:ind w:firstLine="567"/>
        <w:jc w:val="both"/>
        <w:rPr>
          <w:rFonts w:ascii="GHEA Grapalat" w:hAnsi="GHEA Grapalat" w:cs="Arial Armenian"/>
          <w:color w:val="FF0000"/>
        </w:rPr>
      </w:pPr>
      <w:r w:rsidRPr="0002741C">
        <w:rPr>
          <w:rFonts w:ascii="GHEA Grapalat" w:hAnsi="GHEA Grapalat"/>
          <w:color w:val="FF0000"/>
        </w:rPr>
        <w:t>2.4.</w:t>
      </w:r>
      <w:r w:rsidRPr="0002741C">
        <w:rPr>
          <w:rFonts w:ascii="GHEA Grapalat" w:hAnsi="GHEA Grapalat"/>
          <w:color w:val="FF0000"/>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w:t>
      </w:r>
      <w:r w:rsidR="00CD6BFF">
        <w:rPr>
          <w:rFonts w:ascii="GHEA Grapalat" w:hAnsi="GHEA Grapalat"/>
          <w:color w:val="FF0000"/>
        </w:rPr>
        <w:t>тов.</w:t>
      </w:r>
      <w:r w:rsidRPr="0002741C">
        <w:rPr>
          <w:rFonts w:ascii="GHEA Grapalat" w:hAnsi="GHEA Grapalat"/>
          <w:color w:val="FF0000"/>
        </w:rPr>
        <w:t xml:space="preserve"> представленного им ценового предложения.</w:t>
      </w:r>
      <w:r w:rsidRPr="0002741C">
        <w:rPr>
          <w:color w:val="FF0000"/>
        </w:rPr>
        <w:t xml:space="preserve"> </w:t>
      </w:r>
      <w:r w:rsidRPr="0002741C">
        <w:rPr>
          <w:rFonts w:ascii="GHEA Grapalat" w:hAnsi="GHEA Grapalat"/>
          <w:color w:val="FF0000"/>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w:t>
      </w:r>
      <w:r w:rsidRPr="005110F0">
        <w:rPr>
          <w:rFonts w:ascii="GHEA Grapalat" w:hAnsi="GHEA Grapalat"/>
          <w:color w:val="FF0000"/>
          <w:highlight w:val="magenta"/>
        </w:rPr>
        <w:t>последним участником</w:t>
      </w:r>
      <w:r w:rsidRPr="0002741C">
        <w:rPr>
          <w:rFonts w:ascii="GHEA Grapalat" w:hAnsi="GHEA Grapalat"/>
          <w:color w:val="FF0000"/>
        </w:rPr>
        <w:t xml:space="preserve">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3E0CB2" w:rsidRPr="009044F1" w:rsidRDefault="003E0CB2" w:rsidP="003E0CB2">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3E0CB2" w:rsidRPr="009044F1" w:rsidRDefault="003E0CB2" w:rsidP="003E0CB2">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3E0CB2" w:rsidRPr="00ED3BA4" w:rsidRDefault="003E0CB2" w:rsidP="003E0CB2">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D6BFF" w:rsidRPr="009044F1" w:rsidRDefault="003E0CB2" w:rsidP="003E0CB2">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E0CB2" w:rsidRPr="009044F1" w:rsidRDefault="003E0CB2" w:rsidP="003E0CB2">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CD6BFF" w:rsidRDefault="003E0CB2" w:rsidP="00CD6BFF">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E0CB2" w:rsidRPr="009044F1" w:rsidRDefault="003E0CB2" w:rsidP="00CD6BFF">
      <w:pPr>
        <w:widowControl w:val="0"/>
        <w:tabs>
          <w:tab w:val="left" w:pos="1134"/>
        </w:tabs>
        <w:spacing w:after="160"/>
        <w:ind w:firstLine="567"/>
        <w:jc w:val="both"/>
        <w:rPr>
          <w:rFonts w:ascii="GHEA Grapalat" w:hAnsi="GHEA Grapalat"/>
        </w:rPr>
      </w:pPr>
      <w:r w:rsidRPr="009044F1">
        <w:rPr>
          <w:rFonts w:ascii="GHEA Grapalat" w:hAnsi="GHEA Grapalat"/>
        </w:rPr>
        <w:t xml:space="preserve">Участник имеет право </w:t>
      </w:r>
      <w:r w:rsidR="00D47E0E" w:rsidRPr="00D47E0E">
        <w:rPr>
          <w:rFonts w:ascii="GHEA Grapalat" w:hAnsi="GHEA Grapalat"/>
        </w:rPr>
        <w:t xml:space="preserve">требовать от </w:t>
      </w:r>
      <w:r w:rsidR="00D47E0E" w:rsidRPr="00D47E0E">
        <w:rPr>
          <w:rFonts w:ascii="GHEA Grapalat" w:hAnsi="GHEA Grapalat" w:hint="eastAsia"/>
        </w:rPr>
        <w:t>комиссии</w:t>
      </w:r>
      <w:r w:rsidR="00D47E0E" w:rsidRPr="00D47E0E">
        <w:rPr>
          <w:rFonts w:ascii="GHEA Grapalat" w:hAnsi="GHEA Grapalat"/>
        </w:rPr>
        <w:t xml:space="preserve"> </w:t>
      </w:r>
      <w:r w:rsidR="00D47E0E" w:rsidRPr="00D47E0E">
        <w:rPr>
          <w:rFonts w:ascii="GHEA Grapalat" w:hAnsi="GHEA Grapalat" w:hint="eastAsia"/>
        </w:rPr>
        <w:t>разъяснения</w:t>
      </w:r>
      <w:r w:rsidR="00D47E0E" w:rsidRPr="00D47E0E">
        <w:rPr>
          <w:rFonts w:ascii="GHEA Grapalat" w:hAnsi="GHEA Grapalat"/>
        </w:rPr>
        <w:t xml:space="preserve"> </w:t>
      </w:r>
      <w:r w:rsidR="00D47E0E" w:rsidRPr="00D47E0E">
        <w:rPr>
          <w:rFonts w:ascii="GHEA Grapalat" w:hAnsi="GHEA Grapalat" w:hint="eastAsia"/>
        </w:rPr>
        <w:t>приглашения</w:t>
      </w:r>
      <w:r w:rsidR="00D47E0E" w:rsidRPr="00D47E0E">
        <w:rPr>
          <w:rFonts w:ascii="GHEA Grapalat" w:hAnsi="GHEA Grapalat"/>
        </w:rPr>
        <w:t xml:space="preserve">  как минимум за один календарный день до истечения окончательного срока подачи заявок. </w:t>
      </w:r>
      <w:r w:rsidR="00D47E0E" w:rsidRPr="00D47E0E">
        <w:rPr>
          <w:rFonts w:ascii="GHEA Grapalat" w:hAnsi="GHEA Grapalat" w:hint="eastAsia"/>
        </w:rPr>
        <w:t>При</w:t>
      </w:r>
      <w:r w:rsidR="00D47E0E" w:rsidRPr="00D47E0E">
        <w:rPr>
          <w:rFonts w:ascii="GHEA Grapalat" w:hAnsi="GHEA Grapalat"/>
        </w:rPr>
        <w:t xml:space="preserve"> </w:t>
      </w:r>
      <w:r w:rsidR="00D47E0E" w:rsidRPr="00D47E0E">
        <w:rPr>
          <w:rFonts w:ascii="GHEA Grapalat" w:hAnsi="GHEA Grapalat" w:hint="eastAsia"/>
        </w:rPr>
        <w:t>этом</w:t>
      </w:r>
      <w:r w:rsidR="00D47E0E" w:rsidRPr="00D47E0E">
        <w:rPr>
          <w:rFonts w:ascii="GHEA Grapalat" w:hAnsi="GHEA Grapalat"/>
        </w:rPr>
        <w:t xml:space="preserve">, </w:t>
      </w:r>
      <w:r w:rsidR="00D47E0E" w:rsidRPr="00D47E0E">
        <w:rPr>
          <w:rFonts w:ascii="GHEA Grapalat" w:hAnsi="GHEA Grapalat" w:hint="eastAsia"/>
        </w:rPr>
        <w:t>разъяснение</w:t>
      </w:r>
      <w:r w:rsidR="00D47E0E" w:rsidRPr="00D47E0E">
        <w:rPr>
          <w:rFonts w:ascii="GHEA Grapalat" w:hAnsi="GHEA Grapalat"/>
        </w:rPr>
        <w:t xml:space="preserve"> </w:t>
      </w:r>
      <w:r w:rsidR="00D47E0E" w:rsidRPr="00D47E0E">
        <w:rPr>
          <w:rFonts w:ascii="GHEA Grapalat" w:hAnsi="GHEA Grapalat" w:hint="eastAsia"/>
        </w:rPr>
        <w:t>может</w:t>
      </w:r>
      <w:r w:rsidR="00D47E0E" w:rsidRPr="00D47E0E">
        <w:rPr>
          <w:rFonts w:ascii="GHEA Grapalat" w:hAnsi="GHEA Grapalat"/>
        </w:rPr>
        <w:t xml:space="preserve">  быть </w:t>
      </w:r>
      <w:r w:rsidR="00D47E0E" w:rsidRPr="00D47E0E">
        <w:rPr>
          <w:rFonts w:ascii="GHEA Grapalat" w:hAnsi="GHEA Grapalat" w:hint="eastAsia"/>
        </w:rPr>
        <w:t>потребовано</w:t>
      </w:r>
      <w:r w:rsidR="00D47E0E" w:rsidRPr="00D47E0E">
        <w:rPr>
          <w:rFonts w:ascii="GHEA Grapalat" w:hAnsi="GHEA Grapalat"/>
        </w:rPr>
        <w:t xml:space="preserve"> </w:t>
      </w:r>
      <w:r w:rsidR="00D47E0E" w:rsidRPr="00D47E0E">
        <w:rPr>
          <w:rFonts w:ascii="GHEA Grapalat" w:hAnsi="GHEA Grapalat" w:hint="eastAsia"/>
        </w:rPr>
        <w:t>до</w:t>
      </w:r>
      <w:r w:rsidR="00D47E0E" w:rsidRPr="00D47E0E">
        <w:rPr>
          <w:rFonts w:ascii="GHEA Grapalat" w:hAnsi="GHEA Grapalat"/>
        </w:rPr>
        <w:t xml:space="preserve"> 17:00 (</w:t>
      </w:r>
      <w:r w:rsidR="00D47E0E" w:rsidRPr="00D47E0E">
        <w:rPr>
          <w:rFonts w:ascii="GHEA Grapalat" w:hAnsi="GHEA Grapalat" w:hint="eastAsia"/>
        </w:rPr>
        <w:t>по</w:t>
      </w:r>
      <w:r w:rsidR="00D47E0E" w:rsidRPr="00D47E0E">
        <w:rPr>
          <w:rFonts w:ascii="GHEA Grapalat" w:hAnsi="GHEA Grapalat"/>
        </w:rPr>
        <w:t xml:space="preserve"> </w:t>
      </w:r>
      <w:r w:rsidR="00D47E0E" w:rsidRPr="00D47E0E">
        <w:rPr>
          <w:rFonts w:ascii="GHEA Grapalat" w:hAnsi="GHEA Grapalat" w:hint="eastAsia"/>
        </w:rPr>
        <w:t>ереванскому</w:t>
      </w:r>
      <w:r w:rsidR="00D47E0E" w:rsidRPr="00D47E0E">
        <w:rPr>
          <w:rFonts w:ascii="GHEA Grapalat" w:hAnsi="GHEA Grapalat"/>
        </w:rPr>
        <w:t xml:space="preserve"> </w:t>
      </w:r>
      <w:r w:rsidR="00D47E0E" w:rsidRPr="00D47E0E">
        <w:rPr>
          <w:rFonts w:ascii="GHEA Grapalat" w:hAnsi="GHEA Grapalat" w:hint="eastAsia"/>
        </w:rPr>
        <w:t>времени</w:t>
      </w:r>
      <w:r w:rsidR="00D47E0E" w:rsidRPr="00D47E0E">
        <w:rPr>
          <w:rFonts w:ascii="GHEA Grapalat" w:hAnsi="GHEA Grapalat"/>
        </w:rPr>
        <w:t xml:space="preserve">), </w:t>
      </w:r>
      <w:r w:rsidR="00D47E0E" w:rsidRPr="00D47E0E">
        <w:rPr>
          <w:rFonts w:ascii="GHEA Grapalat" w:hAnsi="GHEA Grapalat" w:hint="eastAsia"/>
        </w:rPr>
        <w:t>указанного</w:t>
      </w:r>
      <w:r w:rsidR="00D47E0E" w:rsidRPr="00D47E0E">
        <w:rPr>
          <w:rFonts w:ascii="GHEA Grapalat" w:hAnsi="GHEA Grapalat"/>
        </w:rPr>
        <w:t xml:space="preserve"> </w:t>
      </w:r>
      <w:r w:rsidR="00D47E0E" w:rsidRPr="00D47E0E">
        <w:rPr>
          <w:rFonts w:ascii="GHEA Grapalat" w:hAnsi="GHEA Grapalat" w:hint="eastAsia"/>
        </w:rPr>
        <w:t>в</w:t>
      </w:r>
      <w:r w:rsidR="00D47E0E" w:rsidRPr="00D47E0E">
        <w:rPr>
          <w:rFonts w:ascii="GHEA Grapalat" w:hAnsi="GHEA Grapalat"/>
        </w:rPr>
        <w:t xml:space="preserve"> </w:t>
      </w:r>
      <w:r w:rsidR="00D47E0E" w:rsidRPr="00D47E0E">
        <w:rPr>
          <w:rFonts w:ascii="GHEA Grapalat" w:hAnsi="GHEA Grapalat" w:hint="eastAsia"/>
        </w:rPr>
        <w:t>настоящем</w:t>
      </w:r>
      <w:r w:rsidR="00D47E0E" w:rsidRPr="00D47E0E">
        <w:rPr>
          <w:rFonts w:ascii="GHEA Grapalat" w:hAnsi="GHEA Grapalat"/>
        </w:rPr>
        <w:t xml:space="preserve"> </w:t>
      </w:r>
      <w:r w:rsidR="00D47E0E" w:rsidRPr="00D47E0E">
        <w:rPr>
          <w:rFonts w:ascii="GHEA Grapalat" w:hAnsi="GHEA Grapalat" w:hint="eastAsia"/>
        </w:rPr>
        <w:t>пункте</w:t>
      </w:r>
      <w:r w:rsidR="00D47E0E" w:rsidRPr="00D47E0E">
        <w:rPr>
          <w:rFonts w:ascii="GHEA Grapalat" w:hAnsi="GHEA Grapalat"/>
        </w:rPr>
        <w:t xml:space="preserve"> </w:t>
      </w:r>
      <w:r w:rsidR="00D47E0E" w:rsidRPr="00D47E0E">
        <w:rPr>
          <w:rFonts w:ascii="GHEA Grapalat" w:hAnsi="GHEA Grapalat" w:hint="eastAsia"/>
        </w:rPr>
        <w:t>дня</w:t>
      </w:r>
      <w:r w:rsidR="00D47E0E" w:rsidRPr="00D47E0E">
        <w:rPr>
          <w:rFonts w:ascii="GHEA Grapalat" w:hAnsi="GHEA Grapalat"/>
        </w:rPr>
        <w:t xml:space="preserve">. Участник представляет указанный в настоящем пункте запрос посредством его отправки на электронную почту секретаря комиссии. </w:t>
      </w:r>
      <w:r w:rsidR="00D47E0E" w:rsidRPr="00D47E0E">
        <w:rPr>
          <w:rFonts w:ascii="GHEA Grapalat" w:hAnsi="GHEA Grapalat" w:hint="eastAsia"/>
        </w:rPr>
        <w:t>Комиссия</w:t>
      </w:r>
      <w:r w:rsidR="00D47E0E" w:rsidRPr="00D47E0E">
        <w:rPr>
          <w:rFonts w:ascii="GHEA Grapalat" w:hAnsi="GHEA Grapalat"/>
        </w:rPr>
        <w:t xml:space="preserve"> </w:t>
      </w:r>
      <w:r w:rsidR="00D47E0E" w:rsidRPr="00D47E0E">
        <w:rPr>
          <w:rFonts w:ascii="GHEA Grapalat" w:hAnsi="GHEA Grapalat" w:hint="eastAsia"/>
        </w:rPr>
        <w:t>предоставляет</w:t>
      </w:r>
      <w:r w:rsidR="00D47E0E" w:rsidRPr="00D47E0E">
        <w:rPr>
          <w:rFonts w:ascii="GHEA Grapalat" w:hAnsi="GHEA Grapalat"/>
        </w:rPr>
        <w:t xml:space="preserve"> </w:t>
      </w:r>
      <w:r w:rsidR="00D47E0E" w:rsidRPr="00D47E0E">
        <w:rPr>
          <w:rFonts w:ascii="GHEA Grapalat" w:hAnsi="GHEA Grapalat" w:hint="eastAsia"/>
        </w:rPr>
        <w:t>разъяснение</w:t>
      </w:r>
      <w:r w:rsidR="00D47E0E" w:rsidRPr="00D47E0E">
        <w:rPr>
          <w:rFonts w:ascii="GHEA Grapalat" w:hAnsi="GHEA Grapalat"/>
        </w:rPr>
        <w:t xml:space="preserve"> </w:t>
      </w:r>
      <w:r w:rsidR="00D47E0E" w:rsidRPr="00D47E0E">
        <w:rPr>
          <w:rFonts w:ascii="GHEA Grapalat" w:hAnsi="GHEA Grapalat" w:hint="eastAsia"/>
        </w:rPr>
        <w:t>представившему</w:t>
      </w:r>
      <w:r w:rsidR="00D47E0E" w:rsidRPr="00D47E0E">
        <w:rPr>
          <w:rFonts w:ascii="GHEA Grapalat" w:hAnsi="GHEA Grapalat"/>
        </w:rPr>
        <w:t xml:space="preserve"> </w:t>
      </w:r>
      <w:r w:rsidR="00D47E0E" w:rsidRPr="00D47E0E">
        <w:rPr>
          <w:rFonts w:ascii="GHEA Grapalat" w:hAnsi="GHEA Grapalat" w:hint="eastAsia"/>
        </w:rPr>
        <w:t>запрос</w:t>
      </w:r>
      <w:r w:rsidR="00D47E0E" w:rsidRPr="00D47E0E">
        <w:rPr>
          <w:rFonts w:ascii="GHEA Grapalat" w:hAnsi="GHEA Grapalat"/>
        </w:rPr>
        <w:t xml:space="preserve"> </w:t>
      </w:r>
      <w:r w:rsidR="00D47E0E" w:rsidRPr="00D47E0E">
        <w:rPr>
          <w:rFonts w:ascii="GHEA Grapalat" w:hAnsi="GHEA Grapalat" w:hint="eastAsia"/>
        </w:rPr>
        <w:t>участнику</w:t>
      </w:r>
      <w:r w:rsidR="00D47E0E" w:rsidRPr="00D47E0E">
        <w:rPr>
          <w:rFonts w:ascii="GHEA Grapalat" w:hAnsi="GHEA Grapalat"/>
        </w:rPr>
        <w:t xml:space="preserve"> </w:t>
      </w:r>
      <w:r w:rsidR="00D47E0E" w:rsidRPr="00D47E0E">
        <w:rPr>
          <w:rFonts w:ascii="GHEA Grapalat" w:hAnsi="GHEA Grapalat" w:hint="eastAsia"/>
        </w:rPr>
        <w:t>в</w:t>
      </w:r>
      <w:r w:rsidR="00D47E0E" w:rsidRPr="00D47E0E">
        <w:rPr>
          <w:rFonts w:ascii="GHEA Grapalat" w:hAnsi="GHEA Grapalat"/>
        </w:rPr>
        <w:t xml:space="preserve"> </w:t>
      </w:r>
      <w:r w:rsidR="00D47E0E" w:rsidRPr="00D47E0E">
        <w:rPr>
          <w:rFonts w:ascii="GHEA Grapalat" w:hAnsi="GHEA Grapalat" w:hint="eastAsia"/>
        </w:rPr>
        <w:t>течение</w:t>
      </w:r>
      <w:r w:rsidR="00D47E0E" w:rsidRPr="00D47E0E">
        <w:rPr>
          <w:rFonts w:ascii="GHEA Grapalat" w:hAnsi="GHEA Grapalat"/>
        </w:rPr>
        <w:t xml:space="preserve"> </w:t>
      </w:r>
      <w:r w:rsidR="00D47E0E" w:rsidRPr="00D47E0E">
        <w:rPr>
          <w:rFonts w:ascii="GHEA Grapalat" w:hAnsi="GHEA Grapalat" w:hint="eastAsia"/>
        </w:rPr>
        <w:t>календарного</w:t>
      </w:r>
      <w:r w:rsidR="00D47E0E" w:rsidRPr="00D47E0E">
        <w:rPr>
          <w:rFonts w:ascii="GHEA Grapalat" w:hAnsi="GHEA Grapalat"/>
        </w:rPr>
        <w:t xml:space="preserve"> </w:t>
      </w:r>
      <w:r w:rsidR="00D47E0E" w:rsidRPr="00D47E0E">
        <w:rPr>
          <w:rFonts w:ascii="GHEA Grapalat" w:hAnsi="GHEA Grapalat" w:hint="eastAsia"/>
        </w:rPr>
        <w:t>дня</w:t>
      </w:r>
      <w:r w:rsidR="00D47E0E" w:rsidRPr="00D47E0E">
        <w:rPr>
          <w:rFonts w:ascii="GHEA Grapalat" w:hAnsi="GHEA Grapalat"/>
        </w:rPr>
        <w:t xml:space="preserve">, </w:t>
      </w:r>
      <w:r w:rsidR="00D47E0E" w:rsidRPr="00D47E0E">
        <w:rPr>
          <w:rFonts w:ascii="GHEA Grapalat" w:hAnsi="GHEA Grapalat" w:hint="eastAsia"/>
        </w:rPr>
        <w:t>следующего</w:t>
      </w:r>
      <w:r w:rsidR="00D47E0E" w:rsidRPr="00D47E0E">
        <w:rPr>
          <w:rFonts w:ascii="GHEA Grapalat" w:hAnsi="GHEA Grapalat"/>
        </w:rPr>
        <w:t xml:space="preserve"> </w:t>
      </w:r>
      <w:r w:rsidR="00D47E0E" w:rsidRPr="00D47E0E">
        <w:rPr>
          <w:rFonts w:ascii="GHEA Grapalat" w:hAnsi="GHEA Grapalat" w:hint="eastAsia"/>
        </w:rPr>
        <w:t>за</w:t>
      </w:r>
      <w:r w:rsidR="00D47E0E" w:rsidRPr="00D47E0E">
        <w:rPr>
          <w:rFonts w:ascii="GHEA Grapalat" w:hAnsi="GHEA Grapalat"/>
        </w:rPr>
        <w:t xml:space="preserve"> </w:t>
      </w:r>
      <w:r w:rsidR="00D47E0E" w:rsidRPr="00D47E0E">
        <w:rPr>
          <w:rFonts w:ascii="GHEA Grapalat" w:hAnsi="GHEA Grapalat" w:hint="eastAsia"/>
        </w:rPr>
        <w:t>днем</w:t>
      </w:r>
      <w:r w:rsidR="00D47E0E" w:rsidRPr="00D47E0E">
        <w:rPr>
          <w:rFonts w:ascii="GHEA Grapalat" w:hAnsi="GHEA Grapalat"/>
        </w:rPr>
        <w:t xml:space="preserve"> </w:t>
      </w:r>
      <w:r w:rsidR="00D47E0E" w:rsidRPr="00D47E0E">
        <w:rPr>
          <w:rFonts w:ascii="GHEA Grapalat" w:hAnsi="GHEA Grapalat" w:hint="eastAsia"/>
        </w:rPr>
        <w:t>получения</w:t>
      </w:r>
      <w:r w:rsidR="00D47E0E" w:rsidRPr="00D47E0E">
        <w:rPr>
          <w:rFonts w:ascii="GHEA Grapalat" w:hAnsi="GHEA Grapalat"/>
        </w:rPr>
        <w:t xml:space="preserve"> </w:t>
      </w:r>
      <w:r w:rsidR="00D47E0E" w:rsidRPr="00D47E0E">
        <w:rPr>
          <w:rFonts w:ascii="GHEA Grapalat" w:hAnsi="GHEA Grapalat" w:hint="eastAsia"/>
        </w:rPr>
        <w:t>запроса</w:t>
      </w:r>
      <w:r w:rsidR="00D47E0E" w:rsidRPr="00D47E0E">
        <w:rPr>
          <w:rFonts w:ascii="GHEA Grapalat" w:hAnsi="GHEA Grapalat"/>
        </w:rPr>
        <w:t xml:space="preserve">, </w:t>
      </w:r>
      <w:r w:rsidR="00D47E0E" w:rsidRPr="00D47E0E">
        <w:rPr>
          <w:rFonts w:ascii="GHEA Grapalat" w:hAnsi="GHEA Grapalat" w:hint="eastAsia"/>
        </w:rPr>
        <w:t>но</w:t>
      </w:r>
      <w:r w:rsidR="00D47E0E" w:rsidRPr="00D47E0E">
        <w:rPr>
          <w:rFonts w:ascii="GHEA Grapalat" w:hAnsi="GHEA Grapalat"/>
        </w:rPr>
        <w:t xml:space="preserve"> </w:t>
      </w:r>
      <w:r w:rsidR="00D47E0E" w:rsidRPr="00D47E0E">
        <w:rPr>
          <w:rFonts w:ascii="GHEA Grapalat" w:hAnsi="GHEA Grapalat" w:hint="eastAsia"/>
        </w:rPr>
        <w:t>не</w:t>
      </w:r>
      <w:r w:rsidR="00D47E0E" w:rsidRPr="00D47E0E">
        <w:rPr>
          <w:rFonts w:ascii="GHEA Grapalat" w:hAnsi="GHEA Grapalat"/>
        </w:rPr>
        <w:t xml:space="preserve"> </w:t>
      </w:r>
      <w:r w:rsidR="00D47E0E" w:rsidRPr="00D47E0E">
        <w:rPr>
          <w:rFonts w:ascii="GHEA Grapalat" w:hAnsi="GHEA Grapalat" w:hint="eastAsia"/>
        </w:rPr>
        <w:t>позднее</w:t>
      </w:r>
      <w:r w:rsidR="00D47E0E" w:rsidRPr="00D47E0E">
        <w:rPr>
          <w:rFonts w:ascii="GHEA Grapalat" w:hAnsi="GHEA Grapalat"/>
        </w:rPr>
        <w:t xml:space="preserve"> </w:t>
      </w:r>
      <w:r w:rsidR="00D47E0E" w:rsidRPr="00D47E0E">
        <w:rPr>
          <w:rFonts w:ascii="GHEA Grapalat" w:hAnsi="GHEA Grapalat" w:hint="eastAsia"/>
        </w:rPr>
        <w:t>чем</w:t>
      </w:r>
      <w:r w:rsidR="00D47E0E" w:rsidRPr="00D47E0E">
        <w:rPr>
          <w:rFonts w:ascii="GHEA Grapalat" w:hAnsi="GHEA Grapalat"/>
        </w:rPr>
        <w:t xml:space="preserve"> </w:t>
      </w:r>
      <w:r w:rsidR="00D47E0E" w:rsidRPr="00D47E0E">
        <w:rPr>
          <w:rFonts w:ascii="GHEA Grapalat" w:hAnsi="GHEA Grapalat" w:hint="eastAsia"/>
        </w:rPr>
        <w:t>за</w:t>
      </w:r>
      <w:r w:rsidR="00D47E0E" w:rsidRPr="00D47E0E">
        <w:rPr>
          <w:rFonts w:ascii="GHEA Grapalat" w:hAnsi="GHEA Grapalat"/>
        </w:rPr>
        <w:t xml:space="preserve"> 3 </w:t>
      </w:r>
      <w:r w:rsidR="00D47E0E" w:rsidRPr="00D47E0E">
        <w:rPr>
          <w:rFonts w:ascii="GHEA Grapalat" w:hAnsi="GHEA Grapalat" w:hint="eastAsia"/>
        </w:rPr>
        <w:t>часа</w:t>
      </w:r>
      <w:r w:rsidR="00D47E0E" w:rsidRPr="00D47E0E">
        <w:rPr>
          <w:rFonts w:ascii="GHEA Grapalat" w:hAnsi="GHEA Grapalat"/>
        </w:rPr>
        <w:t xml:space="preserve"> </w:t>
      </w:r>
      <w:r w:rsidR="00D47E0E" w:rsidRPr="00D47E0E">
        <w:rPr>
          <w:rFonts w:ascii="GHEA Grapalat" w:hAnsi="GHEA Grapalat" w:hint="eastAsia"/>
        </w:rPr>
        <w:t>до</w:t>
      </w:r>
      <w:r w:rsidR="00D47E0E" w:rsidRPr="00D47E0E">
        <w:rPr>
          <w:rFonts w:ascii="GHEA Grapalat" w:hAnsi="GHEA Grapalat"/>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E0CB2" w:rsidRPr="009044F1"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3E0CB2" w:rsidRPr="00204EEA" w:rsidRDefault="003E0CB2" w:rsidP="003E0CB2">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w:t>
      </w:r>
      <w:r w:rsidRPr="007D4470">
        <w:rPr>
          <w:rFonts w:ascii="Calibri" w:hAnsi="Calibri" w:cs="Calibri"/>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запрос</w:t>
      </w:r>
      <w:r w:rsidRPr="007D4470">
        <w:rPr>
          <w:rFonts w:ascii="GHEA Grapalat" w:hAnsi="GHEA Grapalat"/>
        </w:rPr>
        <w:t xml:space="preserve"> </w:t>
      </w:r>
      <w:r w:rsidRPr="007D4470">
        <w:rPr>
          <w:rFonts w:ascii="GHEA Grapalat" w:hAnsi="GHEA Grapalat" w:cs="GHEA Grapalat"/>
        </w:rPr>
        <w:t>выходит</w:t>
      </w:r>
      <w:r w:rsidRPr="007D4470">
        <w:rPr>
          <w:rFonts w:ascii="GHEA Grapalat" w:hAnsi="GHEA Grapalat"/>
        </w:rPr>
        <w:t xml:space="preserve"> </w:t>
      </w:r>
      <w:r w:rsidRPr="007D4470">
        <w:rPr>
          <w:rFonts w:ascii="GHEA Grapalat" w:hAnsi="GHEA Grapalat" w:cs="GHEA Grapalat"/>
        </w:rPr>
        <w:t>за</w:t>
      </w:r>
      <w:r w:rsidRPr="007D4470">
        <w:rPr>
          <w:rFonts w:ascii="GHEA Grapalat" w:hAnsi="GHEA Grapalat"/>
        </w:rPr>
        <w:t xml:space="preserve"> </w:t>
      </w:r>
      <w:r w:rsidRPr="007D4470">
        <w:rPr>
          <w:rFonts w:ascii="GHEA Grapalat" w:hAnsi="GHEA Grapalat" w:cs="GHEA Grapalat"/>
        </w:rPr>
        <w:t>рамки</w:t>
      </w:r>
      <w:r w:rsidRPr="007D4470">
        <w:rPr>
          <w:rFonts w:ascii="GHEA Grapalat" w:hAnsi="GHEA Grapalat"/>
        </w:rPr>
        <w:t xml:space="preserve"> </w:t>
      </w:r>
      <w:r w:rsidRPr="007D4470">
        <w:rPr>
          <w:rFonts w:ascii="GHEA Grapalat" w:hAnsi="GHEA Grapalat" w:cs="GHEA Grapalat"/>
        </w:rPr>
        <w:t>содержания</w:t>
      </w:r>
      <w:r w:rsidRPr="007D4470">
        <w:rPr>
          <w:rFonts w:ascii="GHEA Grapalat" w:hAnsi="GHEA Grapalat"/>
        </w:rPr>
        <w:t xml:space="preserve"> </w:t>
      </w:r>
      <w:r w:rsidRPr="007D4470">
        <w:rPr>
          <w:rFonts w:ascii="GHEA Grapalat" w:hAnsi="GHEA Grapalat" w:cs="GHEA Grapalat"/>
        </w:rPr>
        <w:t>настоящего</w:t>
      </w:r>
      <w:r w:rsidRPr="007D4470">
        <w:rPr>
          <w:rFonts w:ascii="GHEA Grapalat" w:hAnsi="GHEA Grapalat"/>
        </w:rPr>
        <w:t xml:space="preserve"> </w:t>
      </w:r>
      <w:r w:rsidRPr="007D4470">
        <w:rPr>
          <w:rFonts w:ascii="GHEA Grapalat" w:hAnsi="GHEA Grapalat" w:cs="GHEA Grapalat"/>
        </w:rPr>
        <w:t>Приглашения</w:t>
      </w:r>
      <w:r w:rsidRPr="007D4470">
        <w:rPr>
          <w:rFonts w:ascii="GHEA Grapalat" w:hAnsi="GHEA Grapalat"/>
        </w:rPr>
        <w:t>,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3E0CB2" w:rsidRPr="00D47E0E" w:rsidRDefault="003E0CB2" w:rsidP="003E0CB2">
      <w:pPr>
        <w:widowControl w:val="0"/>
        <w:tabs>
          <w:tab w:val="left" w:pos="1134"/>
        </w:tabs>
        <w:autoSpaceDE w:val="0"/>
        <w:autoSpaceDN w:val="0"/>
        <w:adjustRightInd w:val="0"/>
        <w:spacing w:after="160"/>
        <w:ind w:firstLine="567"/>
        <w:jc w:val="both"/>
        <w:rPr>
          <w:rFonts w:ascii="Cambria Math" w:hAnsi="Cambria Math"/>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w:t>
      </w:r>
      <w:r w:rsidR="00D47E0E" w:rsidRPr="00D47E0E">
        <w:rPr>
          <w:rFonts w:ascii="GHEA Grapalat" w:hAnsi="GHEA Grapalat"/>
        </w:rPr>
        <w:t>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r w:rsidR="00D47E0E">
        <w:rPr>
          <w:rFonts w:ascii="Cambria Math" w:hAnsi="Cambria Math"/>
          <w:lang w:val="hy-AM"/>
        </w:rPr>
        <w:t>․</w:t>
      </w:r>
    </w:p>
    <w:p w:rsidR="003E0CB2" w:rsidRPr="000811C1" w:rsidRDefault="003E0CB2" w:rsidP="003E0CB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76388D" w:rsidRPr="00D47E0E" w:rsidRDefault="003E0CB2" w:rsidP="003E0CB2">
      <w:pPr>
        <w:widowControl w:val="0"/>
        <w:tabs>
          <w:tab w:val="left" w:pos="1134"/>
        </w:tabs>
        <w:autoSpaceDE w:val="0"/>
        <w:autoSpaceDN w:val="0"/>
        <w:adjustRightInd w:val="0"/>
        <w:spacing w:after="160"/>
        <w:ind w:firstLine="567"/>
        <w:jc w:val="both"/>
        <w:rPr>
          <w:rFonts w:ascii="Cambria Math" w:hAnsi="Cambria Math"/>
          <w:lang w:val="hy-AM"/>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 xml:space="preserve">При внесении изменений в приглашение </w:t>
      </w:r>
      <w:r w:rsidR="00D47E0E" w:rsidRPr="00D47E0E">
        <w:rPr>
          <w:rFonts w:ascii="GHEA Grapalat" w:hAnsi="GHEA Grapalat"/>
        </w:rPr>
        <w:t xml:space="preserve">окончательный срок подачи </w:t>
      </w:r>
      <w:r w:rsidR="00D47E0E" w:rsidRPr="00D47E0E">
        <w:rPr>
          <w:rFonts w:ascii="GHEA Grapalat" w:hAnsi="GHEA Grapalat"/>
        </w:rPr>
        <w:lastRenderedPageBreak/>
        <w:t>заявок исчисляется со дня опубликования в бюллетене объявления об этих изменениях</w:t>
      </w:r>
      <w:r w:rsidR="00D47E0E">
        <w:rPr>
          <w:rFonts w:ascii="Cambria Math" w:hAnsi="Cambria Math"/>
          <w:lang w:val="hy-AM"/>
        </w:rPr>
        <w:t>․</w:t>
      </w:r>
    </w:p>
    <w:p w:rsidR="003E0CB2" w:rsidRPr="00995804" w:rsidRDefault="003E0CB2" w:rsidP="003E0CB2">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3E0CB2" w:rsidRPr="009044F1" w:rsidRDefault="003E0CB2" w:rsidP="003E0CB2">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3E0CB2" w:rsidRPr="009044F1" w:rsidRDefault="003E0CB2" w:rsidP="003E0CB2">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3E0CB2" w:rsidRPr="009044F1" w:rsidRDefault="003E0CB2" w:rsidP="003E0CB2">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3E0CB2" w:rsidRPr="005114D0" w:rsidRDefault="003E0CB2" w:rsidP="003E0CB2">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3E0CB2" w:rsidRPr="00A3442D" w:rsidRDefault="00AD0A05" w:rsidP="003E0CB2">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4.2 </w:t>
      </w:r>
      <w:r w:rsidR="003E0CB2" w:rsidRPr="009044F1">
        <w:rPr>
          <w:rFonts w:ascii="GHEA Grapalat" w:hAnsi="GHEA Grapalat"/>
          <w:sz w:val="24"/>
          <w:szCs w:val="24"/>
        </w:rPr>
        <w:t xml:space="preserve">Заявки на процедуру необходимо </w:t>
      </w:r>
      <w:r>
        <w:rPr>
          <w:rFonts w:ascii="GHEA Grapalat" w:hAnsi="GHEA Grapalat"/>
          <w:sz w:val="24"/>
          <w:szCs w:val="24"/>
        </w:rPr>
        <w:t>представить</w:t>
      </w:r>
      <w:r w:rsidR="003E0CB2" w:rsidRPr="009044F1">
        <w:rPr>
          <w:rFonts w:ascii="GHEA Grapalat" w:hAnsi="GHEA Grapalat"/>
          <w:sz w:val="24"/>
          <w:szCs w:val="24"/>
        </w:rPr>
        <w:t xml:space="preserve"> </w:t>
      </w:r>
      <w:r w:rsidR="003E0CB2" w:rsidRPr="00CE71AA">
        <w:rPr>
          <w:rFonts w:ascii="GHEA Grapalat" w:hAnsi="GHEA Grapalat"/>
          <w:sz w:val="24"/>
          <w:szCs w:val="24"/>
        </w:rPr>
        <w:t>в Комиссию</w:t>
      </w:r>
      <w:r>
        <w:rPr>
          <w:rFonts w:ascii="GHEA Grapalat" w:hAnsi="GHEA Grapalat"/>
          <w:sz w:val="24"/>
          <w:szCs w:val="24"/>
        </w:rPr>
        <w:t xml:space="preserve"> по адресу </w:t>
      </w:r>
      <w:r w:rsidR="00AC146E">
        <w:rPr>
          <w:rFonts w:ascii="GHEA Grapalat" w:hAnsi="GHEA Grapalat"/>
          <w:sz w:val="24"/>
          <w:szCs w:val="24"/>
        </w:rPr>
        <w:t xml:space="preserve">                  </w:t>
      </w:r>
      <w:r w:rsidR="00AC146E" w:rsidRPr="00AC146E">
        <w:rPr>
          <w:rFonts w:ascii="GHEA Grapalat" w:hAnsi="GHEA Grapalat"/>
          <w:sz w:val="24"/>
          <w:szCs w:val="24"/>
        </w:rPr>
        <w:t>г. Еревана, ул. Бузанда 1/3,  2 этаж, 20</w:t>
      </w:r>
      <w:r w:rsidR="00AC146E">
        <w:rPr>
          <w:rFonts w:ascii="GHEA Grapalat" w:hAnsi="GHEA Grapalat"/>
          <w:sz w:val="24"/>
          <w:szCs w:val="24"/>
        </w:rPr>
        <w:t>6</w:t>
      </w:r>
      <w:r w:rsidR="00AC146E" w:rsidRPr="00AC146E">
        <w:rPr>
          <w:rFonts w:ascii="GHEA Grapalat" w:hAnsi="GHEA Grapalat"/>
          <w:sz w:val="24"/>
          <w:szCs w:val="24"/>
        </w:rPr>
        <w:t xml:space="preserve"> кабинет</w:t>
      </w:r>
      <w:r w:rsidR="00AC146E">
        <w:rPr>
          <w:rFonts w:ascii="GHEA Grapalat" w:hAnsi="GHEA Grapalat"/>
          <w:sz w:val="24"/>
          <w:szCs w:val="24"/>
        </w:rPr>
        <w:t xml:space="preserve"> </w:t>
      </w:r>
      <w:r>
        <w:rPr>
          <w:rFonts w:ascii="GHEA Grapalat" w:hAnsi="GHEA Grapalat"/>
          <w:sz w:val="24"/>
          <w:szCs w:val="24"/>
        </w:rPr>
        <w:t xml:space="preserve">не позднее, чем </w:t>
      </w:r>
      <w:r w:rsidR="00AC146E">
        <w:rPr>
          <w:rFonts w:ascii="GHEA Grapalat" w:hAnsi="GHEA Grapalat"/>
          <w:sz w:val="24"/>
          <w:szCs w:val="24"/>
        </w:rPr>
        <w:t>15:00</w:t>
      </w:r>
      <w:r>
        <w:rPr>
          <w:rFonts w:ascii="GHEA Grapalat" w:hAnsi="GHEA Grapalat"/>
          <w:sz w:val="24"/>
          <w:szCs w:val="24"/>
        </w:rPr>
        <w:t xml:space="preserve"> часов </w:t>
      </w:r>
      <w:r w:rsidR="00AC146E">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r w:rsidR="003E0CB2" w:rsidRPr="009044F1">
        <w:rPr>
          <w:rFonts w:ascii="GHEA Grapalat" w:hAnsi="GHEA Grapalat"/>
          <w:sz w:val="24"/>
          <w:szCs w:val="24"/>
        </w:rPr>
        <w:t xml:space="preserve"> </w:t>
      </w:r>
    </w:p>
    <w:p w:rsidR="003E0CB2" w:rsidRDefault="003E0CB2" w:rsidP="003E0CB2">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2E60B9">
        <w:rPr>
          <w:rFonts w:ascii="GHEA Grapalat" w:hAnsi="GHEA Grapalat"/>
          <w:sz w:val="24"/>
          <w:szCs w:val="24"/>
        </w:rPr>
        <w:t>Нарек Геворгян.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3E0CB2" w:rsidRPr="00D3436F" w:rsidRDefault="003E0CB2" w:rsidP="003E0CB2">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3E0CB2" w:rsidRDefault="003E0CB2" w:rsidP="003E0CB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3E0CB2" w:rsidRDefault="003E0CB2" w:rsidP="003E0CB2">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3E0CB2" w:rsidRDefault="003E0CB2" w:rsidP="003E0CB2">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r w:rsidRPr="00D3436F">
        <w:rPr>
          <w:rFonts w:ascii="GHEA Grapalat" w:hAnsi="GHEA Grapalat"/>
        </w:rPr>
        <w:t xml:space="preserve">    </w:t>
      </w:r>
    </w:p>
    <w:p w:rsidR="003E0CB2" w:rsidRDefault="003E0CB2" w:rsidP="003E0CB2">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3E0CB2" w:rsidRDefault="003E0CB2" w:rsidP="003E0CB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C77DE" w:rsidRPr="00650DCD" w:rsidRDefault="003E0CB2" w:rsidP="002C77DE">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rPr>
        <w:t xml:space="preserve">д) </w:t>
      </w:r>
      <w:r w:rsidR="002C77DE">
        <w:rPr>
          <w:rFonts w:ascii="GHEA Grapalat" w:hAnsi="GHEA Grapalat"/>
          <w:sz w:val="24"/>
          <w:szCs w:val="24"/>
        </w:rPr>
        <w:t>д</w:t>
      </w:r>
      <w:r w:rsidR="002C77DE"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sidR="002C77DE">
        <w:rPr>
          <w:rFonts w:ascii="GHEA Grapalat" w:hAnsi="GHEA Grapalat"/>
          <w:sz w:val="24"/>
          <w:szCs w:val="24"/>
        </w:rPr>
        <w:t xml:space="preserve"> решении заключить договор;</w:t>
      </w:r>
      <w:r w:rsidR="002C77DE" w:rsidRPr="00650DCD">
        <w:rPr>
          <w:rFonts w:ascii="GHEA Grapalat" w:hAnsi="GHEA Grapalat"/>
          <w:sz w:val="24"/>
          <w:szCs w:val="24"/>
        </w:rPr>
        <w:t xml:space="preserve">  </w:t>
      </w:r>
    </w:p>
    <w:p w:rsidR="003E0CB2" w:rsidRPr="008E138A" w:rsidRDefault="003E0CB2" w:rsidP="003E0CB2">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lastRenderedPageBreak/>
        <w:t xml:space="preserve">  2) </w:t>
      </w:r>
      <w:r w:rsidR="002E60B9">
        <w:rPr>
          <w:rFonts w:ascii="GHEA Grapalat" w:hAnsi="GHEA Grapalat"/>
        </w:rPr>
        <w:t xml:space="preserve">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002E60B9">
        <w:rPr>
          <w:rFonts w:ascii="GHEA Grapalat" w:hAnsi="GHEA Grapalat" w:cs="Sylfaen"/>
          <w:sz w:val="24"/>
          <w:szCs w:val="24"/>
        </w:rPr>
        <w:t>.</w:t>
      </w:r>
      <w:r w:rsidRPr="008E138A">
        <w:rPr>
          <w:rFonts w:ascii="GHEA Grapalat" w:hAnsi="GHEA Grapalat"/>
        </w:rPr>
        <w:t xml:space="preserve"> </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5114D0">
        <w:rPr>
          <w:rFonts w:ascii="GHEA Grapalat" w:hAnsi="GHEA Grapalat"/>
          <w:sz w:val="24"/>
          <w:szCs w:val="24"/>
        </w:rPr>
        <w:tab/>
      </w:r>
      <w:r w:rsidR="002E60B9">
        <w:rPr>
          <w:rFonts w:ascii="GHEA Grapalat" w:hAnsi="GHEA Grapalat"/>
          <w:sz w:val="24"/>
          <w:szCs w:val="24"/>
        </w:rPr>
        <w:t>-</w:t>
      </w:r>
      <w:r w:rsidRPr="009044F1">
        <w:rPr>
          <w:rFonts w:ascii="GHEA Grapalat" w:hAnsi="GHEA Grapalat"/>
          <w:sz w:val="24"/>
          <w:szCs w:val="24"/>
        </w:rPr>
        <w:t>утвержденное им ценовое предложение;</w:t>
      </w:r>
    </w:p>
    <w:p w:rsidR="003E0CB2" w:rsidRPr="009044F1" w:rsidRDefault="002E60B9" w:rsidP="003E0CB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0CB2" w:rsidRPr="009044F1">
        <w:rPr>
          <w:rFonts w:ascii="GHEA Grapalat" w:hAnsi="GHEA Grapalat"/>
          <w:sz w:val="24"/>
          <w:szCs w:val="24"/>
        </w:rPr>
        <w:t>)</w:t>
      </w:r>
      <w:r w:rsidR="003E0CB2" w:rsidRPr="005114D0">
        <w:rPr>
          <w:rFonts w:ascii="GHEA Grapalat" w:hAnsi="GHEA Grapalat"/>
          <w:sz w:val="24"/>
          <w:szCs w:val="24"/>
        </w:rPr>
        <w:tab/>
      </w:r>
      <w:r w:rsidR="003E0CB2"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3E0CB2" w:rsidRPr="00D3436F" w:rsidRDefault="002E60B9" w:rsidP="003E0CB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0CB2" w:rsidRPr="009044F1">
        <w:rPr>
          <w:rFonts w:ascii="GHEA Grapalat" w:hAnsi="GHEA Grapalat"/>
          <w:sz w:val="24"/>
          <w:szCs w:val="24"/>
        </w:rPr>
        <w:t>)</w:t>
      </w:r>
      <w:r w:rsidR="003E0CB2" w:rsidRPr="005114D0">
        <w:rPr>
          <w:rFonts w:ascii="GHEA Grapalat" w:hAnsi="GHEA Grapalat"/>
          <w:sz w:val="24"/>
          <w:szCs w:val="24"/>
        </w:rPr>
        <w:tab/>
      </w:r>
      <w:r w:rsidR="003E0CB2"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3E0CB2" w:rsidRDefault="003E0CB2" w:rsidP="003E0CB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E0CB2" w:rsidRDefault="003E0CB2" w:rsidP="003E0CB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3E0CB2" w:rsidRDefault="003E0CB2" w:rsidP="003E0CB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3E0CB2" w:rsidRDefault="003E0CB2" w:rsidP="003E0CB2">
      <w:pPr>
        <w:rPr>
          <w:rFonts w:ascii="GHEA Grapalat" w:hAnsi="GHEA Grapalat"/>
          <w:b/>
        </w:rPr>
      </w:pPr>
    </w:p>
    <w:p w:rsidR="003E0CB2" w:rsidRPr="009044F1" w:rsidRDefault="003E0CB2" w:rsidP="003E0CB2">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3E0CB2" w:rsidRPr="009044F1"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3E0CB2" w:rsidRPr="009044F1" w:rsidRDefault="003E0CB2" w:rsidP="003E0CB2">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3E0CB2" w:rsidRDefault="003E0CB2" w:rsidP="003E0CB2">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3E0CB2" w:rsidRDefault="003E0CB2" w:rsidP="003E0CB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3E0CB2" w:rsidRDefault="003E0CB2" w:rsidP="003E0CB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3E0CB2" w:rsidRPr="009044F1" w:rsidRDefault="003E0CB2" w:rsidP="003E0CB2">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3E0CB2" w:rsidRPr="009044F1" w:rsidRDefault="003E0CB2" w:rsidP="003E0CB2">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3E0CB2" w:rsidRPr="00AA7117" w:rsidRDefault="003E0CB2" w:rsidP="003E0CB2">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D27987" w:rsidRPr="00EA40F2" w:rsidRDefault="003E0CB2" w:rsidP="002F53A8">
      <w:pPr>
        <w:pStyle w:val="BodyTextIndent"/>
        <w:widowControl w:val="0"/>
        <w:tabs>
          <w:tab w:val="left" w:pos="1134"/>
        </w:tabs>
        <w:spacing w:after="160" w:line="240" w:lineRule="auto"/>
        <w:ind w:firstLine="567"/>
        <w:rPr>
          <w:rFonts w:ascii="GHEA Grapalat" w:hAnsi="GHEA Grapalat"/>
          <w:b/>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3E0CB2" w:rsidRPr="009044F1" w:rsidRDefault="003E0CB2" w:rsidP="003E0CB2">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3E0CB2" w:rsidRPr="00C25576" w:rsidRDefault="003E0CB2" w:rsidP="003E0CB2">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6851DC">
        <w:rPr>
          <w:rFonts w:asciiTheme="minorHAnsi" w:hAnsiTheme="minorHAnsi"/>
          <w:sz w:val="24"/>
          <w:szCs w:val="24"/>
          <w:lang w:val="hy-AM"/>
        </w:rPr>
        <w:t>2</w:t>
      </w:r>
      <w:r w:rsidR="009D5692">
        <w:rPr>
          <w:rFonts w:ascii="GHEA Grapalat" w:hAnsi="GHEA Grapalat"/>
          <w:sz w:val="24"/>
          <w:szCs w:val="24"/>
        </w:rPr>
        <w:t>-</w:t>
      </w:r>
      <w:r w:rsidR="006851DC">
        <w:rPr>
          <w:rFonts w:ascii="GHEA Grapalat" w:hAnsi="GHEA Grapalat"/>
          <w:sz w:val="24"/>
          <w:szCs w:val="24"/>
        </w:rPr>
        <w:t>ой</w:t>
      </w:r>
      <w:r w:rsidR="009D5692">
        <w:rPr>
          <w:rFonts w:ascii="GHEA Grapalat" w:hAnsi="GHEA Grapalat"/>
          <w:sz w:val="24"/>
          <w:szCs w:val="24"/>
        </w:rPr>
        <w:t xml:space="preserve"> день в "15</w:t>
      </w:r>
      <w:r w:rsidRPr="000D0E4E">
        <w:rPr>
          <w:rFonts w:ascii="GHEA Grapalat" w:hAnsi="GHEA Grapalat"/>
          <w:sz w:val="24"/>
          <w:szCs w:val="24"/>
        </w:rPr>
        <w:t>:00"</w:t>
      </w:r>
      <w:r w:rsidRPr="00995A8D">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r w:rsidRPr="00C25576">
        <w:rPr>
          <w:rFonts w:ascii="GHEA Grapalat" w:hAnsi="GHEA Grapalat"/>
          <w:sz w:val="24"/>
          <w:szCs w:val="24"/>
        </w:rPr>
        <w:t>На заседании по вскрытию и оценке заявок:</w:t>
      </w:r>
    </w:p>
    <w:p w:rsidR="003E0CB2" w:rsidRDefault="003E0CB2" w:rsidP="003E0CB2">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3E0CB2" w:rsidRDefault="003E0CB2" w:rsidP="003E0CB2">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3E0CB2" w:rsidRDefault="003E0CB2" w:rsidP="003E0CB2">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3E0CB2" w:rsidRDefault="003E0CB2" w:rsidP="003E0CB2">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w:t>
      </w:r>
      <w:r>
        <w:rPr>
          <w:rFonts w:ascii="GHEA Grapalat" w:hAnsi="GHEA Grapalat"/>
          <w:spacing w:val="-6"/>
        </w:rPr>
        <w:lastRenderedPageBreak/>
        <w:t>конверте и соответствие их составления установленным приглашением</w:t>
      </w:r>
      <w:r>
        <w:rPr>
          <w:rFonts w:ascii="GHEA Grapalat" w:hAnsi="GHEA Grapalat"/>
        </w:rPr>
        <w:t xml:space="preserve"> реквизитам;</w:t>
      </w:r>
    </w:p>
    <w:p w:rsidR="003E0CB2" w:rsidRDefault="003E0CB2" w:rsidP="003E0CB2">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3E0CB2" w:rsidRPr="002A665D" w:rsidRDefault="003E0CB2" w:rsidP="003E0CB2">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пятнадцати</w:t>
      </w:r>
      <w:r w:rsidRPr="009044F1">
        <w:rPr>
          <w:rFonts w:ascii="GHEA Grapalat" w:hAnsi="GHEA Grapalat"/>
        </w:rPr>
        <w:t xml:space="preserve"> рабочих дней.</w:t>
      </w:r>
    </w:p>
    <w:p w:rsidR="003E0CB2" w:rsidRPr="009044F1" w:rsidRDefault="003E0CB2" w:rsidP="003E0CB2">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3E0CB2" w:rsidRPr="00352B29" w:rsidRDefault="003E0CB2" w:rsidP="003E0CB2">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3E0CB2" w:rsidRPr="00A01157" w:rsidRDefault="003E0CB2" w:rsidP="003E0CB2">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w:t>
      </w:r>
      <w:r w:rsidR="00A47EDD" w:rsidRPr="00A47EDD">
        <w:rPr>
          <w:rFonts w:ascii="GHEA Grapalat" w:hAnsi="GHEA Grapalat"/>
          <w:i w:val="0"/>
          <w:sz w:val="24"/>
          <w:szCs w:val="24"/>
        </w:rPr>
        <w:t>???</w:t>
      </w:r>
      <w:r w:rsidRPr="00644850">
        <w:rPr>
          <w:rFonts w:ascii="GHEA Grapalat" w:hAnsi="GHEA Grapalat"/>
          <w:i w:val="0"/>
          <w:sz w:val="24"/>
          <w:szCs w:val="24"/>
        </w:rPr>
        <w:t>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FootnoteReference"/>
          <w:rFonts w:ascii="GHEA Grapalat" w:hAnsi="GHEA Grapalat"/>
          <w:i w:val="0"/>
          <w:sz w:val="24"/>
          <w:szCs w:val="24"/>
        </w:rPr>
        <w:footnoteReference w:customMarkFollows="1" w:id="1"/>
        <w:t>10</w:t>
      </w:r>
      <w:r>
        <w:rPr>
          <w:rFonts w:ascii="GHEA Grapalat" w:hAnsi="GHEA Grapalat"/>
          <w:i w:val="0"/>
          <w:sz w:val="24"/>
          <w:szCs w:val="24"/>
        </w:rPr>
        <w:t>.</w:t>
      </w:r>
    </w:p>
    <w:p w:rsidR="003E0CB2" w:rsidRPr="009044F1" w:rsidRDefault="003E0CB2" w:rsidP="003E0CB2">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3E0CB2" w:rsidRPr="009044F1" w:rsidRDefault="003E0CB2" w:rsidP="003E0CB2">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3E0CB2" w:rsidRPr="009044F1" w:rsidDel="00992C40" w:rsidRDefault="003E0CB2" w:rsidP="003E0CB2">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3E0CB2" w:rsidRPr="00186559"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3E0CB2" w:rsidRPr="00A50C53"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xml:space="preserve"> </w:t>
      </w:r>
      <w:r>
        <w:rPr>
          <w:rFonts w:ascii="GHEA Grapalat" w:hAnsi="GHEA Grapalat"/>
          <w:sz w:val="24"/>
          <w:szCs w:val="24"/>
        </w:rPr>
        <w:t xml:space="preserve"> </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3E0CB2" w:rsidRPr="00CF6D51" w:rsidRDefault="003E0CB2" w:rsidP="003E0CB2">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Pr="006E3D39">
        <w:rPr>
          <w:rFonts w:ascii="GHEA Grapalat" w:hAnsi="GHEA Grapalat"/>
          <w:sz w:val="24"/>
          <w:szCs w:val="24"/>
        </w:rPr>
        <w:tab/>
      </w:r>
      <w:r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3E0CB2" w:rsidRPr="009044F1" w:rsidRDefault="003E0CB2" w:rsidP="003E0CB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 xml:space="preserve">ж. </w:t>
      </w:r>
      <w:r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w:t>
      </w:r>
      <w:r>
        <w:rPr>
          <w:rFonts w:ascii="GHEA Grapalat" w:hAnsi="GHEA Grapalat"/>
          <w:sz w:val="24"/>
          <w:szCs w:val="24"/>
        </w:rPr>
        <w:t xml:space="preserve"> </w:t>
      </w:r>
      <w:r w:rsidRPr="00C34AFD">
        <w:rPr>
          <w:rFonts w:ascii="GHEA Grapalat" w:hAnsi="GHEA Grapalat"/>
          <w:sz w:val="24"/>
          <w:szCs w:val="24"/>
        </w:rPr>
        <w:t>,, е " настоящего подпункта</w:t>
      </w:r>
      <w:r w:rsidRPr="009044F1">
        <w:rPr>
          <w:rFonts w:ascii="GHEA Grapalat" w:hAnsi="GHEA Grapalat"/>
          <w:sz w:val="24"/>
          <w:szCs w:val="24"/>
        </w:rPr>
        <w:t xml:space="preserve">. </w:t>
      </w:r>
    </w:p>
    <w:p w:rsidR="003E0CB2" w:rsidRPr="009044F1"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3E0CB2" w:rsidRDefault="003E0CB2" w:rsidP="003E0CB2">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E0CB2" w:rsidRPr="00AA7117" w:rsidRDefault="003E0CB2" w:rsidP="003E0CB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w:t>
      </w:r>
      <w:r w:rsidRPr="003B3E74">
        <w:rPr>
          <w:rFonts w:ascii="GHEA Grapalat" w:hAnsi="GHEA Grapalat" w:cs="Sylfaen"/>
          <w:sz w:val="24"/>
          <w:szCs w:val="24"/>
        </w:rPr>
        <w:t xml:space="preserve"> </w:t>
      </w:r>
      <w:r>
        <w:rPr>
          <w:rFonts w:ascii="GHEA Grapalat" w:hAnsi="GHEA Grapalat" w:cs="Sylfaen"/>
          <w:sz w:val="24"/>
          <w:szCs w:val="24"/>
        </w:rPr>
        <w:t>К</w:t>
      </w:r>
      <w:r w:rsidRPr="003B3E74">
        <w:rPr>
          <w:rFonts w:ascii="GHEA Grapalat" w:hAnsi="GHEA Grapalat" w:cs="Sylfaen"/>
          <w:sz w:val="24"/>
          <w:szCs w:val="24"/>
        </w:rPr>
        <w:t>омитета.</w:t>
      </w:r>
      <w:r w:rsidRPr="006A3C8A">
        <w:t xml:space="preserve"> </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E0CB2" w:rsidRDefault="003E0CB2" w:rsidP="003E0CB2">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3E0CB2" w:rsidRPr="00AA7117" w:rsidRDefault="003E0CB2" w:rsidP="003E0CB2">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rsidR="003E0CB2" w:rsidRPr="009044F1" w:rsidRDefault="003E0CB2" w:rsidP="003E0CB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w:t>
      </w:r>
      <w:r w:rsidRPr="009044F1">
        <w:rPr>
          <w:rFonts w:ascii="GHEA Grapalat" w:hAnsi="GHEA Grapalat"/>
          <w:sz w:val="24"/>
          <w:szCs w:val="24"/>
        </w:rPr>
        <w:lastRenderedPageBreak/>
        <w:t xml:space="preserve">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3E0CB2" w:rsidRPr="009044F1" w:rsidRDefault="003E0CB2" w:rsidP="003E0CB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3E0CB2" w:rsidRPr="009044F1" w:rsidRDefault="003E0CB2" w:rsidP="003E0CB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3E0CB2" w:rsidRPr="009044F1" w:rsidRDefault="003E0CB2" w:rsidP="003E0CB2">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3E0CB2" w:rsidRPr="009044F1" w:rsidRDefault="003E0CB2" w:rsidP="003E0CB2">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2F53A8" w:rsidRDefault="003E0CB2" w:rsidP="003E0CB2">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 по заявке </w:t>
      </w:r>
      <w:r>
        <w:rPr>
          <w:rFonts w:ascii="GHEA Grapalat" w:hAnsi="GHEA Grapalat"/>
        </w:rPr>
        <w:t>подтверждение</w:t>
      </w:r>
      <w:r w:rsidRPr="009044F1">
        <w:rPr>
          <w:rFonts w:ascii="GHEA Grapalat" w:hAnsi="GHEA Grapalat"/>
        </w:rPr>
        <w:t xml:space="preserve"> 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 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 xml:space="preserve">или отобранный участник не представляет обеспечение квалификации,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3E0CB2" w:rsidRPr="009044F1" w:rsidRDefault="003E0CB2" w:rsidP="003E0CB2">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3E0CB2" w:rsidRDefault="003E0CB2" w:rsidP="003E0CB2">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 xml:space="preserve">Секретарь обязан в день получения документов, </w:t>
      </w:r>
      <w:r>
        <w:rPr>
          <w:rFonts w:ascii="GHEA Grapalat" w:hAnsi="GHEA Grapalat"/>
          <w:sz w:val="24"/>
          <w:szCs w:val="24"/>
        </w:rPr>
        <w:lastRenderedPageBreak/>
        <w:t>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E0CB2" w:rsidRPr="001439BD" w:rsidRDefault="003E0CB2" w:rsidP="003E0CB2">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3E0CB2" w:rsidRPr="00BF1CBD" w:rsidRDefault="003E0CB2" w:rsidP="003E0CB2">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3E0CB2" w:rsidRDefault="003E0CB2" w:rsidP="003E0CB2">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3E0CB2" w:rsidRPr="000811C1" w:rsidRDefault="003E0CB2" w:rsidP="003E0CB2">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2"/>
        <w:t>11</w:t>
      </w:r>
      <w:r w:rsidRPr="009044F1">
        <w:rPr>
          <w:rFonts w:ascii="GHEA Grapalat" w:hAnsi="GHEA Grapalat"/>
          <w:sz w:val="24"/>
          <w:szCs w:val="24"/>
        </w:rPr>
        <w:t xml:space="preserve">. </w:t>
      </w:r>
    </w:p>
    <w:p w:rsidR="003E0CB2" w:rsidRPr="008C0D41" w:rsidRDefault="003E0CB2" w:rsidP="003E0CB2">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3E0CB2" w:rsidRPr="009044F1" w:rsidRDefault="003E0CB2" w:rsidP="003E0CB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3E0CB2" w:rsidRPr="005114D0" w:rsidRDefault="003E0CB2" w:rsidP="003E0CB2">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3E0CB2" w:rsidRPr="00374F4A" w:rsidRDefault="003E0CB2" w:rsidP="003E0CB2">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3E0CB2" w:rsidRPr="000811C1" w:rsidRDefault="003E0CB2" w:rsidP="003E0CB2">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3E0CB2" w:rsidRPr="009044F1" w:rsidRDefault="003E0CB2" w:rsidP="003E0CB2">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w:t>
      </w:r>
      <w:r w:rsidRPr="009044F1">
        <w:rPr>
          <w:rFonts w:ascii="GHEA Grapalat" w:hAnsi="GHEA Grapalat"/>
          <w:sz w:val="24"/>
          <w:szCs w:val="24"/>
        </w:rPr>
        <w:lastRenderedPageBreak/>
        <w:t>заключении договора, и днем возникновения правомочия на заключение заказчиком договора.</w:t>
      </w:r>
    </w:p>
    <w:p w:rsidR="003E0CB2" w:rsidRPr="009044F1" w:rsidRDefault="003E0CB2" w:rsidP="003E0CB2">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156306">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3E0CB2" w:rsidRDefault="003E0CB2" w:rsidP="002F53A8">
      <w:pPr>
        <w:pStyle w:val="BodyTextIndent2"/>
        <w:widowControl w:val="0"/>
        <w:spacing w:after="160" w:line="240" w:lineRule="auto"/>
        <w:ind w:firstLine="567"/>
        <w:rPr>
          <w:rFonts w:ascii="GHEA Grapalat" w:hAnsi="GHEA Grapalat"/>
          <w:b/>
          <w:lang w:val="hy-AM"/>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3E0CB2" w:rsidRPr="009044F1" w:rsidRDefault="003E0CB2" w:rsidP="003E0CB2">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3E0CB2" w:rsidRPr="009044F1" w:rsidRDefault="003E0CB2" w:rsidP="003E0CB2">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E0CB2" w:rsidRDefault="003E0CB2" w:rsidP="003E0CB2">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3E0CB2" w:rsidRPr="009044F1" w:rsidRDefault="003E0CB2" w:rsidP="003E0CB2">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3E0CB2" w:rsidRDefault="003E0CB2" w:rsidP="003E0CB2">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lastRenderedPageBreak/>
        <w:t xml:space="preserve">квалификации и </w:t>
      </w:r>
      <w:r w:rsidRPr="009044F1">
        <w:rPr>
          <w:rFonts w:ascii="GHEA Grapalat" w:hAnsi="GHEA Grapalat"/>
        </w:rPr>
        <w:t xml:space="preserve">договора отобранный участник в течение </w:t>
      </w:r>
      <w:r w:rsidRPr="000E4039">
        <w:rPr>
          <w:rFonts w:ascii="GHEA Grapalat" w:hAnsi="GHEA Grapalat"/>
        </w:rPr>
        <w:t>1</w:t>
      </w:r>
      <w:r w:rsidR="008731DB" w:rsidRPr="008731DB">
        <w:rPr>
          <w:rFonts w:ascii="GHEA Grapalat" w:hAnsi="GHEA Grapalat"/>
        </w:rPr>
        <w:t>0</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3E0CB2" w:rsidRPr="00BF3E44" w:rsidRDefault="003E0CB2" w:rsidP="003E0CB2">
      <w:pPr>
        <w:widowControl w:val="0"/>
        <w:tabs>
          <w:tab w:val="left" w:pos="1276"/>
        </w:tabs>
        <w:spacing w:after="160"/>
        <w:ind w:firstLine="567"/>
        <w:jc w:val="both"/>
        <w:rPr>
          <w:rFonts w:ascii="GHEA Grapalat" w:hAnsi="GHEA Grapalat" w:cs="Sylfaen"/>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w:t>
      </w:r>
      <w:r w:rsidRPr="00370E40">
        <w:rPr>
          <w:rFonts w:ascii="GHEA Grapalat" w:hAnsi="GHEA Grapalat"/>
        </w:rPr>
        <w:t>ценового предложения отобранного участника. 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w:t>
      </w:r>
      <w:r>
        <w:rPr>
          <w:rFonts w:ascii="GHEA Grapalat" w:hAnsi="GHEA Grapalat"/>
        </w:rPr>
        <w:t>ожение 4. 2) или наличных денег</w:t>
      </w:r>
      <w:r w:rsidRPr="00174059">
        <w:rPr>
          <w:rFonts w:ascii="GHEA Grapalat" w:hAnsi="GHEA Grapalat"/>
        </w:rPr>
        <w:t>.</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007F1E03" w:rsidRPr="00BF3E44">
        <w:rPr>
          <w:rFonts w:ascii="GHEA Grapalat" w:hAnsi="GHEA Grapalat" w:cs="Sylfaen"/>
        </w:rPr>
        <w:t xml:space="preserve"> </w:t>
      </w: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казначействе</w:t>
      </w:r>
      <w:r w:rsidRPr="00BF3E44">
        <w:rPr>
          <w:rFonts w:ascii="GHEA Grapalat" w:hAnsi="GHEA Grapalat" w:cs="Sylfaen"/>
        </w:rPr>
        <w:t xml:space="preserve"> </w:t>
      </w:r>
      <w:r w:rsidRPr="00BF3E44">
        <w:rPr>
          <w:rFonts w:ascii="GHEA Grapalat" w:hAnsi="GHEA Grapalat" w:cs="GHEA Grapalat"/>
        </w:rPr>
        <w:t>на</w:t>
      </w:r>
      <w:r w:rsidRPr="00BF3E44">
        <w:rPr>
          <w:rFonts w:ascii="GHEA Grapalat" w:hAnsi="GHEA Grapalat" w:cs="Sylfaen"/>
        </w:rPr>
        <w:t xml:space="preserve"> </w:t>
      </w:r>
      <w:r w:rsidRPr="00BF3E44">
        <w:rPr>
          <w:rFonts w:ascii="GHEA Grapalat" w:hAnsi="GHEA Grapalat" w:cs="GHEA Grapalat"/>
        </w:rPr>
        <w:t>имя</w:t>
      </w:r>
      <w:r w:rsidRPr="00BF3E44">
        <w:rPr>
          <w:rFonts w:ascii="GHEA Grapalat" w:hAnsi="GHEA Grapalat" w:cs="Sylfaen"/>
        </w:rPr>
        <w:t xml:space="preserve"> </w:t>
      </w:r>
      <w:r w:rsidRPr="00BF3E44">
        <w:rPr>
          <w:rFonts w:ascii="GHEA Grapalat" w:hAnsi="GHEA Grapalat" w:cs="GHEA Grapalat"/>
        </w:rPr>
        <w:t>уполномоченного</w:t>
      </w:r>
      <w:r w:rsidRPr="00BF3E44">
        <w:rPr>
          <w:rFonts w:ascii="GHEA Grapalat" w:hAnsi="GHEA Grapalat" w:cs="Sylfaen"/>
        </w:rPr>
        <w:t xml:space="preserve"> </w:t>
      </w:r>
      <w:r w:rsidRPr="00BF3E44">
        <w:rPr>
          <w:rFonts w:ascii="GHEA Grapalat" w:hAnsi="GHEA Grapalat" w:cs="GHEA Grapalat"/>
        </w:rPr>
        <w:t>органа</w:t>
      </w:r>
      <w:r w:rsidRPr="00BF3E44">
        <w:rPr>
          <w:rFonts w:ascii="GHEA Grapalat" w:hAnsi="GHEA Grapalat" w:cs="Sylfaen"/>
        </w:rPr>
        <w:t>.</w:t>
      </w:r>
    </w:p>
    <w:p w:rsidR="003E0CB2" w:rsidRPr="00CE31A0" w:rsidRDefault="003E0CB2" w:rsidP="003E0CB2">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E0CB2" w:rsidRPr="004408E1" w:rsidRDefault="003E0CB2" w:rsidP="003E0CB2">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E0CB2" w:rsidRDefault="003E0CB2" w:rsidP="003E0CB2">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FootnoteReference"/>
          <w:rFonts w:ascii="GHEA Grapalat" w:hAnsi="GHEA Grapalat"/>
        </w:rPr>
        <w:footnoteReference w:customMarkFollows="1" w:id="3"/>
        <w:t>12</w:t>
      </w:r>
      <w:r w:rsidRPr="0027573B">
        <w:rPr>
          <w:rFonts w:ascii="GHEA Grapalat" w:hAnsi="GHEA Grapalat"/>
        </w:rPr>
        <w:t xml:space="preserve"> .</w:t>
      </w:r>
    </w:p>
    <w:p w:rsidR="003E0CB2" w:rsidRPr="009044F1" w:rsidRDefault="003E0CB2" w:rsidP="003E0CB2">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E0CB2" w:rsidRDefault="003E0CB2" w:rsidP="003E0CB2">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4"/>
        <w:t>13</w:t>
      </w:r>
      <w:r>
        <w:rPr>
          <w:rFonts w:ascii="GHEA Grapalat" w:hAnsi="GHEA Grapalat"/>
        </w:rPr>
        <w:t>.</w:t>
      </w:r>
    </w:p>
    <w:p w:rsidR="003E0CB2" w:rsidRPr="0025254A" w:rsidRDefault="003E0CB2" w:rsidP="003E0CB2">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3E0CB2" w:rsidRPr="00DC30CC" w:rsidRDefault="003E0CB2" w:rsidP="003E0CB2">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sidR="00482F0F">
        <w:rPr>
          <w:rFonts w:ascii="GHEA Grapalat" w:hAnsi="GHEA Grapalat"/>
          <w:lang w:val="hy-AM"/>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E0CB2" w:rsidRDefault="003E0CB2" w:rsidP="003E0CB2">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E0CB2" w:rsidRPr="00250377" w:rsidRDefault="003E0CB2" w:rsidP="003E0CB2">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E0CB2" w:rsidRPr="00625529" w:rsidRDefault="003E0CB2" w:rsidP="003E0CB2">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3E0CB2" w:rsidRPr="009044F1" w:rsidRDefault="003E0CB2" w:rsidP="00BA09B2">
      <w:pPr>
        <w:widowControl w:val="0"/>
        <w:tabs>
          <w:tab w:val="left" w:pos="1276"/>
        </w:tabs>
        <w:spacing w:after="160"/>
        <w:ind w:firstLine="567"/>
        <w:jc w:val="both"/>
        <w:rPr>
          <w:rFonts w:ascii="GHEA Grapalat" w:hAnsi="GHEA Grapalat" w:cs="Sylfaen"/>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Pr="005114D0">
        <w:rPr>
          <w:rFonts w:ascii="GHEA Grapalat" w:hAnsi="GHEA Grapalat"/>
        </w:rPr>
        <w:tab/>
      </w:r>
    </w:p>
    <w:p w:rsidR="003E0CB2" w:rsidRDefault="003E0CB2" w:rsidP="003E0CB2">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E0CB2" w:rsidRPr="009044F1" w:rsidRDefault="003E0CB2" w:rsidP="003E0CB2">
      <w:pPr>
        <w:rPr>
          <w:rFonts w:ascii="GHEA Grapalat" w:hAnsi="GHEA Grapalat" w:cs="Arial"/>
          <w:b/>
        </w:rPr>
      </w:pP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на основании решения руководителя уполномоченного органа, о</w:t>
      </w:r>
      <w:r w:rsidR="007F1E03">
        <w:rPr>
          <w:rFonts w:ascii="GHEA Grapalat" w:hAnsi="GHEA Grapalat"/>
        </w:rPr>
        <w:t xml:space="preserve">существляющего </w:t>
      </w:r>
      <w:r w:rsidR="007F1E03">
        <w:rPr>
          <w:rFonts w:ascii="GHEA Grapalat" w:hAnsi="GHEA Grapalat"/>
        </w:rPr>
        <w:lastRenderedPageBreak/>
        <w:t>общее управление</w:t>
      </w:r>
      <w:r w:rsidRPr="009044F1">
        <w:rPr>
          <w:rFonts w:ascii="GHEA Grapalat" w:hAnsi="GHEA Grapalat"/>
        </w:rPr>
        <w:t>.</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E0CB2" w:rsidRPr="00D3436F"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E0CB2" w:rsidRPr="00182C2E" w:rsidRDefault="003E0CB2" w:rsidP="003E0CB2">
      <w:pPr>
        <w:jc w:val="center"/>
        <w:rPr>
          <w:rFonts w:ascii="GHEA Grapalat" w:hAnsi="GHEA Grapalat"/>
          <w:b/>
        </w:rPr>
      </w:pPr>
    </w:p>
    <w:p w:rsidR="003E0CB2" w:rsidRPr="00182C2E" w:rsidRDefault="003E0CB2" w:rsidP="003E0CB2">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3E0CB2" w:rsidRPr="00182C2E" w:rsidRDefault="003E0CB2" w:rsidP="003E0CB2">
      <w:pPr>
        <w:jc w:val="center"/>
        <w:rPr>
          <w:rFonts w:ascii="GHEA Grapalat" w:hAnsi="GHEA Grapalat"/>
          <w:b/>
        </w:rPr>
      </w:pP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w:t>
      </w:r>
      <w:r>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rsidR="003E0CB2"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w:t>
      </w:r>
      <w:r>
        <w:rPr>
          <w:rFonts w:ascii="Sylfaen" w:hAnsi="Sylfaen"/>
          <w:lang w:val="hy-AM"/>
        </w:rPr>
        <w:t xml:space="preserve"> </w:t>
      </w:r>
      <w:r>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Pr="004862B6">
        <w:rPr>
          <w:rFonts w:ascii="GHEA Grapalat" w:hAnsi="GHEA Grapalat"/>
        </w:rPr>
        <w:t>3</w:t>
      </w:r>
      <w:r w:rsidRPr="009044F1">
        <w:rPr>
          <w:rFonts w:ascii="GHEA Grapalat" w:hAnsi="GHEA Grapalat"/>
        </w:rPr>
        <w:t xml:space="preserve"> части 1 настоящего Приглашения;</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Pr>
          <w:rFonts w:ascii="GHEA Grapalat" w:hAnsi="GHEA Grapalat"/>
        </w:rPr>
        <w:t xml:space="preserve"> </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rsidR="003E0CB2"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w:t>
      </w:r>
      <w:r w:rsidRPr="009044F1">
        <w:rPr>
          <w:rFonts w:ascii="GHEA Grapalat" w:hAnsi="GHEA Grapalat"/>
        </w:rPr>
        <w:lastRenderedPageBreak/>
        <w:t xml:space="preserve">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3E0CB2" w:rsidRPr="00D3436F"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rsidR="003E0CB2" w:rsidRDefault="003E0CB2" w:rsidP="003E0CB2">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777A8F">
        <w:fldChar w:fldCharType="begin"/>
      </w:r>
      <w:r w:rsidR="00777A8F">
        <w:instrText xml:space="preserve"> HYPERLINK "mailto:secretariat@minfin.am" </w:instrText>
      </w:r>
      <w:r w:rsidR="00777A8F">
        <w:fldChar w:fldCharType="separate"/>
      </w:r>
      <w:r>
        <w:rPr>
          <w:rStyle w:val="Hyperlink"/>
          <w:rFonts w:ascii="GHEA Grapalat" w:hAnsi="GHEA Grapalat"/>
        </w:rPr>
        <w:t>secretariat@minfin.am</w:t>
      </w:r>
      <w:r w:rsidR="00777A8F">
        <w:rPr>
          <w:rStyle w:val="Hyperlink"/>
          <w:rFonts w:ascii="GHEA Grapalat" w:hAnsi="GHEA Grapalat"/>
        </w:rPr>
        <w:fldChar w:fldCharType="end"/>
      </w:r>
      <w:r>
        <w:rPr>
          <w:rFonts w:ascii="GHEA Grapalat" w:hAnsi="GHEA Grapalat"/>
        </w:rPr>
        <w:t xml:space="preserve">. </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3E0CB2" w:rsidRPr="00D3436F" w:rsidRDefault="003E0CB2" w:rsidP="003E0CB2">
      <w:pPr>
        <w:widowControl w:val="0"/>
        <w:tabs>
          <w:tab w:val="left" w:pos="1276"/>
        </w:tabs>
        <w:spacing w:after="160"/>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3E0CB2" w:rsidRDefault="003E0CB2" w:rsidP="003E0CB2">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3E0CB2" w:rsidRPr="00D3436F" w:rsidRDefault="003E0CB2" w:rsidP="003E0CB2">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w:t>
      </w:r>
      <w:r>
        <w:rPr>
          <w:rFonts w:ascii="GHEA Grapalat" w:hAnsi="GHEA Grapalat" w:cs="Sylfaen"/>
        </w:rPr>
        <w:lastRenderedPageBreak/>
        <w:t>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3E0CB2" w:rsidRDefault="003E0CB2" w:rsidP="003E0CB2">
      <w:pPr>
        <w:widowControl w:val="0"/>
        <w:tabs>
          <w:tab w:val="left" w:pos="1276"/>
        </w:tabs>
        <w:spacing w:after="160"/>
        <w:ind w:firstLine="567"/>
        <w:jc w:val="both"/>
        <w:rPr>
          <w:rFonts w:ascii="GHEA Grapalat" w:hAnsi="GHEA Grapalat" w:cs="Sylfaen"/>
        </w:rPr>
      </w:pPr>
      <w:r>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3E0CB2" w:rsidRPr="000811C1" w:rsidRDefault="003E0CB2" w:rsidP="003E0CB2">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Pr="00D3436F">
        <w:rPr>
          <w:rFonts w:ascii="GHEA Grapalat" w:hAnsi="GHEA Grapalat"/>
        </w:rPr>
        <w:t>.</w:t>
      </w:r>
      <w:r w:rsidRPr="009044F1">
        <w:rPr>
          <w:rFonts w:ascii="GHEA Grapalat" w:hAnsi="GHEA Grapalat"/>
        </w:rPr>
        <w:t xml:space="preserve"> </w:t>
      </w:r>
      <w:r>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w:hAnsi="GHEA Grapalat"/>
        </w:rPr>
        <w:t xml:space="preserve">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транслируются также в интернете</w:t>
      </w:r>
      <w:r w:rsidRPr="00D3436F">
        <w:rPr>
          <w:rFonts w:ascii="GHEA Grapalat" w:hAnsi="GHEA Grapalat"/>
        </w:rPr>
        <w:t>.</w:t>
      </w:r>
      <w:r w:rsidRPr="009044F1" w:rsidDel="009639DF">
        <w:rPr>
          <w:rFonts w:ascii="GHEA Grapalat" w:hAnsi="GHEA Grapalat"/>
        </w:rPr>
        <w:t xml:space="preserve"> </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 xml:space="preserve"> с закупками</w:t>
      </w:r>
      <w:r w:rsidRPr="00723E02">
        <w:rPr>
          <w:rFonts w:ascii="GHEA Grapalat" w:hAnsi="GHEA Grapalat"/>
        </w:rPr>
        <w:t xml:space="preserve"> </w:t>
      </w:r>
      <w:r w:rsidRPr="009044F1">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3E0CB2" w:rsidRPr="009044F1" w:rsidRDefault="003E0CB2" w:rsidP="003E0CB2">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3E0CB2" w:rsidRPr="00D3436F" w:rsidRDefault="003E0CB2" w:rsidP="003E0CB2">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rsidR="003E0CB2" w:rsidRPr="009044F1" w:rsidRDefault="003E0CB2" w:rsidP="003E0CB2">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 интересов или </w:t>
      </w:r>
      <w:r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3E0CB2" w:rsidRPr="009044F1" w:rsidRDefault="003E0CB2" w:rsidP="003E0CB2">
      <w:pPr>
        <w:widowControl w:val="0"/>
        <w:spacing w:after="160"/>
        <w:jc w:val="center"/>
        <w:rPr>
          <w:rFonts w:ascii="GHEA Grapalat" w:hAnsi="GHEA Grapalat" w:cs="Sylfaen"/>
          <w:b/>
        </w:rPr>
      </w:pPr>
    </w:p>
    <w:p w:rsidR="003E0CB2" w:rsidRDefault="003E0CB2" w:rsidP="003E0CB2">
      <w:pPr>
        <w:rPr>
          <w:rFonts w:ascii="GHEA Grapalat" w:hAnsi="GHEA Grapalat"/>
          <w:b/>
        </w:rPr>
      </w:pPr>
      <w:r>
        <w:rPr>
          <w:rFonts w:ascii="GHEA Grapalat" w:hAnsi="GHEA Grapalat"/>
          <w:b/>
        </w:rPr>
        <w:br w:type="page"/>
      </w:r>
    </w:p>
    <w:p w:rsidR="003E0CB2" w:rsidRPr="00374F4A" w:rsidRDefault="003E0CB2" w:rsidP="003E0CB2">
      <w:pPr>
        <w:widowControl w:val="0"/>
        <w:spacing w:after="160"/>
        <w:jc w:val="center"/>
        <w:rPr>
          <w:rFonts w:ascii="GHEA Grapalat" w:hAnsi="GHEA Grapalat"/>
          <w:b/>
        </w:rPr>
      </w:pPr>
      <w:r w:rsidRPr="009044F1">
        <w:rPr>
          <w:rFonts w:ascii="GHEA Grapalat" w:hAnsi="GHEA Grapalat"/>
          <w:b/>
        </w:rPr>
        <w:lastRenderedPageBreak/>
        <w:t>ЧАСТЬ II</w:t>
      </w:r>
    </w:p>
    <w:p w:rsidR="003E0CB2" w:rsidRPr="00374F4A" w:rsidRDefault="003E0CB2" w:rsidP="003E0CB2">
      <w:pPr>
        <w:widowControl w:val="0"/>
        <w:spacing w:after="160"/>
        <w:jc w:val="center"/>
        <w:rPr>
          <w:rFonts w:ascii="GHEA Grapalat" w:hAnsi="GHEA Grapalat"/>
          <w:b/>
        </w:rPr>
      </w:pPr>
    </w:p>
    <w:p w:rsidR="003E0CB2" w:rsidRPr="009044F1" w:rsidRDefault="003E0CB2" w:rsidP="003E0CB2">
      <w:pPr>
        <w:pStyle w:val="BodyText"/>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sidR="00BA09B2">
        <w:rPr>
          <w:rFonts w:ascii="GHEA Grapalat" w:hAnsi="GHEA Grapalat"/>
          <w:b/>
        </w:rPr>
        <w:t>ПРОЦЕДУРЕ</w:t>
      </w:r>
    </w:p>
    <w:p w:rsidR="003E0CB2" w:rsidRPr="009044F1" w:rsidRDefault="003E0CB2" w:rsidP="003E0CB2">
      <w:pPr>
        <w:widowControl w:val="0"/>
        <w:spacing w:after="160"/>
        <w:jc w:val="center"/>
        <w:rPr>
          <w:rFonts w:ascii="GHEA Grapalat" w:hAnsi="GHEA Grapalat"/>
        </w:rPr>
      </w:pPr>
    </w:p>
    <w:p w:rsidR="003E0CB2" w:rsidRPr="009044F1" w:rsidRDefault="003E0CB2" w:rsidP="003E0CB2">
      <w:pPr>
        <w:widowControl w:val="0"/>
        <w:spacing w:after="160"/>
        <w:jc w:val="center"/>
        <w:rPr>
          <w:rFonts w:ascii="GHEA Grapalat" w:hAnsi="GHEA Grapalat"/>
          <w:b/>
        </w:rPr>
      </w:pPr>
      <w:r w:rsidRPr="009044F1">
        <w:rPr>
          <w:rFonts w:ascii="GHEA Grapalat" w:hAnsi="GHEA Grapalat"/>
          <w:b/>
        </w:rPr>
        <w:t>1. ОБЩИЕ ПОЛОЖЕНИЯ</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3E0CB2" w:rsidRPr="009044F1" w:rsidRDefault="003E0CB2" w:rsidP="003E0CB2">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3E0CB2" w:rsidRDefault="003E0CB2" w:rsidP="008C2A3F">
      <w:pPr>
        <w:widowControl w:val="0"/>
        <w:tabs>
          <w:tab w:val="left" w:pos="1134"/>
        </w:tabs>
        <w:spacing w:after="160"/>
        <w:ind w:firstLine="567"/>
        <w:jc w:val="both"/>
        <w:rPr>
          <w:rFonts w:ascii="GHEA Grapalat" w:hAnsi="GHEA Grapalat"/>
          <w:b/>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3E0CB2" w:rsidRPr="009044F1" w:rsidRDefault="003E0CB2" w:rsidP="003E0CB2">
      <w:pPr>
        <w:widowControl w:val="0"/>
        <w:spacing w:after="160"/>
        <w:jc w:val="center"/>
        <w:rPr>
          <w:rFonts w:ascii="GHEA Grapalat" w:hAnsi="GHEA Grapalat"/>
          <w:b/>
        </w:rPr>
      </w:pPr>
      <w:r w:rsidRPr="009044F1">
        <w:rPr>
          <w:rFonts w:ascii="GHEA Grapalat" w:hAnsi="GHEA Grapalat"/>
          <w:b/>
        </w:rPr>
        <w:t>2. ЗАЯВКА НА ПРОЦЕДУРУ</w:t>
      </w:r>
    </w:p>
    <w:p w:rsidR="003E0CB2" w:rsidRDefault="003E0CB2" w:rsidP="003E0CB2">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3E0CB2" w:rsidRPr="000811C1"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3E0CB2" w:rsidRPr="00FF3F2A" w:rsidRDefault="003E0CB2" w:rsidP="003E0CB2">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3E0CB2" w:rsidRPr="00D3436F" w:rsidRDefault="003E0CB2" w:rsidP="003E0CB2">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3E0CB2" w:rsidRPr="00D3436F" w:rsidRDefault="003E0CB2" w:rsidP="003E0CB2">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5"/>
        <w:t>15</w:t>
      </w:r>
    </w:p>
    <w:p w:rsidR="00794AFC" w:rsidRDefault="003E0CB2" w:rsidP="003E0CB2">
      <w:pPr>
        <w:widowControl w:val="0"/>
        <w:tabs>
          <w:tab w:val="left" w:pos="1134"/>
        </w:tabs>
        <w:spacing w:after="160"/>
        <w:ind w:firstLine="567"/>
        <w:jc w:val="both"/>
        <w:rPr>
          <w:rFonts w:ascii="GHEA Grapalat" w:hAnsi="GHEA Grapalat"/>
        </w:rPr>
      </w:pPr>
      <w:r w:rsidRPr="009044F1">
        <w:rPr>
          <w:rFonts w:ascii="GHEA Grapalat" w:hAnsi="GHEA Grapalat"/>
        </w:rPr>
        <w:t>2.</w:t>
      </w:r>
      <w:r w:rsidR="00794AFC">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3E0CB2" w:rsidRDefault="003E0CB2" w:rsidP="003E0CB2">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3E0CB2" w:rsidRPr="002658C9" w:rsidRDefault="003E0CB2" w:rsidP="003E0CB2">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3E0CB2" w:rsidRPr="002658C9" w:rsidRDefault="003E0CB2" w:rsidP="003E0CB2">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w:t>
      </w:r>
      <w:r w:rsidRPr="002658C9">
        <w:rPr>
          <w:rFonts w:ascii="GHEA Grapalat" w:hAnsi="GHEA Grapalat"/>
        </w:rPr>
        <w:lastRenderedPageBreak/>
        <w:t>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94AFC">
        <w:rPr>
          <w:rFonts w:ascii="GHEA Grapalat" w:hAnsi="GHEA Grapalat"/>
        </w:rPr>
        <w:t xml:space="preserve">                          </w:t>
      </w:r>
      <w:r w:rsidR="00BA09B2">
        <w:rPr>
          <w:rFonts w:ascii="GHEA Grapalat" w:hAnsi="GHEA Grapalat"/>
        </w:rPr>
        <w:t>2</w:t>
      </w:r>
      <w:r w:rsidR="00794AFC">
        <w:rPr>
          <w:rFonts w:ascii="GHEA Grapalat" w:hAnsi="GHEA Grapalat"/>
        </w:rPr>
        <w:t xml:space="preserve">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3E0CB2" w:rsidRPr="002658C9" w:rsidRDefault="003E0CB2" w:rsidP="003E0CB2">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3E0CB2" w:rsidRPr="002658C9" w:rsidRDefault="00597BE1" w:rsidP="003E0CB2">
      <w:pPr>
        <w:widowControl w:val="0"/>
        <w:tabs>
          <w:tab w:val="left" w:pos="1134"/>
        </w:tabs>
        <w:spacing w:after="160"/>
        <w:ind w:firstLine="567"/>
        <w:jc w:val="both"/>
        <w:rPr>
          <w:rFonts w:ascii="GHEA Grapalat" w:hAnsi="GHEA Grapalat"/>
        </w:rPr>
      </w:pPr>
      <w:r>
        <w:rPr>
          <w:rFonts w:ascii="GHEA Grapalat" w:hAnsi="GHEA Grapalat"/>
        </w:rPr>
        <w:t>3</w:t>
      </w:r>
      <w:r w:rsidR="003E0CB2" w:rsidRPr="002658C9">
        <w:rPr>
          <w:rFonts w:ascii="GHEA Grapalat" w:hAnsi="GHEA Grapalat"/>
        </w:rPr>
        <w:t>.2.</w:t>
      </w:r>
      <w:r w:rsidR="003E0CB2" w:rsidRPr="002658C9">
        <w:rPr>
          <w:rFonts w:ascii="GHEA Grapalat" w:hAnsi="GHEA Grapalat"/>
        </w:rPr>
        <w:tab/>
        <w:t xml:space="preserve">На конверте, указанном в пункте 4.1 настоящей </w:t>
      </w:r>
      <w:r w:rsidR="003E0CB2">
        <w:rPr>
          <w:rFonts w:ascii="GHEA Grapalat" w:hAnsi="GHEA Grapalat"/>
        </w:rPr>
        <w:t>и</w:t>
      </w:r>
      <w:r w:rsidR="003E0CB2" w:rsidRPr="002658C9">
        <w:rPr>
          <w:rFonts w:ascii="GHEA Grapalat" w:hAnsi="GHEA Grapalat"/>
        </w:rPr>
        <w:t xml:space="preserve">нструкции, на языке составления заявки указываются: </w:t>
      </w:r>
    </w:p>
    <w:p w:rsidR="003E0CB2" w:rsidRPr="002658C9" w:rsidRDefault="003E0CB2" w:rsidP="003E0CB2">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3E0CB2" w:rsidRPr="002658C9" w:rsidRDefault="003E0CB2" w:rsidP="003E0CB2">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3E0CB2" w:rsidRPr="002658C9" w:rsidRDefault="003E0CB2" w:rsidP="003E0CB2">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3E0CB2" w:rsidRPr="002658C9" w:rsidRDefault="003E0CB2" w:rsidP="003E0CB2">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3E0CB2" w:rsidRDefault="00597BE1" w:rsidP="003E0CB2">
      <w:pPr>
        <w:widowControl w:val="0"/>
        <w:tabs>
          <w:tab w:val="left" w:pos="1134"/>
        </w:tabs>
        <w:spacing w:after="160"/>
        <w:ind w:firstLine="567"/>
        <w:jc w:val="both"/>
        <w:rPr>
          <w:rFonts w:ascii="GHEA Grapalat" w:hAnsi="GHEA Grapalat" w:cs="Sylfaen"/>
        </w:rPr>
      </w:pPr>
      <w:r>
        <w:rPr>
          <w:rFonts w:ascii="GHEA Grapalat" w:hAnsi="GHEA Grapalat"/>
        </w:rPr>
        <w:t>3</w:t>
      </w:r>
      <w:r w:rsidR="003E0CB2" w:rsidRPr="002658C9">
        <w:rPr>
          <w:rFonts w:ascii="GHEA Grapalat" w:hAnsi="GHEA Grapalat"/>
        </w:rPr>
        <w:t>.3.</w:t>
      </w:r>
      <w:r w:rsidR="003E0CB2" w:rsidRPr="002658C9">
        <w:rPr>
          <w:rFonts w:ascii="GHEA Grapalat" w:hAnsi="GHEA Grapalat"/>
        </w:rPr>
        <w:tab/>
        <w:t>На заседании по вскрытию заявок комиссия отклоняет заявки, не</w:t>
      </w:r>
      <w:r w:rsidR="003E0CB2" w:rsidRPr="002658C9">
        <w:rPr>
          <w:rFonts w:ascii="Courier New" w:hAnsi="Courier New" w:cs="Courier New"/>
        </w:rPr>
        <w:t> </w:t>
      </w:r>
      <w:r w:rsidR="003E0CB2" w:rsidRPr="002658C9">
        <w:rPr>
          <w:rFonts w:ascii="GHEA Grapalat" w:hAnsi="GHEA Grapalat"/>
        </w:rPr>
        <w:t xml:space="preserve">соответствующие требованиям пунктов </w:t>
      </w:r>
      <w:r w:rsidR="003E0CB2">
        <w:rPr>
          <w:rFonts w:ascii="GHEA Grapalat" w:hAnsi="GHEA Grapalat"/>
        </w:rPr>
        <w:t>3</w:t>
      </w:r>
      <w:r w:rsidR="003E0CB2" w:rsidRPr="002658C9">
        <w:rPr>
          <w:rFonts w:ascii="GHEA Grapalat" w:hAnsi="GHEA Grapalat"/>
        </w:rPr>
        <w:t xml:space="preserve">.1 и </w:t>
      </w:r>
      <w:r w:rsidR="003E0CB2">
        <w:rPr>
          <w:rFonts w:ascii="GHEA Grapalat" w:hAnsi="GHEA Grapalat"/>
        </w:rPr>
        <w:t>3</w:t>
      </w:r>
      <w:r w:rsidR="003E0CB2" w:rsidRPr="002658C9">
        <w:rPr>
          <w:rFonts w:ascii="GHEA Grapalat" w:hAnsi="GHEA Grapalat"/>
        </w:rPr>
        <w:t xml:space="preserve">.2 настоящей </w:t>
      </w:r>
      <w:r w:rsidR="003E0CB2">
        <w:rPr>
          <w:rFonts w:ascii="GHEA Grapalat" w:hAnsi="GHEA Grapalat"/>
        </w:rPr>
        <w:t>и</w:t>
      </w:r>
      <w:r w:rsidR="003E0CB2" w:rsidRPr="002658C9">
        <w:rPr>
          <w:rFonts w:ascii="GHEA Grapalat" w:hAnsi="GHEA Grapalat"/>
        </w:rPr>
        <w:t>нструкции, и в том же виде возвращает подающему их лицу.</w:t>
      </w:r>
    </w:p>
    <w:p w:rsidR="003E0CB2" w:rsidRDefault="003E0CB2" w:rsidP="003E0CB2">
      <w:pPr>
        <w:widowControl w:val="0"/>
        <w:tabs>
          <w:tab w:val="left" w:pos="1134"/>
        </w:tabs>
        <w:spacing w:after="160"/>
        <w:ind w:firstLine="567"/>
        <w:jc w:val="both"/>
        <w:rPr>
          <w:rFonts w:ascii="GHEA Grapalat" w:hAnsi="GHEA Grapalat"/>
        </w:rPr>
      </w:pPr>
    </w:p>
    <w:p w:rsidR="003E0CB2" w:rsidRDefault="003E0CB2" w:rsidP="003E0CB2">
      <w:pPr>
        <w:widowControl w:val="0"/>
        <w:tabs>
          <w:tab w:val="left" w:pos="1134"/>
        </w:tabs>
        <w:spacing w:after="160"/>
        <w:ind w:firstLine="567"/>
        <w:jc w:val="both"/>
        <w:rPr>
          <w:rFonts w:ascii="GHEA Grapalat" w:hAnsi="GHEA Grapalat"/>
        </w:rPr>
      </w:pPr>
    </w:p>
    <w:p w:rsidR="003E0CB2" w:rsidRPr="00E267E5" w:rsidRDefault="003E0CB2" w:rsidP="003E0CB2">
      <w:pPr>
        <w:widowControl w:val="0"/>
        <w:tabs>
          <w:tab w:val="left" w:pos="1134"/>
        </w:tabs>
        <w:spacing w:after="160"/>
        <w:ind w:firstLine="567"/>
        <w:jc w:val="both"/>
        <w:rPr>
          <w:rFonts w:ascii="GHEA Grapalat" w:hAnsi="GHEA Grapalat"/>
        </w:rPr>
      </w:pPr>
    </w:p>
    <w:p w:rsidR="003E0CB2" w:rsidRPr="00F677F1" w:rsidRDefault="003E0CB2" w:rsidP="003E0CB2">
      <w:pPr>
        <w:pStyle w:val="norm"/>
        <w:widowControl w:val="0"/>
        <w:spacing w:after="160" w:line="240" w:lineRule="auto"/>
        <w:ind w:firstLine="284"/>
        <w:jc w:val="right"/>
        <w:rPr>
          <w:rFonts w:ascii="GHEA Grapalat" w:hAnsi="GHEA Grapalat"/>
          <w:b/>
          <w:sz w:val="24"/>
          <w:szCs w:val="24"/>
        </w:rPr>
      </w:pPr>
    </w:p>
    <w:p w:rsidR="003E0CB2" w:rsidRPr="00F677F1" w:rsidRDefault="003E0CB2" w:rsidP="003E0CB2">
      <w:pPr>
        <w:pStyle w:val="norm"/>
        <w:widowControl w:val="0"/>
        <w:spacing w:after="160" w:line="240" w:lineRule="auto"/>
        <w:ind w:firstLine="284"/>
        <w:jc w:val="right"/>
        <w:rPr>
          <w:rFonts w:ascii="GHEA Grapalat" w:hAnsi="GHEA Grapalat"/>
          <w:b/>
          <w:sz w:val="24"/>
          <w:szCs w:val="24"/>
        </w:rPr>
      </w:pPr>
    </w:p>
    <w:p w:rsidR="003E0CB2" w:rsidRDefault="003E0CB2" w:rsidP="003E0CB2">
      <w:pPr>
        <w:pStyle w:val="norm"/>
        <w:widowControl w:val="0"/>
        <w:spacing w:after="160" w:line="240" w:lineRule="auto"/>
        <w:ind w:firstLine="284"/>
        <w:jc w:val="right"/>
        <w:rPr>
          <w:rFonts w:ascii="GHEA Grapalat" w:hAnsi="GHEA Grapalat"/>
          <w:b/>
          <w:sz w:val="24"/>
          <w:szCs w:val="24"/>
        </w:rPr>
      </w:pPr>
    </w:p>
    <w:p w:rsidR="00794AFC" w:rsidRDefault="00794AFC" w:rsidP="003E0CB2">
      <w:pPr>
        <w:pStyle w:val="norm"/>
        <w:widowControl w:val="0"/>
        <w:spacing w:after="160" w:line="240" w:lineRule="auto"/>
        <w:ind w:firstLine="284"/>
        <w:jc w:val="right"/>
        <w:rPr>
          <w:rFonts w:ascii="GHEA Grapalat" w:hAnsi="GHEA Grapalat"/>
          <w:b/>
          <w:sz w:val="24"/>
          <w:szCs w:val="24"/>
        </w:rPr>
      </w:pPr>
    </w:p>
    <w:p w:rsidR="00794AFC" w:rsidRDefault="00794AFC" w:rsidP="003E0CB2">
      <w:pPr>
        <w:pStyle w:val="norm"/>
        <w:widowControl w:val="0"/>
        <w:spacing w:after="160" w:line="240" w:lineRule="auto"/>
        <w:ind w:firstLine="284"/>
        <w:jc w:val="right"/>
        <w:rPr>
          <w:rFonts w:ascii="GHEA Grapalat" w:hAnsi="GHEA Grapalat"/>
          <w:b/>
          <w:sz w:val="24"/>
          <w:szCs w:val="24"/>
        </w:rPr>
      </w:pPr>
    </w:p>
    <w:p w:rsidR="00794AFC" w:rsidRPr="00F677F1" w:rsidRDefault="00794AFC" w:rsidP="003E0CB2">
      <w:pPr>
        <w:pStyle w:val="norm"/>
        <w:widowControl w:val="0"/>
        <w:spacing w:after="160" w:line="240" w:lineRule="auto"/>
        <w:ind w:firstLine="284"/>
        <w:jc w:val="right"/>
        <w:rPr>
          <w:rFonts w:ascii="GHEA Grapalat" w:hAnsi="GHEA Grapalat"/>
          <w:b/>
          <w:sz w:val="24"/>
          <w:szCs w:val="24"/>
        </w:rPr>
      </w:pPr>
    </w:p>
    <w:p w:rsidR="003E0CB2" w:rsidRDefault="003E0CB2" w:rsidP="003E0CB2">
      <w:pPr>
        <w:pStyle w:val="norm"/>
        <w:widowControl w:val="0"/>
        <w:spacing w:after="160" w:line="240" w:lineRule="auto"/>
        <w:ind w:firstLine="284"/>
        <w:jc w:val="right"/>
        <w:rPr>
          <w:rFonts w:ascii="GHEA Grapalat" w:hAnsi="GHEA Grapalat"/>
          <w:b/>
          <w:sz w:val="24"/>
          <w:szCs w:val="24"/>
        </w:rPr>
      </w:pPr>
    </w:p>
    <w:p w:rsidR="00BA09B2" w:rsidRDefault="00BA09B2" w:rsidP="003E0CB2">
      <w:pPr>
        <w:pStyle w:val="norm"/>
        <w:widowControl w:val="0"/>
        <w:spacing w:after="160" w:line="240" w:lineRule="auto"/>
        <w:ind w:firstLine="284"/>
        <w:jc w:val="right"/>
        <w:rPr>
          <w:rFonts w:ascii="GHEA Grapalat" w:hAnsi="GHEA Grapalat"/>
          <w:b/>
          <w:sz w:val="24"/>
          <w:szCs w:val="24"/>
        </w:rPr>
      </w:pPr>
    </w:p>
    <w:p w:rsidR="00BA09B2" w:rsidRDefault="00BA09B2" w:rsidP="003E0CB2">
      <w:pPr>
        <w:pStyle w:val="norm"/>
        <w:widowControl w:val="0"/>
        <w:spacing w:after="160" w:line="240" w:lineRule="auto"/>
        <w:ind w:firstLine="284"/>
        <w:jc w:val="right"/>
        <w:rPr>
          <w:rFonts w:ascii="GHEA Grapalat" w:hAnsi="GHEA Grapalat"/>
          <w:b/>
          <w:sz w:val="24"/>
          <w:szCs w:val="24"/>
        </w:rPr>
      </w:pPr>
    </w:p>
    <w:p w:rsidR="00BA09B2" w:rsidRDefault="00BA09B2" w:rsidP="003E0CB2">
      <w:pPr>
        <w:pStyle w:val="norm"/>
        <w:widowControl w:val="0"/>
        <w:spacing w:after="160" w:line="240" w:lineRule="auto"/>
        <w:ind w:firstLine="284"/>
        <w:jc w:val="right"/>
        <w:rPr>
          <w:rFonts w:ascii="GHEA Grapalat" w:hAnsi="GHEA Grapalat"/>
          <w:b/>
          <w:sz w:val="24"/>
          <w:szCs w:val="24"/>
        </w:rPr>
      </w:pPr>
    </w:p>
    <w:p w:rsidR="00BA09B2" w:rsidRDefault="00BA09B2" w:rsidP="003E0CB2">
      <w:pPr>
        <w:pStyle w:val="norm"/>
        <w:widowControl w:val="0"/>
        <w:spacing w:after="160" w:line="240" w:lineRule="auto"/>
        <w:ind w:firstLine="284"/>
        <w:jc w:val="right"/>
        <w:rPr>
          <w:rFonts w:ascii="GHEA Grapalat" w:hAnsi="GHEA Grapalat"/>
          <w:b/>
          <w:sz w:val="24"/>
          <w:szCs w:val="24"/>
        </w:rPr>
      </w:pPr>
    </w:p>
    <w:p w:rsidR="00BA09B2" w:rsidRDefault="00BA09B2" w:rsidP="003E0CB2">
      <w:pPr>
        <w:pStyle w:val="norm"/>
        <w:widowControl w:val="0"/>
        <w:spacing w:after="160" w:line="240" w:lineRule="auto"/>
        <w:ind w:firstLine="284"/>
        <w:jc w:val="right"/>
        <w:rPr>
          <w:rFonts w:ascii="GHEA Grapalat" w:hAnsi="GHEA Grapalat"/>
          <w:b/>
          <w:sz w:val="24"/>
          <w:szCs w:val="24"/>
        </w:rPr>
      </w:pPr>
    </w:p>
    <w:p w:rsidR="00BA09B2" w:rsidRDefault="00BA09B2" w:rsidP="003E0CB2">
      <w:pPr>
        <w:pStyle w:val="norm"/>
        <w:widowControl w:val="0"/>
        <w:spacing w:after="160" w:line="240" w:lineRule="auto"/>
        <w:ind w:firstLine="284"/>
        <w:jc w:val="right"/>
        <w:rPr>
          <w:rFonts w:ascii="GHEA Grapalat" w:hAnsi="GHEA Grapalat"/>
          <w:b/>
          <w:sz w:val="24"/>
          <w:szCs w:val="24"/>
        </w:rPr>
      </w:pPr>
    </w:p>
    <w:p w:rsidR="00BA09B2" w:rsidRDefault="00BA09B2" w:rsidP="003E0CB2">
      <w:pPr>
        <w:pStyle w:val="norm"/>
        <w:widowControl w:val="0"/>
        <w:spacing w:after="160" w:line="240" w:lineRule="auto"/>
        <w:ind w:firstLine="284"/>
        <w:jc w:val="right"/>
        <w:rPr>
          <w:rFonts w:ascii="GHEA Grapalat" w:hAnsi="GHEA Grapalat"/>
          <w:b/>
          <w:sz w:val="24"/>
          <w:szCs w:val="24"/>
        </w:rPr>
      </w:pPr>
    </w:p>
    <w:p w:rsidR="001746B4" w:rsidRDefault="001746B4" w:rsidP="003E0CB2">
      <w:pPr>
        <w:pStyle w:val="norm"/>
        <w:widowControl w:val="0"/>
        <w:spacing w:after="160" w:line="240" w:lineRule="auto"/>
        <w:ind w:firstLine="284"/>
        <w:jc w:val="right"/>
        <w:rPr>
          <w:rFonts w:ascii="GHEA Grapalat" w:hAnsi="GHEA Grapalat"/>
          <w:b/>
          <w:sz w:val="24"/>
          <w:szCs w:val="24"/>
        </w:rPr>
      </w:pPr>
    </w:p>
    <w:p w:rsidR="001746B4" w:rsidRPr="00F677F1" w:rsidRDefault="001746B4" w:rsidP="003E0CB2">
      <w:pPr>
        <w:pStyle w:val="norm"/>
        <w:widowControl w:val="0"/>
        <w:spacing w:after="160" w:line="240" w:lineRule="auto"/>
        <w:ind w:firstLine="284"/>
        <w:jc w:val="right"/>
        <w:rPr>
          <w:rFonts w:ascii="GHEA Grapalat" w:hAnsi="GHEA Grapalat"/>
          <w:b/>
          <w:sz w:val="24"/>
          <w:szCs w:val="24"/>
        </w:rPr>
      </w:pPr>
    </w:p>
    <w:p w:rsidR="003E0CB2" w:rsidRPr="00374F4A" w:rsidRDefault="003E0CB2" w:rsidP="003E0CB2">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3E0CB2" w:rsidRPr="001E3254" w:rsidRDefault="003E0CB2" w:rsidP="003E0CB2">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w:t>
      </w:r>
      <w:r w:rsidR="00597BE1">
        <w:rPr>
          <w:rFonts w:ascii="GHEA Grapalat" w:hAnsi="GHEA Grapalat"/>
          <w:b/>
          <w:sz w:val="24"/>
          <w:szCs w:val="24"/>
        </w:rPr>
        <w:t xml:space="preserve"> </w:t>
      </w:r>
      <w:r w:rsidR="00BA09B2">
        <w:rPr>
          <w:rFonts w:ascii="GHEA Grapalat" w:hAnsi="GHEA Grapalat"/>
          <w:b/>
          <w:sz w:val="24"/>
          <w:szCs w:val="24"/>
        </w:rPr>
        <w:t>процедуре</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597BE1">
        <w:rPr>
          <w:rFonts w:ascii="GHEA Grapalat" w:hAnsi="GHEA Grapalat"/>
          <w:b/>
          <w:sz w:val="24"/>
          <w:szCs w:val="24"/>
        </w:rPr>
        <w:t>ЦОБЖ-</w:t>
      </w:r>
      <w:r w:rsidR="00BA09B2">
        <w:rPr>
          <w:rFonts w:ascii="GHEA Grapalat" w:hAnsi="GHEA Grapalat"/>
          <w:b/>
          <w:sz w:val="24"/>
          <w:szCs w:val="24"/>
          <w:lang w:val="en-US"/>
        </w:rPr>
        <w:t>H</w:t>
      </w:r>
      <w:r w:rsidR="00BA09B2">
        <w:rPr>
          <w:rFonts w:ascii="GHEA Grapalat" w:hAnsi="GHEA Grapalat"/>
          <w:b/>
          <w:sz w:val="24"/>
          <w:szCs w:val="24"/>
        </w:rPr>
        <w:t>МА</w:t>
      </w:r>
      <w:r w:rsidRPr="00597BE1">
        <w:rPr>
          <w:rFonts w:ascii="GHEA Grapalat" w:hAnsi="GHEA Grapalat"/>
          <w:b/>
          <w:sz w:val="24"/>
          <w:szCs w:val="24"/>
        </w:rPr>
        <w:t>АПДЗБ-202</w:t>
      </w:r>
      <w:r w:rsidR="00202C07">
        <w:rPr>
          <w:rFonts w:ascii="GHEA Grapalat" w:hAnsi="GHEA Grapalat"/>
          <w:b/>
          <w:sz w:val="24"/>
          <w:szCs w:val="24"/>
          <w:lang w:val="hy-AM"/>
        </w:rPr>
        <w:t>2</w:t>
      </w:r>
      <w:r w:rsidRPr="00597BE1">
        <w:rPr>
          <w:rFonts w:ascii="GHEA Grapalat" w:hAnsi="GHEA Grapalat"/>
          <w:b/>
          <w:sz w:val="24"/>
          <w:szCs w:val="24"/>
        </w:rPr>
        <w:t>/</w:t>
      </w:r>
      <w:r w:rsidR="001E3254" w:rsidRPr="001E3254">
        <w:rPr>
          <w:rFonts w:ascii="GHEA Grapalat" w:hAnsi="GHEA Grapalat"/>
          <w:b/>
          <w:sz w:val="24"/>
          <w:szCs w:val="24"/>
        </w:rPr>
        <w:t>2</w:t>
      </w:r>
      <w:r w:rsidR="00BA09B2">
        <w:rPr>
          <w:rFonts w:ascii="GHEA Grapalat" w:hAnsi="GHEA Grapalat"/>
          <w:b/>
          <w:sz w:val="24"/>
          <w:szCs w:val="24"/>
        </w:rPr>
        <w:t>4</w:t>
      </w:r>
    </w:p>
    <w:p w:rsidR="003E0CB2" w:rsidRPr="00374F4A" w:rsidRDefault="003E0CB2" w:rsidP="003E0CB2">
      <w:pPr>
        <w:widowControl w:val="0"/>
        <w:spacing w:after="120"/>
        <w:jc w:val="center"/>
        <w:rPr>
          <w:rFonts w:ascii="GHEA Grapalat" w:hAnsi="GHEA Grapalat" w:cs="Sylfaen"/>
          <w:b/>
        </w:rPr>
      </w:pPr>
    </w:p>
    <w:p w:rsidR="003E0CB2" w:rsidRPr="00374F4A" w:rsidRDefault="003E0CB2" w:rsidP="003E0CB2">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3E0CB2" w:rsidRPr="00374F4A" w:rsidRDefault="003E0CB2" w:rsidP="003E0CB2">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A09B2">
        <w:rPr>
          <w:rFonts w:ascii="GHEA Grapalat" w:hAnsi="GHEA Grapalat"/>
          <w:color w:val="auto"/>
          <w:sz w:val="24"/>
          <w:szCs w:val="24"/>
        </w:rPr>
        <w:t>процедуре</w:t>
      </w:r>
    </w:p>
    <w:p w:rsidR="003E0CB2" w:rsidRPr="00374F4A" w:rsidRDefault="003E0CB2" w:rsidP="003E0CB2">
      <w:pPr>
        <w:widowControl w:val="0"/>
        <w:spacing w:after="120"/>
        <w:jc w:val="center"/>
        <w:rPr>
          <w:rFonts w:ascii="GHEA Grapalat" w:hAnsi="GHEA Grapalat"/>
        </w:rPr>
      </w:pPr>
    </w:p>
    <w:p w:rsidR="003E0CB2" w:rsidRPr="00C4157A" w:rsidRDefault="003E0CB2" w:rsidP="003E0CB2">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E0CB2" w:rsidRPr="000C1746" w:rsidRDefault="003E0CB2" w:rsidP="003E0CB2">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E0CB2" w:rsidRPr="00DA5EA0" w:rsidRDefault="003E0CB2" w:rsidP="003E0CB2">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E0CB2" w:rsidRPr="000C1746" w:rsidRDefault="003E0CB2" w:rsidP="003E0CB2">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E0CB2" w:rsidRPr="00BA09B2" w:rsidRDefault="003E0CB2" w:rsidP="003E0CB2">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A09B2" w:rsidRPr="00BA09B2">
        <w:rPr>
          <w:rFonts w:ascii="GHEA Grapalat" w:hAnsi="GHEA Grapalat"/>
        </w:rPr>
        <w:t>ЦОБЖ-</w:t>
      </w:r>
      <w:r w:rsidR="00BA09B2" w:rsidRPr="00BA09B2">
        <w:rPr>
          <w:rFonts w:ascii="GHEA Grapalat" w:hAnsi="GHEA Grapalat"/>
          <w:lang w:val="en-US"/>
        </w:rPr>
        <w:t>H</w:t>
      </w:r>
      <w:r w:rsidR="00BA09B2" w:rsidRPr="00BA09B2">
        <w:rPr>
          <w:rFonts w:ascii="GHEA Grapalat" w:hAnsi="GHEA Grapalat"/>
        </w:rPr>
        <w:t>МААПДЗБ-202</w:t>
      </w:r>
      <w:r w:rsidR="00BA09B2" w:rsidRPr="00BA09B2">
        <w:rPr>
          <w:rFonts w:ascii="GHEA Grapalat" w:hAnsi="GHEA Grapalat"/>
          <w:lang w:val="hy-AM"/>
        </w:rPr>
        <w:t>2</w:t>
      </w:r>
      <w:r w:rsidR="00BA09B2" w:rsidRPr="00BA09B2">
        <w:rPr>
          <w:rFonts w:ascii="GHEA Grapalat" w:hAnsi="GHEA Grapalat"/>
        </w:rPr>
        <w:t>/24</w:t>
      </w:r>
    </w:p>
    <w:p w:rsidR="003E0CB2" w:rsidRPr="00C4157A" w:rsidRDefault="003E0CB2" w:rsidP="003E0CB2">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E0CB2" w:rsidRPr="00DA5EA0" w:rsidRDefault="003E0CB2" w:rsidP="003E0CB2">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E0CB2" w:rsidRPr="002B75BF" w:rsidRDefault="003E0CB2" w:rsidP="003E0CB2">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E0CB2" w:rsidRPr="000C1746" w:rsidRDefault="003E0CB2" w:rsidP="003E0CB2">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E0CB2" w:rsidRPr="00DA5EA0" w:rsidRDefault="003E0CB2" w:rsidP="003E0CB2">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3E0CB2" w:rsidRPr="000C1746" w:rsidRDefault="003E0CB2" w:rsidP="003E0CB2">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3E0CB2" w:rsidRDefault="003E0CB2" w:rsidP="003E0CB2">
      <w:pPr>
        <w:jc w:val="both"/>
        <w:rPr>
          <w:rFonts w:ascii="GHEA Grapalat" w:hAnsi="GHEA Grapalat"/>
        </w:rPr>
      </w:pPr>
    </w:p>
    <w:p w:rsidR="003E0CB2" w:rsidRDefault="003E0CB2" w:rsidP="003E0CB2">
      <w:pPr>
        <w:jc w:val="both"/>
        <w:rPr>
          <w:rFonts w:ascii="GHEA Grapalat" w:hAnsi="GHEA Grapalat"/>
        </w:rPr>
      </w:pPr>
      <w:r>
        <w:rPr>
          <w:rFonts w:ascii="GHEA Grapalat" w:hAnsi="GHEA Grapalat"/>
        </w:rPr>
        <w:t>Данные       ----------------------------------------  следующие:</w:t>
      </w:r>
    </w:p>
    <w:p w:rsidR="003E0CB2" w:rsidRPr="000811C1" w:rsidRDefault="003E0CB2" w:rsidP="003E0CB2">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3E0CB2" w:rsidRDefault="003E0CB2" w:rsidP="003E0CB2">
      <w:pPr>
        <w:jc w:val="both"/>
        <w:rPr>
          <w:rFonts w:ascii="GHEA Grapalat" w:hAnsi="GHEA Grapalat"/>
        </w:rPr>
      </w:pPr>
    </w:p>
    <w:p w:rsidR="003E0CB2" w:rsidRPr="00B443ED" w:rsidRDefault="003E0CB2" w:rsidP="003E0CB2">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3E0CB2" w:rsidRPr="000C1746" w:rsidRDefault="003E0CB2" w:rsidP="003E0CB2">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3E0CB2" w:rsidRDefault="003E0CB2" w:rsidP="003E0CB2">
      <w:pPr>
        <w:jc w:val="both"/>
        <w:rPr>
          <w:rFonts w:ascii="GHEA Grapalat" w:hAnsi="GHEA Grapalat"/>
        </w:rPr>
      </w:pPr>
    </w:p>
    <w:p w:rsidR="003E0CB2" w:rsidRPr="008E7F24" w:rsidRDefault="003E0CB2" w:rsidP="003E0CB2">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E0CB2" w:rsidRPr="00D3436F" w:rsidRDefault="003E0CB2" w:rsidP="003E0CB2">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3E0CB2" w:rsidRDefault="003E0CB2" w:rsidP="003E0CB2">
      <w:pPr>
        <w:jc w:val="both"/>
        <w:rPr>
          <w:rFonts w:ascii="GHEA Grapalat" w:hAnsi="GHEA Grapalat"/>
        </w:rPr>
      </w:pPr>
    </w:p>
    <w:p w:rsidR="003E0CB2" w:rsidRDefault="003E0CB2" w:rsidP="003E0CB2">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3E0CB2" w:rsidRDefault="003E0CB2" w:rsidP="003E0CB2">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3E0CB2" w:rsidRDefault="003E0CB2" w:rsidP="003E0CB2">
      <w:pPr>
        <w:jc w:val="both"/>
        <w:rPr>
          <w:rFonts w:ascii="GHEA Grapalat" w:hAnsi="GHEA Grapalat"/>
          <w:sz w:val="18"/>
          <w:szCs w:val="18"/>
        </w:rPr>
      </w:pPr>
    </w:p>
    <w:p w:rsidR="003E0CB2" w:rsidRPr="00B16483" w:rsidRDefault="003E0CB2" w:rsidP="003E0CB2">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3E0CB2" w:rsidRDefault="003E0CB2" w:rsidP="003E0CB2">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3E0CB2" w:rsidRPr="00D3436F" w:rsidRDefault="003E0CB2" w:rsidP="003E0CB2">
      <w:pPr>
        <w:tabs>
          <w:tab w:val="left" w:pos="7371"/>
        </w:tabs>
        <w:spacing w:after="160"/>
        <w:ind w:left="3544" w:firstLine="3"/>
        <w:jc w:val="both"/>
        <w:rPr>
          <w:rFonts w:ascii="GHEA Grapalat" w:hAnsi="GHEA Grapalat"/>
          <w:sz w:val="16"/>
        </w:rPr>
      </w:pPr>
    </w:p>
    <w:p w:rsidR="003E0CB2" w:rsidRDefault="003E0CB2" w:rsidP="003E0CB2">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3E0CB2" w:rsidRDefault="003E0CB2" w:rsidP="003E0CB2">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3E0CB2" w:rsidRPr="003D58E1" w:rsidRDefault="003E0CB2" w:rsidP="003E0CB2">
      <w:pPr>
        <w:pStyle w:val="ListParagraph"/>
        <w:widowControl w:val="0"/>
        <w:numPr>
          <w:ilvl w:val="0"/>
          <w:numId w:val="20"/>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Pr="003D58E1">
        <w:rPr>
          <w:rFonts w:ascii="GHEA Grapalat" w:hAnsi="GHEA Grapalat"/>
        </w:rPr>
        <w:t xml:space="preserve">открытый конкурс под кодом </w:t>
      </w:r>
      <w:r w:rsidR="00BA09B2" w:rsidRPr="00BA09B2">
        <w:rPr>
          <w:rFonts w:ascii="GHEA Grapalat" w:hAnsi="GHEA Grapalat"/>
        </w:rPr>
        <w:t>ЦОБЖ-</w:t>
      </w:r>
      <w:r w:rsidR="00BA09B2" w:rsidRPr="00BA09B2">
        <w:rPr>
          <w:rFonts w:ascii="GHEA Grapalat" w:hAnsi="GHEA Grapalat"/>
          <w:lang w:val="en-US"/>
        </w:rPr>
        <w:t>H</w:t>
      </w:r>
      <w:r w:rsidR="00BA09B2" w:rsidRPr="00BA09B2">
        <w:rPr>
          <w:rFonts w:ascii="GHEA Grapalat" w:hAnsi="GHEA Grapalat"/>
        </w:rPr>
        <w:t>МААПДЗБ-202</w:t>
      </w:r>
      <w:r w:rsidR="00BA09B2" w:rsidRPr="00BA09B2">
        <w:rPr>
          <w:rFonts w:ascii="GHEA Grapalat" w:hAnsi="GHEA Grapalat"/>
          <w:lang w:val="hy-AM"/>
        </w:rPr>
        <w:t>2</w:t>
      </w:r>
      <w:r w:rsidR="00BA09B2" w:rsidRPr="00BA09B2">
        <w:rPr>
          <w:rFonts w:ascii="GHEA Grapalat" w:hAnsi="GHEA Grapalat"/>
        </w:rPr>
        <w:t>/24</w:t>
      </w:r>
      <w:r w:rsidR="00BA09B2">
        <w:rPr>
          <w:rFonts w:ascii="GHEA Grapalat" w:hAnsi="GHEA Grapalat"/>
          <w:b/>
        </w:rPr>
        <w:t xml:space="preserve"> </w:t>
      </w:r>
      <w:r w:rsidRPr="003D58E1">
        <w:rPr>
          <w:rFonts w:ascii="GHEA Grapalat" w:hAnsi="GHEA Grapalat"/>
        </w:rPr>
        <w:t xml:space="preserve">и обязуется в случае признания отобранным участником в порядке и сроки, установленные настоящим приглашением  </w:t>
      </w:r>
      <w:r w:rsidRPr="003D58E1">
        <w:rPr>
          <w:rFonts w:ascii="GHEA Grapalat" w:hAnsi="GHEA Grapalat"/>
        </w:rPr>
        <w:lastRenderedPageBreak/>
        <w:t>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3E0CB2" w:rsidRPr="009D5692" w:rsidRDefault="003E0CB2" w:rsidP="00E37F53">
      <w:pPr>
        <w:pStyle w:val="ListParagraph"/>
        <w:widowControl w:val="0"/>
        <w:numPr>
          <w:ilvl w:val="0"/>
          <w:numId w:val="21"/>
        </w:numPr>
        <w:tabs>
          <w:tab w:val="left" w:pos="567"/>
        </w:tabs>
        <w:spacing w:after="160"/>
        <w:jc w:val="both"/>
        <w:rPr>
          <w:rFonts w:ascii="GHEA Grapalat" w:hAnsi="GHEA Grapalat"/>
        </w:rPr>
      </w:pPr>
      <w:r w:rsidRPr="009D5692">
        <w:rPr>
          <w:rFonts w:ascii="GHEA Grapalat" w:hAnsi="GHEA Grapalat"/>
        </w:rPr>
        <w:t xml:space="preserve">в рамках участия в открытом конкурсе под кодом </w:t>
      </w:r>
      <w:r w:rsidR="00BA09B2" w:rsidRPr="00BA09B2">
        <w:rPr>
          <w:rFonts w:ascii="GHEA Grapalat" w:hAnsi="GHEA Grapalat"/>
        </w:rPr>
        <w:t>ЦОБЖ-</w:t>
      </w:r>
      <w:r w:rsidR="00BA09B2" w:rsidRPr="00BA09B2">
        <w:rPr>
          <w:rFonts w:ascii="GHEA Grapalat" w:hAnsi="GHEA Grapalat"/>
          <w:lang w:val="en-US"/>
        </w:rPr>
        <w:t>H</w:t>
      </w:r>
      <w:r w:rsidR="00BA09B2" w:rsidRPr="00BA09B2">
        <w:rPr>
          <w:rFonts w:ascii="GHEA Grapalat" w:hAnsi="GHEA Grapalat"/>
        </w:rPr>
        <w:t>МААПДЗБ-202</w:t>
      </w:r>
      <w:r w:rsidR="00BA09B2" w:rsidRPr="00BA09B2">
        <w:rPr>
          <w:rFonts w:ascii="GHEA Grapalat" w:hAnsi="GHEA Grapalat"/>
          <w:lang w:val="hy-AM"/>
        </w:rPr>
        <w:t>2</w:t>
      </w:r>
      <w:r w:rsidR="00BA09B2" w:rsidRPr="00BA09B2">
        <w:rPr>
          <w:rFonts w:ascii="GHEA Grapalat" w:hAnsi="GHEA Grapalat"/>
        </w:rPr>
        <w:t>/24</w:t>
      </w:r>
      <w:r w:rsidR="00BA09B2">
        <w:rPr>
          <w:rFonts w:ascii="GHEA Grapalat" w:hAnsi="GHEA Grapalat"/>
        </w:rPr>
        <w:t xml:space="preserve"> </w:t>
      </w:r>
      <w:r w:rsidRPr="009D5692">
        <w:rPr>
          <w:rFonts w:ascii="GHEA Grapalat" w:hAnsi="GHEA Grapalat"/>
        </w:rPr>
        <w:t>не допускал и (или) не допустит злоупотребления доминирующим положением и антиконкурентного соглашения,</w:t>
      </w:r>
    </w:p>
    <w:p w:rsidR="00EC7487" w:rsidRDefault="00EC7487" w:rsidP="00EC7487">
      <w:pPr>
        <w:pStyle w:val="ListParagraph"/>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C7487" w:rsidRDefault="00EC7487" w:rsidP="00EC748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C7487" w:rsidRDefault="00EC7487" w:rsidP="00EC748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C7487" w:rsidRDefault="00EC7487" w:rsidP="00EC7487">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C7487" w:rsidRDefault="00EC7487" w:rsidP="00EC748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C7487" w:rsidRDefault="00EC7487" w:rsidP="00EC7487">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C7487" w:rsidRDefault="00EC7487" w:rsidP="00EC7487">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p>
    <w:p w:rsidR="00EC7487" w:rsidRDefault="00EC7487" w:rsidP="00EC7487">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C7487" w:rsidRDefault="00EC7487" w:rsidP="00EC7487">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C7487" w:rsidRPr="009A73EA" w:rsidRDefault="00EC7487" w:rsidP="00EC7487">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6"/>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C7487" w:rsidRDefault="00EC7487" w:rsidP="00EC7487">
      <w:pPr>
        <w:rPr>
          <w:rFonts w:ascii="GHEA Grapalat" w:hAnsi="GHEA Grapalat"/>
        </w:rPr>
      </w:pPr>
    </w:p>
    <w:p w:rsidR="00EC7487" w:rsidRDefault="00EC7487" w:rsidP="00EC7487">
      <w:pPr>
        <w:jc w:val="both"/>
        <w:rPr>
          <w:rFonts w:ascii="GHEA Grapalat" w:hAnsi="GHEA Grapalat"/>
        </w:rPr>
      </w:pPr>
      <w:r>
        <w:rPr>
          <w:rFonts w:ascii="GHEA Grapalat" w:hAnsi="GHEA Grapalat"/>
        </w:rPr>
        <w:t xml:space="preserve"> </w:t>
      </w:r>
    </w:p>
    <w:p w:rsidR="00EC7487" w:rsidRDefault="00EC7487" w:rsidP="00EC7487">
      <w:pPr>
        <w:jc w:val="both"/>
        <w:rPr>
          <w:rFonts w:ascii="GHEA Grapalat" w:hAnsi="GHEA Grapalat"/>
        </w:rPr>
      </w:pPr>
      <w:r>
        <w:rPr>
          <w:rFonts w:ascii="GHEA Grapalat" w:hAnsi="GHEA Grapalat"/>
        </w:rPr>
        <w:t xml:space="preserve">Прилагается  полное описание предлагаемого   ----------------------------     товара, </w:t>
      </w:r>
    </w:p>
    <w:p w:rsidR="00EC7487" w:rsidRDefault="00EC7487" w:rsidP="00EC7487">
      <w:pPr>
        <w:jc w:val="both"/>
        <w:rPr>
          <w:rFonts w:ascii="GHEA Grapalat" w:hAnsi="GHEA Grapalat"/>
        </w:rPr>
      </w:pPr>
      <w:r>
        <w:rPr>
          <w:rFonts w:ascii="GHEA Grapalat" w:hAnsi="GHEA Grapalat"/>
          <w:sz w:val="16"/>
        </w:rPr>
        <w:t xml:space="preserve">                                                                                                             наименование участника</w:t>
      </w:r>
    </w:p>
    <w:p w:rsidR="00EC7487" w:rsidRDefault="00EC7487" w:rsidP="00EC7487">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C7487" w:rsidRDefault="00EC7487" w:rsidP="00EC7487">
      <w:pPr>
        <w:tabs>
          <w:tab w:val="left" w:pos="7371"/>
        </w:tabs>
        <w:spacing w:after="160"/>
        <w:ind w:left="3544" w:firstLine="3"/>
        <w:jc w:val="both"/>
        <w:rPr>
          <w:rFonts w:ascii="GHEA Grapalat" w:hAnsi="GHEA Grapalat"/>
          <w:sz w:val="16"/>
          <w:lang w:val="hy-AM"/>
        </w:rPr>
      </w:pPr>
    </w:p>
    <w:p w:rsidR="00EC7487" w:rsidRPr="000811C1" w:rsidRDefault="00EC7487" w:rsidP="00EC7487">
      <w:pPr>
        <w:tabs>
          <w:tab w:val="left" w:pos="7371"/>
        </w:tabs>
        <w:spacing w:after="160"/>
        <w:ind w:left="3544" w:firstLine="3"/>
        <w:jc w:val="both"/>
        <w:rPr>
          <w:rFonts w:ascii="GHEA Grapalat" w:hAnsi="GHEA Grapalat"/>
          <w:sz w:val="16"/>
          <w:lang w:val="hy-AM"/>
        </w:rPr>
      </w:pPr>
    </w:p>
    <w:p w:rsidR="00EC7487" w:rsidRPr="00D3436F" w:rsidRDefault="00EC7487" w:rsidP="00EC7487">
      <w:pPr>
        <w:tabs>
          <w:tab w:val="left" w:pos="7371"/>
        </w:tabs>
        <w:spacing w:after="160"/>
        <w:ind w:left="3544" w:firstLine="3"/>
        <w:jc w:val="both"/>
        <w:rPr>
          <w:rFonts w:ascii="GHEA Grapalat" w:hAnsi="GHEA Grapalat"/>
          <w:sz w:val="16"/>
        </w:rPr>
      </w:pPr>
    </w:p>
    <w:p w:rsidR="00EC7487" w:rsidRPr="00770B03" w:rsidRDefault="00EC7487" w:rsidP="00EC7487">
      <w:pPr>
        <w:tabs>
          <w:tab w:val="left" w:pos="7371"/>
        </w:tabs>
        <w:spacing w:after="160"/>
        <w:ind w:left="3544" w:firstLine="3"/>
        <w:jc w:val="both"/>
        <w:rPr>
          <w:rFonts w:ascii="GHEA Grapalat" w:hAnsi="GHEA Grapalat"/>
          <w:sz w:val="16"/>
        </w:rPr>
      </w:pPr>
    </w:p>
    <w:p w:rsidR="00EC7487" w:rsidRPr="000C1746" w:rsidRDefault="00EC7487" w:rsidP="00EC748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C7487" w:rsidRPr="000C1746" w:rsidRDefault="00EC7487" w:rsidP="00EC748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C7487" w:rsidRPr="000C1746" w:rsidRDefault="00EC7487" w:rsidP="00EC7487">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C7487" w:rsidRPr="009044F1" w:rsidRDefault="00EC7487" w:rsidP="00EC7487">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C7487" w:rsidRDefault="00EC7487" w:rsidP="00EC7487">
      <w:pPr>
        <w:rPr>
          <w:rFonts w:ascii="GHEA Grapalat" w:hAnsi="GHEA Grapalat"/>
          <w:b/>
        </w:rPr>
      </w:pPr>
      <w:r>
        <w:rPr>
          <w:rFonts w:ascii="GHEA Grapalat" w:hAnsi="GHEA Grapalat"/>
          <w:b/>
        </w:rPr>
        <w:br w:type="page"/>
      </w:r>
    </w:p>
    <w:p w:rsidR="003E0CB2" w:rsidRDefault="003E0CB2" w:rsidP="003E0CB2">
      <w:pPr>
        <w:rPr>
          <w:rFonts w:ascii="GHEA Grapalat" w:hAnsi="GHEA Grapalat"/>
          <w:b/>
        </w:rPr>
      </w:pPr>
    </w:p>
    <w:p w:rsidR="003E0CB2" w:rsidRPr="009044F1" w:rsidRDefault="003E0CB2" w:rsidP="003E0CB2">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597BE1">
        <w:rPr>
          <w:rFonts w:ascii="GHEA Grapalat" w:hAnsi="GHEA Grapalat"/>
          <w:b/>
          <w:i w:val="0"/>
          <w:sz w:val="24"/>
          <w:szCs w:val="24"/>
        </w:rPr>
        <w:t>.</w:t>
      </w:r>
      <w:r w:rsidRPr="009044F1">
        <w:rPr>
          <w:rFonts w:ascii="GHEA Grapalat" w:hAnsi="GHEA Grapalat"/>
          <w:b/>
          <w:i w:val="0"/>
          <w:sz w:val="24"/>
          <w:szCs w:val="24"/>
        </w:rPr>
        <w:t>1</w:t>
      </w:r>
    </w:p>
    <w:p w:rsidR="00597BE1" w:rsidRPr="00E97F65" w:rsidRDefault="00597BE1" w:rsidP="00597BE1">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w:t>
      </w:r>
      <w:r>
        <w:rPr>
          <w:rFonts w:ascii="GHEA Grapalat" w:hAnsi="GHEA Grapalat"/>
          <w:b/>
          <w:sz w:val="24"/>
          <w:szCs w:val="24"/>
        </w:rPr>
        <w:t xml:space="preserve"> запросе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A09B2" w:rsidRPr="00597BE1">
        <w:rPr>
          <w:rFonts w:ascii="GHEA Grapalat" w:hAnsi="GHEA Grapalat"/>
          <w:b/>
          <w:sz w:val="24"/>
          <w:szCs w:val="24"/>
        </w:rPr>
        <w:t>ЦОБЖ-</w:t>
      </w:r>
      <w:r w:rsidR="00BA09B2">
        <w:rPr>
          <w:rFonts w:ascii="GHEA Grapalat" w:hAnsi="GHEA Grapalat"/>
          <w:b/>
          <w:sz w:val="24"/>
          <w:szCs w:val="24"/>
          <w:lang w:val="en-US"/>
        </w:rPr>
        <w:t>H</w:t>
      </w:r>
      <w:r w:rsidR="00BA09B2">
        <w:rPr>
          <w:rFonts w:ascii="GHEA Grapalat" w:hAnsi="GHEA Grapalat"/>
          <w:b/>
          <w:sz w:val="24"/>
          <w:szCs w:val="24"/>
        </w:rPr>
        <w:t>МА</w:t>
      </w:r>
      <w:r w:rsidR="00BA09B2" w:rsidRPr="00597BE1">
        <w:rPr>
          <w:rFonts w:ascii="GHEA Grapalat" w:hAnsi="GHEA Grapalat"/>
          <w:b/>
          <w:sz w:val="24"/>
          <w:szCs w:val="24"/>
        </w:rPr>
        <w:t>АПДЗБ-202</w:t>
      </w:r>
      <w:r w:rsidR="00BA09B2">
        <w:rPr>
          <w:rFonts w:ascii="GHEA Grapalat" w:hAnsi="GHEA Grapalat"/>
          <w:b/>
          <w:sz w:val="24"/>
          <w:szCs w:val="24"/>
          <w:lang w:val="hy-AM"/>
        </w:rPr>
        <w:t>2</w:t>
      </w:r>
      <w:r w:rsidR="00BA09B2" w:rsidRPr="00597BE1">
        <w:rPr>
          <w:rFonts w:ascii="GHEA Grapalat" w:hAnsi="GHEA Grapalat"/>
          <w:b/>
          <w:sz w:val="24"/>
          <w:szCs w:val="24"/>
        </w:rPr>
        <w:t>/</w:t>
      </w:r>
      <w:r w:rsidR="00BA09B2" w:rsidRPr="001E3254">
        <w:rPr>
          <w:rFonts w:ascii="GHEA Grapalat" w:hAnsi="GHEA Grapalat"/>
          <w:b/>
          <w:sz w:val="24"/>
          <w:szCs w:val="24"/>
        </w:rPr>
        <w:t>2</w:t>
      </w:r>
      <w:r w:rsidR="00BA09B2">
        <w:rPr>
          <w:rFonts w:ascii="GHEA Grapalat" w:hAnsi="GHEA Grapalat"/>
          <w:b/>
          <w:sz w:val="24"/>
          <w:szCs w:val="24"/>
        </w:rPr>
        <w:t>4</w:t>
      </w:r>
    </w:p>
    <w:p w:rsidR="003E0CB2" w:rsidRPr="009044F1" w:rsidRDefault="003E0CB2" w:rsidP="003E0CB2">
      <w:pPr>
        <w:widowControl w:val="0"/>
        <w:spacing w:after="160"/>
        <w:ind w:left="567" w:right="565"/>
        <w:jc w:val="center"/>
        <w:rPr>
          <w:rFonts w:ascii="GHEA Grapalat" w:hAnsi="GHEA Grapalat"/>
          <w:b/>
        </w:rPr>
      </w:pPr>
    </w:p>
    <w:p w:rsidR="003E0CB2" w:rsidRPr="009044F1" w:rsidRDefault="003E0CB2" w:rsidP="003E0CB2">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3E0CB2" w:rsidRPr="009044F1" w:rsidRDefault="003E0CB2" w:rsidP="003E0CB2">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3E0CB2" w:rsidRPr="009044F1" w:rsidRDefault="003E0CB2" w:rsidP="003E0CB2">
      <w:pPr>
        <w:pStyle w:val="Heading3"/>
        <w:keepNext w:val="0"/>
        <w:widowControl w:val="0"/>
        <w:spacing w:after="160" w:line="240" w:lineRule="auto"/>
        <w:ind w:left="567" w:right="565"/>
        <w:rPr>
          <w:rFonts w:ascii="GHEA Grapalat" w:hAnsi="GHEA Grapalat" w:cs="Arial"/>
          <w:sz w:val="24"/>
          <w:szCs w:val="24"/>
        </w:rPr>
      </w:pPr>
    </w:p>
    <w:p w:rsidR="003E0CB2" w:rsidRPr="00430541" w:rsidRDefault="003E0CB2" w:rsidP="003E0CB2">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3E0CB2" w:rsidRPr="00430541" w:rsidRDefault="00EC7487" w:rsidP="003E0CB2">
      <w:pPr>
        <w:widowControl w:val="0"/>
        <w:spacing w:after="120"/>
        <w:jc w:val="both"/>
        <w:rPr>
          <w:rFonts w:ascii="GHEA Grapalat" w:hAnsi="GHEA Grapalat" w:cs="Arial"/>
          <w:sz w:val="16"/>
          <w:u w:val="single"/>
        </w:rPr>
      </w:pPr>
      <w:r>
        <w:rPr>
          <w:rFonts w:ascii="GHEA Grapalat" w:hAnsi="GHEA Grapalat"/>
          <w:sz w:val="16"/>
        </w:rPr>
        <w:t xml:space="preserve">             </w:t>
      </w:r>
      <w:r w:rsidR="003E0CB2" w:rsidRPr="00430541">
        <w:rPr>
          <w:rFonts w:ascii="GHEA Grapalat" w:hAnsi="GHEA Grapalat"/>
          <w:sz w:val="16"/>
        </w:rPr>
        <w:t>наименование участника</w:t>
      </w:r>
    </w:p>
    <w:p w:rsidR="003E0CB2" w:rsidRDefault="003E0CB2" w:rsidP="003E0CB2">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A09B2" w:rsidRPr="00BA09B2">
        <w:rPr>
          <w:rFonts w:ascii="GHEA Grapalat" w:hAnsi="GHEA Grapalat"/>
        </w:rPr>
        <w:t>ЦОБЖ-HМААПДЗБ-2022/24</w:t>
      </w:r>
      <w:r w:rsidR="00BA09B2">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p w:rsidR="001746B4" w:rsidRPr="009044F1" w:rsidRDefault="001746B4" w:rsidP="003E0CB2">
      <w:pPr>
        <w:widowControl w:val="0"/>
        <w:spacing w:after="160"/>
        <w:jc w:val="both"/>
        <w:rPr>
          <w:rFonts w:ascii="GHEA Grapalat" w:hAnsi="GHEA Grapala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3518"/>
        <w:gridCol w:w="4529"/>
      </w:tblGrid>
      <w:tr w:rsidR="003E0CB2" w:rsidRPr="00206AF8" w:rsidTr="00482F0F">
        <w:tc>
          <w:tcPr>
            <w:tcW w:w="1013" w:type="dxa"/>
            <w:vMerge w:val="restart"/>
            <w:vAlign w:val="center"/>
          </w:tcPr>
          <w:p w:rsidR="003E0CB2" w:rsidRDefault="003E0CB2" w:rsidP="00482F0F">
            <w:pPr>
              <w:widowControl w:val="0"/>
              <w:jc w:val="center"/>
              <w:rPr>
                <w:rFonts w:ascii="GHEA Grapalat" w:hAnsi="GHEA Grapalat"/>
                <w:b/>
                <w:sz w:val="20"/>
                <w:szCs w:val="20"/>
              </w:rPr>
            </w:pPr>
          </w:p>
          <w:p w:rsidR="003E0CB2" w:rsidRPr="00206AF8" w:rsidRDefault="003E0CB2" w:rsidP="00482F0F">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047" w:type="dxa"/>
            <w:gridSpan w:val="2"/>
            <w:vAlign w:val="center"/>
          </w:tcPr>
          <w:p w:rsidR="003E0CB2" w:rsidRPr="00206AF8" w:rsidRDefault="003E0CB2" w:rsidP="00482F0F">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482F0F" w:rsidRPr="00206AF8" w:rsidTr="00482F0F">
        <w:trPr>
          <w:trHeight w:val="696"/>
        </w:trPr>
        <w:tc>
          <w:tcPr>
            <w:tcW w:w="1013" w:type="dxa"/>
            <w:vMerge/>
            <w:vAlign w:val="center"/>
          </w:tcPr>
          <w:p w:rsidR="00482F0F" w:rsidRPr="00206AF8" w:rsidRDefault="00482F0F" w:rsidP="00482F0F">
            <w:pPr>
              <w:widowControl w:val="0"/>
              <w:jc w:val="center"/>
              <w:rPr>
                <w:rFonts w:ascii="GHEA Grapalat" w:hAnsi="GHEA Grapalat"/>
                <w:b/>
                <w:bCs/>
                <w:sz w:val="20"/>
                <w:szCs w:val="20"/>
              </w:rPr>
            </w:pPr>
          </w:p>
        </w:tc>
        <w:tc>
          <w:tcPr>
            <w:tcW w:w="3518" w:type="dxa"/>
            <w:vAlign w:val="center"/>
          </w:tcPr>
          <w:p w:rsidR="00482F0F" w:rsidRDefault="00482F0F" w:rsidP="00482F0F">
            <w:pPr>
              <w:widowControl w:val="0"/>
              <w:jc w:val="center"/>
              <w:rPr>
                <w:rFonts w:ascii="GHEA Grapalat" w:hAnsi="GHEA Grapalat"/>
                <w:b/>
                <w:sz w:val="20"/>
                <w:szCs w:val="20"/>
              </w:rPr>
            </w:pPr>
            <w:r>
              <w:rPr>
                <w:rFonts w:ascii="GHEA Grapalat" w:hAnsi="GHEA Grapalat"/>
                <w:b/>
                <w:sz w:val="20"/>
                <w:szCs w:val="20"/>
              </w:rPr>
              <w:t>фирменное</w:t>
            </w:r>
          </w:p>
          <w:p w:rsidR="00482F0F" w:rsidRPr="00206AF8" w:rsidRDefault="00482F0F" w:rsidP="00482F0F">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4529" w:type="dxa"/>
            <w:vAlign w:val="center"/>
          </w:tcPr>
          <w:p w:rsidR="00482F0F" w:rsidRPr="00206AF8" w:rsidRDefault="00482F0F" w:rsidP="00482F0F">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482F0F" w:rsidRPr="00206AF8" w:rsidTr="00482F0F">
        <w:tc>
          <w:tcPr>
            <w:tcW w:w="1013" w:type="dxa"/>
          </w:tcPr>
          <w:p w:rsidR="00482F0F" w:rsidRPr="00206AF8" w:rsidRDefault="00482F0F" w:rsidP="00482F0F">
            <w:pPr>
              <w:pStyle w:val="Heading3"/>
              <w:keepNext w:val="0"/>
              <w:widowControl w:val="0"/>
              <w:spacing w:line="240" w:lineRule="auto"/>
              <w:jc w:val="left"/>
              <w:rPr>
                <w:rFonts w:ascii="GHEA Grapalat" w:hAnsi="GHEA Grapalat"/>
                <w:b/>
              </w:rPr>
            </w:pPr>
          </w:p>
        </w:tc>
        <w:tc>
          <w:tcPr>
            <w:tcW w:w="3518" w:type="dxa"/>
          </w:tcPr>
          <w:p w:rsidR="00482F0F" w:rsidRPr="00206AF8" w:rsidRDefault="00482F0F" w:rsidP="00482F0F">
            <w:pPr>
              <w:pStyle w:val="Heading3"/>
              <w:keepNext w:val="0"/>
              <w:widowControl w:val="0"/>
              <w:spacing w:line="240" w:lineRule="auto"/>
              <w:jc w:val="left"/>
              <w:rPr>
                <w:rFonts w:ascii="GHEA Grapalat" w:hAnsi="GHEA Grapalat"/>
                <w:b/>
              </w:rPr>
            </w:pPr>
          </w:p>
        </w:tc>
        <w:tc>
          <w:tcPr>
            <w:tcW w:w="4529" w:type="dxa"/>
          </w:tcPr>
          <w:p w:rsidR="00482F0F" w:rsidRPr="00206AF8" w:rsidRDefault="00482F0F" w:rsidP="00482F0F">
            <w:pPr>
              <w:pStyle w:val="Heading3"/>
              <w:keepNext w:val="0"/>
              <w:widowControl w:val="0"/>
              <w:spacing w:line="240" w:lineRule="auto"/>
              <w:jc w:val="left"/>
              <w:rPr>
                <w:rFonts w:ascii="GHEA Grapalat" w:hAnsi="GHEA Grapalat"/>
                <w:b/>
              </w:rPr>
            </w:pPr>
          </w:p>
        </w:tc>
      </w:tr>
      <w:tr w:rsidR="00482F0F" w:rsidRPr="00206AF8" w:rsidTr="00482F0F">
        <w:tc>
          <w:tcPr>
            <w:tcW w:w="1013" w:type="dxa"/>
          </w:tcPr>
          <w:p w:rsidR="00482F0F" w:rsidRPr="00206AF8" w:rsidRDefault="00482F0F" w:rsidP="00482F0F">
            <w:pPr>
              <w:pStyle w:val="Heading3"/>
              <w:keepNext w:val="0"/>
              <w:widowControl w:val="0"/>
              <w:spacing w:line="240" w:lineRule="auto"/>
              <w:jc w:val="left"/>
              <w:rPr>
                <w:rFonts w:ascii="GHEA Grapalat" w:hAnsi="GHEA Grapalat"/>
                <w:b/>
              </w:rPr>
            </w:pPr>
          </w:p>
        </w:tc>
        <w:tc>
          <w:tcPr>
            <w:tcW w:w="3518" w:type="dxa"/>
          </w:tcPr>
          <w:p w:rsidR="00482F0F" w:rsidRPr="00206AF8" w:rsidRDefault="00482F0F" w:rsidP="00482F0F">
            <w:pPr>
              <w:pStyle w:val="Heading3"/>
              <w:keepNext w:val="0"/>
              <w:widowControl w:val="0"/>
              <w:spacing w:line="240" w:lineRule="auto"/>
              <w:jc w:val="left"/>
              <w:rPr>
                <w:rFonts w:ascii="GHEA Grapalat" w:hAnsi="GHEA Grapalat"/>
                <w:b/>
              </w:rPr>
            </w:pPr>
          </w:p>
        </w:tc>
        <w:tc>
          <w:tcPr>
            <w:tcW w:w="4529" w:type="dxa"/>
          </w:tcPr>
          <w:p w:rsidR="00482F0F" w:rsidRPr="00206AF8" w:rsidRDefault="00482F0F" w:rsidP="00482F0F">
            <w:pPr>
              <w:pStyle w:val="Heading3"/>
              <w:keepNext w:val="0"/>
              <w:widowControl w:val="0"/>
              <w:spacing w:line="240" w:lineRule="auto"/>
              <w:jc w:val="left"/>
              <w:rPr>
                <w:rFonts w:ascii="GHEA Grapalat" w:hAnsi="GHEA Grapalat"/>
                <w:b/>
              </w:rPr>
            </w:pPr>
          </w:p>
        </w:tc>
      </w:tr>
      <w:tr w:rsidR="00482F0F" w:rsidRPr="00206AF8" w:rsidTr="00482F0F">
        <w:tc>
          <w:tcPr>
            <w:tcW w:w="1013" w:type="dxa"/>
          </w:tcPr>
          <w:p w:rsidR="00482F0F" w:rsidRPr="00206AF8" w:rsidRDefault="00482F0F" w:rsidP="00482F0F">
            <w:pPr>
              <w:pStyle w:val="Heading3"/>
              <w:keepNext w:val="0"/>
              <w:widowControl w:val="0"/>
              <w:spacing w:line="240" w:lineRule="auto"/>
              <w:jc w:val="left"/>
              <w:rPr>
                <w:rFonts w:ascii="GHEA Grapalat" w:hAnsi="GHEA Grapalat"/>
                <w:b/>
              </w:rPr>
            </w:pPr>
          </w:p>
        </w:tc>
        <w:tc>
          <w:tcPr>
            <w:tcW w:w="3518" w:type="dxa"/>
          </w:tcPr>
          <w:p w:rsidR="00482F0F" w:rsidRPr="00206AF8" w:rsidRDefault="00482F0F" w:rsidP="00482F0F">
            <w:pPr>
              <w:pStyle w:val="Heading3"/>
              <w:keepNext w:val="0"/>
              <w:widowControl w:val="0"/>
              <w:spacing w:line="240" w:lineRule="auto"/>
              <w:jc w:val="left"/>
              <w:rPr>
                <w:rFonts w:ascii="GHEA Grapalat" w:hAnsi="GHEA Grapalat"/>
                <w:b/>
              </w:rPr>
            </w:pPr>
          </w:p>
        </w:tc>
        <w:tc>
          <w:tcPr>
            <w:tcW w:w="4529" w:type="dxa"/>
          </w:tcPr>
          <w:p w:rsidR="00482F0F" w:rsidRPr="00206AF8" w:rsidRDefault="00482F0F" w:rsidP="00482F0F">
            <w:pPr>
              <w:pStyle w:val="Heading3"/>
              <w:keepNext w:val="0"/>
              <w:widowControl w:val="0"/>
              <w:spacing w:line="240" w:lineRule="auto"/>
              <w:jc w:val="left"/>
              <w:rPr>
                <w:rFonts w:ascii="GHEA Grapalat" w:hAnsi="GHEA Grapalat"/>
                <w:b/>
              </w:rPr>
            </w:pPr>
          </w:p>
        </w:tc>
      </w:tr>
    </w:tbl>
    <w:p w:rsidR="003E0CB2" w:rsidRDefault="003E0CB2" w:rsidP="003E0CB2">
      <w:pPr>
        <w:widowControl w:val="0"/>
        <w:tabs>
          <w:tab w:val="left" w:pos="6804"/>
        </w:tabs>
        <w:jc w:val="center"/>
        <w:rPr>
          <w:rFonts w:ascii="GHEA Grapalat" w:hAnsi="GHEA Grapalat"/>
          <w:lang w:val="en-US"/>
        </w:rPr>
      </w:pPr>
    </w:p>
    <w:p w:rsidR="003E0CB2" w:rsidRPr="00DD2B43" w:rsidRDefault="003E0CB2" w:rsidP="003E0CB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E0CB2" w:rsidRPr="00567D3B" w:rsidRDefault="003E0CB2" w:rsidP="003E0CB2">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3E0CB2" w:rsidRPr="008875C7" w:rsidRDefault="003E0CB2" w:rsidP="003E0CB2">
      <w:pPr>
        <w:widowControl w:val="0"/>
        <w:spacing w:after="160"/>
        <w:jc w:val="right"/>
        <w:rPr>
          <w:rFonts w:ascii="GHEA Grapalat" w:hAnsi="GHEA Grapalat"/>
        </w:rPr>
      </w:pPr>
    </w:p>
    <w:p w:rsidR="003E0CB2" w:rsidRPr="00D5443D" w:rsidRDefault="003E0CB2" w:rsidP="003E0CB2">
      <w:pPr>
        <w:widowControl w:val="0"/>
        <w:spacing w:after="160"/>
        <w:jc w:val="right"/>
        <w:rPr>
          <w:rFonts w:ascii="GHEA Grapalat" w:hAnsi="GHEA Grapalat"/>
        </w:rPr>
      </w:pPr>
      <w:r w:rsidRPr="009044F1">
        <w:rPr>
          <w:rFonts w:ascii="GHEA Grapalat" w:hAnsi="GHEA Grapalat"/>
        </w:rPr>
        <w:t>М. П.</w:t>
      </w:r>
    </w:p>
    <w:p w:rsidR="003E0CB2" w:rsidRDefault="003E0CB2" w:rsidP="003E0CB2">
      <w:pPr>
        <w:rPr>
          <w:rFonts w:ascii="GHEA Grapalat" w:hAnsi="GHEA Grapalat"/>
        </w:rPr>
      </w:pPr>
      <w:r>
        <w:rPr>
          <w:rFonts w:ascii="GHEA Grapalat" w:hAnsi="GHEA Grapalat"/>
        </w:rPr>
        <w:br w:type="page"/>
      </w:r>
    </w:p>
    <w:p w:rsidR="007C1C2F" w:rsidRPr="009044F1" w:rsidRDefault="007C1C2F" w:rsidP="007C1C2F">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1.2</w:t>
      </w:r>
    </w:p>
    <w:p w:rsidR="007C1C2F" w:rsidRPr="00E97F65" w:rsidRDefault="007C1C2F" w:rsidP="007C1C2F">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к Приглашению на</w:t>
      </w:r>
      <w:r>
        <w:rPr>
          <w:rFonts w:ascii="GHEA Grapalat" w:hAnsi="GHEA Grapalat"/>
          <w:b/>
          <w:sz w:val="24"/>
          <w:szCs w:val="24"/>
        </w:rPr>
        <w:t xml:space="preserve"> запросе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A09B2" w:rsidRPr="00597BE1">
        <w:rPr>
          <w:rFonts w:ascii="GHEA Grapalat" w:hAnsi="GHEA Grapalat"/>
          <w:b/>
          <w:sz w:val="24"/>
          <w:szCs w:val="24"/>
        </w:rPr>
        <w:t>ЦОБЖ-</w:t>
      </w:r>
      <w:r w:rsidR="00BA09B2">
        <w:rPr>
          <w:rFonts w:ascii="GHEA Grapalat" w:hAnsi="GHEA Grapalat"/>
          <w:b/>
          <w:sz w:val="24"/>
          <w:szCs w:val="24"/>
          <w:lang w:val="en-US"/>
        </w:rPr>
        <w:t>H</w:t>
      </w:r>
      <w:r w:rsidR="00BA09B2">
        <w:rPr>
          <w:rFonts w:ascii="GHEA Grapalat" w:hAnsi="GHEA Grapalat"/>
          <w:b/>
          <w:sz w:val="24"/>
          <w:szCs w:val="24"/>
        </w:rPr>
        <w:t>МА</w:t>
      </w:r>
      <w:r w:rsidR="00BA09B2" w:rsidRPr="00597BE1">
        <w:rPr>
          <w:rFonts w:ascii="GHEA Grapalat" w:hAnsi="GHEA Grapalat"/>
          <w:b/>
          <w:sz w:val="24"/>
          <w:szCs w:val="24"/>
        </w:rPr>
        <w:t>АПДЗБ-202</w:t>
      </w:r>
      <w:r w:rsidR="00BA09B2">
        <w:rPr>
          <w:rFonts w:ascii="GHEA Grapalat" w:hAnsi="GHEA Grapalat"/>
          <w:b/>
          <w:sz w:val="24"/>
          <w:szCs w:val="24"/>
          <w:lang w:val="hy-AM"/>
        </w:rPr>
        <w:t>2</w:t>
      </w:r>
      <w:r w:rsidR="00BA09B2" w:rsidRPr="00597BE1">
        <w:rPr>
          <w:rFonts w:ascii="GHEA Grapalat" w:hAnsi="GHEA Grapalat"/>
          <w:b/>
          <w:sz w:val="24"/>
          <w:szCs w:val="24"/>
        </w:rPr>
        <w:t>/</w:t>
      </w:r>
      <w:r w:rsidR="00BA09B2" w:rsidRPr="001E3254">
        <w:rPr>
          <w:rFonts w:ascii="GHEA Grapalat" w:hAnsi="GHEA Grapalat"/>
          <w:b/>
          <w:sz w:val="24"/>
          <w:szCs w:val="24"/>
        </w:rPr>
        <w:t>2</w:t>
      </w:r>
      <w:r w:rsidR="00BA09B2">
        <w:rPr>
          <w:rFonts w:ascii="GHEA Grapalat" w:hAnsi="GHEA Grapalat"/>
          <w:b/>
          <w:sz w:val="24"/>
          <w:szCs w:val="24"/>
        </w:rPr>
        <w:t>4</w:t>
      </w:r>
    </w:p>
    <w:p w:rsidR="007C1C2F" w:rsidRDefault="007C1C2F" w:rsidP="007C1C2F">
      <w:pPr>
        <w:pStyle w:val="BodyTextIndent3"/>
        <w:widowControl w:val="0"/>
        <w:spacing w:after="160" w:line="240" w:lineRule="auto"/>
        <w:jc w:val="right"/>
        <w:rPr>
          <w:rFonts w:ascii="GHEA Grapalat" w:hAnsi="GHEA Grapalat"/>
          <w:b/>
          <w:sz w:val="24"/>
          <w:szCs w:val="24"/>
        </w:rPr>
      </w:pPr>
    </w:p>
    <w:p w:rsidR="007C1C2F" w:rsidRDefault="007C1C2F" w:rsidP="007C1C2F">
      <w:pPr>
        <w:ind w:left="360" w:hanging="360"/>
        <w:jc w:val="center"/>
        <w:rPr>
          <w:rFonts w:ascii="GHEA Grapalat" w:hAnsi="GHEA Grapalat"/>
          <w:b/>
        </w:rPr>
      </w:pPr>
      <w:r>
        <w:rPr>
          <w:rFonts w:ascii="GHEA Grapalat" w:hAnsi="GHEA Grapalat"/>
          <w:b/>
        </w:rPr>
        <w:t>ФОРМА</w:t>
      </w:r>
    </w:p>
    <w:p w:rsidR="007C1C2F" w:rsidRPr="00C76978" w:rsidRDefault="007C1C2F" w:rsidP="007C1C2F">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7C1C2F" w:rsidRPr="00ED3A13" w:rsidRDefault="007C1C2F" w:rsidP="007C1C2F">
      <w:pPr>
        <w:ind w:left="360" w:hanging="360"/>
        <w:jc w:val="center"/>
        <w:rPr>
          <w:rFonts w:ascii="GHEA Grapalat" w:eastAsia="GHEA Grapalat" w:hAnsi="GHEA Grapalat" w:cs="GHEA Grapalat"/>
          <w:b/>
        </w:rPr>
      </w:pPr>
    </w:p>
    <w:p w:rsidR="007C1C2F" w:rsidRPr="00FD1EE4" w:rsidRDefault="007C1C2F" w:rsidP="007C1C2F">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7C1C2F" w:rsidRPr="00FD1EE4"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7C1C2F" w:rsidRPr="00FD1EE4" w:rsidRDefault="007C1C2F" w:rsidP="006E3007">
            <w:pPr>
              <w:spacing w:before="240" w:after="240"/>
              <w:ind w:left="993" w:hanging="851"/>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7C1C2F" w:rsidRPr="00FD1EE4" w:rsidRDefault="007C1C2F" w:rsidP="006E3007">
            <w:pPr>
              <w:spacing w:before="240" w:after="240"/>
              <w:ind w:left="993" w:hanging="851"/>
              <w:rPr>
                <w:rFonts w:ascii="GHEA Grapalat" w:eastAsia="GHEA Grapalat" w:hAnsi="GHEA Grapalat" w:cs="GHEA Grapalat"/>
              </w:rPr>
            </w:pPr>
          </w:p>
        </w:tc>
      </w:tr>
    </w:tbl>
    <w:p w:rsidR="007C1C2F" w:rsidRPr="00FD1EE4" w:rsidRDefault="007C1C2F" w:rsidP="007C1C2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rPr>
          <w:trHeight w:val="1487"/>
        </w:trPr>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FD1EE4" w:rsidRDefault="007C1C2F" w:rsidP="007C1C2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FD1EE4" w:rsidRDefault="007C1C2F" w:rsidP="007C1C2F">
      <w:pPr>
        <w:rPr>
          <w:rFonts w:ascii="GHEA Grapalat" w:eastAsia="GHEA Grapalat" w:hAnsi="GHEA Grapalat" w:cs="GHEA Grapalat"/>
        </w:rPr>
      </w:pPr>
    </w:p>
    <w:p w:rsidR="007C1C2F" w:rsidRPr="00FD1EE4" w:rsidRDefault="007C1C2F" w:rsidP="007C1C2F">
      <w:pPr>
        <w:rPr>
          <w:rFonts w:ascii="GHEA Grapalat" w:eastAsia="GHEA Grapalat" w:hAnsi="GHEA Grapalat" w:cs="GHEA Grapalat"/>
        </w:rPr>
      </w:pPr>
      <w:r w:rsidRPr="00FD1EE4">
        <w:rPr>
          <w:rFonts w:ascii="GHEA Grapalat" w:hAnsi="GHEA Grapalat"/>
        </w:rPr>
        <w:br w:type="page"/>
      </w:r>
    </w:p>
    <w:p w:rsidR="007C1C2F" w:rsidRPr="009A52BE" w:rsidRDefault="007C1C2F" w:rsidP="007C1C2F">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7C1C2F" w:rsidRPr="004E2F96"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FD1EE4" w:rsidRDefault="007C1C2F" w:rsidP="007C1C2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rPr>
          <w:trHeight w:val="1361"/>
        </w:trPr>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574FF7"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7C1C2F">
                  <w:rPr>
                    <w:rFonts w:ascii="MS Gothic" w:eastAsia="MS Gothic" w:hAnsi="MS Gothic" w:cs="GHEA Grapalat" w:hint="eastAsia"/>
                  </w:rPr>
                  <w:t>☐</w:t>
                </w:r>
              </w:sdtContent>
            </w:sdt>
            <w:r w:rsidR="007C1C2F" w:rsidRPr="00FD1EE4">
              <w:rPr>
                <w:rFonts w:ascii="GHEA Grapalat" w:eastAsia="GHEA Grapalat" w:hAnsi="GHEA Grapalat" w:cs="GHEA Grapalat"/>
              </w:rPr>
              <w:tab/>
            </w:r>
            <w:r w:rsidR="007C1C2F" w:rsidRPr="0051137D">
              <w:rPr>
                <w:rFonts w:ascii="GHEA Grapalat" w:eastAsia="GHEA Grapalat" w:hAnsi="GHEA Grapalat" w:cs="GHEA Grapalat"/>
              </w:rPr>
              <w:t>Прямое участие</w:t>
            </w:r>
          </w:p>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7C1C2F">
                  <w:rPr>
                    <w:rFonts w:ascii="MS Gothic" w:eastAsia="MS Gothic" w:hAnsi="MS Gothic" w:cs="GHEA Grapalat" w:hint="eastAsia"/>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К</w:t>
            </w:r>
            <w:r w:rsidR="007C1C2F" w:rsidRPr="00D812D8">
              <w:rPr>
                <w:rFonts w:ascii="GHEA Grapalat" w:eastAsia="GHEA Grapalat" w:hAnsi="GHEA Grapalat" w:cs="GHEA Grapalat"/>
              </w:rPr>
              <w:t>освенное участие</w:t>
            </w:r>
          </w:p>
        </w:tc>
      </w:tr>
    </w:tbl>
    <w:p w:rsidR="007C1C2F" w:rsidRPr="00FD1EE4" w:rsidRDefault="007C1C2F" w:rsidP="007C1C2F">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C1C2F" w:rsidRPr="00CB7DFD" w:rsidRDefault="007C1C2F" w:rsidP="007C1C2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7C1C2F" w:rsidRPr="00FD1EE4"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51137D">
              <w:rPr>
                <w:rFonts w:ascii="GHEA Grapalat" w:eastAsia="GHEA Grapalat" w:hAnsi="GHEA Grapalat" w:cs="GHEA Grapalat"/>
              </w:rPr>
              <w:t>Прямое участие</w:t>
            </w:r>
          </w:p>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К</w:t>
            </w:r>
            <w:r w:rsidR="007C1C2F" w:rsidRPr="00D812D8">
              <w:rPr>
                <w:rFonts w:ascii="GHEA Grapalat" w:eastAsia="GHEA Grapalat" w:hAnsi="GHEA Grapalat" w:cs="GHEA Grapalat"/>
              </w:rPr>
              <w:t>освенное участие</w:t>
            </w:r>
          </w:p>
        </w:tc>
      </w:tr>
    </w:tbl>
    <w:p w:rsidR="007C1C2F" w:rsidRPr="00FD1EE4"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C1C2F" w:rsidRPr="00FD1EE4" w:rsidTr="006E3007">
        <w:tc>
          <w:tcPr>
            <w:tcW w:w="2837" w:type="dxa"/>
            <w:shd w:val="clear" w:color="auto" w:fill="D9E2F3"/>
            <w:vAlign w:val="center"/>
          </w:tcPr>
          <w:p w:rsidR="007C1C2F" w:rsidRPr="00B047A2"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51137D">
              <w:rPr>
                <w:rFonts w:ascii="GHEA Grapalat" w:eastAsia="GHEA Grapalat" w:hAnsi="GHEA Grapalat" w:cs="GHEA Grapalat"/>
              </w:rPr>
              <w:t>Прямое участие</w:t>
            </w:r>
          </w:p>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К</w:t>
            </w:r>
            <w:r w:rsidR="007C1C2F" w:rsidRPr="00D812D8">
              <w:rPr>
                <w:rFonts w:ascii="GHEA Grapalat" w:eastAsia="GHEA Grapalat" w:hAnsi="GHEA Grapalat" w:cs="GHEA Grapalat"/>
              </w:rPr>
              <w:t>освенное участие</w:t>
            </w:r>
          </w:p>
        </w:tc>
      </w:tr>
    </w:tbl>
    <w:p w:rsidR="007C1C2F" w:rsidRPr="00FD1EE4" w:rsidRDefault="007C1C2F" w:rsidP="007C1C2F">
      <w:pPr>
        <w:rPr>
          <w:rFonts w:ascii="GHEA Grapalat" w:eastAsia="GHEA Grapalat" w:hAnsi="GHEA Grapalat" w:cs="GHEA Grapalat"/>
          <w:b/>
        </w:rPr>
      </w:pPr>
      <w:r w:rsidRPr="00FD1EE4">
        <w:rPr>
          <w:rFonts w:ascii="GHEA Grapalat" w:hAnsi="GHEA Grapalat"/>
        </w:rPr>
        <w:br w:type="page"/>
      </w:r>
    </w:p>
    <w:p w:rsidR="007C1C2F" w:rsidRPr="00FD1EE4" w:rsidRDefault="007C1C2F" w:rsidP="007C1C2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7C1C2F" w:rsidRPr="00FD1EE4" w:rsidRDefault="007C1C2F" w:rsidP="007C1C2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6"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FD1EE4" w:rsidRDefault="007C1C2F" w:rsidP="007C1C2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7C1C2F" w:rsidRPr="00FD1EE4" w:rsidTr="006E3007">
        <w:tc>
          <w:tcPr>
            <w:tcW w:w="297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97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97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97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97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FD1EE4"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7C1C2F" w:rsidRPr="00FD1EE4" w:rsidTr="006E3007">
        <w:tc>
          <w:tcPr>
            <w:tcW w:w="2943"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943"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943"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943"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FD1EE4" w:rsidRDefault="007C1C2F" w:rsidP="007C1C2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8C665F" w:rsidRDefault="007C1C2F" w:rsidP="007C1C2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C1C2F" w:rsidRPr="00FD1EE4" w:rsidTr="006E3007">
        <w:trPr>
          <w:trHeight w:val="924"/>
        </w:trPr>
        <w:tc>
          <w:tcPr>
            <w:tcW w:w="9016" w:type="dxa"/>
            <w:gridSpan w:val="2"/>
            <w:vAlign w:val="center"/>
          </w:tcPr>
          <w:p w:rsidR="007C1C2F" w:rsidRPr="00FD1EE4" w:rsidRDefault="00777A8F" w:rsidP="006E300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B34CB6">
              <w:rPr>
                <w:rFonts w:ascii="GHEA Grapalat" w:eastAsia="GHEA Grapalat" w:hAnsi="GHEA Grapalat" w:cs="GHEA Grapalat"/>
                <w:lang w:val="hy-AM"/>
              </w:rPr>
              <w:t>а</w:t>
            </w:r>
            <w:r w:rsidR="007C1C2F">
              <w:rPr>
                <w:rFonts w:ascii="GHEA Grapalat" w:eastAsia="GHEA Grapalat" w:hAnsi="GHEA Grapalat" w:cs="GHEA Grapalat"/>
              </w:rPr>
              <w:t>.</w:t>
            </w:r>
            <w:r w:rsidR="007C1C2F" w:rsidRPr="00FD1EE4">
              <w:rPr>
                <w:rFonts w:ascii="GHEA Grapalat" w:eastAsia="GHEA Grapalat" w:hAnsi="GHEA Grapalat" w:cs="GHEA Grapalat"/>
              </w:rPr>
              <w:t xml:space="preserve"> </w:t>
            </w:r>
            <w:r w:rsidR="007C1C2F" w:rsidRPr="00C76DD8">
              <w:rPr>
                <w:rFonts w:ascii="GHEA Grapalat" w:eastAsia="GHEA Grapalat" w:hAnsi="GHEA Grapalat" w:cs="GHEA Grapalat"/>
              </w:rPr>
              <w:t xml:space="preserve">прямо или косвенно владеет 20 и более процентами </w:t>
            </w:r>
            <w:r w:rsidR="007C1C2F" w:rsidRPr="004B3E79">
              <w:rPr>
                <w:rFonts w:ascii="GHEA Grapalat" w:eastAsia="GHEA Grapalat" w:hAnsi="GHEA Grapalat" w:cs="GHEA Grapalat"/>
              </w:rPr>
              <w:t>дающих право голоса долей</w:t>
            </w:r>
            <w:r w:rsidR="007C1C2F"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7C1C2F" w:rsidRPr="00FD1EE4" w:rsidTr="006E3007">
        <w:trPr>
          <w:trHeight w:val="684"/>
        </w:trPr>
        <w:tc>
          <w:tcPr>
            <w:tcW w:w="4508"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rPr>
          <w:trHeight w:val="1282"/>
        </w:trPr>
        <w:tc>
          <w:tcPr>
            <w:tcW w:w="4508"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7C1C2F" w:rsidRPr="006B364D" w:rsidRDefault="00777A8F" w:rsidP="006E300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Прямое участие</w:t>
            </w:r>
          </w:p>
          <w:p w:rsidR="007C1C2F" w:rsidRPr="00F10CBA" w:rsidRDefault="00777A8F" w:rsidP="006E300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Косвенное участие</w:t>
            </w:r>
          </w:p>
        </w:tc>
      </w:tr>
      <w:tr w:rsidR="007C1C2F" w:rsidRPr="00FD1EE4" w:rsidTr="006E3007">
        <w:tc>
          <w:tcPr>
            <w:tcW w:w="9016" w:type="dxa"/>
            <w:gridSpan w:val="2"/>
            <w:vAlign w:val="center"/>
          </w:tcPr>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6F16E4">
              <w:rPr>
                <w:rFonts w:ascii="GHEA Grapalat" w:eastAsia="GHEA Grapalat" w:hAnsi="GHEA Grapalat" w:cs="GHEA Grapalat"/>
                <w:lang w:val="hy-AM"/>
              </w:rPr>
              <w:t>б</w:t>
            </w:r>
            <w:r w:rsidR="007C1C2F" w:rsidRPr="006F16E4">
              <w:rPr>
                <w:rFonts w:eastAsia="Cambria Math"/>
              </w:rPr>
              <w:t>․</w:t>
            </w:r>
            <w:r w:rsidR="007C1C2F"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7C1C2F" w:rsidRPr="00FD1EE4" w:rsidTr="006E3007">
        <w:tc>
          <w:tcPr>
            <w:tcW w:w="9016" w:type="dxa"/>
            <w:gridSpan w:val="2"/>
            <w:vAlign w:val="center"/>
          </w:tcPr>
          <w:p w:rsidR="007C1C2F" w:rsidRPr="00FD1EE4" w:rsidRDefault="00777A8F" w:rsidP="006E300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801B2D">
              <w:rPr>
                <w:rFonts w:ascii="GHEA Grapalat" w:eastAsia="GHEA Grapalat" w:hAnsi="GHEA Grapalat" w:cs="GHEA Grapalat"/>
                <w:lang w:val="hy-AM"/>
              </w:rPr>
              <w:t>в</w:t>
            </w:r>
            <w:r w:rsidR="007C1C2F">
              <w:rPr>
                <w:rFonts w:ascii="GHEA Grapalat" w:eastAsia="GHEA Grapalat" w:hAnsi="GHEA Grapalat" w:cs="GHEA Grapalat"/>
              </w:rPr>
              <w:t>.</w:t>
            </w:r>
            <w:r w:rsidR="007C1C2F"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7C1C2F" w:rsidRPr="00BA30D4">
              <w:rPr>
                <w:rFonts w:ascii="GHEA Grapalat" w:eastAsia="GHEA Grapalat" w:hAnsi="GHEA Grapalat" w:cs="GHEA Grapalat"/>
                <w:lang w:val="hy-AM"/>
              </w:rPr>
              <w:t>б</w:t>
            </w:r>
            <w:r w:rsidR="007C1C2F" w:rsidRPr="00BA30D4">
              <w:rPr>
                <w:rFonts w:ascii="GHEA Grapalat" w:eastAsia="GHEA Grapalat" w:hAnsi="GHEA Grapalat" w:cs="GHEA Grapalat"/>
              </w:rPr>
              <w:t>"</w:t>
            </w:r>
          </w:p>
        </w:tc>
      </w:tr>
    </w:tbl>
    <w:p w:rsidR="007C1C2F" w:rsidRPr="00A5193B"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C1C2F" w:rsidRPr="00FD1EE4" w:rsidTr="006E3007">
        <w:trPr>
          <w:trHeight w:val="924"/>
        </w:trPr>
        <w:tc>
          <w:tcPr>
            <w:tcW w:w="9016" w:type="dxa"/>
            <w:gridSpan w:val="2"/>
            <w:vAlign w:val="center"/>
          </w:tcPr>
          <w:p w:rsidR="007C1C2F" w:rsidRPr="00FD1EE4" w:rsidRDefault="00777A8F" w:rsidP="006E300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9C7B43">
              <w:rPr>
                <w:rFonts w:ascii="GHEA Grapalat" w:eastAsia="GHEA Grapalat" w:hAnsi="GHEA Grapalat" w:cs="GHEA Grapalat"/>
                <w:lang w:val="hy-AM"/>
              </w:rPr>
              <w:t>а</w:t>
            </w:r>
            <w:r w:rsidR="007C1C2F" w:rsidRPr="00FD1EE4">
              <w:rPr>
                <w:rFonts w:eastAsia="Cambria Math"/>
              </w:rPr>
              <w:t>․</w:t>
            </w:r>
            <w:r w:rsidR="007C1C2F" w:rsidRPr="00FD1EE4">
              <w:rPr>
                <w:rFonts w:ascii="GHEA Grapalat" w:eastAsia="Cambria Math" w:hAnsi="GHEA Grapalat" w:cs="Cambria Math"/>
              </w:rPr>
              <w:t xml:space="preserve"> </w:t>
            </w:r>
            <w:r w:rsidR="007C1C2F" w:rsidRPr="00BC0F3A">
              <w:rPr>
                <w:rFonts w:ascii="GHEA Grapalat" w:eastAsia="GHEA Grapalat" w:hAnsi="GHEA Grapalat" w:cs="GHEA Grapalat"/>
              </w:rPr>
              <w:t xml:space="preserve">прямо или косвенно владеет 10 и более процентами </w:t>
            </w:r>
            <w:r w:rsidR="007C1C2F" w:rsidRPr="004B3E79">
              <w:rPr>
                <w:rFonts w:ascii="GHEA Grapalat" w:eastAsia="GHEA Grapalat" w:hAnsi="GHEA Grapalat" w:cs="GHEA Grapalat"/>
              </w:rPr>
              <w:t>дающих право голоса долей</w:t>
            </w:r>
            <w:r w:rsidR="007C1C2F" w:rsidRPr="00C76DD8">
              <w:rPr>
                <w:rFonts w:ascii="GHEA Grapalat" w:eastAsia="GHEA Grapalat" w:hAnsi="GHEA Grapalat" w:cs="GHEA Grapalat"/>
              </w:rPr>
              <w:t xml:space="preserve"> (акций, паев) </w:t>
            </w:r>
            <w:r w:rsidR="007C1C2F"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7C1C2F" w:rsidRPr="00BC0F3A">
              <w:rPr>
                <w:rFonts w:ascii="GHEA Grapalat" w:eastAsia="GHEA Grapalat" w:hAnsi="GHEA Grapalat" w:cs="GHEA Grapalat"/>
              </w:rPr>
              <w:lastRenderedPageBreak/>
              <w:t>юридического лица</w:t>
            </w:r>
          </w:p>
        </w:tc>
      </w:tr>
      <w:tr w:rsidR="007C1C2F" w:rsidRPr="00FD1EE4" w:rsidTr="006E3007">
        <w:trPr>
          <w:trHeight w:val="684"/>
        </w:trPr>
        <w:tc>
          <w:tcPr>
            <w:tcW w:w="4508"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rPr>
          <w:trHeight w:val="1282"/>
        </w:trPr>
        <w:tc>
          <w:tcPr>
            <w:tcW w:w="4508"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7C1C2F" w:rsidRPr="00C843BA" w:rsidRDefault="00777A8F" w:rsidP="006E300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Прямое участие</w:t>
            </w:r>
          </w:p>
          <w:p w:rsidR="007C1C2F" w:rsidRPr="00C843BA" w:rsidRDefault="00777A8F" w:rsidP="006E300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Косвенное участие</w:t>
            </w:r>
          </w:p>
        </w:tc>
      </w:tr>
      <w:tr w:rsidR="007C1C2F" w:rsidRPr="00FD1EE4" w:rsidTr="006E3007">
        <w:tc>
          <w:tcPr>
            <w:tcW w:w="9016" w:type="dxa"/>
            <w:gridSpan w:val="2"/>
            <w:vAlign w:val="center"/>
          </w:tcPr>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D654B4">
              <w:rPr>
                <w:rFonts w:ascii="GHEA Grapalat" w:eastAsia="GHEA Grapalat" w:hAnsi="GHEA Grapalat" w:cs="GHEA Grapalat"/>
                <w:lang w:val="hy-AM"/>
              </w:rPr>
              <w:t>б</w:t>
            </w:r>
            <w:r w:rsidR="007C1C2F" w:rsidRPr="00D654B4">
              <w:rPr>
                <w:rFonts w:eastAsia="Cambria Math"/>
              </w:rPr>
              <w:t>․</w:t>
            </w:r>
            <w:r w:rsidR="007C1C2F" w:rsidRPr="00D654B4">
              <w:rPr>
                <w:rFonts w:ascii="GHEA Grapalat" w:eastAsia="Cambria Math" w:hAnsi="GHEA Grapalat" w:cs="Cambria Math"/>
              </w:rPr>
              <w:t xml:space="preserve"> </w:t>
            </w:r>
            <w:r w:rsidR="007C1C2F" w:rsidRPr="00D654B4">
              <w:rPr>
                <w:rFonts w:ascii="GHEA Grapalat" w:eastAsia="GHEA Grapalat" w:hAnsi="GHEA Grapalat" w:cs="GHEA Grapalat"/>
              </w:rPr>
              <w:t xml:space="preserve">имеет право назначать или </w:t>
            </w:r>
            <w:r w:rsidR="007C1C2F" w:rsidRPr="00D654B4">
              <w:rPr>
                <w:rFonts w:ascii="GHEA Grapalat" w:eastAsia="GHEA Grapalat" w:hAnsi="GHEA Grapalat" w:cs="GHEA Grapalat"/>
                <w:lang w:eastAsia="hy-AM"/>
              </w:rPr>
              <w:t>освобождать</w:t>
            </w:r>
            <w:r w:rsidR="007C1C2F" w:rsidRPr="00D654B4">
              <w:rPr>
                <w:rFonts w:ascii="GHEA Grapalat" w:eastAsia="GHEA Grapalat" w:hAnsi="GHEA Grapalat" w:cs="GHEA Grapalat"/>
              </w:rPr>
              <w:t xml:space="preserve"> большинство членов органов управления юридического лица</w:t>
            </w:r>
          </w:p>
        </w:tc>
      </w:tr>
      <w:tr w:rsidR="007C1C2F" w:rsidRPr="00FD1EE4" w:rsidTr="006E3007">
        <w:tc>
          <w:tcPr>
            <w:tcW w:w="9016" w:type="dxa"/>
            <w:gridSpan w:val="2"/>
            <w:vAlign w:val="center"/>
          </w:tcPr>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1104ED">
              <w:rPr>
                <w:rFonts w:ascii="GHEA Grapalat" w:eastAsia="GHEA Grapalat" w:hAnsi="GHEA Grapalat" w:cs="GHEA Grapalat"/>
                <w:lang w:val="hy-AM"/>
              </w:rPr>
              <w:t>в</w:t>
            </w:r>
            <w:r w:rsidR="007C1C2F" w:rsidRPr="00FD1EE4">
              <w:rPr>
                <w:rFonts w:eastAsia="Cambria Math"/>
              </w:rPr>
              <w:t>․</w:t>
            </w:r>
            <w:r w:rsidR="007C1C2F" w:rsidRPr="00FD1EE4">
              <w:rPr>
                <w:rFonts w:ascii="GHEA Grapalat" w:eastAsia="Cambria Math" w:hAnsi="GHEA Grapalat" w:cs="Cambria Math"/>
              </w:rPr>
              <w:t xml:space="preserve"> </w:t>
            </w:r>
            <w:r w:rsidR="007C1C2F"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7C1C2F" w:rsidRPr="00FD1EE4" w:rsidTr="006E3007">
        <w:tc>
          <w:tcPr>
            <w:tcW w:w="9016" w:type="dxa"/>
            <w:gridSpan w:val="2"/>
            <w:vAlign w:val="center"/>
          </w:tcPr>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9839CB">
              <w:rPr>
                <w:rFonts w:ascii="GHEA Grapalat" w:eastAsia="GHEA Grapalat" w:hAnsi="GHEA Grapalat" w:cs="GHEA Grapalat"/>
                <w:lang w:val="hy-AM"/>
              </w:rPr>
              <w:t>г</w:t>
            </w:r>
            <w:r w:rsidR="007C1C2F" w:rsidRPr="00FD1EE4">
              <w:rPr>
                <w:rFonts w:eastAsia="Cambria Math"/>
              </w:rPr>
              <w:t>․</w:t>
            </w:r>
            <w:r w:rsidR="007C1C2F" w:rsidRPr="00FD1EE4">
              <w:rPr>
                <w:rFonts w:ascii="GHEA Grapalat" w:eastAsia="Cambria Math" w:hAnsi="GHEA Grapalat" w:cs="Cambria Math"/>
              </w:rPr>
              <w:t xml:space="preserve"> </w:t>
            </w:r>
            <w:r w:rsidR="007C1C2F" w:rsidRPr="00F84F06">
              <w:rPr>
                <w:rFonts w:ascii="GHEA Grapalat" w:eastAsia="GHEA Grapalat" w:hAnsi="GHEA Grapalat" w:cs="GHEA Grapalat"/>
              </w:rPr>
              <w:t xml:space="preserve">осуществляет реальный (фактический) контроль за юридическим лицом </w:t>
            </w:r>
            <w:r w:rsidR="007C1C2F">
              <w:rPr>
                <w:rFonts w:ascii="GHEA Grapalat" w:eastAsia="GHEA Grapalat" w:hAnsi="GHEA Grapalat" w:cs="GHEA Grapalat"/>
              </w:rPr>
              <w:t>иными</w:t>
            </w:r>
            <w:r w:rsidR="007C1C2F" w:rsidRPr="00F84F06">
              <w:rPr>
                <w:rFonts w:ascii="GHEA Grapalat" w:eastAsia="GHEA Grapalat" w:hAnsi="GHEA Grapalat" w:cs="GHEA Grapalat"/>
              </w:rPr>
              <w:t xml:space="preserve"> средствами</w:t>
            </w:r>
          </w:p>
        </w:tc>
      </w:tr>
      <w:tr w:rsidR="007C1C2F" w:rsidRPr="00FD1EE4" w:rsidTr="006E3007">
        <w:tc>
          <w:tcPr>
            <w:tcW w:w="9016" w:type="dxa"/>
            <w:gridSpan w:val="2"/>
            <w:vAlign w:val="center"/>
          </w:tcPr>
          <w:p w:rsidR="007C1C2F" w:rsidRPr="00FD1EE4" w:rsidRDefault="00777A8F" w:rsidP="006E3007">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331D0E">
              <w:rPr>
                <w:rFonts w:ascii="GHEA Grapalat" w:eastAsia="GHEA Grapalat" w:hAnsi="GHEA Grapalat" w:cs="GHEA Grapalat"/>
                <w:lang w:val="hy-AM"/>
              </w:rPr>
              <w:t>д</w:t>
            </w:r>
            <w:r w:rsidR="007C1C2F" w:rsidRPr="00FD1EE4">
              <w:rPr>
                <w:rFonts w:eastAsia="Cambria Math"/>
              </w:rPr>
              <w:t>․</w:t>
            </w:r>
            <w:r w:rsidR="007C1C2F" w:rsidRPr="00FD1EE4">
              <w:rPr>
                <w:rFonts w:ascii="GHEA Grapalat" w:eastAsia="Cambria Math" w:hAnsi="GHEA Grapalat" w:cs="Cambria Math"/>
              </w:rPr>
              <w:t xml:space="preserve"> </w:t>
            </w:r>
            <w:r w:rsidR="007C1C2F"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7C1C2F" w:rsidRPr="00F36505">
              <w:rPr>
                <w:rFonts w:ascii="GHEA Grapalat" w:eastAsia="GHEA Grapalat" w:hAnsi="GHEA Grapalat" w:cs="GHEA Grapalat"/>
              </w:rPr>
              <w:t xml:space="preserve"> "а" - "г"</w:t>
            </w:r>
          </w:p>
        </w:tc>
      </w:tr>
    </w:tbl>
    <w:p w:rsidR="007C1C2F" w:rsidRPr="00FD1EE4" w:rsidRDefault="007C1C2F" w:rsidP="007C1C2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7C1C2F" w:rsidRPr="00B23852" w:rsidRDefault="00777A8F" w:rsidP="006E300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Отдельно</w:t>
            </w:r>
          </w:p>
          <w:p w:rsidR="007C1C2F" w:rsidRPr="00FD1EE4" w:rsidRDefault="00777A8F" w:rsidP="006E300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sidRPr="005558FC">
              <w:rPr>
                <w:rFonts w:ascii="GHEA Grapalat" w:eastAsia="GHEA Grapalat" w:hAnsi="GHEA Grapalat" w:cs="GHEA Grapalat"/>
              </w:rPr>
              <w:t>Совместно с аффилированными лицами</w:t>
            </w: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7C1C2F" w:rsidRPr="005600B4" w:rsidRDefault="00777A8F" w:rsidP="006E300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Да</w:t>
            </w:r>
          </w:p>
          <w:p w:rsidR="007C1C2F" w:rsidRPr="005600B4" w:rsidRDefault="00777A8F" w:rsidP="006E300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7C1C2F" w:rsidRPr="00FD1EE4">
                  <w:rPr>
                    <w:rFonts w:ascii="Segoe UI Symbol" w:eastAsia="MS Gothic" w:hAnsi="Segoe UI Symbol" w:cs="Segoe UI Symbol"/>
                  </w:rPr>
                  <w:t>☐</w:t>
                </w:r>
              </w:sdtContent>
            </w:sdt>
            <w:r w:rsidR="007C1C2F" w:rsidRPr="00FD1EE4">
              <w:rPr>
                <w:rFonts w:ascii="GHEA Grapalat" w:eastAsia="GHEA Grapalat" w:hAnsi="GHEA Grapalat" w:cs="GHEA Grapalat"/>
              </w:rPr>
              <w:tab/>
            </w:r>
            <w:r w:rsidR="007C1C2F">
              <w:rPr>
                <w:rFonts w:ascii="GHEA Grapalat" w:eastAsia="GHEA Grapalat" w:hAnsi="GHEA Grapalat" w:cs="GHEA Grapalat"/>
              </w:rPr>
              <w:t>Нет</w:t>
            </w:r>
          </w:p>
        </w:tc>
      </w:tr>
    </w:tbl>
    <w:p w:rsidR="007C1C2F" w:rsidRPr="00FD1EE4"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7"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FD1EE4" w:rsidRDefault="007C1C2F" w:rsidP="007C1C2F">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C1C2F" w:rsidRPr="00FD1EE4" w:rsidRDefault="007C1C2F" w:rsidP="007C1C2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7C1C2F" w:rsidRPr="00FD1EE4"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FD1EE4" w:rsidRDefault="007C1C2F" w:rsidP="007C1C2F">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1C2F" w:rsidRPr="00FD1EE4" w:rsidTr="006E3007">
        <w:trPr>
          <w:trHeight w:val="853"/>
        </w:trPr>
        <w:tc>
          <w:tcPr>
            <w:tcW w:w="2835" w:type="dxa"/>
            <w:vMerge w:val="restart"/>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rPr>
          <w:trHeight w:val="850"/>
        </w:trPr>
        <w:tc>
          <w:tcPr>
            <w:tcW w:w="2835" w:type="dxa"/>
            <w:vMerge/>
            <w:shd w:val="clear" w:color="auto" w:fill="D9E2F3"/>
            <w:vAlign w:val="center"/>
          </w:tcPr>
          <w:p w:rsidR="007C1C2F" w:rsidRPr="00FD1EE4" w:rsidRDefault="007C1C2F" w:rsidP="006E300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rPr>
          <w:trHeight w:val="850"/>
        </w:trPr>
        <w:tc>
          <w:tcPr>
            <w:tcW w:w="2835" w:type="dxa"/>
            <w:vMerge/>
            <w:shd w:val="clear" w:color="auto" w:fill="D9E2F3"/>
            <w:vAlign w:val="center"/>
          </w:tcPr>
          <w:p w:rsidR="007C1C2F" w:rsidRPr="00FD1EE4" w:rsidRDefault="007C1C2F" w:rsidP="006E300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rPr>
          <w:trHeight w:val="850"/>
        </w:trPr>
        <w:tc>
          <w:tcPr>
            <w:tcW w:w="2835" w:type="dxa"/>
            <w:vMerge/>
            <w:shd w:val="clear" w:color="auto" w:fill="D9E2F3"/>
            <w:vAlign w:val="center"/>
          </w:tcPr>
          <w:p w:rsidR="007C1C2F" w:rsidRPr="00FD1EE4" w:rsidRDefault="007C1C2F" w:rsidP="006E300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rPr>
          <w:trHeight w:val="850"/>
        </w:trPr>
        <w:tc>
          <w:tcPr>
            <w:tcW w:w="2835" w:type="dxa"/>
            <w:vMerge/>
            <w:shd w:val="clear" w:color="auto" w:fill="D9E2F3"/>
            <w:vAlign w:val="center"/>
          </w:tcPr>
          <w:p w:rsidR="007C1C2F" w:rsidRPr="00FD1EE4" w:rsidRDefault="007C1C2F" w:rsidP="006E300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C1C2F" w:rsidRPr="00FD1EE4" w:rsidRDefault="007C1C2F" w:rsidP="006E3007">
            <w:pPr>
              <w:spacing w:before="240" w:after="240"/>
              <w:rPr>
                <w:rFonts w:ascii="GHEA Grapalat" w:eastAsia="GHEA Grapalat" w:hAnsi="GHEA Grapalat" w:cs="GHEA Grapalat"/>
              </w:rPr>
            </w:pPr>
          </w:p>
        </w:tc>
      </w:tr>
    </w:tbl>
    <w:p w:rsidR="007C1C2F" w:rsidRDefault="007C1C2F" w:rsidP="007C1C2F">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r w:rsidR="007C1C2F" w:rsidRPr="00FD1EE4" w:rsidTr="006E3007">
        <w:tc>
          <w:tcPr>
            <w:tcW w:w="2835" w:type="dxa"/>
            <w:shd w:val="clear" w:color="auto" w:fill="D9E2F3"/>
            <w:vAlign w:val="center"/>
          </w:tcPr>
          <w:p w:rsidR="007C1C2F" w:rsidRPr="00FD1EE4" w:rsidRDefault="007C1C2F" w:rsidP="006E300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7C1C2F" w:rsidRPr="00FD1EE4" w:rsidRDefault="007C1C2F" w:rsidP="006E3007">
            <w:pPr>
              <w:spacing w:before="240" w:after="240"/>
              <w:rPr>
                <w:rFonts w:ascii="GHEA Grapalat" w:eastAsia="GHEA Grapalat" w:hAnsi="GHEA Grapalat" w:cs="GHEA Grapalat"/>
              </w:rPr>
            </w:pPr>
          </w:p>
        </w:tc>
      </w:tr>
    </w:tbl>
    <w:p w:rsidR="007C1C2F" w:rsidRPr="00FD1EE4" w:rsidRDefault="007C1C2F" w:rsidP="007C1C2F">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7C1C2F" w:rsidRPr="00FD1EE4" w:rsidRDefault="007C1C2F" w:rsidP="007C1C2F">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7C1C2F" w:rsidRPr="00FD1EE4" w:rsidTr="006E3007">
        <w:tc>
          <w:tcPr>
            <w:tcW w:w="9016" w:type="dxa"/>
            <w:shd w:val="clear" w:color="auto" w:fill="DEEAF6" w:themeFill="accent1" w:themeFillTint="33"/>
          </w:tcPr>
          <w:p w:rsidR="007C1C2F" w:rsidRPr="00FD1EE4" w:rsidRDefault="007C1C2F" w:rsidP="006E300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7C1C2F" w:rsidRPr="00FD1EE4" w:rsidTr="006E3007">
        <w:trPr>
          <w:trHeight w:val="10187"/>
        </w:trPr>
        <w:tc>
          <w:tcPr>
            <w:tcW w:w="9016" w:type="dxa"/>
          </w:tcPr>
          <w:p w:rsidR="007C1C2F" w:rsidRPr="00FD1EE4" w:rsidRDefault="007C1C2F" w:rsidP="006E3007">
            <w:pPr>
              <w:rPr>
                <w:rFonts w:ascii="GHEA Grapalat" w:eastAsia="GHEA Grapalat" w:hAnsi="GHEA Grapalat" w:cs="GHEA Grapalat"/>
                <w:b/>
                <w:color w:val="000000"/>
              </w:rPr>
            </w:pPr>
          </w:p>
        </w:tc>
      </w:tr>
    </w:tbl>
    <w:p w:rsidR="007C1C2F" w:rsidRPr="00FD1EE4" w:rsidRDefault="007C1C2F" w:rsidP="007C1C2F">
      <w:pPr>
        <w:pBdr>
          <w:top w:val="nil"/>
          <w:left w:val="nil"/>
          <w:bottom w:val="nil"/>
          <w:right w:val="nil"/>
          <w:between w:val="nil"/>
        </w:pBdr>
        <w:rPr>
          <w:rFonts w:ascii="GHEA Grapalat" w:eastAsia="GHEA Grapalat" w:hAnsi="GHEA Grapalat" w:cs="GHEA Grapalat"/>
          <w:b/>
          <w:color w:val="000000"/>
        </w:rPr>
      </w:pPr>
    </w:p>
    <w:p w:rsidR="007C1C2F" w:rsidRDefault="007C1C2F" w:rsidP="007C1C2F">
      <w:pPr>
        <w:rPr>
          <w:rFonts w:ascii="GHEA Grapalat" w:hAnsi="GHEA Grapalat"/>
          <w:b/>
        </w:rPr>
      </w:pPr>
    </w:p>
    <w:p w:rsidR="007C1C2F" w:rsidRDefault="007C1C2F" w:rsidP="007C1C2F">
      <w:pPr>
        <w:rPr>
          <w:ins w:id="2" w:author="Inesa Kocharyan" w:date="2021-09-01T11:45:00Z"/>
          <w:rFonts w:ascii="GHEA Grapalat" w:hAnsi="GHEA Grapalat"/>
          <w:b/>
        </w:rPr>
      </w:pPr>
    </w:p>
    <w:p w:rsidR="007C1C2F" w:rsidRDefault="007C1C2F" w:rsidP="007C1C2F">
      <w:pPr>
        <w:rPr>
          <w:rFonts w:ascii="GHEA Grapalat" w:hAnsi="GHEA Grapalat"/>
          <w:b/>
        </w:rPr>
      </w:pPr>
      <w:r>
        <w:rPr>
          <w:rFonts w:ascii="GHEA Grapalat" w:hAnsi="GHEA Grapalat"/>
          <w:b/>
        </w:rPr>
        <w:br w:type="page"/>
      </w:r>
    </w:p>
    <w:p w:rsidR="007C1C2F" w:rsidRPr="000306ED" w:rsidRDefault="007C1C2F" w:rsidP="007C1C2F">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7C1C2F" w:rsidRPr="000306ED" w:rsidRDefault="007C1C2F" w:rsidP="007C1C2F">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7C1C2F" w:rsidRPr="000306ED" w:rsidRDefault="007C1C2F" w:rsidP="007C1C2F">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7C1C2F" w:rsidRPr="000306ED" w:rsidRDefault="007C1C2F" w:rsidP="007C1C2F">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7C1C2F" w:rsidRPr="000306ED" w:rsidRDefault="007C1C2F" w:rsidP="007C1C2F">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7C1C2F" w:rsidRPr="000306ED" w:rsidRDefault="007C1C2F" w:rsidP="007C1C2F">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7C1C2F" w:rsidRPr="000306ED" w:rsidRDefault="007C1C2F" w:rsidP="007C1C2F">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7C1C2F" w:rsidRPr="000306ED" w:rsidRDefault="007C1C2F" w:rsidP="007C1C2F">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w:t>
      </w:r>
      <w:r w:rsidRPr="000306ED">
        <w:rPr>
          <w:rFonts w:ascii="GHEA Grapalat" w:hAnsi="GHEA Grapalat"/>
        </w:rPr>
        <w:lastRenderedPageBreak/>
        <w:t>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7C1C2F" w:rsidRPr="000306ED" w:rsidRDefault="007C1C2F" w:rsidP="007C1C2F">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C1C2F" w:rsidRPr="000306ED" w:rsidRDefault="007C1C2F" w:rsidP="007C1C2F">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7C1C2F" w:rsidRPr="000306ED" w:rsidRDefault="007C1C2F" w:rsidP="007C1C2F">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C1C2F" w:rsidRPr="000306ED" w:rsidRDefault="007C1C2F" w:rsidP="007C1C2F">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w:t>
      </w:r>
      <w:r w:rsidRPr="000306ED">
        <w:rPr>
          <w:rFonts w:ascii="GHEA Grapalat" w:hAnsi="GHEA Grapalat"/>
        </w:rPr>
        <w:lastRenderedPageBreak/>
        <w:t>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C1C2F" w:rsidRPr="000306ED" w:rsidRDefault="007C1C2F" w:rsidP="007C1C2F">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7C1C2F" w:rsidRPr="000306ED" w:rsidRDefault="007C1C2F" w:rsidP="007C1C2F">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7C1C2F" w:rsidRPr="000306ED" w:rsidRDefault="007C1C2F" w:rsidP="007C1C2F">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7C1C2F" w:rsidRPr="000306ED" w:rsidRDefault="007C1C2F" w:rsidP="007C1C2F">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7C1C2F" w:rsidRPr="000306ED" w:rsidRDefault="007C1C2F" w:rsidP="007C1C2F">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7C1C2F" w:rsidRPr="000306ED" w:rsidRDefault="007C1C2F" w:rsidP="007C1C2F">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7C1C2F" w:rsidRPr="000306ED" w:rsidRDefault="007C1C2F" w:rsidP="007C1C2F">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w:t>
      </w:r>
      <w:r w:rsidRPr="000306ED">
        <w:rPr>
          <w:rFonts w:ascii="GHEA Grapalat" w:hAnsi="GHEA Grapalat"/>
        </w:rPr>
        <w:lastRenderedPageBreak/>
        <w:t xml:space="preserve">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7C1C2F" w:rsidRPr="000306ED" w:rsidRDefault="007C1C2F" w:rsidP="007C1C2F">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7C1C2F" w:rsidRPr="000306ED" w:rsidRDefault="007C1C2F" w:rsidP="007C1C2F">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w:t>
      </w:r>
      <w:r w:rsidRPr="000306ED">
        <w:rPr>
          <w:rFonts w:ascii="GHEA Grapalat" w:hAnsi="GHEA Grapalat"/>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7C1C2F" w:rsidRPr="000306ED" w:rsidRDefault="007C1C2F" w:rsidP="007C1C2F">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w:t>
      </w:r>
      <w:r w:rsidRPr="000306ED">
        <w:rPr>
          <w:rFonts w:ascii="GHEA Grapalat" w:hAnsi="GHEA Grapalat"/>
        </w:rPr>
        <w:lastRenderedPageBreak/>
        <w:t>реальным бенефициаром является должностное лицо или член его семьи по смыслу пункта 53 части 1 статьи 3 Кодекса О недрах</w:t>
      </w:r>
    </w:p>
    <w:p w:rsidR="007C1C2F" w:rsidRPr="000306ED" w:rsidRDefault="007C1C2F" w:rsidP="007C1C2F">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0306ED">
        <w:rPr>
          <w:rFonts w:ascii="GHEA Grapalat" w:hAnsi="GHEA Grapalat"/>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rsidR="007C1C2F" w:rsidRPr="000306ED" w:rsidRDefault="007C1C2F" w:rsidP="007C1C2F">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7C1C2F" w:rsidRPr="000306ED" w:rsidRDefault="007C1C2F" w:rsidP="007C1C2F">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7C1C2F" w:rsidRPr="000306ED" w:rsidRDefault="007C1C2F" w:rsidP="007C1C2F">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7C1C2F" w:rsidRPr="004B5D24" w:rsidRDefault="007C1C2F" w:rsidP="007C1C2F">
      <w:pPr>
        <w:pStyle w:val="BodyTextIndent3"/>
        <w:widowControl w:val="0"/>
        <w:spacing w:after="160" w:line="240" w:lineRule="auto"/>
        <w:jc w:val="right"/>
        <w:rPr>
          <w:rFonts w:ascii="GHEA Grapalat" w:hAnsi="GHEA Grapalat" w:cs="Arial"/>
          <w:b/>
          <w:sz w:val="24"/>
          <w:szCs w:val="24"/>
          <w:lang w:val="hy-AM"/>
        </w:rPr>
      </w:pPr>
      <w:r>
        <w:rPr>
          <w:rFonts w:ascii="GHEA Grapalat" w:hAnsi="GHEA Grapalat"/>
          <w:b/>
        </w:rPr>
        <w:br w:type="page"/>
      </w:r>
    </w:p>
    <w:p w:rsidR="003E0CB2" w:rsidRPr="00DC619D" w:rsidRDefault="003E0CB2" w:rsidP="003E0CB2">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3E0CB2" w:rsidRPr="00E97F65" w:rsidRDefault="00597BE1" w:rsidP="00E97F65">
      <w:pPr>
        <w:pStyle w:val="BodyTextIndent3"/>
        <w:widowControl w:val="0"/>
        <w:spacing w:after="160" w:line="240" w:lineRule="auto"/>
        <w:jc w:val="right"/>
        <w:rPr>
          <w:rFonts w:ascii="GHEA Grapalat" w:hAnsi="GHEA Grapalat"/>
        </w:rPr>
      </w:pPr>
      <w:r w:rsidRPr="00BF4E90">
        <w:rPr>
          <w:rFonts w:ascii="GHEA Grapalat" w:hAnsi="GHEA Grapalat"/>
          <w:b/>
          <w:sz w:val="24"/>
          <w:szCs w:val="24"/>
        </w:rPr>
        <w:t>к Приглашению на</w:t>
      </w:r>
      <w:r>
        <w:rPr>
          <w:rFonts w:ascii="GHEA Grapalat" w:hAnsi="GHEA Grapalat"/>
          <w:b/>
          <w:sz w:val="24"/>
          <w:szCs w:val="24"/>
        </w:rPr>
        <w:t xml:space="preserve"> запросе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A09B2" w:rsidRPr="00597BE1">
        <w:rPr>
          <w:rFonts w:ascii="GHEA Grapalat" w:hAnsi="GHEA Grapalat"/>
          <w:b/>
          <w:sz w:val="24"/>
          <w:szCs w:val="24"/>
        </w:rPr>
        <w:t>ЦОБЖ-</w:t>
      </w:r>
      <w:r w:rsidR="00BA09B2">
        <w:rPr>
          <w:rFonts w:ascii="GHEA Grapalat" w:hAnsi="GHEA Grapalat"/>
          <w:b/>
          <w:sz w:val="24"/>
          <w:szCs w:val="24"/>
          <w:lang w:val="en-US"/>
        </w:rPr>
        <w:t>H</w:t>
      </w:r>
      <w:r w:rsidR="00BA09B2">
        <w:rPr>
          <w:rFonts w:ascii="GHEA Grapalat" w:hAnsi="GHEA Grapalat"/>
          <w:b/>
          <w:sz w:val="24"/>
          <w:szCs w:val="24"/>
        </w:rPr>
        <w:t>МА</w:t>
      </w:r>
      <w:r w:rsidR="00BA09B2" w:rsidRPr="00597BE1">
        <w:rPr>
          <w:rFonts w:ascii="GHEA Grapalat" w:hAnsi="GHEA Grapalat"/>
          <w:b/>
          <w:sz w:val="24"/>
          <w:szCs w:val="24"/>
        </w:rPr>
        <w:t>АПДЗБ-202</w:t>
      </w:r>
      <w:r w:rsidR="00BA09B2">
        <w:rPr>
          <w:rFonts w:ascii="GHEA Grapalat" w:hAnsi="GHEA Grapalat"/>
          <w:b/>
          <w:sz w:val="24"/>
          <w:szCs w:val="24"/>
          <w:lang w:val="hy-AM"/>
        </w:rPr>
        <w:t>2</w:t>
      </w:r>
      <w:r w:rsidR="00BA09B2" w:rsidRPr="00597BE1">
        <w:rPr>
          <w:rFonts w:ascii="GHEA Grapalat" w:hAnsi="GHEA Grapalat"/>
          <w:b/>
          <w:sz w:val="24"/>
          <w:szCs w:val="24"/>
        </w:rPr>
        <w:t>/</w:t>
      </w:r>
      <w:r w:rsidR="00BA09B2" w:rsidRPr="001E3254">
        <w:rPr>
          <w:rFonts w:ascii="GHEA Grapalat" w:hAnsi="GHEA Grapalat"/>
          <w:b/>
          <w:sz w:val="24"/>
          <w:szCs w:val="24"/>
        </w:rPr>
        <w:t>2</w:t>
      </w:r>
      <w:r w:rsidR="00BA09B2">
        <w:rPr>
          <w:rFonts w:ascii="GHEA Grapalat" w:hAnsi="GHEA Grapalat"/>
          <w:b/>
          <w:sz w:val="24"/>
          <w:szCs w:val="24"/>
        </w:rPr>
        <w:t>4</w:t>
      </w:r>
    </w:p>
    <w:p w:rsidR="003E0CB2" w:rsidRPr="009044F1" w:rsidRDefault="003E0CB2" w:rsidP="003E0CB2">
      <w:pPr>
        <w:widowControl w:val="0"/>
        <w:spacing w:after="120"/>
        <w:ind w:left="-66"/>
        <w:jc w:val="center"/>
        <w:rPr>
          <w:rFonts w:ascii="GHEA Grapalat" w:hAnsi="GHEA Grapalat"/>
          <w:b/>
        </w:rPr>
      </w:pPr>
      <w:r w:rsidRPr="009044F1">
        <w:rPr>
          <w:rFonts w:ascii="GHEA Grapalat" w:hAnsi="GHEA Grapalat"/>
          <w:b/>
        </w:rPr>
        <w:t>ЦЕНОВОЕ ПРЕДЛОЖЕНИЕ</w:t>
      </w:r>
    </w:p>
    <w:p w:rsidR="003E0CB2" w:rsidRPr="009044F1" w:rsidRDefault="003E0CB2" w:rsidP="003E0CB2">
      <w:pPr>
        <w:widowControl w:val="0"/>
        <w:spacing w:after="120"/>
        <w:ind w:firstLine="567"/>
        <w:jc w:val="center"/>
        <w:rPr>
          <w:rFonts w:ascii="GHEA Grapalat" w:hAnsi="GHEA Grapalat"/>
        </w:rPr>
      </w:pPr>
    </w:p>
    <w:p w:rsidR="003E0CB2" w:rsidRPr="00BA09B2" w:rsidRDefault="003E0CB2" w:rsidP="003E0CB2">
      <w:pPr>
        <w:widowControl w:val="0"/>
        <w:spacing w:after="16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BA09B2">
        <w:rPr>
          <w:rFonts w:ascii="GHEA Grapalat" w:hAnsi="GHEA Grapalat"/>
          <w:spacing w:val="-6"/>
        </w:rPr>
        <w:t>процедуре</w:t>
      </w:r>
      <w:r w:rsidRPr="005744FC">
        <w:rPr>
          <w:rFonts w:ascii="GHEA Grapalat" w:hAnsi="GHEA Grapalat"/>
          <w:spacing w:val="-6"/>
        </w:rPr>
        <w:t xml:space="preserve"> под кодом </w:t>
      </w:r>
      <w:r w:rsidR="00BA09B2" w:rsidRPr="00BA09B2">
        <w:rPr>
          <w:rFonts w:ascii="GHEA Grapalat" w:hAnsi="GHEA Grapalat"/>
          <w:spacing w:val="-6"/>
        </w:rPr>
        <w:t>ЦОБЖ-HМААПДЗБ-2022/24</w:t>
      </w:r>
    </w:p>
    <w:p w:rsidR="003E0CB2" w:rsidRPr="008842CE" w:rsidRDefault="003E0CB2" w:rsidP="003E0CB2">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3E0CB2" w:rsidRPr="009044F1" w:rsidRDefault="00BA09B2" w:rsidP="00BA09B2">
      <w:pPr>
        <w:widowControl w:val="0"/>
        <w:spacing w:after="160"/>
        <w:jc w:val="both"/>
        <w:rPr>
          <w:rFonts w:ascii="GHEA Grapalat" w:hAnsi="GHEA Grapalat"/>
          <w:vertAlign w:val="superscript"/>
        </w:rPr>
      </w:pPr>
      <w:r>
        <w:rPr>
          <w:rFonts w:ascii="GHEA Grapalat" w:hAnsi="GHEA Grapalat"/>
          <w:vertAlign w:val="superscript"/>
        </w:rPr>
        <w:t xml:space="preserve">                       </w:t>
      </w:r>
      <w:r w:rsidR="003E0CB2" w:rsidRPr="009044F1">
        <w:rPr>
          <w:rFonts w:ascii="GHEA Grapalat" w:hAnsi="GHEA Grapalat"/>
          <w:vertAlign w:val="superscript"/>
        </w:rPr>
        <w:t>наименование участника</w:t>
      </w:r>
    </w:p>
    <w:p w:rsidR="003E0CB2" w:rsidRPr="009044F1" w:rsidRDefault="003E0CB2" w:rsidP="003E0CB2">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3E0CB2" w:rsidRPr="009044F1" w:rsidRDefault="00000A9F" w:rsidP="00000A9F">
      <w:pPr>
        <w:widowControl w:val="0"/>
        <w:spacing w:after="160"/>
        <w:jc w:val="center"/>
        <w:rPr>
          <w:rFonts w:ascii="GHEA Grapalat" w:hAnsi="GHEA Grapalat"/>
        </w:rPr>
      </w:pPr>
      <w:r>
        <w:rPr>
          <w:rFonts w:ascii="GHEA Grapalat" w:hAnsi="GHEA Grapalat"/>
          <w:lang w:val="hy-AM"/>
        </w:rPr>
        <w:t xml:space="preserve">                                                                                        </w:t>
      </w:r>
      <w:r w:rsidR="003E0CB2"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3E0CB2" w:rsidRPr="005744FC" w:rsidTr="00482F0F">
        <w:trPr>
          <w:trHeight w:val="916"/>
          <w:jc w:val="center"/>
        </w:trPr>
        <w:tc>
          <w:tcPr>
            <w:tcW w:w="1368" w:type="dxa"/>
            <w:tcBorders>
              <w:top w:val="single" w:sz="4" w:space="0" w:color="auto"/>
              <w:left w:val="single" w:sz="4" w:space="0" w:color="auto"/>
              <w:right w:val="single" w:sz="4" w:space="0" w:color="auto"/>
            </w:tcBorders>
            <w:vAlign w:val="center"/>
          </w:tcPr>
          <w:p w:rsidR="003E0CB2" w:rsidRPr="005744FC" w:rsidRDefault="003E0CB2" w:rsidP="00482F0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3E0CB2" w:rsidRPr="005744FC" w:rsidRDefault="003E0CB2" w:rsidP="00482F0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3E0CB2" w:rsidRPr="00DE2AE3" w:rsidRDefault="003E0CB2" w:rsidP="00482F0F">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E0CB2" w:rsidRPr="0009191C" w:rsidRDefault="003E0CB2" w:rsidP="00482F0F">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3E0CB2" w:rsidRPr="005744FC" w:rsidRDefault="003E0CB2" w:rsidP="00482F0F">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3E0CB2" w:rsidRDefault="003E0CB2" w:rsidP="00482F0F">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7"/>
              <w:t>**</w:t>
            </w:r>
          </w:p>
          <w:p w:rsidR="003E0CB2" w:rsidRPr="005744FC" w:rsidRDefault="003E0CB2" w:rsidP="00482F0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3E0CB2" w:rsidRPr="005744FC" w:rsidRDefault="003E0CB2" w:rsidP="00482F0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E0CB2" w:rsidRPr="005744FC" w:rsidRDefault="003E0CB2" w:rsidP="00482F0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E0CB2" w:rsidRPr="005744FC" w:rsidTr="00482F0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3E0CB2" w:rsidRPr="005744FC" w:rsidRDefault="003E0CB2" w:rsidP="00482F0F">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E0CB2" w:rsidRPr="005744FC" w:rsidRDefault="003E0CB2" w:rsidP="00482F0F">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3E0CB2" w:rsidRPr="005744FC" w:rsidRDefault="003E0CB2" w:rsidP="00482F0F">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E0CB2" w:rsidRPr="00E02389" w:rsidRDefault="003E0CB2" w:rsidP="00482F0F">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E0CB2" w:rsidRPr="005744FC" w:rsidRDefault="003E0CB2" w:rsidP="00482F0F">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3E0CB2" w:rsidRPr="005744FC" w:rsidTr="00482F0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3E0CB2" w:rsidRPr="005744FC" w:rsidRDefault="003E0CB2" w:rsidP="00482F0F">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3E0CB2" w:rsidRPr="005744FC" w:rsidRDefault="003E0CB2" w:rsidP="00482F0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3E0CB2" w:rsidRPr="005744FC" w:rsidRDefault="003E0CB2" w:rsidP="00482F0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E0CB2" w:rsidRPr="005744FC" w:rsidRDefault="003E0CB2" w:rsidP="00482F0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E0CB2" w:rsidRPr="005744FC" w:rsidRDefault="003E0CB2" w:rsidP="00482F0F">
            <w:pPr>
              <w:widowControl w:val="0"/>
              <w:jc w:val="center"/>
              <w:rPr>
                <w:rFonts w:ascii="GHEA Grapalat" w:hAnsi="GHEA Grapalat"/>
                <w:sz w:val="20"/>
                <w:szCs w:val="20"/>
              </w:rPr>
            </w:pPr>
          </w:p>
        </w:tc>
      </w:tr>
      <w:tr w:rsidR="003E0CB2" w:rsidRPr="005744FC" w:rsidTr="00482F0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3E0CB2" w:rsidRPr="005744FC" w:rsidRDefault="003E0CB2" w:rsidP="00482F0F">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3E0CB2" w:rsidRPr="005744FC" w:rsidRDefault="003E0CB2" w:rsidP="00482F0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3E0CB2" w:rsidRPr="005744FC" w:rsidRDefault="003E0CB2" w:rsidP="00482F0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E0CB2" w:rsidRPr="005744FC" w:rsidRDefault="003E0CB2" w:rsidP="00482F0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E0CB2" w:rsidRPr="005744FC" w:rsidRDefault="003E0CB2" w:rsidP="00482F0F">
            <w:pPr>
              <w:widowControl w:val="0"/>
              <w:rPr>
                <w:rFonts w:ascii="GHEA Grapalat" w:hAnsi="GHEA Grapalat"/>
                <w:sz w:val="20"/>
                <w:szCs w:val="20"/>
              </w:rPr>
            </w:pPr>
          </w:p>
        </w:tc>
      </w:tr>
    </w:tbl>
    <w:p w:rsidR="00E97F65" w:rsidRDefault="00E97F65" w:rsidP="003E0CB2">
      <w:pPr>
        <w:widowControl w:val="0"/>
        <w:tabs>
          <w:tab w:val="left" w:pos="6804"/>
        </w:tabs>
        <w:jc w:val="center"/>
        <w:rPr>
          <w:rFonts w:ascii="GHEA Grapalat" w:hAnsi="GHEA Grapalat"/>
          <w:lang w:val="en-US"/>
        </w:rPr>
      </w:pPr>
    </w:p>
    <w:p w:rsidR="00E97F65" w:rsidRDefault="00E97F65" w:rsidP="003E0CB2">
      <w:pPr>
        <w:widowControl w:val="0"/>
        <w:tabs>
          <w:tab w:val="left" w:pos="6804"/>
        </w:tabs>
        <w:jc w:val="center"/>
        <w:rPr>
          <w:rFonts w:ascii="GHEA Grapalat" w:hAnsi="GHEA Grapalat"/>
          <w:lang w:val="en-US"/>
        </w:rPr>
      </w:pPr>
    </w:p>
    <w:p w:rsidR="003E0CB2" w:rsidRPr="00DD2B43" w:rsidRDefault="003E0CB2" w:rsidP="003E0CB2">
      <w:pPr>
        <w:widowControl w:val="0"/>
        <w:tabs>
          <w:tab w:val="left" w:pos="6804"/>
        </w:tabs>
        <w:jc w:val="center"/>
        <w:rPr>
          <w:rFonts w:ascii="GHEA Grapalat" w:hAnsi="GHEA Grapalat"/>
        </w:rPr>
      </w:pPr>
      <w:r w:rsidRPr="00DD2B43">
        <w:rPr>
          <w:rFonts w:ascii="GHEA Grapalat" w:hAnsi="GHEA Grapalat"/>
        </w:rPr>
        <w:t>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E0CB2" w:rsidRPr="00567D3B" w:rsidRDefault="003E0CB2" w:rsidP="003E0CB2">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3E0CB2" w:rsidRPr="00D3436F" w:rsidRDefault="003E0CB2" w:rsidP="003E0CB2">
      <w:pPr>
        <w:widowControl w:val="0"/>
        <w:spacing w:after="160"/>
        <w:jc w:val="both"/>
        <w:rPr>
          <w:rFonts w:ascii="GHEA Grapalat" w:hAnsi="GHEA Grapalat"/>
          <w:lang w:val="es-ES"/>
        </w:rPr>
      </w:pPr>
    </w:p>
    <w:p w:rsidR="003E0CB2" w:rsidRPr="000F6C24" w:rsidRDefault="003E0CB2" w:rsidP="003E0CB2">
      <w:pPr>
        <w:widowControl w:val="0"/>
        <w:spacing w:after="160"/>
        <w:jc w:val="right"/>
        <w:rPr>
          <w:rFonts w:ascii="GHEA Grapalat" w:hAnsi="GHEA Grapalat"/>
        </w:rPr>
      </w:pPr>
      <w:r w:rsidRPr="009044F1">
        <w:rPr>
          <w:rFonts w:ascii="GHEA Grapalat" w:hAnsi="GHEA Grapalat"/>
        </w:rPr>
        <w:t>М. П.</w:t>
      </w:r>
    </w:p>
    <w:p w:rsidR="003E0CB2" w:rsidRDefault="003E0CB2" w:rsidP="003E0CB2">
      <w:pPr>
        <w:rPr>
          <w:rFonts w:ascii="GHEA Grapalat" w:hAnsi="GHEA Grapalat"/>
          <w:b/>
        </w:rPr>
      </w:pPr>
      <w:r>
        <w:rPr>
          <w:rFonts w:ascii="GHEA Grapalat" w:hAnsi="GHEA Grapalat"/>
          <w:b/>
        </w:rPr>
        <w:br w:type="page"/>
      </w:r>
    </w:p>
    <w:p w:rsidR="003E0CB2" w:rsidRPr="00DE2AE3" w:rsidRDefault="003E0CB2" w:rsidP="003E0CB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597BE1" w:rsidRPr="00BA09B2" w:rsidRDefault="00597BE1" w:rsidP="00597BE1">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к Приглашению на</w:t>
      </w:r>
      <w:r>
        <w:rPr>
          <w:rFonts w:ascii="GHEA Grapalat" w:hAnsi="GHEA Grapalat"/>
          <w:b/>
          <w:sz w:val="24"/>
          <w:szCs w:val="24"/>
        </w:rPr>
        <w:t xml:space="preserve"> запросе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A09B2" w:rsidRPr="00597BE1">
        <w:rPr>
          <w:rFonts w:ascii="GHEA Grapalat" w:hAnsi="GHEA Grapalat"/>
          <w:b/>
          <w:sz w:val="24"/>
          <w:szCs w:val="24"/>
        </w:rPr>
        <w:t>ЦОБЖ-</w:t>
      </w:r>
      <w:r w:rsidR="00BA09B2" w:rsidRPr="00BA09B2">
        <w:rPr>
          <w:rFonts w:ascii="GHEA Grapalat" w:hAnsi="GHEA Grapalat"/>
          <w:b/>
          <w:sz w:val="24"/>
          <w:szCs w:val="24"/>
        </w:rPr>
        <w:t>H</w:t>
      </w:r>
      <w:r w:rsidR="00BA09B2">
        <w:rPr>
          <w:rFonts w:ascii="GHEA Grapalat" w:hAnsi="GHEA Grapalat"/>
          <w:b/>
          <w:sz w:val="24"/>
          <w:szCs w:val="24"/>
        </w:rPr>
        <w:t>МА</w:t>
      </w:r>
      <w:r w:rsidR="00BA09B2" w:rsidRPr="00597BE1">
        <w:rPr>
          <w:rFonts w:ascii="GHEA Grapalat" w:hAnsi="GHEA Grapalat"/>
          <w:b/>
          <w:sz w:val="24"/>
          <w:szCs w:val="24"/>
        </w:rPr>
        <w:t>АПДЗБ-202</w:t>
      </w:r>
      <w:r w:rsidR="00BA09B2" w:rsidRPr="00BA09B2">
        <w:rPr>
          <w:rFonts w:ascii="GHEA Grapalat" w:hAnsi="GHEA Grapalat"/>
          <w:b/>
          <w:sz w:val="24"/>
          <w:szCs w:val="24"/>
        </w:rPr>
        <w:t>2</w:t>
      </w:r>
      <w:r w:rsidR="00BA09B2" w:rsidRPr="00597BE1">
        <w:rPr>
          <w:rFonts w:ascii="GHEA Grapalat" w:hAnsi="GHEA Grapalat"/>
          <w:b/>
          <w:sz w:val="24"/>
          <w:szCs w:val="24"/>
        </w:rPr>
        <w:t>/</w:t>
      </w:r>
      <w:r w:rsidR="00BA09B2" w:rsidRPr="001E3254">
        <w:rPr>
          <w:rFonts w:ascii="GHEA Grapalat" w:hAnsi="GHEA Grapalat"/>
          <w:b/>
          <w:sz w:val="24"/>
          <w:szCs w:val="24"/>
        </w:rPr>
        <w:t>2</w:t>
      </w:r>
      <w:r w:rsidR="00BA09B2">
        <w:rPr>
          <w:rFonts w:ascii="GHEA Grapalat" w:hAnsi="GHEA Grapalat"/>
          <w:b/>
          <w:sz w:val="24"/>
          <w:szCs w:val="24"/>
        </w:rPr>
        <w:t>4</w:t>
      </w:r>
    </w:p>
    <w:p w:rsidR="003E0CB2" w:rsidRPr="00B138F3" w:rsidRDefault="003E0CB2" w:rsidP="003E0CB2">
      <w:pPr>
        <w:widowControl w:val="0"/>
        <w:spacing w:after="160"/>
        <w:jc w:val="center"/>
        <w:rPr>
          <w:rFonts w:ascii="GHEA Grapalat" w:hAnsi="GHEA Grapalat"/>
          <w:b/>
          <w:sz w:val="22"/>
          <w:szCs w:val="22"/>
        </w:rPr>
      </w:pPr>
    </w:p>
    <w:p w:rsidR="003E0CB2" w:rsidRPr="00B138F3" w:rsidRDefault="003E0CB2" w:rsidP="003E0CB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E0CB2" w:rsidRPr="00B138F3" w:rsidRDefault="003E0CB2" w:rsidP="003E0CB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E0CB2" w:rsidRPr="00B138F3" w:rsidTr="00482F0F">
        <w:tc>
          <w:tcPr>
            <w:tcW w:w="4786" w:type="dxa"/>
          </w:tcPr>
          <w:p w:rsidR="003E0CB2" w:rsidRPr="00B138F3" w:rsidRDefault="003E0CB2" w:rsidP="00482F0F">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E0CB2" w:rsidRPr="00B138F3" w:rsidRDefault="003E0CB2" w:rsidP="00202C07">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00EA40F2">
              <w:rPr>
                <w:rFonts w:ascii="GHEA Grapalat" w:hAnsi="GHEA Grapalat"/>
                <w:sz w:val="22"/>
                <w:szCs w:val="22"/>
              </w:rPr>
              <w:t>2</w:t>
            </w:r>
            <w:r w:rsidR="00597BE1">
              <w:rPr>
                <w:rFonts w:ascii="GHEA Grapalat" w:hAnsi="GHEA Grapalat"/>
                <w:sz w:val="22"/>
                <w:szCs w:val="22"/>
                <w:lang w:val="en-US"/>
              </w:rPr>
              <w:t>02</w:t>
            </w:r>
            <w:r w:rsidR="00202C07">
              <w:rPr>
                <w:rFonts w:ascii="GHEA Grapalat" w:hAnsi="GHEA Grapalat"/>
                <w:sz w:val="22"/>
                <w:szCs w:val="22"/>
                <w:lang w:val="hy-AM"/>
              </w:rPr>
              <w:t>2</w:t>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rsidR="003E0CB2" w:rsidRPr="00B138F3" w:rsidRDefault="003E0CB2" w:rsidP="003E0CB2">
      <w:pPr>
        <w:widowControl w:val="0"/>
        <w:spacing w:after="160"/>
        <w:rPr>
          <w:rFonts w:ascii="GHEA Grapalat" w:hAnsi="GHEA Grapalat" w:cs="GHEA Grapalat"/>
          <w:b/>
          <w:sz w:val="22"/>
          <w:szCs w:val="22"/>
        </w:rPr>
      </w:pPr>
    </w:p>
    <w:p w:rsidR="003E0CB2" w:rsidRPr="00B138F3" w:rsidRDefault="003E0CB2" w:rsidP="003E0CB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E0CB2" w:rsidRPr="00B138F3" w:rsidRDefault="003E0CB2" w:rsidP="003E0CB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E0CB2" w:rsidRPr="00B138F3" w:rsidRDefault="003E0CB2" w:rsidP="003E0CB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E0CB2" w:rsidRPr="00B138F3" w:rsidRDefault="003E0CB2" w:rsidP="003E0CB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E0CB2" w:rsidRPr="00B138F3" w:rsidRDefault="003E0CB2" w:rsidP="003E0CB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E0CB2" w:rsidRPr="00B138F3" w:rsidRDefault="003E0CB2" w:rsidP="003E0CB2">
      <w:pPr>
        <w:widowControl w:val="0"/>
        <w:spacing w:after="160"/>
        <w:ind w:firstLine="709"/>
        <w:jc w:val="both"/>
        <w:rPr>
          <w:rFonts w:ascii="GHEA Grapalat" w:hAnsi="GHEA Grapalat" w:cs="GHEA Grapalat"/>
          <w:sz w:val="22"/>
          <w:szCs w:val="22"/>
        </w:rPr>
      </w:pPr>
    </w:p>
    <w:p w:rsidR="003E0CB2" w:rsidRPr="00B138F3" w:rsidRDefault="003E0CB2" w:rsidP="003E0CB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E0CB2" w:rsidRPr="00B138F3" w:rsidRDefault="003E0CB2" w:rsidP="003E0CB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 ___</w:t>
      </w:r>
      <w:r w:rsidR="00D25072" w:rsidRPr="0000732C">
        <w:rPr>
          <w:rFonts w:ascii="GHEA Grapalat" w:hAnsi="GHEA Grapalat"/>
          <w:i/>
          <w:spacing w:val="6"/>
        </w:rPr>
        <w:t>«Центр по обезвреживанию бродячих животных» ОНКО</w:t>
      </w:r>
      <w:r w:rsidR="00D25072" w:rsidRPr="00B138F3">
        <w:rPr>
          <w:rFonts w:ascii="GHEA Grapalat" w:hAnsi="GHEA Grapalat"/>
          <w:spacing w:val="-6"/>
          <w:sz w:val="22"/>
          <w:szCs w:val="22"/>
        </w:rPr>
        <w:t xml:space="preserve"> </w:t>
      </w:r>
      <w:r w:rsidRPr="00B138F3">
        <w:rPr>
          <w:rFonts w:ascii="GHEA Grapalat" w:hAnsi="GHEA Grapalat"/>
          <w:spacing w:val="-6"/>
          <w:sz w:val="22"/>
          <w:szCs w:val="22"/>
        </w:rPr>
        <w:t xml:space="preserve">________________ *(далее — Заказчик) </w:t>
      </w:r>
    </w:p>
    <w:p w:rsidR="003E0CB2" w:rsidRPr="00B138F3" w:rsidRDefault="003E0CB2" w:rsidP="003E0CB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E0CB2" w:rsidRPr="00B138F3" w:rsidRDefault="003E0CB2" w:rsidP="003E0CB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262688" w:rsidRPr="00262688">
        <w:rPr>
          <w:rFonts w:ascii="GHEA Grapalat" w:hAnsi="GHEA Grapalat"/>
          <w:sz w:val="22"/>
          <w:szCs w:val="22"/>
        </w:rPr>
        <w:t xml:space="preserve"> </w:t>
      </w:r>
      <w:r w:rsidR="00504D41" w:rsidRPr="00504D41">
        <w:rPr>
          <w:rFonts w:ascii="GHEA Grapalat" w:hAnsi="GHEA Grapalat"/>
          <w:sz w:val="22"/>
          <w:szCs w:val="22"/>
        </w:rPr>
        <w:t>ЦОБЖ-HМААПДЗБ-2022/24</w:t>
      </w:r>
      <w:r w:rsidRPr="00B138F3">
        <w:rPr>
          <w:rFonts w:ascii="GHEA Grapalat" w:hAnsi="GHEA Grapalat"/>
          <w:sz w:val="22"/>
          <w:szCs w:val="22"/>
        </w:rPr>
        <w:t>*.</w:t>
      </w:r>
    </w:p>
    <w:p w:rsidR="003E0CB2" w:rsidRPr="00B138F3" w:rsidRDefault="00262688" w:rsidP="00262688">
      <w:pPr>
        <w:widowControl w:val="0"/>
        <w:spacing w:after="160"/>
        <w:jc w:val="both"/>
        <w:rPr>
          <w:rFonts w:ascii="GHEA Grapalat" w:hAnsi="GHEA Grapalat" w:cs="GHEA Grapalat"/>
          <w:sz w:val="22"/>
          <w:szCs w:val="22"/>
        </w:rPr>
      </w:pPr>
      <w:r w:rsidRPr="006559FF">
        <w:rPr>
          <w:rFonts w:ascii="GHEA Grapalat" w:hAnsi="GHEA Grapalat"/>
          <w:sz w:val="22"/>
          <w:szCs w:val="22"/>
          <w:vertAlign w:val="superscript"/>
        </w:rPr>
        <w:t xml:space="preserve">       </w:t>
      </w:r>
      <w:r w:rsidRPr="006559FF">
        <w:rPr>
          <w:rFonts w:ascii="GHEA Grapalat" w:hAnsi="GHEA Grapalat"/>
          <w:sz w:val="22"/>
          <w:szCs w:val="22"/>
          <w:vertAlign w:val="superscript"/>
        </w:rPr>
        <w:tab/>
      </w:r>
      <w:r w:rsidRPr="006559FF">
        <w:rPr>
          <w:rFonts w:ascii="GHEA Grapalat" w:hAnsi="GHEA Grapalat"/>
          <w:sz w:val="22"/>
          <w:szCs w:val="22"/>
          <w:vertAlign w:val="superscript"/>
        </w:rPr>
        <w:tab/>
      </w:r>
      <w:r w:rsidRPr="006559FF">
        <w:rPr>
          <w:rFonts w:ascii="GHEA Grapalat" w:hAnsi="GHEA Grapalat"/>
          <w:sz w:val="22"/>
          <w:szCs w:val="22"/>
          <w:vertAlign w:val="superscript"/>
        </w:rPr>
        <w:tab/>
      </w:r>
      <w:r w:rsidRPr="006559FF">
        <w:rPr>
          <w:rFonts w:ascii="GHEA Grapalat" w:hAnsi="GHEA Grapalat"/>
          <w:sz w:val="22"/>
          <w:szCs w:val="22"/>
          <w:vertAlign w:val="superscript"/>
        </w:rPr>
        <w:tab/>
      </w:r>
      <w:r w:rsidRPr="006559FF">
        <w:rPr>
          <w:rFonts w:ascii="GHEA Grapalat" w:hAnsi="GHEA Grapalat"/>
          <w:sz w:val="22"/>
          <w:szCs w:val="22"/>
          <w:vertAlign w:val="superscript"/>
        </w:rPr>
        <w:tab/>
        <w:t xml:space="preserve">               </w:t>
      </w:r>
      <w:r w:rsidR="003E0CB2" w:rsidRPr="00B138F3">
        <w:rPr>
          <w:rFonts w:ascii="GHEA Grapalat" w:hAnsi="GHEA Grapalat"/>
          <w:sz w:val="22"/>
          <w:szCs w:val="22"/>
          <w:vertAlign w:val="superscript"/>
        </w:rPr>
        <w:t>код процедуры</w:t>
      </w:r>
    </w:p>
    <w:p w:rsidR="003E0CB2" w:rsidRPr="00B138F3" w:rsidRDefault="003E0CB2" w:rsidP="003E0CB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E0CB2" w:rsidRPr="00B138F3" w:rsidRDefault="003E0CB2" w:rsidP="003E0CB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E0CB2" w:rsidRPr="00B138F3" w:rsidRDefault="003E0CB2" w:rsidP="003E0CB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E0CB2" w:rsidRPr="00B138F3"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E0CB2" w:rsidRPr="00B138F3" w:rsidDel="00A13215" w:rsidRDefault="003E0CB2" w:rsidP="003E0CB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E0CB2" w:rsidRPr="00B138F3" w:rsidRDefault="003E0CB2" w:rsidP="003E0CB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E0CB2" w:rsidRPr="00B138F3" w:rsidRDefault="003E0CB2" w:rsidP="003E0CB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E0CB2" w:rsidRPr="00B138F3" w:rsidRDefault="003E0CB2" w:rsidP="003E0CB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E0CB2" w:rsidRPr="00B138F3" w:rsidRDefault="003E0CB2" w:rsidP="003E0CB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E0CB2" w:rsidRPr="00B138F3" w:rsidRDefault="003E0CB2" w:rsidP="003E0CB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E0CB2" w:rsidRPr="00B138F3" w:rsidRDefault="003E0CB2" w:rsidP="003E0CB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E0CB2" w:rsidRPr="00B138F3" w:rsidRDefault="003E0CB2" w:rsidP="003E0CB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E0CB2" w:rsidRPr="00B138F3" w:rsidRDefault="003E0CB2" w:rsidP="003E0CB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E0CB2" w:rsidRPr="00B138F3" w:rsidRDefault="003E0CB2" w:rsidP="003E0CB2">
      <w:pPr>
        <w:widowControl w:val="0"/>
        <w:spacing w:after="160"/>
        <w:jc w:val="right"/>
        <w:rPr>
          <w:rFonts w:ascii="GHEA Grapalat" w:hAnsi="GHEA Grapalat"/>
          <w:sz w:val="22"/>
          <w:szCs w:val="22"/>
        </w:rPr>
      </w:pPr>
    </w:p>
    <w:p w:rsidR="003E0CB2" w:rsidRPr="00B138F3" w:rsidRDefault="003E0CB2" w:rsidP="003E0CB2">
      <w:pPr>
        <w:widowControl w:val="0"/>
        <w:spacing w:after="160"/>
        <w:jc w:val="right"/>
        <w:rPr>
          <w:rFonts w:ascii="GHEA Grapalat" w:hAnsi="GHEA Grapalat"/>
          <w:sz w:val="22"/>
          <w:szCs w:val="22"/>
        </w:rPr>
      </w:pPr>
      <w:r w:rsidRPr="00B138F3">
        <w:rPr>
          <w:rFonts w:ascii="GHEA Grapalat" w:hAnsi="GHEA Grapalat"/>
          <w:sz w:val="22"/>
          <w:szCs w:val="22"/>
        </w:rPr>
        <w:t>М. П.</w:t>
      </w:r>
    </w:p>
    <w:p w:rsidR="003E0CB2" w:rsidRPr="00B138F3" w:rsidRDefault="003E0CB2" w:rsidP="003E0CB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E0CB2" w:rsidRPr="00B138F3" w:rsidRDefault="003E0CB2" w:rsidP="003E0CB2">
      <w:pPr>
        <w:widowControl w:val="0"/>
        <w:spacing w:after="160"/>
        <w:jc w:val="both"/>
        <w:rPr>
          <w:rFonts w:ascii="GHEA Grapalat" w:hAnsi="GHEA Grapalat"/>
          <w:sz w:val="22"/>
          <w:szCs w:val="22"/>
        </w:rPr>
      </w:pPr>
    </w:p>
    <w:p w:rsidR="003E0CB2" w:rsidRPr="00B138F3" w:rsidRDefault="003E0CB2" w:rsidP="003E0CB2">
      <w:pPr>
        <w:widowControl w:val="0"/>
        <w:spacing w:after="160"/>
        <w:jc w:val="both"/>
        <w:rPr>
          <w:rFonts w:ascii="GHEA Grapalat" w:hAnsi="GHEA Grapalat"/>
          <w:sz w:val="22"/>
          <w:szCs w:val="22"/>
        </w:rPr>
      </w:pPr>
    </w:p>
    <w:p w:rsidR="003E0CB2" w:rsidRPr="00B138F3" w:rsidRDefault="003E0CB2" w:rsidP="003E0CB2">
      <w:pPr>
        <w:rPr>
          <w:sz w:val="22"/>
          <w:szCs w:val="22"/>
        </w:rPr>
      </w:pPr>
    </w:p>
    <w:p w:rsidR="003E0CB2" w:rsidRPr="00B138F3" w:rsidRDefault="003E0CB2" w:rsidP="003E0CB2">
      <w:pPr>
        <w:widowControl w:val="0"/>
        <w:spacing w:after="160"/>
        <w:ind w:left="567" w:right="565"/>
        <w:jc w:val="both"/>
        <w:rPr>
          <w:rFonts w:ascii="GHEA Grapalat" w:hAnsi="GHEA Grapalat"/>
          <w:sz w:val="22"/>
          <w:szCs w:val="22"/>
        </w:rPr>
      </w:pPr>
    </w:p>
    <w:p w:rsidR="003E0CB2" w:rsidRPr="00B138F3" w:rsidRDefault="003E0CB2" w:rsidP="003E0CB2">
      <w:pPr>
        <w:widowControl w:val="0"/>
        <w:spacing w:after="160"/>
        <w:ind w:left="567" w:right="565"/>
        <w:jc w:val="center"/>
        <w:rPr>
          <w:rFonts w:ascii="GHEA Grapalat" w:hAnsi="GHEA Grapalat"/>
          <w:b/>
          <w:sz w:val="22"/>
          <w:szCs w:val="22"/>
        </w:rPr>
      </w:pPr>
    </w:p>
    <w:p w:rsidR="003E0CB2" w:rsidRPr="00B138F3" w:rsidRDefault="003E0CB2" w:rsidP="003E0CB2">
      <w:pPr>
        <w:widowControl w:val="0"/>
        <w:spacing w:after="160"/>
        <w:ind w:left="567" w:right="565"/>
        <w:jc w:val="center"/>
        <w:rPr>
          <w:rFonts w:ascii="GHEA Grapalat" w:hAnsi="GHEA Grapalat"/>
          <w:b/>
          <w:sz w:val="22"/>
          <w:szCs w:val="22"/>
        </w:rPr>
      </w:pPr>
    </w:p>
    <w:p w:rsidR="003E0CB2" w:rsidRPr="00B138F3" w:rsidRDefault="003E0CB2" w:rsidP="003E0CB2">
      <w:pPr>
        <w:widowControl w:val="0"/>
        <w:spacing w:after="160"/>
        <w:ind w:left="567" w:right="565"/>
        <w:jc w:val="center"/>
        <w:rPr>
          <w:rFonts w:ascii="GHEA Grapalat" w:hAnsi="GHEA Grapalat"/>
          <w:b/>
          <w:sz w:val="22"/>
          <w:szCs w:val="22"/>
        </w:rPr>
      </w:pPr>
    </w:p>
    <w:p w:rsidR="003E0CB2" w:rsidRPr="00B138F3" w:rsidRDefault="003E0CB2" w:rsidP="003E0CB2">
      <w:pPr>
        <w:widowControl w:val="0"/>
        <w:spacing w:after="160"/>
        <w:ind w:left="567" w:right="565"/>
        <w:jc w:val="center"/>
        <w:rPr>
          <w:rFonts w:ascii="GHEA Grapalat" w:hAnsi="GHEA Grapalat"/>
          <w:b/>
          <w:sz w:val="22"/>
          <w:szCs w:val="22"/>
        </w:rPr>
      </w:pPr>
    </w:p>
    <w:p w:rsidR="003E0CB2" w:rsidRPr="00B138F3" w:rsidRDefault="003E0CB2" w:rsidP="003E0CB2">
      <w:pPr>
        <w:widowControl w:val="0"/>
        <w:spacing w:after="160"/>
        <w:ind w:left="567" w:right="565"/>
        <w:jc w:val="center"/>
        <w:rPr>
          <w:rFonts w:ascii="GHEA Grapalat" w:hAnsi="GHEA Grapalat"/>
          <w:b/>
          <w:sz w:val="22"/>
          <w:szCs w:val="22"/>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E0CB2" w:rsidRPr="00B138F3" w:rsidTr="00482F0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r>
            <w:r w:rsidR="00EA40F2">
              <w:rPr>
                <w:rFonts w:ascii="GHEA Grapalat" w:hAnsi="GHEA Grapalat"/>
              </w:rPr>
              <w:t>Дата представления: "___" ___ 2</w:t>
            </w:r>
            <w:r w:rsidR="00EA40F2">
              <w:rPr>
                <w:rFonts w:ascii="GHEA Grapalat" w:hAnsi="GHEA Grapalat"/>
                <w:lang w:val="en-US"/>
              </w:rPr>
              <w:t>1</w:t>
            </w:r>
            <w:r w:rsidRPr="00B138F3">
              <w:rPr>
                <w:rFonts w:ascii="GHEA Grapalat" w:hAnsi="GHEA Grapalat"/>
              </w:rPr>
              <w:t>___г.</w:t>
            </w:r>
          </w:p>
        </w:tc>
      </w:tr>
      <w:tr w:rsidR="003E0CB2" w:rsidRPr="00B138F3" w:rsidTr="00482F0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E0CB2" w:rsidRPr="00B138F3" w:rsidTr="00482F0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E0CB2" w:rsidRPr="00B138F3" w:rsidTr="00482F0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597BE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597BE1">
              <w:rPr>
                <w:rFonts w:ascii="GHEA Grapalat" w:hAnsi="GHEA Grapalat"/>
              </w:rPr>
              <w:t xml:space="preserve"> </w:t>
            </w:r>
            <w:r w:rsidR="00597BE1" w:rsidRPr="0000732C">
              <w:rPr>
                <w:rFonts w:ascii="GHEA Grapalat" w:hAnsi="GHEA Grapalat"/>
                <w:i/>
                <w:spacing w:val="6"/>
              </w:rPr>
              <w:t>«Центр по обезвреживанию бродячих животных» ОНКО</w:t>
            </w:r>
          </w:p>
        </w:tc>
      </w:tr>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E0CB2" w:rsidRPr="00B138F3" w:rsidTr="00482F0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597BE1">
              <w:rPr>
                <w:rFonts w:ascii="GHEA Grapalat" w:hAnsi="GHEA Grapalat"/>
              </w:rPr>
              <w:t xml:space="preserve"> </w:t>
            </w:r>
            <w:r w:rsidR="00597BE1" w:rsidRPr="00597BE1">
              <w:rPr>
                <w:rFonts w:ascii="GHEA Grapalat" w:hAnsi="GHEA Grapalat"/>
              </w:rPr>
              <w:t>00482795</w:t>
            </w:r>
          </w:p>
        </w:tc>
      </w:tr>
      <w:tr w:rsidR="003E0CB2" w:rsidRPr="00B138F3" w:rsidTr="00482F0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8D19F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D19F0">
              <w:rPr>
                <w:rFonts w:ascii="GHEA Grapalat" w:hAnsi="GHEA Grapalat"/>
              </w:rPr>
              <w:t xml:space="preserve"> </w:t>
            </w:r>
            <w:r w:rsidR="008D19F0">
              <w:t xml:space="preserve"> &lt;&lt;АКБА</w:t>
            </w:r>
            <w:r w:rsidR="008D19F0" w:rsidRPr="008D19F0">
              <w:rPr>
                <w:rFonts w:ascii="GHEA Grapalat" w:hAnsi="GHEA Grapalat"/>
              </w:rPr>
              <w:t>-</w:t>
            </w:r>
            <w:r w:rsidR="008D19F0">
              <w:rPr>
                <w:rFonts w:ascii="GHEA Grapalat" w:hAnsi="GHEA Grapalat"/>
              </w:rPr>
              <w:t>К</w:t>
            </w:r>
            <w:r w:rsidR="008D19F0" w:rsidRPr="008D19F0">
              <w:rPr>
                <w:rFonts w:ascii="GHEA Grapalat" w:hAnsi="GHEA Grapalat"/>
              </w:rPr>
              <w:t>редит агриколь банк</w:t>
            </w:r>
            <w:r w:rsidR="008D19F0">
              <w:rPr>
                <w:rFonts w:ascii="GHEA Grapalat" w:hAnsi="GHEA Grapalat"/>
              </w:rPr>
              <w:t>&gt;&gt;</w:t>
            </w:r>
          </w:p>
        </w:tc>
      </w:tr>
      <w:tr w:rsidR="003E0CB2" w:rsidRPr="00B138F3" w:rsidTr="00482F0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EA40F2" w:rsidRDefault="003E0CB2" w:rsidP="00482F0F">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EA40F2">
              <w:rPr>
                <w:rFonts w:ascii="GHEA Grapalat" w:hAnsi="GHEA Grapalat"/>
                <w:lang w:val="en-US"/>
              </w:rPr>
              <w:t xml:space="preserve"> 22031540164000</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3E0CB2" w:rsidRPr="00B138F3" w:rsidTr="00482F0F">
        <w:trPr>
          <w:trHeight w:val="424"/>
        </w:trPr>
        <w:tc>
          <w:tcPr>
            <w:tcW w:w="10980" w:type="dxa"/>
            <w:gridSpan w:val="2"/>
            <w:tcBorders>
              <w:top w:val="single" w:sz="4" w:space="0" w:color="auto"/>
              <w:left w:val="single" w:sz="4" w:space="0" w:color="auto"/>
              <w:right w:val="single" w:sz="4" w:space="0" w:color="000000"/>
            </w:tcBorders>
            <w:noWrap/>
            <w:vAlign w:val="bottom"/>
          </w:tcPr>
          <w:p w:rsidR="003E0CB2" w:rsidRPr="00262688" w:rsidRDefault="003E0CB2" w:rsidP="00262688">
            <w:pPr>
              <w:pStyle w:val="BodyTextIndent3"/>
              <w:widowControl w:val="0"/>
              <w:spacing w:after="160" w:line="240" w:lineRule="auto"/>
              <w:jc w:val="right"/>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597BE1">
              <w:rPr>
                <w:rFonts w:ascii="GHEA Grapalat" w:hAnsi="GHEA Grapalat"/>
              </w:rPr>
              <w:t xml:space="preserve"> </w:t>
            </w:r>
            <w:r w:rsidR="00597BE1" w:rsidRPr="00597BE1">
              <w:rPr>
                <w:rFonts w:ascii="GHEA Grapalat" w:hAnsi="GHEA Grapalat"/>
                <w:b/>
                <w:sz w:val="24"/>
                <w:szCs w:val="24"/>
              </w:rPr>
              <w:t xml:space="preserve"> </w:t>
            </w:r>
            <w:r w:rsidR="00504D41" w:rsidRPr="00597BE1">
              <w:rPr>
                <w:rFonts w:ascii="GHEA Grapalat" w:hAnsi="GHEA Grapalat"/>
                <w:b/>
                <w:sz w:val="24"/>
                <w:szCs w:val="24"/>
              </w:rPr>
              <w:t xml:space="preserve"> </w:t>
            </w:r>
            <w:r w:rsidR="00504D41" w:rsidRPr="00504D41">
              <w:rPr>
                <w:rFonts w:ascii="GHEA Grapalat" w:hAnsi="GHEA Grapalat"/>
              </w:rPr>
              <w:t>ЦОБЖ-HМААПДЗБ-2022/24</w:t>
            </w:r>
          </w:p>
        </w:tc>
      </w:tr>
      <w:tr w:rsidR="003E0CB2" w:rsidRPr="00B138F3" w:rsidTr="00482F0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E0CB2" w:rsidRPr="00B138F3" w:rsidTr="00482F0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E0CB2" w:rsidRPr="00B138F3" w:rsidTr="00482F0F">
        <w:trPr>
          <w:trHeight w:val="2194"/>
        </w:trPr>
        <w:tc>
          <w:tcPr>
            <w:tcW w:w="5616" w:type="dxa"/>
            <w:tcBorders>
              <w:top w:val="nil"/>
              <w:left w:val="single" w:sz="4" w:space="0" w:color="auto"/>
              <w:bottom w:val="single" w:sz="4" w:space="0" w:color="auto"/>
              <w:right w:val="single" w:sz="4" w:space="0" w:color="auto"/>
            </w:tcBorders>
            <w:noWrap/>
            <w:vAlign w:val="bottom"/>
          </w:tcPr>
          <w:p w:rsidR="003E0CB2" w:rsidRPr="00B138F3" w:rsidRDefault="003E0CB2" w:rsidP="00482F0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spacing w:after="160"/>
              <w:jc w:val="right"/>
              <w:rPr>
                <w:rFonts w:ascii="GHEA Grapalat" w:hAnsi="GHEA Grapalat" w:cs="Tahoma"/>
              </w:rPr>
            </w:pPr>
            <w:r w:rsidRPr="00B138F3">
              <w:rPr>
                <w:rFonts w:ascii="GHEA Grapalat" w:hAnsi="GHEA Grapalat"/>
              </w:rPr>
              <w:t>/____________________/</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spacing w:after="160"/>
              <w:jc w:val="right"/>
              <w:rPr>
                <w:rFonts w:ascii="GHEA Grapalat" w:hAnsi="GHEA Grapalat" w:cs="Sylfaen"/>
              </w:rPr>
            </w:pPr>
            <w:r w:rsidRPr="00B138F3">
              <w:rPr>
                <w:rFonts w:ascii="GHEA Grapalat" w:hAnsi="GHEA Grapalat"/>
              </w:rPr>
              <w:t>/____________________/</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E0CB2" w:rsidRPr="00B138F3" w:rsidRDefault="003E0CB2" w:rsidP="00482F0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E0CB2" w:rsidRPr="00B138F3" w:rsidRDefault="003E0CB2" w:rsidP="00482F0F">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spacing w:after="160"/>
              <w:jc w:val="right"/>
              <w:rPr>
                <w:rFonts w:ascii="GHEA Grapalat" w:hAnsi="GHEA Grapalat" w:cs="Sylfaen"/>
              </w:rPr>
            </w:pPr>
            <w:r w:rsidRPr="00B138F3">
              <w:rPr>
                <w:rFonts w:ascii="GHEA Grapalat" w:hAnsi="GHEA Grapalat"/>
              </w:rPr>
              <w:t>/____________________/</w:t>
            </w:r>
          </w:p>
          <w:p w:rsidR="003E0CB2" w:rsidRPr="00B138F3" w:rsidRDefault="003E0CB2" w:rsidP="00482F0F">
            <w:pPr>
              <w:widowControl w:val="0"/>
              <w:spacing w:after="160"/>
              <w:jc w:val="right"/>
              <w:rPr>
                <w:rFonts w:ascii="GHEA Grapalat" w:hAnsi="GHEA Grapalat" w:cs="Tahoma"/>
              </w:rPr>
            </w:pPr>
          </w:p>
          <w:p w:rsidR="003E0CB2" w:rsidRPr="00B138F3" w:rsidRDefault="003E0CB2" w:rsidP="00482F0F">
            <w:pPr>
              <w:widowControl w:val="0"/>
              <w:spacing w:after="160"/>
              <w:jc w:val="right"/>
              <w:rPr>
                <w:rFonts w:ascii="GHEA Grapalat" w:hAnsi="GHEA Grapalat" w:cs="Sylfaen"/>
              </w:rPr>
            </w:pPr>
            <w:r w:rsidRPr="00B138F3">
              <w:rPr>
                <w:rFonts w:ascii="GHEA Grapalat" w:hAnsi="GHEA Grapalat"/>
              </w:rPr>
              <w:t>/____________________/</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E0CB2" w:rsidRPr="00B138F3" w:rsidTr="00482F0F">
        <w:trPr>
          <w:trHeight w:val="2194"/>
        </w:trPr>
        <w:tc>
          <w:tcPr>
            <w:tcW w:w="5616" w:type="dxa"/>
            <w:tcBorders>
              <w:top w:val="single" w:sz="4" w:space="0" w:color="auto"/>
              <w:left w:val="single" w:sz="4" w:space="0" w:color="auto"/>
              <w:right w:val="single" w:sz="4" w:space="0" w:color="auto"/>
            </w:tcBorders>
            <w:noWrap/>
            <w:vAlign w:val="bottom"/>
          </w:tcPr>
          <w:p w:rsidR="003E0CB2" w:rsidRPr="00B138F3" w:rsidRDefault="003E0CB2" w:rsidP="00482F0F">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E0CB2" w:rsidRPr="00B138F3" w:rsidRDefault="003E0CB2" w:rsidP="00482F0F">
            <w:pPr>
              <w:widowControl w:val="0"/>
              <w:spacing w:after="160"/>
              <w:rPr>
                <w:rFonts w:ascii="GHEA Grapalat" w:hAnsi="GHEA Grapalat"/>
              </w:rPr>
            </w:pPr>
          </w:p>
          <w:p w:rsidR="003E0CB2" w:rsidRPr="00B138F3" w:rsidRDefault="003E0CB2" w:rsidP="00482F0F">
            <w:pPr>
              <w:widowControl w:val="0"/>
              <w:jc w:val="right"/>
              <w:rPr>
                <w:rFonts w:ascii="GHEA Grapalat" w:hAnsi="GHEA Grapalat" w:cs="Tahoma"/>
              </w:rPr>
            </w:pPr>
            <w:r w:rsidRPr="00B138F3">
              <w:rPr>
                <w:rFonts w:ascii="GHEA Grapalat" w:hAnsi="GHEA Grapalat"/>
              </w:rPr>
              <w:t>/____________________/</w:t>
            </w:r>
          </w:p>
          <w:p w:rsidR="003E0CB2" w:rsidRPr="00B138F3" w:rsidRDefault="003E0CB2" w:rsidP="00482F0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E0CB2" w:rsidRPr="00B138F3" w:rsidRDefault="003E0CB2" w:rsidP="00482F0F">
            <w:pPr>
              <w:widowControl w:val="0"/>
              <w:spacing w:after="160"/>
              <w:rPr>
                <w:rFonts w:ascii="GHEA Grapalat" w:hAnsi="GHEA Grapalat" w:cs="Tahoma"/>
              </w:rPr>
            </w:pPr>
          </w:p>
          <w:p w:rsidR="003E0CB2" w:rsidRPr="00B138F3" w:rsidRDefault="003E0CB2" w:rsidP="00482F0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E0CB2" w:rsidRPr="00B138F3" w:rsidRDefault="003E0CB2" w:rsidP="00482F0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E0CB2" w:rsidRPr="00B138F3" w:rsidRDefault="003E0CB2" w:rsidP="00482F0F">
            <w:pPr>
              <w:widowControl w:val="0"/>
              <w:spacing w:after="160"/>
              <w:rPr>
                <w:rFonts w:ascii="GHEA Grapalat" w:hAnsi="GHEA Grapalat" w:cs="Tahoma"/>
              </w:rPr>
            </w:pPr>
          </w:p>
          <w:p w:rsidR="003E0CB2" w:rsidRPr="00B138F3" w:rsidRDefault="003E0CB2" w:rsidP="00482F0F">
            <w:pPr>
              <w:widowControl w:val="0"/>
              <w:jc w:val="right"/>
              <w:rPr>
                <w:rFonts w:ascii="GHEA Grapalat" w:hAnsi="GHEA Grapalat" w:cs="Tahoma"/>
              </w:rPr>
            </w:pPr>
            <w:r w:rsidRPr="00B138F3">
              <w:rPr>
                <w:rFonts w:ascii="GHEA Grapalat" w:hAnsi="GHEA Grapalat"/>
              </w:rPr>
              <w:t>/____________________/</w:t>
            </w:r>
          </w:p>
          <w:p w:rsidR="003E0CB2" w:rsidRPr="00B138F3" w:rsidRDefault="003E0CB2" w:rsidP="00482F0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E0CB2" w:rsidRPr="00B138F3" w:rsidRDefault="003E0CB2" w:rsidP="00482F0F">
            <w:pPr>
              <w:widowControl w:val="0"/>
              <w:spacing w:after="160"/>
              <w:rPr>
                <w:rFonts w:ascii="GHEA Grapalat" w:hAnsi="GHEA Grapalat" w:cs="Arial"/>
              </w:rPr>
            </w:pPr>
          </w:p>
        </w:tc>
      </w:tr>
      <w:tr w:rsidR="003E0CB2" w:rsidRPr="00B138F3" w:rsidTr="00482F0F">
        <w:trPr>
          <w:trHeight w:val="2194"/>
        </w:trPr>
        <w:tc>
          <w:tcPr>
            <w:tcW w:w="5616" w:type="dxa"/>
            <w:tcBorders>
              <w:top w:val="nil"/>
              <w:left w:val="single" w:sz="4" w:space="0" w:color="auto"/>
              <w:bottom w:val="single" w:sz="4" w:space="0" w:color="auto"/>
              <w:right w:val="single" w:sz="4" w:space="0" w:color="auto"/>
            </w:tcBorders>
            <w:noWrap/>
            <w:vAlign w:val="bottom"/>
          </w:tcPr>
          <w:p w:rsidR="003E0CB2" w:rsidRPr="00B138F3" w:rsidRDefault="003E0CB2" w:rsidP="00482F0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E0CB2" w:rsidRPr="00B138F3" w:rsidRDefault="003E0CB2" w:rsidP="00482F0F">
            <w:pPr>
              <w:widowControl w:val="0"/>
              <w:spacing w:after="160"/>
              <w:rPr>
                <w:rFonts w:ascii="GHEA Grapalat" w:hAnsi="GHEA Grapalat" w:cs="Sylfaen"/>
              </w:rPr>
            </w:pPr>
          </w:p>
          <w:p w:rsidR="003E0CB2" w:rsidRPr="00B138F3" w:rsidRDefault="00EA40F2" w:rsidP="00482F0F">
            <w:pPr>
              <w:widowControl w:val="0"/>
              <w:spacing w:after="160"/>
              <w:ind w:right="155"/>
              <w:jc w:val="right"/>
              <w:rPr>
                <w:rFonts w:ascii="GHEA Grapalat" w:hAnsi="GHEA Grapalat" w:cs="Sylfaen"/>
                <w:lang w:val="en-US"/>
              </w:rPr>
            </w:pPr>
            <w:r>
              <w:rPr>
                <w:rFonts w:ascii="GHEA Grapalat" w:hAnsi="GHEA Grapalat"/>
              </w:rPr>
              <w:t>24.в"___" ___ 2</w:t>
            </w:r>
            <w:r>
              <w:rPr>
                <w:rFonts w:ascii="GHEA Grapalat" w:hAnsi="GHEA Grapalat"/>
                <w:lang w:val="en-US"/>
              </w:rPr>
              <w:t>1</w:t>
            </w:r>
            <w:r w:rsidR="003E0CB2" w:rsidRPr="00B138F3">
              <w:rPr>
                <w:rFonts w:ascii="GHEA Grapalat" w:hAnsi="GHEA Grapalat"/>
              </w:rPr>
              <w:t xml:space="preserve">___ г. </w:t>
            </w:r>
          </w:p>
        </w:tc>
        <w:tc>
          <w:tcPr>
            <w:tcW w:w="5364" w:type="dxa"/>
            <w:tcBorders>
              <w:top w:val="nil"/>
              <w:left w:val="nil"/>
              <w:bottom w:val="single" w:sz="4" w:space="0" w:color="auto"/>
              <w:right w:val="single" w:sz="4" w:space="0" w:color="auto"/>
            </w:tcBorders>
            <w:noWrap/>
            <w:vAlign w:val="bottom"/>
          </w:tcPr>
          <w:p w:rsidR="003E0CB2" w:rsidRPr="00B138F3" w:rsidRDefault="003E0CB2" w:rsidP="00482F0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E0CB2" w:rsidRPr="00B138F3" w:rsidRDefault="003E0CB2" w:rsidP="00482F0F">
            <w:pPr>
              <w:widowControl w:val="0"/>
              <w:spacing w:after="160"/>
              <w:rPr>
                <w:rFonts w:ascii="GHEA Grapalat" w:hAnsi="GHEA Grapalat"/>
              </w:rPr>
            </w:pPr>
          </w:p>
          <w:p w:rsidR="003E0CB2" w:rsidRPr="00B138F3" w:rsidRDefault="003E0CB2" w:rsidP="00482F0F">
            <w:pPr>
              <w:widowControl w:val="0"/>
              <w:spacing w:after="160"/>
              <w:jc w:val="right"/>
              <w:rPr>
                <w:rFonts w:ascii="GHEA Grapalat" w:hAnsi="GHEA Grapalat" w:cs="Sylfaen"/>
              </w:rPr>
            </w:pPr>
            <w:r w:rsidRPr="00B138F3">
              <w:rPr>
                <w:rFonts w:ascii="GHEA Grapalat" w:hAnsi="GHEA Grapalat"/>
              </w:rPr>
              <w:t xml:space="preserve">23.в </w:t>
            </w:r>
            <w:r w:rsidR="00EA40F2">
              <w:rPr>
                <w:rFonts w:ascii="GHEA Grapalat" w:hAnsi="GHEA Grapalat"/>
              </w:rPr>
              <w:t>Дата исполнения: "___" ___ 2</w:t>
            </w:r>
            <w:r w:rsidR="00EA40F2" w:rsidRPr="00AA762B">
              <w:rPr>
                <w:rFonts w:ascii="GHEA Grapalat" w:hAnsi="GHEA Grapalat"/>
              </w:rPr>
              <w:t>1</w:t>
            </w:r>
            <w:r w:rsidRPr="00B138F3">
              <w:rPr>
                <w:rFonts w:ascii="GHEA Grapalat" w:hAnsi="GHEA Grapalat"/>
              </w:rPr>
              <w:t>___г.</w:t>
            </w:r>
          </w:p>
        </w:tc>
      </w:tr>
    </w:tbl>
    <w:p w:rsidR="003E0CB2" w:rsidRPr="00B138F3" w:rsidRDefault="003E0CB2" w:rsidP="003E0CB2">
      <w:pPr>
        <w:widowControl w:val="0"/>
        <w:spacing w:after="160"/>
        <w:jc w:val="center"/>
        <w:rPr>
          <w:rFonts w:ascii="GHEA Grapalat" w:hAnsi="GHEA Grapalat" w:cs="Sylfaen"/>
        </w:rPr>
      </w:pPr>
    </w:p>
    <w:p w:rsidR="003E0CB2" w:rsidRPr="00B138F3" w:rsidRDefault="003E0CB2" w:rsidP="003E0CB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E0CB2" w:rsidRPr="00B138F3" w:rsidRDefault="003E0CB2" w:rsidP="003E0CB2">
      <w:pPr>
        <w:rPr>
          <w:rFonts w:ascii="GHEA Grapalat" w:hAnsi="GHEA Grapalat" w:cs="Sylfaen"/>
        </w:rPr>
      </w:pPr>
      <w:r w:rsidRPr="00B138F3">
        <w:rPr>
          <w:rFonts w:ascii="GHEA Grapalat" w:hAnsi="GHEA Grapalat" w:cs="Sylfaen"/>
        </w:rPr>
        <w:br w:type="page"/>
      </w:r>
    </w:p>
    <w:p w:rsidR="003E0CB2" w:rsidRPr="00B138F3" w:rsidRDefault="003E0CB2" w:rsidP="003E0CB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E0CB2" w:rsidRPr="00B138F3" w:rsidTr="00482F0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E0CB2" w:rsidRPr="00B138F3" w:rsidTr="00482F0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DB7787" w:rsidRDefault="003E0CB2" w:rsidP="00482F0F">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Del="0010680B"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3E0CB2" w:rsidRPr="00B138F3" w:rsidRDefault="003E0CB2" w:rsidP="00482F0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3E0CB2" w:rsidRPr="00B138F3" w:rsidRDefault="003E0CB2" w:rsidP="00482F0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bl>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3E0CB2" w:rsidRPr="00262688" w:rsidRDefault="003E0CB2" w:rsidP="003E0CB2">
      <w:pPr>
        <w:widowControl w:val="0"/>
        <w:spacing w:after="160"/>
        <w:jc w:val="right"/>
        <w:rPr>
          <w:rFonts w:ascii="GHEA Grapalat" w:hAnsi="GHEA Grapalat" w:cs="GHEA Grapalat"/>
          <w:i/>
        </w:rPr>
      </w:pPr>
      <w:r w:rsidRPr="00B138F3">
        <w:rPr>
          <w:rFonts w:ascii="GHEA Grapalat" w:hAnsi="GHEA Grapalat"/>
          <w:i/>
        </w:rPr>
        <w:t xml:space="preserve">к Приглашению </w:t>
      </w:r>
      <w:r w:rsidR="00484200" w:rsidRPr="00484200">
        <w:rPr>
          <w:rFonts w:ascii="GHEA Grapalat" w:hAnsi="GHEA Grapalat"/>
          <w:i/>
        </w:rPr>
        <w:t>на запросе котировок</w:t>
      </w:r>
      <w:r w:rsidRPr="00B138F3">
        <w:rPr>
          <w:rFonts w:ascii="GHEA Grapalat" w:hAnsi="GHEA Grapalat"/>
          <w:i/>
        </w:rPr>
        <w:br/>
        <w:t xml:space="preserve">под кодом </w:t>
      </w:r>
      <w:r w:rsidR="00504D41" w:rsidRPr="00504D41">
        <w:rPr>
          <w:rFonts w:ascii="GHEA Grapalat" w:hAnsi="GHEA Grapalat"/>
          <w:i/>
        </w:rPr>
        <w:t>ЦОБЖ-HМААПДЗБ-2022/24</w:t>
      </w:r>
    </w:p>
    <w:p w:rsidR="003E0CB2" w:rsidRPr="00B138F3" w:rsidRDefault="003E0CB2" w:rsidP="003E0CB2">
      <w:pPr>
        <w:widowControl w:val="0"/>
        <w:spacing w:after="160"/>
        <w:jc w:val="center"/>
        <w:rPr>
          <w:rFonts w:ascii="GHEA Grapalat" w:hAnsi="GHEA Grapalat"/>
          <w:b/>
        </w:rPr>
      </w:pPr>
    </w:p>
    <w:p w:rsidR="003E0CB2" w:rsidRPr="00B138F3" w:rsidRDefault="003E0CB2" w:rsidP="003E0CB2">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3E0CB2" w:rsidRPr="00B138F3" w:rsidRDefault="003E0CB2" w:rsidP="003E0CB2">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E0CB2" w:rsidRPr="00B138F3" w:rsidTr="00482F0F">
        <w:tc>
          <w:tcPr>
            <w:tcW w:w="4786" w:type="dxa"/>
          </w:tcPr>
          <w:p w:rsidR="003E0CB2" w:rsidRPr="00B138F3" w:rsidRDefault="003E0CB2" w:rsidP="00482F0F">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3E0CB2" w:rsidRPr="00B138F3" w:rsidRDefault="003E0CB2" w:rsidP="00202C07">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8D19F0">
              <w:rPr>
                <w:rFonts w:ascii="GHEA Grapalat" w:hAnsi="GHEA Grapalat"/>
              </w:rPr>
              <w:t>2</w:t>
            </w:r>
            <w:r w:rsidR="00202C07">
              <w:rPr>
                <w:rFonts w:ascii="GHEA Grapalat" w:hAnsi="GHEA Grapalat"/>
                <w:lang w:val="hy-AM"/>
              </w:rPr>
              <w:t>2</w:t>
            </w:r>
            <w:r w:rsidRPr="00B138F3">
              <w:rPr>
                <w:rFonts w:ascii="GHEA Grapalat" w:hAnsi="GHEA Grapalat"/>
              </w:rPr>
              <w:t>г.</w:t>
            </w:r>
            <w:r w:rsidRPr="00B138F3">
              <w:rPr>
                <w:rStyle w:val="FootnoteReference"/>
                <w:rFonts w:ascii="GHEA Grapalat" w:hAnsi="GHEA Grapalat"/>
              </w:rPr>
              <w:footnoteReference w:customMarkFollows="1" w:id="9"/>
              <w:t>**</w:t>
            </w:r>
          </w:p>
        </w:tc>
      </w:tr>
    </w:tbl>
    <w:p w:rsidR="003E0CB2" w:rsidRPr="00B138F3" w:rsidRDefault="003E0CB2" w:rsidP="003E0CB2">
      <w:pPr>
        <w:widowControl w:val="0"/>
        <w:spacing w:after="160"/>
        <w:rPr>
          <w:rFonts w:ascii="GHEA Grapalat" w:hAnsi="GHEA Grapalat" w:cs="GHEA Grapalat"/>
          <w:b/>
        </w:rPr>
      </w:pPr>
    </w:p>
    <w:p w:rsidR="003E0CB2" w:rsidRPr="00B138F3" w:rsidRDefault="003E0CB2" w:rsidP="003E0CB2">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3E0CB2" w:rsidRPr="00B138F3" w:rsidRDefault="003E0CB2" w:rsidP="003E0CB2">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3E0CB2" w:rsidRPr="00B138F3" w:rsidRDefault="003E0CB2" w:rsidP="003E0CB2">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3E0CB2" w:rsidRPr="00B138F3" w:rsidRDefault="003E0CB2" w:rsidP="003E0CB2">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3E0CB2" w:rsidRPr="00B138F3" w:rsidRDefault="003E0CB2" w:rsidP="003E0CB2">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E0CB2" w:rsidRPr="00B138F3" w:rsidRDefault="003E0CB2" w:rsidP="003E0CB2">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3E0CB2" w:rsidRPr="00B138F3" w:rsidRDefault="003E0CB2" w:rsidP="003E0CB2">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3E0CB2" w:rsidRPr="00B138F3" w:rsidRDefault="003E0CB2" w:rsidP="003E0CB2">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3E0CB2" w:rsidRPr="00B138F3" w:rsidRDefault="003E0CB2" w:rsidP="003E0CB2">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504D41" w:rsidRPr="00504D41">
        <w:rPr>
          <w:rFonts w:ascii="GHEA Grapalat" w:hAnsi="GHEA Grapalat"/>
        </w:rPr>
        <w:t>ЦОБЖ-HМААПДЗБ-2022/24</w:t>
      </w:r>
      <w:r w:rsidRPr="00B138F3">
        <w:rPr>
          <w:rFonts w:ascii="GHEA Grapalat" w:hAnsi="GHEA Grapalat"/>
        </w:rPr>
        <w:t>*.</w:t>
      </w:r>
    </w:p>
    <w:p w:rsidR="003E0CB2" w:rsidRPr="00B138F3" w:rsidRDefault="00262688" w:rsidP="00262688">
      <w:pPr>
        <w:widowControl w:val="0"/>
        <w:spacing w:after="160"/>
        <w:ind w:left="3540" w:firstLine="708"/>
        <w:jc w:val="both"/>
        <w:rPr>
          <w:rFonts w:ascii="GHEA Grapalat" w:hAnsi="GHEA Grapalat" w:cs="GHEA Grapalat"/>
        </w:rPr>
      </w:pPr>
      <w:r w:rsidRPr="006559FF">
        <w:rPr>
          <w:rFonts w:ascii="GHEA Grapalat" w:hAnsi="GHEA Grapalat"/>
          <w:vertAlign w:val="superscript"/>
        </w:rPr>
        <w:t xml:space="preserve"> </w:t>
      </w:r>
      <w:r w:rsidR="003E0CB2" w:rsidRPr="00B138F3">
        <w:rPr>
          <w:rFonts w:ascii="GHEA Grapalat" w:hAnsi="GHEA Grapalat"/>
          <w:vertAlign w:val="superscript"/>
        </w:rPr>
        <w:t>код процедуры</w:t>
      </w:r>
    </w:p>
    <w:p w:rsidR="003E0CB2" w:rsidRPr="00B138F3" w:rsidRDefault="003E0CB2" w:rsidP="003E0CB2">
      <w:pPr>
        <w:rPr>
          <w:rFonts w:ascii="GHEA Grapalat" w:hAnsi="GHEA Grapalat"/>
        </w:rPr>
      </w:pPr>
      <w:r w:rsidRPr="00B138F3">
        <w:rPr>
          <w:rFonts w:ascii="GHEA Grapalat" w:hAnsi="GHEA Grapalat"/>
        </w:rPr>
        <w:br w:type="page"/>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3E0CB2" w:rsidRPr="00B138F3" w:rsidRDefault="003E0CB2" w:rsidP="003E0CB2">
      <w:pPr>
        <w:widowControl w:val="0"/>
        <w:spacing w:after="160"/>
        <w:jc w:val="center"/>
        <w:rPr>
          <w:rFonts w:ascii="GHEA Grapalat" w:hAnsi="GHEA Grapalat" w:cs="GHEA Grapalat"/>
          <w:b/>
          <w:bCs/>
        </w:rPr>
      </w:pPr>
      <w:r w:rsidRPr="00B138F3">
        <w:rPr>
          <w:rFonts w:ascii="GHEA Grapalat" w:hAnsi="GHEA Grapalat"/>
          <w:b/>
        </w:rPr>
        <w:t>2. Иные условия</w:t>
      </w:r>
    </w:p>
    <w:p w:rsidR="003E0CB2" w:rsidRPr="00B253E1" w:rsidRDefault="003E0CB2" w:rsidP="003E0CB2">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3E0CB2" w:rsidRPr="00B138F3"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3E0CB2" w:rsidRPr="00B138F3" w:rsidDel="00A13215" w:rsidRDefault="003E0CB2" w:rsidP="003E0CB2">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E0CB2" w:rsidRPr="00B138F3" w:rsidRDefault="003E0CB2" w:rsidP="003E0CB2">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3E0CB2" w:rsidRPr="00B138F3" w:rsidRDefault="003E0CB2" w:rsidP="003E0CB2">
      <w:pPr>
        <w:widowControl w:val="0"/>
        <w:jc w:val="both"/>
        <w:rPr>
          <w:rFonts w:ascii="GHEA Grapalat" w:hAnsi="GHEA Grapalat"/>
        </w:rPr>
      </w:pPr>
      <w:r w:rsidRPr="00B138F3">
        <w:rPr>
          <w:rFonts w:ascii="GHEA Grapalat" w:hAnsi="GHEA Grapalat"/>
        </w:rPr>
        <w:t>_______________________________________</w:t>
      </w:r>
    </w:p>
    <w:p w:rsidR="003E0CB2" w:rsidRPr="00B138F3" w:rsidRDefault="003E0CB2" w:rsidP="003E0CB2">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3E0CB2" w:rsidRPr="00B138F3" w:rsidRDefault="003E0CB2" w:rsidP="003E0CB2">
      <w:pPr>
        <w:widowControl w:val="0"/>
        <w:jc w:val="both"/>
        <w:rPr>
          <w:rFonts w:ascii="GHEA Grapalat" w:hAnsi="GHEA Grapalat"/>
        </w:rPr>
      </w:pPr>
      <w:r w:rsidRPr="00B138F3">
        <w:rPr>
          <w:rFonts w:ascii="GHEA Grapalat" w:hAnsi="GHEA Grapalat"/>
        </w:rPr>
        <w:t>_______________________________________</w:t>
      </w:r>
    </w:p>
    <w:p w:rsidR="003E0CB2" w:rsidRPr="00B138F3" w:rsidRDefault="003E0CB2" w:rsidP="003E0CB2">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3E0CB2" w:rsidRPr="00B138F3" w:rsidRDefault="003E0CB2" w:rsidP="003E0CB2">
      <w:pPr>
        <w:widowControl w:val="0"/>
        <w:jc w:val="both"/>
        <w:rPr>
          <w:rFonts w:ascii="GHEA Grapalat" w:hAnsi="GHEA Grapalat"/>
        </w:rPr>
      </w:pPr>
      <w:r w:rsidRPr="00B138F3">
        <w:rPr>
          <w:rFonts w:ascii="GHEA Grapalat" w:hAnsi="GHEA Grapalat"/>
        </w:rPr>
        <w:t>_______________________________________</w:t>
      </w:r>
    </w:p>
    <w:p w:rsidR="003E0CB2" w:rsidRPr="00B138F3" w:rsidRDefault="003E0CB2" w:rsidP="003E0CB2">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3E0CB2" w:rsidRPr="00B138F3" w:rsidRDefault="003E0CB2" w:rsidP="003E0CB2">
      <w:pPr>
        <w:widowControl w:val="0"/>
        <w:jc w:val="both"/>
        <w:rPr>
          <w:rFonts w:ascii="GHEA Grapalat" w:hAnsi="GHEA Grapalat"/>
        </w:rPr>
      </w:pPr>
      <w:r w:rsidRPr="00B138F3">
        <w:rPr>
          <w:rFonts w:ascii="GHEA Grapalat" w:hAnsi="GHEA Grapalat"/>
        </w:rPr>
        <w:t>_______________________________________</w:t>
      </w:r>
    </w:p>
    <w:p w:rsidR="003E0CB2" w:rsidRPr="00B138F3" w:rsidRDefault="003E0CB2" w:rsidP="003E0CB2">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3E0CB2" w:rsidRPr="00B138F3" w:rsidRDefault="003E0CB2" w:rsidP="003E0CB2">
      <w:pPr>
        <w:widowControl w:val="0"/>
        <w:jc w:val="both"/>
        <w:rPr>
          <w:rFonts w:ascii="GHEA Grapalat" w:hAnsi="GHEA Grapalat"/>
        </w:rPr>
      </w:pPr>
      <w:r w:rsidRPr="00B138F3">
        <w:rPr>
          <w:rFonts w:ascii="GHEA Grapalat" w:hAnsi="GHEA Grapalat"/>
        </w:rPr>
        <w:t>_______________________________________</w:t>
      </w:r>
    </w:p>
    <w:p w:rsidR="003E0CB2" w:rsidRPr="00B138F3" w:rsidRDefault="003E0CB2" w:rsidP="003E0CB2">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3E0CB2" w:rsidRPr="00B138F3" w:rsidRDefault="003E0CB2" w:rsidP="003E0CB2">
      <w:pPr>
        <w:widowControl w:val="0"/>
        <w:jc w:val="both"/>
        <w:rPr>
          <w:rFonts w:ascii="GHEA Grapalat" w:hAnsi="GHEA Grapalat"/>
        </w:rPr>
      </w:pPr>
      <w:r w:rsidRPr="00B138F3">
        <w:rPr>
          <w:rFonts w:ascii="GHEA Grapalat" w:hAnsi="GHEA Grapalat"/>
        </w:rPr>
        <w:t>_______________________________________</w:t>
      </w:r>
    </w:p>
    <w:p w:rsidR="003E0CB2" w:rsidRPr="00B138F3" w:rsidRDefault="003E0CB2" w:rsidP="003E0CB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3E0CB2" w:rsidRPr="00B138F3" w:rsidRDefault="003E0CB2" w:rsidP="003E0CB2">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E0CB2" w:rsidRPr="00B138F3" w:rsidTr="00482F0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E0CB2" w:rsidRPr="00B138F3" w:rsidTr="00482F0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E0CB2" w:rsidRPr="00B138F3" w:rsidTr="00482F0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E0CB2" w:rsidRPr="00B138F3" w:rsidTr="00482F0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AA762B" w:rsidRDefault="003E0CB2" w:rsidP="00482F0F">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00AA762B">
              <w:rPr>
                <w:rFonts w:ascii="GHEA Grapalat" w:hAnsi="GHEA Grapalat"/>
              </w:rPr>
              <w:t xml:space="preserve"> </w:t>
            </w:r>
            <w:r w:rsidR="00AA762B">
              <w:rPr>
                <w:rFonts w:ascii="GHEA Grapalat" w:hAnsi="GHEA Grapalat"/>
                <w:lang w:val="hy-AM"/>
              </w:rPr>
              <w:t xml:space="preserve"> </w:t>
            </w:r>
            <w:r w:rsidR="00AA762B" w:rsidRPr="0000732C">
              <w:rPr>
                <w:rFonts w:ascii="GHEA Grapalat" w:hAnsi="GHEA Grapalat"/>
                <w:i/>
                <w:spacing w:val="6"/>
              </w:rPr>
              <w:t>«Центр по обезвреживанию бродячих животных» ОНКО</w:t>
            </w:r>
          </w:p>
        </w:tc>
      </w:tr>
      <w:tr w:rsidR="003E0CB2" w:rsidRPr="00B138F3" w:rsidTr="00482F0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E0CB2" w:rsidRPr="00B138F3" w:rsidTr="00482F0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AA762B" w:rsidRDefault="003E0CB2" w:rsidP="00482F0F">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sidR="008D19F0">
              <w:rPr>
                <w:rFonts w:ascii="GHEA Grapalat" w:hAnsi="GHEA Grapalat"/>
              </w:rPr>
              <w:t xml:space="preserve"> </w:t>
            </w:r>
            <w:r w:rsidR="008D19F0" w:rsidRPr="008D19F0">
              <w:rPr>
                <w:rFonts w:ascii="GHEA Grapalat" w:hAnsi="GHEA Grapalat"/>
              </w:rPr>
              <w:t>00482795</w:t>
            </w:r>
          </w:p>
        </w:tc>
      </w:tr>
      <w:tr w:rsidR="003E0CB2" w:rsidRPr="00B138F3" w:rsidTr="00482F0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762B" w:rsidRPr="00AA762B" w:rsidRDefault="003E0CB2" w:rsidP="00AA762B">
            <w:pPr>
              <w:pStyle w:val="Heading1"/>
              <w:shd w:val="clear" w:color="auto" w:fill="FFFFFF"/>
              <w:spacing w:after="300"/>
              <w:rPr>
                <w:rFonts w:ascii="GHEA Grapalat" w:hAnsi="GHEA Grapalat"/>
                <w:sz w:val="24"/>
                <w:szCs w:val="24"/>
              </w:rPr>
            </w:pPr>
            <w:r w:rsidRPr="00B138F3">
              <w:rPr>
                <w:rFonts w:ascii="GHEA Grapalat" w:hAnsi="GHEA Grapalat"/>
              </w:rPr>
              <w:t>12.</w:t>
            </w:r>
            <w:r w:rsidRPr="00B138F3">
              <w:rPr>
                <w:rFonts w:ascii="GHEA Grapalat" w:hAnsi="GHEA Grapalat"/>
              </w:rPr>
              <w:tab/>
            </w:r>
            <w:r w:rsidRPr="00AA762B">
              <w:rPr>
                <w:rFonts w:ascii="GHEA Grapalat" w:hAnsi="GHEA Grapalat"/>
                <w:sz w:val="24"/>
                <w:szCs w:val="24"/>
              </w:rPr>
              <w:t>Обслуживающая бенефициара Финансовая организация (банк):</w:t>
            </w:r>
            <w:r w:rsidR="00AA762B">
              <w:rPr>
                <w:rFonts w:ascii="GHEA Grapalat" w:hAnsi="GHEA Grapalat"/>
                <w:sz w:val="24"/>
                <w:szCs w:val="24"/>
              </w:rPr>
              <w:t xml:space="preserve"> </w:t>
            </w:r>
            <w:r w:rsidR="00AA762B" w:rsidRPr="00AA762B">
              <w:rPr>
                <w:rFonts w:ascii="GHEA Grapalat" w:hAnsi="GHEA Grapalat"/>
                <w:sz w:val="24"/>
                <w:szCs w:val="24"/>
              </w:rPr>
              <w:t>АКБА Кредит Агриколь банк</w:t>
            </w:r>
          </w:p>
          <w:p w:rsidR="003E0CB2" w:rsidRPr="00B138F3" w:rsidRDefault="003E0CB2" w:rsidP="00482F0F">
            <w:pPr>
              <w:widowControl w:val="0"/>
              <w:tabs>
                <w:tab w:val="left" w:pos="855"/>
              </w:tabs>
              <w:spacing w:after="160"/>
              <w:ind w:left="360"/>
              <w:rPr>
                <w:rFonts w:ascii="GHEA Grapalat" w:hAnsi="GHEA Grapalat"/>
              </w:rPr>
            </w:pPr>
          </w:p>
        </w:tc>
      </w:tr>
      <w:tr w:rsidR="003E0CB2" w:rsidRPr="00B138F3" w:rsidTr="00482F0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8D19F0">
              <w:rPr>
                <w:rFonts w:ascii="GHEA Grapalat" w:hAnsi="GHEA Grapalat"/>
              </w:rPr>
              <w:t xml:space="preserve">  </w:t>
            </w:r>
            <w:r w:rsidR="008D19F0" w:rsidRPr="008D19F0">
              <w:rPr>
                <w:rFonts w:ascii="GHEA Grapalat" w:hAnsi="GHEA Grapalat"/>
              </w:rPr>
              <w:t>220315140164000</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E0CB2" w:rsidRPr="00B138F3" w:rsidTr="00482F0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E0CB2" w:rsidRPr="00B138F3" w:rsidTr="00482F0F">
        <w:trPr>
          <w:trHeight w:val="424"/>
        </w:trPr>
        <w:tc>
          <w:tcPr>
            <w:tcW w:w="10980" w:type="dxa"/>
            <w:gridSpan w:val="2"/>
            <w:tcBorders>
              <w:top w:val="single" w:sz="4" w:space="0" w:color="auto"/>
              <w:left w:val="single" w:sz="4" w:space="0" w:color="auto"/>
              <w:right w:val="single" w:sz="4" w:space="0" w:color="000000"/>
            </w:tcBorders>
            <w:noWrap/>
            <w:vAlign w:val="bottom"/>
          </w:tcPr>
          <w:p w:rsidR="003E0CB2" w:rsidRPr="00504D41" w:rsidRDefault="003E0CB2" w:rsidP="00262688">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A762B">
              <w:rPr>
                <w:rFonts w:ascii="GHEA Grapalat" w:hAnsi="GHEA Grapalat"/>
              </w:rPr>
              <w:t xml:space="preserve"> </w:t>
            </w:r>
            <w:r w:rsidR="008D19F0" w:rsidRPr="00504D41">
              <w:rPr>
                <w:rFonts w:ascii="GHEA Grapalat" w:hAnsi="GHEA Grapalat"/>
              </w:rPr>
              <w:t xml:space="preserve">                     </w:t>
            </w:r>
            <w:r w:rsidR="00504D41" w:rsidRPr="00504D41">
              <w:rPr>
                <w:rFonts w:ascii="GHEA Grapalat" w:hAnsi="GHEA Grapalat"/>
              </w:rPr>
              <w:t xml:space="preserve"> </w:t>
            </w:r>
            <w:r w:rsidR="00504D41" w:rsidRPr="00504D41">
              <w:rPr>
                <w:rFonts w:ascii="GHEA Grapalat" w:hAnsi="GHEA Grapalat"/>
              </w:rPr>
              <w:t>ЦОБЖ-HМААПДЗБ-2022/24</w:t>
            </w:r>
          </w:p>
        </w:tc>
      </w:tr>
      <w:tr w:rsidR="003E0CB2" w:rsidRPr="00B138F3" w:rsidTr="00482F0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E0CB2" w:rsidRPr="00B138F3" w:rsidTr="00482F0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0CB2" w:rsidRPr="00B138F3" w:rsidRDefault="003E0CB2" w:rsidP="00482F0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E0CB2" w:rsidRPr="00B138F3" w:rsidTr="00482F0F">
        <w:trPr>
          <w:trHeight w:val="2194"/>
        </w:trPr>
        <w:tc>
          <w:tcPr>
            <w:tcW w:w="5616" w:type="dxa"/>
            <w:tcBorders>
              <w:top w:val="nil"/>
              <w:left w:val="single" w:sz="4" w:space="0" w:color="auto"/>
              <w:bottom w:val="single" w:sz="4" w:space="0" w:color="auto"/>
              <w:right w:val="single" w:sz="4" w:space="0" w:color="auto"/>
            </w:tcBorders>
            <w:noWrap/>
            <w:vAlign w:val="bottom"/>
          </w:tcPr>
          <w:p w:rsidR="003E0CB2" w:rsidRPr="00B138F3" w:rsidRDefault="003E0CB2" w:rsidP="00482F0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spacing w:after="160"/>
              <w:jc w:val="right"/>
              <w:rPr>
                <w:rFonts w:ascii="GHEA Grapalat" w:hAnsi="GHEA Grapalat" w:cs="Tahoma"/>
              </w:rPr>
            </w:pPr>
            <w:r w:rsidRPr="00B138F3">
              <w:rPr>
                <w:rFonts w:ascii="GHEA Grapalat" w:hAnsi="GHEA Grapalat"/>
              </w:rPr>
              <w:t>/____________________/</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spacing w:after="160"/>
              <w:jc w:val="right"/>
              <w:rPr>
                <w:rFonts w:ascii="GHEA Grapalat" w:hAnsi="GHEA Grapalat" w:cs="Sylfaen"/>
              </w:rPr>
            </w:pPr>
            <w:r w:rsidRPr="00B138F3">
              <w:rPr>
                <w:rFonts w:ascii="GHEA Grapalat" w:hAnsi="GHEA Grapalat"/>
              </w:rPr>
              <w:t>/____________________/</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E0CB2" w:rsidRPr="00B138F3" w:rsidRDefault="003E0CB2" w:rsidP="00482F0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E0CB2" w:rsidRPr="00B138F3" w:rsidRDefault="003E0CB2" w:rsidP="00482F0F">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spacing w:after="160"/>
              <w:jc w:val="right"/>
              <w:rPr>
                <w:rFonts w:ascii="GHEA Grapalat" w:hAnsi="GHEA Grapalat" w:cs="Sylfaen"/>
              </w:rPr>
            </w:pPr>
            <w:r w:rsidRPr="00B138F3">
              <w:rPr>
                <w:rFonts w:ascii="GHEA Grapalat" w:hAnsi="GHEA Grapalat"/>
              </w:rPr>
              <w:t>/____________________/</w:t>
            </w:r>
          </w:p>
          <w:p w:rsidR="003E0CB2" w:rsidRPr="00B138F3" w:rsidRDefault="003E0CB2" w:rsidP="00482F0F">
            <w:pPr>
              <w:widowControl w:val="0"/>
              <w:spacing w:after="160"/>
              <w:jc w:val="right"/>
              <w:rPr>
                <w:rFonts w:ascii="GHEA Grapalat" w:hAnsi="GHEA Grapalat" w:cs="Tahoma"/>
              </w:rPr>
            </w:pPr>
          </w:p>
          <w:p w:rsidR="003E0CB2" w:rsidRPr="00B138F3" w:rsidRDefault="003E0CB2" w:rsidP="00482F0F">
            <w:pPr>
              <w:widowControl w:val="0"/>
              <w:spacing w:after="160"/>
              <w:jc w:val="right"/>
              <w:rPr>
                <w:rFonts w:ascii="GHEA Grapalat" w:hAnsi="GHEA Grapalat" w:cs="Sylfaen"/>
              </w:rPr>
            </w:pPr>
            <w:r w:rsidRPr="00B138F3">
              <w:rPr>
                <w:rFonts w:ascii="GHEA Grapalat" w:hAnsi="GHEA Grapalat"/>
              </w:rPr>
              <w:t>/____________________/</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E0CB2" w:rsidRPr="00B138F3" w:rsidTr="00482F0F">
        <w:trPr>
          <w:trHeight w:val="2194"/>
        </w:trPr>
        <w:tc>
          <w:tcPr>
            <w:tcW w:w="5616" w:type="dxa"/>
            <w:tcBorders>
              <w:top w:val="single" w:sz="4" w:space="0" w:color="auto"/>
              <w:left w:val="single" w:sz="4" w:space="0" w:color="auto"/>
              <w:right w:val="single" w:sz="4" w:space="0" w:color="auto"/>
            </w:tcBorders>
            <w:noWrap/>
            <w:vAlign w:val="bottom"/>
          </w:tcPr>
          <w:p w:rsidR="003E0CB2" w:rsidRPr="00B138F3" w:rsidRDefault="003E0CB2" w:rsidP="00482F0F">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E0CB2" w:rsidRPr="00B138F3" w:rsidRDefault="003E0CB2" w:rsidP="00482F0F">
            <w:pPr>
              <w:widowControl w:val="0"/>
              <w:spacing w:after="160"/>
              <w:rPr>
                <w:rFonts w:ascii="GHEA Grapalat" w:hAnsi="GHEA Grapalat"/>
              </w:rPr>
            </w:pPr>
          </w:p>
          <w:p w:rsidR="003E0CB2" w:rsidRPr="00B138F3" w:rsidRDefault="003E0CB2" w:rsidP="00482F0F">
            <w:pPr>
              <w:widowControl w:val="0"/>
              <w:jc w:val="right"/>
              <w:rPr>
                <w:rFonts w:ascii="GHEA Grapalat" w:hAnsi="GHEA Grapalat" w:cs="Tahoma"/>
              </w:rPr>
            </w:pPr>
            <w:r w:rsidRPr="00B138F3">
              <w:rPr>
                <w:rFonts w:ascii="GHEA Grapalat" w:hAnsi="GHEA Grapalat"/>
              </w:rPr>
              <w:t>/____________________/</w:t>
            </w:r>
          </w:p>
          <w:p w:rsidR="003E0CB2" w:rsidRPr="00B138F3" w:rsidRDefault="003E0CB2" w:rsidP="00482F0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E0CB2" w:rsidRPr="00B138F3" w:rsidRDefault="003E0CB2" w:rsidP="00482F0F">
            <w:pPr>
              <w:widowControl w:val="0"/>
              <w:spacing w:after="160"/>
              <w:rPr>
                <w:rFonts w:ascii="GHEA Grapalat" w:hAnsi="GHEA Grapalat" w:cs="Tahoma"/>
              </w:rPr>
            </w:pPr>
          </w:p>
          <w:p w:rsidR="003E0CB2" w:rsidRPr="00B138F3" w:rsidRDefault="003E0CB2" w:rsidP="00482F0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E0CB2" w:rsidRPr="00B138F3" w:rsidRDefault="003E0CB2" w:rsidP="00482F0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E0CB2" w:rsidRPr="00B138F3" w:rsidRDefault="003E0CB2" w:rsidP="00482F0F">
            <w:pPr>
              <w:widowControl w:val="0"/>
              <w:spacing w:after="160"/>
              <w:rPr>
                <w:rFonts w:ascii="GHEA Grapalat" w:hAnsi="GHEA Grapalat" w:cs="Tahoma"/>
              </w:rPr>
            </w:pPr>
          </w:p>
          <w:p w:rsidR="003E0CB2" w:rsidRPr="00B138F3" w:rsidRDefault="003E0CB2" w:rsidP="00482F0F">
            <w:pPr>
              <w:widowControl w:val="0"/>
              <w:jc w:val="right"/>
              <w:rPr>
                <w:rFonts w:ascii="GHEA Grapalat" w:hAnsi="GHEA Grapalat" w:cs="Tahoma"/>
              </w:rPr>
            </w:pPr>
            <w:r w:rsidRPr="00B138F3">
              <w:rPr>
                <w:rFonts w:ascii="GHEA Grapalat" w:hAnsi="GHEA Grapalat"/>
              </w:rPr>
              <w:t>/____________________/</w:t>
            </w:r>
          </w:p>
          <w:p w:rsidR="003E0CB2" w:rsidRPr="00B138F3" w:rsidRDefault="003E0CB2" w:rsidP="00482F0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E0CB2" w:rsidRPr="00B138F3" w:rsidRDefault="003E0CB2" w:rsidP="00482F0F">
            <w:pPr>
              <w:widowControl w:val="0"/>
              <w:spacing w:after="160"/>
              <w:rPr>
                <w:rFonts w:ascii="GHEA Grapalat" w:hAnsi="GHEA Grapalat" w:cs="Arial"/>
              </w:rPr>
            </w:pPr>
          </w:p>
        </w:tc>
      </w:tr>
      <w:tr w:rsidR="003E0CB2" w:rsidRPr="00B138F3" w:rsidTr="00482F0F">
        <w:trPr>
          <w:trHeight w:val="2194"/>
        </w:trPr>
        <w:tc>
          <w:tcPr>
            <w:tcW w:w="5616" w:type="dxa"/>
            <w:tcBorders>
              <w:top w:val="nil"/>
              <w:left w:val="single" w:sz="4" w:space="0" w:color="auto"/>
              <w:bottom w:val="single" w:sz="4" w:space="0" w:color="auto"/>
              <w:right w:val="single" w:sz="4" w:space="0" w:color="auto"/>
            </w:tcBorders>
            <w:noWrap/>
            <w:vAlign w:val="bottom"/>
          </w:tcPr>
          <w:p w:rsidR="003E0CB2" w:rsidRPr="00B138F3" w:rsidRDefault="003E0CB2" w:rsidP="00482F0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E0CB2" w:rsidRPr="00B138F3" w:rsidRDefault="003E0CB2" w:rsidP="00482F0F">
            <w:pPr>
              <w:widowControl w:val="0"/>
              <w:spacing w:after="160"/>
              <w:rPr>
                <w:rFonts w:ascii="GHEA Grapalat" w:hAnsi="GHEA Grapalat" w:cs="Sylfaen"/>
              </w:rPr>
            </w:pPr>
          </w:p>
          <w:p w:rsidR="003E0CB2" w:rsidRPr="00B138F3" w:rsidRDefault="003E0CB2" w:rsidP="00482F0F">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E0CB2" w:rsidRPr="00B138F3" w:rsidRDefault="003E0CB2" w:rsidP="00482F0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E0CB2" w:rsidRPr="00B138F3" w:rsidRDefault="003E0CB2" w:rsidP="00482F0F">
            <w:pPr>
              <w:widowControl w:val="0"/>
              <w:spacing w:after="160"/>
              <w:rPr>
                <w:rFonts w:ascii="GHEA Grapalat" w:hAnsi="GHEA Grapalat"/>
              </w:rPr>
            </w:pPr>
          </w:p>
          <w:p w:rsidR="003E0CB2" w:rsidRPr="00B138F3" w:rsidRDefault="003E0CB2" w:rsidP="00482F0F">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3E0CB2" w:rsidRPr="00B138F3" w:rsidRDefault="003E0CB2" w:rsidP="003E0CB2">
      <w:pPr>
        <w:widowControl w:val="0"/>
        <w:spacing w:after="160"/>
        <w:jc w:val="center"/>
        <w:rPr>
          <w:rFonts w:ascii="GHEA Grapalat" w:hAnsi="GHEA Grapalat" w:cs="Sylfaen"/>
        </w:rPr>
      </w:pPr>
    </w:p>
    <w:p w:rsidR="003E0CB2" w:rsidRPr="00B138F3" w:rsidRDefault="003E0CB2" w:rsidP="003E0CB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E0CB2" w:rsidRPr="00B138F3" w:rsidRDefault="003E0CB2" w:rsidP="003E0CB2">
      <w:pPr>
        <w:rPr>
          <w:rFonts w:ascii="GHEA Grapalat" w:hAnsi="GHEA Grapalat" w:cs="Sylfaen"/>
        </w:rPr>
      </w:pPr>
      <w:r w:rsidRPr="00B138F3">
        <w:rPr>
          <w:rFonts w:ascii="GHEA Grapalat" w:hAnsi="GHEA Grapalat" w:cs="Sylfaen"/>
        </w:rPr>
        <w:br w:type="page"/>
      </w:r>
    </w:p>
    <w:p w:rsidR="003E0CB2" w:rsidRPr="00B138F3" w:rsidRDefault="003E0CB2" w:rsidP="003E0CB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E0CB2" w:rsidRPr="00B138F3" w:rsidTr="00482F0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E0CB2" w:rsidRPr="00B138F3" w:rsidTr="00482F0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Del="0010680B"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3E0CB2" w:rsidRPr="00B138F3" w:rsidRDefault="003E0CB2" w:rsidP="00482F0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3E0CB2" w:rsidRPr="00B138F3" w:rsidRDefault="003E0CB2" w:rsidP="00482F0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r w:rsidR="003E0CB2" w:rsidRPr="00B138F3" w:rsidTr="00482F0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E0CB2" w:rsidRPr="00B138F3" w:rsidRDefault="003E0CB2" w:rsidP="00482F0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E0CB2" w:rsidRPr="00B138F3" w:rsidRDefault="003E0CB2" w:rsidP="00482F0F">
            <w:pPr>
              <w:widowControl w:val="0"/>
              <w:spacing w:after="120"/>
              <w:jc w:val="center"/>
              <w:rPr>
                <w:rFonts w:ascii="GHEA Grapalat" w:hAnsi="GHEA Grapalat"/>
                <w:sz w:val="18"/>
                <w:szCs w:val="18"/>
              </w:rPr>
            </w:pPr>
          </w:p>
        </w:tc>
      </w:tr>
    </w:tbl>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ind w:left="567" w:right="565"/>
        <w:jc w:val="center"/>
        <w:rPr>
          <w:rFonts w:ascii="GHEA Grapalat" w:hAnsi="GHEA Grapalat"/>
          <w:b/>
        </w:rPr>
      </w:pPr>
    </w:p>
    <w:p w:rsidR="003E0CB2" w:rsidRPr="00B138F3" w:rsidRDefault="003E0CB2" w:rsidP="003E0CB2">
      <w:pPr>
        <w:widowControl w:val="0"/>
        <w:spacing w:after="160"/>
        <w:jc w:val="both"/>
        <w:rPr>
          <w:rFonts w:ascii="GHEA Grapalat" w:hAnsi="GHEA Grapalat"/>
        </w:rPr>
      </w:pPr>
      <w:r w:rsidRPr="00B138F3">
        <w:rPr>
          <w:rFonts w:ascii="GHEA Grapalat" w:hAnsi="GHEA Grapalat"/>
        </w:rPr>
        <w:br w:type="page"/>
      </w:r>
    </w:p>
    <w:p w:rsidR="003E0CB2" w:rsidRPr="00B138F3" w:rsidRDefault="003E0CB2" w:rsidP="003E0CB2">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3E0CB2" w:rsidRPr="00262688" w:rsidRDefault="003E0CB2" w:rsidP="003E0CB2">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w:t>
      </w:r>
      <w:r w:rsidR="00484200" w:rsidRPr="00BF4E90">
        <w:rPr>
          <w:rFonts w:ascii="GHEA Grapalat" w:hAnsi="GHEA Grapalat"/>
          <w:b/>
          <w:sz w:val="24"/>
          <w:szCs w:val="24"/>
        </w:rPr>
        <w:t>на</w:t>
      </w:r>
      <w:r w:rsidR="00484200">
        <w:rPr>
          <w:rFonts w:ascii="GHEA Grapalat" w:hAnsi="GHEA Grapalat"/>
          <w:b/>
          <w:sz w:val="24"/>
          <w:szCs w:val="24"/>
        </w:rPr>
        <w:t xml:space="preserve"> запросе котировок</w:t>
      </w:r>
      <w:r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C6EA9" w:rsidRPr="00597BE1">
        <w:rPr>
          <w:rFonts w:ascii="GHEA Grapalat" w:hAnsi="GHEA Grapalat"/>
          <w:b/>
          <w:sz w:val="24"/>
          <w:szCs w:val="24"/>
        </w:rPr>
        <w:t>ЦОБЖ-</w:t>
      </w:r>
      <w:r w:rsidR="00CC6EA9">
        <w:rPr>
          <w:rFonts w:ascii="GHEA Grapalat" w:hAnsi="GHEA Grapalat"/>
          <w:b/>
          <w:sz w:val="24"/>
          <w:szCs w:val="24"/>
          <w:lang w:val="en-US"/>
        </w:rPr>
        <w:t>H</w:t>
      </w:r>
      <w:r w:rsidR="00CC6EA9">
        <w:rPr>
          <w:rFonts w:ascii="GHEA Grapalat" w:hAnsi="GHEA Grapalat"/>
          <w:b/>
          <w:sz w:val="24"/>
          <w:szCs w:val="24"/>
        </w:rPr>
        <w:t>МА</w:t>
      </w:r>
      <w:r w:rsidR="00CC6EA9" w:rsidRPr="00597BE1">
        <w:rPr>
          <w:rFonts w:ascii="GHEA Grapalat" w:hAnsi="GHEA Grapalat"/>
          <w:b/>
          <w:sz w:val="24"/>
          <w:szCs w:val="24"/>
        </w:rPr>
        <w:t>АПДЗБ-202</w:t>
      </w:r>
      <w:r w:rsidR="00CC6EA9">
        <w:rPr>
          <w:rFonts w:ascii="GHEA Grapalat" w:hAnsi="GHEA Grapalat"/>
          <w:b/>
          <w:sz w:val="24"/>
          <w:szCs w:val="24"/>
          <w:lang w:val="hy-AM"/>
        </w:rPr>
        <w:t>2</w:t>
      </w:r>
      <w:r w:rsidR="00CC6EA9" w:rsidRPr="00597BE1">
        <w:rPr>
          <w:rFonts w:ascii="GHEA Grapalat" w:hAnsi="GHEA Grapalat"/>
          <w:b/>
          <w:sz w:val="24"/>
          <w:szCs w:val="24"/>
        </w:rPr>
        <w:t>/</w:t>
      </w:r>
      <w:r w:rsidR="00CC6EA9" w:rsidRPr="001E3254">
        <w:rPr>
          <w:rFonts w:ascii="GHEA Grapalat" w:hAnsi="GHEA Grapalat"/>
          <w:b/>
          <w:sz w:val="24"/>
          <w:szCs w:val="24"/>
        </w:rPr>
        <w:t>2</w:t>
      </w:r>
      <w:r w:rsidR="00CC6EA9">
        <w:rPr>
          <w:rFonts w:ascii="GHEA Grapalat" w:hAnsi="GHEA Grapalat"/>
          <w:b/>
          <w:sz w:val="24"/>
          <w:szCs w:val="24"/>
        </w:rPr>
        <w:t>4</w:t>
      </w:r>
    </w:p>
    <w:p w:rsidR="003E0CB2" w:rsidRPr="00B138F3" w:rsidRDefault="003E0CB2" w:rsidP="003E0CB2">
      <w:pPr>
        <w:widowControl w:val="0"/>
        <w:spacing w:after="160"/>
        <w:ind w:left="-142" w:firstLine="142"/>
        <w:jc w:val="center"/>
        <w:rPr>
          <w:rFonts w:ascii="GHEA Grapalat" w:hAnsi="GHEA Grapalat"/>
          <w:i/>
        </w:rPr>
      </w:pPr>
    </w:p>
    <w:p w:rsidR="003E0CB2" w:rsidRPr="00B138F3" w:rsidRDefault="003E0CB2" w:rsidP="003E0CB2">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3E0CB2" w:rsidRPr="00B138F3" w:rsidRDefault="003E0CB2" w:rsidP="003E0CB2">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3E0CB2" w:rsidRPr="00262688" w:rsidRDefault="003E0CB2" w:rsidP="003E0CB2">
      <w:pPr>
        <w:widowControl w:val="0"/>
        <w:spacing w:after="160"/>
        <w:ind w:left="-142" w:firstLine="142"/>
        <w:jc w:val="center"/>
        <w:rPr>
          <w:rFonts w:ascii="GHEA Grapalat" w:hAnsi="GHEA Grapalat"/>
          <w:b/>
          <w:u w:val="single"/>
          <w:lang w:val="en-US"/>
        </w:rPr>
      </w:pPr>
      <w:r w:rsidRPr="00B138F3">
        <w:rPr>
          <w:rFonts w:ascii="GHEA Grapalat" w:hAnsi="GHEA Grapalat"/>
          <w:b/>
        </w:rPr>
        <w:t xml:space="preserve">№ </w:t>
      </w:r>
      <w:r w:rsidR="00CC6EA9" w:rsidRPr="00597BE1">
        <w:rPr>
          <w:rFonts w:ascii="GHEA Grapalat" w:hAnsi="GHEA Grapalat"/>
          <w:b/>
        </w:rPr>
        <w:t>ЦОБЖ-</w:t>
      </w:r>
      <w:r w:rsidR="00CC6EA9">
        <w:rPr>
          <w:rFonts w:ascii="GHEA Grapalat" w:hAnsi="GHEA Grapalat"/>
          <w:b/>
          <w:lang w:val="en-US"/>
        </w:rPr>
        <w:t>H</w:t>
      </w:r>
      <w:r w:rsidR="00CC6EA9">
        <w:rPr>
          <w:rFonts w:ascii="GHEA Grapalat" w:hAnsi="GHEA Grapalat"/>
          <w:b/>
        </w:rPr>
        <w:t>МА</w:t>
      </w:r>
      <w:r w:rsidR="00CC6EA9" w:rsidRPr="00597BE1">
        <w:rPr>
          <w:rFonts w:ascii="GHEA Grapalat" w:hAnsi="GHEA Grapalat"/>
          <w:b/>
        </w:rPr>
        <w:t>АПДЗБ-202</w:t>
      </w:r>
      <w:r w:rsidR="00CC6EA9">
        <w:rPr>
          <w:rFonts w:ascii="GHEA Grapalat" w:hAnsi="GHEA Grapalat"/>
          <w:b/>
          <w:lang w:val="hy-AM"/>
        </w:rPr>
        <w:t>2</w:t>
      </w:r>
      <w:r w:rsidR="00CC6EA9" w:rsidRPr="00597BE1">
        <w:rPr>
          <w:rFonts w:ascii="GHEA Grapalat" w:hAnsi="GHEA Grapalat"/>
          <w:b/>
        </w:rPr>
        <w:t>/</w:t>
      </w:r>
      <w:r w:rsidR="00CC6EA9" w:rsidRPr="001E3254">
        <w:rPr>
          <w:rFonts w:ascii="GHEA Grapalat" w:hAnsi="GHEA Grapalat"/>
          <w:b/>
        </w:rPr>
        <w:t>2</w:t>
      </w:r>
      <w:r w:rsidR="00CC6EA9">
        <w:rPr>
          <w:rFonts w:ascii="GHEA Grapalat" w:hAnsi="GHEA Grapalat"/>
          <w:b/>
        </w:rPr>
        <w:t>4</w:t>
      </w:r>
    </w:p>
    <w:p w:rsidR="003E0CB2" w:rsidRPr="00B138F3" w:rsidRDefault="003E0CB2" w:rsidP="003E0CB2">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E0CB2" w:rsidRPr="00B138F3" w:rsidTr="00482F0F">
        <w:tc>
          <w:tcPr>
            <w:tcW w:w="4643" w:type="dxa"/>
          </w:tcPr>
          <w:p w:rsidR="003E0CB2" w:rsidRPr="00484200" w:rsidRDefault="003E0CB2" w:rsidP="00482F0F">
            <w:pPr>
              <w:widowControl w:val="0"/>
              <w:spacing w:after="160"/>
              <w:rPr>
                <w:rFonts w:ascii="Cambria Math" w:hAnsi="Cambria Math" w:cs="Sylfaen"/>
              </w:rPr>
            </w:pPr>
            <w:r w:rsidRPr="00B138F3">
              <w:rPr>
                <w:rFonts w:ascii="GHEA Grapalat" w:hAnsi="GHEA Grapalat"/>
                <w:lang w:val="en-US"/>
              </w:rPr>
              <w:tab/>
            </w:r>
            <w:r w:rsidR="00484200" w:rsidRPr="00B138F3">
              <w:rPr>
                <w:rFonts w:ascii="GHEA Grapalat" w:hAnsi="GHEA Grapalat"/>
              </w:rPr>
              <w:t>Г</w:t>
            </w:r>
            <w:r w:rsidR="00484200">
              <w:rPr>
                <w:rFonts w:ascii="Cambria Math" w:hAnsi="Cambria Math"/>
                <w:lang w:val="hy-AM"/>
              </w:rPr>
              <w:t xml:space="preserve">․ </w:t>
            </w:r>
            <w:r w:rsidR="00484200">
              <w:rPr>
                <w:rFonts w:ascii="Cambria Math" w:hAnsi="Cambria Math"/>
              </w:rPr>
              <w:t>Ереван</w:t>
            </w:r>
          </w:p>
        </w:tc>
        <w:tc>
          <w:tcPr>
            <w:tcW w:w="4643" w:type="dxa"/>
          </w:tcPr>
          <w:p w:rsidR="003E0CB2" w:rsidRPr="00B138F3" w:rsidRDefault="003E0CB2" w:rsidP="00202C07">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00A840C2">
              <w:rPr>
                <w:rFonts w:ascii="GHEA Grapalat" w:hAnsi="GHEA Grapalat"/>
                <w:lang w:val="en-US"/>
              </w:rPr>
              <w:t>2</w:t>
            </w:r>
            <w:r w:rsidR="00202C07">
              <w:rPr>
                <w:rFonts w:ascii="GHEA Grapalat" w:hAnsi="GHEA Grapalat"/>
                <w:lang w:val="hy-AM"/>
              </w:rPr>
              <w:t>2</w:t>
            </w:r>
            <w:r w:rsidRPr="00B138F3">
              <w:rPr>
                <w:rFonts w:ascii="GHEA Grapalat" w:hAnsi="GHEA Grapalat"/>
              </w:rPr>
              <w:t>г.</w:t>
            </w:r>
          </w:p>
        </w:tc>
      </w:tr>
    </w:tbl>
    <w:p w:rsidR="003E0CB2" w:rsidRPr="00B138F3" w:rsidRDefault="003E0CB2" w:rsidP="003E0CB2">
      <w:pPr>
        <w:widowControl w:val="0"/>
        <w:tabs>
          <w:tab w:val="left" w:pos="720"/>
          <w:tab w:val="left" w:pos="1440"/>
          <w:tab w:val="left" w:pos="8865"/>
        </w:tabs>
        <w:spacing w:after="160"/>
        <w:jc w:val="center"/>
        <w:rPr>
          <w:rFonts w:ascii="GHEA Grapalat" w:hAnsi="GHEA Grapalat" w:cs="Sylfaen"/>
        </w:rPr>
      </w:pPr>
    </w:p>
    <w:p w:rsidR="003E0CB2" w:rsidRPr="00B138F3" w:rsidRDefault="00A840C2" w:rsidP="003E0CB2">
      <w:pPr>
        <w:widowControl w:val="0"/>
        <w:spacing w:after="160"/>
        <w:jc w:val="both"/>
        <w:rPr>
          <w:rFonts w:ascii="GHEA Grapalat" w:hAnsi="GHEA Grapalat"/>
        </w:rPr>
      </w:pPr>
      <w:r w:rsidRPr="00A840C2">
        <w:rPr>
          <w:rFonts w:ascii="GHEA Grapalat" w:hAnsi="GHEA Grapalat"/>
          <w:i/>
          <w:spacing w:val="6"/>
        </w:rPr>
        <w:t xml:space="preserve">      </w:t>
      </w:r>
      <w:r w:rsidR="007743EB" w:rsidRPr="004B5D24">
        <w:rPr>
          <w:rFonts w:ascii="GHEA Grapalat" w:hAnsi="GHEA Grapalat"/>
        </w:rPr>
        <w:t>«Центр по обезвреживанию бродячих животных» ОНКО</w:t>
      </w:r>
      <w:r w:rsidR="003E0CB2" w:rsidRPr="00B138F3">
        <w:rPr>
          <w:rFonts w:ascii="GHEA Grapalat" w:hAnsi="GHEA Grapalat"/>
        </w:rPr>
        <w:t xml:space="preserve">, в лице </w:t>
      </w:r>
      <w:r w:rsidR="00484200">
        <w:rPr>
          <w:rFonts w:ascii="GHEA Grapalat" w:hAnsi="GHEA Grapalat"/>
        </w:rPr>
        <w:t xml:space="preserve">директора организации </w:t>
      </w:r>
      <w:r w:rsidR="00CC6EA9">
        <w:rPr>
          <w:rFonts w:ascii="GHEA Grapalat" w:hAnsi="GHEA Grapalat"/>
        </w:rPr>
        <w:t>А. Бего</w:t>
      </w:r>
      <w:r w:rsidR="00852D22">
        <w:rPr>
          <w:rFonts w:ascii="GHEA Grapalat" w:hAnsi="GHEA Grapalat"/>
        </w:rPr>
        <w:t>яна</w:t>
      </w:r>
      <w:r w:rsidR="003E0CB2" w:rsidRPr="00B138F3">
        <w:rPr>
          <w:rFonts w:ascii="GHEA Grapalat" w:hAnsi="GHEA Grapalat"/>
        </w:rPr>
        <w:t xml:space="preserve">, действующего на основании устава </w:t>
      </w:r>
      <w:r w:rsidR="00852D22">
        <w:rPr>
          <w:rFonts w:ascii="GHEA Grapalat" w:hAnsi="GHEA Grapalat"/>
        </w:rPr>
        <w:t>организации</w:t>
      </w:r>
      <w:r w:rsidR="003E0CB2"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E0CB2" w:rsidRPr="00B138F3" w:rsidRDefault="003E0CB2" w:rsidP="003E0CB2">
      <w:pPr>
        <w:widowControl w:val="0"/>
        <w:spacing w:after="160"/>
        <w:ind w:firstLine="709"/>
        <w:jc w:val="both"/>
        <w:rPr>
          <w:rFonts w:ascii="GHEA Grapalat" w:hAnsi="GHEA Grapalat"/>
          <w:b/>
        </w:rPr>
      </w:pPr>
    </w:p>
    <w:p w:rsidR="003E0CB2" w:rsidRPr="00B138F3" w:rsidRDefault="003E0CB2" w:rsidP="003E0CB2">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3E0CB2" w:rsidRPr="00B138F3" w:rsidRDefault="003E0CB2" w:rsidP="003E0CB2">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3E0CB2" w:rsidRPr="00B138F3" w:rsidRDefault="003E0CB2" w:rsidP="003E0CB2">
      <w:pPr>
        <w:widowControl w:val="0"/>
        <w:spacing w:after="160"/>
        <w:ind w:firstLine="709"/>
        <w:jc w:val="both"/>
        <w:rPr>
          <w:rFonts w:ascii="GHEA Grapalat" w:hAnsi="GHEA Grapalat" w:cs="Times Armenian"/>
        </w:rPr>
      </w:pPr>
    </w:p>
    <w:p w:rsidR="003E0CB2" w:rsidRPr="00B138F3" w:rsidRDefault="003E0CB2" w:rsidP="003E0CB2">
      <w:pPr>
        <w:widowControl w:val="0"/>
        <w:spacing w:after="160"/>
        <w:jc w:val="center"/>
        <w:rPr>
          <w:rFonts w:ascii="GHEA Grapalat" w:hAnsi="GHEA Grapalat"/>
          <w:b/>
        </w:rPr>
      </w:pPr>
      <w:r w:rsidRPr="00B138F3">
        <w:rPr>
          <w:rFonts w:ascii="GHEA Grapalat" w:hAnsi="GHEA Grapalat"/>
          <w:b/>
        </w:rPr>
        <w:t>2.ПРАВА И ОБЯЗАННОСТИ СТОРОН</w:t>
      </w:r>
    </w:p>
    <w:p w:rsidR="003E0CB2" w:rsidRPr="00B138F3" w:rsidRDefault="003E0CB2" w:rsidP="003E0CB2">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Pr>
          <w:rFonts w:ascii="GHEA Grapalat" w:hAnsi="GHEA Grapalat"/>
        </w:rPr>
        <w:t>10</w:t>
      </w:r>
      <w:r w:rsidRPr="00B138F3">
        <w:rPr>
          <w:rFonts w:ascii="GHEA Grapalat" w:hAnsi="GHEA Grapalat"/>
        </w:rPr>
        <w:t xml:space="preserve"> дней.</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2.1.3.</w:t>
      </w:r>
      <w:r w:rsidRPr="00B138F3">
        <w:rPr>
          <w:rFonts w:ascii="GHEA Grapalat" w:hAnsi="GHEA Grapalat"/>
        </w:rPr>
        <w:tab/>
        <w:t xml:space="preserve">Если передан товар в количестве меньше оговоренного в договоре, то: </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w:t>
      </w:r>
      <w:r>
        <w:rPr>
          <w:rFonts w:ascii="GHEA Grapalat" w:hAnsi="GHEA Grapalat"/>
        </w:rPr>
        <w:t>10</w:t>
      </w:r>
      <w:r w:rsidRPr="00B138F3">
        <w:rPr>
          <w:rFonts w:ascii="GHEA Grapalat" w:hAnsi="GHEA Grapalat"/>
        </w:rPr>
        <w:t>___________ дней;</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3E0CB2" w:rsidRPr="00B138F3" w:rsidRDefault="003E0CB2" w:rsidP="003E0CB2">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 xml:space="preserve">В случае приема товара, поставленного в предусмотренных договором порядке и сроках, уплачивать Продавцу суммы, подлежащие уплате </w:t>
      </w:r>
      <w:r w:rsidRPr="00B138F3">
        <w:rPr>
          <w:rFonts w:ascii="GHEA Grapalat" w:hAnsi="GHEA Grapalat"/>
        </w:rPr>
        <w:lastRenderedPageBreak/>
        <w:t>последнему, а в случае нарушения срока — также предусмотренную пунктом 6.5 договора пеню.</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3E0CB2" w:rsidRPr="00B138F3" w:rsidRDefault="003E0CB2" w:rsidP="003E0CB2">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3E0CB2" w:rsidRPr="00B138F3" w:rsidRDefault="003E0CB2" w:rsidP="003E0CB2">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3E0CB2" w:rsidRPr="00B138F3" w:rsidRDefault="003E0CB2" w:rsidP="003E0CB2">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3E0CB2" w:rsidRPr="00B138F3" w:rsidRDefault="003E0CB2" w:rsidP="003E0CB2">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3E0CB2" w:rsidRPr="00B138F3" w:rsidRDefault="003E0CB2" w:rsidP="003E0CB2">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3E0CB2" w:rsidRPr="00B138F3" w:rsidRDefault="003E0CB2" w:rsidP="003E0CB2">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B43841" w:rsidRPr="00B138F3" w:rsidRDefault="003E0CB2" w:rsidP="00B43841">
      <w:pPr>
        <w:widowControl w:val="0"/>
        <w:tabs>
          <w:tab w:val="left" w:pos="1134"/>
        </w:tabs>
        <w:spacing w:after="160"/>
        <w:ind w:firstLine="567"/>
        <w:jc w:val="both"/>
        <w:rPr>
          <w:rFonts w:ascii="GHEA Grapalat" w:hAnsi="GHEA Grapalat" w:cs="Sylfaen"/>
          <w:i/>
          <w:u w:val="single"/>
          <w:lang w:val="hy-AM"/>
        </w:rPr>
      </w:pPr>
      <w:r w:rsidRPr="00B138F3">
        <w:rPr>
          <w:rFonts w:ascii="GHEA Grapalat" w:hAnsi="GHEA Grapalat"/>
        </w:rPr>
        <w:t>3.</w:t>
      </w:r>
      <w:r w:rsidR="00B43841" w:rsidRPr="00B43841">
        <w:rPr>
          <w:rFonts w:ascii="GHEA Grapalat" w:hAnsi="GHEA Grapalat"/>
        </w:rPr>
        <w:t>2</w:t>
      </w:r>
      <w:r w:rsidRPr="00B138F3">
        <w:rPr>
          <w:rFonts w:ascii="GHEA Grapalat" w:hAnsi="GHEA Grapalat"/>
        </w:rPr>
        <w:t>.</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B138F3">
        <w:rPr>
          <w:rFonts w:ascii="Courier New" w:hAnsi="Courier New" w:cs="Courier New"/>
          <w:lang w:val="en-US"/>
        </w:rPr>
        <w:t> </w:t>
      </w:r>
      <w:r w:rsidRPr="00B138F3">
        <w:rPr>
          <w:rFonts w:ascii="GHEA Grapalat" w:hAnsi="GHEA Grapalat"/>
        </w:rPr>
        <w:t xml:space="preserve">не позднее чем до 30 декабря данного года. </w:t>
      </w:r>
    </w:p>
    <w:p w:rsidR="003E0CB2" w:rsidRPr="00B138F3" w:rsidRDefault="003E0CB2" w:rsidP="003E0CB2">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3E0CB2" w:rsidRPr="00B138F3" w:rsidRDefault="003E0CB2" w:rsidP="003E0CB2">
      <w:pPr>
        <w:widowControl w:val="0"/>
        <w:spacing w:after="160"/>
        <w:jc w:val="center"/>
        <w:rPr>
          <w:rFonts w:ascii="GHEA Grapalat" w:hAnsi="GHEA Grapalat"/>
          <w:b/>
        </w:rPr>
      </w:pPr>
      <w:r w:rsidRPr="00B138F3">
        <w:rPr>
          <w:rFonts w:ascii="GHEA Grapalat" w:hAnsi="GHEA Grapalat"/>
          <w:b/>
        </w:rPr>
        <w:t>5. ПЕРЕДАЧА И ПРИЕМ ТОВАРА</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3E0CB2" w:rsidRDefault="003E0CB2" w:rsidP="003E0CB2">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w:t>
      </w:r>
      <w:r w:rsidR="00B43841" w:rsidRPr="00C849FF">
        <w:rPr>
          <w:rFonts w:ascii="GHEA Grapalat" w:hAnsi="GHEA Grapalat"/>
        </w:rPr>
        <w:t xml:space="preserve"> </w:t>
      </w:r>
      <w:r>
        <w:rPr>
          <w:rFonts w:ascii="GHEA Grapalat" w:hAnsi="GHEA Grapalat"/>
        </w:rPr>
        <w:t xml:space="preserve">2 экземпляр акта приема-передачи (Приложение № 3). </w:t>
      </w:r>
    </w:p>
    <w:p w:rsidR="003E0CB2" w:rsidRDefault="003E0CB2" w:rsidP="003E0CB2">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3E0CB2" w:rsidRDefault="003E0CB2" w:rsidP="003E0CB2">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3E0CB2" w:rsidRDefault="003E0CB2" w:rsidP="003E0CB2">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rsidR="003E0CB2"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E0CB2" w:rsidRDefault="003E0CB2" w:rsidP="003E0CB2">
      <w:pPr>
        <w:widowControl w:val="0"/>
        <w:tabs>
          <w:tab w:val="left" w:pos="1134"/>
        </w:tabs>
        <w:spacing w:after="160"/>
        <w:ind w:firstLine="567"/>
        <w:jc w:val="both"/>
        <w:rPr>
          <w:rFonts w:ascii="GHEA Grapalat" w:hAnsi="GHEA Grapalat"/>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57142" w:rsidRDefault="00E57142" w:rsidP="003E0CB2">
      <w:pPr>
        <w:widowControl w:val="0"/>
        <w:tabs>
          <w:tab w:val="left" w:pos="1134"/>
        </w:tabs>
        <w:spacing w:after="160"/>
        <w:ind w:firstLine="567"/>
        <w:jc w:val="both"/>
        <w:rPr>
          <w:rFonts w:ascii="GHEA Grapalat" w:hAnsi="GHEA Grapalat"/>
        </w:rPr>
      </w:pPr>
    </w:p>
    <w:p w:rsidR="003E0CB2" w:rsidRPr="00B138F3" w:rsidRDefault="003E0CB2" w:rsidP="003E0CB2">
      <w:pPr>
        <w:widowControl w:val="0"/>
        <w:spacing w:after="160"/>
        <w:jc w:val="center"/>
        <w:rPr>
          <w:rFonts w:ascii="GHEA Grapalat" w:hAnsi="GHEA Grapalat"/>
          <w:b/>
        </w:rPr>
      </w:pPr>
      <w:r w:rsidRPr="00B138F3">
        <w:rPr>
          <w:rFonts w:ascii="GHEA Grapalat" w:hAnsi="GHEA Grapalat"/>
          <w:b/>
        </w:rPr>
        <w:t>6. ОТВЕТСТВЕННОСТЬ СТОРОН</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1"/>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3E0CB2" w:rsidRPr="00B138F3" w:rsidRDefault="003E0CB2" w:rsidP="003E0CB2">
      <w:pPr>
        <w:rPr>
          <w:rFonts w:ascii="GHEA Grapalat" w:hAnsi="GHEA Grapalat"/>
          <w:lang w:val="hy-AM"/>
        </w:rPr>
      </w:pPr>
    </w:p>
    <w:p w:rsidR="003E0CB2" w:rsidRPr="00B138F3" w:rsidRDefault="003E0CB2" w:rsidP="003E0CB2">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3E0CB2" w:rsidRPr="00B138F3" w:rsidRDefault="003E0CB2" w:rsidP="00E05C03">
      <w:pPr>
        <w:widowControl w:val="0"/>
        <w:spacing w:after="160"/>
        <w:ind w:firstLine="567"/>
        <w:jc w:val="both"/>
        <w:rPr>
          <w:rFonts w:ascii="GHEA Grapalat" w:hAnsi="GHEA Grapalat"/>
          <w:lang w:val="hy-AM"/>
        </w:rPr>
      </w:pPr>
      <w:r w:rsidRPr="00B138F3">
        <w:rPr>
          <w:rFonts w:ascii="GHEA Grapalat" w:hAnsi="GHEA Grapalat"/>
        </w:rPr>
        <w:lastRenderedPageBreak/>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E0CB2" w:rsidRPr="00B138F3" w:rsidRDefault="003E0CB2" w:rsidP="003E0CB2">
      <w:pPr>
        <w:widowControl w:val="0"/>
        <w:spacing w:after="160"/>
        <w:jc w:val="center"/>
        <w:rPr>
          <w:rFonts w:ascii="GHEA Grapalat" w:hAnsi="GHEA Grapalat"/>
          <w:b/>
        </w:rPr>
      </w:pPr>
      <w:r w:rsidRPr="00B138F3">
        <w:rPr>
          <w:rFonts w:ascii="GHEA Grapalat" w:hAnsi="GHEA Grapalat"/>
          <w:b/>
        </w:rPr>
        <w:t>8. ИНЫЕ УСЛОВИЯ</w:t>
      </w:r>
    </w:p>
    <w:p w:rsidR="003E0CB2" w:rsidRPr="00B138F3" w:rsidRDefault="003E0CB2" w:rsidP="003E0CB2">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3E0CB2" w:rsidRPr="00B138F3" w:rsidRDefault="003E0CB2" w:rsidP="003E0CB2">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FootnoteReference"/>
          <w:rFonts w:ascii="GHEA Grapalat" w:hAnsi="GHEA Grapalat"/>
        </w:rPr>
        <w:footnoteReference w:customMarkFollows="1" w:id="12"/>
        <w:t>21</w:t>
      </w:r>
      <w:r w:rsidRPr="00B138F3">
        <w:rPr>
          <w:rFonts w:ascii="GHEA Grapalat" w:hAnsi="GHEA Grapalat"/>
        </w:rPr>
        <w:t>.</w:t>
      </w:r>
    </w:p>
    <w:p w:rsidR="003E0CB2" w:rsidRPr="00B138F3" w:rsidRDefault="003E0CB2" w:rsidP="003E0CB2">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3E0CB2" w:rsidRPr="00B138F3" w:rsidRDefault="003E0CB2" w:rsidP="003E0CB2">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3E0CB2" w:rsidRPr="00B138F3" w:rsidRDefault="003E0CB2" w:rsidP="003E0CB2">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3E0CB2" w:rsidRPr="00B138F3" w:rsidRDefault="003E0CB2" w:rsidP="003E0CB2">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3E0CB2" w:rsidRPr="00B138F3" w:rsidRDefault="003E0CB2" w:rsidP="003E0CB2">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3E0CB2" w:rsidRPr="00B138F3" w:rsidRDefault="003E0CB2" w:rsidP="003E0CB2">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3"/>
        <w:t>22</w:t>
      </w:r>
      <w:r w:rsidRPr="00B138F3">
        <w:rPr>
          <w:rFonts w:ascii="GHEA Grapalat" w:hAnsi="GHEA Grapalat"/>
        </w:rPr>
        <w:t>.</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4"/>
        <w:t>23</w:t>
      </w:r>
      <w:r w:rsidRPr="00B138F3">
        <w:rPr>
          <w:rFonts w:ascii="GHEA Grapalat" w:hAnsi="GHEA Grapalat"/>
        </w:rPr>
        <w:t>.</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3E0CB2" w:rsidRPr="00B138F3" w:rsidRDefault="003E0CB2" w:rsidP="003E0CB2">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w:t>
      </w:r>
      <w:r w:rsidRPr="00B138F3">
        <w:rPr>
          <w:rFonts w:ascii="GHEA Grapalat" w:hAnsi="GHEA Grapalat"/>
        </w:rPr>
        <w:lastRenderedPageBreak/>
        <w:t>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3E0CB2" w:rsidRPr="00B138F3" w:rsidRDefault="003E0CB2" w:rsidP="003E0CB2">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3E0CB2" w:rsidRPr="00B138F3" w:rsidRDefault="003E0CB2" w:rsidP="003E0CB2">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3E0CB2" w:rsidRPr="00B138F3" w:rsidRDefault="003E0CB2" w:rsidP="003E0CB2">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7743EB" w:rsidRDefault="003E0CB2" w:rsidP="00B43841">
      <w:pPr>
        <w:widowControl w:val="0"/>
        <w:tabs>
          <w:tab w:val="left" w:pos="1276"/>
        </w:tabs>
        <w:spacing w:after="160"/>
        <w:ind w:firstLine="567"/>
        <w:jc w:val="both"/>
        <w:rPr>
          <w:rFonts w:ascii="GHEA Grapalat" w:hAnsi="GHEA Grapalat"/>
          <w:b/>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7743EB" w:rsidRDefault="007743EB" w:rsidP="003E0CB2">
      <w:pPr>
        <w:widowControl w:val="0"/>
        <w:spacing w:after="160"/>
        <w:jc w:val="center"/>
        <w:rPr>
          <w:rFonts w:ascii="GHEA Grapalat" w:hAnsi="GHEA Grapalat"/>
          <w:b/>
        </w:rPr>
      </w:pPr>
    </w:p>
    <w:p w:rsidR="003E0CB2" w:rsidRDefault="00B43841" w:rsidP="003E0CB2">
      <w:pPr>
        <w:widowControl w:val="0"/>
        <w:spacing w:after="160"/>
        <w:jc w:val="center"/>
        <w:rPr>
          <w:rFonts w:ascii="GHEA Grapalat" w:hAnsi="GHEA Grapalat"/>
          <w:b/>
        </w:rPr>
      </w:pPr>
      <w:r w:rsidRPr="00B43841">
        <w:rPr>
          <w:rFonts w:ascii="GHEA Grapalat" w:hAnsi="GHEA Grapalat"/>
          <w:b/>
        </w:rPr>
        <w:t>9</w:t>
      </w:r>
      <w:r w:rsidR="003E0CB2" w:rsidRPr="00B138F3">
        <w:rPr>
          <w:rFonts w:ascii="GHEA Grapalat" w:hAnsi="GHEA Grapalat"/>
          <w:b/>
        </w:rPr>
        <w:t>. Адреса, банковские реквизиты и подписи Сторон</w:t>
      </w:r>
    </w:p>
    <w:p w:rsidR="00E57142" w:rsidRPr="00B138F3" w:rsidRDefault="00E57142" w:rsidP="003E0CB2">
      <w:pPr>
        <w:widowControl w:val="0"/>
        <w:spacing w:after="160"/>
        <w:jc w:val="cente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3E0CB2" w:rsidRPr="00B138F3" w:rsidTr="00482F0F">
        <w:tc>
          <w:tcPr>
            <w:tcW w:w="4536" w:type="dxa"/>
          </w:tcPr>
          <w:p w:rsidR="003E0CB2" w:rsidRPr="00B138F3" w:rsidRDefault="003E0CB2" w:rsidP="00482F0F">
            <w:pPr>
              <w:widowControl w:val="0"/>
              <w:spacing w:after="160"/>
              <w:jc w:val="center"/>
              <w:rPr>
                <w:rFonts w:ascii="GHEA Grapalat" w:hAnsi="GHEA Grapalat" w:cs="Sylfaen"/>
                <w:b/>
                <w:bCs/>
              </w:rPr>
            </w:pPr>
            <w:r w:rsidRPr="00B138F3">
              <w:rPr>
                <w:rFonts w:ascii="GHEA Grapalat" w:hAnsi="GHEA Grapalat"/>
                <w:b/>
              </w:rPr>
              <w:t>ПОКУПАТЕЛЬ</w:t>
            </w:r>
          </w:p>
          <w:p w:rsidR="003E0CB2" w:rsidRPr="00E57142" w:rsidRDefault="007504BB" w:rsidP="007504BB">
            <w:pPr>
              <w:widowControl w:val="0"/>
              <w:jc w:val="center"/>
              <w:rPr>
                <w:color w:val="000000"/>
                <w:sz w:val="27"/>
                <w:szCs w:val="27"/>
              </w:rPr>
            </w:pPr>
            <w:r w:rsidRPr="0000732C">
              <w:rPr>
                <w:rFonts w:ascii="GHEA Grapalat" w:hAnsi="GHEA Grapalat"/>
                <w:i/>
                <w:spacing w:val="6"/>
              </w:rPr>
              <w:t xml:space="preserve"> </w:t>
            </w:r>
            <w:r w:rsidR="007743EB" w:rsidRPr="00E57142">
              <w:rPr>
                <w:color w:val="000000"/>
                <w:sz w:val="27"/>
                <w:szCs w:val="27"/>
              </w:rPr>
              <w:t xml:space="preserve">«Центр по обезвреживанию бродячих животных» ОНКО </w:t>
            </w:r>
          </w:p>
          <w:p w:rsidR="007504BB" w:rsidRDefault="007504BB" w:rsidP="00482F0F">
            <w:pPr>
              <w:widowControl w:val="0"/>
              <w:spacing w:after="160"/>
              <w:jc w:val="center"/>
              <w:rPr>
                <w:color w:val="000000"/>
                <w:sz w:val="27"/>
                <w:szCs w:val="27"/>
              </w:rPr>
            </w:pPr>
            <w:r>
              <w:rPr>
                <w:color w:val="000000"/>
                <w:sz w:val="27"/>
                <w:szCs w:val="27"/>
              </w:rPr>
              <w:t>Адрес ул. Бузанда 1/3. г. Ереван,</w:t>
            </w:r>
          </w:p>
          <w:p w:rsidR="002133DF" w:rsidRPr="00640C42" w:rsidRDefault="002133DF" w:rsidP="00482F0F">
            <w:pPr>
              <w:widowControl w:val="0"/>
              <w:spacing w:after="160"/>
              <w:jc w:val="center"/>
              <w:rPr>
                <w:color w:val="000000"/>
                <w:sz w:val="27"/>
                <w:szCs w:val="27"/>
              </w:rPr>
            </w:pPr>
            <w:r w:rsidRPr="00640C42">
              <w:rPr>
                <w:color w:val="000000"/>
                <w:sz w:val="27"/>
                <w:szCs w:val="27"/>
              </w:rPr>
              <w:t xml:space="preserve">Номер </w:t>
            </w:r>
            <w:r w:rsidR="00B43841" w:rsidRPr="00640C42">
              <w:rPr>
                <w:color w:val="000000"/>
                <w:sz w:val="27"/>
                <w:szCs w:val="27"/>
              </w:rPr>
              <w:t>УНН</w:t>
            </w:r>
            <w:r w:rsidRPr="00640C42">
              <w:rPr>
                <w:color w:val="000000"/>
                <w:sz w:val="27"/>
                <w:szCs w:val="27"/>
              </w:rPr>
              <w:t>: 00482795</w:t>
            </w:r>
          </w:p>
          <w:p w:rsidR="002133DF" w:rsidRPr="00640C42" w:rsidRDefault="002133DF" w:rsidP="002133DF">
            <w:pPr>
              <w:pStyle w:val="Heading1"/>
              <w:shd w:val="clear" w:color="auto" w:fill="FFFFFF"/>
              <w:spacing w:after="300"/>
              <w:rPr>
                <w:rFonts w:ascii="Times New Roman" w:hAnsi="Times New Roman"/>
                <w:color w:val="000000"/>
                <w:sz w:val="27"/>
                <w:szCs w:val="27"/>
              </w:rPr>
            </w:pPr>
            <w:r w:rsidRPr="002133DF">
              <w:rPr>
                <w:rFonts w:ascii="Times New Roman" w:hAnsi="Times New Roman"/>
                <w:color w:val="000000"/>
                <w:sz w:val="27"/>
                <w:szCs w:val="27"/>
              </w:rPr>
              <w:t>Банк АКБА Кредит Агриколь банк</w:t>
            </w:r>
            <w:r>
              <w:rPr>
                <w:rFonts w:ascii="Times New Roman" w:hAnsi="Times New Roman"/>
                <w:color w:val="000000"/>
                <w:sz w:val="27"/>
                <w:szCs w:val="27"/>
              </w:rPr>
              <w:t xml:space="preserve"> </w:t>
            </w:r>
            <w:r w:rsidRPr="002133DF">
              <w:rPr>
                <w:rFonts w:ascii="Times New Roman" w:hAnsi="Times New Roman"/>
                <w:color w:val="000000"/>
                <w:sz w:val="27"/>
                <w:szCs w:val="27"/>
              </w:rPr>
              <w:t>ЗАО:</w:t>
            </w:r>
          </w:p>
          <w:p w:rsidR="002133DF" w:rsidRPr="00640C42" w:rsidRDefault="00B43841" w:rsidP="002133DF">
            <w:pPr>
              <w:rPr>
                <w:color w:val="000000"/>
                <w:sz w:val="27"/>
                <w:szCs w:val="27"/>
              </w:rPr>
            </w:pPr>
            <w:r w:rsidRPr="00640C42">
              <w:rPr>
                <w:color w:val="000000"/>
                <w:sz w:val="27"/>
                <w:szCs w:val="27"/>
              </w:rPr>
              <w:t xml:space="preserve">      </w:t>
            </w:r>
            <w:r w:rsidR="002133DF" w:rsidRPr="00640C42">
              <w:rPr>
                <w:color w:val="000000"/>
                <w:sz w:val="27"/>
                <w:szCs w:val="27"/>
              </w:rPr>
              <w:t>номер счета:220315140164000</w:t>
            </w:r>
          </w:p>
          <w:p w:rsidR="00B43841" w:rsidRPr="00640C42" w:rsidRDefault="00B43841" w:rsidP="00B43841">
            <w:pPr>
              <w:widowControl w:val="0"/>
              <w:spacing w:after="160"/>
              <w:jc w:val="center"/>
              <w:rPr>
                <w:color w:val="000000"/>
                <w:sz w:val="27"/>
                <w:szCs w:val="27"/>
              </w:rPr>
            </w:pPr>
            <w:r w:rsidRPr="00640C42">
              <w:rPr>
                <w:color w:val="000000"/>
                <w:sz w:val="27"/>
                <w:szCs w:val="27"/>
              </w:rPr>
              <w:t>/подпись/</w:t>
            </w:r>
          </w:p>
          <w:p w:rsidR="007504BB" w:rsidRPr="00B138F3" w:rsidRDefault="007504BB" w:rsidP="00482F0F">
            <w:pPr>
              <w:widowControl w:val="0"/>
              <w:spacing w:after="160"/>
              <w:jc w:val="center"/>
              <w:rPr>
                <w:rFonts w:ascii="GHEA Grapalat" w:hAnsi="GHEA Grapalat"/>
                <w:sz w:val="16"/>
                <w:szCs w:val="16"/>
              </w:rPr>
            </w:pPr>
          </w:p>
          <w:p w:rsidR="003E0CB2" w:rsidRPr="00B138F3" w:rsidRDefault="003E0CB2" w:rsidP="00482F0F">
            <w:pPr>
              <w:widowControl w:val="0"/>
              <w:spacing w:after="160"/>
              <w:jc w:val="center"/>
              <w:rPr>
                <w:rFonts w:ascii="GHEA Grapalat" w:hAnsi="GHEA Grapalat"/>
              </w:rPr>
            </w:pPr>
            <w:r w:rsidRPr="00B138F3">
              <w:rPr>
                <w:rFonts w:ascii="GHEA Grapalat" w:hAnsi="GHEA Grapalat"/>
              </w:rPr>
              <w:t>М. П.</w:t>
            </w:r>
          </w:p>
        </w:tc>
        <w:tc>
          <w:tcPr>
            <w:tcW w:w="760" w:type="dxa"/>
          </w:tcPr>
          <w:p w:rsidR="003E0CB2" w:rsidRPr="00B138F3" w:rsidRDefault="003E0CB2" w:rsidP="00482F0F">
            <w:pPr>
              <w:widowControl w:val="0"/>
              <w:spacing w:after="160"/>
              <w:jc w:val="center"/>
              <w:rPr>
                <w:rFonts w:ascii="GHEA Grapalat" w:hAnsi="GHEA Grapalat"/>
              </w:rPr>
            </w:pPr>
          </w:p>
        </w:tc>
        <w:tc>
          <w:tcPr>
            <w:tcW w:w="4343" w:type="dxa"/>
          </w:tcPr>
          <w:p w:rsidR="003E0CB2" w:rsidRDefault="003E0CB2" w:rsidP="00482F0F">
            <w:pPr>
              <w:widowControl w:val="0"/>
              <w:spacing w:after="160"/>
              <w:jc w:val="center"/>
              <w:rPr>
                <w:rFonts w:ascii="GHEA Grapalat" w:hAnsi="GHEA Grapalat"/>
                <w:b/>
              </w:rPr>
            </w:pPr>
            <w:r w:rsidRPr="00B138F3">
              <w:rPr>
                <w:rFonts w:ascii="GHEA Grapalat" w:hAnsi="GHEA Grapalat"/>
                <w:b/>
              </w:rPr>
              <w:t>ПРОДАВЕЦ</w:t>
            </w:r>
          </w:p>
          <w:p w:rsidR="00664BA1" w:rsidRDefault="00664BA1" w:rsidP="00482F0F">
            <w:pPr>
              <w:widowControl w:val="0"/>
              <w:spacing w:after="160"/>
              <w:jc w:val="center"/>
              <w:rPr>
                <w:rFonts w:ascii="GHEA Grapalat" w:hAnsi="GHEA Grapalat"/>
                <w:b/>
              </w:rPr>
            </w:pPr>
          </w:p>
          <w:p w:rsidR="00664BA1" w:rsidRDefault="00664BA1" w:rsidP="00482F0F">
            <w:pPr>
              <w:widowControl w:val="0"/>
              <w:spacing w:after="160"/>
              <w:jc w:val="center"/>
              <w:rPr>
                <w:rFonts w:ascii="GHEA Grapalat" w:hAnsi="GHEA Grapalat"/>
                <w:b/>
              </w:rPr>
            </w:pPr>
          </w:p>
          <w:p w:rsidR="00664BA1" w:rsidRDefault="00664BA1" w:rsidP="00482F0F">
            <w:pPr>
              <w:widowControl w:val="0"/>
              <w:spacing w:after="160"/>
              <w:jc w:val="center"/>
              <w:rPr>
                <w:rFonts w:ascii="GHEA Grapalat" w:hAnsi="GHEA Grapalat"/>
                <w:b/>
              </w:rPr>
            </w:pPr>
          </w:p>
          <w:p w:rsidR="00664BA1" w:rsidRDefault="00664BA1" w:rsidP="00482F0F">
            <w:pPr>
              <w:widowControl w:val="0"/>
              <w:spacing w:after="160"/>
              <w:jc w:val="center"/>
              <w:rPr>
                <w:rFonts w:ascii="GHEA Grapalat" w:hAnsi="GHEA Grapalat"/>
                <w:b/>
              </w:rPr>
            </w:pPr>
          </w:p>
          <w:p w:rsidR="00664BA1" w:rsidRDefault="00664BA1" w:rsidP="00482F0F">
            <w:pPr>
              <w:widowControl w:val="0"/>
              <w:spacing w:after="160"/>
              <w:jc w:val="center"/>
              <w:rPr>
                <w:rFonts w:ascii="GHEA Grapalat" w:hAnsi="GHEA Grapalat"/>
                <w:b/>
              </w:rPr>
            </w:pPr>
          </w:p>
          <w:p w:rsidR="00664BA1" w:rsidRPr="00B138F3" w:rsidRDefault="00664BA1" w:rsidP="00482F0F">
            <w:pPr>
              <w:widowControl w:val="0"/>
              <w:spacing w:after="160"/>
              <w:jc w:val="center"/>
              <w:rPr>
                <w:rFonts w:ascii="GHEA Grapalat" w:hAnsi="GHEA Grapalat" w:cs="Sylfaen"/>
                <w:b/>
                <w:bCs/>
              </w:rPr>
            </w:pPr>
          </w:p>
          <w:p w:rsidR="003E0CB2" w:rsidRPr="00B138F3" w:rsidRDefault="003E0CB2" w:rsidP="00482F0F">
            <w:pPr>
              <w:widowControl w:val="0"/>
              <w:jc w:val="center"/>
              <w:rPr>
                <w:rFonts w:ascii="GHEA Grapalat" w:hAnsi="GHEA Grapalat"/>
                <w:lang w:val="en-US"/>
              </w:rPr>
            </w:pPr>
            <w:r w:rsidRPr="00B138F3">
              <w:rPr>
                <w:rFonts w:ascii="GHEA Grapalat" w:hAnsi="GHEA Grapalat"/>
                <w:lang w:val="en-US"/>
              </w:rPr>
              <w:t>______________________</w:t>
            </w:r>
          </w:p>
          <w:p w:rsidR="003E0CB2" w:rsidRPr="00B138F3" w:rsidRDefault="003E0CB2" w:rsidP="00482F0F">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3E0CB2" w:rsidRPr="00B138F3" w:rsidRDefault="003E0CB2" w:rsidP="00482F0F">
            <w:pPr>
              <w:widowControl w:val="0"/>
              <w:spacing w:after="160"/>
              <w:jc w:val="center"/>
              <w:rPr>
                <w:rFonts w:ascii="GHEA Grapalat" w:hAnsi="GHEA Grapalat"/>
              </w:rPr>
            </w:pPr>
            <w:r w:rsidRPr="00B138F3">
              <w:rPr>
                <w:rFonts w:ascii="GHEA Grapalat" w:hAnsi="GHEA Grapalat"/>
              </w:rPr>
              <w:t>М. П.</w:t>
            </w:r>
          </w:p>
        </w:tc>
      </w:tr>
    </w:tbl>
    <w:p w:rsidR="003E0CB2" w:rsidRDefault="003E0CB2" w:rsidP="003E0CB2">
      <w:pPr>
        <w:widowControl w:val="0"/>
        <w:spacing w:after="160"/>
        <w:ind w:firstLine="567"/>
        <w:jc w:val="both"/>
        <w:rPr>
          <w:rFonts w:ascii="GHEA Grapalat" w:hAnsi="GHEA Grapalat"/>
          <w:i/>
          <w:lang w:val="hy-AM"/>
        </w:rPr>
      </w:pPr>
    </w:p>
    <w:p w:rsidR="003E0CB2" w:rsidRPr="00B138F3" w:rsidRDefault="003E0CB2" w:rsidP="00111C13">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3E0CB2" w:rsidRPr="00382B60" w:rsidRDefault="003E0CB2" w:rsidP="003E0CB2">
      <w:pPr>
        <w:widowControl w:val="0"/>
        <w:spacing w:after="160"/>
        <w:jc w:val="right"/>
        <w:rPr>
          <w:rFonts w:ascii="GHEA Grapalat" w:hAnsi="GHEA Grapalat"/>
        </w:rPr>
        <w:sectPr w:rsidR="003E0CB2" w:rsidRPr="00382B60" w:rsidSect="00482F0F">
          <w:footerReference w:type="default" r:id="rId8"/>
          <w:footnotePr>
            <w:pos w:val="beneathText"/>
          </w:footnotePr>
          <w:pgSz w:w="11906" w:h="16838" w:code="9"/>
          <w:pgMar w:top="993" w:right="1418" w:bottom="1418" w:left="1418" w:header="561" w:footer="561" w:gutter="0"/>
          <w:cols w:space="720"/>
          <w:docGrid w:linePitch="326"/>
        </w:sectPr>
      </w:pPr>
    </w:p>
    <w:p w:rsidR="003E0CB2" w:rsidRPr="00853404" w:rsidRDefault="003E0CB2" w:rsidP="003E0CB2">
      <w:pPr>
        <w:widowControl w:val="0"/>
        <w:spacing w:after="160"/>
        <w:jc w:val="right"/>
        <w:rPr>
          <w:rFonts w:ascii="GHEA Grapalat" w:hAnsi="GHEA Grapalat"/>
          <w:i/>
          <w:sz w:val="20"/>
          <w:szCs w:val="20"/>
        </w:rPr>
      </w:pPr>
      <w:r w:rsidRPr="00853404">
        <w:rPr>
          <w:rFonts w:ascii="GHEA Grapalat" w:hAnsi="GHEA Grapalat"/>
          <w:i/>
          <w:sz w:val="20"/>
          <w:szCs w:val="20"/>
        </w:rPr>
        <w:lastRenderedPageBreak/>
        <w:t>Приложение № 1</w:t>
      </w:r>
    </w:p>
    <w:p w:rsidR="003E0CB2" w:rsidRPr="00853404" w:rsidRDefault="003E0CB2" w:rsidP="003E0CB2">
      <w:pPr>
        <w:widowControl w:val="0"/>
        <w:spacing w:after="160"/>
        <w:jc w:val="right"/>
        <w:rPr>
          <w:rFonts w:ascii="GHEA Grapalat" w:hAnsi="GHEA Grapalat"/>
          <w:i/>
          <w:sz w:val="20"/>
          <w:szCs w:val="20"/>
        </w:rPr>
      </w:pPr>
      <w:r w:rsidRPr="00853404">
        <w:rPr>
          <w:rFonts w:ascii="GHEA Grapalat" w:hAnsi="GHEA Grapalat"/>
          <w:i/>
          <w:sz w:val="20"/>
          <w:szCs w:val="20"/>
        </w:rPr>
        <w:t>к Договору под кодом</w:t>
      </w:r>
      <w:r w:rsidR="00B43841" w:rsidRPr="00853404">
        <w:rPr>
          <w:rFonts w:ascii="GHEA Grapalat" w:hAnsi="GHEA Grapalat"/>
          <w:i/>
          <w:sz w:val="20"/>
          <w:szCs w:val="20"/>
        </w:rPr>
        <w:t xml:space="preserve"> </w:t>
      </w:r>
      <w:r w:rsidR="00111C13" w:rsidRPr="00111C13">
        <w:rPr>
          <w:rFonts w:ascii="GHEA Grapalat" w:hAnsi="GHEA Grapalat"/>
          <w:i/>
          <w:sz w:val="20"/>
          <w:szCs w:val="20"/>
        </w:rPr>
        <w:t>ЦОБЖ-HМААПДЗБ-2022/24</w:t>
      </w:r>
      <w:r w:rsidRPr="00853404">
        <w:rPr>
          <w:rFonts w:ascii="GHEA Grapalat" w:hAnsi="GHEA Grapalat"/>
          <w:i/>
          <w:sz w:val="20"/>
          <w:szCs w:val="20"/>
        </w:rPr>
        <w:t xml:space="preserve"> </w:t>
      </w:r>
      <w:r w:rsidRPr="00853404">
        <w:rPr>
          <w:rFonts w:ascii="GHEA Grapalat" w:hAnsi="GHEA Grapalat"/>
          <w:i/>
          <w:sz w:val="20"/>
          <w:szCs w:val="20"/>
        </w:rPr>
        <w:br/>
        <w:t>заключенному "</w:t>
      </w:r>
      <w:r w:rsidRPr="00853404">
        <w:rPr>
          <w:rFonts w:ascii="GHEA Grapalat" w:hAnsi="GHEA Grapalat"/>
          <w:i/>
          <w:sz w:val="20"/>
          <w:szCs w:val="20"/>
        </w:rPr>
        <w:tab/>
        <w:t>"</w:t>
      </w:r>
      <w:r w:rsidRPr="00853404">
        <w:rPr>
          <w:rFonts w:ascii="GHEA Grapalat" w:hAnsi="GHEA Grapalat"/>
          <w:i/>
          <w:sz w:val="20"/>
          <w:szCs w:val="20"/>
        </w:rPr>
        <w:tab/>
        <w:t>20</w:t>
      </w:r>
      <w:r w:rsidR="00B43841" w:rsidRPr="00853404">
        <w:rPr>
          <w:rFonts w:ascii="GHEA Grapalat" w:hAnsi="GHEA Grapalat"/>
          <w:i/>
          <w:sz w:val="20"/>
          <w:szCs w:val="20"/>
        </w:rPr>
        <w:t>2</w:t>
      </w:r>
      <w:r w:rsidR="006C71DB" w:rsidRPr="006C71DB">
        <w:rPr>
          <w:rFonts w:ascii="GHEA Grapalat" w:hAnsi="GHEA Grapalat"/>
          <w:i/>
          <w:sz w:val="20"/>
          <w:szCs w:val="20"/>
        </w:rPr>
        <w:t>2</w:t>
      </w:r>
      <w:r w:rsidRPr="00853404">
        <w:rPr>
          <w:rFonts w:ascii="GHEA Grapalat" w:hAnsi="GHEA Grapalat"/>
          <w:i/>
          <w:sz w:val="20"/>
          <w:szCs w:val="20"/>
        </w:rPr>
        <w:t>г.</w:t>
      </w:r>
    </w:p>
    <w:p w:rsidR="001A6178" w:rsidRPr="00853404" w:rsidRDefault="003E0CB2" w:rsidP="001A6178">
      <w:pPr>
        <w:widowControl w:val="0"/>
        <w:spacing w:after="160"/>
        <w:jc w:val="center"/>
        <w:rPr>
          <w:rFonts w:ascii="GHEA Grapalat" w:hAnsi="GHEA Grapalat"/>
          <w:sz w:val="20"/>
          <w:szCs w:val="20"/>
        </w:rPr>
      </w:pPr>
      <w:r w:rsidRPr="00853404">
        <w:rPr>
          <w:rFonts w:ascii="GHEA Grapalat" w:hAnsi="GHEA Grapalat"/>
          <w:sz w:val="20"/>
          <w:szCs w:val="20"/>
        </w:rPr>
        <w:t>ТЕХНИЧЕСКАЯ ХАРАКТЕРИСТИКА-ГРАФИК ЗАКУПКИ</w:t>
      </w:r>
      <w:r w:rsidRPr="00853404">
        <w:rPr>
          <w:rStyle w:val="FootnoteReference"/>
          <w:rFonts w:ascii="GHEA Grapalat" w:hAnsi="GHEA Grapalat"/>
          <w:sz w:val="20"/>
          <w:szCs w:val="20"/>
        </w:rPr>
        <w:footnoteReference w:customMarkFollows="1" w:id="15"/>
        <w:t>*</w:t>
      </w:r>
    </w:p>
    <w:p w:rsidR="00B01107" w:rsidRPr="00853404" w:rsidRDefault="003E0CB2" w:rsidP="003E0CB2">
      <w:pPr>
        <w:widowControl w:val="0"/>
        <w:spacing w:after="160"/>
        <w:jc w:val="right"/>
        <w:rPr>
          <w:rFonts w:ascii="GHEA Grapalat" w:hAnsi="GHEA Grapalat"/>
          <w:sz w:val="20"/>
          <w:szCs w:val="20"/>
        </w:rPr>
      </w:pPr>
      <w:r w:rsidRPr="00853404">
        <w:rPr>
          <w:rFonts w:ascii="GHEA Grapalat" w:hAnsi="GHEA Grapalat"/>
          <w:sz w:val="20"/>
          <w:szCs w:val="20"/>
        </w:rPr>
        <w:t>Драмов РА</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559"/>
        <w:gridCol w:w="1417"/>
        <w:gridCol w:w="572"/>
        <w:gridCol w:w="760"/>
        <w:gridCol w:w="2869"/>
        <w:gridCol w:w="850"/>
        <w:gridCol w:w="624"/>
        <w:gridCol w:w="279"/>
        <w:gridCol w:w="992"/>
        <w:gridCol w:w="657"/>
        <w:gridCol w:w="1417"/>
        <w:gridCol w:w="619"/>
        <w:gridCol w:w="1418"/>
      </w:tblGrid>
      <w:tr w:rsidR="003E0CB2" w:rsidRPr="00F73994" w:rsidTr="00853404">
        <w:trPr>
          <w:jc w:val="center"/>
        </w:trPr>
        <w:tc>
          <w:tcPr>
            <w:tcW w:w="15021" w:type="dxa"/>
            <w:gridSpan w:val="14"/>
          </w:tcPr>
          <w:p w:rsidR="003E0CB2" w:rsidRPr="00F73994" w:rsidRDefault="003E0CB2" w:rsidP="00482F0F">
            <w:pPr>
              <w:widowControl w:val="0"/>
              <w:jc w:val="center"/>
              <w:rPr>
                <w:rFonts w:ascii="GHEA Grapalat" w:hAnsi="GHEA Grapalat"/>
                <w:sz w:val="16"/>
                <w:szCs w:val="16"/>
              </w:rPr>
            </w:pPr>
            <w:r w:rsidRPr="00F73994">
              <w:rPr>
                <w:rFonts w:ascii="GHEA Grapalat" w:hAnsi="GHEA Grapalat"/>
                <w:sz w:val="16"/>
                <w:szCs w:val="16"/>
              </w:rPr>
              <w:t>Товар</w:t>
            </w:r>
          </w:p>
        </w:tc>
      </w:tr>
      <w:tr w:rsidR="003E0CB2" w:rsidRPr="00F73994" w:rsidTr="00853404">
        <w:trPr>
          <w:trHeight w:val="219"/>
          <w:jc w:val="center"/>
        </w:trPr>
        <w:tc>
          <w:tcPr>
            <w:tcW w:w="988" w:type="dxa"/>
            <w:vMerge w:val="restart"/>
            <w:vAlign w:val="center"/>
          </w:tcPr>
          <w:p w:rsidR="003E0CB2" w:rsidRPr="00F73994" w:rsidRDefault="003E0CB2" w:rsidP="00482F0F">
            <w:pPr>
              <w:widowControl w:val="0"/>
              <w:jc w:val="center"/>
              <w:rPr>
                <w:rFonts w:ascii="GHEA Grapalat" w:hAnsi="GHEA Grapalat"/>
                <w:sz w:val="16"/>
                <w:szCs w:val="16"/>
              </w:rPr>
            </w:pPr>
            <w:r w:rsidRPr="00F73994">
              <w:rPr>
                <w:rFonts w:ascii="GHEA Grapalat" w:hAnsi="GHEA Grapalat"/>
                <w:sz w:val="16"/>
                <w:szCs w:val="16"/>
              </w:rPr>
              <w:t xml:space="preserve">номер предусмотренного </w:t>
            </w:r>
            <w:r w:rsidRPr="00F73994">
              <w:rPr>
                <w:rFonts w:ascii="GHEA Grapalat" w:hAnsi="GHEA Grapalat"/>
                <w:spacing w:val="-6"/>
                <w:sz w:val="16"/>
                <w:szCs w:val="16"/>
              </w:rPr>
              <w:t>приглашением</w:t>
            </w:r>
            <w:r w:rsidRPr="00F73994">
              <w:rPr>
                <w:rFonts w:ascii="GHEA Grapalat" w:hAnsi="GHEA Grapalat"/>
                <w:sz w:val="16"/>
                <w:szCs w:val="16"/>
              </w:rPr>
              <w:t xml:space="preserve"> лота</w:t>
            </w:r>
          </w:p>
        </w:tc>
        <w:tc>
          <w:tcPr>
            <w:tcW w:w="1559" w:type="dxa"/>
            <w:vMerge w:val="restart"/>
            <w:vAlign w:val="center"/>
          </w:tcPr>
          <w:p w:rsidR="003E0CB2" w:rsidRPr="00F73994" w:rsidRDefault="003E0CB2" w:rsidP="00482F0F">
            <w:pPr>
              <w:widowControl w:val="0"/>
              <w:jc w:val="center"/>
              <w:rPr>
                <w:rFonts w:ascii="GHEA Grapalat" w:hAnsi="GHEA Grapalat"/>
                <w:sz w:val="16"/>
                <w:szCs w:val="16"/>
              </w:rPr>
            </w:pPr>
            <w:r w:rsidRPr="00F73994">
              <w:rPr>
                <w:rFonts w:ascii="GHEA Grapalat" w:hAnsi="GHEA Grapalat"/>
                <w:sz w:val="16"/>
                <w:szCs w:val="16"/>
              </w:rPr>
              <w:t>промежуточный код, предусмотренный планом закупок по классификации ЕЗК (CPV)</w:t>
            </w:r>
          </w:p>
        </w:tc>
        <w:tc>
          <w:tcPr>
            <w:tcW w:w="1417" w:type="dxa"/>
            <w:vMerge w:val="restart"/>
            <w:vAlign w:val="center"/>
          </w:tcPr>
          <w:p w:rsidR="003E0CB2" w:rsidRPr="00F73994" w:rsidRDefault="003E0CB2" w:rsidP="00482F0F">
            <w:pPr>
              <w:widowControl w:val="0"/>
              <w:jc w:val="center"/>
              <w:rPr>
                <w:rFonts w:ascii="GHEA Grapalat" w:hAnsi="GHEA Grapalat"/>
                <w:sz w:val="16"/>
                <w:szCs w:val="16"/>
                <w:lang w:val="en-US"/>
              </w:rPr>
            </w:pPr>
            <w:r w:rsidRPr="00F73994">
              <w:rPr>
                <w:rFonts w:ascii="GHEA Grapalat" w:hAnsi="GHEA Grapalat"/>
                <w:sz w:val="16"/>
                <w:szCs w:val="16"/>
              </w:rPr>
              <w:t xml:space="preserve">наименование </w:t>
            </w:r>
          </w:p>
        </w:tc>
        <w:tc>
          <w:tcPr>
            <w:tcW w:w="4201" w:type="dxa"/>
            <w:gridSpan w:val="3"/>
            <w:vMerge w:val="restart"/>
            <w:vAlign w:val="center"/>
          </w:tcPr>
          <w:p w:rsidR="003E0CB2" w:rsidRPr="00F73994" w:rsidRDefault="003E0CB2" w:rsidP="00482F0F">
            <w:pPr>
              <w:widowControl w:val="0"/>
              <w:ind w:left="-108" w:right="-59"/>
              <w:jc w:val="center"/>
              <w:rPr>
                <w:rFonts w:ascii="GHEA Grapalat" w:hAnsi="GHEA Grapalat"/>
                <w:sz w:val="16"/>
                <w:szCs w:val="16"/>
              </w:rPr>
            </w:pPr>
            <w:r w:rsidRPr="00F73994">
              <w:rPr>
                <w:rFonts w:ascii="GHEA Grapalat" w:hAnsi="GHEA Grapalat"/>
                <w:sz w:val="16"/>
                <w:szCs w:val="16"/>
              </w:rPr>
              <w:t>техническая характеристика</w:t>
            </w:r>
          </w:p>
        </w:tc>
        <w:tc>
          <w:tcPr>
            <w:tcW w:w="850" w:type="dxa"/>
            <w:vMerge w:val="restart"/>
            <w:vAlign w:val="center"/>
          </w:tcPr>
          <w:p w:rsidR="003E0CB2" w:rsidRPr="00F73994" w:rsidRDefault="003E0CB2" w:rsidP="00482F0F">
            <w:pPr>
              <w:widowControl w:val="0"/>
              <w:ind w:left="-48" w:right="-108"/>
              <w:jc w:val="center"/>
              <w:rPr>
                <w:rFonts w:ascii="GHEA Grapalat" w:hAnsi="GHEA Grapalat"/>
                <w:sz w:val="16"/>
                <w:szCs w:val="16"/>
              </w:rPr>
            </w:pPr>
            <w:r w:rsidRPr="00F73994">
              <w:rPr>
                <w:rFonts w:ascii="GHEA Grapalat" w:hAnsi="GHEA Grapalat"/>
                <w:sz w:val="16"/>
                <w:szCs w:val="16"/>
              </w:rPr>
              <w:t>единица измерения</w:t>
            </w:r>
          </w:p>
        </w:tc>
        <w:tc>
          <w:tcPr>
            <w:tcW w:w="903" w:type="dxa"/>
            <w:gridSpan w:val="2"/>
            <w:vMerge w:val="restart"/>
            <w:vAlign w:val="center"/>
          </w:tcPr>
          <w:p w:rsidR="003E0CB2" w:rsidRPr="00F73994" w:rsidRDefault="003E0CB2" w:rsidP="00482F0F">
            <w:pPr>
              <w:widowControl w:val="0"/>
              <w:ind w:left="-108" w:right="-108"/>
              <w:jc w:val="center"/>
              <w:rPr>
                <w:rFonts w:ascii="GHEA Grapalat" w:hAnsi="GHEA Grapalat"/>
                <w:sz w:val="16"/>
                <w:szCs w:val="16"/>
              </w:rPr>
            </w:pPr>
            <w:r w:rsidRPr="00F73994">
              <w:rPr>
                <w:rFonts w:ascii="GHEA Grapalat" w:hAnsi="GHEA Grapalat"/>
                <w:sz w:val="16"/>
                <w:szCs w:val="16"/>
              </w:rPr>
              <w:t>цена единицы/</w:t>
            </w:r>
            <w:r w:rsidR="00CC432E" w:rsidRPr="00F73994">
              <w:rPr>
                <w:rFonts w:ascii="GHEA Grapalat" w:hAnsi="GHEA Grapalat"/>
                <w:sz w:val="16"/>
                <w:szCs w:val="16"/>
                <w:lang w:val="hy-AM"/>
              </w:rPr>
              <w:t xml:space="preserve">   </w:t>
            </w:r>
            <w:r w:rsidRPr="00F73994">
              <w:rPr>
                <w:rFonts w:ascii="GHEA Grapalat" w:hAnsi="GHEA Grapalat"/>
                <w:sz w:val="16"/>
                <w:szCs w:val="16"/>
              </w:rPr>
              <w:t>драмов РА</w:t>
            </w:r>
          </w:p>
        </w:tc>
        <w:tc>
          <w:tcPr>
            <w:tcW w:w="992" w:type="dxa"/>
            <w:vMerge w:val="restart"/>
            <w:vAlign w:val="center"/>
          </w:tcPr>
          <w:p w:rsidR="003E0CB2" w:rsidRPr="00F73994" w:rsidRDefault="003E0CB2" w:rsidP="00482F0F">
            <w:pPr>
              <w:widowControl w:val="0"/>
              <w:ind w:left="-108" w:right="-108"/>
              <w:jc w:val="center"/>
              <w:rPr>
                <w:rFonts w:ascii="GHEA Grapalat" w:hAnsi="GHEA Grapalat"/>
                <w:sz w:val="16"/>
                <w:szCs w:val="16"/>
              </w:rPr>
            </w:pPr>
            <w:r w:rsidRPr="00F73994">
              <w:rPr>
                <w:rFonts w:ascii="GHEA Grapalat" w:hAnsi="GHEA Grapalat"/>
                <w:sz w:val="16"/>
                <w:szCs w:val="16"/>
              </w:rPr>
              <w:t>общая цена/драмов РА</w:t>
            </w:r>
          </w:p>
        </w:tc>
        <w:tc>
          <w:tcPr>
            <w:tcW w:w="657" w:type="dxa"/>
            <w:vMerge w:val="restart"/>
            <w:vAlign w:val="center"/>
          </w:tcPr>
          <w:p w:rsidR="003E0CB2" w:rsidRPr="00F73994" w:rsidRDefault="003E0CB2" w:rsidP="00482F0F">
            <w:pPr>
              <w:widowControl w:val="0"/>
              <w:ind w:left="-126" w:right="-108"/>
              <w:jc w:val="center"/>
              <w:rPr>
                <w:rFonts w:ascii="GHEA Grapalat" w:hAnsi="GHEA Grapalat"/>
                <w:sz w:val="16"/>
                <w:szCs w:val="16"/>
              </w:rPr>
            </w:pPr>
            <w:r w:rsidRPr="00F73994">
              <w:rPr>
                <w:rFonts w:ascii="GHEA Grapalat" w:hAnsi="GHEA Grapalat"/>
                <w:sz w:val="16"/>
                <w:szCs w:val="16"/>
              </w:rPr>
              <w:t>общий объем</w:t>
            </w:r>
          </w:p>
        </w:tc>
        <w:tc>
          <w:tcPr>
            <w:tcW w:w="3454" w:type="dxa"/>
            <w:gridSpan w:val="3"/>
            <w:vAlign w:val="center"/>
          </w:tcPr>
          <w:p w:rsidR="003E0CB2" w:rsidRPr="00F73994" w:rsidRDefault="003E0CB2" w:rsidP="00482F0F">
            <w:pPr>
              <w:widowControl w:val="0"/>
              <w:jc w:val="center"/>
              <w:rPr>
                <w:rFonts w:ascii="GHEA Grapalat" w:hAnsi="GHEA Grapalat"/>
                <w:sz w:val="16"/>
                <w:szCs w:val="16"/>
              </w:rPr>
            </w:pPr>
            <w:r w:rsidRPr="00F73994">
              <w:rPr>
                <w:rFonts w:ascii="GHEA Grapalat" w:hAnsi="GHEA Grapalat"/>
                <w:sz w:val="16"/>
                <w:szCs w:val="16"/>
              </w:rPr>
              <w:t>поставки</w:t>
            </w:r>
          </w:p>
        </w:tc>
      </w:tr>
      <w:tr w:rsidR="003E0CB2" w:rsidRPr="00F73994" w:rsidTr="00853404">
        <w:trPr>
          <w:trHeight w:val="445"/>
          <w:jc w:val="center"/>
        </w:trPr>
        <w:tc>
          <w:tcPr>
            <w:tcW w:w="988" w:type="dxa"/>
            <w:vMerge/>
            <w:vAlign w:val="center"/>
          </w:tcPr>
          <w:p w:rsidR="003E0CB2" w:rsidRPr="00F73994" w:rsidRDefault="003E0CB2" w:rsidP="00482F0F">
            <w:pPr>
              <w:widowControl w:val="0"/>
              <w:jc w:val="center"/>
              <w:rPr>
                <w:rFonts w:ascii="GHEA Grapalat" w:hAnsi="GHEA Grapalat"/>
                <w:sz w:val="16"/>
                <w:szCs w:val="16"/>
              </w:rPr>
            </w:pPr>
          </w:p>
        </w:tc>
        <w:tc>
          <w:tcPr>
            <w:tcW w:w="1559" w:type="dxa"/>
            <w:vMerge/>
            <w:vAlign w:val="center"/>
          </w:tcPr>
          <w:p w:rsidR="003E0CB2" w:rsidRPr="00F73994" w:rsidRDefault="003E0CB2" w:rsidP="00482F0F">
            <w:pPr>
              <w:widowControl w:val="0"/>
              <w:jc w:val="center"/>
              <w:rPr>
                <w:rFonts w:ascii="GHEA Grapalat" w:hAnsi="GHEA Grapalat"/>
                <w:sz w:val="16"/>
                <w:szCs w:val="16"/>
              </w:rPr>
            </w:pPr>
          </w:p>
        </w:tc>
        <w:tc>
          <w:tcPr>
            <w:tcW w:w="1417" w:type="dxa"/>
            <w:vMerge/>
            <w:vAlign w:val="center"/>
          </w:tcPr>
          <w:p w:rsidR="003E0CB2" w:rsidRPr="00F73994" w:rsidRDefault="003E0CB2" w:rsidP="00482F0F">
            <w:pPr>
              <w:widowControl w:val="0"/>
              <w:jc w:val="center"/>
              <w:rPr>
                <w:rFonts w:ascii="GHEA Grapalat" w:hAnsi="GHEA Grapalat"/>
                <w:sz w:val="16"/>
                <w:szCs w:val="16"/>
              </w:rPr>
            </w:pPr>
          </w:p>
        </w:tc>
        <w:tc>
          <w:tcPr>
            <w:tcW w:w="4201" w:type="dxa"/>
            <w:gridSpan w:val="3"/>
            <w:vMerge/>
            <w:vAlign w:val="center"/>
          </w:tcPr>
          <w:p w:rsidR="003E0CB2" w:rsidRPr="00F73994" w:rsidRDefault="003E0CB2" w:rsidP="00482F0F">
            <w:pPr>
              <w:widowControl w:val="0"/>
              <w:jc w:val="center"/>
              <w:rPr>
                <w:rFonts w:ascii="GHEA Grapalat" w:hAnsi="GHEA Grapalat"/>
                <w:sz w:val="16"/>
                <w:szCs w:val="16"/>
              </w:rPr>
            </w:pPr>
          </w:p>
        </w:tc>
        <w:tc>
          <w:tcPr>
            <w:tcW w:w="850" w:type="dxa"/>
            <w:vMerge/>
            <w:vAlign w:val="center"/>
          </w:tcPr>
          <w:p w:rsidR="003E0CB2" w:rsidRPr="00F73994" w:rsidRDefault="003E0CB2" w:rsidP="00482F0F">
            <w:pPr>
              <w:widowControl w:val="0"/>
              <w:jc w:val="center"/>
              <w:rPr>
                <w:rFonts w:ascii="GHEA Grapalat" w:hAnsi="GHEA Grapalat"/>
                <w:sz w:val="16"/>
                <w:szCs w:val="16"/>
              </w:rPr>
            </w:pPr>
          </w:p>
        </w:tc>
        <w:tc>
          <w:tcPr>
            <w:tcW w:w="903" w:type="dxa"/>
            <w:gridSpan w:val="2"/>
            <w:vMerge/>
            <w:vAlign w:val="center"/>
          </w:tcPr>
          <w:p w:rsidR="003E0CB2" w:rsidRPr="00F73994" w:rsidRDefault="003E0CB2" w:rsidP="00482F0F">
            <w:pPr>
              <w:widowControl w:val="0"/>
              <w:jc w:val="center"/>
              <w:rPr>
                <w:rFonts w:ascii="GHEA Grapalat" w:hAnsi="GHEA Grapalat"/>
                <w:sz w:val="16"/>
                <w:szCs w:val="16"/>
              </w:rPr>
            </w:pPr>
          </w:p>
        </w:tc>
        <w:tc>
          <w:tcPr>
            <w:tcW w:w="992" w:type="dxa"/>
            <w:vMerge/>
            <w:vAlign w:val="center"/>
          </w:tcPr>
          <w:p w:rsidR="003E0CB2" w:rsidRPr="00F73994" w:rsidRDefault="003E0CB2" w:rsidP="00482F0F">
            <w:pPr>
              <w:widowControl w:val="0"/>
              <w:jc w:val="center"/>
              <w:rPr>
                <w:rFonts w:ascii="GHEA Grapalat" w:hAnsi="GHEA Grapalat"/>
                <w:sz w:val="16"/>
                <w:szCs w:val="16"/>
              </w:rPr>
            </w:pPr>
          </w:p>
        </w:tc>
        <w:tc>
          <w:tcPr>
            <w:tcW w:w="657" w:type="dxa"/>
            <w:vMerge/>
            <w:vAlign w:val="center"/>
          </w:tcPr>
          <w:p w:rsidR="003E0CB2" w:rsidRPr="00F73994" w:rsidRDefault="003E0CB2" w:rsidP="00482F0F">
            <w:pPr>
              <w:widowControl w:val="0"/>
              <w:jc w:val="center"/>
              <w:rPr>
                <w:rFonts w:ascii="GHEA Grapalat" w:hAnsi="GHEA Grapalat"/>
                <w:sz w:val="16"/>
                <w:szCs w:val="16"/>
              </w:rPr>
            </w:pPr>
          </w:p>
        </w:tc>
        <w:tc>
          <w:tcPr>
            <w:tcW w:w="1417" w:type="dxa"/>
            <w:vAlign w:val="center"/>
          </w:tcPr>
          <w:p w:rsidR="003E0CB2" w:rsidRPr="00F73994" w:rsidRDefault="003E0CB2" w:rsidP="00482F0F">
            <w:pPr>
              <w:widowControl w:val="0"/>
              <w:ind w:left="-108" w:right="-108"/>
              <w:jc w:val="center"/>
              <w:rPr>
                <w:rFonts w:ascii="GHEA Grapalat" w:hAnsi="GHEA Grapalat"/>
                <w:sz w:val="16"/>
                <w:szCs w:val="16"/>
              </w:rPr>
            </w:pPr>
            <w:r w:rsidRPr="00F73994">
              <w:rPr>
                <w:rFonts w:ascii="GHEA Grapalat" w:hAnsi="GHEA Grapalat"/>
                <w:sz w:val="16"/>
                <w:szCs w:val="16"/>
              </w:rPr>
              <w:t>адрес</w:t>
            </w:r>
          </w:p>
        </w:tc>
        <w:tc>
          <w:tcPr>
            <w:tcW w:w="619" w:type="dxa"/>
            <w:vAlign w:val="center"/>
          </w:tcPr>
          <w:p w:rsidR="003E0CB2" w:rsidRPr="00F73994" w:rsidRDefault="003E0CB2" w:rsidP="00482F0F">
            <w:pPr>
              <w:widowControl w:val="0"/>
              <w:ind w:left="-46" w:right="-84"/>
              <w:jc w:val="center"/>
              <w:rPr>
                <w:rFonts w:ascii="GHEA Grapalat" w:hAnsi="GHEA Grapalat"/>
                <w:sz w:val="16"/>
                <w:szCs w:val="16"/>
              </w:rPr>
            </w:pPr>
            <w:r w:rsidRPr="00F73994">
              <w:rPr>
                <w:rFonts w:ascii="GHEA Grapalat" w:hAnsi="GHEA Grapalat"/>
                <w:sz w:val="16"/>
                <w:szCs w:val="16"/>
              </w:rPr>
              <w:t>подлежащее поставке количество товара</w:t>
            </w:r>
          </w:p>
        </w:tc>
        <w:tc>
          <w:tcPr>
            <w:tcW w:w="1418" w:type="dxa"/>
            <w:vAlign w:val="center"/>
          </w:tcPr>
          <w:p w:rsidR="003E0CB2" w:rsidRPr="00F73994" w:rsidRDefault="003E0CB2" w:rsidP="00482F0F">
            <w:pPr>
              <w:widowControl w:val="0"/>
              <w:ind w:left="-132" w:right="-129"/>
              <w:jc w:val="center"/>
              <w:rPr>
                <w:rFonts w:ascii="GHEA Grapalat" w:hAnsi="GHEA Grapalat"/>
                <w:sz w:val="16"/>
                <w:szCs w:val="16"/>
                <w:lang w:val="en-US"/>
              </w:rPr>
            </w:pPr>
            <w:r w:rsidRPr="00F73994">
              <w:rPr>
                <w:rFonts w:ascii="GHEA Grapalat" w:hAnsi="GHEA Grapalat"/>
                <w:sz w:val="16"/>
                <w:szCs w:val="16"/>
              </w:rPr>
              <w:t>срок</w:t>
            </w:r>
            <w:r w:rsidRPr="00F73994">
              <w:rPr>
                <w:rStyle w:val="FootnoteReference"/>
                <w:rFonts w:ascii="GHEA Grapalat" w:hAnsi="GHEA Grapalat"/>
                <w:sz w:val="16"/>
                <w:szCs w:val="16"/>
              </w:rPr>
              <w:footnoteReference w:customMarkFollows="1" w:id="16"/>
              <w:t>***</w:t>
            </w:r>
          </w:p>
        </w:tc>
      </w:tr>
      <w:tr w:rsidR="006B713D" w:rsidRPr="00F73994" w:rsidTr="00AD29B8">
        <w:trPr>
          <w:trHeight w:val="246"/>
          <w:jc w:val="center"/>
        </w:trPr>
        <w:tc>
          <w:tcPr>
            <w:tcW w:w="988" w:type="dxa"/>
          </w:tcPr>
          <w:p w:rsidR="006B713D" w:rsidRDefault="006B713D" w:rsidP="006B713D">
            <w:pPr>
              <w:widowControl w:val="0"/>
              <w:jc w:val="center"/>
              <w:rPr>
                <w:rFonts w:ascii="GHEA Grapalat" w:hAnsi="GHEA Grapalat"/>
                <w:sz w:val="16"/>
                <w:szCs w:val="16"/>
              </w:rPr>
            </w:pPr>
          </w:p>
          <w:p w:rsidR="006B713D" w:rsidRDefault="006B713D" w:rsidP="006B713D">
            <w:pPr>
              <w:widowControl w:val="0"/>
              <w:jc w:val="center"/>
              <w:rPr>
                <w:rFonts w:ascii="GHEA Grapalat" w:hAnsi="GHEA Grapalat"/>
                <w:sz w:val="16"/>
                <w:szCs w:val="16"/>
              </w:rPr>
            </w:pPr>
          </w:p>
          <w:p w:rsidR="006B713D" w:rsidRDefault="006B713D" w:rsidP="006B713D">
            <w:pPr>
              <w:widowControl w:val="0"/>
              <w:jc w:val="center"/>
              <w:rPr>
                <w:rFonts w:ascii="GHEA Grapalat" w:hAnsi="GHEA Grapalat"/>
                <w:sz w:val="16"/>
                <w:szCs w:val="16"/>
              </w:rPr>
            </w:pPr>
          </w:p>
          <w:p w:rsidR="006B713D" w:rsidRDefault="006B713D" w:rsidP="006B713D">
            <w:pPr>
              <w:widowControl w:val="0"/>
              <w:jc w:val="center"/>
              <w:rPr>
                <w:rFonts w:ascii="GHEA Grapalat" w:hAnsi="GHEA Grapalat"/>
                <w:sz w:val="16"/>
                <w:szCs w:val="16"/>
              </w:rPr>
            </w:pPr>
          </w:p>
          <w:p w:rsidR="006B713D" w:rsidRDefault="006B713D" w:rsidP="006B713D">
            <w:pPr>
              <w:widowControl w:val="0"/>
              <w:jc w:val="center"/>
              <w:rPr>
                <w:rFonts w:ascii="GHEA Grapalat" w:hAnsi="GHEA Grapalat"/>
                <w:sz w:val="16"/>
                <w:szCs w:val="16"/>
              </w:rPr>
            </w:pPr>
          </w:p>
          <w:p w:rsidR="006B713D" w:rsidRDefault="006B713D" w:rsidP="006B713D">
            <w:pPr>
              <w:widowControl w:val="0"/>
              <w:jc w:val="center"/>
              <w:rPr>
                <w:rFonts w:ascii="GHEA Grapalat" w:hAnsi="GHEA Grapalat"/>
                <w:sz w:val="16"/>
                <w:szCs w:val="16"/>
              </w:rPr>
            </w:pPr>
          </w:p>
          <w:p w:rsidR="006B713D" w:rsidRPr="00F73994" w:rsidRDefault="006B713D" w:rsidP="006B713D">
            <w:pPr>
              <w:widowControl w:val="0"/>
              <w:jc w:val="center"/>
              <w:rPr>
                <w:rFonts w:ascii="GHEA Grapalat" w:hAnsi="GHEA Grapalat"/>
                <w:sz w:val="16"/>
                <w:szCs w:val="16"/>
              </w:rPr>
            </w:pPr>
          </w:p>
          <w:p w:rsidR="006B713D" w:rsidRPr="00F73994" w:rsidRDefault="006B713D" w:rsidP="006B713D">
            <w:pPr>
              <w:widowControl w:val="0"/>
              <w:jc w:val="center"/>
              <w:rPr>
                <w:rFonts w:ascii="GHEA Grapalat" w:hAnsi="GHEA Grapalat"/>
                <w:sz w:val="16"/>
                <w:szCs w:val="16"/>
              </w:rPr>
            </w:pPr>
          </w:p>
          <w:p w:rsidR="006B713D" w:rsidRPr="00F73994" w:rsidRDefault="006B713D" w:rsidP="006B713D">
            <w:pPr>
              <w:widowControl w:val="0"/>
              <w:jc w:val="center"/>
              <w:rPr>
                <w:rFonts w:ascii="GHEA Grapalat" w:hAnsi="GHEA Grapalat"/>
                <w:sz w:val="16"/>
                <w:szCs w:val="16"/>
              </w:rPr>
            </w:pPr>
            <w:r w:rsidRPr="00F73994">
              <w:rPr>
                <w:rFonts w:ascii="GHEA Grapalat" w:hAnsi="GHEA Grapalat"/>
                <w:sz w:val="16"/>
                <w:szCs w:val="16"/>
              </w:rPr>
              <w:t>1</w:t>
            </w:r>
          </w:p>
        </w:tc>
        <w:tc>
          <w:tcPr>
            <w:tcW w:w="1559" w:type="dxa"/>
            <w:vAlign w:val="center"/>
          </w:tcPr>
          <w:p w:rsidR="006B713D" w:rsidRPr="00306695" w:rsidRDefault="006B713D" w:rsidP="006B713D">
            <w:pPr>
              <w:jc w:val="center"/>
              <w:rPr>
                <w:rFonts w:ascii="Sylfaen" w:hAnsi="Sylfaen"/>
                <w:sz w:val="16"/>
                <w:szCs w:val="16"/>
                <w:lang w:val="hy-AM"/>
              </w:rPr>
            </w:pPr>
            <w:r w:rsidRPr="00306695">
              <w:rPr>
                <w:rFonts w:ascii="Sylfaen" w:hAnsi="Sylfaen"/>
                <w:sz w:val="16"/>
                <w:szCs w:val="16"/>
                <w:lang w:val="hy-AM"/>
              </w:rPr>
              <w:t>33651116-2</w:t>
            </w:r>
          </w:p>
          <w:p w:rsidR="006B713D" w:rsidRPr="00300FB9" w:rsidRDefault="006B713D" w:rsidP="006B713D">
            <w:pPr>
              <w:jc w:val="center"/>
              <w:rPr>
                <w:rFonts w:ascii="Sylfaen" w:hAnsi="Sylfaen"/>
                <w:sz w:val="16"/>
                <w:szCs w:val="16"/>
                <w:lang w:val="hy-AM"/>
              </w:rPr>
            </w:pPr>
          </w:p>
        </w:tc>
        <w:tc>
          <w:tcPr>
            <w:tcW w:w="1417" w:type="dxa"/>
            <w:vAlign w:val="center"/>
          </w:tcPr>
          <w:p w:rsidR="006B713D" w:rsidRPr="006B713D" w:rsidRDefault="006B713D" w:rsidP="006B713D">
            <w:pPr>
              <w:rPr>
                <w:rFonts w:ascii="GHEA Grapalat" w:hAnsi="GHEA Grapalat"/>
                <w:sz w:val="16"/>
                <w:szCs w:val="16"/>
              </w:rPr>
            </w:pPr>
            <w:r w:rsidRPr="006B713D">
              <w:rPr>
                <w:rFonts w:ascii="GHEA Grapalat" w:hAnsi="GHEA Grapalat"/>
                <w:sz w:val="16"/>
                <w:szCs w:val="16"/>
              </w:rPr>
              <w:t>Цефазолин j01db04</w:t>
            </w:r>
          </w:p>
        </w:tc>
        <w:tc>
          <w:tcPr>
            <w:tcW w:w="4201" w:type="dxa"/>
            <w:gridSpan w:val="3"/>
          </w:tcPr>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Непатентовоеванное международное название: цефазолин (cefazolin)</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Лекарственная форма</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 xml:space="preserve">Порошок д/пригот. инъекц. р-ра </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Фармако-терапевтическая группа: Антибиотик, цефалоспорин</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 xml:space="preserve">Активен в отношении грамположительных и грамотрицательных бактерий.            Форма выпуска и упаковка: Порошок для приготовления инъекционного раствора лиофилизированный, белого или почти белого цвета, по 1 гр дв Цефазолина в виде натриевой соли во флаконе с резиновой пробкой, </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упакованных по 50шт в картонные коробки.</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Хранение и транспортировка осуществляются в соответствии с инструкциями на упаковке или вкладыше.</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Не менее 2/3 срока годности на момент доставки:</w:t>
            </w:r>
          </w:p>
          <w:p w:rsidR="006B713D" w:rsidRPr="006B713D" w:rsidRDefault="006B713D" w:rsidP="006B713D">
            <w:pPr>
              <w:jc w:val="both"/>
              <w:rPr>
                <w:rFonts w:ascii="GHEA Grapalat" w:hAnsi="GHEA Grapalat"/>
                <w:sz w:val="16"/>
                <w:szCs w:val="16"/>
              </w:rPr>
            </w:pPr>
          </w:p>
        </w:tc>
        <w:tc>
          <w:tcPr>
            <w:tcW w:w="850" w:type="dxa"/>
            <w:vAlign w:val="center"/>
          </w:tcPr>
          <w:p w:rsidR="006B713D" w:rsidRPr="00640C42" w:rsidRDefault="00B17792" w:rsidP="006B713D">
            <w:pPr>
              <w:jc w:val="center"/>
              <w:rPr>
                <w:rFonts w:ascii="GHEA Grapalat" w:hAnsi="GHEA Grapalat"/>
                <w:sz w:val="16"/>
                <w:szCs w:val="16"/>
              </w:rPr>
            </w:pPr>
            <w:r>
              <w:rPr>
                <w:rFonts w:ascii="GHEA Grapalat" w:hAnsi="GHEA Grapalat"/>
                <w:sz w:val="16"/>
                <w:szCs w:val="16"/>
              </w:rPr>
              <w:t>штук</w:t>
            </w:r>
          </w:p>
        </w:tc>
        <w:tc>
          <w:tcPr>
            <w:tcW w:w="903" w:type="dxa"/>
            <w:gridSpan w:val="2"/>
          </w:tcPr>
          <w:p w:rsidR="006B713D" w:rsidRPr="00F73994" w:rsidRDefault="006B713D" w:rsidP="006B713D">
            <w:pPr>
              <w:widowControl w:val="0"/>
              <w:jc w:val="center"/>
              <w:rPr>
                <w:rFonts w:ascii="GHEA Grapalat" w:hAnsi="GHEA Grapalat"/>
                <w:sz w:val="16"/>
                <w:szCs w:val="16"/>
              </w:rPr>
            </w:pPr>
          </w:p>
        </w:tc>
        <w:tc>
          <w:tcPr>
            <w:tcW w:w="992" w:type="dxa"/>
          </w:tcPr>
          <w:p w:rsidR="006B713D" w:rsidRPr="00F73994" w:rsidRDefault="006B713D" w:rsidP="006B713D">
            <w:pPr>
              <w:widowControl w:val="0"/>
              <w:jc w:val="center"/>
              <w:rPr>
                <w:rFonts w:ascii="GHEA Grapalat" w:hAnsi="GHEA Grapalat"/>
                <w:sz w:val="16"/>
                <w:szCs w:val="16"/>
              </w:rPr>
            </w:pPr>
          </w:p>
        </w:tc>
        <w:tc>
          <w:tcPr>
            <w:tcW w:w="657" w:type="dxa"/>
          </w:tcPr>
          <w:p w:rsidR="006B713D" w:rsidRDefault="006B713D"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Pr="00B17792" w:rsidRDefault="00B17792" w:rsidP="006B713D">
            <w:pPr>
              <w:widowControl w:val="0"/>
              <w:jc w:val="center"/>
              <w:rPr>
                <w:rFonts w:asciiTheme="minorHAnsi" w:hAnsiTheme="minorHAnsi"/>
                <w:sz w:val="16"/>
                <w:szCs w:val="16"/>
                <w:lang w:val="hy-AM"/>
              </w:rPr>
            </w:pPr>
            <w:r>
              <w:rPr>
                <w:rFonts w:asciiTheme="minorHAnsi" w:hAnsiTheme="minorHAnsi"/>
                <w:sz w:val="16"/>
                <w:szCs w:val="16"/>
                <w:lang w:val="hy-AM"/>
              </w:rPr>
              <w:t>500</w:t>
            </w:r>
          </w:p>
        </w:tc>
        <w:tc>
          <w:tcPr>
            <w:tcW w:w="1417" w:type="dxa"/>
          </w:tcPr>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6B713D" w:rsidRPr="00F73994" w:rsidRDefault="00B17792" w:rsidP="006B713D">
            <w:pPr>
              <w:widowControl w:val="0"/>
              <w:jc w:val="center"/>
              <w:rPr>
                <w:rFonts w:ascii="GHEA Grapalat" w:hAnsi="GHEA Grapalat"/>
                <w:sz w:val="16"/>
                <w:szCs w:val="16"/>
              </w:rPr>
            </w:pPr>
            <w:r w:rsidRPr="00A80FD8">
              <w:rPr>
                <w:rFonts w:ascii="Sylfaen" w:hAnsi="Sylfaen"/>
                <w:sz w:val="16"/>
                <w:szCs w:val="16"/>
                <w:lang w:val="hy-AM" w:eastAsia="en-US" w:bidi="ar-SA"/>
              </w:rPr>
              <w:t xml:space="preserve">Г.Ереван, </w:t>
            </w:r>
            <w:r>
              <w:rPr>
                <w:rFonts w:ascii="Sylfaen" w:hAnsi="Sylfaen"/>
                <w:sz w:val="16"/>
                <w:szCs w:val="16"/>
                <w:lang w:eastAsia="en-US" w:bidi="ar-SA"/>
              </w:rPr>
              <w:t>4</w:t>
            </w:r>
            <w:r w:rsidRPr="00A80FD8">
              <w:rPr>
                <w:rFonts w:ascii="Sylfaen" w:hAnsi="Sylfaen"/>
                <w:sz w:val="16"/>
                <w:szCs w:val="16"/>
                <w:lang w:val="hy-AM" w:eastAsia="en-US" w:bidi="ar-SA"/>
              </w:rPr>
              <w:t>-</w:t>
            </w:r>
            <w:r w:rsidRPr="00F73994">
              <w:rPr>
                <w:rFonts w:ascii="GHEA Grapalat" w:hAnsi="GHEA Grapalat"/>
                <w:sz w:val="16"/>
                <w:szCs w:val="16"/>
              </w:rPr>
              <w:t>ы</w:t>
            </w:r>
            <w:r w:rsidRPr="00A80FD8">
              <w:rPr>
                <w:rFonts w:ascii="Sylfaen" w:hAnsi="Sylfaen" w:hint="eastAsia"/>
                <w:sz w:val="16"/>
                <w:szCs w:val="16"/>
                <w:lang w:val="hy-AM" w:eastAsia="en-US" w:bidi="ar-SA"/>
              </w:rPr>
              <w:t>й</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переулок</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Арцаха</w:t>
            </w:r>
            <w:r>
              <w:rPr>
                <w:rFonts w:ascii="Sylfaen" w:hAnsi="Sylfaen"/>
                <w:sz w:val="16"/>
                <w:szCs w:val="16"/>
                <w:lang w:eastAsia="en-US" w:bidi="ar-SA"/>
              </w:rPr>
              <w:t xml:space="preserve"> 12</w:t>
            </w:r>
          </w:p>
        </w:tc>
        <w:tc>
          <w:tcPr>
            <w:tcW w:w="619" w:type="dxa"/>
          </w:tcPr>
          <w:p w:rsidR="00B17792" w:rsidRDefault="00B17792" w:rsidP="006B713D">
            <w:pPr>
              <w:widowControl w:val="0"/>
              <w:jc w:val="center"/>
              <w:rPr>
                <w:rFonts w:asciiTheme="minorHAnsi" w:hAnsiTheme="minorHAnsi"/>
                <w:sz w:val="16"/>
                <w:szCs w:val="16"/>
                <w:lang w:val="hy-AM"/>
              </w:rPr>
            </w:pPr>
          </w:p>
          <w:p w:rsidR="00B17792" w:rsidRDefault="00B17792" w:rsidP="006B713D">
            <w:pPr>
              <w:widowControl w:val="0"/>
              <w:jc w:val="center"/>
              <w:rPr>
                <w:rFonts w:asciiTheme="minorHAnsi" w:hAnsiTheme="minorHAnsi"/>
                <w:sz w:val="16"/>
                <w:szCs w:val="16"/>
                <w:lang w:val="hy-AM"/>
              </w:rPr>
            </w:pPr>
          </w:p>
          <w:p w:rsidR="00B17792" w:rsidRDefault="00B17792" w:rsidP="006B713D">
            <w:pPr>
              <w:widowControl w:val="0"/>
              <w:jc w:val="center"/>
              <w:rPr>
                <w:rFonts w:asciiTheme="minorHAnsi" w:hAnsiTheme="minorHAnsi"/>
                <w:sz w:val="16"/>
                <w:szCs w:val="16"/>
                <w:lang w:val="hy-AM"/>
              </w:rPr>
            </w:pPr>
          </w:p>
          <w:p w:rsidR="00B17792" w:rsidRDefault="00B17792" w:rsidP="006B713D">
            <w:pPr>
              <w:widowControl w:val="0"/>
              <w:jc w:val="center"/>
              <w:rPr>
                <w:rFonts w:asciiTheme="minorHAnsi" w:hAnsiTheme="minorHAnsi"/>
                <w:sz w:val="16"/>
                <w:szCs w:val="16"/>
                <w:lang w:val="hy-AM"/>
              </w:rPr>
            </w:pPr>
          </w:p>
          <w:p w:rsidR="00B17792" w:rsidRDefault="00B17792" w:rsidP="006B713D">
            <w:pPr>
              <w:widowControl w:val="0"/>
              <w:jc w:val="center"/>
              <w:rPr>
                <w:rFonts w:asciiTheme="minorHAnsi" w:hAnsiTheme="minorHAnsi"/>
                <w:sz w:val="16"/>
                <w:szCs w:val="16"/>
                <w:lang w:val="hy-AM"/>
              </w:rPr>
            </w:pPr>
          </w:p>
          <w:p w:rsidR="00B17792" w:rsidRDefault="00B17792" w:rsidP="006B713D">
            <w:pPr>
              <w:widowControl w:val="0"/>
              <w:jc w:val="center"/>
              <w:rPr>
                <w:rFonts w:asciiTheme="minorHAnsi" w:hAnsiTheme="minorHAnsi"/>
                <w:sz w:val="16"/>
                <w:szCs w:val="16"/>
                <w:lang w:val="hy-AM"/>
              </w:rPr>
            </w:pPr>
          </w:p>
          <w:p w:rsidR="00B17792" w:rsidRDefault="00B17792" w:rsidP="006B713D">
            <w:pPr>
              <w:widowControl w:val="0"/>
              <w:jc w:val="center"/>
              <w:rPr>
                <w:rFonts w:asciiTheme="minorHAnsi" w:hAnsiTheme="minorHAnsi"/>
                <w:sz w:val="16"/>
                <w:szCs w:val="16"/>
                <w:lang w:val="hy-AM"/>
              </w:rPr>
            </w:pPr>
          </w:p>
          <w:p w:rsidR="00B17792" w:rsidRDefault="00B17792" w:rsidP="006B713D">
            <w:pPr>
              <w:widowControl w:val="0"/>
              <w:jc w:val="center"/>
              <w:rPr>
                <w:rFonts w:asciiTheme="minorHAnsi" w:hAnsiTheme="minorHAnsi"/>
                <w:sz w:val="16"/>
                <w:szCs w:val="16"/>
                <w:lang w:val="hy-AM"/>
              </w:rPr>
            </w:pPr>
          </w:p>
          <w:p w:rsidR="006B713D" w:rsidRPr="00F73994" w:rsidRDefault="00B17792" w:rsidP="006B713D">
            <w:pPr>
              <w:widowControl w:val="0"/>
              <w:jc w:val="center"/>
              <w:rPr>
                <w:rFonts w:ascii="GHEA Grapalat" w:hAnsi="GHEA Grapalat"/>
                <w:sz w:val="16"/>
                <w:szCs w:val="16"/>
                <w:lang w:val="hy-AM"/>
              </w:rPr>
            </w:pPr>
            <w:r>
              <w:rPr>
                <w:rFonts w:asciiTheme="minorHAnsi" w:hAnsiTheme="minorHAnsi"/>
                <w:sz w:val="16"/>
                <w:szCs w:val="16"/>
                <w:lang w:val="hy-AM"/>
              </w:rPr>
              <w:t>500</w:t>
            </w:r>
          </w:p>
        </w:tc>
        <w:tc>
          <w:tcPr>
            <w:tcW w:w="1418" w:type="dxa"/>
          </w:tcPr>
          <w:p w:rsidR="006B713D" w:rsidRDefault="006B713D"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6B713D" w:rsidRPr="008F17EA" w:rsidRDefault="006B713D" w:rsidP="006B713D">
            <w:pPr>
              <w:jc w:val="both"/>
              <w:rPr>
                <w:rFonts w:ascii="GHEA Grapalat" w:hAnsi="GHEA Grapalat"/>
                <w:sz w:val="16"/>
                <w:szCs w:val="16"/>
              </w:rPr>
            </w:pPr>
            <w:r w:rsidRPr="00F73994">
              <w:rPr>
                <w:rFonts w:ascii="GHEA Grapalat" w:hAnsi="GHEA Grapalat"/>
                <w:sz w:val="16"/>
                <w:szCs w:val="16"/>
              </w:rPr>
              <w:t>Срок поставки в течение</w:t>
            </w:r>
            <w:r w:rsidRPr="00F73994">
              <w:rPr>
                <w:rFonts w:ascii="GHEA Grapalat" w:hAnsi="GHEA Grapalat"/>
                <w:sz w:val="16"/>
                <w:szCs w:val="16"/>
                <w:lang w:val="hy-AM"/>
              </w:rPr>
              <w:t xml:space="preserve"> </w:t>
            </w:r>
            <w:r w:rsidRPr="00F73994">
              <w:rPr>
                <w:rFonts w:ascii="GHEA Grapalat" w:hAnsi="GHEA Grapalat"/>
                <w:sz w:val="16"/>
                <w:szCs w:val="16"/>
              </w:rPr>
              <w:t>20 календарних дней с даты вступления в силу</w:t>
            </w:r>
            <w:r>
              <w:rPr>
                <w:rFonts w:ascii="GHEA Grapalat" w:hAnsi="GHEA Grapalat"/>
                <w:sz w:val="16"/>
                <w:szCs w:val="16"/>
                <w:lang w:val="hy-AM"/>
              </w:rPr>
              <w:t xml:space="preserve"> </w:t>
            </w:r>
            <w:r>
              <w:rPr>
                <w:rFonts w:ascii="GHEA Grapalat" w:hAnsi="GHEA Grapalat"/>
                <w:sz w:val="16"/>
                <w:szCs w:val="16"/>
              </w:rPr>
              <w:t>договора</w:t>
            </w:r>
          </w:p>
        </w:tc>
      </w:tr>
      <w:tr w:rsidR="006B713D" w:rsidRPr="00F73994" w:rsidTr="00CF3AD6">
        <w:trPr>
          <w:trHeight w:val="246"/>
          <w:jc w:val="center"/>
        </w:trPr>
        <w:tc>
          <w:tcPr>
            <w:tcW w:w="988" w:type="dxa"/>
          </w:tcPr>
          <w:p w:rsidR="006B713D" w:rsidRPr="00B17792" w:rsidRDefault="006B713D" w:rsidP="006B713D">
            <w:pPr>
              <w:widowControl w:val="0"/>
              <w:jc w:val="center"/>
              <w:rPr>
                <w:rFonts w:ascii="GHEA Grapalat" w:hAnsi="GHEA Grapalat"/>
                <w:sz w:val="16"/>
                <w:szCs w:val="16"/>
              </w:rPr>
            </w:pPr>
          </w:p>
          <w:p w:rsidR="006B713D" w:rsidRPr="006262ED" w:rsidRDefault="006B713D" w:rsidP="006B713D">
            <w:pPr>
              <w:widowControl w:val="0"/>
              <w:jc w:val="center"/>
              <w:rPr>
                <w:rFonts w:ascii="GHEA Grapalat" w:hAnsi="GHEA Grapalat"/>
                <w:sz w:val="16"/>
                <w:szCs w:val="16"/>
                <w:lang w:val="en-US"/>
              </w:rPr>
            </w:pPr>
            <w:r>
              <w:rPr>
                <w:rFonts w:ascii="GHEA Grapalat" w:hAnsi="GHEA Grapalat"/>
                <w:sz w:val="16"/>
                <w:szCs w:val="16"/>
                <w:lang w:val="en-US"/>
              </w:rPr>
              <w:t>2</w:t>
            </w:r>
          </w:p>
        </w:tc>
        <w:tc>
          <w:tcPr>
            <w:tcW w:w="1559" w:type="dxa"/>
            <w:vAlign w:val="center"/>
          </w:tcPr>
          <w:p w:rsidR="006B713D" w:rsidRPr="00306695" w:rsidRDefault="006B713D" w:rsidP="006B713D">
            <w:pPr>
              <w:jc w:val="center"/>
              <w:rPr>
                <w:rFonts w:ascii="Sylfaen" w:hAnsi="Sylfaen"/>
                <w:sz w:val="16"/>
                <w:szCs w:val="16"/>
                <w:lang w:val="hy-AM"/>
              </w:rPr>
            </w:pPr>
            <w:r w:rsidRPr="00306695">
              <w:rPr>
                <w:rFonts w:ascii="Sylfaen" w:hAnsi="Sylfaen"/>
                <w:sz w:val="16"/>
                <w:szCs w:val="16"/>
                <w:lang w:val="hy-AM"/>
              </w:rPr>
              <w:t>33691176-3</w:t>
            </w:r>
          </w:p>
          <w:p w:rsidR="006B713D" w:rsidRPr="00300FB9" w:rsidRDefault="006B713D" w:rsidP="006B713D">
            <w:pPr>
              <w:jc w:val="center"/>
              <w:rPr>
                <w:rFonts w:ascii="Sylfaen" w:hAnsi="Sylfaen"/>
                <w:sz w:val="16"/>
                <w:szCs w:val="16"/>
                <w:lang w:val="hy-AM"/>
              </w:rPr>
            </w:pPr>
          </w:p>
        </w:tc>
        <w:tc>
          <w:tcPr>
            <w:tcW w:w="1417" w:type="dxa"/>
            <w:tcBorders>
              <w:top w:val="single" w:sz="4" w:space="0" w:color="auto"/>
              <w:bottom w:val="single" w:sz="4" w:space="0" w:color="auto"/>
            </w:tcBorders>
            <w:vAlign w:val="center"/>
          </w:tcPr>
          <w:p w:rsidR="006B713D" w:rsidRPr="006262ED" w:rsidRDefault="006B713D" w:rsidP="006B713D">
            <w:pPr>
              <w:jc w:val="center"/>
              <w:rPr>
                <w:rFonts w:ascii="GHEA Grapalat" w:hAnsi="GHEA Grapalat"/>
                <w:sz w:val="16"/>
                <w:szCs w:val="16"/>
              </w:rPr>
            </w:pPr>
            <w:r w:rsidRPr="006262ED">
              <w:rPr>
                <w:rFonts w:ascii="GHEA Grapalat" w:hAnsi="GHEA Grapalat"/>
                <w:sz w:val="16"/>
                <w:szCs w:val="16"/>
              </w:rPr>
              <w:t xml:space="preserve">Дицинон </w:t>
            </w:r>
            <w:r>
              <w:rPr>
                <w:rFonts w:ascii="GHEA Grapalat" w:hAnsi="GHEA Grapalat"/>
                <w:sz w:val="16"/>
                <w:szCs w:val="16"/>
                <w:lang w:val="en-US"/>
              </w:rPr>
              <w:t xml:space="preserve">             </w:t>
            </w:r>
            <w:r w:rsidRPr="006262ED">
              <w:rPr>
                <w:rFonts w:ascii="GHEA Grapalat" w:hAnsi="GHEA Grapalat"/>
                <w:sz w:val="16"/>
                <w:szCs w:val="16"/>
              </w:rPr>
              <w:t>250 мг/2 мл</w:t>
            </w:r>
          </w:p>
          <w:p w:rsidR="006B713D" w:rsidRPr="006262ED" w:rsidRDefault="006B713D" w:rsidP="006B713D">
            <w:pPr>
              <w:pStyle w:val="BodyText"/>
              <w:ind w:left="-18" w:right="-108" w:hanging="16"/>
              <w:rPr>
                <w:rFonts w:ascii="GHEA Grapalat" w:hAnsi="GHEA Grapalat"/>
                <w:sz w:val="16"/>
                <w:szCs w:val="16"/>
              </w:rPr>
            </w:pPr>
            <w:r w:rsidRPr="006262ED">
              <w:rPr>
                <w:rFonts w:ascii="GHEA Grapalat" w:hAnsi="GHEA Grapalat"/>
                <w:sz w:val="16"/>
                <w:szCs w:val="16"/>
              </w:rPr>
              <w:t xml:space="preserve"> </w:t>
            </w:r>
          </w:p>
        </w:tc>
        <w:tc>
          <w:tcPr>
            <w:tcW w:w="4201" w:type="dxa"/>
            <w:gridSpan w:val="3"/>
            <w:tcBorders>
              <w:top w:val="single" w:sz="4" w:space="0" w:color="auto"/>
              <w:bottom w:val="single" w:sz="4" w:space="0" w:color="auto"/>
            </w:tcBorders>
            <w:vAlign w:val="center"/>
          </w:tcPr>
          <w:p w:rsidR="006B713D" w:rsidRPr="006262ED" w:rsidRDefault="006B713D" w:rsidP="006B713D">
            <w:pPr>
              <w:rPr>
                <w:rFonts w:ascii="GHEA Grapalat" w:hAnsi="GHEA Grapalat"/>
                <w:sz w:val="16"/>
                <w:szCs w:val="16"/>
              </w:rPr>
            </w:pPr>
            <w:r w:rsidRPr="006262ED">
              <w:rPr>
                <w:rFonts w:ascii="GHEA Grapalat" w:hAnsi="GHEA Grapalat"/>
                <w:sz w:val="16"/>
                <w:szCs w:val="16"/>
              </w:rPr>
              <w:t>Прозрачная ампула с жидкостью , в новой заводской упаковке, полный.</w:t>
            </w:r>
          </w:p>
          <w:p w:rsidR="006B713D" w:rsidRPr="006262ED" w:rsidRDefault="006B713D" w:rsidP="006B713D">
            <w:pPr>
              <w:rPr>
                <w:rFonts w:ascii="GHEA Grapalat" w:hAnsi="GHEA Grapalat"/>
                <w:sz w:val="16"/>
                <w:szCs w:val="16"/>
              </w:rPr>
            </w:pPr>
            <w:r w:rsidRPr="006262ED">
              <w:rPr>
                <w:rFonts w:ascii="GHEA Grapalat" w:hAnsi="GHEA Grapalat"/>
                <w:sz w:val="16"/>
                <w:szCs w:val="16"/>
              </w:rPr>
              <w:t xml:space="preserve">Хранение и транспортировка осуществляются согласно инструкции на внешней упаковке или </w:t>
            </w:r>
            <w:r w:rsidRPr="006262ED">
              <w:rPr>
                <w:rFonts w:ascii="GHEA Grapalat" w:hAnsi="GHEA Grapalat"/>
                <w:sz w:val="16"/>
                <w:szCs w:val="16"/>
              </w:rPr>
              <w:lastRenderedPageBreak/>
              <w:t>вкладыше. Во время доставки не менее 2/3 срока годности.</w:t>
            </w:r>
          </w:p>
          <w:p w:rsidR="006B713D" w:rsidRPr="006262ED" w:rsidRDefault="006B713D" w:rsidP="006B713D">
            <w:pPr>
              <w:jc w:val="center"/>
              <w:rPr>
                <w:rFonts w:ascii="GHEA Grapalat" w:hAnsi="GHEA Grapalat"/>
                <w:sz w:val="16"/>
                <w:szCs w:val="16"/>
              </w:rPr>
            </w:pPr>
          </w:p>
        </w:tc>
        <w:tc>
          <w:tcPr>
            <w:tcW w:w="850" w:type="dxa"/>
            <w:vAlign w:val="center"/>
          </w:tcPr>
          <w:p w:rsidR="006B713D" w:rsidRPr="00640C42" w:rsidRDefault="006B713D" w:rsidP="006B713D">
            <w:pPr>
              <w:jc w:val="center"/>
              <w:rPr>
                <w:rFonts w:ascii="GHEA Grapalat" w:hAnsi="GHEA Grapalat"/>
                <w:sz w:val="16"/>
                <w:szCs w:val="16"/>
              </w:rPr>
            </w:pPr>
            <w:r>
              <w:rPr>
                <w:rFonts w:ascii="GHEA Grapalat" w:hAnsi="GHEA Grapalat"/>
                <w:sz w:val="16"/>
                <w:szCs w:val="16"/>
              </w:rPr>
              <w:lastRenderedPageBreak/>
              <w:t>штук</w:t>
            </w:r>
          </w:p>
        </w:tc>
        <w:tc>
          <w:tcPr>
            <w:tcW w:w="903" w:type="dxa"/>
            <w:gridSpan w:val="2"/>
          </w:tcPr>
          <w:p w:rsidR="006B713D" w:rsidRPr="00F73994" w:rsidRDefault="006B713D" w:rsidP="006B713D">
            <w:pPr>
              <w:widowControl w:val="0"/>
              <w:jc w:val="center"/>
              <w:rPr>
                <w:rFonts w:ascii="GHEA Grapalat" w:hAnsi="GHEA Grapalat"/>
                <w:sz w:val="16"/>
                <w:szCs w:val="16"/>
              </w:rPr>
            </w:pPr>
          </w:p>
        </w:tc>
        <w:tc>
          <w:tcPr>
            <w:tcW w:w="992" w:type="dxa"/>
          </w:tcPr>
          <w:p w:rsidR="006B713D" w:rsidRPr="00F73994" w:rsidRDefault="006B713D" w:rsidP="006B713D">
            <w:pPr>
              <w:widowControl w:val="0"/>
              <w:jc w:val="center"/>
              <w:rPr>
                <w:rFonts w:ascii="GHEA Grapalat" w:hAnsi="GHEA Grapalat"/>
                <w:sz w:val="16"/>
                <w:szCs w:val="16"/>
              </w:rPr>
            </w:pPr>
          </w:p>
        </w:tc>
        <w:tc>
          <w:tcPr>
            <w:tcW w:w="657" w:type="dxa"/>
          </w:tcPr>
          <w:p w:rsidR="006B713D" w:rsidRDefault="006B713D" w:rsidP="006B713D">
            <w:pPr>
              <w:widowControl w:val="0"/>
              <w:jc w:val="center"/>
              <w:rPr>
                <w:rFonts w:ascii="GHEA Grapalat" w:hAnsi="GHEA Grapalat"/>
                <w:sz w:val="16"/>
                <w:szCs w:val="16"/>
              </w:rPr>
            </w:pPr>
          </w:p>
          <w:p w:rsidR="006B713D" w:rsidRPr="00A80FD8" w:rsidRDefault="006B713D" w:rsidP="006B713D">
            <w:pPr>
              <w:widowControl w:val="0"/>
              <w:jc w:val="center"/>
              <w:rPr>
                <w:rFonts w:ascii="GHEA Grapalat" w:hAnsi="GHEA Grapalat"/>
                <w:sz w:val="16"/>
                <w:szCs w:val="16"/>
              </w:rPr>
            </w:pPr>
            <w:r>
              <w:rPr>
                <w:rFonts w:ascii="GHEA Grapalat" w:hAnsi="GHEA Grapalat"/>
                <w:sz w:val="16"/>
                <w:szCs w:val="16"/>
              </w:rPr>
              <w:t>10</w:t>
            </w:r>
          </w:p>
        </w:tc>
        <w:tc>
          <w:tcPr>
            <w:tcW w:w="1417" w:type="dxa"/>
          </w:tcPr>
          <w:p w:rsidR="006B713D" w:rsidRDefault="006B713D" w:rsidP="006B713D">
            <w:pPr>
              <w:widowControl w:val="0"/>
              <w:jc w:val="center"/>
              <w:rPr>
                <w:rFonts w:ascii="Sylfaen" w:hAnsi="Sylfaen"/>
                <w:sz w:val="16"/>
                <w:szCs w:val="16"/>
                <w:lang w:val="hy-AM" w:eastAsia="en-US" w:bidi="ar-SA"/>
              </w:rPr>
            </w:pPr>
          </w:p>
          <w:p w:rsidR="006B713D" w:rsidRPr="00A80FD8" w:rsidRDefault="006B713D" w:rsidP="006B713D">
            <w:pPr>
              <w:widowControl w:val="0"/>
              <w:jc w:val="center"/>
              <w:rPr>
                <w:rFonts w:ascii="GHEA Grapalat" w:hAnsi="GHEA Grapalat"/>
                <w:sz w:val="16"/>
                <w:szCs w:val="16"/>
              </w:rPr>
            </w:pPr>
            <w:r w:rsidRPr="00A80FD8">
              <w:rPr>
                <w:rFonts w:ascii="Sylfaen" w:hAnsi="Sylfaen"/>
                <w:sz w:val="16"/>
                <w:szCs w:val="16"/>
                <w:lang w:val="hy-AM" w:eastAsia="en-US" w:bidi="ar-SA"/>
              </w:rPr>
              <w:t xml:space="preserve">Г.Ереван, </w:t>
            </w:r>
            <w:r>
              <w:rPr>
                <w:rFonts w:ascii="Sylfaen" w:hAnsi="Sylfaen"/>
                <w:sz w:val="16"/>
                <w:szCs w:val="16"/>
                <w:lang w:eastAsia="en-US" w:bidi="ar-SA"/>
              </w:rPr>
              <w:t>4</w:t>
            </w:r>
            <w:r w:rsidRPr="00A80FD8">
              <w:rPr>
                <w:rFonts w:ascii="Sylfaen" w:hAnsi="Sylfaen"/>
                <w:sz w:val="16"/>
                <w:szCs w:val="16"/>
                <w:lang w:val="hy-AM" w:eastAsia="en-US" w:bidi="ar-SA"/>
              </w:rPr>
              <w:t>-</w:t>
            </w:r>
            <w:r w:rsidRPr="00F73994">
              <w:rPr>
                <w:rFonts w:ascii="GHEA Grapalat" w:hAnsi="GHEA Grapalat"/>
                <w:sz w:val="16"/>
                <w:szCs w:val="16"/>
              </w:rPr>
              <w:t>ы</w:t>
            </w:r>
            <w:r w:rsidRPr="00A80FD8">
              <w:rPr>
                <w:rFonts w:ascii="Sylfaen" w:hAnsi="Sylfaen" w:hint="eastAsia"/>
                <w:sz w:val="16"/>
                <w:szCs w:val="16"/>
                <w:lang w:val="hy-AM" w:eastAsia="en-US" w:bidi="ar-SA"/>
              </w:rPr>
              <w:t>й</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переулок</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lastRenderedPageBreak/>
              <w:t>Арцаха</w:t>
            </w:r>
            <w:r>
              <w:rPr>
                <w:rFonts w:ascii="Sylfaen" w:hAnsi="Sylfaen"/>
                <w:sz w:val="16"/>
                <w:szCs w:val="16"/>
                <w:lang w:eastAsia="en-US" w:bidi="ar-SA"/>
              </w:rPr>
              <w:t xml:space="preserve"> 12</w:t>
            </w:r>
          </w:p>
        </w:tc>
        <w:tc>
          <w:tcPr>
            <w:tcW w:w="619" w:type="dxa"/>
          </w:tcPr>
          <w:p w:rsidR="006B713D" w:rsidRDefault="006B713D" w:rsidP="006B713D">
            <w:pPr>
              <w:widowControl w:val="0"/>
              <w:jc w:val="center"/>
              <w:rPr>
                <w:rFonts w:ascii="GHEA Grapalat" w:hAnsi="GHEA Grapalat"/>
                <w:sz w:val="16"/>
                <w:szCs w:val="16"/>
              </w:rPr>
            </w:pPr>
          </w:p>
          <w:p w:rsidR="006B713D" w:rsidRPr="00A80FD8" w:rsidRDefault="006B713D" w:rsidP="006B713D">
            <w:pPr>
              <w:widowControl w:val="0"/>
              <w:jc w:val="center"/>
              <w:rPr>
                <w:rFonts w:ascii="GHEA Grapalat" w:hAnsi="GHEA Grapalat"/>
                <w:sz w:val="16"/>
                <w:szCs w:val="16"/>
              </w:rPr>
            </w:pPr>
            <w:r>
              <w:rPr>
                <w:rFonts w:ascii="GHEA Grapalat" w:hAnsi="GHEA Grapalat"/>
                <w:sz w:val="16"/>
                <w:szCs w:val="16"/>
              </w:rPr>
              <w:t>10</w:t>
            </w:r>
          </w:p>
        </w:tc>
        <w:tc>
          <w:tcPr>
            <w:tcW w:w="1418" w:type="dxa"/>
          </w:tcPr>
          <w:p w:rsidR="006B713D" w:rsidRDefault="006B713D" w:rsidP="006B713D">
            <w:pPr>
              <w:jc w:val="both"/>
              <w:rPr>
                <w:rFonts w:ascii="GHEA Grapalat" w:hAnsi="GHEA Grapalat"/>
                <w:sz w:val="16"/>
                <w:szCs w:val="16"/>
              </w:rPr>
            </w:pPr>
            <w:r w:rsidRPr="00F73994">
              <w:rPr>
                <w:rFonts w:ascii="GHEA Grapalat" w:hAnsi="GHEA Grapalat"/>
                <w:sz w:val="16"/>
                <w:szCs w:val="16"/>
              </w:rPr>
              <w:t>Срок поставки в течение</w:t>
            </w:r>
            <w:r w:rsidRPr="00F73994">
              <w:rPr>
                <w:rFonts w:ascii="GHEA Grapalat" w:hAnsi="GHEA Grapalat"/>
                <w:sz w:val="16"/>
                <w:szCs w:val="16"/>
                <w:lang w:val="hy-AM"/>
              </w:rPr>
              <w:t xml:space="preserve"> </w:t>
            </w:r>
            <w:r w:rsidRPr="00F73994">
              <w:rPr>
                <w:rFonts w:ascii="GHEA Grapalat" w:hAnsi="GHEA Grapalat"/>
                <w:sz w:val="16"/>
                <w:szCs w:val="16"/>
              </w:rPr>
              <w:t xml:space="preserve">20 календарних дней с даты </w:t>
            </w:r>
            <w:r w:rsidRPr="00F73994">
              <w:rPr>
                <w:rFonts w:ascii="GHEA Grapalat" w:hAnsi="GHEA Grapalat"/>
                <w:sz w:val="16"/>
                <w:szCs w:val="16"/>
              </w:rPr>
              <w:lastRenderedPageBreak/>
              <w:t>вступления в силу</w:t>
            </w:r>
            <w:r>
              <w:rPr>
                <w:rFonts w:ascii="GHEA Grapalat" w:hAnsi="GHEA Grapalat"/>
                <w:sz w:val="16"/>
                <w:szCs w:val="16"/>
                <w:lang w:val="hy-AM"/>
              </w:rPr>
              <w:t xml:space="preserve"> </w:t>
            </w:r>
            <w:r>
              <w:rPr>
                <w:rFonts w:ascii="GHEA Grapalat" w:hAnsi="GHEA Grapalat"/>
                <w:sz w:val="16"/>
                <w:szCs w:val="16"/>
              </w:rPr>
              <w:t>договора</w:t>
            </w:r>
          </w:p>
        </w:tc>
      </w:tr>
      <w:tr w:rsidR="006B713D" w:rsidRPr="00F73994" w:rsidTr="00A50E2F">
        <w:trPr>
          <w:trHeight w:val="246"/>
          <w:jc w:val="center"/>
        </w:trPr>
        <w:tc>
          <w:tcPr>
            <w:tcW w:w="988" w:type="dxa"/>
          </w:tcPr>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6B713D" w:rsidRPr="006262ED" w:rsidRDefault="006B713D" w:rsidP="006B713D">
            <w:pPr>
              <w:widowControl w:val="0"/>
              <w:jc w:val="center"/>
              <w:rPr>
                <w:rFonts w:ascii="GHEA Grapalat" w:hAnsi="GHEA Grapalat"/>
                <w:sz w:val="16"/>
                <w:szCs w:val="16"/>
                <w:lang w:val="en-US"/>
              </w:rPr>
            </w:pPr>
            <w:r>
              <w:rPr>
                <w:rFonts w:ascii="GHEA Grapalat" w:hAnsi="GHEA Grapalat"/>
                <w:sz w:val="16"/>
                <w:szCs w:val="16"/>
                <w:lang w:val="en-US"/>
              </w:rPr>
              <w:t>3</w:t>
            </w:r>
          </w:p>
        </w:tc>
        <w:tc>
          <w:tcPr>
            <w:tcW w:w="1559" w:type="dxa"/>
            <w:vAlign w:val="center"/>
          </w:tcPr>
          <w:p w:rsidR="006B713D" w:rsidRPr="00306695" w:rsidRDefault="006B713D" w:rsidP="006B713D">
            <w:pPr>
              <w:jc w:val="center"/>
              <w:rPr>
                <w:rFonts w:ascii="Sylfaen" w:hAnsi="Sylfaen"/>
                <w:sz w:val="16"/>
                <w:szCs w:val="16"/>
                <w:lang w:val="hy-AM"/>
              </w:rPr>
            </w:pPr>
            <w:r w:rsidRPr="00306695">
              <w:rPr>
                <w:rFonts w:ascii="Sylfaen" w:hAnsi="Sylfaen"/>
                <w:sz w:val="16"/>
                <w:szCs w:val="16"/>
                <w:lang w:val="hy-AM"/>
              </w:rPr>
              <w:t>33691176-1</w:t>
            </w:r>
          </w:p>
          <w:p w:rsidR="006B713D" w:rsidRPr="00300FB9" w:rsidRDefault="006B713D" w:rsidP="006B713D">
            <w:pPr>
              <w:jc w:val="center"/>
              <w:rPr>
                <w:rFonts w:ascii="Sylfaen" w:hAnsi="Sylfaen"/>
                <w:sz w:val="16"/>
                <w:szCs w:val="16"/>
                <w:lang w:val="hy-AM"/>
              </w:rPr>
            </w:pPr>
          </w:p>
        </w:tc>
        <w:tc>
          <w:tcPr>
            <w:tcW w:w="1417" w:type="dxa"/>
            <w:vAlign w:val="center"/>
          </w:tcPr>
          <w:p w:rsidR="006B713D" w:rsidRPr="006B713D" w:rsidRDefault="006B713D" w:rsidP="006B713D">
            <w:pPr>
              <w:rPr>
                <w:rFonts w:ascii="GHEA Grapalat" w:hAnsi="GHEA Grapalat"/>
                <w:sz w:val="16"/>
                <w:szCs w:val="16"/>
              </w:rPr>
            </w:pPr>
            <w:r w:rsidRPr="006B713D">
              <w:rPr>
                <w:rFonts w:ascii="GHEA Grapalat" w:hAnsi="GHEA Grapalat"/>
                <w:sz w:val="16"/>
                <w:szCs w:val="16"/>
              </w:rPr>
              <w:t xml:space="preserve">Ксилазин  </w:t>
            </w:r>
          </w:p>
        </w:tc>
        <w:tc>
          <w:tcPr>
            <w:tcW w:w="4201" w:type="dxa"/>
            <w:gridSpan w:val="3"/>
          </w:tcPr>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Ксилазин 2%.</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 xml:space="preserve">Непатентовоеванное международное название </w:t>
            </w:r>
            <w:proofErr w:type="spellStart"/>
            <w:r w:rsidRPr="006B713D">
              <w:rPr>
                <w:rFonts w:ascii="GHEA Grapalat" w:hAnsi="GHEA Grapalat"/>
                <w:sz w:val="16"/>
                <w:szCs w:val="16"/>
              </w:rPr>
              <w:t>Xylazine</w:t>
            </w:r>
            <w:proofErr w:type="spellEnd"/>
            <w:r w:rsidRPr="006B713D">
              <w:rPr>
                <w:rFonts w:ascii="GHEA Grapalat" w:hAnsi="GHEA Grapalat"/>
                <w:sz w:val="16"/>
                <w:szCs w:val="16"/>
              </w:rPr>
              <w:t xml:space="preserve"> hydrochloride, Ксилазина гидрохлорид:  Стерильный раствор для инъекций — Для ветеринарного использования</w:t>
            </w:r>
            <w:r w:rsidRPr="006B713D">
              <w:rPr>
                <w:rFonts w:ascii="Cambria Math" w:hAnsi="Cambria Math" w:cs="Cambria Math"/>
                <w:sz w:val="16"/>
                <w:szCs w:val="16"/>
              </w:rPr>
              <w:t>․</w:t>
            </w:r>
            <w:r w:rsidRPr="006B713D">
              <w:rPr>
                <w:rFonts w:ascii="GHEA Grapalat" w:hAnsi="GHEA Grapalat"/>
                <w:sz w:val="16"/>
                <w:szCs w:val="16"/>
              </w:rPr>
              <w:t xml:space="preserve">                  Фармакотерапевтическая группа: неселективные агонисты α2-адренорецепторов, седативные средства производных тиазина.                   Синонимы: Ксиланит, Ксила, Рометар, Седазин и др.</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Состав в 1 мл раствора:</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Ксилазин гидрохлорид....................20 мг</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Наполнитель..................................до 1 мл</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Описание:</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По внешнему виду  представляет собой прозрачный бесцветный раствор. Хранение:</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Препарат хранят в сухом, защищенном от света месте, при температуре 15 — 25°C.</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Упаковка — из прозрачного стекла по 50 мл с резиновой пробкой.</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Хранение и транспортировка осуществляются в соответствии с инструкциями на упаковке или вкладыше.</w:t>
            </w:r>
          </w:p>
          <w:p w:rsidR="006B713D" w:rsidRPr="006B713D" w:rsidRDefault="006B713D" w:rsidP="006B713D">
            <w:pPr>
              <w:jc w:val="both"/>
              <w:rPr>
                <w:rFonts w:ascii="GHEA Grapalat" w:hAnsi="GHEA Grapalat"/>
                <w:sz w:val="16"/>
                <w:szCs w:val="16"/>
              </w:rPr>
            </w:pPr>
            <w:r w:rsidRPr="006B713D">
              <w:rPr>
                <w:rFonts w:ascii="GHEA Grapalat" w:hAnsi="GHEA Grapalat"/>
                <w:sz w:val="16"/>
                <w:szCs w:val="16"/>
              </w:rPr>
              <w:t>Не менее 2/3 срока годности на момент доставки</w:t>
            </w:r>
            <w:r w:rsidRPr="006B713D">
              <w:rPr>
                <w:rFonts w:ascii="Cambria Math" w:hAnsi="Cambria Math" w:cs="Cambria Math"/>
                <w:sz w:val="16"/>
                <w:szCs w:val="16"/>
              </w:rPr>
              <w:t>․</w:t>
            </w:r>
          </w:p>
          <w:p w:rsidR="006B713D" w:rsidRPr="006B713D" w:rsidRDefault="006B713D" w:rsidP="006B713D">
            <w:pPr>
              <w:jc w:val="both"/>
              <w:rPr>
                <w:rFonts w:ascii="GHEA Grapalat" w:hAnsi="GHEA Grapalat"/>
                <w:sz w:val="16"/>
                <w:szCs w:val="16"/>
              </w:rPr>
            </w:pPr>
          </w:p>
        </w:tc>
        <w:tc>
          <w:tcPr>
            <w:tcW w:w="850" w:type="dxa"/>
            <w:vAlign w:val="center"/>
          </w:tcPr>
          <w:p w:rsidR="006B713D" w:rsidRPr="00640C42" w:rsidRDefault="00D86A45" w:rsidP="006B713D">
            <w:pPr>
              <w:jc w:val="center"/>
              <w:rPr>
                <w:rFonts w:ascii="GHEA Grapalat" w:hAnsi="GHEA Grapalat"/>
                <w:sz w:val="16"/>
                <w:szCs w:val="16"/>
              </w:rPr>
            </w:pPr>
            <w:r>
              <w:rPr>
                <w:rFonts w:ascii="GHEA Grapalat" w:hAnsi="GHEA Grapalat"/>
                <w:sz w:val="16"/>
                <w:szCs w:val="16"/>
              </w:rPr>
              <w:t>штук</w:t>
            </w:r>
          </w:p>
        </w:tc>
        <w:tc>
          <w:tcPr>
            <w:tcW w:w="903" w:type="dxa"/>
            <w:gridSpan w:val="2"/>
          </w:tcPr>
          <w:p w:rsidR="006B713D" w:rsidRPr="00F73994" w:rsidRDefault="006B713D" w:rsidP="006B713D">
            <w:pPr>
              <w:widowControl w:val="0"/>
              <w:jc w:val="center"/>
              <w:rPr>
                <w:rFonts w:ascii="GHEA Grapalat" w:hAnsi="GHEA Grapalat"/>
                <w:sz w:val="16"/>
                <w:szCs w:val="16"/>
              </w:rPr>
            </w:pPr>
          </w:p>
        </w:tc>
        <w:tc>
          <w:tcPr>
            <w:tcW w:w="992" w:type="dxa"/>
          </w:tcPr>
          <w:p w:rsidR="006B713D" w:rsidRPr="00F73994" w:rsidRDefault="006B713D" w:rsidP="006B713D">
            <w:pPr>
              <w:widowControl w:val="0"/>
              <w:jc w:val="center"/>
              <w:rPr>
                <w:rFonts w:ascii="GHEA Grapalat" w:hAnsi="GHEA Grapalat"/>
                <w:sz w:val="16"/>
                <w:szCs w:val="16"/>
              </w:rPr>
            </w:pPr>
          </w:p>
        </w:tc>
        <w:tc>
          <w:tcPr>
            <w:tcW w:w="657" w:type="dxa"/>
          </w:tcPr>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6B713D" w:rsidRPr="00D86A45" w:rsidRDefault="00D86A45" w:rsidP="006B713D">
            <w:pPr>
              <w:widowControl w:val="0"/>
              <w:jc w:val="center"/>
              <w:rPr>
                <w:rFonts w:asciiTheme="minorHAnsi" w:hAnsiTheme="minorHAnsi"/>
                <w:sz w:val="16"/>
                <w:szCs w:val="16"/>
                <w:lang w:val="hy-AM"/>
              </w:rPr>
            </w:pPr>
            <w:r>
              <w:rPr>
                <w:rFonts w:asciiTheme="minorHAnsi" w:hAnsiTheme="minorHAnsi"/>
                <w:sz w:val="16"/>
                <w:szCs w:val="16"/>
                <w:lang w:val="hy-AM"/>
              </w:rPr>
              <w:t>20</w:t>
            </w:r>
          </w:p>
        </w:tc>
        <w:tc>
          <w:tcPr>
            <w:tcW w:w="1417" w:type="dxa"/>
          </w:tcPr>
          <w:p w:rsidR="006B713D" w:rsidRDefault="006B713D"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B17792" w:rsidRDefault="00B17792" w:rsidP="006B713D">
            <w:pPr>
              <w:widowControl w:val="0"/>
              <w:jc w:val="center"/>
              <w:rPr>
                <w:rFonts w:ascii="Sylfaen" w:hAnsi="Sylfaen"/>
                <w:sz w:val="16"/>
                <w:szCs w:val="16"/>
                <w:lang w:val="hy-AM" w:eastAsia="en-US" w:bidi="ar-SA"/>
              </w:rPr>
            </w:pPr>
          </w:p>
          <w:p w:rsidR="006B713D" w:rsidRPr="00A80FD8" w:rsidRDefault="006B713D" w:rsidP="006B713D">
            <w:pPr>
              <w:widowControl w:val="0"/>
              <w:jc w:val="center"/>
              <w:rPr>
                <w:rFonts w:ascii="GHEA Grapalat" w:hAnsi="GHEA Grapalat"/>
                <w:sz w:val="16"/>
                <w:szCs w:val="16"/>
              </w:rPr>
            </w:pPr>
            <w:r w:rsidRPr="00A80FD8">
              <w:rPr>
                <w:rFonts w:ascii="Sylfaen" w:hAnsi="Sylfaen"/>
                <w:sz w:val="16"/>
                <w:szCs w:val="16"/>
                <w:lang w:val="hy-AM" w:eastAsia="en-US" w:bidi="ar-SA"/>
              </w:rPr>
              <w:t xml:space="preserve">Г.Ереван, </w:t>
            </w:r>
            <w:r>
              <w:rPr>
                <w:rFonts w:ascii="Sylfaen" w:hAnsi="Sylfaen"/>
                <w:sz w:val="16"/>
                <w:szCs w:val="16"/>
                <w:lang w:eastAsia="en-US" w:bidi="ar-SA"/>
              </w:rPr>
              <w:t>4</w:t>
            </w:r>
            <w:r w:rsidRPr="00A80FD8">
              <w:rPr>
                <w:rFonts w:ascii="Sylfaen" w:hAnsi="Sylfaen"/>
                <w:sz w:val="16"/>
                <w:szCs w:val="16"/>
                <w:lang w:val="hy-AM" w:eastAsia="en-US" w:bidi="ar-SA"/>
              </w:rPr>
              <w:t>-</w:t>
            </w:r>
            <w:r w:rsidRPr="00F73994">
              <w:rPr>
                <w:rFonts w:ascii="GHEA Grapalat" w:hAnsi="GHEA Grapalat"/>
                <w:sz w:val="16"/>
                <w:szCs w:val="16"/>
              </w:rPr>
              <w:t>ы</w:t>
            </w:r>
            <w:r w:rsidRPr="00A80FD8">
              <w:rPr>
                <w:rFonts w:ascii="Sylfaen" w:hAnsi="Sylfaen" w:hint="eastAsia"/>
                <w:sz w:val="16"/>
                <w:szCs w:val="16"/>
                <w:lang w:val="hy-AM" w:eastAsia="en-US" w:bidi="ar-SA"/>
              </w:rPr>
              <w:t>й</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переулок</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Арцаха</w:t>
            </w:r>
            <w:r>
              <w:rPr>
                <w:rFonts w:ascii="Sylfaen" w:hAnsi="Sylfaen"/>
                <w:sz w:val="16"/>
                <w:szCs w:val="16"/>
                <w:lang w:eastAsia="en-US" w:bidi="ar-SA"/>
              </w:rPr>
              <w:t xml:space="preserve"> 12</w:t>
            </w:r>
          </w:p>
        </w:tc>
        <w:tc>
          <w:tcPr>
            <w:tcW w:w="619" w:type="dxa"/>
          </w:tcPr>
          <w:p w:rsidR="006B713D" w:rsidRDefault="006B713D" w:rsidP="006B713D">
            <w:pPr>
              <w:widowControl w:val="0"/>
              <w:jc w:val="center"/>
              <w:rPr>
                <w:rFonts w:ascii="GHEA Grapalat" w:hAnsi="GHEA Grapalat"/>
                <w:sz w:val="16"/>
                <w:szCs w:val="16"/>
              </w:rPr>
            </w:pPr>
          </w:p>
          <w:p w:rsidR="006B713D" w:rsidRDefault="006B713D" w:rsidP="006B713D">
            <w:pPr>
              <w:widowControl w:val="0"/>
              <w:jc w:val="center"/>
              <w:rPr>
                <w:rFonts w:ascii="GHEA Grapalat" w:hAnsi="GHEA Grapalat"/>
                <w:sz w:val="16"/>
                <w:szCs w:val="16"/>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D86A45" w:rsidRDefault="00D86A45" w:rsidP="006B713D">
            <w:pPr>
              <w:widowControl w:val="0"/>
              <w:jc w:val="center"/>
              <w:rPr>
                <w:rFonts w:asciiTheme="minorHAnsi" w:hAnsiTheme="minorHAnsi"/>
                <w:sz w:val="16"/>
                <w:szCs w:val="16"/>
                <w:lang w:val="hy-AM"/>
              </w:rPr>
            </w:pPr>
          </w:p>
          <w:p w:rsidR="006B713D" w:rsidRPr="00D86A45" w:rsidRDefault="00D86A45" w:rsidP="006B713D">
            <w:pPr>
              <w:widowControl w:val="0"/>
              <w:jc w:val="center"/>
              <w:rPr>
                <w:rFonts w:asciiTheme="minorHAnsi" w:hAnsiTheme="minorHAnsi"/>
                <w:sz w:val="16"/>
                <w:szCs w:val="16"/>
                <w:lang w:val="hy-AM"/>
              </w:rPr>
            </w:pPr>
            <w:r>
              <w:rPr>
                <w:rFonts w:asciiTheme="minorHAnsi" w:hAnsiTheme="minorHAnsi"/>
                <w:sz w:val="16"/>
                <w:szCs w:val="16"/>
                <w:lang w:val="hy-AM"/>
              </w:rPr>
              <w:t>20</w:t>
            </w:r>
          </w:p>
        </w:tc>
        <w:tc>
          <w:tcPr>
            <w:tcW w:w="1418" w:type="dxa"/>
          </w:tcPr>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B17792" w:rsidRDefault="00B17792" w:rsidP="006B713D">
            <w:pPr>
              <w:jc w:val="both"/>
              <w:rPr>
                <w:rFonts w:ascii="GHEA Grapalat" w:hAnsi="GHEA Grapalat"/>
                <w:sz w:val="16"/>
                <w:szCs w:val="16"/>
              </w:rPr>
            </w:pPr>
          </w:p>
          <w:p w:rsidR="006B713D" w:rsidRDefault="006B713D" w:rsidP="006B713D">
            <w:pPr>
              <w:jc w:val="both"/>
              <w:rPr>
                <w:rFonts w:ascii="GHEA Grapalat" w:hAnsi="GHEA Grapalat"/>
                <w:sz w:val="16"/>
                <w:szCs w:val="16"/>
              </w:rPr>
            </w:pPr>
            <w:r w:rsidRPr="00F73994">
              <w:rPr>
                <w:rFonts w:ascii="GHEA Grapalat" w:hAnsi="GHEA Grapalat"/>
                <w:sz w:val="16"/>
                <w:szCs w:val="16"/>
              </w:rPr>
              <w:t>Срок поставки в течение</w:t>
            </w:r>
            <w:r w:rsidRPr="00F73994">
              <w:rPr>
                <w:rFonts w:ascii="GHEA Grapalat" w:hAnsi="GHEA Grapalat"/>
                <w:sz w:val="16"/>
                <w:szCs w:val="16"/>
                <w:lang w:val="hy-AM"/>
              </w:rPr>
              <w:t xml:space="preserve"> </w:t>
            </w:r>
            <w:r w:rsidRPr="00F73994">
              <w:rPr>
                <w:rFonts w:ascii="GHEA Grapalat" w:hAnsi="GHEA Grapalat"/>
                <w:sz w:val="16"/>
                <w:szCs w:val="16"/>
              </w:rPr>
              <w:t>20 календарних дней с даты вступления в силу</w:t>
            </w:r>
            <w:r>
              <w:rPr>
                <w:rFonts w:ascii="GHEA Grapalat" w:hAnsi="GHEA Grapalat"/>
                <w:sz w:val="16"/>
                <w:szCs w:val="16"/>
                <w:lang w:val="hy-AM"/>
              </w:rPr>
              <w:t xml:space="preserve"> </w:t>
            </w:r>
            <w:r>
              <w:rPr>
                <w:rFonts w:ascii="GHEA Grapalat" w:hAnsi="GHEA Grapalat"/>
                <w:sz w:val="16"/>
                <w:szCs w:val="16"/>
              </w:rPr>
              <w:t>договора</w:t>
            </w:r>
          </w:p>
        </w:tc>
      </w:tr>
      <w:tr w:rsidR="006B713D" w:rsidRPr="00F73994" w:rsidTr="00D425EC">
        <w:trPr>
          <w:trHeight w:val="246"/>
          <w:jc w:val="center"/>
        </w:trPr>
        <w:tc>
          <w:tcPr>
            <w:tcW w:w="988" w:type="dxa"/>
          </w:tcPr>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B17792" w:rsidRDefault="00B17792" w:rsidP="006B713D">
            <w:pPr>
              <w:widowControl w:val="0"/>
              <w:jc w:val="center"/>
              <w:rPr>
                <w:rFonts w:ascii="GHEA Grapalat" w:hAnsi="GHEA Grapalat"/>
                <w:sz w:val="16"/>
                <w:szCs w:val="16"/>
                <w:lang w:val="en-US"/>
              </w:rPr>
            </w:pPr>
          </w:p>
          <w:p w:rsidR="006B713D" w:rsidRPr="006262ED" w:rsidRDefault="006B713D" w:rsidP="006B713D">
            <w:pPr>
              <w:widowControl w:val="0"/>
              <w:jc w:val="center"/>
              <w:rPr>
                <w:rFonts w:ascii="GHEA Grapalat" w:hAnsi="GHEA Grapalat"/>
                <w:sz w:val="16"/>
                <w:szCs w:val="16"/>
                <w:lang w:val="en-US"/>
              </w:rPr>
            </w:pPr>
            <w:r>
              <w:rPr>
                <w:rFonts w:ascii="GHEA Grapalat" w:hAnsi="GHEA Grapalat"/>
                <w:sz w:val="16"/>
                <w:szCs w:val="16"/>
                <w:lang w:val="en-US"/>
              </w:rPr>
              <w:t>4</w:t>
            </w:r>
          </w:p>
        </w:tc>
        <w:tc>
          <w:tcPr>
            <w:tcW w:w="1559" w:type="dxa"/>
            <w:vAlign w:val="center"/>
          </w:tcPr>
          <w:p w:rsidR="006B713D" w:rsidRPr="00306695" w:rsidRDefault="006B713D" w:rsidP="006B713D">
            <w:pPr>
              <w:jc w:val="center"/>
              <w:rPr>
                <w:rFonts w:ascii="Sylfaen" w:hAnsi="Sylfaen"/>
                <w:sz w:val="16"/>
                <w:szCs w:val="16"/>
                <w:lang w:val="hy-AM"/>
              </w:rPr>
            </w:pPr>
            <w:r w:rsidRPr="00306695">
              <w:rPr>
                <w:rFonts w:ascii="Sylfaen" w:hAnsi="Sylfaen"/>
                <w:sz w:val="16"/>
                <w:szCs w:val="16"/>
                <w:lang w:val="hy-AM"/>
              </w:rPr>
              <w:t>33691176-5</w:t>
            </w:r>
          </w:p>
          <w:p w:rsidR="006B713D" w:rsidRPr="00300FB9" w:rsidRDefault="006B713D" w:rsidP="006B713D">
            <w:pPr>
              <w:jc w:val="center"/>
              <w:rPr>
                <w:rFonts w:ascii="Sylfaen" w:hAnsi="Sylfaen"/>
                <w:sz w:val="16"/>
                <w:szCs w:val="16"/>
                <w:lang w:val="hy-AM"/>
              </w:rPr>
            </w:pPr>
          </w:p>
        </w:tc>
        <w:tc>
          <w:tcPr>
            <w:tcW w:w="1417" w:type="dxa"/>
            <w:tcBorders>
              <w:top w:val="single" w:sz="4" w:space="0" w:color="auto"/>
              <w:bottom w:val="single" w:sz="4" w:space="0" w:color="auto"/>
            </w:tcBorders>
            <w:vAlign w:val="center"/>
          </w:tcPr>
          <w:p w:rsidR="006B713D" w:rsidRPr="00A80FD8" w:rsidRDefault="006B713D" w:rsidP="006B713D">
            <w:pPr>
              <w:rPr>
                <w:rFonts w:ascii="GHEA Grapalat" w:hAnsi="GHEA Grapalat"/>
                <w:sz w:val="16"/>
                <w:szCs w:val="16"/>
              </w:rPr>
            </w:pPr>
            <w:r w:rsidRPr="00A80FD8">
              <w:rPr>
                <w:rFonts w:ascii="GHEA Grapalat" w:hAnsi="GHEA Grapalat"/>
                <w:sz w:val="16"/>
                <w:szCs w:val="16"/>
              </w:rPr>
              <w:t xml:space="preserve">Мелоксикам </w:t>
            </w:r>
          </w:p>
          <w:p w:rsidR="006B713D" w:rsidRPr="00A80FD8" w:rsidRDefault="006B713D" w:rsidP="006B713D">
            <w:pPr>
              <w:jc w:val="both"/>
              <w:rPr>
                <w:rFonts w:ascii="GHEA Grapalat" w:hAnsi="GHEA Grapalat"/>
                <w:sz w:val="16"/>
                <w:szCs w:val="16"/>
              </w:rPr>
            </w:pPr>
            <w:r w:rsidRPr="00A80FD8">
              <w:rPr>
                <w:rFonts w:ascii="GHEA Grapalat" w:hAnsi="GHEA Grapalat"/>
                <w:sz w:val="16"/>
                <w:szCs w:val="16"/>
              </w:rPr>
              <w:t xml:space="preserve"> /Артрозан/</w:t>
            </w:r>
          </w:p>
        </w:tc>
        <w:tc>
          <w:tcPr>
            <w:tcW w:w="4201" w:type="dxa"/>
            <w:gridSpan w:val="3"/>
            <w:tcBorders>
              <w:top w:val="single" w:sz="4" w:space="0" w:color="auto"/>
              <w:bottom w:val="single" w:sz="4" w:space="0" w:color="auto"/>
            </w:tcBorders>
            <w:vAlign w:val="center"/>
          </w:tcPr>
          <w:p w:rsidR="006B713D" w:rsidRPr="00A80FD8" w:rsidRDefault="006B713D" w:rsidP="006B713D">
            <w:pPr>
              <w:rPr>
                <w:rFonts w:ascii="GHEA Grapalat" w:hAnsi="GHEA Grapalat"/>
                <w:sz w:val="16"/>
                <w:szCs w:val="16"/>
              </w:rPr>
            </w:pPr>
            <w:r w:rsidRPr="00A80FD8">
              <w:rPr>
                <w:rFonts w:ascii="GHEA Grapalat" w:hAnsi="GHEA Grapalat"/>
                <w:sz w:val="16"/>
                <w:szCs w:val="16"/>
              </w:rPr>
              <w:t xml:space="preserve">Мелоксикам </w:t>
            </w:r>
          </w:p>
          <w:p w:rsidR="006B713D" w:rsidRPr="00A80FD8" w:rsidRDefault="006B713D" w:rsidP="006B713D">
            <w:pPr>
              <w:rPr>
                <w:rFonts w:ascii="GHEA Grapalat" w:hAnsi="GHEA Grapalat"/>
                <w:sz w:val="16"/>
                <w:szCs w:val="16"/>
              </w:rPr>
            </w:pPr>
            <w:r w:rsidRPr="00A80FD8">
              <w:rPr>
                <w:rFonts w:ascii="GHEA Grapalat" w:hAnsi="GHEA Grapalat"/>
                <w:sz w:val="16"/>
                <w:szCs w:val="16"/>
              </w:rPr>
              <w:t xml:space="preserve"> 6 </w:t>
            </w:r>
            <w:r w:rsidRPr="00A80FD8">
              <w:rPr>
                <w:rFonts w:ascii="GHEA Grapalat" w:hAnsi="GHEA Grapalat" w:hint="eastAsia"/>
                <w:sz w:val="16"/>
                <w:szCs w:val="16"/>
              </w:rPr>
              <w:t>мг</w:t>
            </w:r>
            <w:r w:rsidRPr="00A80FD8">
              <w:rPr>
                <w:rFonts w:ascii="GHEA Grapalat" w:hAnsi="GHEA Grapalat"/>
                <w:sz w:val="16"/>
                <w:szCs w:val="16"/>
              </w:rPr>
              <w:t>/</w:t>
            </w:r>
            <w:r w:rsidRPr="00A80FD8">
              <w:rPr>
                <w:rFonts w:ascii="GHEA Grapalat" w:hAnsi="GHEA Grapalat" w:hint="eastAsia"/>
                <w:sz w:val="16"/>
                <w:szCs w:val="16"/>
              </w:rPr>
              <w:t>мл</w:t>
            </w:r>
            <w:r w:rsidRPr="00A80FD8">
              <w:rPr>
                <w:rFonts w:ascii="GHEA Grapalat" w:hAnsi="GHEA Grapalat"/>
                <w:sz w:val="16"/>
                <w:szCs w:val="16"/>
              </w:rPr>
              <w:t xml:space="preserve"> 2,5</w:t>
            </w:r>
            <w:r w:rsidRPr="00A80FD8">
              <w:rPr>
                <w:rFonts w:ascii="GHEA Grapalat" w:hAnsi="GHEA Grapalat" w:hint="eastAsia"/>
                <w:sz w:val="16"/>
                <w:szCs w:val="16"/>
              </w:rPr>
              <w:t>мл</w:t>
            </w:r>
            <w:r w:rsidRPr="00A80FD8">
              <w:rPr>
                <w:rFonts w:ascii="GHEA Grapalat" w:hAnsi="GHEA Grapalat"/>
                <w:sz w:val="16"/>
                <w:szCs w:val="16"/>
              </w:rPr>
              <w:t xml:space="preserve"> </w:t>
            </w:r>
            <w:r w:rsidRPr="00A80FD8">
              <w:rPr>
                <w:rFonts w:ascii="GHEA Grapalat" w:hAnsi="GHEA Grapalat" w:hint="eastAsia"/>
                <w:sz w:val="16"/>
                <w:szCs w:val="16"/>
              </w:rPr>
              <w:t xml:space="preserve"> в</w:t>
            </w:r>
            <w:r w:rsidRPr="00A80FD8">
              <w:rPr>
                <w:rFonts w:ascii="GHEA Grapalat" w:hAnsi="GHEA Grapalat"/>
                <w:sz w:val="16"/>
                <w:szCs w:val="16"/>
              </w:rPr>
              <w:t xml:space="preserve"> </w:t>
            </w:r>
            <w:r w:rsidRPr="00A80FD8">
              <w:rPr>
                <w:rFonts w:ascii="GHEA Grapalat" w:hAnsi="GHEA Grapalat" w:hint="eastAsia"/>
                <w:sz w:val="16"/>
                <w:szCs w:val="16"/>
              </w:rPr>
              <w:t>ампулах</w:t>
            </w:r>
            <w:r w:rsidRPr="00A80FD8">
              <w:rPr>
                <w:rFonts w:ascii="GHEA Grapalat" w:hAnsi="GHEA Grapalat"/>
                <w:sz w:val="16"/>
                <w:szCs w:val="16"/>
              </w:rPr>
              <w:t xml:space="preserve"> /Артрозан</w:t>
            </w:r>
            <w:r w:rsidRPr="00A80FD8">
              <w:rPr>
                <w:rFonts w:ascii="GHEA Grapalat" w:hAnsi="GHEA Grapalat" w:hint="eastAsia"/>
                <w:sz w:val="16"/>
                <w:szCs w:val="16"/>
              </w:rPr>
              <w:t>Прозрачная</w:t>
            </w:r>
            <w:r w:rsidRPr="00A80FD8">
              <w:rPr>
                <w:rFonts w:ascii="GHEA Grapalat" w:hAnsi="GHEA Grapalat"/>
                <w:sz w:val="16"/>
                <w:szCs w:val="16"/>
              </w:rPr>
              <w:t xml:space="preserve"> </w:t>
            </w:r>
            <w:r w:rsidRPr="00A80FD8">
              <w:rPr>
                <w:rFonts w:ascii="GHEA Grapalat" w:hAnsi="GHEA Grapalat" w:hint="eastAsia"/>
                <w:sz w:val="16"/>
                <w:szCs w:val="16"/>
              </w:rPr>
              <w:t>желтая</w:t>
            </w:r>
            <w:r w:rsidRPr="00A80FD8">
              <w:rPr>
                <w:rFonts w:ascii="GHEA Grapalat" w:hAnsi="GHEA Grapalat"/>
                <w:sz w:val="16"/>
                <w:szCs w:val="16"/>
              </w:rPr>
              <w:t xml:space="preserve"> </w:t>
            </w:r>
            <w:r w:rsidRPr="00A80FD8">
              <w:rPr>
                <w:rFonts w:ascii="GHEA Grapalat" w:hAnsi="GHEA Grapalat" w:hint="eastAsia"/>
                <w:sz w:val="16"/>
                <w:szCs w:val="16"/>
              </w:rPr>
              <w:t>жидкость</w:t>
            </w:r>
            <w:r w:rsidRPr="00A80FD8">
              <w:rPr>
                <w:rFonts w:ascii="GHEA Grapalat" w:hAnsi="GHEA Grapalat"/>
                <w:sz w:val="16"/>
                <w:szCs w:val="16"/>
              </w:rPr>
              <w:t xml:space="preserve"> </w:t>
            </w:r>
            <w:r w:rsidRPr="00A80FD8">
              <w:rPr>
                <w:rFonts w:ascii="GHEA Grapalat" w:hAnsi="GHEA Grapalat" w:hint="eastAsia"/>
                <w:sz w:val="16"/>
                <w:szCs w:val="16"/>
              </w:rPr>
              <w:t>в</w:t>
            </w:r>
            <w:r w:rsidRPr="00A80FD8">
              <w:rPr>
                <w:rFonts w:ascii="GHEA Grapalat" w:hAnsi="GHEA Grapalat"/>
                <w:sz w:val="16"/>
                <w:szCs w:val="16"/>
              </w:rPr>
              <w:t xml:space="preserve"> </w:t>
            </w:r>
            <w:r w:rsidRPr="00A80FD8">
              <w:rPr>
                <w:rFonts w:ascii="GHEA Grapalat" w:hAnsi="GHEA Grapalat" w:hint="eastAsia"/>
                <w:sz w:val="16"/>
                <w:szCs w:val="16"/>
              </w:rPr>
              <w:t>ампулах</w:t>
            </w:r>
            <w:r w:rsidRPr="00A80FD8">
              <w:rPr>
                <w:rFonts w:ascii="GHEA Grapalat" w:hAnsi="GHEA Grapalat"/>
                <w:sz w:val="16"/>
                <w:szCs w:val="16"/>
              </w:rPr>
              <w:t xml:space="preserve"> </w:t>
            </w:r>
            <w:r w:rsidRPr="00A80FD8">
              <w:rPr>
                <w:rFonts w:ascii="GHEA Grapalat" w:hAnsi="GHEA Grapalat" w:hint="eastAsia"/>
                <w:sz w:val="16"/>
                <w:szCs w:val="16"/>
              </w:rPr>
              <w:t>по</w:t>
            </w:r>
            <w:r w:rsidRPr="00A80FD8">
              <w:rPr>
                <w:rFonts w:ascii="GHEA Grapalat" w:hAnsi="GHEA Grapalat"/>
                <w:sz w:val="16"/>
                <w:szCs w:val="16"/>
              </w:rPr>
              <w:t xml:space="preserve"> 2,5 </w:t>
            </w:r>
            <w:r w:rsidRPr="00A80FD8">
              <w:rPr>
                <w:rFonts w:ascii="GHEA Grapalat" w:hAnsi="GHEA Grapalat" w:hint="eastAsia"/>
                <w:sz w:val="16"/>
                <w:szCs w:val="16"/>
              </w:rPr>
              <w:t>мл</w:t>
            </w:r>
            <w:r w:rsidRPr="00A80FD8">
              <w:rPr>
                <w:rFonts w:ascii="GHEA Grapalat" w:hAnsi="GHEA Grapalat"/>
                <w:sz w:val="16"/>
                <w:szCs w:val="16"/>
              </w:rPr>
              <w:t xml:space="preserve">.  ` </w:t>
            </w:r>
            <w:r w:rsidRPr="00A80FD8">
              <w:rPr>
                <w:rFonts w:ascii="GHEA Grapalat" w:hAnsi="GHEA Grapalat" w:hint="eastAsia"/>
                <w:sz w:val="16"/>
                <w:szCs w:val="16"/>
              </w:rPr>
              <w:t>В</w:t>
            </w:r>
            <w:r w:rsidRPr="00A80FD8">
              <w:rPr>
                <w:rFonts w:ascii="GHEA Grapalat" w:hAnsi="GHEA Grapalat"/>
                <w:sz w:val="16"/>
                <w:szCs w:val="16"/>
              </w:rPr>
              <w:t xml:space="preserve"> </w:t>
            </w:r>
            <w:r w:rsidRPr="00A80FD8">
              <w:rPr>
                <w:rFonts w:ascii="GHEA Grapalat" w:hAnsi="GHEA Grapalat" w:hint="eastAsia"/>
                <w:sz w:val="16"/>
                <w:szCs w:val="16"/>
              </w:rPr>
              <w:t>картонной</w:t>
            </w:r>
            <w:r w:rsidRPr="00A80FD8">
              <w:rPr>
                <w:rFonts w:ascii="GHEA Grapalat" w:hAnsi="GHEA Grapalat"/>
                <w:sz w:val="16"/>
                <w:szCs w:val="16"/>
              </w:rPr>
              <w:t xml:space="preserve"> </w:t>
            </w:r>
            <w:r w:rsidRPr="00A80FD8">
              <w:rPr>
                <w:rFonts w:ascii="GHEA Grapalat" w:hAnsi="GHEA Grapalat" w:hint="eastAsia"/>
                <w:sz w:val="16"/>
                <w:szCs w:val="16"/>
              </w:rPr>
              <w:t>коробке</w:t>
            </w:r>
            <w:r w:rsidRPr="00A80FD8">
              <w:rPr>
                <w:rFonts w:ascii="GHEA Grapalat" w:hAnsi="GHEA Grapalat"/>
                <w:sz w:val="16"/>
                <w:szCs w:val="16"/>
              </w:rPr>
              <w:t xml:space="preserve"> </w:t>
            </w:r>
            <w:r w:rsidRPr="00A80FD8">
              <w:rPr>
                <w:rFonts w:ascii="GHEA Grapalat" w:hAnsi="GHEA Grapalat" w:hint="eastAsia"/>
                <w:sz w:val="16"/>
                <w:szCs w:val="16"/>
              </w:rPr>
              <w:t>упаковано</w:t>
            </w:r>
            <w:r w:rsidRPr="00A80FD8">
              <w:rPr>
                <w:rFonts w:ascii="GHEA Grapalat" w:hAnsi="GHEA Grapalat"/>
                <w:sz w:val="16"/>
                <w:szCs w:val="16"/>
              </w:rPr>
              <w:t xml:space="preserve"> </w:t>
            </w:r>
            <w:r w:rsidRPr="00A80FD8">
              <w:rPr>
                <w:rFonts w:ascii="GHEA Grapalat" w:hAnsi="GHEA Grapalat" w:hint="eastAsia"/>
                <w:sz w:val="16"/>
                <w:szCs w:val="16"/>
              </w:rPr>
              <w:t>по</w:t>
            </w:r>
            <w:r w:rsidRPr="00A80FD8">
              <w:rPr>
                <w:rFonts w:ascii="GHEA Grapalat" w:hAnsi="GHEA Grapalat"/>
                <w:sz w:val="16"/>
                <w:szCs w:val="16"/>
              </w:rPr>
              <w:t xml:space="preserve"> 10 </w:t>
            </w:r>
            <w:r w:rsidRPr="00A80FD8">
              <w:rPr>
                <w:rFonts w:ascii="GHEA Grapalat" w:hAnsi="GHEA Grapalat" w:hint="eastAsia"/>
                <w:sz w:val="16"/>
                <w:szCs w:val="16"/>
              </w:rPr>
              <w:t>штук</w:t>
            </w:r>
            <w:r w:rsidRPr="00A80FD8">
              <w:rPr>
                <w:rFonts w:ascii="GHEA Grapalat" w:hAnsi="GHEA Grapalat"/>
                <w:sz w:val="16"/>
                <w:szCs w:val="16"/>
              </w:rPr>
              <w:t xml:space="preserve">. </w:t>
            </w:r>
            <w:r w:rsidRPr="00A80FD8">
              <w:rPr>
                <w:rFonts w:ascii="GHEA Grapalat" w:hAnsi="GHEA Grapalat" w:hint="eastAsia"/>
                <w:sz w:val="16"/>
                <w:szCs w:val="16"/>
              </w:rPr>
              <w:t xml:space="preserve"> Хранение</w:t>
            </w:r>
            <w:r w:rsidRPr="00A80FD8">
              <w:rPr>
                <w:rFonts w:ascii="GHEA Grapalat" w:hAnsi="GHEA Grapalat"/>
                <w:sz w:val="16"/>
                <w:szCs w:val="16"/>
              </w:rPr>
              <w:t xml:space="preserve"> </w:t>
            </w:r>
            <w:r w:rsidRPr="00A80FD8">
              <w:rPr>
                <w:rFonts w:ascii="GHEA Grapalat" w:hAnsi="GHEA Grapalat" w:hint="eastAsia"/>
                <w:sz w:val="16"/>
                <w:szCs w:val="16"/>
              </w:rPr>
              <w:t>и</w:t>
            </w:r>
            <w:r w:rsidRPr="00A80FD8">
              <w:rPr>
                <w:rFonts w:ascii="GHEA Grapalat" w:hAnsi="GHEA Grapalat"/>
                <w:sz w:val="16"/>
                <w:szCs w:val="16"/>
              </w:rPr>
              <w:t xml:space="preserve"> </w:t>
            </w:r>
            <w:r w:rsidRPr="00A80FD8">
              <w:rPr>
                <w:rFonts w:ascii="GHEA Grapalat" w:hAnsi="GHEA Grapalat" w:hint="eastAsia"/>
                <w:sz w:val="16"/>
                <w:szCs w:val="16"/>
              </w:rPr>
              <w:t>транспортировку</w:t>
            </w:r>
            <w:r w:rsidRPr="00A80FD8">
              <w:rPr>
                <w:rFonts w:ascii="GHEA Grapalat" w:hAnsi="GHEA Grapalat"/>
                <w:sz w:val="16"/>
                <w:szCs w:val="16"/>
              </w:rPr>
              <w:t xml:space="preserve"> </w:t>
            </w:r>
            <w:r w:rsidRPr="00A80FD8">
              <w:rPr>
                <w:rFonts w:ascii="GHEA Grapalat" w:hAnsi="GHEA Grapalat" w:hint="eastAsia"/>
                <w:sz w:val="16"/>
                <w:szCs w:val="16"/>
              </w:rPr>
              <w:t>осуществляют</w:t>
            </w:r>
            <w:r w:rsidRPr="00A80FD8">
              <w:rPr>
                <w:rFonts w:ascii="GHEA Grapalat" w:hAnsi="GHEA Grapalat"/>
                <w:sz w:val="16"/>
                <w:szCs w:val="16"/>
              </w:rPr>
              <w:t xml:space="preserve"> </w:t>
            </w:r>
            <w:r w:rsidRPr="00A80FD8">
              <w:rPr>
                <w:rFonts w:ascii="GHEA Grapalat" w:hAnsi="GHEA Grapalat" w:hint="eastAsia"/>
                <w:sz w:val="16"/>
                <w:szCs w:val="16"/>
              </w:rPr>
              <w:t>согласно</w:t>
            </w:r>
            <w:r w:rsidRPr="00A80FD8">
              <w:rPr>
                <w:rFonts w:ascii="GHEA Grapalat" w:hAnsi="GHEA Grapalat"/>
                <w:sz w:val="16"/>
                <w:szCs w:val="16"/>
              </w:rPr>
              <w:t xml:space="preserve"> </w:t>
            </w:r>
            <w:r w:rsidRPr="00A80FD8">
              <w:rPr>
                <w:rFonts w:ascii="GHEA Grapalat" w:hAnsi="GHEA Grapalat" w:hint="eastAsia"/>
                <w:sz w:val="16"/>
                <w:szCs w:val="16"/>
              </w:rPr>
              <w:t>инструкции</w:t>
            </w:r>
            <w:r w:rsidRPr="00A80FD8">
              <w:rPr>
                <w:rFonts w:ascii="GHEA Grapalat" w:hAnsi="GHEA Grapalat"/>
                <w:sz w:val="16"/>
                <w:szCs w:val="16"/>
              </w:rPr>
              <w:t xml:space="preserve"> </w:t>
            </w:r>
            <w:r w:rsidRPr="00A80FD8">
              <w:rPr>
                <w:rFonts w:ascii="GHEA Grapalat" w:hAnsi="GHEA Grapalat" w:hint="eastAsia"/>
                <w:sz w:val="16"/>
                <w:szCs w:val="16"/>
              </w:rPr>
              <w:t>внешней</w:t>
            </w:r>
            <w:r w:rsidRPr="00A80FD8">
              <w:rPr>
                <w:rFonts w:ascii="GHEA Grapalat" w:hAnsi="GHEA Grapalat"/>
                <w:sz w:val="16"/>
                <w:szCs w:val="16"/>
              </w:rPr>
              <w:t xml:space="preserve"> </w:t>
            </w:r>
            <w:r w:rsidRPr="00A80FD8">
              <w:rPr>
                <w:rFonts w:ascii="GHEA Grapalat" w:hAnsi="GHEA Grapalat" w:hint="eastAsia"/>
                <w:sz w:val="16"/>
                <w:szCs w:val="16"/>
              </w:rPr>
              <w:t>упаковки</w:t>
            </w:r>
            <w:r w:rsidRPr="00A80FD8">
              <w:rPr>
                <w:rFonts w:ascii="GHEA Grapalat" w:hAnsi="GHEA Grapalat"/>
                <w:sz w:val="16"/>
                <w:szCs w:val="16"/>
              </w:rPr>
              <w:t xml:space="preserve"> </w:t>
            </w:r>
            <w:r w:rsidRPr="00A80FD8">
              <w:rPr>
                <w:rFonts w:ascii="GHEA Grapalat" w:hAnsi="GHEA Grapalat" w:hint="eastAsia"/>
                <w:sz w:val="16"/>
                <w:szCs w:val="16"/>
              </w:rPr>
              <w:t>или</w:t>
            </w:r>
            <w:r w:rsidRPr="00A80FD8">
              <w:rPr>
                <w:rFonts w:ascii="GHEA Grapalat" w:hAnsi="GHEA Grapalat"/>
                <w:sz w:val="16"/>
                <w:szCs w:val="16"/>
              </w:rPr>
              <w:t xml:space="preserve"> </w:t>
            </w:r>
            <w:r w:rsidRPr="00A80FD8">
              <w:rPr>
                <w:rFonts w:ascii="GHEA Grapalat" w:hAnsi="GHEA Grapalat" w:hint="eastAsia"/>
                <w:sz w:val="16"/>
                <w:szCs w:val="16"/>
              </w:rPr>
              <w:t>листа</w:t>
            </w:r>
            <w:r w:rsidRPr="00A80FD8">
              <w:rPr>
                <w:rFonts w:ascii="GHEA Grapalat" w:hAnsi="GHEA Grapalat"/>
                <w:sz w:val="16"/>
                <w:szCs w:val="16"/>
              </w:rPr>
              <w:t>-</w:t>
            </w:r>
            <w:r w:rsidRPr="00A80FD8">
              <w:rPr>
                <w:rFonts w:ascii="GHEA Grapalat" w:hAnsi="GHEA Grapalat" w:hint="eastAsia"/>
                <w:sz w:val="16"/>
                <w:szCs w:val="16"/>
              </w:rPr>
              <w:t>вкладыша</w:t>
            </w:r>
            <w:r w:rsidRPr="00A80FD8">
              <w:rPr>
                <w:rFonts w:ascii="GHEA Grapalat" w:hAnsi="GHEA Grapalat"/>
                <w:sz w:val="16"/>
                <w:szCs w:val="16"/>
              </w:rPr>
              <w:t>, . Во время доставки не менее 2/3 срока годности.</w:t>
            </w:r>
          </w:p>
          <w:p w:rsidR="006B713D" w:rsidRPr="00A80FD8" w:rsidRDefault="006B713D" w:rsidP="006B713D">
            <w:pPr>
              <w:jc w:val="both"/>
              <w:rPr>
                <w:rFonts w:ascii="GHEA Grapalat" w:hAnsi="GHEA Grapalat"/>
                <w:sz w:val="16"/>
                <w:szCs w:val="16"/>
              </w:rPr>
            </w:pPr>
          </w:p>
        </w:tc>
        <w:tc>
          <w:tcPr>
            <w:tcW w:w="850" w:type="dxa"/>
            <w:vAlign w:val="center"/>
          </w:tcPr>
          <w:p w:rsidR="006B713D" w:rsidRPr="00640C42" w:rsidRDefault="006B713D" w:rsidP="006B713D">
            <w:pPr>
              <w:jc w:val="center"/>
              <w:rPr>
                <w:rFonts w:ascii="GHEA Grapalat" w:hAnsi="GHEA Grapalat"/>
                <w:sz w:val="16"/>
                <w:szCs w:val="16"/>
              </w:rPr>
            </w:pPr>
            <w:r>
              <w:rPr>
                <w:rFonts w:ascii="GHEA Grapalat" w:hAnsi="GHEA Grapalat"/>
                <w:sz w:val="16"/>
                <w:szCs w:val="16"/>
              </w:rPr>
              <w:t>пачка</w:t>
            </w:r>
          </w:p>
        </w:tc>
        <w:tc>
          <w:tcPr>
            <w:tcW w:w="903" w:type="dxa"/>
            <w:gridSpan w:val="2"/>
          </w:tcPr>
          <w:p w:rsidR="006B713D" w:rsidRPr="00F73994" w:rsidRDefault="006B713D" w:rsidP="006B713D">
            <w:pPr>
              <w:widowControl w:val="0"/>
              <w:jc w:val="center"/>
              <w:rPr>
                <w:rFonts w:ascii="GHEA Grapalat" w:hAnsi="GHEA Grapalat"/>
                <w:sz w:val="16"/>
                <w:szCs w:val="16"/>
              </w:rPr>
            </w:pPr>
          </w:p>
        </w:tc>
        <w:tc>
          <w:tcPr>
            <w:tcW w:w="992" w:type="dxa"/>
          </w:tcPr>
          <w:p w:rsidR="006B713D" w:rsidRPr="00F73994" w:rsidRDefault="006B713D" w:rsidP="006B713D">
            <w:pPr>
              <w:widowControl w:val="0"/>
              <w:jc w:val="center"/>
              <w:rPr>
                <w:rFonts w:ascii="GHEA Grapalat" w:hAnsi="GHEA Grapalat"/>
                <w:sz w:val="16"/>
                <w:szCs w:val="16"/>
              </w:rPr>
            </w:pPr>
          </w:p>
        </w:tc>
        <w:tc>
          <w:tcPr>
            <w:tcW w:w="657" w:type="dxa"/>
          </w:tcPr>
          <w:p w:rsidR="00B17792" w:rsidRDefault="00B17792" w:rsidP="006B713D">
            <w:pPr>
              <w:widowControl w:val="0"/>
              <w:jc w:val="center"/>
              <w:rPr>
                <w:rFonts w:ascii="GHEA Grapalat" w:hAnsi="GHEA Grapalat"/>
                <w:sz w:val="16"/>
                <w:szCs w:val="16"/>
              </w:rPr>
            </w:pPr>
          </w:p>
          <w:p w:rsidR="00B17792" w:rsidRDefault="00B17792" w:rsidP="006B713D">
            <w:pPr>
              <w:widowControl w:val="0"/>
              <w:jc w:val="center"/>
              <w:rPr>
                <w:rFonts w:ascii="GHEA Grapalat" w:hAnsi="GHEA Grapalat"/>
                <w:sz w:val="16"/>
                <w:szCs w:val="16"/>
              </w:rPr>
            </w:pPr>
          </w:p>
          <w:p w:rsidR="00B17792" w:rsidRDefault="00B17792" w:rsidP="006B713D">
            <w:pPr>
              <w:widowControl w:val="0"/>
              <w:jc w:val="center"/>
              <w:rPr>
                <w:rFonts w:ascii="GHEA Grapalat" w:hAnsi="GHEA Grapalat"/>
                <w:sz w:val="16"/>
                <w:szCs w:val="16"/>
              </w:rPr>
            </w:pPr>
          </w:p>
          <w:p w:rsidR="006B713D" w:rsidRPr="00A80FD8" w:rsidRDefault="006B713D" w:rsidP="006B713D">
            <w:pPr>
              <w:widowControl w:val="0"/>
              <w:jc w:val="center"/>
              <w:rPr>
                <w:rFonts w:ascii="GHEA Grapalat" w:hAnsi="GHEA Grapalat"/>
                <w:sz w:val="16"/>
                <w:szCs w:val="16"/>
              </w:rPr>
            </w:pPr>
            <w:r>
              <w:rPr>
                <w:rFonts w:ascii="GHEA Grapalat" w:hAnsi="GHEA Grapalat"/>
                <w:sz w:val="16"/>
                <w:szCs w:val="16"/>
              </w:rPr>
              <w:t>7</w:t>
            </w:r>
          </w:p>
        </w:tc>
        <w:tc>
          <w:tcPr>
            <w:tcW w:w="1417" w:type="dxa"/>
          </w:tcPr>
          <w:p w:rsidR="006B713D" w:rsidRDefault="006B713D" w:rsidP="006B713D">
            <w:pPr>
              <w:widowControl w:val="0"/>
              <w:jc w:val="center"/>
              <w:rPr>
                <w:rFonts w:ascii="Sylfaen" w:hAnsi="Sylfaen"/>
                <w:sz w:val="16"/>
                <w:szCs w:val="16"/>
                <w:lang w:val="hy-AM" w:eastAsia="en-US" w:bidi="ar-SA"/>
              </w:rPr>
            </w:pPr>
          </w:p>
          <w:p w:rsidR="006B713D" w:rsidRPr="00A80FD8" w:rsidRDefault="006B713D" w:rsidP="006B713D">
            <w:pPr>
              <w:widowControl w:val="0"/>
              <w:jc w:val="center"/>
              <w:rPr>
                <w:rFonts w:ascii="GHEA Grapalat" w:hAnsi="GHEA Grapalat"/>
                <w:sz w:val="16"/>
                <w:szCs w:val="16"/>
              </w:rPr>
            </w:pPr>
            <w:r w:rsidRPr="00A80FD8">
              <w:rPr>
                <w:rFonts w:ascii="Sylfaen" w:hAnsi="Sylfaen"/>
                <w:sz w:val="16"/>
                <w:szCs w:val="16"/>
                <w:lang w:val="hy-AM" w:eastAsia="en-US" w:bidi="ar-SA"/>
              </w:rPr>
              <w:t xml:space="preserve">Г.Ереван, </w:t>
            </w:r>
            <w:r>
              <w:rPr>
                <w:rFonts w:ascii="Sylfaen" w:hAnsi="Sylfaen"/>
                <w:sz w:val="16"/>
                <w:szCs w:val="16"/>
                <w:lang w:eastAsia="en-US" w:bidi="ar-SA"/>
              </w:rPr>
              <w:t>4</w:t>
            </w:r>
            <w:r w:rsidRPr="00A80FD8">
              <w:rPr>
                <w:rFonts w:ascii="Sylfaen" w:hAnsi="Sylfaen"/>
                <w:sz w:val="16"/>
                <w:szCs w:val="16"/>
                <w:lang w:val="hy-AM" w:eastAsia="en-US" w:bidi="ar-SA"/>
              </w:rPr>
              <w:t>-</w:t>
            </w:r>
            <w:r w:rsidRPr="00F73994">
              <w:rPr>
                <w:rFonts w:ascii="GHEA Grapalat" w:hAnsi="GHEA Grapalat"/>
                <w:sz w:val="16"/>
                <w:szCs w:val="16"/>
              </w:rPr>
              <w:t>ы</w:t>
            </w:r>
            <w:r w:rsidRPr="00A80FD8">
              <w:rPr>
                <w:rFonts w:ascii="Sylfaen" w:hAnsi="Sylfaen" w:hint="eastAsia"/>
                <w:sz w:val="16"/>
                <w:szCs w:val="16"/>
                <w:lang w:val="hy-AM" w:eastAsia="en-US" w:bidi="ar-SA"/>
              </w:rPr>
              <w:t>й</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переулок</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Арцаха</w:t>
            </w:r>
            <w:r>
              <w:rPr>
                <w:rFonts w:ascii="Sylfaen" w:hAnsi="Sylfaen"/>
                <w:sz w:val="16"/>
                <w:szCs w:val="16"/>
                <w:lang w:eastAsia="en-US" w:bidi="ar-SA"/>
              </w:rPr>
              <w:t xml:space="preserve"> 12</w:t>
            </w:r>
          </w:p>
        </w:tc>
        <w:tc>
          <w:tcPr>
            <w:tcW w:w="619" w:type="dxa"/>
          </w:tcPr>
          <w:p w:rsidR="00B17792" w:rsidRDefault="00B17792" w:rsidP="006B713D">
            <w:pPr>
              <w:widowControl w:val="0"/>
              <w:jc w:val="center"/>
              <w:rPr>
                <w:rFonts w:ascii="GHEA Grapalat" w:hAnsi="GHEA Grapalat"/>
                <w:sz w:val="16"/>
                <w:szCs w:val="16"/>
              </w:rPr>
            </w:pPr>
          </w:p>
          <w:p w:rsidR="00B17792" w:rsidRDefault="00B17792" w:rsidP="006B713D">
            <w:pPr>
              <w:widowControl w:val="0"/>
              <w:jc w:val="center"/>
              <w:rPr>
                <w:rFonts w:ascii="GHEA Grapalat" w:hAnsi="GHEA Grapalat"/>
                <w:sz w:val="16"/>
                <w:szCs w:val="16"/>
              </w:rPr>
            </w:pPr>
          </w:p>
          <w:p w:rsidR="00B17792" w:rsidRDefault="00B17792" w:rsidP="006B713D">
            <w:pPr>
              <w:widowControl w:val="0"/>
              <w:jc w:val="center"/>
              <w:rPr>
                <w:rFonts w:ascii="GHEA Grapalat" w:hAnsi="GHEA Grapalat"/>
                <w:sz w:val="16"/>
                <w:szCs w:val="16"/>
              </w:rPr>
            </w:pPr>
          </w:p>
          <w:p w:rsidR="006B713D" w:rsidRPr="00A80FD8" w:rsidRDefault="006B713D" w:rsidP="006B713D">
            <w:pPr>
              <w:widowControl w:val="0"/>
              <w:jc w:val="center"/>
              <w:rPr>
                <w:rFonts w:ascii="GHEA Grapalat" w:hAnsi="GHEA Grapalat"/>
                <w:sz w:val="16"/>
                <w:szCs w:val="16"/>
              </w:rPr>
            </w:pPr>
            <w:r>
              <w:rPr>
                <w:rFonts w:ascii="GHEA Grapalat" w:hAnsi="GHEA Grapalat"/>
                <w:sz w:val="16"/>
                <w:szCs w:val="16"/>
              </w:rPr>
              <w:t>7</w:t>
            </w:r>
          </w:p>
        </w:tc>
        <w:tc>
          <w:tcPr>
            <w:tcW w:w="1418" w:type="dxa"/>
          </w:tcPr>
          <w:p w:rsidR="006B713D" w:rsidRDefault="006B713D" w:rsidP="006B713D">
            <w:pPr>
              <w:jc w:val="both"/>
              <w:rPr>
                <w:rFonts w:ascii="GHEA Grapalat" w:hAnsi="GHEA Grapalat"/>
                <w:sz w:val="16"/>
                <w:szCs w:val="16"/>
              </w:rPr>
            </w:pPr>
            <w:r w:rsidRPr="00F73994">
              <w:rPr>
                <w:rFonts w:ascii="GHEA Grapalat" w:hAnsi="GHEA Grapalat"/>
                <w:sz w:val="16"/>
                <w:szCs w:val="16"/>
              </w:rPr>
              <w:t>Срок поставки в течение</w:t>
            </w:r>
            <w:r w:rsidRPr="00F73994">
              <w:rPr>
                <w:rFonts w:ascii="GHEA Grapalat" w:hAnsi="GHEA Grapalat"/>
                <w:sz w:val="16"/>
                <w:szCs w:val="16"/>
                <w:lang w:val="hy-AM"/>
              </w:rPr>
              <w:t xml:space="preserve"> </w:t>
            </w:r>
            <w:r w:rsidRPr="00F73994">
              <w:rPr>
                <w:rFonts w:ascii="GHEA Grapalat" w:hAnsi="GHEA Grapalat"/>
                <w:sz w:val="16"/>
                <w:szCs w:val="16"/>
              </w:rPr>
              <w:t>20 календарних дней с даты вступления в силу</w:t>
            </w:r>
            <w:r>
              <w:rPr>
                <w:rFonts w:ascii="GHEA Grapalat" w:hAnsi="GHEA Grapalat"/>
                <w:sz w:val="16"/>
                <w:szCs w:val="16"/>
                <w:lang w:val="hy-AM"/>
              </w:rPr>
              <w:t xml:space="preserve"> </w:t>
            </w:r>
            <w:r>
              <w:rPr>
                <w:rFonts w:ascii="GHEA Grapalat" w:hAnsi="GHEA Grapalat"/>
                <w:sz w:val="16"/>
                <w:szCs w:val="16"/>
              </w:rPr>
              <w:t>договора</w:t>
            </w:r>
          </w:p>
        </w:tc>
      </w:tr>
      <w:tr w:rsidR="00B17792" w:rsidRPr="00F73994" w:rsidTr="00D425EC">
        <w:trPr>
          <w:trHeight w:val="246"/>
          <w:jc w:val="center"/>
        </w:trPr>
        <w:tc>
          <w:tcPr>
            <w:tcW w:w="988" w:type="dxa"/>
          </w:tcPr>
          <w:p w:rsidR="00B17792" w:rsidRDefault="00B17792" w:rsidP="00B17792">
            <w:pPr>
              <w:widowControl w:val="0"/>
              <w:jc w:val="center"/>
              <w:rPr>
                <w:rFonts w:ascii="GHEA Grapalat" w:hAnsi="GHEA Grapalat"/>
                <w:sz w:val="16"/>
                <w:szCs w:val="16"/>
                <w:lang w:val="en-US"/>
              </w:rPr>
            </w:pPr>
          </w:p>
          <w:p w:rsidR="00B17792" w:rsidRDefault="00B17792" w:rsidP="00B17792">
            <w:pPr>
              <w:widowControl w:val="0"/>
              <w:jc w:val="center"/>
              <w:rPr>
                <w:rFonts w:ascii="GHEA Grapalat" w:hAnsi="GHEA Grapalat"/>
                <w:sz w:val="16"/>
                <w:szCs w:val="16"/>
                <w:lang w:val="en-US"/>
              </w:rPr>
            </w:pPr>
          </w:p>
          <w:p w:rsidR="00B17792" w:rsidRPr="006262ED" w:rsidRDefault="00B17792" w:rsidP="00B17792">
            <w:pPr>
              <w:widowControl w:val="0"/>
              <w:jc w:val="center"/>
              <w:rPr>
                <w:rFonts w:ascii="GHEA Grapalat" w:hAnsi="GHEA Grapalat"/>
                <w:sz w:val="16"/>
                <w:szCs w:val="16"/>
                <w:lang w:val="en-US"/>
              </w:rPr>
            </w:pPr>
            <w:r>
              <w:rPr>
                <w:rFonts w:ascii="GHEA Grapalat" w:hAnsi="GHEA Grapalat"/>
                <w:sz w:val="16"/>
                <w:szCs w:val="16"/>
                <w:lang w:val="en-US"/>
              </w:rPr>
              <w:t>5</w:t>
            </w:r>
          </w:p>
        </w:tc>
        <w:tc>
          <w:tcPr>
            <w:tcW w:w="1559" w:type="dxa"/>
            <w:vAlign w:val="center"/>
          </w:tcPr>
          <w:p w:rsidR="00B17792" w:rsidRPr="00306695" w:rsidRDefault="00B17792" w:rsidP="00B17792">
            <w:pPr>
              <w:jc w:val="center"/>
              <w:rPr>
                <w:rFonts w:ascii="Sylfaen" w:hAnsi="Sylfaen"/>
                <w:sz w:val="16"/>
                <w:szCs w:val="16"/>
                <w:lang w:val="hy-AM"/>
              </w:rPr>
            </w:pPr>
            <w:r w:rsidRPr="00306695">
              <w:rPr>
                <w:rFonts w:ascii="Sylfaen" w:hAnsi="Sylfaen"/>
                <w:sz w:val="16"/>
                <w:szCs w:val="16"/>
                <w:lang w:val="hy-AM"/>
              </w:rPr>
              <w:t>33691129</w:t>
            </w:r>
          </w:p>
          <w:p w:rsidR="00B17792" w:rsidRPr="00300FB9" w:rsidRDefault="00B17792" w:rsidP="00B17792">
            <w:pPr>
              <w:jc w:val="center"/>
              <w:rPr>
                <w:rFonts w:ascii="Sylfaen" w:hAnsi="Sylfaen"/>
                <w:sz w:val="16"/>
                <w:szCs w:val="16"/>
                <w:lang w:val="hy-AM"/>
              </w:rPr>
            </w:pPr>
          </w:p>
        </w:tc>
        <w:tc>
          <w:tcPr>
            <w:tcW w:w="1417" w:type="dxa"/>
            <w:tcBorders>
              <w:top w:val="single" w:sz="4" w:space="0" w:color="auto"/>
              <w:bottom w:val="single" w:sz="4" w:space="0" w:color="auto"/>
            </w:tcBorders>
            <w:vAlign w:val="center"/>
          </w:tcPr>
          <w:p w:rsidR="00B17792" w:rsidRPr="00A80FD8" w:rsidRDefault="00B17792" w:rsidP="00B17792">
            <w:pPr>
              <w:jc w:val="center"/>
              <w:rPr>
                <w:rFonts w:ascii="GHEA Grapalat" w:hAnsi="GHEA Grapalat"/>
                <w:sz w:val="16"/>
                <w:szCs w:val="16"/>
              </w:rPr>
            </w:pPr>
            <w:r w:rsidRPr="00A80FD8">
              <w:rPr>
                <w:rFonts w:ascii="GHEA Grapalat" w:hAnsi="GHEA Grapalat" w:hint="eastAsia"/>
                <w:sz w:val="16"/>
                <w:szCs w:val="16"/>
              </w:rPr>
              <w:t>Хлорид</w:t>
            </w:r>
            <w:r w:rsidRPr="00A80FD8">
              <w:rPr>
                <w:rFonts w:ascii="GHEA Grapalat" w:hAnsi="GHEA Grapalat"/>
                <w:sz w:val="16"/>
                <w:szCs w:val="16"/>
              </w:rPr>
              <w:t xml:space="preserve"> </w:t>
            </w:r>
            <w:r w:rsidRPr="00A80FD8">
              <w:rPr>
                <w:rFonts w:ascii="GHEA Grapalat" w:hAnsi="GHEA Grapalat" w:hint="eastAsia"/>
                <w:sz w:val="16"/>
                <w:szCs w:val="16"/>
              </w:rPr>
              <w:t>натрия</w:t>
            </w:r>
            <w:r w:rsidRPr="00A80FD8">
              <w:rPr>
                <w:rFonts w:ascii="GHEA Grapalat" w:hAnsi="GHEA Grapalat"/>
                <w:sz w:val="16"/>
                <w:szCs w:val="16"/>
              </w:rPr>
              <w:t xml:space="preserve"> (</w:t>
            </w:r>
            <w:r w:rsidRPr="00A80FD8">
              <w:rPr>
                <w:rFonts w:ascii="GHEA Grapalat" w:hAnsi="GHEA Grapalat" w:hint="eastAsia"/>
                <w:sz w:val="16"/>
                <w:szCs w:val="16"/>
              </w:rPr>
              <w:t>кольцевой</w:t>
            </w:r>
            <w:r w:rsidRPr="00A80FD8">
              <w:rPr>
                <w:rFonts w:ascii="GHEA Grapalat" w:hAnsi="GHEA Grapalat"/>
                <w:sz w:val="16"/>
                <w:szCs w:val="16"/>
              </w:rPr>
              <w:t xml:space="preserve"> </w:t>
            </w:r>
            <w:r w:rsidRPr="00A80FD8">
              <w:rPr>
                <w:rFonts w:ascii="GHEA Grapalat" w:hAnsi="GHEA Grapalat" w:hint="eastAsia"/>
                <w:sz w:val="16"/>
                <w:szCs w:val="16"/>
              </w:rPr>
              <w:t>раствор</w:t>
            </w:r>
            <w:r w:rsidRPr="00A80FD8">
              <w:rPr>
                <w:rFonts w:ascii="GHEA Grapalat" w:hAnsi="GHEA Grapalat"/>
                <w:sz w:val="16"/>
                <w:szCs w:val="16"/>
              </w:rPr>
              <w:t>)</w:t>
            </w:r>
          </w:p>
        </w:tc>
        <w:tc>
          <w:tcPr>
            <w:tcW w:w="4201" w:type="dxa"/>
            <w:gridSpan w:val="3"/>
            <w:tcBorders>
              <w:top w:val="single" w:sz="4" w:space="0" w:color="auto"/>
              <w:bottom w:val="single" w:sz="4" w:space="0" w:color="auto"/>
            </w:tcBorders>
            <w:vAlign w:val="center"/>
          </w:tcPr>
          <w:p w:rsidR="00B17792" w:rsidRPr="00A80FD8" w:rsidRDefault="00B17792" w:rsidP="00B17792">
            <w:pPr>
              <w:rPr>
                <w:rFonts w:ascii="GHEA Grapalat" w:hAnsi="GHEA Grapalat"/>
                <w:sz w:val="16"/>
                <w:szCs w:val="16"/>
              </w:rPr>
            </w:pPr>
            <w:r w:rsidRPr="00A80FD8">
              <w:rPr>
                <w:rFonts w:ascii="GHEA Grapalat" w:hAnsi="GHEA Grapalat" w:hint="eastAsia"/>
                <w:sz w:val="16"/>
                <w:szCs w:val="16"/>
              </w:rPr>
              <w:t>Раствор</w:t>
            </w:r>
            <w:r w:rsidRPr="00A80FD8">
              <w:rPr>
                <w:rFonts w:ascii="GHEA Grapalat" w:hAnsi="GHEA Grapalat"/>
                <w:sz w:val="16"/>
                <w:szCs w:val="16"/>
              </w:rPr>
              <w:t xml:space="preserve"> </w:t>
            </w:r>
            <w:r w:rsidRPr="00A80FD8">
              <w:rPr>
                <w:rFonts w:ascii="GHEA Grapalat" w:hAnsi="GHEA Grapalat" w:hint="eastAsia"/>
                <w:sz w:val="16"/>
                <w:szCs w:val="16"/>
              </w:rPr>
              <w:t>Рингера</w:t>
            </w:r>
            <w:r w:rsidRPr="00A80FD8">
              <w:rPr>
                <w:rFonts w:ascii="GHEA Grapalat" w:hAnsi="GHEA Grapalat"/>
                <w:sz w:val="16"/>
                <w:szCs w:val="16"/>
              </w:rPr>
              <w:t xml:space="preserve"> 500 </w:t>
            </w:r>
            <w:r w:rsidRPr="00A80FD8">
              <w:rPr>
                <w:rFonts w:ascii="GHEA Grapalat" w:hAnsi="GHEA Grapalat" w:hint="eastAsia"/>
                <w:sz w:val="16"/>
                <w:szCs w:val="16"/>
              </w:rPr>
              <w:t>мл</w:t>
            </w:r>
            <w:r w:rsidRPr="00A80FD8">
              <w:rPr>
                <w:rFonts w:ascii="GHEA Grapalat" w:hAnsi="GHEA Grapalat"/>
                <w:sz w:val="16"/>
                <w:szCs w:val="16"/>
              </w:rPr>
              <w:t xml:space="preserve">. </w:t>
            </w:r>
            <w:r w:rsidRPr="00A80FD8">
              <w:rPr>
                <w:rFonts w:ascii="GHEA Grapalat" w:hAnsi="GHEA Grapalat" w:hint="eastAsia"/>
                <w:sz w:val="16"/>
                <w:szCs w:val="16"/>
              </w:rPr>
              <w:t xml:space="preserve"> Стерильная</w:t>
            </w:r>
            <w:r w:rsidRPr="00A80FD8">
              <w:rPr>
                <w:rFonts w:ascii="GHEA Grapalat" w:hAnsi="GHEA Grapalat"/>
                <w:sz w:val="16"/>
                <w:szCs w:val="16"/>
              </w:rPr>
              <w:t xml:space="preserve"> </w:t>
            </w:r>
            <w:r w:rsidRPr="00A80FD8">
              <w:rPr>
                <w:rFonts w:ascii="GHEA Grapalat" w:hAnsi="GHEA Grapalat" w:hint="eastAsia"/>
                <w:sz w:val="16"/>
                <w:szCs w:val="16"/>
              </w:rPr>
              <w:t>прозрачная</w:t>
            </w:r>
            <w:r w:rsidRPr="00A80FD8">
              <w:rPr>
                <w:rFonts w:ascii="GHEA Grapalat" w:hAnsi="GHEA Grapalat"/>
                <w:sz w:val="16"/>
                <w:szCs w:val="16"/>
              </w:rPr>
              <w:t xml:space="preserve"> </w:t>
            </w:r>
            <w:r w:rsidRPr="00A80FD8">
              <w:rPr>
                <w:rFonts w:ascii="GHEA Grapalat" w:hAnsi="GHEA Grapalat" w:hint="eastAsia"/>
                <w:sz w:val="16"/>
                <w:szCs w:val="16"/>
              </w:rPr>
              <w:t>жидкость</w:t>
            </w:r>
            <w:r w:rsidRPr="00A80FD8">
              <w:rPr>
                <w:rFonts w:ascii="GHEA Grapalat" w:hAnsi="GHEA Grapalat"/>
                <w:sz w:val="16"/>
                <w:szCs w:val="16"/>
              </w:rPr>
              <w:t xml:space="preserve"> </w:t>
            </w:r>
            <w:r w:rsidRPr="00A80FD8">
              <w:rPr>
                <w:rFonts w:ascii="GHEA Grapalat" w:hAnsi="GHEA Grapalat" w:hint="eastAsia"/>
                <w:sz w:val="16"/>
                <w:szCs w:val="16"/>
              </w:rPr>
              <w:t>в</w:t>
            </w:r>
            <w:r w:rsidRPr="00A80FD8">
              <w:rPr>
                <w:rFonts w:ascii="GHEA Grapalat" w:hAnsi="GHEA Grapalat"/>
                <w:sz w:val="16"/>
                <w:szCs w:val="16"/>
              </w:rPr>
              <w:t xml:space="preserve"> </w:t>
            </w:r>
            <w:r w:rsidRPr="00A80FD8">
              <w:rPr>
                <w:rFonts w:ascii="GHEA Grapalat" w:hAnsi="GHEA Grapalat" w:hint="eastAsia"/>
                <w:sz w:val="16"/>
                <w:szCs w:val="16"/>
              </w:rPr>
              <w:t>полиэтиленовом</w:t>
            </w:r>
            <w:r w:rsidRPr="00A80FD8">
              <w:rPr>
                <w:rFonts w:ascii="GHEA Grapalat" w:hAnsi="GHEA Grapalat"/>
                <w:sz w:val="16"/>
                <w:szCs w:val="16"/>
              </w:rPr>
              <w:t xml:space="preserve"> </w:t>
            </w:r>
            <w:r w:rsidRPr="00A80FD8">
              <w:rPr>
                <w:rFonts w:ascii="GHEA Grapalat" w:hAnsi="GHEA Grapalat" w:hint="eastAsia"/>
                <w:sz w:val="16"/>
                <w:szCs w:val="16"/>
              </w:rPr>
              <w:t>пакете</w:t>
            </w:r>
            <w:r w:rsidRPr="00A80FD8">
              <w:rPr>
                <w:rFonts w:ascii="GHEA Grapalat" w:hAnsi="GHEA Grapalat"/>
                <w:sz w:val="16"/>
                <w:szCs w:val="16"/>
              </w:rPr>
              <w:t xml:space="preserve">. </w:t>
            </w:r>
            <w:r w:rsidRPr="00A80FD8">
              <w:rPr>
                <w:rFonts w:ascii="GHEA Grapalat" w:hAnsi="GHEA Grapalat" w:hint="eastAsia"/>
                <w:sz w:val="16"/>
                <w:szCs w:val="16"/>
              </w:rPr>
              <w:t xml:space="preserve"> Хранение</w:t>
            </w:r>
            <w:r w:rsidRPr="00A80FD8">
              <w:rPr>
                <w:rFonts w:ascii="GHEA Grapalat" w:hAnsi="GHEA Grapalat"/>
                <w:sz w:val="16"/>
                <w:szCs w:val="16"/>
              </w:rPr>
              <w:t xml:space="preserve"> </w:t>
            </w:r>
            <w:r w:rsidRPr="00A80FD8">
              <w:rPr>
                <w:rFonts w:ascii="GHEA Grapalat" w:hAnsi="GHEA Grapalat" w:hint="eastAsia"/>
                <w:sz w:val="16"/>
                <w:szCs w:val="16"/>
              </w:rPr>
              <w:t>и</w:t>
            </w:r>
            <w:r w:rsidRPr="00A80FD8">
              <w:rPr>
                <w:rFonts w:ascii="GHEA Grapalat" w:hAnsi="GHEA Grapalat"/>
                <w:sz w:val="16"/>
                <w:szCs w:val="16"/>
              </w:rPr>
              <w:t xml:space="preserve"> </w:t>
            </w:r>
            <w:r w:rsidRPr="00A80FD8">
              <w:rPr>
                <w:rFonts w:ascii="GHEA Grapalat" w:hAnsi="GHEA Grapalat" w:hint="eastAsia"/>
                <w:sz w:val="16"/>
                <w:szCs w:val="16"/>
              </w:rPr>
              <w:t>транспортировку</w:t>
            </w:r>
            <w:r w:rsidRPr="00A80FD8">
              <w:rPr>
                <w:rFonts w:ascii="GHEA Grapalat" w:hAnsi="GHEA Grapalat"/>
                <w:sz w:val="16"/>
                <w:szCs w:val="16"/>
              </w:rPr>
              <w:t xml:space="preserve"> </w:t>
            </w:r>
            <w:r w:rsidRPr="00A80FD8">
              <w:rPr>
                <w:rFonts w:ascii="GHEA Grapalat" w:hAnsi="GHEA Grapalat" w:hint="eastAsia"/>
                <w:sz w:val="16"/>
                <w:szCs w:val="16"/>
              </w:rPr>
              <w:t>осуществляют</w:t>
            </w:r>
            <w:r w:rsidRPr="00A80FD8">
              <w:rPr>
                <w:rFonts w:ascii="GHEA Grapalat" w:hAnsi="GHEA Grapalat"/>
                <w:sz w:val="16"/>
                <w:szCs w:val="16"/>
              </w:rPr>
              <w:t xml:space="preserve"> </w:t>
            </w:r>
            <w:r w:rsidRPr="00A80FD8">
              <w:rPr>
                <w:rFonts w:ascii="GHEA Grapalat" w:hAnsi="GHEA Grapalat" w:hint="eastAsia"/>
                <w:sz w:val="16"/>
                <w:szCs w:val="16"/>
              </w:rPr>
              <w:t>согласно</w:t>
            </w:r>
            <w:r w:rsidRPr="00A80FD8">
              <w:rPr>
                <w:rFonts w:ascii="GHEA Grapalat" w:hAnsi="GHEA Grapalat"/>
                <w:sz w:val="16"/>
                <w:szCs w:val="16"/>
              </w:rPr>
              <w:t xml:space="preserve"> </w:t>
            </w:r>
            <w:r w:rsidRPr="00A80FD8">
              <w:rPr>
                <w:rFonts w:ascii="GHEA Grapalat" w:hAnsi="GHEA Grapalat" w:hint="eastAsia"/>
                <w:sz w:val="16"/>
                <w:szCs w:val="16"/>
              </w:rPr>
              <w:t>инструкции</w:t>
            </w:r>
            <w:r w:rsidRPr="00A80FD8">
              <w:rPr>
                <w:rFonts w:ascii="GHEA Grapalat" w:hAnsi="GHEA Grapalat"/>
                <w:sz w:val="16"/>
                <w:szCs w:val="16"/>
              </w:rPr>
              <w:t xml:space="preserve"> </w:t>
            </w:r>
            <w:r w:rsidRPr="00A80FD8">
              <w:rPr>
                <w:rFonts w:ascii="GHEA Grapalat" w:hAnsi="GHEA Grapalat" w:hint="eastAsia"/>
                <w:sz w:val="16"/>
                <w:szCs w:val="16"/>
              </w:rPr>
              <w:t>внешней</w:t>
            </w:r>
            <w:r w:rsidRPr="00A80FD8">
              <w:rPr>
                <w:rFonts w:ascii="GHEA Grapalat" w:hAnsi="GHEA Grapalat"/>
                <w:sz w:val="16"/>
                <w:szCs w:val="16"/>
              </w:rPr>
              <w:t xml:space="preserve"> </w:t>
            </w:r>
            <w:r w:rsidRPr="00A80FD8">
              <w:rPr>
                <w:rFonts w:ascii="GHEA Grapalat" w:hAnsi="GHEA Grapalat" w:hint="eastAsia"/>
                <w:sz w:val="16"/>
                <w:szCs w:val="16"/>
              </w:rPr>
              <w:t>упаковки</w:t>
            </w:r>
            <w:r w:rsidRPr="00A80FD8">
              <w:rPr>
                <w:rFonts w:ascii="GHEA Grapalat" w:hAnsi="GHEA Grapalat"/>
                <w:sz w:val="16"/>
                <w:szCs w:val="16"/>
              </w:rPr>
              <w:t xml:space="preserve"> </w:t>
            </w:r>
            <w:r w:rsidRPr="00A80FD8">
              <w:rPr>
                <w:rFonts w:ascii="GHEA Grapalat" w:hAnsi="GHEA Grapalat" w:hint="eastAsia"/>
                <w:sz w:val="16"/>
                <w:szCs w:val="16"/>
              </w:rPr>
              <w:t>или</w:t>
            </w:r>
            <w:r w:rsidRPr="00A80FD8">
              <w:rPr>
                <w:rFonts w:ascii="GHEA Grapalat" w:hAnsi="GHEA Grapalat"/>
                <w:sz w:val="16"/>
                <w:szCs w:val="16"/>
              </w:rPr>
              <w:t xml:space="preserve"> </w:t>
            </w:r>
            <w:r w:rsidRPr="00A80FD8">
              <w:rPr>
                <w:rFonts w:ascii="GHEA Grapalat" w:hAnsi="GHEA Grapalat" w:hint="eastAsia"/>
                <w:sz w:val="16"/>
                <w:szCs w:val="16"/>
              </w:rPr>
              <w:t>листа</w:t>
            </w:r>
            <w:r w:rsidRPr="00A80FD8">
              <w:rPr>
                <w:rFonts w:ascii="GHEA Grapalat" w:hAnsi="GHEA Grapalat"/>
                <w:sz w:val="16"/>
                <w:szCs w:val="16"/>
              </w:rPr>
              <w:t>-</w:t>
            </w:r>
            <w:r w:rsidRPr="00A80FD8">
              <w:rPr>
                <w:rFonts w:ascii="GHEA Grapalat" w:hAnsi="GHEA Grapalat" w:hint="eastAsia"/>
                <w:sz w:val="16"/>
                <w:szCs w:val="16"/>
              </w:rPr>
              <w:t>вкладыша</w:t>
            </w:r>
            <w:r w:rsidRPr="00A80FD8">
              <w:rPr>
                <w:rFonts w:ascii="GHEA Grapalat" w:hAnsi="GHEA Grapalat"/>
                <w:sz w:val="16"/>
                <w:szCs w:val="16"/>
              </w:rPr>
              <w:t>, . Во время доставки не менее 2/3 срока годности.</w:t>
            </w:r>
          </w:p>
          <w:p w:rsidR="00B17792" w:rsidRPr="00A80FD8" w:rsidRDefault="00B17792" w:rsidP="00B17792">
            <w:pPr>
              <w:jc w:val="center"/>
              <w:rPr>
                <w:rFonts w:ascii="GHEA Grapalat" w:hAnsi="GHEA Grapalat"/>
                <w:sz w:val="16"/>
                <w:szCs w:val="16"/>
              </w:rPr>
            </w:pPr>
          </w:p>
        </w:tc>
        <w:tc>
          <w:tcPr>
            <w:tcW w:w="850" w:type="dxa"/>
            <w:vAlign w:val="center"/>
          </w:tcPr>
          <w:p w:rsidR="00B17792" w:rsidRPr="00640C42" w:rsidRDefault="00B17792" w:rsidP="00B17792">
            <w:pPr>
              <w:jc w:val="center"/>
              <w:rPr>
                <w:rFonts w:ascii="GHEA Grapalat" w:hAnsi="GHEA Grapalat"/>
                <w:sz w:val="16"/>
                <w:szCs w:val="16"/>
              </w:rPr>
            </w:pPr>
            <w:r>
              <w:rPr>
                <w:rFonts w:ascii="GHEA Grapalat" w:hAnsi="GHEA Grapalat"/>
                <w:sz w:val="16"/>
                <w:szCs w:val="16"/>
              </w:rPr>
              <w:t>штук</w:t>
            </w:r>
          </w:p>
        </w:tc>
        <w:tc>
          <w:tcPr>
            <w:tcW w:w="903" w:type="dxa"/>
            <w:gridSpan w:val="2"/>
          </w:tcPr>
          <w:p w:rsidR="00B17792" w:rsidRPr="00F73994" w:rsidRDefault="00B17792" w:rsidP="00B17792">
            <w:pPr>
              <w:widowControl w:val="0"/>
              <w:jc w:val="center"/>
              <w:rPr>
                <w:rFonts w:ascii="GHEA Grapalat" w:hAnsi="GHEA Grapalat"/>
                <w:sz w:val="16"/>
                <w:szCs w:val="16"/>
              </w:rPr>
            </w:pPr>
          </w:p>
        </w:tc>
        <w:tc>
          <w:tcPr>
            <w:tcW w:w="992" w:type="dxa"/>
          </w:tcPr>
          <w:p w:rsidR="00B17792" w:rsidRPr="00F73994" w:rsidRDefault="00B17792" w:rsidP="00B17792">
            <w:pPr>
              <w:widowControl w:val="0"/>
              <w:jc w:val="center"/>
              <w:rPr>
                <w:rFonts w:ascii="GHEA Grapalat" w:hAnsi="GHEA Grapalat"/>
                <w:sz w:val="16"/>
                <w:szCs w:val="16"/>
              </w:rPr>
            </w:pPr>
          </w:p>
        </w:tc>
        <w:tc>
          <w:tcPr>
            <w:tcW w:w="657" w:type="dxa"/>
          </w:tcPr>
          <w:p w:rsidR="00B17792" w:rsidRDefault="00B17792" w:rsidP="00B17792">
            <w:pPr>
              <w:widowControl w:val="0"/>
              <w:jc w:val="center"/>
              <w:rPr>
                <w:rFonts w:ascii="GHEA Grapalat" w:hAnsi="GHEA Grapalat"/>
                <w:sz w:val="16"/>
                <w:szCs w:val="16"/>
              </w:rPr>
            </w:pPr>
          </w:p>
          <w:p w:rsidR="00B17792" w:rsidRDefault="00B17792" w:rsidP="00B17792">
            <w:pPr>
              <w:widowControl w:val="0"/>
              <w:jc w:val="center"/>
              <w:rPr>
                <w:rFonts w:ascii="GHEA Grapalat" w:hAnsi="GHEA Grapalat"/>
                <w:sz w:val="16"/>
                <w:szCs w:val="16"/>
              </w:rPr>
            </w:pPr>
          </w:p>
          <w:p w:rsidR="00B17792" w:rsidRPr="00F73994" w:rsidRDefault="00B17792" w:rsidP="00D86A45">
            <w:pPr>
              <w:jc w:val="center"/>
              <w:rPr>
                <w:rFonts w:ascii="GHEA Grapalat" w:hAnsi="GHEA Grapalat"/>
                <w:sz w:val="16"/>
                <w:szCs w:val="16"/>
              </w:rPr>
            </w:pPr>
            <w:r w:rsidRPr="00D86A45">
              <w:rPr>
                <w:rFonts w:ascii="Sylfaen" w:hAnsi="Sylfaen"/>
                <w:sz w:val="16"/>
                <w:szCs w:val="16"/>
                <w:lang w:val="hy-AM"/>
              </w:rPr>
              <w:t>20</w:t>
            </w:r>
          </w:p>
        </w:tc>
        <w:tc>
          <w:tcPr>
            <w:tcW w:w="1417" w:type="dxa"/>
          </w:tcPr>
          <w:p w:rsidR="00B17792" w:rsidRDefault="00B17792" w:rsidP="00B17792">
            <w:pPr>
              <w:widowControl w:val="0"/>
              <w:jc w:val="center"/>
              <w:rPr>
                <w:rFonts w:ascii="Sylfaen" w:hAnsi="Sylfaen"/>
                <w:sz w:val="16"/>
                <w:szCs w:val="16"/>
                <w:lang w:val="hy-AM" w:eastAsia="en-US" w:bidi="ar-SA"/>
              </w:rPr>
            </w:pPr>
          </w:p>
          <w:p w:rsidR="00B17792" w:rsidRPr="00A80FD8" w:rsidRDefault="00B17792" w:rsidP="00B17792">
            <w:pPr>
              <w:widowControl w:val="0"/>
              <w:jc w:val="center"/>
              <w:rPr>
                <w:rFonts w:ascii="GHEA Grapalat" w:hAnsi="GHEA Grapalat"/>
                <w:sz w:val="16"/>
                <w:szCs w:val="16"/>
              </w:rPr>
            </w:pPr>
            <w:r w:rsidRPr="00A80FD8">
              <w:rPr>
                <w:rFonts w:ascii="Sylfaen" w:hAnsi="Sylfaen"/>
                <w:sz w:val="16"/>
                <w:szCs w:val="16"/>
                <w:lang w:val="hy-AM" w:eastAsia="en-US" w:bidi="ar-SA"/>
              </w:rPr>
              <w:t xml:space="preserve">Г.Ереван, </w:t>
            </w:r>
            <w:r>
              <w:rPr>
                <w:rFonts w:ascii="Sylfaen" w:hAnsi="Sylfaen"/>
                <w:sz w:val="16"/>
                <w:szCs w:val="16"/>
                <w:lang w:eastAsia="en-US" w:bidi="ar-SA"/>
              </w:rPr>
              <w:t>4</w:t>
            </w:r>
            <w:r w:rsidRPr="00A80FD8">
              <w:rPr>
                <w:rFonts w:ascii="Sylfaen" w:hAnsi="Sylfaen"/>
                <w:sz w:val="16"/>
                <w:szCs w:val="16"/>
                <w:lang w:val="hy-AM" w:eastAsia="en-US" w:bidi="ar-SA"/>
              </w:rPr>
              <w:t>-</w:t>
            </w:r>
            <w:r w:rsidRPr="00F73994">
              <w:rPr>
                <w:rFonts w:ascii="GHEA Grapalat" w:hAnsi="GHEA Grapalat"/>
                <w:sz w:val="16"/>
                <w:szCs w:val="16"/>
              </w:rPr>
              <w:t>ы</w:t>
            </w:r>
            <w:r w:rsidRPr="00A80FD8">
              <w:rPr>
                <w:rFonts w:ascii="Sylfaen" w:hAnsi="Sylfaen" w:hint="eastAsia"/>
                <w:sz w:val="16"/>
                <w:szCs w:val="16"/>
                <w:lang w:val="hy-AM" w:eastAsia="en-US" w:bidi="ar-SA"/>
              </w:rPr>
              <w:t>й</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переулок</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Арцаха</w:t>
            </w:r>
            <w:r>
              <w:rPr>
                <w:rFonts w:ascii="Sylfaen" w:hAnsi="Sylfaen"/>
                <w:sz w:val="16"/>
                <w:szCs w:val="16"/>
                <w:lang w:eastAsia="en-US" w:bidi="ar-SA"/>
              </w:rPr>
              <w:t xml:space="preserve"> 12</w:t>
            </w:r>
          </w:p>
        </w:tc>
        <w:tc>
          <w:tcPr>
            <w:tcW w:w="619" w:type="dxa"/>
          </w:tcPr>
          <w:p w:rsidR="00B17792" w:rsidRDefault="00B17792" w:rsidP="00B17792">
            <w:pPr>
              <w:widowControl w:val="0"/>
              <w:jc w:val="center"/>
              <w:rPr>
                <w:rFonts w:ascii="GHEA Grapalat" w:hAnsi="GHEA Grapalat"/>
                <w:sz w:val="16"/>
                <w:szCs w:val="16"/>
              </w:rPr>
            </w:pPr>
          </w:p>
          <w:p w:rsidR="00B17792" w:rsidRDefault="00B17792" w:rsidP="00B17792">
            <w:pPr>
              <w:widowControl w:val="0"/>
              <w:jc w:val="center"/>
              <w:rPr>
                <w:rFonts w:ascii="GHEA Grapalat" w:hAnsi="GHEA Grapalat"/>
                <w:sz w:val="16"/>
                <w:szCs w:val="16"/>
              </w:rPr>
            </w:pPr>
          </w:p>
          <w:p w:rsidR="00B17792" w:rsidRPr="00A80FD8" w:rsidRDefault="00B17792" w:rsidP="00D86A45">
            <w:pPr>
              <w:jc w:val="center"/>
              <w:rPr>
                <w:rFonts w:ascii="GHEA Grapalat" w:hAnsi="GHEA Grapalat"/>
                <w:sz w:val="16"/>
                <w:szCs w:val="16"/>
              </w:rPr>
            </w:pPr>
            <w:r w:rsidRPr="00D86A45">
              <w:rPr>
                <w:rFonts w:ascii="Sylfaen" w:hAnsi="Sylfaen"/>
                <w:sz w:val="16"/>
                <w:szCs w:val="16"/>
                <w:lang w:val="hy-AM"/>
              </w:rPr>
              <w:t>20</w:t>
            </w:r>
          </w:p>
        </w:tc>
        <w:tc>
          <w:tcPr>
            <w:tcW w:w="1418" w:type="dxa"/>
          </w:tcPr>
          <w:p w:rsidR="00B17792" w:rsidRDefault="00B17792" w:rsidP="00B17792">
            <w:pPr>
              <w:jc w:val="both"/>
              <w:rPr>
                <w:rFonts w:ascii="GHEA Grapalat" w:hAnsi="GHEA Grapalat"/>
                <w:sz w:val="16"/>
                <w:szCs w:val="16"/>
              </w:rPr>
            </w:pPr>
            <w:r w:rsidRPr="00F73994">
              <w:rPr>
                <w:rFonts w:ascii="GHEA Grapalat" w:hAnsi="GHEA Grapalat"/>
                <w:sz w:val="16"/>
                <w:szCs w:val="16"/>
              </w:rPr>
              <w:t>Срок поставки в течение</w:t>
            </w:r>
            <w:r w:rsidRPr="00F73994">
              <w:rPr>
                <w:rFonts w:ascii="GHEA Grapalat" w:hAnsi="GHEA Grapalat"/>
                <w:sz w:val="16"/>
                <w:szCs w:val="16"/>
                <w:lang w:val="hy-AM"/>
              </w:rPr>
              <w:t xml:space="preserve"> </w:t>
            </w:r>
            <w:r w:rsidRPr="00F73994">
              <w:rPr>
                <w:rFonts w:ascii="GHEA Grapalat" w:hAnsi="GHEA Grapalat"/>
                <w:sz w:val="16"/>
                <w:szCs w:val="16"/>
              </w:rPr>
              <w:t>20 календарних дней с даты вступления в силу</w:t>
            </w:r>
            <w:r>
              <w:rPr>
                <w:rFonts w:ascii="GHEA Grapalat" w:hAnsi="GHEA Grapalat"/>
                <w:sz w:val="16"/>
                <w:szCs w:val="16"/>
                <w:lang w:val="hy-AM"/>
              </w:rPr>
              <w:t xml:space="preserve"> </w:t>
            </w:r>
            <w:r>
              <w:rPr>
                <w:rFonts w:ascii="GHEA Grapalat" w:hAnsi="GHEA Grapalat"/>
                <w:sz w:val="16"/>
                <w:szCs w:val="16"/>
              </w:rPr>
              <w:t>договора</w:t>
            </w:r>
          </w:p>
        </w:tc>
      </w:tr>
      <w:tr w:rsidR="00B17792" w:rsidRPr="00F73994" w:rsidTr="00B01A6F">
        <w:trPr>
          <w:trHeight w:val="246"/>
          <w:jc w:val="center"/>
        </w:trPr>
        <w:tc>
          <w:tcPr>
            <w:tcW w:w="988" w:type="dxa"/>
          </w:tcPr>
          <w:p w:rsidR="00B17792" w:rsidRDefault="00B17792" w:rsidP="00B17792">
            <w:pPr>
              <w:widowControl w:val="0"/>
              <w:jc w:val="center"/>
              <w:rPr>
                <w:rFonts w:ascii="GHEA Grapalat" w:hAnsi="GHEA Grapalat"/>
                <w:sz w:val="16"/>
                <w:szCs w:val="16"/>
                <w:lang w:val="en-US"/>
              </w:rPr>
            </w:pPr>
          </w:p>
          <w:p w:rsidR="00B17792" w:rsidRDefault="00B17792" w:rsidP="00B17792">
            <w:pPr>
              <w:widowControl w:val="0"/>
              <w:jc w:val="center"/>
              <w:rPr>
                <w:rFonts w:ascii="GHEA Grapalat" w:hAnsi="GHEA Grapalat"/>
                <w:sz w:val="16"/>
                <w:szCs w:val="16"/>
                <w:lang w:val="en-US"/>
              </w:rPr>
            </w:pPr>
          </w:p>
          <w:p w:rsidR="00B17792" w:rsidRDefault="00B17792" w:rsidP="00B17792">
            <w:pPr>
              <w:widowControl w:val="0"/>
              <w:jc w:val="center"/>
              <w:rPr>
                <w:rFonts w:ascii="GHEA Grapalat" w:hAnsi="GHEA Grapalat"/>
                <w:sz w:val="16"/>
                <w:szCs w:val="16"/>
                <w:lang w:val="en-US"/>
              </w:rPr>
            </w:pPr>
          </w:p>
          <w:p w:rsidR="00B17792" w:rsidRPr="006262ED" w:rsidRDefault="00B17792" w:rsidP="00B17792">
            <w:pPr>
              <w:widowControl w:val="0"/>
              <w:jc w:val="center"/>
              <w:rPr>
                <w:rFonts w:ascii="GHEA Grapalat" w:hAnsi="GHEA Grapalat"/>
                <w:sz w:val="16"/>
                <w:szCs w:val="16"/>
                <w:lang w:val="en-US"/>
              </w:rPr>
            </w:pPr>
            <w:r>
              <w:rPr>
                <w:rFonts w:ascii="GHEA Grapalat" w:hAnsi="GHEA Grapalat"/>
                <w:sz w:val="16"/>
                <w:szCs w:val="16"/>
                <w:lang w:val="en-US"/>
              </w:rPr>
              <w:t>6</w:t>
            </w:r>
          </w:p>
        </w:tc>
        <w:tc>
          <w:tcPr>
            <w:tcW w:w="1559" w:type="dxa"/>
            <w:vAlign w:val="center"/>
          </w:tcPr>
          <w:p w:rsidR="00B17792" w:rsidRPr="00300FB9" w:rsidRDefault="00B17792" w:rsidP="00B17792">
            <w:pPr>
              <w:jc w:val="center"/>
              <w:rPr>
                <w:rFonts w:ascii="Sylfaen" w:hAnsi="Sylfaen"/>
                <w:sz w:val="16"/>
                <w:szCs w:val="16"/>
                <w:lang w:val="hy-AM"/>
              </w:rPr>
            </w:pPr>
            <w:r w:rsidRPr="00306695">
              <w:rPr>
                <w:rFonts w:ascii="Sylfaen" w:hAnsi="Sylfaen"/>
                <w:sz w:val="16"/>
                <w:szCs w:val="16"/>
                <w:lang w:val="hy-AM"/>
              </w:rPr>
              <w:t>33141121-2</w:t>
            </w:r>
          </w:p>
        </w:tc>
        <w:tc>
          <w:tcPr>
            <w:tcW w:w="1417" w:type="dxa"/>
          </w:tcPr>
          <w:p w:rsidR="00B17792" w:rsidRDefault="00B17792" w:rsidP="00B17792">
            <w:pPr>
              <w:jc w:val="center"/>
              <w:rPr>
                <w:rFonts w:ascii="GHEA Grapalat" w:hAnsi="GHEA Grapalat"/>
                <w:sz w:val="16"/>
                <w:szCs w:val="16"/>
              </w:rPr>
            </w:pPr>
          </w:p>
          <w:p w:rsidR="00B17792" w:rsidRPr="00640C42" w:rsidRDefault="00B17792" w:rsidP="00B17792">
            <w:pPr>
              <w:jc w:val="center"/>
              <w:rPr>
                <w:rFonts w:ascii="GHEA Grapalat" w:hAnsi="GHEA Grapalat"/>
                <w:sz w:val="16"/>
                <w:szCs w:val="16"/>
              </w:rPr>
            </w:pPr>
            <w:r w:rsidRPr="00056FEA">
              <w:rPr>
                <w:rFonts w:ascii="GHEA Grapalat" w:hAnsi="GHEA Grapalat"/>
                <w:sz w:val="16"/>
                <w:szCs w:val="16"/>
              </w:rPr>
              <w:t>Нитки  хирургические PGA рассасываюшиеся, с иглой N 1</w:t>
            </w:r>
          </w:p>
        </w:tc>
        <w:tc>
          <w:tcPr>
            <w:tcW w:w="4201" w:type="dxa"/>
            <w:gridSpan w:val="3"/>
          </w:tcPr>
          <w:p w:rsidR="00B17792" w:rsidRPr="00056FEA" w:rsidRDefault="00B17792" w:rsidP="00B17792">
            <w:pPr>
              <w:jc w:val="both"/>
              <w:rPr>
                <w:rFonts w:ascii="GHEA Grapalat" w:hAnsi="GHEA Grapalat"/>
                <w:sz w:val="16"/>
                <w:szCs w:val="16"/>
              </w:rPr>
            </w:pPr>
            <w:r w:rsidRPr="00056FEA">
              <w:rPr>
                <w:rFonts w:ascii="GHEA Grapalat" w:hAnsi="GHEA Grapalat"/>
                <w:sz w:val="16"/>
                <w:szCs w:val="16"/>
              </w:rPr>
              <w:t xml:space="preserve">Mноговолоконная (полифиламентная),  плетеная рассасываюшаяся нить с режущей иглой в комплекте,длина нити не менее 90см, материал PGA,  </w:t>
            </w:r>
          </w:p>
          <w:p w:rsidR="00B17792" w:rsidRPr="00056FEA" w:rsidRDefault="00B17792" w:rsidP="00B17792">
            <w:pPr>
              <w:jc w:val="both"/>
              <w:rPr>
                <w:rFonts w:ascii="GHEA Grapalat" w:hAnsi="GHEA Grapalat"/>
                <w:sz w:val="16"/>
                <w:szCs w:val="16"/>
              </w:rPr>
            </w:pPr>
            <w:r w:rsidRPr="00056FEA">
              <w:rPr>
                <w:rFonts w:ascii="GHEA Grapalat" w:hAnsi="GHEA Grapalat"/>
                <w:sz w:val="16"/>
                <w:szCs w:val="16"/>
              </w:rPr>
              <w:t>Хранение и транспортировка осуществляются в соответствии с инструкциями на упаковке или вкладыше.</w:t>
            </w:r>
          </w:p>
          <w:p w:rsidR="00B17792" w:rsidRPr="00640C42" w:rsidRDefault="00B17792" w:rsidP="00B17792">
            <w:pPr>
              <w:jc w:val="center"/>
              <w:rPr>
                <w:rFonts w:ascii="GHEA Grapalat" w:hAnsi="GHEA Grapalat"/>
                <w:sz w:val="16"/>
                <w:szCs w:val="16"/>
              </w:rPr>
            </w:pPr>
            <w:r w:rsidRPr="00056FEA">
              <w:rPr>
                <w:rFonts w:ascii="GHEA Grapalat" w:hAnsi="GHEA Grapalat"/>
                <w:sz w:val="16"/>
                <w:szCs w:val="16"/>
              </w:rPr>
              <w:lastRenderedPageBreak/>
              <w:t>Не менее 2/3 срока годности на момент доставки</w:t>
            </w:r>
          </w:p>
        </w:tc>
        <w:tc>
          <w:tcPr>
            <w:tcW w:w="850" w:type="dxa"/>
            <w:vAlign w:val="center"/>
          </w:tcPr>
          <w:p w:rsidR="00B17792" w:rsidRPr="00640C42" w:rsidRDefault="00B17792" w:rsidP="00B17792">
            <w:pPr>
              <w:jc w:val="center"/>
              <w:rPr>
                <w:rFonts w:ascii="GHEA Grapalat" w:hAnsi="GHEA Grapalat"/>
                <w:sz w:val="16"/>
                <w:szCs w:val="16"/>
              </w:rPr>
            </w:pPr>
            <w:r>
              <w:rPr>
                <w:rFonts w:ascii="GHEA Grapalat" w:hAnsi="GHEA Grapalat"/>
                <w:sz w:val="16"/>
                <w:szCs w:val="16"/>
              </w:rPr>
              <w:lastRenderedPageBreak/>
              <w:t>штук</w:t>
            </w:r>
          </w:p>
        </w:tc>
        <w:tc>
          <w:tcPr>
            <w:tcW w:w="903" w:type="dxa"/>
            <w:gridSpan w:val="2"/>
            <w:vAlign w:val="center"/>
          </w:tcPr>
          <w:p w:rsidR="00B17792" w:rsidRPr="003F59B1" w:rsidRDefault="00B17792" w:rsidP="00B17792">
            <w:pPr>
              <w:jc w:val="center"/>
              <w:rPr>
                <w:rFonts w:ascii="Sylfaen" w:hAnsi="Sylfaen"/>
                <w:sz w:val="16"/>
                <w:szCs w:val="16"/>
                <w:lang w:val="hy-AM"/>
              </w:rPr>
            </w:pPr>
          </w:p>
        </w:tc>
        <w:tc>
          <w:tcPr>
            <w:tcW w:w="992" w:type="dxa"/>
          </w:tcPr>
          <w:p w:rsidR="00B17792" w:rsidRPr="00F73994" w:rsidRDefault="00B17792" w:rsidP="00B17792">
            <w:pPr>
              <w:widowControl w:val="0"/>
              <w:jc w:val="center"/>
              <w:rPr>
                <w:rFonts w:ascii="GHEA Grapalat" w:hAnsi="GHEA Grapalat"/>
                <w:sz w:val="16"/>
                <w:szCs w:val="16"/>
              </w:rPr>
            </w:pPr>
          </w:p>
        </w:tc>
        <w:tc>
          <w:tcPr>
            <w:tcW w:w="657" w:type="dxa"/>
            <w:vAlign w:val="center"/>
          </w:tcPr>
          <w:p w:rsidR="00B17792" w:rsidRPr="003F59B1" w:rsidRDefault="00B17792" w:rsidP="00B17792">
            <w:pPr>
              <w:jc w:val="center"/>
              <w:rPr>
                <w:rFonts w:ascii="Sylfaen" w:hAnsi="Sylfaen"/>
                <w:sz w:val="16"/>
                <w:szCs w:val="16"/>
                <w:lang w:val="hy-AM"/>
              </w:rPr>
            </w:pPr>
            <w:r>
              <w:rPr>
                <w:rFonts w:ascii="Sylfaen" w:hAnsi="Sylfaen"/>
                <w:sz w:val="16"/>
                <w:szCs w:val="16"/>
                <w:lang w:val="hy-AM"/>
              </w:rPr>
              <w:t>240</w:t>
            </w:r>
          </w:p>
        </w:tc>
        <w:tc>
          <w:tcPr>
            <w:tcW w:w="1417" w:type="dxa"/>
          </w:tcPr>
          <w:p w:rsidR="00B17792" w:rsidRDefault="00B17792" w:rsidP="00B17792">
            <w:pPr>
              <w:widowControl w:val="0"/>
              <w:jc w:val="center"/>
              <w:rPr>
                <w:rFonts w:ascii="Sylfaen" w:hAnsi="Sylfaen"/>
                <w:sz w:val="16"/>
                <w:szCs w:val="16"/>
                <w:lang w:val="hy-AM" w:eastAsia="en-US" w:bidi="ar-SA"/>
              </w:rPr>
            </w:pPr>
          </w:p>
          <w:p w:rsidR="00B17792" w:rsidRPr="00A80FD8" w:rsidRDefault="00B17792" w:rsidP="00B17792">
            <w:pPr>
              <w:widowControl w:val="0"/>
              <w:jc w:val="center"/>
              <w:rPr>
                <w:rFonts w:ascii="GHEA Grapalat" w:hAnsi="GHEA Grapalat"/>
                <w:sz w:val="16"/>
                <w:szCs w:val="16"/>
              </w:rPr>
            </w:pPr>
            <w:r w:rsidRPr="00A80FD8">
              <w:rPr>
                <w:rFonts w:ascii="Sylfaen" w:hAnsi="Sylfaen"/>
                <w:sz w:val="16"/>
                <w:szCs w:val="16"/>
                <w:lang w:val="hy-AM" w:eastAsia="en-US" w:bidi="ar-SA"/>
              </w:rPr>
              <w:t xml:space="preserve">Г.Ереван, </w:t>
            </w:r>
            <w:r>
              <w:rPr>
                <w:rFonts w:ascii="Sylfaen" w:hAnsi="Sylfaen"/>
                <w:sz w:val="16"/>
                <w:szCs w:val="16"/>
                <w:lang w:eastAsia="en-US" w:bidi="ar-SA"/>
              </w:rPr>
              <w:t>4</w:t>
            </w:r>
            <w:r w:rsidRPr="00A80FD8">
              <w:rPr>
                <w:rFonts w:ascii="Sylfaen" w:hAnsi="Sylfaen"/>
                <w:sz w:val="16"/>
                <w:szCs w:val="16"/>
                <w:lang w:val="hy-AM" w:eastAsia="en-US" w:bidi="ar-SA"/>
              </w:rPr>
              <w:t>-</w:t>
            </w:r>
            <w:r w:rsidRPr="00F73994">
              <w:rPr>
                <w:rFonts w:ascii="GHEA Grapalat" w:hAnsi="GHEA Grapalat"/>
                <w:sz w:val="16"/>
                <w:szCs w:val="16"/>
              </w:rPr>
              <w:t>ы</w:t>
            </w:r>
            <w:r w:rsidRPr="00A80FD8">
              <w:rPr>
                <w:rFonts w:ascii="Sylfaen" w:hAnsi="Sylfaen" w:hint="eastAsia"/>
                <w:sz w:val="16"/>
                <w:szCs w:val="16"/>
                <w:lang w:val="hy-AM" w:eastAsia="en-US" w:bidi="ar-SA"/>
              </w:rPr>
              <w:t>й</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переулок</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Арцаха</w:t>
            </w:r>
            <w:r>
              <w:rPr>
                <w:rFonts w:ascii="Sylfaen" w:hAnsi="Sylfaen"/>
                <w:sz w:val="16"/>
                <w:szCs w:val="16"/>
                <w:lang w:eastAsia="en-US" w:bidi="ar-SA"/>
              </w:rPr>
              <w:t xml:space="preserve"> 12</w:t>
            </w:r>
          </w:p>
        </w:tc>
        <w:tc>
          <w:tcPr>
            <w:tcW w:w="619" w:type="dxa"/>
            <w:vAlign w:val="center"/>
          </w:tcPr>
          <w:p w:rsidR="00B17792" w:rsidRPr="003F59B1" w:rsidRDefault="00B17792" w:rsidP="00B17792">
            <w:pPr>
              <w:jc w:val="center"/>
              <w:rPr>
                <w:rFonts w:ascii="Sylfaen" w:hAnsi="Sylfaen"/>
                <w:sz w:val="16"/>
                <w:szCs w:val="16"/>
                <w:lang w:val="hy-AM"/>
              </w:rPr>
            </w:pPr>
            <w:r>
              <w:rPr>
                <w:rFonts w:ascii="Sylfaen" w:hAnsi="Sylfaen"/>
                <w:sz w:val="16"/>
                <w:szCs w:val="16"/>
                <w:lang w:val="hy-AM"/>
              </w:rPr>
              <w:t>240</w:t>
            </w:r>
          </w:p>
        </w:tc>
        <w:tc>
          <w:tcPr>
            <w:tcW w:w="1418" w:type="dxa"/>
          </w:tcPr>
          <w:p w:rsidR="00B17792" w:rsidRDefault="00B17792" w:rsidP="00B17792">
            <w:pPr>
              <w:jc w:val="both"/>
              <w:rPr>
                <w:rFonts w:ascii="GHEA Grapalat" w:hAnsi="GHEA Grapalat"/>
                <w:sz w:val="16"/>
                <w:szCs w:val="16"/>
              </w:rPr>
            </w:pPr>
            <w:r w:rsidRPr="00F73994">
              <w:rPr>
                <w:rFonts w:ascii="GHEA Grapalat" w:hAnsi="GHEA Grapalat"/>
                <w:sz w:val="16"/>
                <w:szCs w:val="16"/>
              </w:rPr>
              <w:t>Срок поставки в течение</w:t>
            </w:r>
            <w:r w:rsidRPr="00F73994">
              <w:rPr>
                <w:rFonts w:ascii="GHEA Grapalat" w:hAnsi="GHEA Grapalat"/>
                <w:sz w:val="16"/>
                <w:szCs w:val="16"/>
                <w:lang w:val="hy-AM"/>
              </w:rPr>
              <w:t xml:space="preserve"> </w:t>
            </w:r>
            <w:r w:rsidRPr="00F73994">
              <w:rPr>
                <w:rFonts w:ascii="GHEA Grapalat" w:hAnsi="GHEA Grapalat"/>
                <w:sz w:val="16"/>
                <w:szCs w:val="16"/>
              </w:rPr>
              <w:t>20 календарних дней с даты вступления в силу</w:t>
            </w:r>
            <w:r>
              <w:rPr>
                <w:rFonts w:ascii="GHEA Grapalat" w:hAnsi="GHEA Grapalat"/>
                <w:sz w:val="16"/>
                <w:szCs w:val="16"/>
                <w:lang w:val="hy-AM"/>
              </w:rPr>
              <w:t xml:space="preserve"> </w:t>
            </w:r>
            <w:r>
              <w:rPr>
                <w:rFonts w:ascii="GHEA Grapalat" w:hAnsi="GHEA Grapalat"/>
                <w:sz w:val="16"/>
                <w:szCs w:val="16"/>
              </w:rPr>
              <w:t>договора</w:t>
            </w:r>
          </w:p>
        </w:tc>
      </w:tr>
      <w:tr w:rsidR="00B17792" w:rsidRPr="00F73994" w:rsidTr="00376E99">
        <w:trPr>
          <w:trHeight w:val="246"/>
          <w:jc w:val="center"/>
        </w:trPr>
        <w:tc>
          <w:tcPr>
            <w:tcW w:w="988" w:type="dxa"/>
          </w:tcPr>
          <w:p w:rsidR="00B17792" w:rsidRPr="006262ED" w:rsidRDefault="00B17792" w:rsidP="00B17792">
            <w:pPr>
              <w:widowControl w:val="0"/>
              <w:jc w:val="center"/>
              <w:rPr>
                <w:rFonts w:ascii="GHEA Grapalat" w:hAnsi="GHEA Grapalat"/>
                <w:sz w:val="16"/>
                <w:szCs w:val="16"/>
                <w:lang w:val="en-US"/>
              </w:rPr>
            </w:pPr>
            <w:r>
              <w:rPr>
                <w:rFonts w:ascii="GHEA Grapalat" w:hAnsi="GHEA Grapalat"/>
                <w:sz w:val="16"/>
                <w:szCs w:val="16"/>
                <w:lang w:val="en-US"/>
              </w:rPr>
              <w:lastRenderedPageBreak/>
              <w:t>7</w:t>
            </w:r>
          </w:p>
        </w:tc>
        <w:tc>
          <w:tcPr>
            <w:tcW w:w="1559" w:type="dxa"/>
            <w:vAlign w:val="center"/>
          </w:tcPr>
          <w:p w:rsidR="00B17792" w:rsidRPr="00306695" w:rsidRDefault="00B17792" w:rsidP="00B17792">
            <w:pPr>
              <w:jc w:val="center"/>
              <w:rPr>
                <w:rFonts w:ascii="Sylfaen" w:hAnsi="Sylfaen"/>
                <w:sz w:val="16"/>
                <w:szCs w:val="16"/>
                <w:lang w:val="hy-AM"/>
              </w:rPr>
            </w:pPr>
            <w:r w:rsidRPr="00306695">
              <w:rPr>
                <w:rFonts w:ascii="Sylfaen" w:hAnsi="Sylfaen"/>
                <w:sz w:val="16"/>
                <w:szCs w:val="16"/>
                <w:lang w:val="hy-AM"/>
              </w:rPr>
              <w:t>33141121-3</w:t>
            </w:r>
          </w:p>
        </w:tc>
        <w:tc>
          <w:tcPr>
            <w:tcW w:w="1417" w:type="dxa"/>
          </w:tcPr>
          <w:p w:rsidR="00B17792" w:rsidRDefault="00B17792" w:rsidP="00B17792">
            <w:pPr>
              <w:jc w:val="center"/>
              <w:rPr>
                <w:rFonts w:ascii="GHEA Grapalat" w:hAnsi="GHEA Grapalat"/>
                <w:sz w:val="16"/>
                <w:szCs w:val="16"/>
              </w:rPr>
            </w:pPr>
          </w:p>
          <w:p w:rsidR="00B17792" w:rsidRPr="00640C42" w:rsidRDefault="00B17792" w:rsidP="00B17792">
            <w:pPr>
              <w:jc w:val="center"/>
              <w:rPr>
                <w:rFonts w:ascii="GHEA Grapalat" w:hAnsi="GHEA Grapalat"/>
                <w:sz w:val="16"/>
                <w:szCs w:val="16"/>
              </w:rPr>
            </w:pPr>
            <w:r w:rsidRPr="00056FEA">
              <w:rPr>
                <w:rFonts w:ascii="GHEA Grapalat" w:hAnsi="GHEA Grapalat"/>
                <w:sz w:val="16"/>
                <w:szCs w:val="16"/>
              </w:rPr>
              <w:t xml:space="preserve">Нитки  хирургические PGA рассасываюшиеся, с иглой N </w:t>
            </w:r>
            <w:r>
              <w:rPr>
                <w:rFonts w:ascii="GHEA Grapalat" w:hAnsi="GHEA Grapalat"/>
                <w:sz w:val="16"/>
                <w:szCs w:val="16"/>
              </w:rPr>
              <w:t>2</w:t>
            </w:r>
          </w:p>
        </w:tc>
        <w:tc>
          <w:tcPr>
            <w:tcW w:w="4201" w:type="dxa"/>
            <w:gridSpan w:val="3"/>
          </w:tcPr>
          <w:p w:rsidR="00B17792" w:rsidRPr="00056FEA" w:rsidRDefault="00B17792" w:rsidP="00B17792">
            <w:pPr>
              <w:jc w:val="both"/>
              <w:rPr>
                <w:rFonts w:ascii="GHEA Grapalat" w:hAnsi="GHEA Grapalat"/>
                <w:sz w:val="16"/>
                <w:szCs w:val="16"/>
              </w:rPr>
            </w:pPr>
            <w:r w:rsidRPr="00056FEA">
              <w:rPr>
                <w:rFonts w:ascii="GHEA Grapalat" w:hAnsi="GHEA Grapalat"/>
                <w:sz w:val="16"/>
                <w:szCs w:val="16"/>
              </w:rPr>
              <w:t xml:space="preserve">Mноговолоконная (полифиламентная),  плетеная рассасываюшаяся нить с режущей иглой в комплекте,длина нити не менее 90см, материал PGA,  </w:t>
            </w:r>
          </w:p>
          <w:p w:rsidR="00B17792" w:rsidRPr="00056FEA" w:rsidRDefault="00B17792" w:rsidP="00B17792">
            <w:pPr>
              <w:jc w:val="both"/>
              <w:rPr>
                <w:rFonts w:ascii="GHEA Grapalat" w:hAnsi="GHEA Grapalat"/>
                <w:sz w:val="16"/>
                <w:szCs w:val="16"/>
              </w:rPr>
            </w:pPr>
            <w:r w:rsidRPr="00056FEA">
              <w:rPr>
                <w:rFonts w:ascii="GHEA Grapalat" w:hAnsi="GHEA Grapalat"/>
                <w:sz w:val="16"/>
                <w:szCs w:val="16"/>
              </w:rPr>
              <w:t>Хранение и транспортировка осуществляются в соответствии с инструкциями на упаковке или вкладыше.</w:t>
            </w:r>
          </w:p>
          <w:p w:rsidR="00B17792" w:rsidRPr="00640C42" w:rsidRDefault="00B17792" w:rsidP="00B17792">
            <w:pPr>
              <w:jc w:val="center"/>
              <w:rPr>
                <w:rFonts w:ascii="GHEA Grapalat" w:hAnsi="GHEA Grapalat"/>
                <w:sz w:val="16"/>
                <w:szCs w:val="16"/>
              </w:rPr>
            </w:pPr>
            <w:r w:rsidRPr="00056FEA">
              <w:rPr>
                <w:rFonts w:ascii="GHEA Grapalat" w:hAnsi="GHEA Grapalat"/>
                <w:sz w:val="16"/>
                <w:szCs w:val="16"/>
              </w:rPr>
              <w:t>Не менее 2/3 срока годности на момент доставки</w:t>
            </w:r>
          </w:p>
        </w:tc>
        <w:tc>
          <w:tcPr>
            <w:tcW w:w="850" w:type="dxa"/>
            <w:vAlign w:val="center"/>
          </w:tcPr>
          <w:p w:rsidR="00B17792" w:rsidRPr="00640C42" w:rsidRDefault="00B17792" w:rsidP="00B17792">
            <w:pPr>
              <w:jc w:val="center"/>
              <w:rPr>
                <w:rFonts w:ascii="GHEA Grapalat" w:hAnsi="GHEA Grapalat"/>
                <w:sz w:val="16"/>
                <w:szCs w:val="16"/>
              </w:rPr>
            </w:pPr>
            <w:r>
              <w:rPr>
                <w:rFonts w:ascii="GHEA Grapalat" w:hAnsi="GHEA Grapalat"/>
                <w:sz w:val="16"/>
                <w:szCs w:val="16"/>
              </w:rPr>
              <w:t>штук</w:t>
            </w:r>
          </w:p>
        </w:tc>
        <w:tc>
          <w:tcPr>
            <w:tcW w:w="903" w:type="dxa"/>
            <w:gridSpan w:val="2"/>
            <w:vAlign w:val="center"/>
          </w:tcPr>
          <w:p w:rsidR="00B17792" w:rsidRPr="003F59B1" w:rsidRDefault="00B17792" w:rsidP="00B17792">
            <w:pPr>
              <w:jc w:val="center"/>
              <w:rPr>
                <w:rFonts w:ascii="Sylfaen" w:hAnsi="Sylfaen"/>
                <w:sz w:val="16"/>
                <w:szCs w:val="16"/>
                <w:lang w:val="hy-AM"/>
              </w:rPr>
            </w:pPr>
            <w:r>
              <w:rPr>
                <w:rFonts w:ascii="Sylfaen" w:hAnsi="Sylfaen"/>
                <w:sz w:val="16"/>
                <w:szCs w:val="16"/>
                <w:lang w:val="hy-AM"/>
              </w:rPr>
              <w:t>200</w:t>
            </w:r>
          </w:p>
        </w:tc>
        <w:tc>
          <w:tcPr>
            <w:tcW w:w="992" w:type="dxa"/>
          </w:tcPr>
          <w:p w:rsidR="00B17792" w:rsidRPr="00F73994" w:rsidRDefault="00B17792" w:rsidP="00B17792">
            <w:pPr>
              <w:widowControl w:val="0"/>
              <w:jc w:val="center"/>
              <w:rPr>
                <w:rFonts w:ascii="GHEA Grapalat" w:hAnsi="GHEA Grapalat"/>
                <w:sz w:val="16"/>
                <w:szCs w:val="16"/>
              </w:rPr>
            </w:pPr>
          </w:p>
        </w:tc>
        <w:tc>
          <w:tcPr>
            <w:tcW w:w="657" w:type="dxa"/>
          </w:tcPr>
          <w:p w:rsidR="00B17792" w:rsidRPr="00056FEA" w:rsidRDefault="00B17792" w:rsidP="00B17792">
            <w:pPr>
              <w:widowControl w:val="0"/>
              <w:jc w:val="center"/>
              <w:rPr>
                <w:rFonts w:ascii="GHEA Grapalat" w:hAnsi="GHEA Grapalat"/>
                <w:sz w:val="16"/>
                <w:szCs w:val="16"/>
              </w:rPr>
            </w:pPr>
          </w:p>
        </w:tc>
        <w:tc>
          <w:tcPr>
            <w:tcW w:w="1417" w:type="dxa"/>
          </w:tcPr>
          <w:p w:rsidR="00B17792" w:rsidRDefault="00B17792" w:rsidP="00B17792">
            <w:pPr>
              <w:widowControl w:val="0"/>
              <w:jc w:val="center"/>
              <w:rPr>
                <w:rFonts w:ascii="Sylfaen" w:hAnsi="Sylfaen"/>
                <w:sz w:val="16"/>
                <w:szCs w:val="16"/>
                <w:lang w:val="hy-AM" w:eastAsia="en-US" w:bidi="ar-SA"/>
              </w:rPr>
            </w:pPr>
          </w:p>
          <w:p w:rsidR="00D86A45" w:rsidRDefault="00D86A45" w:rsidP="00B17792">
            <w:pPr>
              <w:widowControl w:val="0"/>
              <w:jc w:val="center"/>
              <w:rPr>
                <w:rFonts w:ascii="Sylfaen" w:hAnsi="Sylfaen"/>
                <w:sz w:val="16"/>
                <w:szCs w:val="16"/>
                <w:lang w:val="hy-AM" w:eastAsia="en-US" w:bidi="ar-SA"/>
              </w:rPr>
            </w:pPr>
          </w:p>
          <w:p w:rsidR="00B17792" w:rsidRPr="00A80FD8" w:rsidRDefault="00B17792" w:rsidP="00B17792">
            <w:pPr>
              <w:widowControl w:val="0"/>
              <w:jc w:val="center"/>
              <w:rPr>
                <w:rFonts w:ascii="GHEA Grapalat" w:hAnsi="GHEA Grapalat"/>
                <w:sz w:val="16"/>
                <w:szCs w:val="16"/>
              </w:rPr>
            </w:pPr>
            <w:r w:rsidRPr="00A80FD8">
              <w:rPr>
                <w:rFonts w:ascii="Sylfaen" w:hAnsi="Sylfaen"/>
                <w:sz w:val="16"/>
                <w:szCs w:val="16"/>
                <w:lang w:val="hy-AM" w:eastAsia="en-US" w:bidi="ar-SA"/>
              </w:rPr>
              <w:t xml:space="preserve">Г.Ереван, </w:t>
            </w:r>
            <w:r>
              <w:rPr>
                <w:rFonts w:ascii="Sylfaen" w:hAnsi="Sylfaen"/>
                <w:sz w:val="16"/>
                <w:szCs w:val="16"/>
                <w:lang w:eastAsia="en-US" w:bidi="ar-SA"/>
              </w:rPr>
              <w:t>4</w:t>
            </w:r>
            <w:r w:rsidRPr="00A80FD8">
              <w:rPr>
                <w:rFonts w:ascii="Sylfaen" w:hAnsi="Sylfaen"/>
                <w:sz w:val="16"/>
                <w:szCs w:val="16"/>
                <w:lang w:val="hy-AM" w:eastAsia="en-US" w:bidi="ar-SA"/>
              </w:rPr>
              <w:t>-</w:t>
            </w:r>
            <w:r w:rsidRPr="00F73994">
              <w:rPr>
                <w:rFonts w:ascii="GHEA Grapalat" w:hAnsi="GHEA Grapalat"/>
                <w:sz w:val="16"/>
                <w:szCs w:val="16"/>
              </w:rPr>
              <w:t>ы</w:t>
            </w:r>
            <w:r w:rsidRPr="00A80FD8">
              <w:rPr>
                <w:rFonts w:ascii="Sylfaen" w:hAnsi="Sylfaen" w:hint="eastAsia"/>
                <w:sz w:val="16"/>
                <w:szCs w:val="16"/>
                <w:lang w:val="hy-AM" w:eastAsia="en-US" w:bidi="ar-SA"/>
              </w:rPr>
              <w:t>й</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переулок</w:t>
            </w:r>
            <w:r w:rsidRPr="00A80FD8">
              <w:rPr>
                <w:rFonts w:ascii="Sylfaen" w:hAnsi="Sylfaen"/>
                <w:sz w:val="16"/>
                <w:szCs w:val="16"/>
                <w:lang w:val="hy-AM" w:eastAsia="en-US" w:bidi="ar-SA"/>
              </w:rPr>
              <w:t xml:space="preserve"> </w:t>
            </w:r>
            <w:r w:rsidRPr="00A80FD8">
              <w:rPr>
                <w:rFonts w:ascii="Sylfaen" w:hAnsi="Sylfaen" w:hint="eastAsia"/>
                <w:sz w:val="16"/>
                <w:szCs w:val="16"/>
                <w:lang w:val="hy-AM" w:eastAsia="en-US" w:bidi="ar-SA"/>
              </w:rPr>
              <w:t>Арцаха</w:t>
            </w:r>
            <w:r>
              <w:rPr>
                <w:rFonts w:ascii="Sylfaen" w:hAnsi="Sylfaen"/>
                <w:sz w:val="16"/>
                <w:szCs w:val="16"/>
                <w:lang w:eastAsia="en-US" w:bidi="ar-SA"/>
              </w:rPr>
              <w:t xml:space="preserve"> 12</w:t>
            </w:r>
          </w:p>
        </w:tc>
        <w:tc>
          <w:tcPr>
            <w:tcW w:w="619" w:type="dxa"/>
            <w:vAlign w:val="center"/>
          </w:tcPr>
          <w:p w:rsidR="00B17792" w:rsidRPr="003F59B1" w:rsidRDefault="00B17792" w:rsidP="00B17792">
            <w:pPr>
              <w:jc w:val="center"/>
              <w:rPr>
                <w:rFonts w:ascii="Sylfaen" w:hAnsi="Sylfaen"/>
                <w:sz w:val="16"/>
                <w:szCs w:val="16"/>
                <w:lang w:val="hy-AM"/>
              </w:rPr>
            </w:pPr>
            <w:r>
              <w:rPr>
                <w:rFonts w:ascii="Sylfaen" w:hAnsi="Sylfaen"/>
                <w:sz w:val="16"/>
                <w:szCs w:val="16"/>
                <w:lang w:val="hy-AM"/>
              </w:rPr>
              <w:t>200</w:t>
            </w:r>
          </w:p>
        </w:tc>
        <w:tc>
          <w:tcPr>
            <w:tcW w:w="1418" w:type="dxa"/>
          </w:tcPr>
          <w:p w:rsidR="00D86A45" w:rsidRDefault="00D86A45" w:rsidP="00B17792">
            <w:pPr>
              <w:jc w:val="both"/>
              <w:rPr>
                <w:rFonts w:ascii="GHEA Grapalat" w:hAnsi="GHEA Grapalat"/>
                <w:sz w:val="16"/>
                <w:szCs w:val="16"/>
              </w:rPr>
            </w:pPr>
          </w:p>
          <w:p w:rsidR="00B17792" w:rsidRDefault="00B17792" w:rsidP="00B17792">
            <w:pPr>
              <w:jc w:val="both"/>
              <w:rPr>
                <w:rFonts w:ascii="GHEA Grapalat" w:hAnsi="GHEA Grapalat"/>
                <w:sz w:val="16"/>
                <w:szCs w:val="16"/>
              </w:rPr>
            </w:pPr>
            <w:r w:rsidRPr="00F73994">
              <w:rPr>
                <w:rFonts w:ascii="GHEA Grapalat" w:hAnsi="GHEA Grapalat"/>
                <w:sz w:val="16"/>
                <w:szCs w:val="16"/>
              </w:rPr>
              <w:t>Срок поставки в течение</w:t>
            </w:r>
            <w:r w:rsidRPr="00F73994">
              <w:rPr>
                <w:rFonts w:ascii="GHEA Grapalat" w:hAnsi="GHEA Grapalat"/>
                <w:sz w:val="16"/>
                <w:szCs w:val="16"/>
                <w:lang w:val="hy-AM"/>
              </w:rPr>
              <w:t xml:space="preserve"> </w:t>
            </w:r>
            <w:r w:rsidRPr="00F73994">
              <w:rPr>
                <w:rFonts w:ascii="GHEA Grapalat" w:hAnsi="GHEA Grapalat"/>
                <w:sz w:val="16"/>
                <w:szCs w:val="16"/>
              </w:rPr>
              <w:t>20 календарних дней с даты вступления в силу</w:t>
            </w:r>
            <w:r>
              <w:rPr>
                <w:rFonts w:ascii="GHEA Grapalat" w:hAnsi="GHEA Grapalat"/>
                <w:sz w:val="16"/>
                <w:szCs w:val="16"/>
                <w:lang w:val="hy-AM"/>
              </w:rPr>
              <w:t xml:space="preserve"> </w:t>
            </w:r>
            <w:r>
              <w:rPr>
                <w:rFonts w:ascii="GHEA Grapalat" w:hAnsi="GHEA Grapalat"/>
                <w:sz w:val="16"/>
                <w:szCs w:val="16"/>
              </w:rPr>
              <w:t>договора</w:t>
            </w:r>
          </w:p>
        </w:tc>
      </w:tr>
      <w:tr w:rsidR="00B17792" w:rsidRPr="00B138F3" w:rsidTr="008534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5382" w:type="dxa"/>
          <w:jc w:val="center"/>
        </w:trPr>
        <w:tc>
          <w:tcPr>
            <w:tcW w:w="4536" w:type="dxa"/>
            <w:gridSpan w:val="4"/>
          </w:tcPr>
          <w:p w:rsidR="00B17792" w:rsidRPr="00B138F3" w:rsidRDefault="00B17792" w:rsidP="00B17792">
            <w:pPr>
              <w:widowControl w:val="0"/>
              <w:jc w:val="center"/>
              <w:rPr>
                <w:rFonts w:ascii="GHEA Grapalat" w:hAnsi="GHEA Grapalat"/>
              </w:rPr>
            </w:pPr>
          </w:p>
        </w:tc>
        <w:tc>
          <w:tcPr>
            <w:tcW w:w="760" w:type="dxa"/>
          </w:tcPr>
          <w:p w:rsidR="00B17792" w:rsidRPr="00B138F3" w:rsidRDefault="00B17792" w:rsidP="00B17792">
            <w:pPr>
              <w:widowControl w:val="0"/>
              <w:jc w:val="center"/>
              <w:rPr>
                <w:rFonts w:ascii="GHEA Grapalat" w:hAnsi="GHEA Grapalat"/>
              </w:rPr>
            </w:pPr>
          </w:p>
        </w:tc>
        <w:tc>
          <w:tcPr>
            <w:tcW w:w="4343" w:type="dxa"/>
            <w:gridSpan w:val="3"/>
          </w:tcPr>
          <w:p w:rsidR="00B17792" w:rsidRPr="00B138F3" w:rsidRDefault="00B17792" w:rsidP="00B17792">
            <w:pPr>
              <w:widowControl w:val="0"/>
              <w:jc w:val="center"/>
              <w:rPr>
                <w:rFonts w:ascii="GHEA Grapalat" w:hAnsi="GHEA Grapalat"/>
              </w:rPr>
            </w:pPr>
          </w:p>
        </w:tc>
      </w:tr>
      <w:tr w:rsidR="00B17792" w:rsidRPr="00B138F3" w:rsidTr="008534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5382" w:type="dxa"/>
          <w:jc w:val="center"/>
        </w:trPr>
        <w:tc>
          <w:tcPr>
            <w:tcW w:w="4536" w:type="dxa"/>
            <w:gridSpan w:val="4"/>
          </w:tcPr>
          <w:p w:rsidR="00B17792" w:rsidRPr="00B01107" w:rsidRDefault="00B17792" w:rsidP="00B17792">
            <w:pPr>
              <w:widowControl w:val="0"/>
              <w:jc w:val="center"/>
              <w:rPr>
                <w:rFonts w:ascii="GHEA Grapalat" w:hAnsi="GHEA Grapalat"/>
                <w:sz w:val="18"/>
                <w:szCs w:val="18"/>
              </w:rPr>
            </w:pPr>
            <w:r w:rsidRPr="00B01107">
              <w:rPr>
                <w:rFonts w:ascii="GHEA Grapalat" w:hAnsi="GHEA Grapalat"/>
                <w:sz w:val="18"/>
                <w:szCs w:val="18"/>
              </w:rPr>
              <w:t>ПОКУПАТЕЛЬ</w:t>
            </w:r>
          </w:p>
          <w:p w:rsidR="00B17792" w:rsidRPr="00B01107" w:rsidRDefault="00B17792" w:rsidP="00B17792">
            <w:pPr>
              <w:widowControl w:val="0"/>
              <w:jc w:val="center"/>
              <w:rPr>
                <w:rFonts w:ascii="GHEA Grapalat" w:hAnsi="GHEA Grapalat"/>
                <w:sz w:val="18"/>
                <w:szCs w:val="18"/>
              </w:rPr>
            </w:pPr>
            <w:r w:rsidRPr="00B01107">
              <w:rPr>
                <w:rFonts w:ascii="GHEA Grapalat" w:hAnsi="GHEA Grapalat"/>
                <w:sz w:val="18"/>
                <w:szCs w:val="18"/>
              </w:rPr>
              <w:t xml:space="preserve"> «Центр по обезвреживанию бродячих животных» ОНКО </w:t>
            </w:r>
          </w:p>
          <w:p w:rsidR="00B17792" w:rsidRPr="00B01107" w:rsidRDefault="00B17792" w:rsidP="00B17792">
            <w:pPr>
              <w:widowControl w:val="0"/>
              <w:jc w:val="center"/>
              <w:rPr>
                <w:rFonts w:ascii="GHEA Grapalat" w:hAnsi="GHEA Grapalat"/>
                <w:sz w:val="18"/>
                <w:szCs w:val="18"/>
              </w:rPr>
            </w:pPr>
            <w:r w:rsidRPr="00B01107">
              <w:rPr>
                <w:rFonts w:ascii="GHEA Grapalat" w:hAnsi="GHEA Grapalat"/>
                <w:sz w:val="18"/>
                <w:szCs w:val="18"/>
              </w:rPr>
              <w:t>Адрес ул. Бузанда 1/3. г. Ереван,</w:t>
            </w:r>
          </w:p>
          <w:p w:rsidR="00B17792" w:rsidRPr="00B01107" w:rsidRDefault="00B17792" w:rsidP="00B17792">
            <w:pPr>
              <w:widowControl w:val="0"/>
              <w:jc w:val="center"/>
              <w:rPr>
                <w:rFonts w:ascii="GHEA Grapalat" w:hAnsi="GHEA Grapalat"/>
                <w:sz w:val="18"/>
                <w:szCs w:val="18"/>
              </w:rPr>
            </w:pPr>
            <w:r w:rsidRPr="00B01107">
              <w:rPr>
                <w:rFonts w:ascii="GHEA Grapalat" w:hAnsi="GHEA Grapalat"/>
                <w:sz w:val="18"/>
                <w:szCs w:val="18"/>
              </w:rPr>
              <w:t>Номер УНН: 00482795</w:t>
            </w:r>
          </w:p>
          <w:p w:rsidR="00B17792" w:rsidRPr="00B01107" w:rsidRDefault="00B17792" w:rsidP="00B17792">
            <w:pPr>
              <w:widowControl w:val="0"/>
              <w:rPr>
                <w:rFonts w:ascii="GHEA Grapalat" w:hAnsi="GHEA Grapalat"/>
                <w:sz w:val="18"/>
                <w:szCs w:val="18"/>
              </w:rPr>
            </w:pPr>
            <w:r>
              <w:rPr>
                <w:rFonts w:ascii="GHEA Grapalat" w:hAnsi="GHEA Grapalat"/>
                <w:sz w:val="18"/>
                <w:szCs w:val="18"/>
              </w:rPr>
              <w:t xml:space="preserve">        </w:t>
            </w:r>
            <w:r w:rsidRPr="00B01107">
              <w:rPr>
                <w:rFonts w:ascii="GHEA Grapalat" w:hAnsi="GHEA Grapalat"/>
                <w:sz w:val="18"/>
                <w:szCs w:val="18"/>
              </w:rPr>
              <w:t>Банк АКБА Кредит Агриколь банк ЗАО:</w:t>
            </w:r>
          </w:p>
          <w:p w:rsidR="00B17792" w:rsidRPr="00B01107" w:rsidRDefault="00B17792" w:rsidP="00B17792">
            <w:pPr>
              <w:widowControl w:val="0"/>
              <w:jc w:val="center"/>
              <w:rPr>
                <w:rFonts w:ascii="GHEA Grapalat" w:hAnsi="GHEA Grapalat"/>
                <w:sz w:val="18"/>
                <w:szCs w:val="18"/>
              </w:rPr>
            </w:pPr>
            <w:r w:rsidRPr="00B01107">
              <w:rPr>
                <w:rFonts w:ascii="GHEA Grapalat" w:hAnsi="GHEA Grapalat"/>
                <w:sz w:val="18"/>
                <w:szCs w:val="18"/>
              </w:rPr>
              <w:t>номер счета:220315140164000</w:t>
            </w:r>
          </w:p>
          <w:p w:rsidR="00B17792" w:rsidRPr="00B01107" w:rsidRDefault="00B17792" w:rsidP="00B17792">
            <w:pPr>
              <w:widowControl w:val="0"/>
              <w:jc w:val="center"/>
              <w:rPr>
                <w:rFonts w:ascii="GHEA Grapalat" w:hAnsi="GHEA Grapalat"/>
                <w:sz w:val="18"/>
                <w:szCs w:val="18"/>
              </w:rPr>
            </w:pPr>
            <w:r w:rsidRPr="00B01107">
              <w:rPr>
                <w:rFonts w:ascii="GHEA Grapalat" w:hAnsi="GHEA Grapalat"/>
                <w:sz w:val="18"/>
                <w:szCs w:val="18"/>
              </w:rPr>
              <w:t>/подпись/</w:t>
            </w:r>
          </w:p>
          <w:p w:rsidR="00B17792" w:rsidRPr="00B01107" w:rsidRDefault="00B17792" w:rsidP="00B17792">
            <w:pPr>
              <w:widowControl w:val="0"/>
              <w:jc w:val="center"/>
              <w:rPr>
                <w:rFonts w:ascii="GHEA Grapalat" w:hAnsi="GHEA Grapalat"/>
                <w:sz w:val="18"/>
                <w:szCs w:val="18"/>
              </w:rPr>
            </w:pPr>
          </w:p>
          <w:p w:rsidR="00B17792" w:rsidRPr="00B01107" w:rsidRDefault="00B17792" w:rsidP="00B17792">
            <w:pPr>
              <w:widowControl w:val="0"/>
              <w:jc w:val="center"/>
              <w:rPr>
                <w:rFonts w:ascii="GHEA Grapalat" w:hAnsi="GHEA Grapalat"/>
                <w:sz w:val="18"/>
                <w:szCs w:val="18"/>
              </w:rPr>
            </w:pPr>
          </w:p>
        </w:tc>
        <w:tc>
          <w:tcPr>
            <w:tcW w:w="760" w:type="dxa"/>
          </w:tcPr>
          <w:p w:rsidR="00B17792" w:rsidRPr="00B01107" w:rsidRDefault="00B17792" w:rsidP="00B17792">
            <w:pPr>
              <w:widowControl w:val="0"/>
              <w:jc w:val="center"/>
              <w:rPr>
                <w:rFonts w:ascii="GHEA Grapalat" w:hAnsi="GHEA Grapalat"/>
                <w:sz w:val="18"/>
                <w:szCs w:val="18"/>
              </w:rPr>
            </w:pPr>
          </w:p>
        </w:tc>
        <w:tc>
          <w:tcPr>
            <w:tcW w:w="4343" w:type="dxa"/>
            <w:gridSpan w:val="3"/>
          </w:tcPr>
          <w:p w:rsidR="00B17792" w:rsidRPr="00B01107" w:rsidRDefault="00B17792" w:rsidP="00B17792">
            <w:pPr>
              <w:widowControl w:val="0"/>
              <w:jc w:val="center"/>
              <w:rPr>
                <w:rFonts w:ascii="GHEA Grapalat" w:hAnsi="GHEA Grapalat"/>
                <w:sz w:val="18"/>
                <w:szCs w:val="18"/>
              </w:rPr>
            </w:pPr>
            <w:r w:rsidRPr="00B01107">
              <w:rPr>
                <w:rFonts w:ascii="GHEA Grapalat" w:hAnsi="GHEA Grapalat"/>
                <w:sz w:val="18"/>
                <w:szCs w:val="18"/>
              </w:rPr>
              <w:t>ПРОДАВЕЦ</w:t>
            </w:r>
          </w:p>
          <w:p w:rsidR="00B17792" w:rsidRPr="00B01107" w:rsidRDefault="00B17792" w:rsidP="00B17792">
            <w:pPr>
              <w:widowControl w:val="0"/>
              <w:jc w:val="center"/>
              <w:rPr>
                <w:rFonts w:ascii="GHEA Grapalat" w:hAnsi="GHEA Grapalat"/>
                <w:sz w:val="18"/>
                <w:szCs w:val="18"/>
              </w:rPr>
            </w:pPr>
          </w:p>
          <w:p w:rsidR="00B17792" w:rsidRPr="00B01107" w:rsidRDefault="00B17792" w:rsidP="00B17792">
            <w:pPr>
              <w:widowControl w:val="0"/>
              <w:jc w:val="center"/>
              <w:rPr>
                <w:rFonts w:ascii="GHEA Grapalat" w:hAnsi="GHEA Grapalat"/>
                <w:sz w:val="18"/>
                <w:szCs w:val="18"/>
              </w:rPr>
            </w:pPr>
          </w:p>
          <w:p w:rsidR="00B17792" w:rsidRPr="00B01107" w:rsidRDefault="00B17792" w:rsidP="00B17792">
            <w:pPr>
              <w:widowControl w:val="0"/>
              <w:jc w:val="center"/>
              <w:rPr>
                <w:rFonts w:ascii="GHEA Grapalat" w:hAnsi="GHEA Grapalat"/>
                <w:sz w:val="18"/>
                <w:szCs w:val="18"/>
              </w:rPr>
            </w:pPr>
          </w:p>
          <w:p w:rsidR="00B17792" w:rsidRPr="00B01107" w:rsidRDefault="00B17792" w:rsidP="00B17792">
            <w:pPr>
              <w:widowControl w:val="0"/>
              <w:jc w:val="center"/>
              <w:rPr>
                <w:rFonts w:ascii="GHEA Grapalat" w:hAnsi="GHEA Grapalat"/>
                <w:sz w:val="18"/>
                <w:szCs w:val="18"/>
              </w:rPr>
            </w:pPr>
          </w:p>
          <w:p w:rsidR="00B17792" w:rsidRPr="00B01107" w:rsidRDefault="00B17792" w:rsidP="00B17792">
            <w:pPr>
              <w:widowControl w:val="0"/>
              <w:jc w:val="center"/>
              <w:rPr>
                <w:rFonts w:ascii="GHEA Grapalat" w:hAnsi="GHEA Grapalat"/>
                <w:sz w:val="18"/>
                <w:szCs w:val="18"/>
              </w:rPr>
            </w:pPr>
          </w:p>
          <w:p w:rsidR="00B17792" w:rsidRPr="00B01107" w:rsidRDefault="00B17792" w:rsidP="00B17792">
            <w:pPr>
              <w:widowControl w:val="0"/>
              <w:jc w:val="center"/>
              <w:rPr>
                <w:rFonts w:ascii="GHEA Grapalat" w:hAnsi="GHEA Grapalat"/>
                <w:sz w:val="18"/>
                <w:szCs w:val="18"/>
              </w:rPr>
            </w:pPr>
            <w:r w:rsidRPr="00B01107">
              <w:rPr>
                <w:rFonts w:ascii="GHEA Grapalat" w:hAnsi="GHEA Grapalat"/>
                <w:sz w:val="18"/>
                <w:szCs w:val="18"/>
              </w:rPr>
              <w:t>______________</w:t>
            </w:r>
          </w:p>
          <w:p w:rsidR="00B17792" w:rsidRPr="00B01107" w:rsidRDefault="00B17792" w:rsidP="00B17792">
            <w:pPr>
              <w:widowControl w:val="0"/>
              <w:jc w:val="center"/>
              <w:rPr>
                <w:rFonts w:ascii="GHEA Grapalat" w:hAnsi="GHEA Grapalat"/>
                <w:sz w:val="18"/>
                <w:szCs w:val="18"/>
              </w:rPr>
            </w:pPr>
            <w:r w:rsidRPr="00B01107">
              <w:rPr>
                <w:rFonts w:ascii="GHEA Grapalat" w:hAnsi="GHEA Grapalat"/>
                <w:sz w:val="18"/>
                <w:szCs w:val="18"/>
              </w:rPr>
              <w:t>/подпись/</w:t>
            </w:r>
          </w:p>
          <w:p w:rsidR="00B17792" w:rsidRPr="00B01107" w:rsidRDefault="00B17792" w:rsidP="00B17792">
            <w:pPr>
              <w:widowControl w:val="0"/>
              <w:jc w:val="center"/>
              <w:rPr>
                <w:rFonts w:ascii="GHEA Grapalat" w:hAnsi="GHEA Grapalat"/>
                <w:sz w:val="18"/>
                <w:szCs w:val="18"/>
              </w:rPr>
            </w:pPr>
          </w:p>
        </w:tc>
      </w:tr>
    </w:tbl>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9768E" w:rsidRDefault="0039768E" w:rsidP="00853404">
      <w:pPr>
        <w:widowControl w:val="0"/>
        <w:spacing w:after="160"/>
        <w:ind w:left="10620" w:firstLine="708"/>
        <w:rPr>
          <w:rFonts w:ascii="GHEA Grapalat" w:hAnsi="GHEA Grapalat"/>
        </w:rPr>
      </w:pPr>
    </w:p>
    <w:p w:rsidR="003E0CB2" w:rsidRPr="00204DC4" w:rsidRDefault="00B01107" w:rsidP="00853404">
      <w:pPr>
        <w:widowControl w:val="0"/>
        <w:spacing w:after="160"/>
        <w:ind w:left="10620" w:firstLine="708"/>
        <w:rPr>
          <w:rFonts w:ascii="GHEA Grapalat" w:hAnsi="GHEA Grapalat"/>
          <w:sz w:val="20"/>
          <w:szCs w:val="20"/>
        </w:rPr>
      </w:pPr>
      <w:r>
        <w:rPr>
          <w:rFonts w:ascii="GHEA Grapalat" w:hAnsi="GHEA Grapalat"/>
        </w:rPr>
        <w:lastRenderedPageBreak/>
        <w:t xml:space="preserve"> </w:t>
      </w:r>
      <w:r w:rsidRPr="00204DC4">
        <w:rPr>
          <w:rFonts w:ascii="GHEA Grapalat" w:hAnsi="GHEA Grapalat"/>
          <w:sz w:val="20"/>
          <w:szCs w:val="20"/>
        </w:rPr>
        <w:t xml:space="preserve">          </w:t>
      </w:r>
      <w:r w:rsidR="003E0CB2" w:rsidRPr="00204DC4">
        <w:rPr>
          <w:rFonts w:ascii="GHEA Grapalat" w:hAnsi="GHEA Grapalat"/>
          <w:i/>
          <w:sz w:val="20"/>
          <w:szCs w:val="20"/>
        </w:rPr>
        <w:t>Приложение № 2</w:t>
      </w:r>
    </w:p>
    <w:p w:rsidR="00664BA1" w:rsidRPr="00204DC4" w:rsidRDefault="00664BA1" w:rsidP="00D03DA3">
      <w:pPr>
        <w:widowControl w:val="0"/>
        <w:spacing w:after="160"/>
        <w:jc w:val="right"/>
        <w:rPr>
          <w:rFonts w:ascii="GHEA Grapalat" w:hAnsi="GHEA Grapalat"/>
          <w:i/>
          <w:sz w:val="20"/>
          <w:szCs w:val="20"/>
        </w:rPr>
      </w:pPr>
      <w:r w:rsidRPr="00204DC4">
        <w:rPr>
          <w:rFonts w:ascii="GHEA Grapalat" w:hAnsi="GHEA Grapalat"/>
          <w:i/>
          <w:sz w:val="20"/>
          <w:szCs w:val="20"/>
        </w:rPr>
        <w:t xml:space="preserve">к Договору под кодом </w:t>
      </w:r>
      <w:r w:rsidR="00D86A45" w:rsidRPr="00111C13">
        <w:rPr>
          <w:rFonts w:ascii="GHEA Grapalat" w:hAnsi="GHEA Grapalat"/>
          <w:i/>
          <w:sz w:val="20"/>
          <w:szCs w:val="20"/>
        </w:rPr>
        <w:t>ЦОБЖ-HМААПДЗБ-2022/24</w:t>
      </w:r>
      <w:r w:rsidRPr="00204DC4">
        <w:rPr>
          <w:rFonts w:ascii="GHEA Grapalat" w:hAnsi="GHEA Grapalat"/>
          <w:i/>
          <w:sz w:val="20"/>
          <w:szCs w:val="20"/>
        </w:rPr>
        <w:br/>
        <w:t>заключенному "</w:t>
      </w:r>
      <w:r w:rsidRPr="00204DC4">
        <w:rPr>
          <w:rFonts w:ascii="GHEA Grapalat" w:hAnsi="GHEA Grapalat"/>
          <w:i/>
          <w:sz w:val="20"/>
          <w:szCs w:val="20"/>
        </w:rPr>
        <w:tab/>
        <w:t>"</w:t>
      </w:r>
      <w:r w:rsidRPr="00204DC4">
        <w:rPr>
          <w:rFonts w:ascii="GHEA Grapalat" w:hAnsi="GHEA Grapalat"/>
          <w:i/>
          <w:sz w:val="20"/>
          <w:szCs w:val="20"/>
        </w:rPr>
        <w:tab/>
        <w:t>202</w:t>
      </w:r>
      <w:r w:rsidR="0039768E" w:rsidRPr="0039768E">
        <w:rPr>
          <w:rFonts w:ascii="GHEA Grapalat" w:hAnsi="GHEA Grapalat"/>
          <w:i/>
          <w:sz w:val="20"/>
          <w:szCs w:val="20"/>
        </w:rPr>
        <w:t>2</w:t>
      </w:r>
      <w:r w:rsidRPr="00204DC4">
        <w:rPr>
          <w:rFonts w:ascii="GHEA Grapalat" w:hAnsi="GHEA Grapalat"/>
          <w:i/>
          <w:sz w:val="20"/>
          <w:szCs w:val="20"/>
        </w:rPr>
        <w:t>г.</w:t>
      </w:r>
    </w:p>
    <w:p w:rsidR="003E0CB2" w:rsidRPr="00204DC4" w:rsidRDefault="003E0CB2" w:rsidP="003E0CB2">
      <w:pPr>
        <w:widowControl w:val="0"/>
        <w:spacing w:after="160"/>
        <w:jc w:val="center"/>
        <w:rPr>
          <w:rFonts w:ascii="GHEA Grapalat" w:hAnsi="GHEA Grapalat"/>
          <w:sz w:val="20"/>
          <w:szCs w:val="20"/>
        </w:rPr>
      </w:pPr>
      <w:r w:rsidRPr="00204DC4">
        <w:rPr>
          <w:rFonts w:ascii="GHEA Grapalat" w:hAnsi="GHEA Grapalat"/>
          <w:sz w:val="20"/>
          <w:szCs w:val="20"/>
        </w:rPr>
        <w:t>ГРАФИК ОПЛАТЫ</w:t>
      </w:r>
      <w:r w:rsidRPr="00204DC4">
        <w:rPr>
          <w:rStyle w:val="FootnoteReference"/>
          <w:rFonts w:ascii="GHEA Grapalat" w:hAnsi="GHEA Grapalat"/>
          <w:sz w:val="20"/>
          <w:szCs w:val="20"/>
        </w:rPr>
        <w:footnoteReference w:customMarkFollows="1" w:id="17"/>
        <w:t>*</w:t>
      </w:r>
    </w:p>
    <w:p w:rsidR="003E0CB2" w:rsidRPr="00204DC4" w:rsidRDefault="00F65A50" w:rsidP="003E0CB2">
      <w:pPr>
        <w:widowControl w:val="0"/>
        <w:spacing w:after="160"/>
        <w:jc w:val="right"/>
        <w:rPr>
          <w:rFonts w:ascii="GHEA Grapalat" w:hAnsi="GHEA Grapalat"/>
          <w:sz w:val="20"/>
          <w:szCs w:val="20"/>
        </w:rPr>
      </w:pPr>
      <w:r w:rsidRPr="00204DC4">
        <w:rPr>
          <w:rFonts w:ascii="GHEA Grapalat" w:hAnsi="GHEA Grapalat"/>
          <w:sz w:val="20"/>
          <w:szCs w:val="20"/>
        </w:rPr>
        <w:t xml:space="preserve">       </w:t>
      </w:r>
      <w:r w:rsidR="003E0CB2" w:rsidRPr="00204DC4">
        <w:rPr>
          <w:rFonts w:ascii="GHEA Grapalat" w:hAnsi="GHEA Grapalat"/>
          <w:sz w:val="20"/>
          <w:szCs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547"/>
        <w:gridCol w:w="20"/>
        <w:gridCol w:w="1259"/>
        <w:gridCol w:w="741"/>
        <w:gridCol w:w="319"/>
        <w:gridCol w:w="731"/>
        <w:gridCol w:w="976"/>
        <w:gridCol w:w="688"/>
        <w:gridCol w:w="835"/>
        <w:gridCol w:w="626"/>
        <w:gridCol w:w="231"/>
        <w:gridCol w:w="395"/>
        <w:gridCol w:w="697"/>
        <w:gridCol w:w="819"/>
        <w:gridCol w:w="891"/>
        <w:gridCol w:w="847"/>
        <w:gridCol w:w="956"/>
        <w:gridCol w:w="850"/>
        <w:gridCol w:w="785"/>
      </w:tblGrid>
      <w:tr w:rsidR="003E0CB2" w:rsidRPr="00B138F3" w:rsidTr="00C1413E">
        <w:trPr>
          <w:trHeight w:val="305"/>
          <w:jc w:val="center"/>
        </w:trPr>
        <w:tc>
          <w:tcPr>
            <w:tcW w:w="15905" w:type="dxa"/>
            <w:gridSpan w:val="20"/>
          </w:tcPr>
          <w:p w:rsidR="003E0CB2" w:rsidRPr="00B138F3" w:rsidRDefault="003E0CB2" w:rsidP="00482F0F">
            <w:pPr>
              <w:widowControl w:val="0"/>
              <w:jc w:val="center"/>
              <w:rPr>
                <w:rFonts w:ascii="GHEA Grapalat" w:hAnsi="GHEA Grapalat"/>
                <w:sz w:val="16"/>
                <w:szCs w:val="16"/>
              </w:rPr>
            </w:pPr>
            <w:r w:rsidRPr="00B138F3">
              <w:rPr>
                <w:rFonts w:ascii="GHEA Grapalat" w:hAnsi="GHEA Grapalat"/>
                <w:sz w:val="16"/>
                <w:szCs w:val="16"/>
              </w:rPr>
              <w:t>Товар</w:t>
            </w:r>
          </w:p>
        </w:tc>
      </w:tr>
      <w:tr w:rsidR="003E0CB2" w:rsidRPr="00B138F3" w:rsidTr="00A46DBC">
        <w:trPr>
          <w:trHeight w:val="747"/>
          <w:jc w:val="center"/>
        </w:trPr>
        <w:tc>
          <w:tcPr>
            <w:tcW w:w="1698" w:type="dxa"/>
            <w:vAlign w:val="center"/>
          </w:tcPr>
          <w:p w:rsidR="003E0CB2" w:rsidRPr="00B138F3" w:rsidRDefault="003E0CB2" w:rsidP="00482F0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gridSpan w:val="2"/>
            <w:vAlign w:val="center"/>
          </w:tcPr>
          <w:p w:rsidR="003E0CB2" w:rsidRPr="00B138F3" w:rsidRDefault="003E0CB2" w:rsidP="00482F0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384" w:type="dxa"/>
            <w:gridSpan w:val="3"/>
            <w:vAlign w:val="center"/>
          </w:tcPr>
          <w:p w:rsidR="003E0CB2" w:rsidRPr="00B138F3" w:rsidRDefault="003E0CB2" w:rsidP="00482F0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03" w:type="dxa"/>
            <w:gridSpan w:val="14"/>
            <w:vAlign w:val="center"/>
          </w:tcPr>
          <w:p w:rsidR="003E0CB2" w:rsidRPr="00B138F3" w:rsidRDefault="003E0CB2" w:rsidP="00D03DA3">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04DC4">
              <w:rPr>
                <w:rFonts w:ascii="GHEA Grapalat" w:hAnsi="GHEA Grapalat"/>
                <w:sz w:val="16"/>
                <w:szCs w:val="16"/>
              </w:rPr>
              <w:t>21</w:t>
            </w:r>
            <w:r w:rsidRPr="00B138F3">
              <w:rPr>
                <w:rFonts w:ascii="GHEA Grapalat" w:hAnsi="GHEA Grapalat"/>
                <w:sz w:val="16"/>
                <w:szCs w:val="16"/>
              </w:rPr>
              <w:t xml:space="preserve"> г., по месяцам, в том числе</w:t>
            </w:r>
          </w:p>
        </w:tc>
      </w:tr>
      <w:tr w:rsidR="003E0CB2" w:rsidRPr="00B138F3" w:rsidTr="00A46DBC">
        <w:trPr>
          <w:trHeight w:val="594"/>
          <w:jc w:val="center"/>
        </w:trPr>
        <w:tc>
          <w:tcPr>
            <w:tcW w:w="1698" w:type="dxa"/>
          </w:tcPr>
          <w:p w:rsidR="003E0CB2" w:rsidRPr="00B138F3" w:rsidRDefault="003E0CB2" w:rsidP="00482F0F">
            <w:pPr>
              <w:widowControl w:val="0"/>
              <w:jc w:val="center"/>
              <w:rPr>
                <w:rFonts w:ascii="GHEA Grapalat" w:hAnsi="GHEA Grapalat"/>
                <w:sz w:val="16"/>
                <w:szCs w:val="16"/>
              </w:rPr>
            </w:pPr>
          </w:p>
        </w:tc>
        <w:tc>
          <w:tcPr>
            <w:tcW w:w="1520" w:type="dxa"/>
            <w:gridSpan w:val="2"/>
          </w:tcPr>
          <w:p w:rsidR="003E0CB2" w:rsidRPr="00B138F3" w:rsidRDefault="003E0CB2" w:rsidP="00482F0F">
            <w:pPr>
              <w:widowControl w:val="0"/>
              <w:jc w:val="center"/>
              <w:rPr>
                <w:rFonts w:ascii="GHEA Grapalat" w:hAnsi="GHEA Grapalat"/>
                <w:sz w:val="16"/>
                <w:szCs w:val="16"/>
              </w:rPr>
            </w:pPr>
          </w:p>
        </w:tc>
        <w:tc>
          <w:tcPr>
            <w:tcW w:w="2384" w:type="dxa"/>
            <w:gridSpan w:val="3"/>
          </w:tcPr>
          <w:p w:rsidR="003E0CB2" w:rsidRPr="00B138F3" w:rsidRDefault="003E0CB2" w:rsidP="00482F0F">
            <w:pPr>
              <w:widowControl w:val="0"/>
              <w:jc w:val="center"/>
              <w:rPr>
                <w:rFonts w:ascii="GHEA Grapalat" w:hAnsi="GHEA Grapalat"/>
                <w:sz w:val="16"/>
                <w:szCs w:val="16"/>
              </w:rPr>
            </w:pPr>
          </w:p>
        </w:tc>
        <w:tc>
          <w:tcPr>
            <w:tcW w:w="722" w:type="dxa"/>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3" w:type="dxa"/>
            <w:vAlign w:val="center"/>
          </w:tcPr>
          <w:p w:rsidR="003E0CB2" w:rsidRPr="00B138F3" w:rsidRDefault="003E0CB2" w:rsidP="00482F0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6" w:type="dxa"/>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1" w:type="dxa"/>
            <w:vAlign w:val="center"/>
          </w:tcPr>
          <w:p w:rsidR="003E0CB2" w:rsidRPr="00B138F3" w:rsidRDefault="003E0CB2" w:rsidP="00482F0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gridSpan w:val="2"/>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2" w:type="dxa"/>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8" w:type="dxa"/>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1" w:type="dxa"/>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0" w:type="dxa"/>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2" w:type="dxa"/>
            <w:vAlign w:val="center"/>
          </w:tcPr>
          <w:p w:rsidR="003E0CB2" w:rsidRPr="00B138F3" w:rsidRDefault="003E0CB2" w:rsidP="00482F0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5" w:type="dxa"/>
            <w:vAlign w:val="center"/>
          </w:tcPr>
          <w:p w:rsidR="003E0CB2" w:rsidRPr="00204DC4" w:rsidRDefault="003E0CB2" w:rsidP="00482F0F">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A46DBC" w:rsidRPr="00B138F3" w:rsidTr="00A46DBC">
        <w:trPr>
          <w:trHeight w:val="404"/>
          <w:jc w:val="center"/>
        </w:trPr>
        <w:tc>
          <w:tcPr>
            <w:tcW w:w="1698" w:type="dxa"/>
          </w:tcPr>
          <w:p w:rsidR="00D86A45" w:rsidRDefault="00D86A45" w:rsidP="00D86A45">
            <w:pPr>
              <w:ind w:right="271"/>
              <w:jc w:val="both"/>
              <w:rPr>
                <w:rFonts w:asciiTheme="minorHAnsi" w:hAnsiTheme="minorHAnsi"/>
                <w:sz w:val="16"/>
                <w:szCs w:val="16"/>
                <w:lang w:val="hy-AM"/>
              </w:rPr>
            </w:pPr>
            <w:r>
              <w:rPr>
                <w:rFonts w:asciiTheme="minorHAnsi" w:hAnsiTheme="minorHAnsi"/>
                <w:sz w:val="16"/>
                <w:szCs w:val="16"/>
                <w:lang w:val="hy-AM"/>
              </w:rPr>
              <w:t xml:space="preserve">         </w:t>
            </w:r>
          </w:p>
          <w:p w:rsidR="00A46DBC" w:rsidRPr="00D86A45" w:rsidRDefault="00A46DBC" w:rsidP="00D86A45">
            <w:pPr>
              <w:ind w:right="271"/>
              <w:jc w:val="center"/>
              <w:rPr>
                <w:rFonts w:asciiTheme="minorHAnsi" w:hAnsiTheme="minorHAnsi"/>
                <w:sz w:val="16"/>
                <w:szCs w:val="16"/>
              </w:rPr>
            </w:pPr>
            <w:r>
              <w:rPr>
                <w:rFonts w:ascii="GHEA Grapalat" w:hAnsi="GHEA Grapalat"/>
                <w:sz w:val="16"/>
                <w:szCs w:val="16"/>
                <w:lang w:val="hy-AM"/>
              </w:rPr>
              <w:t>1</w:t>
            </w:r>
            <w:r w:rsidR="00D86A45" w:rsidRPr="00D86A45">
              <w:rPr>
                <w:rFonts w:ascii="GHEA Grapalat" w:hAnsi="GHEA Grapalat"/>
                <w:sz w:val="16"/>
                <w:szCs w:val="16"/>
                <w:lang w:val="hy-AM"/>
              </w:rPr>
              <w:t>-7</w:t>
            </w:r>
          </w:p>
        </w:tc>
        <w:tc>
          <w:tcPr>
            <w:tcW w:w="1500" w:type="dxa"/>
            <w:vAlign w:val="center"/>
          </w:tcPr>
          <w:p w:rsidR="00A46DBC" w:rsidRPr="00853404" w:rsidRDefault="00A46DBC" w:rsidP="00D86A45">
            <w:pPr>
              <w:ind w:right="271"/>
              <w:jc w:val="both"/>
              <w:rPr>
                <w:rFonts w:ascii="GHEA Grapalat" w:hAnsi="GHEA Grapalat" w:cs="Sylfaen"/>
                <w:sz w:val="16"/>
                <w:szCs w:val="16"/>
                <w:lang w:val="hy-AM"/>
              </w:rPr>
            </w:pPr>
            <w:r>
              <w:rPr>
                <w:rFonts w:ascii="Sylfaen" w:hAnsi="Sylfaen"/>
                <w:sz w:val="16"/>
                <w:szCs w:val="16"/>
                <w:lang w:val="en-US"/>
              </w:rPr>
              <w:t xml:space="preserve">      </w:t>
            </w:r>
            <w:r>
              <w:rPr>
                <w:rFonts w:ascii="Sylfaen" w:hAnsi="Sylfaen"/>
                <w:sz w:val="16"/>
                <w:szCs w:val="16"/>
              </w:rPr>
              <w:t xml:space="preserve">   </w:t>
            </w:r>
          </w:p>
        </w:tc>
        <w:tc>
          <w:tcPr>
            <w:tcW w:w="2404" w:type="dxa"/>
            <w:gridSpan w:val="4"/>
          </w:tcPr>
          <w:p w:rsidR="00A46DBC" w:rsidRDefault="00A46DBC" w:rsidP="00A86C2E">
            <w:pPr>
              <w:jc w:val="center"/>
              <w:rPr>
                <w:rFonts w:ascii="GHEA Grapalat" w:hAnsi="GHEA Grapalat"/>
                <w:spacing w:val="6"/>
                <w:sz w:val="16"/>
                <w:szCs w:val="16"/>
              </w:rPr>
            </w:pPr>
          </w:p>
          <w:p w:rsidR="00A46DBC" w:rsidRPr="00640C42" w:rsidRDefault="00D86A45" w:rsidP="00A86C2E">
            <w:pPr>
              <w:jc w:val="center"/>
              <w:rPr>
                <w:rFonts w:ascii="GHEA Grapalat" w:hAnsi="GHEA Grapalat"/>
                <w:sz w:val="16"/>
                <w:szCs w:val="16"/>
              </w:rPr>
            </w:pPr>
            <w:r w:rsidRPr="00D86A45">
              <w:rPr>
                <w:rFonts w:ascii="GHEA Grapalat" w:hAnsi="GHEA Grapalat"/>
                <w:sz w:val="16"/>
                <w:szCs w:val="16"/>
              </w:rPr>
              <w:t>лекарственных средств и медицинских инструментов</w:t>
            </w:r>
          </w:p>
        </w:tc>
        <w:tc>
          <w:tcPr>
            <w:tcW w:w="722" w:type="dxa"/>
            <w:vAlign w:val="center"/>
          </w:tcPr>
          <w:p w:rsidR="00A46DBC" w:rsidRPr="00B138F3" w:rsidRDefault="00A46DBC" w:rsidP="00A86C2E">
            <w:pPr>
              <w:widowControl w:val="0"/>
              <w:jc w:val="center"/>
              <w:rPr>
                <w:rFonts w:ascii="GHEA Grapalat" w:hAnsi="GHEA Grapalat"/>
                <w:sz w:val="16"/>
                <w:szCs w:val="16"/>
              </w:rPr>
            </w:pPr>
            <w:r>
              <w:rPr>
                <w:rFonts w:ascii="GHEA Grapalat" w:hAnsi="GHEA Grapalat"/>
                <w:sz w:val="16"/>
                <w:szCs w:val="16"/>
              </w:rPr>
              <w:t>-</w:t>
            </w:r>
            <w:r w:rsidRPr="009060FA">
              <w:rPr>
                <w:rFonts w:ascii="GHEA Grapalat" w:hAnsi="GHEA Grapalat"/>
                <w:sz w:val="16"/>
                <w:szCs w:val="16"/>
              </w:rPr>
              <w:t>%</w:t>
            </w:r>
          </w:p>
        </w:tc>
        <w:tc>
          <w:tcPr>
            <w:tcW w:w="983" w:type="dxa"/>
          </w:tcPr>
          <w:p w:rsidR="00A46DBC" w:rsidRDefault="00A46DBC" w:rsidP="00A86C2E">
            <w:r>
              <w:rPr>
                <w:rFonts w:ascii="GHEA Grapalat" w:hAnsi="GHEA Grapalat"/>
                <w:sz w:val="16"/>
                <w:szCs w:val="16"/>
              </w:rPr>
              <w:t>-</w:t>
            </w:r>
            <w:r w:rsidRPr="009060FA">
              <w:rPr>
                <w:rFonts w:ascii="GHEA Grapalat" w:hAnsi="GHEA Grapalat"/>
                <w:sz w:val="16"/>
                <w:szCs w:val="16"/>
              </w:rPr>
              <w:t>%</w:t>
            </w:r>
          </w:p>
        </w:tc>
        <w:tc>
          <w:tcPr>
            <w:tcW w:w="696" w:type="dxa"/>
          </w:tcPr>
          <w:p w:rsidR="00A46DBC" w:rsidRDefault="00A46DBC" w:rsidP="00A86C2E">
            <w:r>
              <w:rPr>
                <w:rFonts w:ascii="GHEA Grapalat" w:hAnsi="GHEA Grapalat"/>
                <w:sz w:val="16"/>
                <w:szCs w:val="16"/>
              </w:rPr>
              <w:t>-</w:t>
            </w:r>
            <w:r w:rsidRPr="009060FA">
              <w:rPr>
                <w:rFonts w:ascii="GHEA Grapalat" w:hAnsi="GHEA Grapalat"/>
                <w:sz w:val="16"/>
                <w:szCs w:val="16"/>
              </w:rPr>
              <w:t>%</w:t>
            </w:r>
          </w:p>
        </w:tc>
        <w:tc>
          <w:tcPr>
            <w:tcW w:w="841" w:type="dxa"/>
          </w:tcPr>
          <w:p w:rsidR="00A46DBC" w:rsidRDefault="00A46DBC" w:rsidP="00A86C2E">
            <w:r>
              <w:rPr>
                <w:rFonts w:ascii="GHEA Grapalat" w:hAnsi="GHEA Grapalat"/>
                <w:sz w:val="16"/>
                <w:szCs w:val="16"/>
              </w:rPr>
              <w:t>-</w:t>
            </w:r>
            <w:r w:rsidRPr="009060FA">
              <w:rPr>
                <w:rFonts w:ascii="GHEA Grapalat" w:hAnsi="GHEA Grapalat"/>
                <w:sz w:val="16"/>
                <w:szCs w:val="16"/>
              </w:rPr>
              <w:t>%</w:t>
            </w:r>
          </w:p>
        </w:tc>
        <w:tc>
          <w:tcPr>
            <w:tcW w:w="591" w:type="dxa"/>
          </w:tcPr>
          <w:p w:rsidR="00A46DBC" w:rsidRDefault="00A46DBC" w:rsidP="00A46DBC">
            <w:r>
              <w:rPr>
                <w:rFonts w:ascii="GHEA Grapalat" w:hAnsi="GHEA Grapalat"/>
                <w:sz w:val="16"/>
                <w:szCs w:val="16"/>
              </w:rPr>
              <w:t>100</w:t>
            </w:r>
            <w:r w:rsidRPr="009060FA">
              <w:rPr>
                <w:rFonts w:ascii="GHEA Grapalat" w:hAnsi="GHEA Grapalat"/>
                <w:sz w:val="16"/>
                <w:szCs w:val="16"/>
              </w:rPr>
              <w:t>%</w:t>
            </w:r>
          </w:p>
        </w:tc>
        <w:tc>
          <w:tcPr>
            <w:tcW w:w="605" w:type="dxa"/>
            <w:gridSpan w:val="2"/>
          </w:tcPr>
          <w:p w:rsidR="00A46DBC" w:rsidRDefault="00A46DBC" w:rsidP="00A86C2E">
            <w:r>
              <w:rPr>
                <w:rFonts w:ascii="GHEA Grapalat" w:hAnsi="GHEA Grapalat"/>
                <w:sz w:val="16"/>
                <w:szCs w:val="16"/>
              </w:rPr>
              <w:t>100</w:t>
            </w:r>
            <w:r w:rsidRPr="009060FA">
              <w:rPr>
                <w:rFonts w:ascii="GHEA Grapalat" w:hAnsi="GHEA Grapalat"/>
                <w:sz w:val="16"/>
                <w:szCs w:val="16"/>
              </w:rPr>
              <w:t>%</w:t>
            </w:r>
          </w:p>
        </w:tc>
        <w:tc>
          <w:tcPr>
            <w:tcW w:w="702" w:type="dxa"/>
          </w:tcPr>
          <w:p w:rsidR="00A46DBC" w:rsidRDefault="00A46DBC" w:rsidP="00A86C2E">
            <w:r>
              <w:rPr>
                <w:rFonts w:ascii="GHEA Grapalat" w:hAnsi="GHEA Grapalat"/>
                <w:sz w:val="16"/>
                <w:szCs w:val="16"/>
              </w:rPr>
              <w:t>100</w:t>
            </w:r>
            <w:r w:rsidRPr="009060FA">
              <w:rPr>
                <w:rFonts w:ascii="GHEA Grapalat" w:hAnsi="GHEA Grapalat"/>
                <w:sz w:val="16"/>
                <w:szCs w:val="16"/>
              </w:rPr>
              <w:t>%</w:t>
            </w:r>
          </w:p>
        </w:tc>
        <w:tc>
          <w:tcPr>
            <w:tcW w:w="828" w:type="dxa"/>
          </w:tcPr>
          <w:p w:rsidR="00A46DBC" w:rsidRDefault="00A46DBC" w:rsidP="00777A8F">
            <w:r>
              <w:rPr>
                <w:rFonts w:ascii="GHEA Grapalat" w:hAnsi="GHEA Grapalat"/>
                <w:sz w:val="16"/>
                <w:szCs w:val="16"/>
              </w:rPr>
              <w:t>100</w:t>
            </w:r>
            <w:r w:rsidRPr="009060FA">
              <w:rPr>
                <w:rFonts w:ascii="GHEA Grapalat" w:hAnsi="GHEA Grapalat"/>
                <w:sz w:val="16"/>
                <w:szCs w:val="16"/>
              </w:rPr>
              <w:t>%</w:t>
            </w:r>
          </w:p>
        </w:tc>
        <w:tc>
          <w:tcPr>
            <w:tcW w:w="867" w:type="dxa"/>
          </w:tcPr>
          <w:p w:rsidR="00A46DBC" w:rsidRDefault="00A46DBC" w:rsidP="00777A8F">
            <w:r>
              <w:rPr>
                <w:rFonts w:ascii="GHEA Grapalat" w:hAnsi="GHEA Grapalat"/>
                <w:sz w:val="16"/>
                <w:szCs w:val="16"/>
              </w:rPr>
              <w:t>100</w:t>
            </w:r>
            <w:r w:rsidRPr="009060FA">
              <w:rPr>
                <w:rFonts w:ascii="GHEA Grapalat" w:hAnsi="GHEA Grapalat"/>
                <w:sz w:val="16"/>
                <w:szCs w:val="16"/>
              </w:rPr>
              <w:t>%</w:t>
            </w:r>
          </w:p>
        </w:tc>
        <w:tc>
          <w:tcPr>
            <w:tcW w:w="851" w:type="dxa"/>
          </w:tcPr>
          <w:p w:rsidR="00A46DBC" w:rsidRDefault="00A46DBC" w:rsidP="00777A8F">
            <w:r>
              <w:rPr>
                <w:rFonts w:ascii="GHEA Grapalat" w:hAnsi="GHEA Grapalat"/>
                <w:sz w:val="16"/>
                <w:szCs w:val="16"/>
              </w:rPr>
              <w:t>100</w:t>
            </w:r>
            <w:r w:rsidRPr="009060FA">
              <w:rPr>
                <w:rFonts w:ascii="GHEA Grapalat" w:hAnsi="GHEA Grapalat"/>
                <w:sz w:val="16"/>
                <w:szCs w:val="16"/>
              </w:rPr>
              <w:t>%</w:t>
            </w:r>
          </w:p>
        </w:tc>
        <w:tc>
          <w:tcPr>
            <w:tcW w:w="970" w:type="dxa"/>
          </w:tcPr>
          <w:p w:rsidR="00A46DBC" w:rsidRDefault="00A46DBC" w:rsidP="00777A8F">
            <w:r>
              <w:rPr>
                <w:rFonts w:ascii="GHEA Grapalat" w:hAnsi="GHEA Grapalat"/>
                <w:sz w:val="16"/>
                <w:szCs w:val="16"/>
              </w:rPr>
              <w:t>100</w:t>
            </w:r>
            <w:r w:rsidRPr="009060FA">
              <w:rPr>
                <w:rFonts w:ascii="GHEA Grapalat" w:hAnsi="GHEA Grapalat"/>
                <w:sz w:val="16"/>
                <w:szCs w:val="16"/>
              </w:rPr>
              <w:t>%</w:t>
            </w:r>
          </w:p>
        </w:tc>
        <w:tc>
          <w:tcPr>
            <w:tcW w:w="852" w:type="dxa"/>
          </w:tcPr>
          <w:p w:rsidR="00A46DBC" w:rsidRDefault="00A46DBC" w:rsidP="00777A8F">
            <w:r>
              <w:rPr>
                <w:rFonts w:ascii="GHEA Grapalat" w:hAnsi="GHEA Grapalat"/>
                <w:sz w:val="16"/>
                <w:szCs w:val="16"/>
              </w:rPr>
              <w:t>100</w:t>
            </w:r>
            <w:r w:rsidRPr="009060FA">
              <w:rPr>
                <w:rFonts w:ascii="GHEA Grapalat" w:hAnsi="GHEA Grapalat"/>
                <w:sz w:val="16"/>
                <w:szCs w:val="16"/>
              </w:rPr>
              <w:t>%</w:t>
            </w:r>
          </w:p>
        </w:tc>
        <w:tc>
          <w:tcPr>
            <w:tcW w:w="795" w:type="dxa"/>
          </w:tcPr>
          <w:p w:rsidR="00A46DBC" w:rsidRDefault="00A46DBC" w:rsidP="00777A8F">
            <w:r>
              <w:rPr>
                <w:rFonts w:ascii="GHEA Grapalat" w:hAnsi="GHEA Grapalat"/>
                <w:sz w:val="16"/>
                <w:szCs w:val="16"/>
              </w:rPr>
              <w:t>100</w:t>
            </w:r>
            <w:r w:rsidRPr="009060FA">
              <w:rPr>
                <w:rFonts w:ascii="GHEA Grapalat" w:hAnsi="GHEA Grapalat"/>
                <w:sz w:val="16"/>
                <w:szCs w:val="16"/>
              </w:rPr>
              <w:t>%</w:t>
            </w:r>
          </w:p>
        </w:tc>
      </w:tr>
      <w:tr w:rsidR="00A46DBC" w:rsidRPr="00B138F3" w:rsidTr="00A46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49" w:type="dxa"/>
          <w:jc w:val="center"/>
        </w:trPr>
        <w:tc>
          <w:tcPr>
            <w:tcW w:w="4517" w:type="dxa"/>
            <w:gridSpan w:val="4"/>
          </w:tcPr>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ПОКУПАТЕЛЬ</w:t>
            </w: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 xml:space="preserve"> «Центр по обезвреживанию бродячих животных» ОНКО </w:t>
            </w: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Адрес ул. Бузанда 1/3. г. Ереван,</w:t>
            </w: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Номер УНН: 00482795</w:t>
            </w:r>
          </w:p>
          <w:p w:rsidR="00A46DBC" w:rsidRPr="00204DC4" w:rsidRDefault="00A46DBC" w:rsidP="00853404">
            <w:pPr>
              <w:widowControl w:val="0"/>
              <w:rPr>
                <w:rFonts w:ascii="GHEA Grapalat" w:hAnsi="GHEA Grapalat"/>
                <w:sz w:val="16"/>
                <w:szCs w:val="16"/>
              </w:rPr>
            </w:pPr>
            <w:r>
              <w:rPr>
                <w:rFonts w:ascii="GHEA Grapalat" w:hAnsi="GHEA Grapalat"/>
                <w:sz w:val="16"/>
                <w:szCs w:val="16"/>
              </w:rPr>
              <w:t xml:space="preserve">             </w:t>
            </w:r>
            <w:r w:rsidRPr="00204DC4">
              <w:rPr>
                <w:rFonts w:ascii="GHEA Grapalat" w:hAnsi="GHEA Grapalat"/>
                <w:sz w:val="16"/>
                <w:szCs w:val="16"/>
              </w:rPr>
              <w:t>Банк АКБА Кредит Агриколь банк ЗАО:</w:t>
            </w: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 xml:space="preserve">      номер счета:220315140164000</w:t>
            </w: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/подпись/</w:t>
            </w: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М. П.</w:t>
            </w:r>
          </w:p>
        </w:tc>
        <w:tc>
          <w:tcPr>
            <w:tcW w:w="755" w:type="dxa"/>
          </w:tcPr>
          <w:p w:rsidR="00A46DBC" w:rsidRPr="00204DC4" w:rsidRDefault="00A46DBC" w:rsidP="00853404">
            <w:pPr>
              <w:widowControl w:val="0"/>
              <w:jc w:val="center"/>
              <w:rPr>
                <w:rFonts w:ascii="GHEA Grapalat" w:hAnsi="GHEA Grapalat"/>
                <w:sz w:val="16"/>
                <w:szCs w:val="16"/>
              </w:rPr>
            </w:pPr>
          </w:p>
        </w:tc>
        <w:tc>
          <w:tcPr>
            <w:tcW w:w="4384" w:type="dxa"/>
            <w:gridSpan w:val="7"/>
          </w:tcPr>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ПРОДАВЕЦ</w:t>
            </w: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______________</w:t>
            </w: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/подпись/</w:t>
            </w:r>
          </w:p>
          <w:p w:rsidR="00A46DBC" w:rsidRPr="00204DC4" w:rsidRDefault="00A46DBC" w:rsidP="00853404">
            <w:pPr>
              <w:widowControl w:val="0"/>
              <w:jc w:val="center"/>
              <w:rPr>
                <w:rFonts w:ascii="GHEA Grapalat" w:hAnsi="GHEA Grapalat"/>
                <w:sz w:val="16"/>
                <w:szCs w:val="16"/>
              </w:rPr>
            </w:pPr>
            <w:r w:rsidRPr="00204DC4">
              <w:rPr>
                <w:rFonts w:ascii="GHEA Grapalat" w:hAnsi="GHEA Grapalat"/>
                <w:sz w:val="16"/>
                <w:szCs w:val="16"/>
              </w:rPr>
              <w:t>М. П.</w:t>
            </w:r>
          </w:p>
        </w:tc>
      </w:tr>
    </w:tbl>
    <w:p w:rsidR="003E0CB2" w:rsidRPr="00B138F3" w:rsidRDefault="003E0CB2" w:rsidP="003E0CB2">
      <w:pPr>
        <w:widowControl w:val="0"/>
        <w:spacing w:after="160"/>
        <w:rPr>
          <w:rFonts w:ascii="GHEA Grapalat" w:hAnsi="GHEA Grapalat"/>
        </w:rPr>
        <w:sectPr w:rsidR="003E0CB2" w:rsidRPr="00B138F3" w:rsidSect="00482F0F">
          <w:footnotePr>
            <w:pos w:val="beneathText"/>
          </w:footnotePr>
          <w:pgSz w:w="16838" w:h="11906" w:orient="landscape" w:code="9"/>
          <w:pgMar w:top="1418" w:right="1418" w:bottom="1418" w:left="1418" w:header="561" w:footer="561" w:gutter="0"/>
          <w:cols w:space="720"/>
        </w:sectPr>
      </w:pPr>
    </w:p>
    <w:p w:rsidR="003E0CB2" w:rsidRPr="00664BA1" w:rsidRDefault="003E0CB2" w:rsidP="003E0CB2">
      <w:pPr>
        <w:widowControl w:val="0"/>
        <w:spacing w:after="160"/>
        <w:jc w:val="right"/>
        <w:rPr>
          <w:rFonts w:ascii="GHEA Grapalat" w:hAnsi="GHEA Grapalat"/>
          <w:i/>
          <w:sz w:val="18"/>
          <w:szCs w:val="18"/>
        </w:rPr>
      </w:pPr>
      <w:r w:rsidRPr="00664BA1">
        <w:rPr>
          <w:rFonts w:ascii="GHEA Grapalat" w:hAnsi="GHEA Grapalat"/>
          <w:i/>
          <w:sz w:val="18"/>
          <w:szCs w:val="18"/>
        </w:rPr>
        <w:lastRenderedPageBreak/>
        <w:t>Приложение № 3</w:t>
      </w:r>
    </w:p>
    <w:p w:rsidR="003E0CB2" w:rsidRPr="00664BA1" w:rsidRDefault="00664BA1" w:rsidP="00664BA1">
      <w:pPr>
        <w:widowControl w:val="0"/>
        <w:spacing w:after="160"/>
        <w:jc w:val="right"/>
        <w:rPr>
          <w:rFonts w:ascii="GHEA Grapalat" w:hAnsi="GHEA Grapalat" w:cs="Sylfaen"/>
          <w:b/>
          <w:sz w:val="18"/>
          <w:szCs w:val="18"/>
        </w:rPr>
      </w:pPr>
      <w:r w:rsidRPr="00664BA1">
        <w:rPr>
          <w:rFonts w:ascii="GHEA Grapalat" w:hAnsi="GHEA Grapalat"/>
          <w:i/>
          <w:sz w:val="18"/>
          <w:szCs w:val="18"/>
        </w:rPr>
        <w:t xml:space="preserve">к Договору под кодом </w:t>
      </w:r>
      <w:r w:rsidR="00D86A45" w:rsidRPr="00D86A45">
        <w:rPr>
          <w:rFonts w:ascii="GHEA Grapalat" w:hAnsi="GHEA Grapalat"/>
          <w:i/>
          <w:sz w:val="18"/>
          <w:szCs w:val="18"/>
        </w:rPr>
        <w:t>ЦОБЖ-HМААПДЗБ-2022/24</w:t>
      </w:r>
      <w:r w:rsidRPr="00664BA1">
        <w:rPr>
          <w:rFonts w:ascii="GHEA Grapalat" w:hAnsi="GHEA Grapalat"/>
          <w:i/>
          <w:sz w:val="18"/>
          <w:szCs w:val="18"/>
        </w:rPr>
        <w:br/>
        <w:t>заключенному "</w:t>
      </w:r>
      <w:r w:rsidRPr="00664BA1">
        <w:rPr>
          <w:rFonts w:ascii="GHEA Grapalat" w:hAnsi="GHEA Grapalat"/>
          <w:i/>
          <w:sz w:val="18"/>
          <w:szCs w:val="18"/>
        </w:rPr>
        <w:tab/>
        <w:t>"</w:t>
      </w:r>
      <w:r w:rsidRPr="00664BA1">
        <w:rPr>
          <w:rFonts w:ascii="GHEA Grapalat" w:hAnsi="GHEA Grapalat"/>
          <w:i/>
          <w:sz w:val="18"/>
          <w:szCs w:val="18"/>
        </w:rPr>
        <w:tab/>
        <w:t>202</w:t>
      </w:r>
      <w:r w:rsidR="0039768E" w:rsidRPr="0039768E">
        <w:rPr>
          <w:rFonts w:ascii="GHEA Grapalat" w:hAnsi="GHEA Grapalat"/>
          <w:i/>
          <w:sz w:val="18"/>
          <w:szCs w:val="18"/>
        </w:rPr>
        <w:t>2</w:t>
      </w:r>
      <w:r w:rsidRPr="00664BA1">
        <w:rPr>
          <w:rFonts w:ascii="GHEA Grapalat" w:hAnsi="GHEA Grapalat"/>
          <w:i/>
          <w:sz w:val="18"/>
          <w:szCs w:val="18"/>
        </w:rPr>
        <w:t>г.</w:t>
      </w:r>
    </w:p>
    <w:tbl>
      <w:tblPr>
        <w:tblW w:w="9750" w:type="dxa"/>
        <w:jc w:val="center"/>
        <w:tblCellSpacing w:w="7" w:type="dxa"/>
        <w:tblCellMar>
          <w:left w:w="0" w:type="dxa"/>
          <w:right w:w="0" w:type="dxa"/>
        </w:tblCellMar>
        <w:tblLook w:val="0000" w:firstRow="0" w:lastRow="0" w:firstColumn="0" w:lastColumn="0" w:noHBand="0" w:noVBand="0"/>
      </w:tblPr>
      <w:tblGrid>
        <w:gridCol w:w="4657"/>
        <w:gridCol w:w="5093"/>
      </w:tblGrid>
      <w:tr w:rsidR="003E0CB2" w:rsidRPr="00664BA1" w:rsidTr="00482F0F">
        <w:trPr>
          <w:tblCellSpacing w:w="7" w:type="dxa"/>
          <w:jc w:val="center"/>
        </w:trPr>
        <w:tc>
          <w:tcPr>
            <w:tcW w:w="0" w:type="auto"/>
            <w:vAlign w:val="center"/>
          </w:tcPr>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 xml:space="preserve">Сторона договора </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_______________________________</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_______________________________</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место нахождения _______________</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Р/С____________________________</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УНН___________________________</w:t>
            </w:r>
          </w:p>
        </w:tc>
        <w:tc>
          <w:tcPr>
            <w:tcW w:w="0" w:type="auto"/>
            <w:vAlign w:val="center"/>
          </w:tcPr>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 xml:space="preserve">Заказчик </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__________________________________</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__________________________________</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место нахождения _________________</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Р/С_______________________________</w:t>
            </w:r>
          </w:p>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УНН______________________________</w:t>
            </w:r>
          </w:p>
        </w:tc>
      </w:tr>
    </w:tbl>
    <w:p w:rsidR="003E0CB2" w:rsidRPr="00664BA1" w:rsidRDefault="003E0CB2" w:rsidP="003E0CB2">
      <w:pPr>
        <w:widowControl w:val="0"/>
        <w:spacing w:after="160"/>
        <w:ind w:left="567" w:right="467"/>
        <w:jc w:val="center"/>
        <w:rPr>
          <w:rFonts w:ascii="GHEA Grapalat" w:hAnsi="GHEA Grapalat"/>
          <w:iCs/>
          <w:sz w:val="18"/>
          <w:szCs w:val="18"/>
        </w:rPr>
      </w:pPr>
      <w:r w:rsidRPr="00664BA1">
        <w:rPr>
          <w:rFonts w:ascii="GHEA Grapalat" w:hAnsi="GHEA Grapalat"/>
          <w:b/>
          <w:sz w:val="18"/>
          <w:szCs w:val="18"/>
        </w:rPr>
        <w:t>АКТ №</w:t>
      </w:r>
    </w:p>
    <w:p w:rsidR="003E0CB2" w:rsidRPr="00664BA1" w:rsidRDefault="003E0CB2" w:rsidP="00664BA1">
      <w:pPr>
        <w:widowControl w:val="0"/>
        <w:spacing w:after="160"/>
        <w:ind w:left="567" w:right="467"/>
        <w:jc w:val="center"/>
        <w:rPr>
          <w:rFonts w:ascii="GHEA Grapalat" w:hAnsi="GHEA Grapalat"/>
          <w:b/>
          <w:bCs/>
          <w:iCs/>
          <w:sz w:val="18"/>
          <w:szCs w:val="18"/>
        </w:rPr>
      </w:pPr>
      <w:r w:rsidRPr="00664BA1">
        <w:rPr>
          <w:rFonts w:ascii="GHEA Grapalat" w:hAnsi="GHEA Grapalat"/>
          <w:b/>
          <w:sz w:val="18"/>
          <w:szCs w:val="18"/>
        </w:rPr>
        <w:t xml:space="preserve">ПРИЕМА-ПЕРЕДАЧИ РЕЗУЛЬТАТОВ </w:t>
      </w:r>
      <w:r w:rsidRPr="00664BA1">
        <w:rPr>
          <w:rFonts w:ascii="GHEA Grapalat" w:hAnsi="GHEA Grapalat"/>
          <w:b/>
          <w:sz w:val="18"/>
          <w:szCs w:val="18"/>
        </w:rPr>
        <w:br/>
        <w:t>ИСПОЛНЕНИЯ ДОГОВОРАИЛИ ЕГО ЧАСТИ</w:t>
      </w:r>
    </w:p>
    <w:p w:rsidR="003E0CB2" w:rsidRPr="00664BA1" w:rsidRDefault="003E0CB2" w:rsidP="003E0CB2">
      <w:pPr>
        <w:pStyle w:val="BodyTextIndent"/>
        <w:widowControl w:val="0"/>
        <w:tabs>
          <w:tab w:val="left" w:pos="1134"/>
          <w:tab w:val="left" w:pos="1843"/>
        </w:tabs>
        <w:spacing w:after="160" w:line="240" w:lineRule="auto"/>
        <w:ind w:firstLine="540"/>
        <w:rPr>
          <w:rFonts w:ascii="GHEA Grapalat" w:hAnsi="GHEA Grapalat"/>
          <w:iCs/>
          <w:sz w:val="18"/>
          <w:szCs w:val="18"/>
        </w:rPr>
      </w:pPr>
      <w:r w:rsidRPr="00664BA1">
        <w:rPr>
          <w:rFonts w:ascii="GHEA Grapalat" w:hAnsi="GHEA Grapalat"/>
          <w:sz w:val="18"/>
          <w:szCs w:val="18"/>
        </w:rPr>
        <w:t>"</w:t>
      </w:r>
      <w:r w:rsidRPr="00664BA1">
        <w:rPr>
          <w:rFonts w:ascii="GHEA Grapalat" w:hAnsi="GHEA Grapalat"/>
          <w:sz w:val="18"/>
          <w:szCs w:val="18"/>
        </w:rPr>
        <w:tab/>
        <w:t>" "</w:t>
      </w:r>
      <w:r w:rsidRPr="00664BA1">
        <w:rPr>
          <w:rFonts w:ascii="GHEA Grapalat" w:hAnsi="GHEA Grapalat"/>
          <w:sz w:val="18"/>
          <w:szCs w:val="18"/>
        </w:rPr>
        <w:tab/>
        <w:t>" 20</w:t>
      </w:r>
      <w:r w:rsidR="00664BA1" w:rsidRPr="00C849FF">
        <w:rPr>
          <w:rFonts w:ascii="GHEA Grapalat" w:hAnsi="GHEA Grapalat"/>
          <w:sz w:val="18"/>
          <w:szCs w:val="18"/>
        </w:rPr>
        <w:t>2</w:t>
      </w:r>
      <w:r w:rsidR="0039768E" w:rsidRPr="00C02D08">
        <w:rPr>
          <w:rFonts w:ascii="GHEA Grapalat" w:hAnsi="GHEA Grapalat"/>
          <w:sz w:val="18"/>
          <w:szCs w:val="18"/>
        </w:rPr>
        <w:t>2</w:t>
      </w:r>
      <w:r w:rsidRPr="00664BA1">
        <w:rPr>
          <w:rFonts w:ascii="GHEA Grapalat" w:hAnsi="GHEA Grapalat"/>
          <w:sz w:val="18"/>
          <w:szCs w:val="18"/>
        </w:rPr>
        <w:t>г.</w:t>
      </w:r>
    </w:p>
    <w:p w:rsidR="003E0CB2" w:rsidRPr="00664BA1" w:rsidRDefault="003E0CB2" w:rsidP="003E0CB2">
      <w:pPr>
        <w:pStyle w:val="NormalWeb"/>
        <w:widowControl w:val="0"/>
        <w:spacing w:before="0" w:beforeAutospacing="0" w:after="160" w:afterAutospacing="0"/>
        <w:rPr>
          <w:rFonts w:ascii="GHEA Grapalat" w:hAnsi="GHEA Grapalat"/>
          <w:sz w:val="18"/>
          <w:szCs w:val="18"/>
        </w:rPr>
      </w:pPr>
      <w:r w:rsidRPr="00664BA1">
        <w:rPr>
          <w:rFonts w:ascii="GHEA Grapalat" w:hAnsi="GHEA Grapalat"/>
          <w:sz w:val="18"/>
          <w:szCs w:val="18"/>
        </w:rPr>
        <w:t>Наименование договора (далее — Договор) __________________________________</w:t>
      </w:r>
    </w:p>
    <w:p w:rsidR="003E0CB2" w:rsidRPr="00664BA1" w:rsidRDefault="003E0CB2" w:rsidP="003E0CB2">
      <w:pPr>
        <w:pStyle w:val="NormalWeb"/>
        <w:widowControl w:val="0"/>
        <w:spacing w:before="0" w:beforeAutospacing="0" w:after="160" w:afterAutospacing="0"/>
        <w:rPr>
          <w:rFonts w:ascii="GHEA Grapalat" w:hAnsi="GHEA Grapalat"/>
          <w:sz w:val="18"/>
          <w:szCs w:val="18"/>
        </w:rPr>
      </w:pPr>
      <w:r w:rsidRPr="00664BA1">
        <w:rPr>
          <w:rFonts w:ascii="GHEA Grapalat" w:hAnsi="GHEA Grapalat"/>
          <w:sz w:val="18"/>
          <w:szCs w:val="18"/>
        </w:rPr>
        <w:t>Дата заключения Договора "__________" "_______________________" 20</w:t>
      </w:r>
      <w:r w:rsidR="0039768E" w:rsidRPr="00C02D08">
        <w:rPr>
          <w:rFonts w:ascii="GHEA Grapalat" w:hAnsi="GHEA Grapalat"/>
          <w:sz w:val="18"/>
          <w:szCs w:val="18"/>
        </w:rPr>
        <w:t>22</w:t>
      </w:r>
      <w:r w:rsidRPr="00664BA1">
        <w:rPr>
          <w:rFonts w:ascii="GHEA Grapalat" w:hAnsi="GHEA Grapalat"/>
          <w:sz w:val="18"/>
          <w:szCs w:val="18"/>
        </w:rPr>
        <w:t xml:space="preserve"> г.</w:t>
      </w:r>
    </w:p>
    <w:p w:rsidR="003E0CB2" w:rsidRPr="00664BA1" w:rsidRDefault="003E0CB2" w:rsidP="003E0CB2">
      <w:pPr>
        <w:pStyle w:val="NormalWeb"/>
        <w:widowControl w:val="0"/>
        <w:spacing w:before="0" w:beforeAutospacing="0" w:after="160" w:afterAutospacing="0"/>
        <w:rPr>
          <w:rFonts w:ascii="GHEA Grapalat" w:hAnsi="GHEA Grapalat"/>
          <w:sz w:val="18"/>
          <w:szCs w:val="18"/>
        </w:rPr>
      </w:pPr>
      <w:r w:rsidRPr="00664BA1">
        <w:rPr>
          <w:rFonts w:ascii="GHEA Grapalat" w:hAnsi="GHEA Grapalat"/>
          <w:sz w:val="18"/>
          <w:szCs w:val="18"/>
        </w:rPr>
        <w:t>Номер Договора __________________________________________________________</w:t>
      </w:r>
    </w:p>
    <w:p w:rsidR="00664BA1" w:rsidRPr="00664BA1" w:rsidRDefault="003E0CB2" w:rsidP="00664BA1">
      <w:pPr>
        <w:widowControl w:val="0"/>
        <w:tabs>
          <w:tab w:val="left" w:pos="5954"/>
          <w:tab w:val="left" w:pos="6663"/>
          <w:tab w:val="left" w:pos="7513"/>
        </w:tabs>
        <w:spacing w:after="160"/>
        <w:jc w:val="both"/>
        <w:rPr>
          <w:rFonts w:ascii="GHEA Grapalat" w:hAnsi="GHEA Grapalat"/>
          <w:sz w:val="18"/>
          <w:szCs w:val="18"/>
        </w:rPr>
      </w:pPr>
      <w:r w:rsidRPr="00664BA1">
        <w:rPr>
          <w:rFonts w:ascii="GHEA Grapalat" w:hAnsi="GHEA Grapalat"/>
          <w:sz w:val="18"/>
          <w:szCs w:val="18"/>
        </w:rPr>
        <w:t>Заказчик и сторона Договора, принимая за основание относящийся к исполнению договора счет-фактуру N ________ , выписанный "</w:t>
      </w:r>
      <w:r w:rsidRPr="00664BA1">
        <w:rPr>
          <w:rFonts w:ascii="GHEA Grapalat" w:hAnsi="GHEA Grapalat"/>
          <w:sz w:val="18"/>
          <w:szCs w:val="18"/>
        </w:rPr>
        <w:tab/>
        <w:t>" "</w:t>
      </w:r>
      <w:r w:rsidRPr="00664BA1">
        <w:rPr>
          <w:rFonts w:ascii="GHEA Grapalat" w:hAnsi="GHEA Grapalat"/>
          <w:sz w:val="18"/>
          <w:szCs w:val="18"/>
        </w:rPr>
        <w:tab/>
        <w:t>" 20</w:t>
      </w:r>
      <w:r w:rsidR="0039768E" w:rsidRPr="0039768E">
        <w:rPr>
          <w:rFonts w:ascii="GHEA Grapalat" w:hAnsi="GHEA Grapalat"/>
          <w:sz w:val="18"/>
          <w:szCs w:val="18"/>
        </w:rPr>
        <w:t>22</w:t>
      </w:r>
      <w:r w:rsidRPr="00664BA1">
        <w:rPr>
          <w:rFonts w:ascii="GHEA Grapalat" w:hAnsi="GHEA Grapalat"/>
          <w:sz w:val="18"/>
          <w:szCs w:val="18"/>
        </w:rPr>
        <w:t>г., составили настоящий акт о следующем:</w:t>
      </w:r>
    </w:p>
    <w:p w:rsidR="003E0CB2" w:rsidRPr="00664BA1" w:rsidRDefault="003E0CB2" w:rsidP="00664BA1">
      <w:pPr>
        <w:widowControl w:val="0"/>
        <w:tabs>
          <w:tab w:val="left" w:pos="5954"/>
          <w:tab w:val="left" w:pos="6663"/>
          <w:tab w:val="left" w:pos="7513"/>
        </w:tabs>
        <w:spacing w:after="160"/>
        <w:jc w:val="both"/>
        <w:rPr>
          <w:rFonts w:ascii="GHEA Grapalat" w:hAnsi="GHEA Grapalat"/>
          <w:iCs/>
          <w:sz w:val="18"/>
          <w:szCs w:val="18"/>
        </w:rPr>
      </w:pPr>
      <w:r w:rsidRPr="00664BA1">
        <w:rPr>
          <w:rFonts w:ascii="GHEA Grapalat" w:hAnsi="GHEA Grapalat"/>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3E0CB2" w:rsidRPr="00664BA1" w:rsidTr="00482F0F">
        <w:trPr>
          <w:jc w:val="center"/>
        </w:trPr>
        <w:tc>
          <w:tcPr>
            <w:tcW w:w="442" w:type="dxa"/>
            <w:vMerge w:val="restart"/>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w:t>
            </w:r>
          </w:p>
        </w:tc>
        <w:tc>
          <w:tcPr>
            <w:tcW w:w="10263" w:type="dxa"/>
            <w:gridSpan w:val="8"/>
            <w:shd w:val="clear" w:color="auto" w:fill="auto"/>
            <w:vAlign w:val="center"/>
          </w:tcPr>
          <w:p w:rsidR="003E0CB2" w:rsidRPr="00664BA1" w:rsidRDefault="003E0CB2" w:rsidP="00482F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8"/>
                <w:szCs w:val="18"/>
              </w:rPr>
            </w:pPr>
            <w:r w:rsidRPr="00664BA1">
              <w:rPr>
                <w:rFonts w:ascii="GHEA Grapalat" w:hAnsi="GHEA Grapalat"/>
                <w:sz w:val="18"/>
                <w:szCs w:val="18"/>
              </w:rPr>
              <w:t>Поставленные товары</w:t>
            </w:r>
          </w:p>
        </w:tc>
      </w:tr>
      <w:tr w:rsidR="003E0CB2" w:rsidRPr="00664BA1" w:rsidTr="00482F0F">
        <w:trPr>
          <w:jc w:val="center"/>
        </w:trPr>
        <w:tc>
          <w:tcPr>
            <w:tcW w:w="442" w:type="dxa"/>
            <w:vMerge/>
            <w:shd w:val="clear" w:color="auto" w:fill="auto"/>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088" w:type="dxa"/>
            <w:vMerge w:val="restart"/>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наименование</w:t>
            </w:r>
          </w:p>
        </w:tc>
        <w:tc>
          <w:tcPr>
            <w:tcW w:w="1440" w:type="dxa"/>
            <w:vMerge w:val="restart"/>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краткое изложение технической характеристики</w:t>
            </w:r>
          </w:p>
        </w:tc>
        <w:tc>
          <w:tcPr>
            <w:tcW w:w="2575" w:type="dxa"/>
            <w:gridSpan w:val="2"/>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количественный показатель</w:t>
            </w:r>
          </w:p>
        </w:tc>
        <w:tc>
          <w:tcPr>
            <w:tcW w:w="2693" w:type="dxa"/>
            <w:gridSpan w:val="2"/>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срок исполнения</w:t>
            </w:r>
          </w:p>
        </w:tc>
        <w:tc>
          <w:tcPr>
            <w:tcW w:w="1134" w:type="dxa"/>
            <w:vMerge w:val="restart"/>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сумма, подлежащая уплате (тыс. драмов)</w:t>
            </w:r>
          </w:p>
        </w:tc>
        <w:tc>
          <w:tcPr>
            <w:tcW w:w="1333" w:type="dxa"/>
            <w:vMerge w:val="restart"/>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срок оплаты (по графику оплаты)</w:t>
            </w:r>
          </w:p>
        </w:tc>
      </w:tr>
      <w:tr w:rsidR="003E0CB2" w:rsidRPr="00664BA1" w:rsidTr="00482F0F">
        <w:trPr>
          <w:trHeight w:val="1105"/>
          <w:jc w:val="center"/>
        </w:trPr>
        <w:tc>
          <w:tcPr>
            <w:tcW w:w="442" w:type="dxa"/>
            <w:vMerge/>
            <w:tcBorders>
              <w:bottom w:val="single" w:sz="4" w:space="0" w:color="auto"/>
            </w:tcBorders>
            <w:shd w:val="clear" w:color="auto" w:fill="auto"/>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088" w:type="dxa"/>
            <w:vMerge/>
            <w:tcBorders>
              <w:bottom w:val="single" w:sz="4" w:space="0" w:color="auto"/>
            </w:tcBorders>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299" w:type="dxa"/>
            <w:tcBorders>
              <w:bottom w:val="single" w:sz="4" w:space="0" w:color="auto"/>
            </w:tcBorders>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по графику закупки, утвержденному Договором</w:t>
            </w:r>
          </w:p>
        </w:tc>
        <w:tc>
          <w:tcPr>
            <w:tcW w:w="1276" w:type="dxa"/>
            <w:tcBorders>
              <w:bottom w:val="single" w:sz="4" w:space="0" w:color="auto"/>
            </w:tcBorders>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фактический</w:t>
            </w:r>
          </w:p>
        </w:tc>
        <w:tc>
          <w:tcPr>
            <w:tcW w:w="1418" w:type="dxa"/>
            <w:tcBorders>
              <w:bottom w:val="single" w:sz="4" w:space="0" w:color="auto"/>
            </w:tcBorders>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по графику закупки, утвержденному Договором</w:t>
            </w:r>
          </w:p>
        </w:tc>
        <w:tc>
          <w:tcPr>
            <w:tcW w:w="1275" w:type="dxa"/>
            <w:tcBorders>
              <w:bottom w:val="single" w:sz="4" w:space="0" w:color="auto"/>
            </w:tcBorders>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r w:rsidRPr="00664BA1">
              <w:rPr>
                <w:rFonts w:ascii="GHEA Grapalat" w:hAnsi="GHEA Grapalat"/>
                <w:sz w:val="18"/>
                <w:szCs w:val="18"/>
              </w:rPr>
              <w:t>фактический</w:t>
            </w:r>
          </w:p>
        </w:tc>
        <w:tc>
          <w:tcPr>
            <w:tcW w:w="1134" w:type="dxa"/>
            <w:vMerge/>
            <w:tcBorders>
              <w:bottom w:val="single" w:sz="4" w:space="0" w:color="auto"/>
            </w:tcBorders>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333" w:type="dxa"/>
            <w:vMerge/>
            <w:tcBorders>
              <w:bottom w:val="single" w:sz="4" w:space="0" w:color="auto"/>
            </w:tcBorders>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r>
      <w:tr w:rsidR="003E0CB2" w:rsidRPr="00664BA1" w:rsidTr="00482F0F">
        <w:trPr>
          <w:jc w:val="center"/>
        </w:trPr>
        <w:tc>
          <w:tcPr>
            <w:tcW w:w="442" w:type="dxa"/>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088" w:type="dxa"/>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440" w:type="dxa"/>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299" w:type="dxa"/>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276" w:type="dxa"/>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418" w:type="dxa"/>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275" w:type="dxa"/>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134" w:type="dxa"/>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c>
          <w:tcPr>
            <w:tcW w:w="1333" w:type="dxa"/>
            <w:shd w:val="clear" w:color="auto" w:fill="auto"/>
            <w:vAlign w:val="center"/>
          </w:tcPr>
          <w:p w:rsidR="003E0CB2" w:rsidRPr="00664BA1" w:rsidRDefault="003E0CB2" w:rsidP="00482F0F">
            <w:pPr>
              <w:pStyle w:val="NormalWeb"/>
              <w:widowControl w:val="0"/>
              <w:spacing w:before="0" w:beforeAutospacing="0" w:after="120" w:afterAutospacing="0"/>
              <w:jc w:val="center"/>
              <w:rPr>
                <w:rFonts w:ascii="GHEA Grapalat" w:hAnsi="GHEA Grapalat"/>
                <w:sz w:val="18"/>
                <w:szCs w:val="18"/>
              </w:rPr>
            </w:pPr>
          </w:p>
        </w:tc>
      </w:tr>
    </w:tbl>
    <w:p w:rsidR="003E0CB2" w:rsidRPr="00664BA1" w:rsidRDefault="003E0CB2" w:rsidP="003E0CB2">
      <w:pPr>
        <w:widowControl w:val="0"/>
        <w:spacing w:after="160"/>
        <w:ind w:firstLine="375"/>
        <w:jc w:val="both"/>
        <w:rPr>
          <w:rFonts w:ascii="GHEA Grapalat" w:hAnsi="GHEA Grapalat" w:cs="Arial"/>
          <w:iCs/>
          <w:sz w:val="18"/>
          <w:szCs w:val="18"/>
          <w:lang w:val="en-US"/>
        </w:rPr>
      </w:pPr>
    </w:p>
    <w:p w:rsidR="003E0CB2" w:rsidRPr="00664BA1" w:rsidRDefault="003E0CB2" w:rsidP="00664BA1">
      <w:pPr>
        <w:widowControl w:val="0"/>
        <w:spacing w:after="160"/>
        <w:ind w:firstLine="567"/>
        <w:jc w:val="both"/>
        <w:rPr>
          <w:rFonts w:ascii="GHEA Grapalat" w:hAnsi="GHEA Grapalat"/>
          <w:iCs/>
          <w:snapToGrid w:val="0"/>
          <w:sz w:val="18"/>
          <w:szCs w:val="18"/>
        </w:rPr>
      </w:pPr>
      <w:r w:rsidRPr="00664BA1">
        <w:rPr>
          <w:rFonts w:ascii="GHEA Grapalat" w:hAnsi="GHEA Grapalat"/>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664BA1">
        <w:rPr>
          <w:rFonts w:ascii="GHEA Grapalat" w:hAnsi="GHEA Grapalat"/>
          <w:sz w:val="18"/>
          <w:szCs w:val="18"/>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E0CB2" w:rsidRPr="00664BA1" w:rsidTr="00482F0F">
        <w:trPr>
          <w:trHeight w:val="266"/>
          <w:tblCellSpacing w:w="7" w:type="dxa"/>
          <w:jc w:val="center"/>
        </w:trPr>
        <w:tc>
          <w:tcPr>
            <w:tcW w:w="0" w:type="auto"/>
            <w:vAlign w:val="center"/>
          </w:tcPr>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 xml:space="preserve">Товар передал </w:t>
            </w:r>
          </w:p>
        </w:tc>
        <w:tc>
          <w:tcPr>
            <w:tcW w:w="0" w:type="auto"/>
            <w:vAlign w:val="center"/>
          </w:tcPr>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Товар принят</w:t>
            </w:r>
          </w:p>
        </w:tc>
      </w:tr>
      <w:tr w:rsidR="003E0CB2" w:rsidRPr="00664BA1" w:rsidTr="00482F0F">
        <w:trPr>
          <w:trHeight w:val="473"/>
          <w:tblCellSpacing w:w="7" w:type="dxa"/>
          <w:jc w:val="center"/>
        </w:trPr>
        <w:tc>
          <w:tcPr>
            <w:tcW w:w="0" w:type="auto"/>
            <w:vAlign w:val="center"/>
          </w:tcPr>
          <w:p w:rsidR="003E0CB2" w:rsidRPr="00664BA1" w:rsidRDefault="003E0CB2" w:rsidP="00482F0F">
            <w:pPr>
              <w:widowControl w:val="0"/>
              <w:jc w:val="center"/>
              <w:rPr>
                <w:rFonts w:ascii="GHEA Grapalat" w:hAnsi="GHEA Grapalat"/>
                <w:iCs/>
                <w:sz w:val="18"/>
                <w:szCs w:val="18"/>
              </w:rPr>
            </w:pPr>
            <w:r w:rsidRPr="00664BA1">
              <w:rPr>
                <w:rFonts w:ascii="GHEA Grapalat" w:hAnsi="GHEA Grapalat"/>
                <w:sz w:val="18"/>
                <w:szCs w:val="18"/>
              </w:rPr>
              <w:t xml:space="preserve">_______________________ </w:t>
            </w:r>
          </w:p>
          <w:p w:rsidR="003E0CB2" w:rsidRPr="00664BA1" w:rsidRDefault="003E0CB2" w:rsidP="00482F0F">
            <w:pPr>
              <w:widowControl w:val="0"/>
              <w:spacing w:after="160"/>
              <w:jc w:val="center"/>
              <w:rPr>
                <w:rFonts w:ascii="GHEA Grapalat" w:hAnsi="GHEA Grapalat"/>
                <w:iCs/>
                <w:sz w:val="18"/>
                <w:szCs w:val="18"/>
                <w:vertAlign w:val="superscript"/>
                <w:lang w:val="en-US"/>
              </w:rPr>
            </w:pPr>
            <w:r w:rsidRPr="00664BA1">
              <w:rPr>
                <w:rFonts w:ascii="GHEA Grapalat" w:hAnsi="GHEA Grapalat"/>
                <w:sz w:val="18"/>
                <w:szCs w:val="18"/>
                <w:vertAlign w:val="superscript"/>
              </w:rPr>
              <w:t xml:space="preserve">подпись </w:t>
            </w:r>
          </w:p>
        </w:tc>
        <w:tc>
          <w:tcPr>
            <w:tcW w:w="0" w:type="auto"/>
            <w:vAlign w:val="center"/>
          </w:tcPr>
          <w:p w:rsidR="003E0CB2" w:rsidRPr="00664BA1" w:rsidRDefault="003E0CB2" w:rsidP="00482F0F">
            <w:pPr>
              <w:widowControl w:val="0"/>
              <w:jc w:val="center"/>
              <w:rPr>
                <w:rFonts w:ascii="GHEA Grapalat" w:hAnsi="GHEA Grapalat"/>
                <w:iCs/>
                <w:sz w:val="18"/>
                <w:szCs w:val="18"/>
              </w:rPr>
            </w:pPr>
            <w:r w:rsidRPr="00664BA1">
              <w:rPr>
                <w:rFonts w:ascii="GHEA Grapalat" w:hAnsi="GHEA Grapalat"/>
                <w:sz w:val="18"/>
                <w:szCs w:val="18"/>
              </w:rPr>
              <w:t>_______________________</w:t>
            </w:r>
          </w:p>
          <w:p w:rsidR="003E0CB2" w:rsidRPr="00664BA1" w:rsidRDefault="003E0CB2" w:rsidP="00482F0F">
            <w:pPr>
              <w:widowControl w:val="0"/>
              <w:spacing w:after="160"/>
              <w:jc w:val="center"/>
              <w:rPr>
                <w:rFonts w:ascii="GHEA Grapalat" w:hAnsi="GHEA Grapalat"/>
                <w:iCs/>
                <w:sz w:val="18"/>
                <w:szCs w:val="18"/>
                <w:vertAlign w:val="superscript"/>
              </w:rPr>
            </w:pPr>
            <w:r w:rsidRPr="00664BA1">
              <w:rPr>
                <w:rFonts w:ascii="GHEA Grapalat" w:hAnsi="GHEA Grapalat"/>
                <w:sz w:val="18"/>
                <w:szCs w:val="18"/>
                <w:vertAlign w:val="superscript"/>
              </w:rPr>
              <w:t xml:space="preserve">подпись </w:t>
            </w:r>
          </w:p>
        </w:tc>
      </w:tr>
      <w:tr w:rsidR="003E0CB2" w:rsidRPr="00664BA1" w:rsidTr="00482F0F">
        <w:trPr>
          <w:trHeight w:val="503"/>
          <w:tblCellSpacing w:w="7" w:type="dxa"/>
          <w:jc w:val="center"/>
        </w:trPr>
        <w:tc>
          <w:tcPr>
            <w:tcW w:w="0" w:type="auto"/>
            <w:vAlign w:val="center"/>
          </w:tcPr>
          <w:p w:rsidR="003E0CB2" w:rsidRPr="00664BA1" w:rsidRDefault="003E0CB2" w:rsidP="00482F0F">
            <w:pPr>
              <w:widowControl w:val="0"/>
              <w:jc w:val="center"/>
              <w:rPr>
                <w:rFonts w:ascii="GHEA Grapalat" w:hAnsi="GHEA Grapalat"/>
                <w:iCs/>
                <w:sz w:val="18"/>
                <w:szCs w:val="18"/>
              </w:rPr>
            </w:pPr>
            <w:r w:rsidRPr="00664BA1">
              <w:rPr>
                <w:rFonts w:ascii="GHEA Grapalat" w:hAnsi="GHEA Grapalat"/>
                <w:sz w:val="18"/>
                <w:szCs w:val="18"/>
              </w:rPr>
              <w:t xml:space="preserve">______________________ </w:t>
            </w:r>
          </w:p>
          <w:p w:rsidR="003E0CB2" w:rsidRPr="00664BA1" w:rsidRDefault="003E0CB2" w:rsidP="00482F0F">
            <w:pPr>
              <w:widowControl w:val="0"/>
              <w:spacing w:after="160"/>
              <w:jc w:val="center"/>
              <w:rPr>
                <w:rFonts w:ascii="GHEA Grapalat" w:hAnsi="GHEA Grapalat"/>
                <w:iCs/>
                <w:sz w:val="18"/>
                <w:szCs w:val="18"/>
                <w:vertAlign w:val="superscript"/>
                <w:lang w:val="en-US"/>
              </w:rPr>
            </w:pPr>
            <w:r w:rsidRPr="00664BA1">
              <w:rPr>
                <w:rFonts w:ascii="GHEA Grapalat" w:hAnsi="GHEA Grapalat"/>
                <w:sz w:val="18"/>
                <w:szCs w:val="18"/>
                <w:vertAlign w:val="superscript"/>
              </w:rPr>
              <w:t>фамилия, имя</w:t>
            </w:r>
          </w:p>
        </w:tc>
        <w:tc>
          <w:tcPr>
            <w:tcW w:w="0" w:type="auto"/>
            <w:vAlign w:val="center"/>
          </w:tcPr>
          <w:p w:rsidR="003E0CB2" w:rsidRPr="00664BA1" w:rsidRDefault="003E0CB2" w:rsidP="00482F0F">
            <w:pPr>
              <w:widowControl w:val="0"/>
              <w:jc w:val="center"/>
              <w:rPr>
                <w:rFonts w:ascii="GHEA Grapalat" w:hAnsi="GHEA Grapalat"/>
                <w:iCs/>
                <w:sz w:val="18"/>
                <w:szCs w:val="18"/>
              </w:rPr>
            </w:pPr>
            <w:r w:rsidRPr="00664BA1">
              <w:rPr>
                <w:rFonts w:ascii="GHEA Grapalat" w:hAnsi="GHEA Grapalat"/>
                <w:sz w:val="18"/>
                <w:szCs w:val="18"/>
              </w:rPr>
              <w:t>_______________________</w:t>
            </w:r>
          </w:p>
          <w:p w:rsidR="003E0CB2" w:rsidRPr="00664BA1" w:rsidRDefault="003E0CB2" w:rsidP="00482F0F">
            <w:pPr>
              <w:widowControl w:val="0"/>
              <w:spacing w:after="160"/>
              <w:jc w:val="center"/>
              <w:rPr>
                <w:rFonts w:ascii="GHEA Grapalat" w:hAnsi="GHEA Grapalat"/>
                <w:iCs/>
                <w:sz w:val="18"/>
                <w:szCs w:val="18"/>
                <w:vertAlign w:val="superscript"/>
              </w:rPr>
            </w:pPr>
            <w:r w:rsidRPr="00664BA1">
              <w:rPr>
                <w:rFonts w:ascii="GHEA Grapalat" w:hAnsi="GHEA Grapalat"/>
                <w:sz w:val="18"/>
                <w:szCs w:val="18"/>
                <w:vertAlign w:val="superscript"/>
              </w:rPr>
              <w:t>фамилия, имя</w:t>
            </w:r>
          </w:p>
        </w:tc>
      </w:tr>
      <w:tr w:rsidR="003E0CB2" w:rsidRPr="00664BA1" w:rsidTr="00482F0F">
        <w:trPr>
          <w:trHeight w:val="281"/>
          <w:tblCellSpacing w:w="7" w:type="dxa"/>
          <w:jc w:val="center"/>
        </w:trPr>
        <w:tc>
          <w:tcPr>
            <w:tcW w:w="0" w:type="auto"/>
            <w:vAlign w:val="center"/>
          </w:tcPr>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М. П.</w:t>
            </w:r>
          </w:p>
        </w:tc>
        <w:tc>
          <w:tcPr>
            <w:tcW w:w="0" w:type="auto"/>
            <w:vAlign w:val="center"/>
          </w:tcPr>
          <w:p w:rsidR="003E0CB2" w:rsidRPr="00664BA1" w:rsidRDefault="003E0CB2" w:rsidP="00482F0F">
            <w:pPr>
              <w:widowControl w:val="0"/>
              <w:spacing w:after="160"/>
              <w:jc w:val="center"/>
              <w:rPr>
                <w:rFonts w:ascii="GHEA Grapalat" w:hAnsi="GHEA Grapalat"/>
                <w:iCs/>
                <w:sz w:val="18"/>
                <w:szCs w:val="18"/>
              </w:rPr>
            </w:pPr>
            <w:r w:rsidRPr="00664BA1">
              <w:rPr>
                <w:rFonts w:ascii="GHEA Grapalat" w:hAnsi="GHEA Grapalat"/>
                <w:sz w:val="18"/>
                <w:szCs w:val="18"/>
              </w:rPr>
              <w:t>М. П.</w:t>
            </w:r>
          </w:p>
        </w:tc>
      </w:tr>
    </w:tbl>
    <w:p w:rsidR="003E0CB2" w:rsidRPr="00B138F3" w:rsidRDefault="003E0CB2" w:rsidP="003E0CB2">
      <w:pPr>
        <w:widowControl w:val="0"/>
        <w:spacing w:after="160"/>
        <w:jc w:val="right"/>
        <w:rPr>
          <w:rFonts w:ascii="GHEA Grapalat" w:hAnsi="GHEA Grapalat" w:cs="Sylfaen"/>
          <w:b/>
        </w:rPr>
      </w:pPr>
    </w:p>
    <w:p w:rsidR="003E0CB2" w:rsidRPr="00B138F3" w:rsidRDefault="003E0CB2" w:rsidP="003E0CB2">
      <w:pPr>
        <w:rPr>
          <w:rFonts w:ascii="GHEA Grapalat" w:hAnsi="GHEA Grapalat" w:cs="Sylfaen"/>
          <w:b/>
        </w:rPr>
      </w:pPr>
      <w:r w:rsidRPr="00B138F3">
        <w:rPr>
          <w:rFonts w:ascii="GHEA Grapalat" w:hAnsi="GHEA Grapalat" w:cs="Sylfaen"/>
          <w:b/>
        </w:rPr>
        <w:br w:type="page"/>
      </w:r>
    </w:p>
    <w:p w:rsidR="003E0CB2" w:rsidRPr="00B138F3" w:rsidRDefault="003E0CB2" w:rsidP="003E0CB2">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664BA1" w:rsidRPr="00664BA1" w:rsidRDefault="00664BA1" w:rsidP="00664BA1">
      <w:pPr>
        <w:widowControl w:val="0"/>
        <w:spacing w:after="160"/>
        <w:jc w:val="right"/>
        <w:rPr>
          <w:rFonts w:ascii="GHEA Grapalat" w:hAnsi="GHEA Grapalat" w:cs="Sylfaen"/>
          <w:b/>
          <w:sz w:val="18"/>
          <w:szCs w:val="18"/>
        </w:rPr>
      </w:pPr>
      <w:r w:rsidRPr="00664BA1">
        <w:rPr>
          <w:rFonts w:ascii="GHEA Grapalat" w:hAnsi="GHEA Grapalat"/>
          <w:i/>
          <w:sz w:val="18"/>
          <w:szCs w:val="18"/>
        </w:rPr>
        <w:t xml:space="preserve">к Договору под кодом </w:t>
      </w:r>
      <w:r w:rsidR="00D86A45" w:rsidRPr="00D86A45">
        <w:rPr>
          <w:rFonts w:ascii="GHEA Grapalat" w:hAnsi="GHEA Grapalat"/>
          <w:i/>
          <w:sz w:val="18"/>
          <w:szCs w:val="18"/>
        </w:rPr>
        <w:t>ЦОБЖ-HМААПДЗБ-2022/24</w:t>
      </w:r>
      <w:r w:rsidRPr="00664BA1">
        <w:rPr>
          <w:rFonts w:ascii="GHEA Grapalat" w:hAnsi="GHEA Grapalat"/>
          <w:i/>
          <w:sz w:val="18"/>
          <w:szCs w:val="18"/>
        </w:rPr>
        <w:br/>
        <w:t>заключенному "</w:t>
      </w:r>
      <w:r w:rsidRPr="00664BA1">
        <w:rPr>
          <w:rFonts w:ascii="GHEA Grapalat" w:hAnsi="GHEA Grapalat"/>
          <w:i/>
          <w:sz w:val="18"/>
          <w:szCs w:val="18"/>
        </w:rPr>
        <w:tab/>
        <w:t>"</w:t>
      </w:r>
      <w:r w:rsidRPr="00664BA1">
        <w:rPr>
          <w:rFonts w:ascii="GHEA Grapalat" w:hAnsi="GHEA Grapalat"/>
          <w:i/>
          <w:sz w:val="18"/>
          <w:szCs w:val="18"/>
        </w:rPr>
        <w:tab/>
        <w:t>202</w:t>
      </w:r>
      <w:r w:rsidR="0039768E" w:rsidRPr="0039768E">
        <w:rPr>
          <w:rFonts w:ascii="GHEA Grapalat" w:hAnsi="GHEA Grapalat"/>
          <w:i/>
          <w:sz w:val="18"/>
          <w:szCs w:val="18"/>
        </w:rPr>
        <w:t>2</w:t>
      </w:r>
      <w:r w:rsidRPr="00664BA1">
        <w:rPr>
          <w:rFonts w:ascii="GHEA Grapalat" w:hAnsi="GHEA Grapalat"/>
          <w:i/>
          <w:sz w:val="18"/>
          <w:szCs w:val="18"/>
        </w:rPr>
        <w:t>г.</w:t>
      </w:r>
    </w:p>
    <w:p w:rsidR="003E0CB2" w:rsidRPr="00B138F3" w:rsidRDefault="003E0CB2" w:rsidP="003E0CB2">
      <w:pPr>
        <w:widowControl w:val="0"/>
        <w:tabs>
          <w:tab w:val="left" w:pos="360"/>
          <w:tab w:val="left" w:pos="540"/>
        </w:tabs>
        <w:spacing w:after="160"/>
        <w:jc w:val="center"/>
        <w:rPr>
          <w:rFonts w:ascii="GHEA Grapalat" w:hAnsi="GHEA Grapalat" w:cs="Sylfaen"/>
          <w:b/>
          <w:bCs/>
        </w:rPr>
      </w:pPr>
      <w:bookmarkStart w:id="3" w:name="_GoBack"/>
      <w:bookmarkEnd w:id="3"/>
    </w:p>
    <w:p w:rsidR="003E0CB2" w:rsidRPr="00B138F3" w:rsidRDefault="003E0CB2" w:rsidP="003E0CB2">
      <w:pPr>
        <w:widowControl w:val="0"/>
        <w:spacing w:after="160"/>
        <w:jc w:val="center"/>
        <w:rPr>
          <w:rFonts w:ascii="GHEA Grapalat" w:hAnsi="GHEA Grapalat" w:cs="Sylfaen"/>
          <w:bCs/>
        </w:rPr>
      </w:pPr>
      <w:r w:rsidRPr="00B138F3">
        <w:rPr>
          <w:rFonts w:ascii="GHEA Grapalat" w:hAnsi="GHEA Grapalat"/>
        </w:rPr>
        <w:t>АКТ №———</w:t>
      </w:r>
    </w:p>
    <w:p w:rsidR="003E0CB2" w:rsidRPr="00B138F3" w:rsidRDefault="003E0CB2" w:rsidP="003E0CB2">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3E0CB2" w:rsidRPr="00B138F3" w:rsidRDefault="003E0CB2" w:rsidP="003E0CB2">
      <w:pPr>
        <w:widowControl w:val="0"/>
        <w:tabs>
          <w:tab w:val="left" w:pos="360"/>
          <w:tab w:val="left" w:pos="540"/>
        </w:tabs>
        <w:spacing w:after="160"/>
        <w:jc w:val="center"/>
        <w:rPr>
          <w:rFonts w:ascii="GHEA Grapalat" w:hAnsi="GHEA Grapalat" w:cs="Sylfaen"/>
        </w:rPr>
      </w:pPr>
    </w:p>
    <w:p w:rsidR="003E0CB2" w:rsidRPr="00B138F3" w:rsidRDefault="003E0CB2" w:rsidP="003E0CB2">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3E0CB2" w:rsidRPr="00B138F3" w:rsidRDefault="003E0CB2" w:rsidP="003E0CB2">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3E0CB2" w:rsidRPr="00B138F3" w:rsidRDefault="003E0CB2" w:rsidP="003E0CB2">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00853404">
        <w:rPr>
          <w:rFonts w:ascii="GHEA Grapalat" w:hAnsi="GHEA Grapalat"/>
        </w:rPr>
        <w:t>2</w:t>
      </w:r>
      <w:r w:rsidR="0039768E" w:rsidRPr="00C02D08">
        <w:rPr>
          <w:rFonts w:ascii="GHEA Grapalat" w:hAnsi="GHEA Grapalat"/>
        </w:rPr>
        <w:t>2</w:t>
      </w:r>
      <w:r w:rsidRPr="00B138F3">
        <w:rPr>
          <w:rFonts w:ascii="GHEA Grapalat" w:hAnsi="GHEA Grapalat"/>
        </w:rPr>
        <w:t>г. между _____________________________</w:t>
      </w:r>
    </w:p>
    <w:p w:rsidR="003E0CB2" w:rsidRPr="00B138F3" w:rsidRDefault="003E0CB2" w:rsidP="003E0CB2">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3E0CB2" w:rsidRPr="00B138F3" w:rsidRDefault="003E0CB2" w:rsidP="003E0CB2">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3E0CB2" w:rsidRPr="00B138F3" w:rsidRDefault="003E0CB2" w:rsidP="003E0CB2">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3E0CB2" w:rsidRPr="00B138F3" w:rsidRDefault="003E0CB2" w:rsidP="003E0CB2">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00853404">
        <w:rPr>
          <w:rFonts w:ascii="GHEA Grapalat" w:hAnsi="GHEA Grapalat"/>
        </w:rPr>
        <w:t>2</w:t>
      </w:r>
      <w:r w:rsidR="0039768E" w:rsidRPr="00C02D08">
        <w:rPr>
          <w:rFonts w:ascii="GHEA Grapalat" w:hAnsi="GHEA Grapalat"/>
        </w:rPr>
        <w:t>2</w:t>
      </w:r>
      <w:r w:rsidRPr="00B138F3">
        <w:rPr>
          <w:rFonts w:ascii="GHEA Grapalat" w:hAnsi="GHEA Grapalat"/>
        </w:rPr>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E0CB2" w:rsidRPr="00B138F3" w:rsidTr="00482F0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E0CB2" w:rsidRPr="00B138F3" w:rsidRDefault="003E0CB2" w:rsidP="00482F0F">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3E0CB2" w:rsidRPr="00B138F3" w:rsidTr="00482F0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E0CB2" w:rsidRPr="00B138F3" w:rsidRDefault="003E0CB2" w:rsidP="00482F0F">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E0CB2" w:rsidRPr="00B138F3" w:rsidRDefault="003E0CB2" w:rsidP="00482F0F">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E0CB2" w:rsidRPr="00B138F3" w:rsidRDefault="003E0CB2" w:rsidP="00482F0F">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3E0CB2" w:rsidRPr="00B138F3" w:rsidTr="00482F0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E0CB2" w:rsidRPr="00B138F3" w:rsidRDefault="003E0CB2" w:rsidP="00482F0F">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3E0CB2" w:rsidRPr="00B138F3" w:rsidRDefault="003E0CB2" w:rsidP="00482F0F">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3E0CB2" w:rsidRPr="00B138F3" w:rsidRDefault="003E0CB2" w:rsidP="00482F0F">
            <w:pPr>
              <w:widowControl w:val="0"/>
              <w:spacing w:after="120"/>
              <w:jc w:val="center"/>
              <w:rPr>
                <w:rFonts w:ascii="GHEA Grapalat" w:hAnsi="GHEA Grapalat" w:cs="Sylfaen"/>
                <w:sz w:val="20"/>
                <w:szCs w:val="20"/>
              </w:rPr>
            </w:pPr>
          </w:p>
        </w:tc>
      </w:tr>
      <w:tr w:rsidR="003E0CB2" w:rsidRPr="00B138F3" w:rsidTr="00482F0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E0CB2" w:rsidRPr="00B138F3" w:rsidRDefault="003E0CB2" w:rsidP="00482F0F">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3E0CB2" w:rsidRPr="00B138F3" w:rsidRDefault="003E0CB2" w:rsidP="00482F0F">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3E0CB2" w:rsidRPr="00B138F3" w:rsidRDefault="003E0CB2" w:rsidP="00482F0F">
            <w:pPr>
              <w:widowControl w:val="0"/>
              <w:spacing w:after="120"/>
              <w:jc w:val="center"/>
              <w:rPr>
                <w:rFonts w:ascii="GHEA Grapalat" w:hAnsi="GHEA Grapalat" w:cs="Sylfaen"/>
                <w:sz w:val="20"/>
                <w:szCs w:val="20"/>
              </w:rPr>
            </w:pPr>
          </w:p>
        </w:tc>
      </w:tr>
    </w:tbl>
    <w:p w:rsidR="003E0CB2" w:rsidRPr="00B138F3" w:rsidRDefault="003E0CB2" w:rsidP="003E0CB2">
      <w:pPr>
        <w:widowControl w:val="0"/>
        <w:tabs>
          <w:tab w:val="left" w:pos="360"/>
          <w:tab w:val="left" w:pos="540"/>
        </w:tabs>
        <w:spacing w:after="160"/>
        <w:jc w:val="both"/>
        <w:rPr>
          <w:rFonts w:ascii="GHEA Grapalat" w:hAnsi="GHEA Grapalat" w:cs="Sylfaen"/>
        </w:rPr>
      </w:pPr>
    </w:p>
    <w:p w:rsidR="003E0CB2" w:rsidRPr="00B138F3" w:rsidRDefault="003E0CB2" w:rsidP="003E0CB2">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3E0CB2" w:rsidRDefault="003E0CB2" w:rsidP="003E0CB2">
      <w:pPr>
        <w:rPr>
          <w:rFonts w:ascii="GHEA Grapalat" w:hAnsi="GHEA Grapalat"/>
        </w:rPr>
      </w:pPr>
      <w:r>
        <w:rPr>
          <w:rFonts w:ascii="GHEA Grapalat" w:hAnsi="GHEA Grapalat"/>
        </w:rPr>
        <w:t xml:space="preserve">                                                       </w:t>
      </w:r>
    </w:p>
    <w:p w:rsidR="003E0CB2" w:rsidRPr="00B138F3" w:rsidRDefault="003E0CB2" w:rsidP="003E0CB2">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3E0CB2" w:rsidRPr="00B138F3" w:rsidRDefault="003E0CB2" w:rsidP="003E0CB2">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3E0CB2" w:rsidRPr="00B138F3" w:rsidTr="00482F0F">
        <w:tc>
          <w:tcPr>
            <w:tcW w:w="4450" w:type="dxa"/>
          </w:tcPr>
          <w:p w:rsidR="003E0CB2" w:rsidRPr="00B138F3" w:rsidRDefault="003E0CB2" w:rsidP="00482F0F">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3E0CB2" w:rsidRPr="00B138F3" w:rsidRDefault="003E0CB2" w:rsidP="00482F0F">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3E0CB2" w:rsidRPr="00B138F3" w:rsidRDefault="003E0CB2" w:rsidP="003E0CB2">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3E0CB2" w:rsidRPr="00B138F3" w:rsidRDefault="003E0CB2" w:rsidP="003E0CB2">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E0CB2" w:rsidRPr="00B138F3" w:rsidTr="00482F0F">
        <w:trPr>
          <w:tblCellSpacing w:w="7" w:type="dxa"/>
          <w:jc w:val="center"/>
        </w:trPr>
        <w:tc>
          <w:tcPr>
            <w:tcW w:w="0" w:type="auto"/>
            <w:vAlign w:val="center"/>
          </w:tcPr>
          <w:p w:rsidR="003E0CB2" w:rsidRPr="00B138F3" w:rsidRDefault="003E0CB2" w:rsidP="00482F0F">
            <w:pPr>
              <w:widowControl w:val="0"/>
              <w:jc w:val="center"/>
              <w:rPr>
                <w:rFonts w:ascii="GHEA Grapalat" w:hAnsi="GHEA Grapalat" w:cs="GHEA Grapalat"/>
              </w:rPr>
            </w:pPr>
            <w:r w:rsidRPr="00B138F3">
              <w:rPr>
                <w:rFonts w:ascii="GHEA Grapalat" w:hAnsi="GHEA Grapalat"/>
              </w:rPr>
              <w:t xml:space="preserve">___________________________ </w:t>
            </w:r>
          </w:p>
          <w:p w:rsidR="003E0CB2" w:rsidRPr="00B138F3" w:rsidRDefault="003E0CB2" w:rsidP="00482F0F">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3E0CB2" w:rsidRPr="00B138F3" w:rsidRDefault="003E0CB2" w:rsidP="00482F0F">
            <w:pPr>
              <w:widowControl w:val="0"/>
              <w:jc w:val="center"/>
              <w:rPr>
                <w:rFonts w:ascii="GHEA Grapalat" w:hAnsi="GHEA Grapalat" w:cs="GHEA Grapalat"/>
              </w:rPr>
            </w:pPr>
            <w:r w:rsidRPr="00B138F3">
              <w:rPr>
                <w:rFonts w:ascii="GHEA Grapalat" w:hAnsi="GHEA Grapalat"/>
              </w:rPr>
              <w:t>___________________________</w:t>
            </w:r>
          </w:p>
          <w:p w:rsidR="003E0CB2" w:rsidRPr="00B138F3" w:rsidRDefault="003E0CB2" w:rsidP="00482F0F">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3E0CB2" w:rsidRPr="00B138F3" w:rsidTr="00482F0F">
        <w:trPr>
          <w:tblCellSpacing w:w="7" w:type="dxa"/>
          <w:jc w:val="center"/>
        </w:trPr>
        <w:tc>
          <w:tcPr>
            <w:tcW w:w="0" w:type="auto"/>
            <w:vAlign w:val="center"/>
          </w:tcPr>
          <w:p w:rsidR="003E0CB2" w:rsidRPr="00B138F3" w:rsidRDefault="003E0CB2" w:rsidP="00482F0F">
            <w:pPr>
              <w:widowControl w:val="0"/>
              <w:jc w:val="center"/>
              <w:rPr>
                <w:rFonts w:ascii="GHEA Grapalat" w:hAnsi="GHEA Grapalat" w:cs="GHEA Grapalat"/>
              </w:rPr>
            </w:pPr>
            <w:r w:rsidRPr="00B138F3">
              <w:rPr>
                <w:rFonts w:ascii="GHEA Grapalat" w:hAnsi="GHEA Grapalat"/>
              </w:rPr>
              <w:t xml:space="preserve">___________________________ </w:t>
            </w:r>
          </w:p>
          <w:p w:rsidR="003E0CB2" w:rsidRPr="00B138F3" w:rsidRDefault="003E0CB2" w:rsidP="00482F0F">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3E0CB2" w:rsidRPr="00B138F3" w:rsidRDefault="003E0CB2" w:rsidP="00482F0F">
            <w:pPr>
              <w:widowControl w:val="0"/>
              <w:jc w:val="center"/>
              <w:rPr>
                <w:rFonts w:ascii="GHEA Grapalat" w:hAnsi="GHEA Grapalat" w:cs="GHEA Grapalat"/>
              </w:rPr>
            </w:pPr>
            <w:r w:rsidRPr="00B138F3">
              <w:rPr>
                <w:rFonts w:ascii="GHEA Grapalat" w:hAnsi="GHEA Grapalat"/>
              </w:rPr>
              <w:t>___________________________</w:t>
            </w:r>
          </w:p>
          <w:p w:rsidR="003E0CB2" w:rsidRPr="00B138F3" w:rsidRDefault="003E0CB2" w:rsidP="00482F0F">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3E0CB2" w:rsidRPr="00B138F3" w:rsidRDefault="003E0CB2" w:rsidP="003E0CB2">
      <w:pPr>
        <w:widowControl w:val="0"/>
        <w:spacing w:after="160"/>
        <w:ind w:left="-142" w:firstLine="142"/>
        <w:jc w:val="center"/>
        <w:rPr>
          <w:rFonts w:ascii="GHEA Grapalat" w:hAnsi="GHEA Grapalat" w:cs="Sylfaen"/>
          <w:b/>
        </w:rPr>
      </w:pPr>
    </w:p>
    <w:p w:rsidR="000B71DB" w:rsidRDefault="000B71DB"/>
    <w:sectPr w:rsidR="000B71DB" w:rsidSect="00482F0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A8F" w:rsidRDefault="00777A8F" w:rsidP="003E0CB2">
      <w:r>
        <w:separator/>
      </w:r>
    </w:p>
  </w:endnote>
  <w:endnote w:type="continuationSeparator" w:id="0">
    <w:p w:rsidR="00777A8F" w:rsidRDefault="00777A8F" w:rsidP="003E0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777A8F" w:rsidRPr="00C861E9" w:rsidRDefault="00777A8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86A45">
          <w:rPr>
            <w:rFonts w:ascii="GHEA Grapalat" w:hAnsi="GHEA Grapalat"/>
            <w:noProof/>
            <w:sz w:val="24"/>
            <w:szCs w:val="24"/>
          </w:rPr>
          <w:t>81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A8F" w:rsidRDefault="00777A8F" w:rsidP="003E0CB2">
      <w:r>
        <w:separator/>
      </w:r>
    </w:p>
  </w:footnote>
  <w:footnote w:type="continuationSeparator" w:id="0">
    <w:p w:rsidR="00777A8F" w:rsidRDefault="00777A8F" w:rsidP="003E0CB2">
      <w:r>
        <w:continuationSeparator/>
      </w:r>
    </w:p>
  </w:footnote>
  <w:footnote w:id="1">
    <w:p w:rsidR="00777A8F" w:rsidRPr="00FE2AA4" w:rsidRDefault="00777A8F" w:rsidP="003E0CB2">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2">
    <w:p w:rsidR="00777A8F" w:rsidRPr="008842CE" w:rsidRDefault="00777A8F" w:rsidP="003E0CB2">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77A8F" w:rsidRPr="000811C1" w:rsidRDefault="00777A8F" w:rsidP="003E0CB2">
      <w:pPr>
        <w:pStyle w:val="FootnoteText"/>
        <w:rPr>
          <w:lang w:val="af-ZA"/>
        </w:rPr>
      </w:pPr>
    </w:p>
  </w:footnote>
  <w:footnote w:id="3">
    <w:p w:rsidR="00777A8F" w:rsidRDefault="00777A8F" w:rsidP="003E0CB2">
      <w:pPr>
        <w:pStyle w:val="FootnoteText"/>
        <w:jc w:val="both"/>
        <w:rPr>
          <w:rFonts w:ascii="GHEA Grapalat" w:hAnsi="GHEA Grapalat"/>
          <w:i/>
          <w:lang w:val="hy-AM"/>
        </w:rPr>
      </w:pPr>
    </w:p>
    <w:p w:rsidR="00777A8F" w:rsidRPr="002227A9" w:rsidRDefault="00777A8F" w:rsidP="003E0CB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777A8F" w:rsidRPr="00636142" w:rsidRDefault="00777A8F" w:rsidP="003E0CB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777A8F" w:rsidRPr="0092041F" w:rsidRDefault="00777A8F" w:rsidP="003E0CB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777A8F" w:rsidRPr="0092041F" w:rsidRDefault="00777A8F" w:rsidP="003E0CB2">
      <w:pPr>
        <w:pStyle w:val="FootnoteText"/>
        <w:jc w:val="both"/>
        <w:rPr>
          <w:rFonts w:ascii="GHEA Grapalat" w:hAnsi="GHEA Grapalat"/>
          <w:i/>
        </w:rPr>
      </w:pPr>
    </w:p>
  </w:footnote>
  <w:footnote w:id="4">
    <w:p w:rsidR="00777A8F" w:rsidRPr="004A4643" w:rsidRDefault="00777A8F" w:rsidP="003E0CB2">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r w:rsidRPr="004A4643">
        <w:rPr>
          <w:rFonts w:ascii="GHEA Grapalat" w:hAnsi="GHEA Grapalat"/>
          <w:i/>
        </w:rPr>
        <w:t xml:space="preserve">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5">
    <w:p w:rsidR="00777A8F" w:rsidRPr="00A31673" w:rsidRDefault="00777A8F" w:rsidP="003E0CB2">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777A8F" w:rsidRPr="008416BA" w:rsidRDefault="00777A8F" w:rsidP="00EC7487">
      <w:pPr>
        <w:pStyle w:val="FootnoteText"/>
        <w:jc w:val="both"/>
        <w:rPr>
          <w:rFonts w:ascii="GHEA Grapalat" w:hAnsi="GHEA Grapalat"/>
          <w:i/>
        </w:rPr>
      </w:pPr>
      <w:r w:rsidRPr="008416BA">
        <w:rPr>
          <w:rFonts w:ascii="GHEA Grapalat" w:hAnsi="GHEA Grapalat"/>
          <w:i/>
        </w:rPr>
        <w:t xml:space="preserve">16. </w:t>
      </w:r>
      <w:r w:rsidRPr="008416BA">
        <w:rPr>
          <w:rFonts w:ascii="GHEA Grapalat" w:hAnsi="GHEA Grapalat"/>
          <w:i/>
        </w:rPr>
        <w:t xml:space="preserve">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w:t>
      </w:r>
      <w:r w:rsidRPr="008416BA">
        <w:rPr>
          <w:rFonts w:ascii="GHEA Grapalat" w:hAnsi="GHEA Grapalat"/>
          <w:i/>
        </w:rPr>
        <w:t>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77A8F" w:rsidRDefault="00777A8F" w:rsidP="00EC7487">
      <w:pPr>
        <w:jc w:val="both"/>
      </w:pPr>
    </w:p>
    <w:p w:rsidR="00777A8F" w:rsidRPr="008B70EB" w:rsidRDefault="00777A8F" w:rsidP="00EC7487">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77A8F" w:rsidRPr="008B70EB" w:rsidRDefault="00777A8F" w:rsidP="00EC7487">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777A8F" w:rsidRPr="008B70EB" w:rsidRDefault="00777A8F" w:rsidP="00EC7487">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77A8F" w:rsidRDefault="00777A8F" w:rsidP="00EC7487">
      <w:pPr>
        <w:jc w:val="both"/>
        <w:rPr>
          <w:rFonts w:asciiTheme="minorHAnsi" w:hAnsiTheme="minorHAnsi"/>
          <w:lang w:val="af-ZA"/>
        </w:rPr>
      </w:pPr>
    </w:p>
  </w:footnote>
  <w:footnote w:id="7">
    <w:p w:rsidR="00777A8F" w:rsidRPr="00D3436F" w:rsidRDefault="00777A8F" w:rsidP="003E0CB2">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777A8F" w:rsidRPr="00D3436F" w:rsidRDefault="00777A8F" w:rsidP="003E0CB2">
      <w:pPr>
        <w:pStyle w:val="FootnoteText"/>
        <w:rPr>
          <w:lang w:val="es-ES"/>
        </w:rPr>
      </w:pPr>
    </w:p>
  </w:footnote>
  <w:footnote w:id="8">
    <w:p w:rsidR="00777A8F" w:rsidRPr="008842CE" w:rsidRDefault="00777A8F" w:rsidP="003E0CB2">
      <w:pPr>
        <w:pStyle w:val="FootnoteText"/>
        <w:jc w:val="both"/>
      </w:pPr>
    </w:p>
  </w:footnote>
  <w:footnote w:id="9">
    <w:p w:rsidR="00777A8F" w:rsidRPr="008842CE" w:rsidRDefault="00777A8F" w:rsidP="003E0CB2">
      <w:pPr>
        <w:pStyle w:val="FootnoteText"/>
        <w:jc w:val="both"/>
      </w:pPr>
    </w:p>
  </w:footnote>
  <w:footnote w:id="10">
    <w:p w:rsidR="00777A8F" w:rsidRPr="00D3436F" w:rsidRDefault="00777A8F" w:rsidP="003E0CB2">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1">
    <w:p w:rsidR="00777A8F" w:rsidRPr="00402BC3" w:rsidRDefault="00777A8F" w:rsidP="003E0CB2">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77A8F" w:rsidRPr="00552088" w:rsidRDefault="00777A8F" w:rsidP="003E0CB2">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77A8F" w:rsidRPr="00D3436F" w:rsidRDefault="00777A8F" w:rsidP="003E0CB2">
      <w:pPr>
        <w:pStyle w:val="FootnoteText"/>
        <w:rPr>
          <w:lang w:val="hy-AM"/>
        </w:rPr>
      </w:pPr>
    </w:p>
  </w:footnote>
  <w:footnote w:id="12">
    <w:p w:rsidR="00777A8F" w:rsidRPr="008842CE" w:rsidRDefault="00777A8F" w:rsidP="003E0CB2">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777A8F" w:rsidRPr="00D3436F" w:rsidRDefault="00777A8F" w:rsidP="003E0CB2">
      <w:pPr>
        <w:pStyle w:val="FootnoteText"/>
        <w:rPr>
          <w:lang w:val="hy-AM"/>
        </w:rPr>
      </w:pPr>
    </w:p>
  </w:footnote>
  <w:footnote w:id="13">
    <w:p w:rsidR="00777A8F" w:rsidRPr="00D3436F" w:rsidRDefault="00777A8F" w:rsidP="003E0CB2">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777A8F" w:rsidRPr="008842CE" w:rsidRDefault="00777A8F" w:rsidP="003E0CB2">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77A8F" w:rsidRPr="00D3436F" w:rsidRDefault="00777A8F" w:rsidP="003E0CB2">
      <w:pPr>
        <w:pStyle w:val="FootnoteText"/>
        <w:rPr>
          <w:lang w:val="hy-AM"/>
        </w:rPr>
      </w:pPr>
    </w:p>
  </w:footnote>
  <w:footnote w:id="15">
    <w:p w:rsidR="00777A8F" w:rsidRPr="00B01107" w:rsidRDefault="00777A8F" w:rsidP="003E0CB2">
      <w:pPr>
        <w:pStyle w:val="FootnoteText"/>
        <w:widowControl w:val="0"/>
        <w:jc w:val="both"/>
        <w:rPr>
          <w:rFonts w:ascii="GHEA Grapalat" w:hAnsi="GHEA Grapalat"/>
          <w:i/>
          <w:sz w:val="16"/>
          <w:szCs w:val="16"/>
        </w:rPr>
      </w:pPr>
      <w:r w:rsidRPr="00B0110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6">
    <w:p w:rsidR="00777A8F" w:rsidRPr="00B01107" w:rsidRDefault="00777A8F" w:rsidP="003E0CB2">
      <w:pPr>
        <w:pStyle w:val="FootnoteText"/>
        <w:widowControl w:val="0"/>
        <w:jc w:val="both"/>
        <w:rPr>
          <w:rFonts w:ascii="GHEA Grapalat" w:hAnsi="GHEA Grapalat"/>
          <w:i/>
          <w:sz w:val="16"/>
          <w:szCs w:val="16"/>
        </w:rPr>
      </w:pPr>
      <w:r w:rsidRPr="00B01107">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w:t>
      </w:r>
      <w:r w:rsidRPr="00B01107">
        <w:rPr>
          <w:rFonts w:ascii="GHEA Grapalat" w:hAnsi="GHEA Grapalat"/>
          <w:i/>
          <w:sz w:val="16"/>
          <w:szCs w:val="16"/>
        </w:rPr>
        <w:t>соглашения в случае предусмотрения финансовых средств.</w:t>
      </w:r>
    </w:p>
  </w:footnote>
  <w:footnote w:id="17">
    <w:p w:rsidR="00777A8F" w:rsidRPr="008842CE" w:rsidRDefault="00777A8F" w:rsidP="003E0CB2">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17E51D4"/>
    <w:multiLevelType w:val="hybridMultilevel"/>
    <w:tmpl w:val="2E6A0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5"/>
  </w:num>
  <w:num w:numId="13">
    <w:abstractNumId w:val="23"/>
  </w:num>
  <w:num w:numId="14">
    <w:abstractNumId w:val="11"/>
  </w:num>
  <w:num w:numId="15">
    <w:abstractNumId w:val="24"/>
  </w:num>
  <w:num w:numId="16">
    <w:abstractNumId w:val="12"/>
  </w:num>
  <w:num w:numId="17">
    <w:abstractNumId w:val="5"/>
  </w:num>
  <w:num w:numId="18">
    <w:abstractNumId w:val="1"/>
  </w:num>
  <w:num w:numId="19">
    <w:abstractNumId w:val="14"/>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6"/>
  </w:num>
  <w:num w:numId="23">
    <w:abstractNumId w:val="17"/>
  </w:num>
  <w:num w:numId="24">
    <w:abstractNumId w:val="15"/>
  </w:num>
  <w:num w:numId="25">
    <w:abstractNumId w:val="10"/>
  </w:num>
  <w:num w:numId="26">
    <w:abstractNumId w:val="3"/>
  </w:num>
  <w:num w:numId="27">
    <w:abstractNumId w:val="2"/>
  </w:num>
  <w:num w:numId="28">
    <w:abstractNumId w:val="0"/>
  </w:num>
  <w:num w:numId="29">
    <w:abstractNumId w:val="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CB2"/>
    <w:rsid w:val="00000A9F"/>
    <w:rsid w:val="0005488B"/>
    <w:rsid w:val="00056FEA"/>
    <w:rsid w:val="000B71DB"/>
    <w:rsid w:val="001033C1"/>
    <w:rsid w:val="00111C13"/>
    <w:rsid w:val="00141B2D"/>
    <w:rsid w:val="001450D1"/>
    <w:rsid w:val="00156306"/>
    <w:rsid w:val="00156A48"/>
    <w:rsid w:val="00157FC3"/>
    <w:rsid w:val="001639DB"/>
    <w:rsid w:val="0016764E"/>
    <w:rsid w:val="001701D4"/>
    <w:rsid w:val="00171F01"/>
    <w:rsid w:val="001746B4"/>
    <w:rsid w:val="001A6178"/>
    <w:rsid w:val="001D729A"/>
    <w:rsid w:val="001E3254"/>
    <w:rsid w:val="001F05BB"/>
    <w:rsid w:val="001F77D8"/>
    <w:rsid w:val="00202C07"/>
    <w:rsid w:val="00204DC4"/>
    <w:rsid w:val="002133DF"/>
    <w:rsid w:val="00261F0F"/>
    <w:rsid w:val="00262688"/>
    <w:rsid w:val="002632E9"/>
    <w:rsid w:val="0028315A"/>
    <w:rsid w:val="002C77DE"/>
    <w:rsid w:val="002E1166"/>
    <w:rsid w:val="002E60B9"/>
    <w:rsid w:val="002F53A8"/>
    <w:rsid w:val="003329DC"/>
    <w:rsid w:val="00340D58"/>
    <w:rsid w:val="0039768E"/>
    <w:rsid w:val="003E0CB2"/>
    <w:rsid w:val="003E1ED5"/>
    <w:rsid w:val="003E7920"/>
    <w:rsid w:val="004378E7"/>
    <w:rsid w:val="00444C01"/>
    <w:rsid w:val="00482F0F"/>
    <w:rsid w:val="00484200"/>
    <w:rsid w:val="004A4298"/>
    <w:rsid w:val="004B5D24"/>
    <w:rsid w:val="004F6CCB"/>
    <w:rsid w:val="00504D41"/>
    <w:rsid w:val="005164FD"/>
    <w:rsid w:val="0052673E"/>
    <w:rsid w:val="00584150"/>
    <w:rsid w:val="00596916"/>
    <w:rsid w:val="00597BE1"/>
    <w:rsid w:val="005C6010"/>
    <w:rsid w:val="005D7A43"/>
    <w:rsid w:val="005E2099"/>
    <w:rsid w:val="006262ED"/>
    <w:rsid w:val="00627CF5"/>
    <w:rsid w:val="00630FA0"/>
    <w:rsid w:val="00640C42"/>
    <w:rsid w:val="006559FF"/>
    <w:rsid w:val="00664BA1"/>
    <w:rsid w:val="00676781"/>
    <w:rsid w:val="006831BB"/>
    <w:rsid w:val="006851DC"/>
    <w:rsid w:val="0069218C"/>
    <w:rsid w:val="006B713D"/>
    <w:rsid w:val="006C0458"/>
    <w:rsid w:val="006C71DB"/>
    <w:rsid w:val="006E3007"/>
    <w:rsid w:val="007504BB"/>
    <w:rsid w:val="007534A2"/>
    <w:rsid w:val="0076388D"/>
    <w:rsid w:val="007743EB"/>
    <w:rsid w:val="00777A8F"/>
    <w:rsid w:val="00794AFC"/>
    <w:rsid w:val="007B391D"/>
    <w:rsid w:val="007B6C00"/>
    <w:rsid w:val="007C1C2F"/>
    <w:rsid w:val="007E3410"/>
    <w:rsid w:val="007F1E03"/>
    <w:rsid w:val="008219DA"/>
    <w:rsid w:val="0083333D"/>
    <w:rsid w:val="00852D22"/>
    <w:rsid w:val="00853404"/>
    <w:rsid w:val="008665ED"/>
    <w:rsid w:val="008731DB"/>
    <w:rsid w:val="008B2C01"/>
    <w:rsid w:val="008C2A3F"/>
    <w:rsid w:val="008D04CF"/>
    <w:rsid w:val="008D19F0"/>
    <w:rsid w:val="008F17EA"/>
    <w:rsid w:val="0090033A"/>
    <w:rsid w:val="00920556"/>
    <w:rsid w:val="0092494D"/>
    <w:rsid w:val="009413AE"/>
    <w:rsid w:val="009413C1"/>
    <w:rsid w:val="00952830"/>
    <w:rsid w:val="00984154"/>
    <w:rsid w:val="0099678A"/>
    <w:rsid w:val="009B4939"/>
    <w:rsid w:val="009B77D0"/>
    <w:rsid w:val="009C720B"/>
    <w:rsid w:val="009D5692"/>
    <w:rsid w:val="00A24069"/>
    <w:rsid w:val="00A46DBC"/>
    <w:rsid w:val="00A47EDD"/>
    <w:rsid w:val="00A7714E"/>
    <w:rsid w:val="00A80FD8"/>
    <w:rsid w:val="00A840C2"/>
    <w:rsid w:val="00A86C2E"/>
    <w:rsid w:val="00A97068"/>
    <w:rsid w:val="00AA762B"/>
    <w:rsid w:val="00AC146E"/>
    <w:rsid w:val="00AD0A05"/>
    <w:rsid w:val="00AF7D0D"/>
    <w:rsid w:val="00B01107"/>
    <w:rsid w:val="00B17792"/>
    <w:rsid w:val="00B26DA5"/>
    <w:rsid w:val="00B42246"/>
    <w:rsid w:val="00B43841"/>
    <w:rsid w:val="00B6698A"/>
    <w:rsid w:val="00B737AA"/>
    <w:rsid w:val="00B75EE1"/>
    <w:rsid w:val="00BA09B2"/>
    <w:rsid w:val="00BB4E4B"/>
    <w:rsid w:val="00BD1E85"/>
    <w:rsid w:val="00C02D08"/>
    <w:rsid w:val="00C03578"/>
    <w:rsid w:val="00C1413E"/>
    <w:rsid w:val="00C70382"/>
    <w:rsid w:val="00C70657"/>
    <w:rsid w:val="00C8427B"/>
    <w:rsid w:val="00C849FF"/>
    <w:rsid w:val="00C904B2"/>
    <w:rsid w:val="00C959F2"/>
    <w:rsid w:val="00CA37BB"/>
    <w:rsid w:val="00CC432E"/>
    <w:rsid w:val="00CC6EA9"/>
    <w:rsid w:val="00CD6BFF"/>
    <w:rsid w:val="00D03DA3"/>
    <w:rsid w:val="00D21361"/>
    <w:rsid w:val="00D25072"/>
    <w:rsid w:val="00D27987"/>
    <w:rsid w:val="00D47E0E"/>
    <w:rsid w:val="00D53B08"/>
    <w:rsid w:val="00D85D2D"/>
    <w:rsid w:val="00D86A45"/>
    <w:rsid w:val="00D978EC"/>
    <w:rsid w:val="00DB1546"/>
    <w:rsid w:val="00DF1AF9"/>
    <w:rsid w:val="00E05C03"/>
    <w:rsid w:val="00E06B42"/>
    <w:rsid w:val="00E37F53"/>
    <w:rsid w:val="00E468F6"/>
    <w:rsid w:val="00E57142"/>
    <w:rsid w:val="00E61489"/>
    <w:rsid w:val="00E81CD7"/>
    <w:rsid w:val="00E94D3F"/>
    <w:rsid w:val="00E97F65"/>
    <w:rsid w:val="00EA40F2"/>
    <w:rsid w:val="00EB1131"/>
    <w:rsid w:val="00EC3F8A"/>
    <w:rsid w:val="00EC4D95"/>
    <w:rsid w:val="00EC7487"/>
    <w:rsid w:val="00ED1709"/>
    <w:rsid w:val="00F442B3"/>
    <w:rsid w:val="00F47462"/>
    <w:rsid w:val="00F53CF7"/>
    <w:rsid w:val="00F65A50"/>
    <w:rsid w:val="00F73994"/>
    <w:rsid w:val="00F966AA"/>
    <w:rsid w:val="00FA2EFF"/>
    <w:rsid w:val="00FE3105"/>
    <w:rsid w:val="00FE59E4"/>
    <w:rsid w:val="00FE6E3B"/>
    <w:rsid w:val="00FF2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D5234F-50BD-4DF9-9C0A-FCEDE1E1B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B2"/>
    <w:pPr>
      <w:spacing w:after="0" w:line="240" w:lineRule="auto"/>
    </w:pPr>
    <w:rPr>
      <w:rFonts w:ascii="Times New Roman" w:eastAsia="Times New Roman" w:hAnsi="Times New Roman" w:cs="Times New Roman"/>
      <w:sz w:val="24"/>
      <w:szCs w:val="24"/>
      <w:lang w:eastAsia="ru-RU" w:bidi="ru-RU"/>
    </w:rPr>
  </w:style>
  <w:style w:type="paragraph" w:styleId="Heading1">
    <w:name w:val="heading 1"/>
    <w:basedOn w:val="Normal"/>
    <w:next w:val="Normal"/>
    <w:link w:val="Heading1Char"/>
    <w:qFormat/>
    <w:rsid w:val="003E0CB2"/>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3E0CB2"/>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3E0CB2"/>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3E0CB2"/>
    <w:pPr>
      <w:keepNext/>
      <w:outlineLvl w:val="3"/>
    </w:pPr>
    <w:rPr>
      <w:rFonts w:ascii="Arial LatArm" w:hAnsi="Arial LatArm"/>
      <w:i/>
      <w:sz w:val="18"/>
      <w:szCs w:val="20"/>
    </w:rPr>
  </w:style>
  <w:style w:type="paragraph" w:styleId="Heading5">
    <w:name w:val="heading 5"/>
    <w:basedOn w:val="Normal"/>
    <w:next w:val="Normal"/>
    <w:link w:val="Heading5Char"/>
    <w:qFormat/>
    <w:rsid w:val="003E0CB2"/>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3E0CB2"/>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3E0CB2"/>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3E0CB2"/>
    <w:pPr>
      <w:keepNext/>
      <w:outlineLvl w:val="7"/>
    </w:pPr>
    <w:rPr>
      <w:rFonts w:ascii="Times Armenian" w:hAnsi="Times Armenian"/>
      <w:i/>
      <w:sz w:val="20"/>
      <w:szCs w:val="20"/>
    </w:rPr>
  </w:style>
  <w:style w:type="paragraph" w:styleId="Heading9">
    <w:name w:val="heading 9"/>
    <w:basedOn w:val="Normal"/>
    <w:next w:val="Normal"/>
    <w:link w:val="Heading9Char"/>
    <w:qFormat/>
    <w:rsid w:val="003E0CB2"/>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0CB2"/>
    <w:rPr>
      <w:rFonts w:ascii="Arial Armenian" w:eastAsia="Times New Roman" w:hAnsi="Arial Armenian" w:cs="Times New Roman"/>
      <w:sz w:val="28"/>
      <w:szCs w:val="20"/>
      <w:lang w:eastAsia="ru-RU" w:bidi="ru-RU"/>
    </w:rPr>
  </w:style>
  <w:style w:type="character" w:customStyle="1" w:styleId="Heading2Char">
    <w:name w:val="Heading 2 Char"/>
    <w:basedOn w:val="DefaultParagraphFont"/>
    <w:link w:val="Heading2"/>
    <w:rsid w:val="003E0CB2"/>
    <w:rPr>
      <w:rFonts w:ascii="Arial LatArm" w:eastAsia="Times New Roman" w:hAnsi="Arial LatArm" w:cs="Times New Roman"/>
      <w:b/>
      <w:color w:val="0000FF"/>
      <w:sz w:val="20"/>
      <w:szCs w:val="20"/>
      <w:lang w:eastAsia="ru-RU" w:bidi="ru-RU"/>
    </w:rPr>
  </w:style>
  <w:style w:type="character" w:customStyle="1" w:styleId="Heading3Char">
    <w:name w:val="Heading 3 Char"/>
    <w:basedOn w:val="DefaultParagraphFont"/>
    <w:link w:val="Heading3"/>
    <w:rsid w:val="003E0CB2"/>
    <w:rPr>
      <w:rFonts w:ascii="Arial LatArm" w:eastAsia="Times New Roman" w:hAnsi="Arial LatArm" w:cs="Times New Roman"/>
      <w:i/>
      <w:sz w:val="20"/>
      <w:szCs w:val="20"/>
      <w:lang w:eastAsia="ru-RU" w:bidi="ru-RU"/>
    </w:rPr>
  </w:style>
  <w:style w:type="character" w:customStyle="1" w:styleId="Heading4Char">
    <w:name w:val="Heading 4 Char"/>
    <w:basedOn w:val="DefaultParagraphFont"/>
    <w:link w:val="Heading4"/>
    <w:rsid w:val="003E0CB2"/>
    <w:rPr>
      <w:rFonts w:ascii="Arial LatArm" w:eastAsia="Times New Roman" w:hAnsi="Arial LatArm" w:cs="Times New Roman"/>
      <w:i/>
      <w:sz w:val="18"/>
      <w:szCs w:val="20"/>
      <w:lang w:eastAsia="ru-RU" w:bidi="ru-RU"/>
    </w:rPr>
  </w:style>
  <w:style w:type="character" w:customStyle="1" w:styleId="Heading5Char">
    <w:name w:val="Heading 5 Char"/>
    <w:basedOn w:val="DefaultParagraphFont"/>
    <w:link w:val="Heading5"/>
    <w:rsid w:val="003E0CB2"/>
    <w:rPr>
      <w:rFonts w:ascii="Arial LatArm" w:eastAsia="Times New Roman" w:hAnsi="Arial LatArm" w:cs="Times New Roman"/>
      <w:b/>
      <w:sz w:val="26"/>
      <w:szCs w:val="20"/>
      <w:lang w:eastAsia="ru-RU" w:bidi="ru-RU"/>
    </w:rPr>
  </w:style>
  <w:style w:type="character" w:customStyle="1" w:styleId="Heading6Char">
    <w:name w:val="Heading 6 Char"/>
    <w:basedOn w:val="DefaultParagraphFont"/>
    <w:link w:val="Heading6"/>
    <w:rsid w:val="003E0CB2"/>
    <w:rPr>
      <w:rFonts w:ascii="Arial LatArm" w:eastAsia="Times New Roman" w:hAnsi="Arial LatArm" w:cs="Times New Roman"/>
      <w:b/>
      <w:color w:val="000000"/>
      <w:szCs w:val="20"/>
      <w:lang w:eastAsia="ru-RU" w:bidi="ru-RU"/>
    </w:rPr>
  </w:style>
  <w:style w:type="character" w:customStyle="1" w:styleId="Heading7Char">
    <w:name w:val="Heading 7 Char"/>
    <w:basedOn w:val="DefaultParagraphFont"/>
    <w:link w:val="Heading7"/>
    <w:rsid w:val="003E0CB2"/>
    <w:rPr>
      <w:rFonts w:ascii="Times Armenian" w:eastAsia="Times New Roman" w:hAnsi="Times Armenian" w:cs="Times New Roman"/>
      <w:b/>
      <w:sz w:val="20"/>
      <w:szCs w:val="20"/>
      <w:lang w:eastAsia="ru-RU" w:bidi="ru-RU"/>
    </w:rPr>
  </w:style>
  <w:style w:type="character" w:customStyle="1" w:styleId="Heading8Char">
    <w:name w:val="Heading 8 Char"/>
    <w:basedOn w:val="DefaultParagraphFont"/>
    <w:link w:val="Heading8"/>
    <w:rsid w:val="003E0CB2"/>
    <w:rPr>
      <w:rFonts w:ascii="Times Armenian" w:eastAsia="Times New Roman" w:hAnsi="Times Armenian" w:cs="Times New Roman"/>
      <w:i/>
      <w:sz w:val="20"/>
      <w:szCs w:val="20"/>
      <w:lang w:eastAsia="ru-RU" w:bidi="ru-RU"/>
    </w:rPr>
  </w:style>
  <w:style w:type="character" w:customStyle="1" w:styleId="Heading9Char">
    <w:name w:val="Heading 9 Char"/>
    <w:basedOn w:val="DefaultParagraphFont"/>
    <w:link w:val="Heading9"/>
    <w:rsid w:val="003E0CB2"/>
    <w:rPr>
      <w:rFonts w:ascii="Times Armenian" w:eastAsia="Times New Roman" w:hAnsi="Times Armenian" w:cs="Times New Roman"/>
      <w:b/>
      <w:color w:val="000000"/>
      <w:szCs w:val="20"/>
      <w:lang w:eastAsia="ru-RU" w:bidi="ru-RU"/>
    </w:rPr>
  </w:style>
  <w:style w:type="paragraph" w:styleId="BodyTextIndent">
    <w:name w:val="Body Text Indent"/>
    <w:aliases w:val=" Char, Char Char Char Char,Char Char Char Char"/>
    <w:basedOn w:val="Normal"/>
    <w:link w:val="BodyTextIndentChar"/>
    <w:rsid w:val="003E0CB2"/>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3E0CB2"/>
    <w:rPr>
      <w:rFonts w:ascii="Arial LatArm" w:eastAsia="Times New Roman" w:hAnsi="Arial LatArm" w:cs="Times New Roman"/>
      <w:i/>
      <w:sz w:val="20"/>
      <w:szCs w:val="20"/>
      <w:lang w:eastAsia="ru-RU" w:bidi="ru-RU"/>
    </w:rPr>
  </w:style>
  <w:style w:type="paragraph" w:styleId="Footer">
    <w:name w:val="footer"/>
    <w:basedOn w:val="Normal"/>
    <w:link w:val="FooterChar"/>
    <w:uiPriority w:val="99"/>
    <w:rsid w:val="003E0CB2"/>
    <w:pPr>
      <w:tabs>
        <w:tab w:val="center" w:pos="4320"/>
        <w:tab w:val="right" w:pos="8640"/>
      </w:tabs>
    </w:pPr>
    <w:rPr>
      <w:sz w:val="20"/>
      <w:szCs w:val="20"/>
    </w:rPr>
  </w:style>
  <w:style w:type="character" w:customStyle="1" w:styleId="FooterChar">
    <w:name w:val="Footer Char"/>
    <w:basedOn w:val="DefaultParagraphFont"/>
    <w:link w:val="Footer"/>
    <w:uiPriority w:val="99"/>
    <w:rsid w:val="003E0CB2"/>
    <w:rPr>
      <w:rFonts w:ascii="Times New Roman" w:eastAsia="Times New Roman" w:hAnsi="Times New Roman" w:cs="Times New Roman"/>
      <w:sz w:val="20"/>
      <w:szCs w:val="20"/>
      <w:lang w:eastAsia="ru-RU" w:bidi="ru-RU"/>
    </w:rPr>
  </w:style>
  <w:style w:type="paragraph" w:styleId="BodyTextIndent3">
    <w:name w:val="Body Text Indent 3"/>
    <w:basedOn w:val="Normal"/>
    <w:link w:val="BodyTextIndent3Char"/>
    <w:rsid w:val="003E0CB2"/>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3E0CB2"/>
    <w:rPr>
      <w:rFonts w:ascii="Times Armenian" w:eastAsia="Times New Roman" w:hAnsi="Times Armenian" w:cs="Times New Roman"/>
      <w:sz w:val="20"/>
      <w:szCs w:val="20"/>
      <w:lang w:eastAsia="ru-RU" w:bidi="ru-RU"/>
    </w:rPr>
  </w:style>
  <w:style w:type="paragraph" w:styleId="BodyText2">
    <w:name w:val="Body Text 2"/>
    <w:basedOn w:val="Normal"/>
    <w:link w:val="BodyText2Char"/>
    <w:rsid w:val="003E0CB2"/>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3E0CB2"/>
    <w:rPr>
      <w:rFonts w:ascii="Arial LatArm" w:eastAsia="Times New Roman" w:hAnsi="Arial LatArm" w:cs="Times New Roman"/>
      <w:sz w:val="20"/>
      <w:szCs w:val="20"/>
      <w:lang w:eastAsia="ru-RU" w:bidi="ru-RU"/>
    </w:rPr>
  </w:style>
  <w:style w:type="paragraph" w:styleId="BodyTextIndent2">
    <w:name w:val="Body Text Indent 2"/>
    <w:basedOn w:val="Normal"/>
    <w:link w:val="BodyTextIndent2Char"/>
    <w:rsid w:val="003E0CB2"/>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3E0CB2"/>
    <w:rPr>
      <w:rFonts w:ascii="Baltica" w:eastAsia="Times New Roman" w:hAnsi="Baltica" w:cs="Times New Roman"/>
      <w:sz w:val="20"/>
      <w:szCs w:val="20"/>
      <w:lang w:eastAsia="ru-RU" w:bidi="ru-RU"/>
    </w:rPr>
  </w:style>
  <w:style w:type="paragraph" w:customStyle="1" w:styleId="Char">
    <w:name w:val="Char"/>
    <w:basedOn w:val="Normal"/>
    <w:semiHidden/>
    <w:rsid w:val="003E0CB2"/>
    <w:pPr>
      <w:spacing w:after="160" w:line="360" w:lineRule="auto"/>
      <w:ind w:firstLine="709"/>
      <w:jc w:val="both"/>
    </w:pPr>
    <w:rPr>
      <w:rFonts w:ascii="Arial AMU" w:hAnsi="Arial AMU" w:cs="Arial"/>
      <w:sz w:val="22"/>
      <w:szCs w:val="20"/>
    </w:rPr>
  </w:style>
  <w:style w:type="paragraph" w:customStyle="1" w:styleId="Default">
    <w:name w:val="Default"/>
    <w:rsid w:val="003E0CB2"/>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BalloonText">
    <w:name w:val="Balloon Text"/>
    <w:basedOn w:val="Normal"/>
    <w:link w:val="BalloonTextChar"/>
    <w:rsid w:val="003E0CB2"/>
    <w:rPr>
      <w:rFonts w:ascii="Tahoma" w:hAnsi="Tahoma"/>
      <w:sz w:val="16"/>
      <w:szCs w:val="16"/>
    </w:rPr>
  </w:style>
  <w:style w:type="character" w:customStyle="1" w:styleId="BalloonTextChar">
    <w:name w:val="Balloon Text Char"/>
    <w:basedOn w:val="DefaultParagraphFont"/>
    <w:link w:val="BalloonText"/>
    <w:rsid w:val="003E0CB2"/>
    <w:rPr>
      <w:rFonts w:ascii="Tahoma" w:eastAsia="Times New Roman" w:hAnsi="Tahoma" w:cs="Times New Roman"/>
      <w:sz w:val="16"/>
      <w:szCs w:val="16"/>
      <w:lang w:eastAsia="ru-RU" w:bidi="ru-RU"/>
    </w:rPr>
  </w:style>
  <w:style w:type="character" w:styleId="Hyperlink">
    <w:name w:val="Hyperlink"/>
    <w:rsid w:val="003E0CB2"/>
    <w:rPr>
      <w:color w:val="0000FF"/>
      <w:u w:val="single"/>
    </w:rPr>
  </w:style>
  <w:style w:type="character" w:customStyle="1" w:styleId="CharChar1">
    <w:name w:val="Char Char1"/>
    <w:locked/>
    <w:rsid w:val="003E0CB2"/>
    <w:rPr>
      <w:rFonts w:ascii="Arial LatArm" w:hAnsi="Arial LatArm"/>
      <w:i/>
      <w:lang w:val="ru-RU" w:eastAsia="ru-RU" w:bidi="ru-RU"/>
    </w:rPr>
  </w:style>
  <w:style w:type="paragraph" w:styleId="BodyText">
    <w:name w:val="Body Text"/>
    <w:basedOn w:val="Normal"/>
    <w:link w:val="BodyTextChar"/>
    <w:rsid w:val="003E0CB2"/>
    <w:pPr>
      <w:spacing w:after="120"/>
    </w:pPr>
  </w:style>
  <w:style w:type="character" w:customStyle="1" w:styleId="BodyTextChar">
    <w:name w:val="Body Text Char"/>
    <w:basedOn w:val="DefaultParagraphFont"/>
    <w:link w:val="BodyText"/>
    <w:rsid w:val="003E0CB2"/>
    <w:rPr>
      <w:rFonts w:ascii="Times New Roman" w:eastAsia="Times New Roman" w:hAnsi="Times New Roman" w:cs="Times New Roman"/>
      <w:sz w:val="24"/>
      <w:szCs w:val="24"/>
      <w:lang w:eastAsia="ru-RU" w:bidi="ru-RU"/>
    </w:rPr>
  </w:style>
  <w:style w:type="paragraph" w:styleId="Index1">
    <w:name w:val="index 1"/>
    <w:basedOn w:val="Normal"/>
    <w:next w:val="Normal"/>
    <w:autoRedefine/>
    <w:semiHidden/>
    <w:rsid w:val="003E0CB2"/>
    <w:pPr>
      <w:ind w:left="240" w:hanging="240"/>
    </w:pPr>
  </w:style>
  <w:style w:type="paragraph" w:styleId="IndexHeading">
    <w:name w:val="index heading"/>
    <w:basedOn w:val="Normal"/>
    <w:next w:val="Index1"/>
    <w:semiHidden/>
    <w:rsid w:val="003E0CB2"/>
    <w:rPr>
      <w:sz w:val="20"/>
      <w:szCs w:val="20"/>
    </w:rPr>
  </w:style>
  <w:style w:type="paragraph" w:styleId="Header">
    <w:name w:val="header"/>
    <w:basedOn w:val="Normal"/>
    <w:link w:val="HeaderChar"/>
    <w:rsid w:val="003E0CB2"/>
    <w:pPr>
      <w:tabs>
        <w:tab w:val="center" w:pos="4153"/>
        <w:tab w:val="right" w:pos="8306"/>
      </w:tabs>
    </w:pPr>
    <w:rPr>
      <w:sz w:val="20"/>
      <w:szCs w:val="20"/>
    </w:rPr>
  </w:style>
  <w:style w:type="character" w:customStyle="1" w:styleId="HeaderChar">
    <w:name w:val="Header Char"/>
    <w:basedOn w:val="DefaultParagraphFont"/>
    <w:link w:val="Header"/>
    <w:rsid w:val="003E0CB2"/>
    <w:rPr>
      <w:rFonts w:ascii="Times New Roman" w:eastAsia="Times New Roman" w:hAnsi="Times New Roman" w:cs="Times New Roman"/>
      <w:sz w:val="20"/>
      <w:szCs w:val="20"/>
      <w:lang w:eastAsia="ru-RU" w:bidi="ru-RU"/>
    </w:rPr>
  </w:style>
  <w:style w:type="paragraph" w:styleId="BodyText3">
    <w:name w:val="Body Text 3"/>
    <w:basedOn w:val="Normal"/>
    <w:link w:val="BodyText3Char"/>
    <w:rsid w:val="003E0CB2"/>
    <w:pPr>
      <w:jc w:val="both"/>
    </w:pPr>
    <w:rPr>
      <w:rFonts w:ascii="Arial LatArm" w:hAnsi="Arial LatArm"/>
      <w:sz w:val="20"/>
      <w:szCs w:val="20"/>
    </w:rPr>
  </w:style>
  <w:style w:type="character" w:customStyle="1" w:styleId="BodyText3Char">
    <w:name w:val="Body Text 3 Char"/>
    <w:basedOn w:val="DefaultParagraphFont"/>
    <w:link w:val="BodyText3"/>
    <w:rsid w:val="003E0CB2"/>
    <w:rPr>
      <w:rFonts w:ascii="Arial LatArm" w:eastAsia="Times New Roman" w:hAnsi="Arial LatArm" w:cs="Times New Roman"/>
      <w:sz w:val="20"/>
      <w:szCs w:val="20"/>
      <w:lang w:eastAsia="ru-RU" w:bidi="ru-RU"/>
    </w:rPr>
  </w:style>
  <w:style w:type="paragraph" w:styleId="Title">
    <w:name w:val="Title"/>
    <w:basedOn w:val="Normal"/>
    <w:link w:val="TitleChar"/>
    <w:qFormat/>
    <w:rsid w:val="003E0CB2"/>
    <w:pPr>
      <w:jc w:val="center"/>
    </w:pPr>
    <w:rPr>
      <w:rFonts w:ascii="Arial Armenian" w:hAnsi="Arial Armenian"/>
      <w:szCs w:val="20"/>
    </w:rPr>
  </w:style>
  <w:style w:type="character" w:customStyle="1" w:styleId="TitleChar">
    <w:name w:val="Title Char"/>
    <w:basedOn w:val="DefaultParagraphFont"/>
    <w:link w:val="Title"/>
    <w:rsid w:val="003E0CB2"/>
    <w:rPr>
      <w:rFonts w:ascii="Arial Armenian" w:eastAsia="Times New Roman" w:hAnsi="Arial Armenian" w:cs="Times New Roman"/>
      <w:sz w:val="24"/>
      <w:szCs w:val="20"/>
      <w:lang w:eastAsia="ru-RU" w:bidi="ru-RU"/>
    </w:rPr>
  </w:style>
  <w:style w:type="character" w:styleId="PageNumber">
    <w:name w:val="page number"/>
    <w:basedOn w:val="DefaultParagraphFont"/>
    <w:rsid w:val="003E0CB2"/>
  </w:style>
  <w:style w:type="paragraph" w:styleId="FootnoteText">
    <w:name w:val="footnote text"/>
    <w:basedOn w:val="Normal"/>
    <w:link w:val="FootnoteTextChar"/>
    <w:semiHidden/>
    <w:rsid w:val="003E0CB2"/>
    <w:rPr>
      <w:rFonts w:ascii="Times Armenian" w:hAnsi="Times Armenian"/>
      <w:sz w:val="20"/>
      <w:szCs w:val="20"/>
    </w:rPr>
  </w:style>
  <w:style w:type="character" w:customStyle="1" w:styleId="FootnoteTextChar">
    <w:name w:val="Footnote Text Char"/>
    <w:basedOn w:val="DefaultParagraphFont"/>
    <w:link w:val="FootnoteText"/>
    <w:semiHidden/>
    <w:rsid w:val="003E0CB2"/>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Normal"/>
    <w:rsid w:val="003E0CB2"/>
    <w:pPr>
      <w:spacing w:after="160" w:line="240" w:lineRule="exact"/>
    </w:pPr>
    <w:rPr>
      <w:rFonts w:ascii="Arial" w:hAnsi="Arial" w:cs="Arial"/>
      <w:sz w:val="20"/>
      <w:szCs w:val="20"/>
    </w:rPr>
  </w:style>
  <w:style w:type="paragraph" w:customStyle="1" w:styleId="norm">
    <w:name w:val="norm"/>
    <w:basedOn w:val="Normal"/>
    <w:rsid w:val="003E0CB2"/>
    <w:pPr>
      <w:spacing w:line="480" w:lineRule="auto"/>
      <w:ind w:firstLine="709"/>
      <w:jc w:val="both"/>
    </w:pPr>
    <w:rPr>
      <w:rFonts w:ascii="Arial Armenian" w:hAnsi="Arial Armenian"/>
      <w:sz w:val="22"/>
      <w:szCs w:val="20"/>
    </w:rPr>
  </w:style>
  <w:style w:type="character" w:customStyle="1" w:styleId="normChar">
    <w:name w:val="norm Char"/>
    <w:locked/>
    <w:rsid w:val="003E0CB2"/>
    <w:rPr>
      <w:rFonts w:ascii="Arial Armenian" w:hAnsi="Arial Armenian"/>
      <w:sz w:val="22"/>
      <w:lang w:val="ru-RU" w:eastAsia="ru-RU" w:bidi="ru-RU"/>
    </w:rPr>
  </w:style>
  <w:style w:type="character" w:customStyle="1" w:styleId="CharCharChar">
    <w:name w:val="Char Char Char"/>
    <w:rsid w:val="003E0CB2"/>
    <w:rPr>
      <w:rFonts w:ascii="Arial LatArm" w:hAnsi="Arial LatArm"/>
      <w:sz w:val="24"/>
      <w:lang w:eastAsia="ru-RU"/>
    </w:rPr>
  </w:style>
  <w:style w:type="paragraph" w:styleId="NormalWeb">
    <w:name w:val="Normal (Web)"/>
    <w:basedOn w:val="Normal"/>
    <w:rsid w:val="003E0CB2"/>
    <w:pPr>
      <w:spacing w:before="100" w:beforeAutospacing="1" w:after="100" w:afterAutospacing="1"/>
    </w:pPr>
  </w:style>
  <w:style w:type="character" w:styleId="Strong">
    <w:name w:val="Strong"/>
    <w:qFormat/>
    <w:rsid w:val="003E0CB2"/>
    <w:rPr>
      <w:b/>
      <w:bCs/>
    </w:rPr>
  </w:style>
  <w:style w:type="character" w:styleId="FootnoteReference">
    <w:name w:val="footnote reference"/>
    <w:semiHidden/>
    <w:rsid w:val="003E0CB2"/>
    <w:rPr>
      <w:vertAlign w:val="superscript"/>
    </w:rPr>
  </w:style>
  <w:style w:type="character" w:customStyle="1" w:styleId="CharChar22">
    <w:name w:val="Char Char22"/>
    <w:rsid w:val="003E0CB2"/>
    <w:rPr>
      <w:rFonts w:ascii="Arial Armenian" w:hAnsi="Arial Armenian"/>
      <w:sz w:val="28"/>
      <w:lang w:val="ru-RU"/>
    </w:rPr>
  </w:style>
  <w:style w:type="character" w:customStyle="1" w:styleId="CharChar20">
    <w:name w:val="Char Char20"/>
    <w:rsid w:val="003E0CB2"/>
    <w:rPr>
      <w:rFonts w:ascii="Times LatArm" w:hAnsi="Times LatArm"/>
      <w:b/>
      <w:sz w:val="28"/>
      <w:lang w:val="ru-RU"/>
    </w:rPr>
  </w:style>
  <w:style w:type="character" w:customStyle="1" w:styleId="CharChar16">
    <w:name w:val="Char Char16"/>
    <w:rsid w:val="003E0CB2"/>
    <w:rPr>
      <w:rFonts w:ascii="Times Armenian" w:hAnsi="Times Armenian"/>
      <w:b/>
      <w:lang w:val="ru-RU"/>
    </w:rPr>
  </w:style>
  <w:style w:type="character" w:customStyle="1" w:styleId="CharChar15">
    <w:name w:val="Char Char15"/>
    <w:rsid w:val="003E0CB2"/>
    <w:rPr>
      <w:rFonts w:ascii="Times Armenian" w:hAnsi="Times Armenian"/>
      <w:i/>
      <w:lang w:val="ru-RU"/>
    </w:rPr>
  </w:style>
  <w:style w:type="character" w:customStyle="1" w:styleId="CharChar13">
    <w:name w:val="Char Char13"/>
    <w:rsid w:val="003E0CB2"/>
    <w:rPr>
      <w:rFonts w:ascii="Arial Armenian" w:hAnsi="Arial Armenian"/>
      <w:lang w:val="ru-RU"/>
    </w:rPr>
  </w:style>
  <w:style w:type="character" w:styleId="CommentReference">
    <w:name w:val="annotation reference"/>
    <w:semiHidden/>
    <w:rsid w:val="003E0CB2"/>
    <w:rPr>
      <w:sz w:val="16"/>
      <w:szCs w:val="16"/>
    </w:rPr>
  </w:style>
  <w:style w:type="paragraph" w:styleId="CommentText">
    <w:name w:val="annotation text"/>
    <w:basedOn w:val="Normal"/>
    <w:link w:val="CommentTextChar"/>
    <w:semiHidden/>
    <w:rsid w:val="003E0CB2"/>
    <w:rPr>
      <w:rFonts w:ascii="Times Armenian" w:hAnsi="Times Armenian"/>
      <w:sz w:val="20"/>
      <w:szCs w:val="20"/>
    </w:rPr>
  </w:style>
  <w:style w:type="character" w:customStyle="1" w:styleId="CommentTextChar">
    <w:name w:val="Comment Text Char"/>
    <w:basedOn w:val="DefaultParagraphFont"/>
    <w:link w:val="CommentText"/>
    <w:semiHidden/>
    <w:rsid w:val="003E0CB2"/>
    <w:rPr>
      <w:rFonts w:ascii="Times Armenian" w:eastAsia="Times New Roman" w:hAnsi="Times Armenian" w:cs="Times New Roman"/>
      <w:sz w:val="20"/>
      <w:szCs w:val="20"/>
      <w:lang w:eastAsia="ru-RU" w:bidi="ru-RU"/>
    </w:rPr>
  </w:style>
  <w:style w:type="paragraph" w:styleId="CommentSubject">
    <w:name w:val="annotation subject"/>
    <w:basedOn w:val="CommentText"/>
    <w:next w:val="CommentText"/>
    <w:link w:val="CommentSubjectChar"/>
    <w:semiHidden/>
    <w:rsid w:val="003E0CB2"/>
    <w:rPr>
      <w:b/>
      <w:bCs/>
    </w:rPr>
  </w:style>
  <w:style w:type="character" w:customStyle="1" w:styleId="CommentSubjectChar">
    <w:name w:val="Comment Subject Char"/>
    <w:basedOn w:val="CommentTextChar"/>
    <w:link w:val="CommentSubject"/>
    <w:semiHidden/>
    <w:rsid w:val="003E0CB2"/>
    <w:rPr>
      <w:rFonts w:ascii="Times Armenian" w:eastAsia="Times New Roman" w:hAnsi="Times Armenian" w:cs="Times New Roman"/>
      <w:b/>
      <w:bCs/>
      <w:sz w:val="20"/>
      <w:szCs w:val="20"/>
      <w:lang w:eastAsia="ru-RU" w:bidi="ru-RU"/>
    </w:rPr>
  </w:style>
  <w:style w:type="paragraph" w:styleId="EndnoteText">
    <w:name w:val="endnote text"/>
    <w:basedOn w:val="Normal"/>
    <w:link w:val="EndnoteTextChar"/>
    <w:semiHidden/>
    <w:rsid w:val="003E0CB2"/>
    <w:rPr>
      <w:rFonts w:ascii="Times Armenian" w:hAnsi="Times Armenian"/>
      <w:sz w:val="20"/>
      <w:szCs w:val="20"/>
    </w:rPr>
  </w:style>
  <w:style w:type="character" w:customStyle="1" w:styleId="EndnoteTextChar">
    <w:name w:val="Endnote Text Char"/>
    <w:basedOn w:val="DefaultParagraphFont"/>
    <w:link w:val="EndnoteText"/>
    <w:semiHidden/>
    <w:rsid w:val="003E0CB2"/>
    <w:rPr>
      <w:rFonts w:ascii="Times Armenian" w:eastAsia="Times New Roman" w:hAnsi="Times Armenian" w:cs="Times New Roman"/>
      <w:sz w:val="20"/>
      <w:szCs w:val="20"/>
      <w:lang w:eastAsia="ru-RU" w:bidi="ru-RU"/>
    </w:rPr>
  </w:style>
  <w:style w:type="character" w:styleId="EndnoteReference">
    <w:name w:val="endnote reference"/>
    <w:semiHidden/>
    <w:rsid w:val="003E0CB2"/>
    <w:rPr>
      <w:vertAlign w:val="superscript"/>
    </w:rPr>
  </w:style>
  <w:style w:type="paragraph" w:styleId="DocumentMap">
    <w:name w:val="Document Map"/>
    <w:basedOn w:val="Normal"/>
    <w:link w:val="DocumentMapChar"/>
    <w:semiHidden/>
    <w:rsid w:val="003E0CB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3E0CB2"/>
    <w:rPr>
      <w:rFonts w:ascii="Tahoma" w:eastAsia="Times New Roman" w:hAnsi="Tahoma" w:cs="Tahoma"/>
      <w:sz w:val="20"/>
      <w:szCs w:val="20"/>
      <w:shd w:val="clear" w:color="auto" w:fill="000080"/>
      <w:lang w:eastAsia="ru-RU" w:bidi="ru-RU"/>
    </w:rPr>
  </w:style>
  <w:style w:type="paragraph" w:styleId="Revision">
    <w:name w:val="Revision"/>
    <w:hidden/>
    <w:semiHidden/>
    <w:rsid w:val="003E0CB2"/>
    <w:pPr>
      <w:spacing w:after="0" w:line="240" w:lineRule="auto"/>
    </w:pPr>
    <w:rPr>
      <w:rFonts w:ascii="Times Armenian" w:eastAsia="Times New Roman" w:hAnsi="Times Armenian" w:cs="Times New Roman"/>
      <w:sz w:val="24"/>
      <w:szCs w:val="20"/>
      <w:lang w:eastAsia="ru-RU" w:bidi="ru-RU"/>
    </w:rPr>
  </w:style>
  <w:style w:type="table" w:styleId="TableGrid">
    <w:name w:val="Table Grid"/>
    <w:basedOn w:val="TableNormal"/>
    <w:uiPriority w:val="39"/>
    <w:rsid w:val="003E0CB2"/>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3E0CB2"/>
    <w:pPr>
      <w:spacing w:after="160" w:line="240" w:lineRule="exact"/>
    </w:pPr>
    <w:rPr>
      <w:rFonts w:ascii="Verdana" w:hAnsi="Verdana"/>
      <w:sz w:val="20"/>
      <w:szCs w:val="20"/>
    </w:rPr>
  </w:style>
  <w:style w:type="paragraph" w:customStyle="1" w:styleId="Style2">
    <w:name w:val="Style2"/>
    <w:basedOn w:val="Normal"/>
    <w:rsid w:val="003E0CB2"/>
    <w:pPr>
      <w:jc w:val="center"/>
    </w:pPr>
    <w:rPr>
      <w:rFonts w:ascii="Arial Armenian" w:hAnsi="Arial Armenian"/>
      <w:w w:val="90"/>
      <w:sz w:val="22"/>
      <w:szCs w:val="20"/>
    </w:rPr>
  </w:style>
  <w:style w:type="character" w:customStyle="1" w:styleId="CharChar23">
    <w:name w:val="Char Char23"/>
    <w:rsid w:val="003E0CB2"/>
    <w:rPr>
      <w:rFonts w:ascii="Arial Armenian" w:hAnsi="Arial Armenian"/>
      <w:sz w:val="28"/>
      <w:lang w:val="ru-RU" w:eastAsia="ru-RU" w:bidi="ru-RU"/>
    </w:rPr>
  </w:style>
  <w:style w:type="character" w:customStyle="1" w:styleId="CharChar21">
    <w:name w:val="Char Char21"/>
    <w:rsid w:val="003E0CB2"/>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3E0CB2"/>
    <w:pPr>
      <w:ind w:left="720"/>
    </w:pPr>
    <w:rPr>
      <w:rFonts w:ascii="Times Armenian" w:hAnsi="Times Armenian"/>
    </w:rPr>
  </w:style>
  <w:style w:type="character" w:customStyle="1" w:styleId="CharChar25">
    <w:name w:val="Char Char25"/>
    <w:rsid w:val="003E0CB2"/>
    <w:rPr>
      <w:rFonts w:ascii="Arial Armenian" w:hAnsi="Arial Armenian"/>
      <w:sz w:val="28"/>
      <w:lang w:val="ru-RU" w:eastAsia="ru-RU" w:bidi="ru-RU"/>
    </w:rPr>
  </w:style>
  <w:style w:type="character" w:customStyle="1" w:styleId="CharChar24">
    <w:name w:val="Char Char24"/>
    <w:rsid w:val="003E0CB2"/>
    <w:rPr>
      <w:rFonts w:ascii="Arial LatArm" w:hAnsi="Arial LatArm"/>
      <w:b/>
      <w:color w:val="0000FF"/>
      <w:lang w:val="ru-RU" w:eastAsia="ru-RU" w:bidi="ru-RU"/>
    </w:rPr>
  </w:style>
  <w:style w:type="paragraph" w:styleId="BlockText">
    <w:name w:val="Block Text"/>
    <w:basedOn w:val="Normal"/>
    <w:rsid w:val="003E0CB2"/>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3E0CB2"/>
    <w:pPr>
      <w:autoSpaceDE w:val="0"/>
      <w:autoSpaceDN w:val="0"/>
      <w:adjustRightInd w:val="0"/>
    </w:pPr>
    <w:rPr>
      <w:rFonts w:ascii="Times Armenian" w:hAnsi="Times Armenian"/>
    </w:rPr>
  </w:style>
  <w:style w:type="paragraph" w:customStyle="1" w:styleId="Normal2">
    <w:name w:val="Normal+2"/>
    <w:basedOn w:val="Normal"/>
    <w:next w:val="Normal"/>
    <w:rsid w:val="003E0CB2"/>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3E0CB2"/>
    <w:pPr>
      <w:widowControl w:val="0"/>
      <w:adjustRightInd w:val="0"/>
      <w:spacing w:after="160" w:line="240" w:lineRule="exact"/>
    </w:pPr>
    <w:rPr>
      <w:sz w:val="20"/>
      <w:szCs w:val="20"/>
    </w:rPr>
  </w:style>
  <w:style w:type="paragraph" w:customStyle="1" w:styleId="xl63">
    <w:name w:val="xl63"/>
    <w:basedOn w:val="Normal"/>
    <w:rsid w:val="003E0C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3E0C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3E0C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3E0C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3E0C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3E0CB2"/>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3E0CB2"/>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3E0CB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3E0CB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3E0CB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3E0CB2"/>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3E0CB2"/>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3E0CB2"/>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3E0CB2"/>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3E0CB2"/>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3E0CB2"/>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3E0CB2"/>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3E0CB2"/>
    <w:pPr>
      <w:spacing w:before="100" w:beforeAutospacing="1" w:after="100" w:afterAutospacing="1"/>
    </w:pPr>
    <w:rPr>
      <w:rFonts w:eastAsia="Arial Unicode MS"/>
      <w:sz w:val="16"/>
      <w:szCs w:val="16"/>
    </w:rPr>
  </w:style>
  <w:style w:type="paragraph" w:customStyle="1" w:styleId="font13">
    <w:name w:val="font13"/>
    <w:basedOn w:val="Normal"/>
    <w:rsid w:val="003E0CB2"/>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3E0CB2"/>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3E0CB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3E0CB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3E0CB2"/>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3E0CB2"/>
    <w:pPr>
      <w:suppressAutoHyphens/>
      <w:spacing w:line="100" w:lineRule="atLeast"/>
    </w:pPr>
    <w:rPr>
      <w:kern w:val="1"/>
      <w:sz w:val="20"/>
      <w:szCs w:val="20"/>
    </w:rPr>
  </w:style>
  <w:style w:type="character" w:styleId="FollowedHyperlink">
    <w:name w:val="FollowedHyperlink"/>
    <w:rsid w:val="003E0CB2"/>
    <w:rPr>
      <w:color w:val="800080"/>
      <w:u w:val="single"/>
    </w:rPr>
  </w:style>
  <w:style w:type="character" w:customStyle="1" w:styleId="CharCharCharChar1">
    <w:name w:val="Char Char Char Char1"/>
    <w:aliases w:val=" Char Char Char Char Char Char"/>
    <w:rsid w:val="003E0CB2"/>
    <w:rPr>
      <w:rFonts w:ascii="Arial LatArm" w:hAnsi="Arial LatArm"/>
      <w:sz w:val="24"/>
      <w:lang w:val="ru-RU" w:eastAsia="ru-RU" w:bidi="ru-RU"/>
    </w:rPr>
  </w:style>
  <w:style w:type="character" w:customStyle="1" w:styleId="CharChar">
    <w:name w:val="Char Char"/>
    <w:locked/>
    <w:rsid w:val="003E0CB2"/>
    <w:rPr>
      <w:lang w:val="ru-RU" w:eastAsia="ru-RU" w:bidi="ru-RU"/>
    </w:rPr>
  </w:style>
  <w:style w:type="paragraph" w:customStyle="1" w:styleId="Char3CharCharChar">
    <w:name w:val="Char3 Char Char Char"/>
    <w:basedOn w:val="Normal"/>
    <w:next w:val="Normal"/>
    <w:semiHidden/>
    <w:rsid w:val="003E0CB2"/>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3E0CB2"/>
    <w:rPr>
      <w:rFonts w:ascii="Times Armenian" w:eastAsia="Times New Roman" w:hAnsi="Times Armenian" w:cs="Times New Roman"/>
      <w:sz w:val="24"/>
      <w:szCs w:val="24"/>
      <w:lang w:eastAsia="ru-RU" w:bidi="ru-RU"/>
    </w:rPr>
  </w:style>
  <w:style w:type="character" w:styleId="Emphasis">
    <w:name w:val="Emphasis"/>
    <w:qFormat/>
    <w:rsid w:val="003E0CB2"/>
    <w:rPr>
      <w:i/>
      <w:iCs/>
    </w:rPr>
  </w:style>
  <w:style w:type="paragraph" w:styleId="HTMLPreformatted">
    <w:name w:val="HTML Preformatted"/>
    <w:basedOn w:val="Normal"/>
    <w:link w:val="HTMLPreformattedChar"/>
    <w:uiPriority w:val="99"/>
    <w:unhideWhenUsed/>
    <w:rsid w:val="00157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157FC3"/>
    <w:rPr>
      <w:rFonts w:ascii="Courier New" w:eastAsia="Times New Roman" w:hAnsi="Courier New" w:cs="Courier New"/>
      <w:sz w:val="20"/>
      <w:szCs w:val="20"/>
      <w:lang w:eastAsia="ru-RU"/>
    </w:rPr>
  </w:style>
  <w:style w:type="character" w:customStyle="1" w:styleId="y2iqfc">
    <w:name w:val="y2iqfc"/>
    <w:basedOn w:val="DefaultParagraphFont"/>
    <w:rsid w:val="00157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32903">
      <w:bodyDiv w:val="1"/>
      <w:marLeft w:val="0"/>
      <w:marRight w:val="0"/>
      <w:marTop w:val="0"/>
      <w:marBottom w:val="0"/>
      <w:divBdr>
        <w:top w:val="none" w:sz="0" w:space="0" w:color="auto"/>
        <w:left w:val="none" w:sz="0" w:space="0" w:color="auto"/>
        <w:bottom w:val="none" w:sz="0" w:space="0" w:color="auto"/>
        <w:right w:val="none" w:sz="0" w:space="0" w:color="auto"/>
      </w:divBdr>
    </w:div>
    <w:div w:id="345988796">
      <w:bodyDiv w:val="1"/>
      <w:marLeft w:val="0"/>
      <w:marRight w:val="0"/>
      <w:marTop w:val="0"/>
      <w:marBottom w:val="0"/>
      <w:divBdr>
        <w:top w:val="none" w:sz="0" w:space="0" w:color="auto"/>
        <w:left w:val="none" w:sz="0" w:space="0" w:color="auto"/>
        <w:bottom w:val="none" w:sz="0" w:space="0" w:color="auto"/>
        <w:right w:val="none" w:sz="0" w:space="0" w:color="auto"/>
      </w:divBdr>
    </w:div>
    <w:div w:id="756947504">
      <w:bodyDiv w:val="1"/>
      <w:marLeft w:val="0"/>
      <w:marRight w:val="0"/>
      <w:marTop w:val="0"/>
      <w:marBottom w:val="0"/>
      <w:divBdr>
        <w:top w:val="none" w:sz="0" w:space="0" w:color="auto"/>
        <w:left w:val="none" w:sz="0" w:space="0" w:color="auto"/>
        <w:bottom w:val="none" w:sz="0" w:space="0" w:color="auto"/>
        <w:right w:val="none" w:sz="0" w:space="0" w:color="auto"/>
      </w:divBdr>
    </w:div>
    <w:div w:id="1088187482">
      <w:bodyDiv w:val="1"/>
      <w:marLeft w:val="0"/>
      <w:marRight w:val="0"/>
      <w:marTop w:val="0"/>
      <w:marBottom w:val="0"/>
      <w:divBdr>
        <w:top w:val="none" w:sz="0" w:space="0" w:color="auto"/>
        <w:left w:val="none" w:sz="0" w:space="0" w:color="auto"/>
        <w:bottom w:val="none" w:sz="0" w:space="0" w:color="auto"/>
        <w:right w:val="none" w:sz="0" w:space="0" w:color="auto"/>
      </w:divBdr>
    </w:div>
    <w:div w:id="1221088757">
      <w:bodyDiv w:val="1"/>
      <w:marLeft w:val="0"/>
      <w:marRight w:val="0"/>
      <w:marTop w:val="0"/>
      <w:marBottom w:val="0"/>
      <w:divBdr>
        <w:top w:val="none" w:sz="0" w:space="0" w:color="auto"/>
        <w:left w:val="none" w:sz="0" w:space="0" w:color="auto"/>
        <w:bottom w:val="none" w:sz="0" w:space="0" w:color="auto"/>
        <w:right w:val="none" w:sz="0" w:space="0" w:color="auto"/>
      </w:divBdr>
    </w:div>
    <w:div w:id="1782214860">
      <w:bodyDiv w:val="1"/>
      <w:marLeft w:val="0"/>
      <w:marRight w:val="0"/>
      <w:marTop w:val="0"/>
      <w:marBottom w:val="0"/>
      <w:divBdr>
        <w:top w:val="none" w:sz="0" w:space="0" w:color="auto"/>
        <w:left w:val="none" w:sz="0" w:space="0" w:color="auto"/>
        <w:bottom w:val="none" w:sz="0" w:space="0" w:color="auto"/>
        <w:right w:val="none" w:sz="0" w:space="0" w:color="auto"/>
      </w:divBdr>
    </w:div>
    <w:div w:id="1870218750">
      <w:bodyDiv w:val="1"/>
      <w:marLeft w:val="0"/>
      <w:marRight w:val="0"/>
      <w:marTop w:val="0"/>
      <w:marBottom w:val="0"/>
      <w:divBdr>
        <w:top w:val="none" w:sz="0" w:space="0" w:color="auto"/>
        <w:left w:val="none" w:sz="0" w:space="0" w:color="auto"/>
        <w:bottom w:val="none" w:sz="0" w:space="0" w:color="auto"/>
        <w:right w:val="none" w:sz="0" w:space="0" w:color="auto"/>
      </w:divBdr>
    </w:div>
    <w:div w:id="195096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D53A0-63A3-4C6F-B707-6152EFC51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81</Pages>
  <Words>20437</Words>
  <Characters>116492</Characters>
  <Application>Microsoft Office Word</Application>
  <DocSecurity>0</DocSecurity>
  <Lines>970</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126</cp:revision>
  <dcterms:created xsi:type="dcterms:W3CDTF">2021-04-08T13:09:00Z</dcterms:created>
  <dcterms:modified xsi:type="dcterms:W3CDTF">2022-03-28T08:00:00Z</dcterms:modified>
</cp:coreProperties>
</file>