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85CFB"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2E43CECB" w14:textId="77777777"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0F7381">
        <w:rPr>
          <w:rFonts w:ascii="GHEA Grapalat" w:hAnsi="GHEA Grapalat"/>
          <w:i w:val="0"/>
          <w:sz w:val="24"/>
          <w:szCs w:val="24"/>
        </w:rPr>
        <w:t>ЗАПРОСА КОТИРОВКИ</w:t>
      </w:r>
      <w:r w:rsidR="00BA7128">
        <w:rPr>
          <w:rStyle w:val="af6"/>
          <w:rFonts w:ascii="GHEA Grapalat" w:hAnsi="GHEA Grapalat"/>
          <w:i w:val="0"/>
          <w:sz w:val="24"/>
          <w:szCs w:val="24"/>
        </w:rPr>
        <w:footnoteReference w:customMarkFollows="1" w:id="1"/>
        <w:t>*</w:t>
      </w:r>
    </w:p>
    <w:p w14:paraId="7A6111C4"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14:paraId="78F38C1A" w14:textId="42FAABE4"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C25DB3">
        <w:rPr>
          <w:rFonts w:ascii="GHEA Grapalat" w:hAnsi="GHEA Grapalat"/>
          <w:i w:val="0"/>
          <w:sz w:val="24"/>
          <w:szCs w:val="24"/>
          <w:lang w:val="hy-AM"/>
        </w:rPr>
        <w:t>1</w:t>
      </w:r>
      <w:r w:rsidR="00BE60BE">
        <w:rPr>
          <w:rFonts w:ascii="GHEA Grapalat" w:hAnsi="GHEA Grapalat"/>
          <w:i w:val="0"/>
          <w:sz w:val="24"/>
          <w:szCs w:val="24"/>
          <w:lang w:val="hy-AM"/>
        </w:rPr>
        <w:t>9</w:t>
      </w:r>
      <w:r w:rsidRPr="009044F1">
        <w:rPr>
          <w:rFonts w:ascii="GHEA Grapalat" w:hAnsi="GHEA Grapalat"/>
          <w:i w:val="0"/>
          <w:sz w:val="24"/>
          <w:szCs w:val="24"/>
        </w:rPr>
        <w:t>" "</w:t>
      </w:r>
      <w:r w:rsidR="00C25DB3" w:rsidRPr="00C25DB3">
        <w:rPr>
          <w:rFonts w:ascii="GHEA Grapalat" w:hAnsi="GHEA Grapalat"/>
          <w:i w:val="0"/>
          <w:sz w:val="24"/>
          <w:szCs w:val="24"/>
        </w:rPr>
        <w:t>март</w:t>
      </w:r>
      <w:r w:rsidRPr="009044F1">
        <w:rPr>
          <w:rFonts w:ascii="GHEA Grapalat" w:hAnsi="GHEA Grapalat"/>
          <w:i w:val="0"/>
          <w:sz w:val="24"/>
          <w:szCs w:val="24"/>
        </w:rPr>
        <w:t>" 20</w:t>
      </w:r>
      <w:r w:rsidR="000F7381">
        <w:rPr>
          <w:rFonts w:ascii="GHEA Grapalat" w:hAnsi="GHEA Grapalat"/>
          <w:i w:val="0"/>
          <w:sz w:val="24"/>
          <w:szCs w:val="24"/>
          <w:lang w:val="hy-AM"/>
        </w:rPr>
        <w:t>2</w:t>
      </w:r>
      <w:r w:rsidR="00BE60BE">
        <w:rPr>
          <w:rFonts w:ascii="GHEA Grapalat" w:hAnsi="GHEA Grapalat"/>
          <w:i w:val="0"/>
          <w:sz w:val="24"/>
          <w:szCs w:val="24"/>
          <w:lang w:val="hy-AM"/>
        </w:rPr>
        <w:t>5</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0F7381" w:rsidRPr="000F7381">
        <w:rPr>
          <w:rFonts w:ascii="GHEA Grapalat" w:hAnsi="GHEA Grapalat"/>
          <w:i w:val="0"/>
          <w:sz w:val="24"/>
          <w:szCs w:val="24"/>
        </w:rPr>
        <w:t xml:space="preserve"> </w:t>
      </w:r>
      <w:r w:rsidR="000F7381" w:rsidRPr="007509BC">
        <w:rPr>
          <w:rFonts w:ascii="GHEA Grapalat" w:hAnsi="GHEA Grapalat"/>
          <w:i w:val="0"/>
          <w:sz w:val="24"/>
          <w:szCs w:val="24"/>
          <w:lang w:val="en-US"/>
        </w:rPr>
        <w:t>N</w:t>
      </w:r>
      <w:r w:rsidR="000F7381" w:rsidRPr="007509BC">
        <w:rPr>
          <w:rFonts w:ascii="GHEA Grapalat" w:hAnsi="GHEA Grapalat"/>
          <w:i w:val="0"/>
          <w:sz w:val="24"/>
          <w:szCs w:val="24"/>
        </w:rPr>
        <w:t>1</w:t>
      </w:r>
      <w:r w:rsidRPr="009044F1">
        <w:rPr>
          <w:rFonts w:ascii="GHEA Grapalat" w:hAnsi="GHEA Grapalat"/>
          <w:i w:val="0"/>
          <w:sz w:val="24"/>
          <w:szCs w:val="24"/>
        </w:rPr>
        <w:t xml:space="preserve">" </w:t>
      </w:r>
    </w:p>
    <w:p w14:paraId="3252C40C" w14:textId="524C0E2D"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proofErr w:type="gramStart"/>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42EFE" w:rsidRPr="009044F1">
        <w:rPr>
          <w:rFonts w:ascii="GHEA Grapalat" w:hAnsi="GHEA Grapalat"/>
          <w:i w:val="0"/>
          <w:sz w:val="24"/>
          <w:szCs w:val="24"/>
        </w:rPr>
        <w:t xml:space="preserve"> </w:t>
      </w:r>
      <w:r w:rsidR="0003011C">
        <w:rPr>
          <w:rFonts w:ascii="GHEA Grapalat" w:hAnsi="GHEA Grapalat"/>
          <w:i w:val="0"/>
          <w:sz w:val="24"/>
          <w:szCs w:val="24"/>
        </w:rPr>
        <w:t>SHMAHKS</w:t>
      </w:r>
      <w:proofErr w:type="gramEnd"/>
      <w:r w:rsidR="0003011C">
        <w:rPr>
          <w:rFonts w:ascii="GHEA Grapalat" w:hAnsi="GHEA Grapalat"/>
          <w:i w:val="0"/>
          <w:sz w:val="24"/>
          <w:szCs w:val="24"/>
        </w:rPr>
        <w:t>-GH-APZB-25/08</w:t>
      </w:r>
    </w:p>
    <w:p w14:paraId="2C37CAEA" w14:textId="77777777" w:rsidR="0091042F" w:rsidRPr="009044F1" w:rsidRDefault="0091042F" w:rsidP="00B46D58">
      <w:pPr>
        <w:pStyle w:val="a3"/>
        <w:widowControl w:val="0"/>
        <w:spacing w:after="160" w:line="240" w:lineRule="auto"/>
        <w:rPr>
          <w:rFonts w:ascii="GHEA Grapalat" w:hAnsi="GHEA Grapalat"/>
          <w:i w:val="0"/>
          <w:sz w:val="24"/>
          <w:szCs w:val="24"/>
        </w:rPr>
      </w:pPr>
    </w:p>
    <w:p w14:paraId="73704294" w14:textId="77777777" w:rsidR="000F7381" w:rsidRPr="007509BC" w:rsidRDefault="00642EFE" w:rsidP="000F7381">
      <w:pPr>
        <w:pStyle w:val="a3"/>
        <w:widowControl w:val="0"/>
        <w:spacing w:line="240" w:lineRule="auto"/>
        <w:ind w:firstLine="709"/>
        <w:jc w:val="left"/>
        <w:rPr>
          <w:rFonts w:ascii="GHEA Grapalat" w:hAnsi="GHEA Grapalat"/>
          <w:i w:val="0"/>
          <w:sz w:val="16"/>
          <w:szCs w:val="16"/>
        </w:rPr>
      </w:pPr>
      <w:r w:rsidRPr="009044F1">
        <w:rPr>
          <w:rFonts w:ascii="GHEA Grapalat" w:hAnsi="GHEA Grapalat"/>
          <w:i w:val="0"/>
          <w:sz w:val="24"/>
          <w:szCs w:val="24"/>
        </w:rPr>
        <w:t xml:space="preserve">Заказчик </w:t>
      </w:r>
      <w:r w:rsidR="00FC71BC">
        <w:rPr>
          <w:rFonts w:ascii="GHEA Grapalat" w:hAnsi="GHEA Grapalat"/>
          <w:i w:val="0"/>
          <w:spacing w:val="6"/>
          <w:sz w:val="24"/>
          <w:szCs w:val="24"/>
          <w:lang w:val="hy-AM"/>
        </w:rPr>
        <w:t>«</w:t>
      </w:r>
      <w:r w:rsidR="00435E88" w:rsidRPr="00FC71BC">
        <w:rPr>
          <w:rFonts w:ascii="GHEA Grapalat" w:hAnsi="GHEA Grapalat"/>
          <w:i w:val="0"/>
          <w:spacing w:val="6"/>
          <w:sz w:val="24"/>
          <w:szCs w:val="24"/>
          <w:lang w:val="hy-AM"/>
        </w:rPr>
        <w:t xml:space="preserve">Коммунальная служба Ашоцк» </w:t>
      </w:r>
      <w:r w:rsidR="00435E88" w:rsidRPr="00FC71BC">
        <w:rPr>
          <w:rFonts w:ascii="GHEA Grapalat" w:hAnsi="GHEA Grapalat"/>
          <w:i w:val="0"/>
          <w:spacing w:val="6"/>
          <w:sz w:val="22"/>
          <w:szCs w:val="22"/>
          <w:lang w:val="hy-AM"/>
        </w:rPr>
        <w:t>СНКО</w:t>
      </w:r>
      <w:r w:rsidR="000F7381" w:rsidRPr="007509BC">
        <w:rPr>
          <w:rFonts w:ascii="GHEA Grapalat" w:hAnsi="GHEA Grapalat"/>
          <w:i w:val="0"/>
          <w:sz w:val="24"/>
          <w:szCs w:val="24"/>
        </w:rPr>
        <w:t>, находящийся по адресу:</w:t>
      </w:r>
      <w:r w:rsidR="000F7381" w:rsidRPr="007509BC">
        <w:rPr>
          <w:rFonts w:ascii="GHEA Grapalat" w:hAnsi="GHEA Grapalat"/>
          <w:i w:val="0"/>
          <w:iCs/>
          <w:sz w:val="24"/>
          <w:szCs w:val="24"/>
        </w:rPr>
        <w:t xml:space="preserve"> РА</w:t>
      </w:r>
      <w:r w:rsidR="000F7381" w:rsidRPr="007509BC">
        <w:rPr>
          <w:rFonts w:ascii="GHEA Grapalat" w:hAnsi="GHEA Grapalat"/>
          <w:lang w:val="hy-AM"/>
        </w:rPr>
        <w:t xml:space="preserve"> </w:t>
      </w:r>
      <w:r w:rsidR="000F7381" w:rsidRPr="007509BC">
        <w:rPr>
          <w:rFonts w:ascii="GHEA Grapalat" w:hAnsi="GHEA Grapalat"/>
          <w:i w:val="0"/>
          <w:sz w:val="24"/>
          <w:szCs w:val="24"/>
        </w:rPr>
        <w:t xml:space="preserve">Ширакская область, </w:t>
      </w:r>
      <w:proofErr w:type="spellStart"/>
      <w:proofErr w:type="gramStart"/>
      <w:r w:rsidR="00435E88">
        <w:rPr>
          <w:rFonts w:ascii="GHEA Grapalat" w:hAnsi="GHEA Grapalat"/>
          <w:i w:val="0"/>
          <w:sz w:val="24"/>
          <w:szCs w:val="24"/>
        </w:rPr>
        <w:t>Ашоцк</w:t>
      </w:r>
      <w:proofErr w:type="spellEnd"/>
      <w:r w:rsidR="00435E88">
        <w:rPr>
          <w:rFonts w:ascii="GHEA Grapalat" w:hAnsi="GHEA Grapalat"/>
          <w:i w:val="0"/>
          <w:sz w:val="24"/>
          <w:szCs w:val="24"/>
        </w:rPr>
        <w:t xml:space="preserve">  Площадь</w:t>
      </w:r>
      <w:proofErr w:type="gramEnd"/>
      <w:r w:rsidR="00435E88">
        <w:rPr>
          <w:rFonts w:ascii="GHEA Grapalat" w:hAnsi="GHEA Grapalat"/>
          <w:i w:val="0"/>
          <w:sz w:val="24"/>
          <w:szCs w:val="24"/>
        </w:rPr>
        <w:t xml:space="preserve"> 1 корпус</w:t>
      </w:r>
      <w:r w:rsidR="000F7381">
        <w:rPr>
          <w:rFonts w:ascii="GHEA Grapalat" w:hAnsi="GHEA Grapalat"/>
          <w:i w:val="0"/>
          <w:sz w:val="24"/>
          <w:szCs w:val="24"/>
        </w:rPr>
        <w:t xml:space="preserve">   </w:t>
      </w:r>
      <w:r w:rsidR="000F7381" w:rsidRPr="007509BC">
        <w:rPr>
          <w:rFonts w:ascii="GHEA Grapalat" w:hAnsi="GHEA Grapalat"/>
          <w:i w:val="0"/>
          <w:sz w:val="16"/>
          <w:szCs w:val="16"/>
        </w:rPr>
        <w:t xml:space="preserve"> </w:t>
      </w:r>
      <w:r w:rsidR="000F7381" w:rsidRPr="007509BC">
        <w:rPr>
          <w:rFonts w:ascii="GHEA Grapalat" w:hAnsi="GHEA Grapalat"/>
          <w:i w:val="0"/>
          <w:sz w:val="24"/>
          <w:szCs w:val="24"/>
        </w:rPr>
        <w:t>объявляет запрос котировки, который проводится одним этапом.</w:t>
      </w:r>
    </w:p>
    <w:p w14:paraId="34B72439" w14:textId="77777777" w:rsidR="00782D60" w:rsidRPr="00782D60" w:rsidRDefault="00A20B69" w:rsidP="000F7381">
      <w:pPr>
        <w:pStyle w:val="a3"/>
        <w:widowControl w:val="0"/>
        <w:spacing w:line="240" w:lineRule="auto"/>
        <w:ind w:firstLine="709"/>
        <w:jc w:val="left"/>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70F56D4E" w14:textId="6C2073C0" w:rsidR="00341A74" w:rsidRPr="003A1EBB" w:rsidRDefault="00435E88" w:rsidP="00B46D58">
      <w:pPr>
        <w:pStyle w:val="a3"/>
        <w:widowControl w:val="0"/>
        <w:spacing w:line="240" w:lineRule="auto"/>
        <w:ind w:firstLine="0"/>
        <w:rPr>
          <w:rFonts w:ascii="GHEA Grapalat" w:hAnsi="GHEA Grapalat"/>
          <w:i w:val="0"/>
          <w:sz w:val="24"/>
          <w:szCs w:val="24"/>
        </w:rPr>
      </w:pPr>
      <w:r>
        <w:rPr>
          <w:rFonts w:ascii="GHEA Grapalat" w:hAnsi="GHEA Grapalat"/>
          <w:b/>
          <w:bCs/>
          <w:i w:val="0"/>
          <w:sz w:val="24"/>
          <w:szCs w:val="24"/>
          <w:lang w:val="hy-AM"/>
        </w:rPr>
        <w:t>«</w:t>
      </w:r>
      <w:r w:rsidR="0003011C">
        <w:rPr>
          <w:rFonts w:ascii="GHEA Grapalat" w:hAnsi="GHEA Grapalat"/>
          <w:b/>
          <w:bCs/>
          <w:i w:val="0"/>
          <w:sz w:val="24"/>
          <w:szCs w:val="24"/>
        </w:rPr>
        <w:t>Дизельное топливо летнее и бензин обычный</w:t>
      </w:r>
      <w:r>
        <w:rPr>
          <w:rFonts w:ascii="GHEA Grapalat" w:hAnsi="GHEA Grapalat"/>
          <w:b/>
          <w:bCs/>
          <w:i w:val="0"/>
          <w:sz w:val="24"/>
          <w:szCs w:val="24"/>
        </w:rPr>
        <w:t>»</w:t>
      </w:r>
      <w:r w:rsidR="000F7381" w:rsidRPr="000F7381">
        <w:rPr>
          <w:rFonts w:ascii="GHEA Grapalat" w:hAnsi="GHEA Grapalat"/>
          <w:i w:val="0"/>
          <w:sz w:val="24"/>
          <w:szCs w:val="24"/>
        </w:rPr>
        <w:t xml:space="preserve"> </w:t>
      </w:r>
      <w:r w:rsidR="00782D60">
        <w:rPr>
          <w:rFonts w:ascii="GHEA Grapalat" w:hAnsi="GHEA Grapalat"/>
          <w:i w:val="0"/>
          <w:sz w:val="24"/>
          <w:szCs w:val="24"/>
        </w:rPr>
        <w:t xml:space="preserve"> (далее — договор).</w:t>
      </w:r>
    </w:p>
    <w:p w14:paraId="126F37EF" w14:textId="77777777" w:rsidR="00311076" w:rsidRPr="003A1EBB" w:rsidRDefault="00782D60" w:rsidP="00E12D09">
      <w:pPr>
        <w:pStyle w:val="a3"/>
        <w:widowControl w:val="0"/>
        <w:spacing w:after="160" w:line="240" w:lineRule="auto"/>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3A1EBB">
        <w:rPr>
          <w:rFonts w:ascii="GHEA Grapalat" w:hAnsi="GHEA Grapalat"/>
          <w:i w:val="0"/>
          <w:sz w:val="16"/>
          <w:szCs w:val="16"/>
        </w:rPr>
        <w:t xml:space="preserve"> </w:t>
      </w:r>
      <w:r w:rsidRPr="00782D60">
        <w:rPr>
          <w:rFonts w:ascii="GHEA Grapalat" w:hAnsi="GHEA Grapalat"/>
          <w:i w:val="0"/>
          <w:sz w:val="16"/>
          <w:szCs w:val="16"/>
        </w:rPr>
        <w:t>товара</w:t>
      </w:r>
    </w:p>
    <w:p w14:paraId="4FC18332"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4DD2F7EB" w14:textId="77777777" w:rsidR="001E6506" w:rsidRPr="00F677F1"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317DDBA6" w14:textId="77777777"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44602AA6" w14:textId="77777777"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3850F6C0" w14:textId="77777777" w:rsidR="003F6ED1" w:rsidRPr="000F11E5" w:rsidRDefault="003F6ED1" w:rsidP="003F6ED1">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w:t>
      </w:r>
      <w:r w:rsidR="000F7381">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14:paraId="55C781B9" w14:textId="1379D652" w:rsidR="003F6ED1" w:rsidRPr="00A34EB7" w:rsidRDefault="003F6ED1" w:rsidP="00A34EB7">
      <w:pPr>
        <w:pStyle w:val="a3"/>
        <w:widowControl w:val="0"/>
        <w:spacing w:line="240" w:lineRule="auto"/>
        <w:ind w:firstLine="0"/>
        <w:rPr>
          <w:rFonts w:ascii="GHEA Grapalat" w:hAnsi="GHEA Grapalat"/>
          <w:i w:val="0"/>
          <w:sz w:val="24"/>
          <w:szCs w:val="24"/>
        </w:rPr>
      </w:pPr>
      <w:r w:rsidRPr="00BA5771">
        <w:rPr>
          <w:rFonts w:ascii="GHEA Grapalat" w:hAnsi="GHEA Grapalat"/>
          <w:i w:val="0"/>
          <w:sz w:val="24"/>
          <w:szCs w:val="24"/>
        </w:rPr>
        <w:t>_</w:t>
      </w:r>
      <w:r w:rsidR="00C42473" w:rsidRPr="00C42473">
        <w:rPr>
          <w:rFonts w:ascii="GHEA Grapalat" w:hAnsi="GHEA Grapalat"/>
          <w:i w:val="0"/>
          <w:sz w:val="24"/>
          <w:szCs w:val="24"/>
        </w:rPr>
        <w:t xml:space="preserve"> </w:t>
      </w:r>
      <w:proofErr w:type="spellStart"/>
      <w:proofErr w:type="gramStart"/>
      <w:r w:rsidR="00435E88">
        <w:rPr>
          <w:rFonts w:ascii="GHEA Grapalat" w:hAnsi="GHEA Grapalat"/>
          <w:i w:val="0"/>
          <w:sz w:val="24"/>
          <w:szCs w:val="24"/>
        </w:rPr>
        <w:t>Ашоцк</w:t>
      </w:r>
      <w:proofErr w:type="spellEnd"/>
      <w:r w:rsidR="00435E88">
        <w:rPr>
          <w:rFonts w:ascii="GHEA Grapalat" w:hAnsi="GHEA Grapalat"/>
          <w:i w:val="0"/>
          <w:sz w:val="24"/>
          <w:szCs w:val="24"/>
        </w:rPr>
        <w:t xml:space="preserve">  Площадь</w:t>
      </w:r>
      <w:proofErr w:type="gramEnd"/>
      <w:r w:rsidR="00435E88">
        <w:rPr>
          <w:rFonts w:ascii="GHEA Grapalat" w:hAnsi="GHEA Grapalat"/>
          <w:i w:val="0"/>
          <w:sz w:val="24"/>
          <w:szCs w:val="24"/>
        </w:rPr>
        <w:t xml:space="preserve"> 1 корпус</w:t>
      </w:r>
      <w:r w:rsidR="00C42473">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00A34EB7">
        <w:rPr>
          <w:rFonts w:ascii="GHEA Grapalat" w:hAnsi="GHEA Grapalat"/>
          <w:i w:val="0"/>
          <w:sz w:val="24"/>
          <w:szCs w:val="24"/>
          <w:u w:val="single"/>
          <w:lang w:val="hy-AM"/>
        </w:rPr>
        <w:t>11։00</w:t>
      </w:r>
      <w:r w:rsidR="00C42473">
        <w:rPr>
          <w:rFonts w:ascii="GHEA Grapalat" w:hAnsi="GHEA Grapalat"/>
          <w:i w:val="0"/>
          <w:sz w:val="24"/>
          <w:szCs w:val="24"/>
          <w:lang w:val="hy-AM"/>
        </w:rPr>
        <w:t xml:space="preserve"> </w:t>
      </w:r>
      <w:r w:rsidRPr="000F0CA8">
        <w:rPr>
          <w:rFonts w:ascii="GHEA Grapalat" w:hAnsi="GHEA Grapalat"/>
          <w:i w:val="0"/>
          <w:sz w:val="24"/>
          <w:szCs w:val="24"/>
        </w:rPr>
        <w:t>часов _</w:t>
      </w:r>
      <w:r w:rsidR="00C42473">
        <w:rPr>
          <w:rFonts w:ascii="GHEA Grapalat" w:hAnsi="GHEA Grapalat"/>
          <w:i w:val="0"/>
          <w:sz w:val="24"/>
          <w:szCs w:val="24"/>
          <w:lang w:val="hy-AM"/>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61C87956" w14:textId="13EE0CF0" w:rsidR="003F6ED1" w:rsidRPr="000F11E5" w:rsidRDefault="003F6ED1" w:rsidP="001516B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spellStart"/>
      <w:proofErr w:type="gramStart"/>
      <w:r w:rsidR="00435E88">
        <w:rPr>
          <w:rFonts w:ascii="GHEA Grapalat" w:hAnsi="GHEA Grapalat"/>
          <w:i w:val="0"/>
          <w:sz w:val="24"/>
          <w:szCs w:val="24"/>
        </w:rPr>
        <w:t>Ашоцк</w:t>
      </w:r>
      <w:proofErr w:type="spellEnd"/>
      <w:r w:rsidR="00435E88">
        <w:rPr>
          <w:rFonts w:ascii="GHEA Grapalat" w:hAnsi="GHEA Grapalat"/>
          <w:i w:val="0"/>
          <w:sz w:val="24"/>
          <w:szCs w:val="24"/>
        </w:rPr>
        <w:t xml:space="preserve">  Площадь</w:t>
      </w:r>
      <w:proofErr w:type="gramEnd"/>
      <w:r w:rsidR="00435E88">
        <w:rPr>
          <w:rFonts w:ascii="GHEA Grapalat" w:hAnsi="GHEA Grapalat"/>
          <w:i w:val="0"/>
          <w:sz w:val="24"/>
          <w:szCs w:val="24"/>
        </w:rPr>
        <w:t xml:space="preserve"> 1 корпус</w:t>
      </w:r>
      <w:r w:rsidRPr="000F0CA8">
        <w:rPr>
          <w:rFonts w:ascii="GHEA Grapalat" w:hAnsi="GHEA Grapalat"/>
          <w:i w:val="0"/>
          <w:sz w:val="24"/>
          <w:szCs w:val="24"/>
        </w:rPr>
        <w:t>, в __</w:t>
      </w:r>
      <w:r w:rsidR="00A34EB7">
        <w:rPr>
          <w:rFonts w:ascii="GHEA Grapalat" w:hAnsi="GHEA Grapalat"/>
          <w:i w:val="0"/>
          <w:sz w:val="24"/>
          <w:szCs w:val="24"/>
          <w:u w:val="single"/>
          <w:lang w:val="hy-AM"/>
        </w:rPr>
        <w:t>11։00</w:t>
      </w:r>
      <w:r>
        <w:rPr>
          <w:rFonts w:ascii="GHEA Grapalat" w:hAnsi="GHEA Grapalat"/>
          <w:i w:val="0"/>
          <w:sz w:val="24"/>
          <w:szCs w:val="24"/>
        </w:rPr>
        <w:t>_ часов "</w:t>
      </w:r>
      <w:r w:rsidR="007C3DB9" w:rsidRPr="00BE60BE">
        <w:rPr>
          <w:rFonts w:ascii="GHEA Grapalat" w:hAnsi="GHEA Grapalat"/>
          <w:i w:val="0"/>
          <w:sz w:val="24"/>
          <w:szCs w:val="24"/>
        </w:rPr>
        <w:t>2</w:t>
      </w:r>
      <w:r w:rsidR="0003011C">
        <w:rPr>
          <w:rFonts w:ascii="GHEA Grapalat" w:hAnsi="GHEA Grapalat"/>
          <w:i w:val="0"/>
          <w:sz w:val="24"/>
          <w:szCs w:val="24"/>
          <w:lang w:val="hy-AM"/>
        </w:rPr>
        <w:t>6</w:t>
      </w:r>
      <w:r>
        <w:rPr>
          <w:rFonts w:ascii="GHEA Grapalat" w:hAnsi="GHEA Grapalat"/>
          <w:i w:val="0"/>
          <w:sz w:val="24"/>
          <w:szCs w:val="24"/>
        </w:rPr>
        <w:t>" "</w:t>
      </w:r>
      <w:r w:rsidR="00A34EB7" w:rsidRPr="00A34EB7">
        <w:rPr>
          <w:rFonts w:ascii="GHEA Grapalat" w:hAnsi="GHEA Grapalat"/>
          <w:i w:val="0"/>
          <w:sz w:val="24"/>
          <w:szCs w:val="24"/>
        </w:rPr>
        <w:t>март</w:t>
      </w:r>
      <w:r>
        <w:rPr>
          <w:rFonts w:ascii="GHEA Grapalat" w:hAnsi="GHEA Grapalat"/>
          <w:i w:val="0"/>
          <w:sz w:val="24"/>
          <w:szCs w:val="24"/>
        </w:rPr>
        <w:t>" "</w:t>
      </w:r>
      <w:r w:rsidR="00C42473">
        <w:rPr>
          <w:rFonts w:ascii="GHEA Grapalat" w:hAnsi="GHEA Grapalat"/>
          <w:i w:val="0"/>
          <w:sz w:val="24"/>
          <w:szCs w:val="24"/>
          <w:lang w:val="hy-AM"/>
        </w:rPr>
        <w:t>202</w:t>
      </w:r>
      <w:r w:rsidR="0003011C">
        <w:rPr>
          <w:rFonts w:ascii="GHEA Grapalat" w:hAnsi="GHEA Grapalat"/>
          <w:i w:val="0"/>
          <w:sz w:val="24"/>
          <w:szCs w:val="24"/>
          <w:lang w:val="hy-AM"/>
        </w:rPr>
        <w:t>5</w:t>
      </w:r>
      <w:r>
        <w:rPr>
          <w:rFonts w:ascii="GHEA Grapalat" w:hAnsi="GHEA Grapalat"/>
          <w:i w:val="0"/>
          <w:sz w:val="24"/>
          <w:szCs w:val="24"/>
        </w:rPr>
        <w:t>".</w:t>
      </w:r>
    </w:p>
    <w:p w14:paraId="62E3BDFE" w14:textId="77777777" w:rsidR="002C09AA" w:rsidRPr="001B32D9" w:rsidRDefault="002C09AA" w:rsidP="002C09AA">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55FCACBD" w14:textId="77777777"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597BA4FA" w14:textId="017D935F" w:rsidR="00C42473" w:rsidRPr="007509BC" w:rsidRDefault="00A532B9" w:rsidP="00C42473">
      <w:pPr>
        <w:pStyle w:val="a3"/>
        <w:widowControl w:val="0"/>
        <w:spacing w:line="240" w:lineRule="auto"/>
        <w:ind w:firstLine="0"/>
        <w:rPr>
          <w:rFonts w:ascii="GHEA Grapalat" w:hAnsi="GHEA Grapalat"/>
          <w:i w:val="0"/>
          <w:iCs/>
          <w:sz w:val="32"/>
          <w:szCs w:val="32"/>
        </w:rPr>
      </w:pPr>
      <w:r>
        <w:rPr>
          <w:rFonts w:ascii="GHEA Grapalat" w:hAnsi="GHEA Grapalat"/>
          <w:i w:val="0"/>
          <w:iCs/>
          <w:sz w:val="24"/>
          <w:szCs w:val="24"/>
        </w:rPr>
        <w:t>Лиана Саакян</w:t>
      </w:r>
    </w:p>
    <w:p w14:paraId="7774EE3F" w14:textId="44C9E8A7" w:rsidR="00C42473" w:rsidRPr="007509BC" w:rsidRDefault="00C42473" w:rsidP="00C42473">
      <w:pPr>
        <w:pStyle w:val="a3"/>
        <w:widowControl w:val="0"/>
        <w:spacing w:after="160" w:line="240" w:lineRule="auto"/>
        <w:ind w:left="1701" w:firstLine="0"/>
        <w:jc w:val="left"/>
        <w:rPr>
          <w:rFonts w:ascii="GHEA Grapalat" w:hAnsi="GHEA Grapalat"/>
          <w:i w:val="0"/>
          <w:sz w:val="24"/>
          <w:szCs w:val="24"/>
          <w:u w:val="single"/>
        </w:rPr>
      </w:pPr>
      <w:r w:rsidRPr="007509BC">
        <w:rPr>
          <w:rFonts w:ascii="GHEA Grapalat" w:hAnsi="GHEA Grapalat"/>
          <w:i w:val="0"/>
          <w:sz w:val="24"/>
          <w:szCs w:val="24"/>
        </w:rPr>
        <w:t xml:space="preserve">Телефон </w:t>
      </w:r>
      <w:r w:rsidRPr="007509BC">
        <w:rPr>
          <w:rFonts w:ascii="GHEA Grapalat" w:hAnsi="GHEA Grapalat"/>
          <w:i w:val="0"/>
          <w:iCs/>
          <w:lang w:val="hy-AM"/>
        </w:rPr>
        <w:t xml:space="preserve">+374 </w:t>
      </w:r>
      <w:r w:rsidR="00A532B9">
        <w:rPr>
          <w:rFonts w:ascii="GHEA Grapalat" w:hAnsi="GHEA Grapalat"/>
          <w:i w:val="0"/>
          <w:iCs/>
          <w:lang w:val="hy-AM"/>
        </w:rPr>
        <w:t>44</w:t>
      </w:r>
      <w:r w:rsidRPr="007509BC">
        <w:rPr>
          <w:rFonts w:ascii="GHEA Grapalat" w:hAnsi="GHEA Grapalat"/>
          <w:i w:val="0"/>
          <w:iCs/>
          <w:lang w:val="hy-AM"/>
        </w:rPr>
        <w:t xml:space="preserve"> 99 33 31</w:t>
      </w:r>
    </w:p>
    <w:p w14:paraId="5BE4E883" w14:textId="77777777" w:rsidR="00C42473" w:rsidRPr="007509BC" w:rsidRDefault="00C42473" w:rsidP="00C42473">
      <w:pPr>
        <w:pStyle w:val="a3"/>
        <w:widowControl w:val="0"/>
        <w:spacing w:after="160" w:line="240" w:lineRule="auto"/>
        <w:ind w:left="1701" w:firstLine="0"/>
        <w:jc w:val="left"/>
        <w:rPr>
          <w:rFonts w:ascii="GHEA Grapalat" w:hAnsi="GHEA Grapalat"/>
          <w:i w:val="0"/>
          <w:iCs/>
          <w:sz w:val="24"/>
          <w:szCs w:val="24"/>
          <w:u w:val="single"/>
        </w:rPr>
      </w:pPr>
      <w:r w:rsidRPr="007509BC">
        <w:rPr>
          <w:rFonts w:ascii="GHEA Grapalat" w:hAnsi="GHEA Grapalat"/>
          <w:i w:val="0"/>
          <w:sz w:val="24"/>
          <w:szCs w:val="24"/>
        </w:rPr>
        <w:t xml:space="preserve">Электронная почта </w:t>
      </w:r>
      <w:hyperlink r:id="rId8" w:history="1">
        <w:r w:rsidRPr="007509BC">
          <w:rPr>
            <w:rStyle w:val="a9"/>
            <w:rFonts w:ascii="GHEA Grapalat" w:hAnsi="GHEA Grapalat"/>
            <w:i w:val="0"/>
            <w:iCs/>
            <w:lang w:val="af-ZA"/>
          </w:rPr>
          <w:t>smartbidcons@gmail.com</w:t>
        </w:r>
      </w:hyperlink>
    </w:p>
    <w:p w14:paraId="77B8CCB8" w14:textId="77777777" w:rsidR="00915A97" w:rsidRPr="00D5443D" w:rsidRDefault="00C42473" w:rsidP="003B095D">
      <w:pPr>
        <w:pStyle w:val="a3"/>
        <w:widowControl w:val="0"/>
        <w:spacing w:after="160" w:line="240" w:lineRule="auto"/>
        <w:ind w:hanging="1418"/>
        <w:jc w:val="center"/>
        <w:rPr>
          <w:rFonts w:ascii="GHEA Grapalat" w:hAnsi="GHEA Grapalat"/>
          <w:i w:val="0"/>
          <w:sz w:val="16"/>
          <w:szCs w:val="16"/>
        </w:rPr>
      </w:pPr>
      <w:r w:rsidRPr="007509BC">
        <w:rPr>
          <w:rFonts w:ascii="GHEA Grapalat" w:hAnsi="GHEA Grapalat"/>
          <w:i w:val="0"/>
          <w:sz w:val="24"/>
          <w:szCs w:val="24"/>
        </w:rPr>
        <w:t xml:space="preserve">Заказчик </w:t>
      </w:r>
      <w:r w:rsidRPr="00253684">
        <w:rPr>
          <w:rFonts w:ascii="GHEA Grapalat" w:hAnsi="GHEA Grapalat"/>
          <w:iCs/>
          <w:spacing w:val="6"/>
          <w:lang w:val="hy-AM"/>
        </w:rPr>
        <w:t>«</w:t>
      </w:r>
      <w:r w:rsidR="00FC71BC">
        <w:rPr>
          <w:rFonts w:ascii="GHEA Grapalat" w:hAnsi="GHEA Grapalat"/>
          <w:i w:val="0"/>
          <w:iCs/>
          <w:sz w:val="24"/>
          <w:szCs w:val="24"/>
          <w:lang w:val="hy-AM"/>
        </w:rPr>
        <w:t>Коммунальная служба Ашоцк» СНКО</w:t>
      </w:r>
      <w:r w:rsidRPr="007509BC">
        <w:rPr>
          <w:rFonts w:ascii="GHEA Grapalat" w:hAnsi="GHEA Grapalat" w:cs="Sylfaen"/>
          <w:b/>
        </w:rPr>
        <w:t xml:space="preserve"> </w:t>
      </w:r>
      <w:r w:rsidR="00915A97">
        <w:rPr>
          <w:rFonts w:ascii="GHEA Grapalat" w:hAnsi="GHEA Grapalat" w:cs="Sylfaen"/>
          <w:b/>
        </w:rPr>
        <w:br w:type="page"/>
      </w:r>
    </w:p>
    <w:p w14:paraId="0792949A" w14:textId="77777777"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1D5B7ED6" w14:textId="73CD39AF" w:rsidR="00096865" w:rsidRPr="009044F1" w:rsidRDefault="005D7731" w:rsidP="00B46D58">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03011C">
        <w:rPr>
          <w:rFonts w:ascii="GHEA Grapalat" w:hAnsi="GHEA Grapalat"/>
          <w:i/>
        </w:rPr>
        <w:t>SHMAHKS-GH-APZB-25/08</w:t>
      </w:r>
      <w:r w:rsidR="001B32D9" w:rsidRPr="001B32D9">
        <w:rPr>
          <w:rFonts w:ascii="GHEA Grapalat" w:hAnsi="GHEA Grapalat" w:cs="Times Armenian"/>
          <w:i/>
        </w:rPr>
        <w:br/>
      </w:r>
      <w:r w:rsidR="00A46F92">
        <w:rPr>
          <w:rFonts w:ascii="GHEA Grapalat" w:hAnsi="GHEA Grapalat"/>
          <w:i/>
        </w:rPr>
        <w:t xml:space="preserve">№ </w:t>
      </w:r>
      <w:r w:rsidR="00096865" w:rsidRPr="009044F1">
        <w:rPr>
          <w:rFonts w:ascii="GHEA Grapalat" w:hAnsi="GHEA Grapalat"/>
          <w:i/>
        </w:rPr>
        <w:t>_</w:t>
      </w:r>
      <w:r w:rsidR="000F7381">
        <w:rPr>
          <w:rFonts w:ascii="GHEA Grapalat" w:hAnsi="GHEA Grapalat"/>
          <w:i/>
          <w:lang w:val="hy-AM"/>
        </w:rPr>
        <w:t>1</w:t>
      </w:r>
      <w:r w:rsidR="00096865" w:rsidRPr="009044F1">
        <w:rPr>
          <w:rFonts w:ascii="GHEA Grapalat" w:hAnsi="GHEA Grapalat"/>
          <w:i/>
        </w:rPr>
        <w:t xml:space="preserve"> от </w:t>
      </w:r>
      <w:r w:rsidR="00A34EB7">
        <w:rPr>
          <w:rFonts w:ascii="GHEA Grapalat" w:hAnsi="GHEA Grapalat"/>
          <w:i/>
          <w:lang w:val="hy-AM"/>
        </w:rPr>
        <w:t>1</w:t>
      </w:r>
      <w:r w:rsidR="00BE4CF6">
        <w:rPr>
          <w:rFonts w:ascii="GHEA Grapalat" w:hAnsi="GHEA Grapalat"/>
          <w:i/>
          <w:lang w:val="hy-AM"/>
        </w:rPr>
        <w:t>9</w:t>
      </w:r>
      <w:r w:rsidR="003B095D">
        <w:rPr>
          <w:rFonts w:ascii="GHEA Grapalat" w:hAnsi="GHEA Grapalat"/>
          <w:i/>
          <w:lang w:val="hy-AM"/>
        </w:rPr>
        <w:t xml:space="preserve"> </w:t>
      </w:r>
      <w:r w:rsidR="00A34EB7" w:rsidRPr="00A34EB7">
        <w:rPr>
          <w:rFonts w:ascii="GHEA Grapalat" w:hAnsi="GHEA Grapalat"/>
          <w:i/>
          <w:u w:val="single"/>
        </w:rPr>
        <w:t>март</w:t>
      </w:r>
      <w:r w:rsidR="00096865" w:rsidRPr="009044F1">
        <w:rPr>
          <w:rFonts w:ascii="GHEA Grapalat" w:hAnsi="GHEA Grapalat"/>
          <w:i/>
        </w:rPr>
        <w:t xml:space="preserve"> 20</w:t>
      </w:r>
      <w:r w:rsidR="000F7381">
        <w:rPr>
          <w:rFonts w:ascii="GHEA Grapalat" w:hAnsi="GHEA Grapalat"/>
          <w:i/>
          <w:lang w:val="hy-AM"/>
        </w:rPr>
        <w:t>2</w:t>
      </w:r>
      <w:r w:rsidR="00BE4CF6">
        <w:rPr>
          <w:rFonts w:ascii="GHEA Grapalat" w:hAnsi="GHEA Grapalat"/>
          <w:i/>
          <w:lang w:val="hy-AM"/>
        </w:rPr>
        <w:t>5</w:t>
      </w:r>
      <w:r w:rsidR="009F10E4">
        <w:rPr>
          <w:rFonts w:ascii="GHEA Grapalat" w:hAnsi="GHEA Grapalat"/>
          <w:i/>
        </w:rPr>
        <w:t xml:space="preserve"> </w:t>
      </w:r>
      <w:r w:rsidR="00096865" w:rsidRPr="009044F1">
        <w:rPr>
          <w:rFonts w:ascii="GHEA Grapalat" w:hAnsi="GHEA Grapalat"/>
          <w:i/>
        </w:rPr>
        <w:t>г.</w:t>
      </w:r>
    </w:p>
    <w:p w14:paraId="5A1D95A2" w14:textId="77777777" w:rsidR="00096865" w:rsidRPr="009044F1" w:rsidRDefault="00096865" w:rsidP="00B46D58">
      <w:pPr>
        <w:pStyle w:val="aa"/>
        <w:widowControl w:val="0"/>
        <w:spacing w:after="160"/>
        <w:ind w:right="-7" w:firstLine="567"/>
        <w:jc w:val="center"/>
        <w:rPr>
          <w:rFonts w:ascii="GHEA Grapalat" w:hAnsi="GHEA Grapalat"/>
        </w:rPr>
      </w:pPr>
    </w:p>
    <w:p w14:paraId="3C02430A" w14:textId="77777777" w:rsidR="00096865" w:rsidRPr="003A1EBB" w:rsidRDefault="00096865" w:rsidP="00B46D58">
      <w:pPr>
        <w:pStyle w:val="aa"/>
        <w:widowControl w:val="0"/>
        <w:spacing w:after="160"/>
        <w:ind w:right="-7" w:firstLine="567"/>
        <w:jc w:val="center"/>
        <w:rPr>
          <w:rFonts w:ascii="GHEA Grapalat" w:hAnsi="GHEA Grapalat"/>
        </w:rPr>
      </w:pPr>
    </w:p>
    <w:p w14:paraId="3DD2B2A5" w14:textId="77777777" w:rsidR="000763E5" w:rsidRPr="003A1EBB" w:rsidRDefault="000763E5" w:rsidP="00B46D58">
      <w:pPr>
        <w:pStyle w:val="aa"/>
        <w:widowControl w:val="0"/>
        <w:spacing w:after="160"/>
        <w:ind w:right="-7" w:firstLine="567"/>
        <w:jc w:val="center"/>
        <w:rPr>
          <w:rFonts w:ascii="GHEA Grapalat" w:hAnsi="GHEA Grapalat"/>
        </w:rPr>
      </w:pPr>
    </w:p>
    <w:p w14:paraId="571C3FE1" w14:textId="77777777" w:rsidR="00096865" w:rsidRPr="009044F1" w:rsidRDefault="00FC71BC" w:rsidP="00B46D58">
      <w:pPr>
        <w:pStyle w:val="aa"/>
        <w:widowControl w:val="0"/>
        <w:spacing w:after="160"/>
        <w:ind w:right="-7" w:firstLine="567"/>
        <w:jc w:val="center"/>
        <w:rPr>
          <w:rFonts w:ascii="GHEA Grapalat" w:hAnsi="GHEA Grapalat"/>
        </w:rPr>
      </w:pPr>
      <w:r>
        <w:rPr>
          <w:rFonts w:ascii="GHEA Grapalat" w:hAnsi="GHEA Grapalat"/>
          <w:i/>
          <w:lang w:val="hy-AM"/>
        </w:rPr>
        <w:t>«</w:t>
      </w:r>
      <w:r>
        <w:rPr>
          <w:rFonts w:ascii="GHEA Grapalat" w:hAnsi="GHEA Grapalat"/>
          <w:iCs/>
          <w:spacing w:val="6"/>
          <w:lang w:val="hy-AM"/>
        </w:rPr>
        <w:t>КОММУНАЛЬНАЯ СЛУЖБА АШОЦК</w:t>
      </w:r>
      <w:r w:rsidR="00435E88">
        <w:rPr>
          <w:rFonts w:ascii="GHEA Grapalat" w:hAnsi="GHEA Grapalat"/>
          <w:iCs/>
          <w:spacing w:val="6"/>
          <w:lang w:val="hy-AM"/>
        </w:rPr>
        <w:t>» СНКО</w:t>
      </w:r>
    </w:p>
    <w:p w14:paraId="71CB6FB4" w14:textId="77777777" w:rsidR="00096865" w:rsidRPr="003A1EBB" w:rsidRDefault="00096865" w:rsidP="00B46D58">
      <w:pPr>
        <w:pStyle w:val="aa"/>
        <w:widowControl w:val="0"/>
        <w:spacing w:after="160"/>
        <w:ind w:right="-7" w:firstLine="567"/>
        <w:jc w:val="center"/>
        <w:rPr>
          <w:rFonts w:ascii="GHEA Grapalat" w:hAnsi="GHEA Grapalat"/>
        </w:rPr>
      </w:pPr>
    </w:p>
    <w:p w14:paraId="24894BD8" w14:textId="77777777" w:rsidR="000763E5" w:rsidRPr="003A1EBB" w:rsidRDefault="000763E5" w:rsidP="00B46D58">
      <w:pPr>
        <w:pStyle w:val="aa"/>
        <w:widowControl w:val="0"/>
        <w:spacing w:after="160"/>
        <w:ind w:right="-7" w:firstLine="567"/>
        <w:jc w:val="center"/>
        <w:rPr>
          <w:rFonts w:ascii="GHEA Grapalat" w:hAnsi="GHEA Grapalat"/>
        </w:rPr>
      </w:pPr>
    </w:p>
    <w:p w14:paraId="422F7642" w14:textId="77777777" w:rsidR="000763E5" w:rsidRPr="003A1EBB" w:rsidRDefault="000763E5" w:rsidP="00B46D58">
      <w:pPr>
        <w:pStyle w:val="aa"/>
        <w:widowControl w:val="0"/>
        <w:spacing w:after="160"/>
        <w:ind w:right="-7" w:firstLine="567"/>
        <w:jc w:val="center"/>
        <w:rPr>
          <w:rFonts w:ascii="GHEA Grapalat" w:hAnsi="GHEA Grapalat"/>
        </w:rPr>
      </w:pPr>
    </w:p>
    <w:p w14:paraId="31D8A52F" w14:textId="77777777"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5F45C26E" w14:textId="77777777" w:rsidR="00096865" w:rsidRPr="009044F1" w:rsidRDefault="00096865" w:rsidP="00B46D58">
      <w:pPr>
        <w:pStyle w:val="aa"/>
        <w:widowControl w:val="0"/>
        <w:spacing w:after="160"/>
        <w:ind w:right="-7" w:firstLine="567"/>
        <w:jc w:val="center"/>
        <w:rPr>
          <w:rFonts w:ascii="GHEA Grapalat" w:hAnsi="GHEA Grapalat" w:cs="Sylfaen"/>
        </w:rPr>
      </w:pPr>
    </w:p>
    <w:p w14:paraId="1240E54F" w14:textId="77777777" w:rsidR="00096865" w:rsidRPr="009044F1" w:rsidRDefault="00096865" w:rsidP="00B46D58">
      <w:pPr>
        <w:pStyle w:val="aa"/>
        <w:widowControl w:val="0"/>
        <w:spacing w:after="160"/>
        <w:ind w:right="-7" w:firstLine="567"/>
        <w:jc w:val="center"/>
        <w:rPr>
          <w:rFonts w:ascii="GHEA Grapalat" w:hAnsi="GHEA Grapalat" w:cs="Sylfaen"/>
        </w:rPr>
      </w:pPr>
    </w:p>
    <w:p w14:paraId="5EA9B807" w14:textId="530049C4" w:rsidR="00CE0D95" w:rsidRPr="009044F1" w:rsidRDefault="002B32D6" w:rsidP="000F7381">
      <w:pPr>
        <w:pStyle w:val="aa"/>
        <w:widowControl w:val="0"/>
        <w:spacing w:after="160"/>
        <w:ind w:right="-7"/>
        <w:jc w:val="center"/>
        <w:rPr>
          <w:rFonts w:ascii="GHEA Grapalat" w:hAnsi="GHEA Grapalat"/>
        </w:rPr>
      </w:pPr>
      <w:r w:rsidRPr="009044F1">
        <w:rPr>
          <w:rFonts w:ascii="GHEA Grapalat" w:hAnsi="GHEA Grapalat"/>
        </w:rPr>
        <w:t xml:space="preserve">НА </w:t>
      </w:r>
      <w:r w:rsidR="000F7381">
        <w:rPr>
          <w:rFonts w:ascii="GHEA Grapalat" w:hAnsi="GHEA Grapalat"/>
        </w:rPr>
        <w:t>ЗАПРОС КОТИРОВОК</w:t>
      </w:r>
      <w:r w:rsidRPr="009044F1">
        <w:rPr>
          <w:rFonts w:ascii="GHEA Grapalat" w:hAnsi="GHEA Grapalat"/>
        </w:rPr>
        <w:t xml:space="preserve">, ОБЪЯВЛЕННЫЙ С ЦЕЛЬЮ ПРИОБРЕТЕНИЯ </w:t>
      </w:r>
      <w:r w:rsidR="00435E88">
        <w:rPr>
          <w:rFonts w:ascii="GHEA Grapalat" w:hAnsi="GHEA Grapalat"/>
          <w:iCs/>
        </w:rPr>
        <w:t>“</w:t>
      </w:r>
      <w:r w:rsidR="0003011C">
        <w:rPr>
          <w:rFonts w:ascii="GHEA Grapalat" w:hAnsi="GHEA Grapalat"/>
          <w:iCs/>
        </w:rPr>
        <w:t>ДИЗЕЛЬНОЕ ТОПЛИВО ЛЕТНЕЕ И БЕНЗИН ОБЫЧНЫЙ</w:t>
      </w:r>
      <w:r w:rsidRPr="009044F1">
        <w:rPr>
          <w:rFonts w:ascii="GHEA Grapalat" w:hAnsi="GHEA Grapalat"/>
        </w:rPr>
        <w:t xml:space="preserve">" ДЛЯ НУЖД </w:t>
      </w:r>
      <w:r w:rsidR="00435E88">
        <w:rPr>
          <w:rFonts w:ascii="GHEA Grapalat" w:hAnsi="GHEA Grapalat"/>
          <w:iCs/>
          <w:spacing w:val="6"/>
          <w:lang w:val="hy-AM"/>
        </w:rPr>
        <w:t>“</w:t>
      </w:r>
      <w:r w:rsidR="00FC71BC">
        <w:rPr>
          <w:rFonts w:ascii="GHEA Grapalat" w:hAnsi="GHEA Grapalat"/>
          <w:iCs/>
          <w:spacing w:val="6"/>
          <w:lang w:val="hy-AM"/>
        </w:rPr>
        <w:t>КОММУНАЛЬНАЯ СЛУЖБА АШОЦК</w:t>
      </w:r>
      <w:r w:rsidR="00435E88">
        <w:rPr>
          <w:rFonts w:ascii="GHEA Grapalat" w:hAnsi="GHEA Grapalat"/>
          <w:iCs/>
          <w:spacing w:val="6"/>
          <w:lang w:val="hy-AM"/>
        </w:rPr>
        <w:t>» СНКО</w:t>
      </w:r>
    </w:p>
    <w:p w14:paraId="3005C474" w14:textId="77777777" w:rsidR="00CE0D95" w:rsidRPr="009044F1" w:rsidRDefault="00CE0D95" w:rsidP="00B46D58">
      <w:pPr>
        <w:pStyle w:val="aa"/>
        <w:widowControl w:val="0"/>
        <w:spacing w:after="160"/>
        <w:ind w:right="-7" w:firstLine="567"/>
        <w:jc w:val="center"/>
        <w:rPr>
          <w:rFonts w:ascii="GHEA Grapalat" w:hAnsi="GHEA Grapalat"/>
        </w:rPr>
      </w:pPr>
    </w:p>
    <w:p w14:paraId="684E5CCC" w14:textId="77777777" w:rsidR="000763E5" w:rsidRDefault="000763E5" w:rsidP="00B46D58">
      <w:pPr>
        <w:rPr>
          <w:rFonts w:ascii="GHEA Grapalat" w:hAnsi="GHEA Grapalat"/>
        </w:rPr>
      </w:pPr>
      <w:r>
        <w:rPr>
          <w:rFonts w:ascii="GHEA Grapalat" w:hAnsi="GHEA Grapalat"/>
        </w:rPr>
        <w:br w:type="page"/>
      </w:r>
    </w:p>
    <w:p w14:paraId="214AE2F7"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50F1E3F0" w14:textId="77777777" w:rsidR="00984BDB" w:rsidRPr="009044F1" w:rsidRDefault="00984BDB" w:rsidP="00B46D58">
      <w:pPr>
        <w:widowControl w:val="0"/>
        <w:spacing w:after="160"/>
        <w:ind w:firstLine="567"/>
        <w:jc w:val="both"/>
        <w:rPr>
          <w:rFonts w:ascii="GHEA Grapalat" w:hAnsi="GHEA Grapalat"/>
          <w:i/>
        </w:rPr>
      </w:pPr>
    </w:p>
    <w:p w14:paraId="6AC24F98"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3B745927"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798D0C53" w14:textId="77777777" w:rsidR="00160AE4" w:rsidRPr="009044F1" w:rsidRDefault="00160AE4" w:rsidP="00B46D58">
      <w:pPr>
        <w:widowControl w:val="0"/>
        <w:spacing w:after="160"/>
        <w:ind w:firstLine="567"/>
        <w:jc w:val="center"/>
        <w:rPr>
          <w:rFonts w:ascii="GHEA Grapalat" w:hAnsi="GHEA Grapalat"/>
          <w:i/>
        </w:rPr>
      </w:pPr>
    </w:p>
    <w:p w14:paraId="331EC038" w14:textId="198E746A" w:rsidR="00941A6C" w:rsidRDefault="00941A6C" w:rsidP="00C42473">
      <w:pPr>
        <w:widowControl w:val="0"/>
        <w:jc w:val="center"/>
        <w:rPr>
          <w:rFonts w:ascii="GHEA Grapalat" w:hAnsi="GHEA Grapalat"/>
        </w:rPr>
      </w:pPr>
      <w:r>
        <w:rPr>
          <w:rFonts w:ascii="GHEA Grapalat" w:hAnsi="GHEA Grapalat"/>
          <w:b/>
          <w:bCs/>
          <w:iCs/>
          <w:sz w:val="22"/>
          <w:szCs w:val="22"/>
          <w:lang w:val="hy-AM"/>
        </w:rPr>
        <w:t>«</w:t>
      </w:r>
      <w:r w:rsidR="0003011C">
        <w:rPr>
          <w:rFonts w:ascii="GHEA Grapalat" w:hAnsi="GHEA Grapalat"/>
          <w:b/>
          <w:bCs/>
          <w:iCs/>
          <w:sz w:val="22"/>
          <w:szCs w:val="22"/>
        </w:rPr>
        <w:t>ДИЗЕЛЬНОЕ ТОПЛИВО ЛЕТНЕЕ И БЕНЗИН ОБЫЧНЫЙ</w:t>
      </w:r>
      <w:r w:rsidR="00435E88">
        <w:rPr>
          <w:rFonts w:ascii="GHEA Grapalat" w:hAnsi="GHEA Grapalat"/>
          <w:b/>
          <w:bCs/>
          <w:iCs/>
          <w:sz w:val="22"/>
          <w:szCs w:val="22"/>
        </w:rPr>
        <w:t>»</w:t>
      </w:r>
      <w:r w:rsidR="000F7381" w:rsidRPr="000F7381">
        <w:rPr>
          <w:rFonts w:ascii="GHEA Grapalat" w:hAnsi="GHEA Grapalat"/>
          <w:b/>
        </w:rPr>
        <w:t xml:space="preserve">  </w:t>
      </w:r>
      <w:r w:rsidR="005D7731" w:rsidRPr="002E069D">
        <w:rPr>
          <w:rFonts w:ascii="GHEA Grapalat" w:hAnsi="GHEA Grapalat"/>
          <w:b/>
        </w:rPr>
        <w:t>ДЛЯ НУЖД</w:t>
      </w:r>
      <w:r w:rsidR="00EB5576" w:rsidRPr="00EC400D">
        <w:rPr>
          <w:rFonts w:ascii="GHEA Grapalat" w:hAnsi="GHEA Grapalat"/>
        </w:rPr>
        <w:t xml:space="preserve"> </w:t>
      </w:r>
    </w:p>
    <w:p w14:paraId="3DC0E5C2" w14:textId="77777777" w:rsidR="00941A6C" w:rsidRDefault="00941A6C" w:rsidP="00C42473">
      <w:pPr>
        <w:widowControl w:val="0"/>
        <w:jc w:val="center"/>
        <w:rPr>
          <w:rFonts w:ascii="GHEA Grapalat" w:hAnsi="GHEA Grapalat"/>
        </w:rPr>
      </w:pPr>
      <w:r w:rsidRPr="00EC400D">
        <w:rPr>
          <w:rFonts w:ascii="GHEA Grapalat" w:hAnsi="GHEA Grapalat"/>
          <w:sz w:val="20"/>
          <w:szCs w:val="20"/>
        </w:rPr>
        <w:t>наименование</w:t>
      </w:r>
      <w:r w:rsidRPr="00EC400D">
        <w:rPr>
          <w:sz w:val="20"/>
          <w:szCs w:val="20"/>
        </w:rPr>
        <w:t xml:space="preserve"> </w:t>
      </w:r>
      <w:r w:rsidRPr="00EC400D">
        <w:rPr>
          <w:rFonts w:ascii="GHEA Grapalat" w:hAnsi="GHEA Grapalat"/>
          <w:sz w:val="20"/>
          <w:szCs w:val="20"/>
        </w:rPr>
        <w:t>товара</w:t>
      </w:r>
    </w:p>
    <w:p w14:paraId="2C3B0CE8" w14:textId="77777777" w:rsidR="00615B35" w:rsidRPr="00EC400D" w:rsidRDefault="00941A6C" w:rsidP="00C42473">
      <w:pPr>
        <w:widowControl w:val="0"/>
        <w:jc w:val="center"/>
        <w:rPr>
          <w:rFonts w:ascii="GHEA Grapalat" w:hAnsi="GHEA Grapalat"/>
        </w:rPr>
      </w:pPr>
      <w:r>
        <w:rPr>
          <w:rFonts w:ascii="GHEA Grapalat" w:hAnsi="GHEA Grapalat"/>
          <w:b/>
          <w:bCs/>
          <w:iCs/>
          <w:spacing w:val="6"/>
          <w:lang w:val="hy-AM"/>
        </w:rPr>
        <w:t>«</w:t>
      </w:r>
      <w:r w:rsidRPr="00941A6C">
        <w:rPr>
          <w:rFonts w:ascii="GHEA Grapalat" w:hAnsi="GHEA Grapalat"/>
          <w:b/>
          <w:bCs/>
          <w:iCs/>
          <w:spacing w:val="6"/>
          <w:lang w:val="hy-AM"/>
        </w:rPr>
        <w:t>КОММУНАЛЬНАЯ СЛУЖБА АШОЦК</w:t>
      </w:r>
      <w:r w:rsidR="00435E88">
        <w:rPr>
          <w:rFonts w:ascii="GHEA Grapalat" w:hAnsi="GHEA Grapalat"/>
          <w:iCs/>
          <w:spacing w:val="6"/>
          <w:lang w:val="hy-AM"/>
        </w:rPr>
        <w:t xml:space="preserve">» </w:t>
      </w:r>
      <w:r w:rsidR="00435E88" w:rsidRPr="00941A6C">
        <w:rPr>
          <w:rFonts w:ascii="GHEA Grapalat" w:hAnsi="GHEA Grapalat"/>
          <w:b/>
          <w:bCs/>
          <w:iCs/>
          <w:spacing w:val="6"/>
          <w:lang w:val="hy-AM"/>
        </w:rPr>
        <w:t>СНКО</w:t>
      </w:r>
    </w:p>
    <w:p w14:paraId="706AFA6B" w14:textId="77777777" w:rsidR="00615B35" w:rsidRPr="00EC400D" w:rsidRDefault="000F7381" w:rsidP="00C42473">
      <w:pPr>
        <w:widowControl w:val="0"/>
        <w:tabs>
          <w:tab w:val="left" w:pos="5954"/>
        </w:tabs>
        <w:spacing w:after="160"/>
        <w:ind w:firstLine="567"/>
        <w:jc w:val="center"/>
        <w:rPr>
          <w:rFonts w:ascii="GHEA Grapalat" w:hAnsi="GHEA Grapalat"/>
          <w:sz w:val="20"/>
          <w:szCs w:val="20"/>
        </w:rPr>
      </w:pPr>
      <w:r>
        <w:rPr>
          <w:rFonts w:ascii="GHEA Grapalat" w:hAnsi="GHEA Grapalat"/>
          <w:sz w:val="20"/>
          <w:szCs w:val="20"/>
          <w:lang w:val="hy-AM"/>
        </w:rPr>
        <w:t xml:space="preserve">     </w:t>
      </w:r>
      <w:r w:rsidR="00EC400D" w:rsidRPr="00EC400D">
        <w:rPr>
          <w:rFonts w:ascii="GHEA Grapalat" w:hAnsi="GHEA Grapalat"/>
          <w:sz w:val="20"/>
          <w:szCs w:val="20"/>
        </w:rPr>
        <w:t>(наименование заказчика)</w:t>
      </w:r>
    </w:p>
    <w:p w14:paraId="5315C86A" w14:textId="77777777" w:rsidR="00160AE4" w:rsidRPr="003A1EBB" w:rsidRDefault="00160AE4" w:rsidP="00B46D58">
      <w:pPr>
        <w:widowControl w:val="0"/>
        <w:spacing w:after="160"/>
        <w:ind w:firstLine="567"/>
        <w:jc w:val="center"/>
        <w:rPr>
          <w:rFonts w:ascii="GHEA Grapalat" w:hAnsi="GHEA Grapalat"/>
        </w:rPr>
      </w:pPr>
    </w:p>
    <w:p w14:paraId="05B679EE"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0F7381">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447056C2" w14:textId="77777777" w:rsidR="00C67E80" w:rsidRPr="009044F1" w:rsidRDefault="00C67E80" w:rsidP="00B46D58">
      <w:pPr>
        <w:widowControl w:val="0"/>
        <w:spacing w:after="160"/>
        <w:jc w:val="center"/>
        <w:rPr>
          <w:rFonts w:ascii="GHEA Grapalat" w:hAnsi="GHEA Grapalat" w:cs="Sylfaen"/>
          <w:b/>
        </w:rPr>
      </w:pPr>
    </w:p>
    <w:p w14:paraId="24BD2C44"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0857F3BD" w14:textId="77777777" w:rsidR="002E069D" w:rsidRPr="008842CE" w:rsidRDefault="002E069D" w:rsidP="00B46D58">
      <w:pPr>
        <w:widowControl w:val="0"/>
        <w:spacing w:after="160"/>
        <w:jc w:val="center"/>
        <w:rPr>
          <w:rFonts w:ascii="GHEA Grapalat" w:hAnsi="GHEA Grapalat"/>
        </w:rPr>
      </w:pPr>
    </w:p>
    <w:p w14:paraId="312E54A1"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59717C74"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71C0516B"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7A00698F"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7CDE7E2B"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7E9B351F"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2351F00F"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1973246D"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71492D2E"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14:paraId="1F5737C5"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7003565B"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4B14E070" w14:textId="77777777" w:rsidR="00520F57" w:rsidRDefault="00520F57" w:rsidP="00B46D58">
      <w:pPr>
        <w:widowControl w:val="0"/>
        <w:spacing w:after="160"/>
        <w:jc w:val="center"/>
        <w:rPr>
          <w:rFonts w:ascii="GHEA Grapalat" w:hAnsi="GHEA Grapalat"/>
          <w:b/>
        </w:rPr>
      </w:pPr>
    </w:p>
    <w:p w14:paraId="7AF2FA6E" w14:textId="77777777" w:rsidR="00520F57" w:rsidRDefault="00520F57" w:rsidP="00B46D58">
      <w:pPr>
        <w:widowControl w:val="0"/>
        <w:spacing w:after="160"/>
        <w:jc w:val="center"/>
        <w:rPr>
          <w:rFonts w:ascii="GHEA Grapalat" w:hAnsi="GHEA Grapalat"/>
          <w:b/>
        </w:rPr>
      </w:pPr>
    </w:p>
    <w:p w14:paraId="567E54AE"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478387D4" w14:textId="77777777" w:rsidR="008842CE" w:rsidRPr="00374F4A" w:rsidRDefault="008842CE" w:rsidP="00B46D58">
      <w:pPr>
        <w:widowControl w:val="0"/>
        <w:spacing w:after="160"/>
        <w:jc w:val="center"/>
        <w:rPr>
          <w:rFonts w:ascii="GHEA Grapalat" w:hAnsi="GHEA Grapalat"/>
          <w:b/>
        </w:rPr>
      </w:pPr>
    </w:p>
    <w:p w14:paraId="1BFEAA15"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lastRenderedPageBreak/>
        <w:t xml:space="preserve">НА </w:t>
      </w:r>
      <w:r w:rsidR="000F7381">
        <w:rPr>
          <w:rFonts w:ascii="GHEA Grapalat" w:hAnsi="GHEA Grapalat"/>
          <w:b/>
        </w:rPr>
        <w:t>ЗАПРОС КОТИРОВОК</w:t>
      </w:r>
    </w:p>
    <w:p w14:paraId="13CFA7D8" w14:textId="77777777" w:rsidR="00520F57" w:rsidRPr="008842CE" w:rsidRDefault="00520F57" w:rsidP="00B46D58">
      <w:pPr>
        <w:widowControl w:val="0"/>
        <w:spacing w:after="160"/>
        <w:jc w:val="center"/>
        <w:rPr>
          <w:rFonts w:ascii="GHEA Grapalat" w:hAnsi="GHEA Grapalat"/>
          <w:b/>
        </w:rPr>
      </w:pPr>
    </w:p>
    <w:p w14:paraId="2066D67F"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243F957D"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36569D99"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33E8D179" w14:textId="77777777" w:rsidR="00E17B7F" w:rsidRDefault="00E17B7F">
      <w:pPr>
        <w:rPr>
          <w:rFonts w:ascii="GHEA Grapalat" w:hAnsi="GHEA Grapalat"/>
          <w:spacing w:val="-6"/>
        </w:rPr>
      </w:pPr>
      <w:r>
        <w:rPr>
          <w:rFonts w:ascii="GHEA Grapalat" w:hAnsi="GHEA Grapalat"/>
          <w:spacing w:val="-6"/>
        </w:rPr>
        <w:br w:type="page"/>
      </w:r>
    </w:p>
    <w:p w14:paraId="05B8CF19" w14:textId="6A1FA9E4"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proofErr w:type="gramStart"/>
      <w:r w:rsidR="00096865" w:rsidRPr="006D2DF7">
        <w:rPr>
          <w:rFonts w:ascii="GHEA Grapalat" w:hAnsi="GHEA Grapalat"/>
          <w:spacing w:val="-6"/>
        </w:rPr>
        <w:t xml:space="preserve">об </w:t>
      </w:r>
      <w:r w:rsidR="000F7381">
        <w:rPr>
          <w:rFonts w:ascii="GHEA Grapalat" w:hAnsi="GHEA Grapalat"/>
          <w:spacing w:val="-6"/>
        </w:rPr>
        <w:t>запроса</w:t>
      </w:r>
      <w:proofErr w:type="gramEnd"/>
      <w:r w:rsidR="000F7381">
        <w:rPr>
          <w:rFonts w:ascii="GHEA Grapalat" w:hAnsi="GHEA Grapalat"/>
          <w:spacing w:val="-6"/>
        </w:rPr>
        <w:t xml:space="preserve"> котировки</w:t>
      </w:r>
      <w:r w:rsidR="00096865" w:rsidRPr="006D2DF7">
        <w:rPr>
          <w:rFonts w:ascii="GHEA Grapalat" w:hAnsi="GHEA Grapalat"/>
          <w:spacing w:val="-6"/>
        </w:rPr>
        <w:t xml:space="preserve">, проводимом под кодом </w:t>
      </w:r>
      <w:r w:rsidR="0003011C">
        <w:rPr>
          <w:rFonts w:ascii="GHEA Grapalat" w:hAnsi="GHEA Grapalat"/>
          <w:spacing w:val="-6"/>
        </w:rPr>
        <w:t>SHMAHKS-GH-APZB-25/08</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1DEDB824"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3BE108C"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6D8DB208"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FF3E1AD" w14:textId="77777777"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9" w:history="1">
        <w:r w:rsidR="00C42473" w:rsidRPr="007509BC">
          <w:rPr>
            <w:rStyle w:val="a9"/>
            <w:rFonts w:ascii="GHEA Grapalat" w:hAnsi="GHEA Grapalat"/>
            <w:iCs/>
            <w:lang w:val="af-ZA"/>
          </w:rPr>
          <w:t>smartbidcons@gmail.com</w:t>
        </w:r>
      </w:hyperlink>
      <w:r w:rsidRPr="009044F1">
        <w:rPr>
          <w:rFonts w:ascii="GHEA Grapalat" w:hAnsi="GHEA Grapalat"/>
          <w:sz w:val="24"/>
          <w:szCs w:val="24"/>
        </w:rPr>
        <w:t>".</w:t>
      </w:r>
    </w:p>
    <w:p w14:paraId="7A25A4F4"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11360F44"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61F46976"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787EB1D3" w14:textId="4ABBF53E"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435E88">
        <w:rPr>
          <w:rFonts w:ascii="GHEA Grapalat" w:hAnsi="GHEA Grapalat"/>
          <w:b/>
          <w:bCs/>
          <w:i w:val="0"/>
          <w:sz w:val="24"/>
          <w:szCs w:val="24"/>
        </w:rPr>
        <w:t>“</w:t>
      </w:r>
      <w:r w:rsidR="0003011C">
        <w:rPr>
          <w:rFonts w:ascii="GHEA Grapalat" w:hAnsi="GHEA Grapalat"/>
          <w:b/>
          <w:bCs/>
          <w:i w:val="0"/>
          <w:sz w:val="24"/>
          <w:szCs w:val="24"/>
        </w:rPr>
        <w:t>Дизельное топливо летнее и бензин обычный</w:t>
      </w:r>
      <w:r w:rsidRPr="009044F1">
        <w:rPr>
          <w:rFonts w:ascii="GHEA Grapalat" w:hAnsi="GHEA Grapalat"/>
          <w:i w:val="0"/>
          <w:sz w:val="24"/>
          <w:szCs w:val="24"/>
        </w:rPr>
        <w:t xml:space="preserve">" (далее — также товар) для нужд </w:t>
      </w:r>
      <w:r w:rsidR="00435E88">
        <w:rPr>
          <w:rFonts w:ascii="GHEA Grapalat" w:hAnsi="GHEA Grapalat"/>
          <w:b/>
          <w:bCs/>
          <w:i w:val="0"/>
          <w:iCs/>
          <w:sz w:val="24"/>
          <w:szCs w:val="24"/>
          <w:lang w:val="hy-AM"/>
        </w:rPr>
        <w:t>“Коммунальная служба Ашоцк» СНКО</w:t>
      </w:r>
      <w:r w:rsidRPr="009044F1">
        <w:rPr>
          <w:rFonts w:ascii="GHEA Grapalat" w:hAnsi="GHEA Grapalat"/>
          <w:i w:val="0"/>
          <w:sz w:val="24"/>
          <w:szCs w:val="24"/>
        </w:rPr>
        <w:t xml:space="preserve">, которые сгруппированы в лоты </w:t>
      </w:r>
      <w:r w:rsidRPr="003B095D">
        <w:rPr>
          <w:rFonts w:ascii="GHEA Grapalat" w:hAnsi="GHEA Grapalat"/>
          <w:b/>
          <w:bCs/>
          <w:i w:val="0"/>
          <w:sz w:val="24"/>
          <w:szCs w:val="24"/>
        </w:rPr>
        <w:t>"</w:t>
      </w:r>
      <w:r w:rsidR="008945F1">
        <w:rPr>
          <w:rFonts w:ascii="GHEA Grapalat" w:hAnsi="GHEA Grapalat"/>
          <w:b/>
          <w:bCs/>
          <w:i w:val="0"/>
          <w:sz w:val="24"/>
          <w:szCs w:val="24"/>
          <w:lang w:val="hy-AM"/>
        </w:rPr>
        <w:t>2</w:t>
      </w:r>
      <w:r w:rsidRPr="003B095D">
        <w:rPr>
          <w:rFonts w:ascii="GHEA Grapalat" w:hAnsi="GHEA Grapalat"/>
          <w:b/>
          <w:bCs/>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14:paraId="05F32329" w14:textId="77777777" w:rsidTr="00AD432A">
        <w:trPr>
          <w:jc w:val="center"/>
        </w:trPr>
        <w:tc>
          <w:tcPr>
            <w:tcW w:w="2776" w:type="dxa"/>
            <w:gridSpan w:val="2"/>
            <w:vAlign w:val="center"/>
          </w:tcPr>
          <w:p w14:paraId="2F78E350"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4BB5510C"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14:paraId="1433B1EF" w14:textId="77777777" w:rsidTr="00AD432A">
        <w:trPr>
          <w:jc w:val="center"/>
        </w:trPr>
        <w:tc>
          <w:tcPr>
            <w:tcW w:w="1530" w:type="dxa"/>
            <w:vAlign w:val="center"/>
          </w:tcPr>
          <w:p w14:paraId="5B98A1A7" w14:textId="77777777"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14:paraId="097E61A2" w14:textId="77777777"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50742EC9" w14:textId="77777777"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E12D09" w:rsidRPr="009044F1" w14:paraId="6323126F" w14:textId="77777777" w:rsidTr="00E12D09">
        <w:trPr>
          <w:jc w:val="center"/>
        </w:trPr>
        <w:tc>
          <w:tcPr>
            <w:tcW w:w="1530" w:type="dxa"/>
            <w:vAlign w:val="center"/>
          </w:tcPr>
          <w:p w14:paraId="1E3DDA4B" w14:textId="77777777" w:rsidR="00E12D09" w:rsidRPr="00A71D81" w:rsidRDefault="00E12D09" w:rsidP="00E12D09">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246" w:type="dxa"/>
            <w:vAlign w:val="center"/>
          </w:tcPr>
          <w:p w14:paraId="45EC3920" w14:textId="1237AC26" w:rsidR="00E12D09" w:rsidRPr="004D4B30" w:rsidRDefault="008945F1" w:rsidP="00E12D09">
            <w:pPr>
              <w:jc w:val="center"/>
              <w:rPr>
                <w:rFonts w:ascii="GHEA Grapalat" w:hAnsi="GHEA Grapalat" w:cs="Calibri"/>
                <w:sz w:val="20"/>
                <w:szCs w:val="20"/>
              </w:rPr>
            </w:pPr>
            <w:r w:rsidRPr="00F70BD0">
              <w:rPr>
                <w:rFonts w:ascii="GHEA Grapalat" w:hAnsi="GHEA Grapalat"/>
                <w:sz w:val="20"/>
                <w:szCs w:val="20"/>
                <w:lang w:val="hy-AM"/>
              </w:rPr>
              <w:t>2</w:t>
            </w:r>
            <w:r w:rsidRPr="00F70BD0">
              <w:rPr>
                <w:rFonts w:ascii="Calibri" w:hAnsi="Calibri" w:cs="Calibri"/>
                <w:sz w:val="20"/>
                <w:szCs w:val="20"/>
                <w:lang w:val="hy-AM"/>
              </w:rPr>
              <w:t> </w:t>
            </w:r>
            <w:r w:rsidRPr="00F70BD0">
              <w:rPr>
                <w:rFonts w:ascii="GHEA Grapalat" w:hAnsi="GHEA Grapalat"/>
                <w:sz w:val="20"/>
                <w:szCs w:val="20"/>
                <w:lang w:val="hy-AM"/>
              </w:rPr>
              <w:t>000 000</w:t>
            </w:r>
          </w:p>
        </w:tc>
        <w:tc>
          <w:tcPr>
            <w:tcW w:w="6458" w:type="dxa"/>
          </w:tcPr>
          <w:p w14:paraId="12585E37" w14:textId="29A12F89" w:rsidR="00E12D09" w:rsidRPr="00FD5859" w:rsidRDefault="0003011C" w:rsidP="00E12D09">
            <w:pPr>
              <w:rPr>
                <w:rFonts w:ascii="GHEA Grapalat" w:hAnsi="GHEA Grapalat"/>
                <w:iCs/>
                <w:sz w:val="20"/>
                <w:szCs w:val="20"/>
              </w:rPr>
            </w:pPr>
            <w:r>
              <w:rPr>
                <w:rFonts w:ascii="GHEA Grapalat" w:hAnsi="GHEA Grapalat"/>
                <w:iCs/>
                <w:sz w:val="22"/>
                <w:szCs w:val="22"/>
              </w:rPr>
              <w:t xml:space="preserve">Дизельное топливо летнее </w:t>
            </w:r>
          </w:p>
        </w:tc>
      </w:tr>
      <w:tr w:rsidR="008945F1" w:rsidRPr="009044F1" w14:paraId="31CB0E0C" w14:textId="77777777" w:rsidTr="00E12D09">
        <w:trPr>
          <w:jc w:val="center"/>
        </w:trPr>
        <w:tc>
          <w:tcPr>
            <w:tcW w:w="1530" w:type="dxa"/>
            <w:vAlign w:val="center"/>
          </w:tcPr>
          <w:p w14:paraId="0F6D7AE2" w14:textId="27A95A9C" w:rsidR="008945F1" w:rsidRPr="008945F1" w:rsidRDefault="008945F1" w:rsidP="00E12D09">
            <w:pPr>
              <w:pStyle w:val="23"/>
              <w:spacing w:line="240" w:lineRule="auto"/>
              <w:ind w:firstLine="0"/>
              <w:jc w:val="center"/>
              <w:rPr>
                <w:rFonts w:ascii="GHEA Grapalat" w:hAnsi="GHEA Grapalat"/>
                <w:sz w:val="16"/>
                <w:lang w:val="hy-AM"/>
              </w:rPr>
            </w:pPr>
            <w:r>
              <w:rPr>
                <w:rFonts w:ascii="GHEA Grapalat" w:hAnsi="GHEA Grapalat"/>
                <w:sz w:val="16"/>
                <w:lang w:val="hy-AM"/>
              </w:rPr>
              <w:t>2</w:t>
            </w:r>
          </w:p>
        </w:tc>
        <w:tc>
          <w:tcPr>
            <w:tcW w:w="1246" w:type="dxa"/>
            <w:vAlign w:val="center"/>
          </w:tcPr>
          <w:p w14:paraId="760FE23A" w14:textId="320C31FA" w:rsidR="008945F1" w:rsidRDefault="008945F1" w:rsidP="00E12D09">
            <w:pPr>
              <w:jc w:val="center"/>
              <w:rPr>
                <w:rFonts w:ascii="GHEA Grapalat" w:hAnsi="GHEA Grapalat" w:cs="Calibri"/>
                <w:sz w:val="20"/>
                <w:szCs w:val="20"/>
              </w:rPr>
            </w:pPr>
            <w:r w:rsidRPr="00F70BD0">
              <w:rPr>
                <w:rFonts w:ascii="GHEA Grapalat" w:hAnsi="GHEA Grapalat"/>
                <w:sz w:val="20"/>
                <w:szCs w:val="20"/>
                <w:lang w:val="hy-AM"/>
              </w:rPr>
              <w:t>200 000</w:t>
            </w:r>
          </w:p>
        </w:tc>
        <w:tc>
          <w:tcPr>
            <w:tcW w:w="6458" w:type="dxa"/>
          </w:tcPr>
          <w:p w14:paraId="5A66B8C4" w14:textId="0099A0B5" w:rsidR="008945F1" w:rsidRDefault="008945F1" w:rsidP="00E12D09">
            <w:pPr>
              <w:rPr>
                <w:rFonts w:ascii="GHEA Grapalat" w:hAnsi="GHEA Grapalat"/>
                <w:iCs/>
                <w:sz w:val="22"/>
                <w:szCs w:val="22"/>
              </w:rPr>
            </w:pPr>
            <w:r>
              <w:rPr>
                <w:rFonts w:ascii="GHEA Grapalat" w:hAnsi="GHEA Grapalat"/>
                <w:iCs/>
                <w:sz w:val="22"/>
                <w:szCs w:val="22"/>
              </w:rPr>
              <w:t>бензин обычный</w:t>
            </w:r>
          </w:p>
        </w:tc>
      </w:tr>
    </w:tbl>
    <w:p w14:paraId="53871DD7" w14:textId="77777777" w:rsidR="006173D4" w:rsidRPr="00B453CD"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0190A211" w14:textId="77777777" w:rsidR="00096865" w:rsidRPr="009044F1" w:rsidRDefault="00096865" w:rsidP="00B46D58">
      <w:pPr>
        <w:widowControl w:val="0"/>
        <w:spacing w:after="160"/>
        <w:ind w:firstLine="567"/>
        <w:jc w:val="center"/>
        <w:rPr>
          <w:rFonts w:ascii="GHEA Grapalat" w:hAnsi="GHEA Grapalat" w:cs="Sylfaen"/>
          <w:i/>
        </w:rPr>
      </w:pPr>
    </w:p>
    <w:p w14:paraId="24A61B4D"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13722A80"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DD52118"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63547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41AC715F"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w:t>
      </w:r>
      <w:proofErr w:type="spellStart"/>
      <w:r w:rsidR="00CB2FE2">
        <w:rPr>
          <w:rFonts w:ascii="GHEA Grapalat" w:hAnsi="GHEA Grapalat"/>
        </w:rPr>
        <w:t>антиконкурентное</w:t>
      </w:r>
      <w:proofErr w:type="spellEnd"/>
      <w:r w:rsidR="00CB2FE2">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14:paraId="0F862FAE"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29DFE00F"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0CA35B9F"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1FE90C4"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4E049D46" w14:textId="77777777"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221259D4" w14:textId="77777777" w:rsidR="006622A4" w:rsidRPr="006E3FA9" w:rsidRDefault="006622A4" w:rsidP="006E3FA9">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14:paraId="350CD3DC"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8288174" w14:textId="77777777"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14:paraId="54FB1382"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F28504C"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089D46EF"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14B6F1B4"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96346A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09B5536"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62209D7B"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8465F9D"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5ECEC680"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3DA20CB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0CCFB29D"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703DF7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AA1AFE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77E6F80D"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w:t>
      </w:r>
      <w:r w:rsidRPr="009044F1">
        <w:rPr>
          <w:rFonts w:ascii="GHEA Grapalat" w:hAnsi="GHEA Grapalat"/>
          <w:color w:val="000000"/>
        </w:rPr>
        <w:lastRenderedPageBreak/>
        <w:t xml:space="preserve">(супруга),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72C70C92"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3F2899">
        <w:rPr>
          <w:rFonts w:ascii="GHEA Grapalat" w:hAnsi="GHEA Grapalat"/>
        </w:rPr>
        <w:t>Moodys</w:t>
      </w:r>
      <w:proofErr w:type="spellEnd"/>
      <w:r w:rsidR="00A425E2" w:rsidRPr="003F2899">
        <w:rPr>
          <w:rFonts w:ascii="GHEA Grapalat" w:hAnsi="GHEA Grapalat"/>
        </w:rPr>
        <w:t xml:space="preserve">, Standard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14:paraId="593A3500"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2910137F"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68C8C873"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9BED165"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87405EE" w14:textId="77777777"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6144738"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52FCD4F5" w14:textId="77777777"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48829BE3"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14:paraId="55A327FC"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 xml:space="preserve">В день предоставления разъяснения объявление о запросе и </w:t>
      </w:r>
      <w:r w:rsidRPr="009044F1">
        <w:rPr>
          <w:rFonts w:ascii="GHEA Grapalat" w:hAnsi="GHEA Grapalat"/>
        </w:rPr>
        <w:lastRenderedPageBreak/>
        <w:t>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6F41C430"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91056E1"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12E1CFE1"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7BF0B1EB" w14:textId="77777777" w:rsidR="00B051BE" w:rsidRPr="003B095D" w:rsidRDefault="00096865" w:rsidP="003B095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3"/>
        <w:t>6</w:t>
      </w:r>
      <w:r w:rsidRPr="009044F1">
        <w:rPr>
          <w:rFonts w:ascii="GHEA Grapalat" w:hAnsi="GHEA Grapalat"/>
        </w:rPr>
        <w:t>.</w:t>
      </w:r>
    </w:p>
    <w:p w14:paraId="5BE673A3"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32EF2A61"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C398FE0"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67514689"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340BDE85" w14:textId="77777777"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lastRenderedPageBreak/>
        <w:t xml:space="preserve">Порядок подготовки заявки описан в части 2 настоящего приглашения - в инструкции по подготовке заявок на </w:t>
      </w:r>
      <w:r w:rsidR="000F7381">
        <w:rPr>
          <w:rFonts w:ascii="GHEA Grapalat" w:hAnsi="GHEA Grapalat"/>
          <w:sz w:val="24"/>
          <w:szCs w:val="24"/>
        </w:rPr>
        <w:t>запрос котировок</w:t>
      </w:r>
      <w:r w:rsidRPr="009044F1">
        <w:rPr>
          <w:rFonts w:ascii="GHEA Grapalat" w:hAnsi="GHEA Grapalat"/>
          <w:sz w:val="24"/>
          <w:szCs w:val="24"/>
        </w:rPr>
        <w:t>.</w:t>
      </w:r>
    </w:p>
    <w:p w14:paraId="46646B9C" w14:textId="5485611B"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proofErr w:type="spellStart"/>
      <w:proofErr w:type="gramStart"/>
      <w:r w:rsidR="00435E88">
        <w:rPr>
          <w:rFonts w:ascii="GHEA Grapalat" w:hAnsi="GHEA Grapalat"/>
          <w:sz w:val="24"/>
          <w:szCs w:val="24"/>
        </w:rPr>
        <w:t>Ашоцк</w:t>
      </w:r>
      <w:proofErr w:type="spellEnd"/>
      <w:r w:rsidR="00435E88">
        <w:rPr>
          <w:rFonts w:ascii="GHEA Grapalat" w:hAnsi="GHEA Grapalat"/>
          <w:sz w:val="24"/>
          <w:szCs w:val="24"/>
        </w:rPr>
        <w:t xml:space="preserve">  Площадь</w:t>
      </w:r>
      <w:proofErr w:type="gramEnd"/>
      <w:r w:rsidR="00435E88">
        <w:rPr>
          <w:rFonts w:ascii="GHEA Grapalat" w:hAnsi="GHEA Grapalat"/>
          <w:sz w:val="24"/>
          <w:szCs w:val="24"/>
        </w:rPr>
        <w:t xml:space="preserve"> 1 корпус</w:t>
      </w:r>
      <w:r>
        <w:rPr>
          <w:rFonts w:ascii="GHEA Grapalat" w:hAnsi="GHEA Grapalat"/>
          <w:sz w:val="24"/>
          <w:szCs w:val="24"/>
        </w:rPr>
        <w:t xml:space="preserve"> не позднее, чем "</w:t>
      </w:r>
      <w:r w:rsidR="00A34EB7">
        <w:rPr>
          <w:rFonts w:ascii="GHEA Grapalat" w:hAnsi="GHEA Grapalat"/>
          <w:sz w:val="24"/>
          <w:szCs w:val="24"/>
          <w:lang w:val="hy-AM"/>
        </w:rPr>
        <w:t>11։00</w:t>
      </w:r>
      <w:r>
        <w:rPr>
          <w:rFonts w:ascii="GHEA Grapalat" w:hAnsi="GHEA Grapalat"/>
          <w:sz w:val="24"/>
          <w:szCs w:val="24"/>
        </w:rPr>
        <w:t>" часов "</w:t>
      </w:r>
      <w:r w:rsidR="00C42473">
        <w:rPr>
          <w:rFonts w:ascii="GHEA Grapalat" w:hAnsi="GHEA Grapalat"/>
          <w:sz w:val="24"/>
          <w:szCs w:val="24"/>
          <w:lang w:val="hy-AM"/>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15810A9A" w14:textId="7EFFD753"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A532B9">
        <w:rPr>
          <w:rFonts w:ascii="GHEA Grapalat" w:hAnsi="GHEA Grapalat"/>
          <w:b/>
          <w:bCs/>
          <w:iCs/>
          <w:sz w:val="24"/>
          <w:szCs w:val="24"/>
        </w:rPr>
        <w:t>Лиана Саакян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12808200"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707FB7C"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14:paraId="3847BAC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2D66D38"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6728C4E6"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2216974E"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57B74674" w14:textId="77777777"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14:paraId="2D16B60B" w14:textId="77777777"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 xml:space="preserve">если не применяется условие, </w:t>
      </w:r>
      <w:r w:rsidR="005F6602" w:rsidRPr="002376B5">
        <w:rPr>
          <w:rFonts w:ascii="GHEA Grapalat" w:hAnsi="GHEA Grapalat"/>
        </w:rPr>
        <w:lastRenderedPageBreak/>
        <w:t>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4"/>
        <w:t>7</w:t>
      </w:r>
      <w:r w:rsidR="005F25EF" w:rsidRPr="008E138A">
        <w:rPr>
          <w:rFonts w:ascii="GHEA Grapalat" w:hAnsi="GHEA Grapalat" w:cs="Sylfaen"/>
          <w:sz w:val="24"/>
          <w:szCs w:val="24"/>
        </w:rPr>
        <w:t>:</w:t>
      </w:r>
      <w:r w:rsidR="00932115" w:rsidRPr="008E138A">
        <w:t xml:space="preserve"> </w:t>
      </w:r>
    </w:p>
    <w:p w14:paraId="5B529F08"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0BABEA59"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D4A1625"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E408405"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0C15BA51"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8996AB3"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09F347C" w14:textId="77777777" w:rsidR="0049655D" w:rsidRDefault="0049655D">
      <w:pPr>
        <w:rPr>
          <w:rFonts w:ascii="GHEA Grapalat" w:hAnsi="GHEA Grapalat"/>
          <w:b/>
        </w:rPr>
      </w:pPr>
    </w:p>
    <w:p w14:paraId="26AD629F"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64AD450D"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63EF503"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184A6682"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794B4AB6"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w:t>
      </w:r>
      <w:r w:rsidR="00F677F1" w:rsidRPr="009044F1">
        <w:rPr>
          <w:rFonts w:ascii="GHEA Grapalat" w:hAnsi="GHEA Grapalat"/>
          <w:sz w:val="24"/>
          <w:szCs w:val="24"/>
        </w:rPr>
        <w:lastRenderedPageBreak/>
        <w:t xml:space="preserve">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587E1EE1"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97373D4"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5D2F80E7"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0271058C"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44EE875A"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0DCB6A15"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FB15EB3"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628AE645"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05B0DED4"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D6124DC" w14:textId="77777777" w:rsidR="002626F7" w:rsidRPr="003B095D" w:rsidRDefault="00220C7C" w:rsidP="003B095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CFEE74"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3DFBAC96" w14:textId="2A713FE1"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C42473">
        <w:rPr>
          <w:rFonts w:ascii="GHEA Grapalat" w:hAnsi="GHEA Grapalat"/>
          <w:sz w:val="24"/>
          <w:szCs w:val="24"/>
          <w:lang w:val="hy-AM"/>
        </w:rPr>
        <w:t>7</w:t>
      </w:r>
      <w:r w:rsidRPr="009044F1">
        <w:rPr>
          <w:rFonts w:ascii="GHEA Grapalat" w:hAnsi="GHEA Grapalat"/>
          <w:sz w:val="24"/>
          <w:szCs w:val="24"/>
        </w:rPr>
        <w:t>"-</w:t>
      </w:r>
      <w:proofErr w:type="spellStart"/>
      <w:r w:rsidRPr="009044F1">
        <w:rPr>
          <w:rFonts w:ascii="GHEA Grapalat" w:hAnsi="GHEA Grapalat"/>
          <w:sz w:val="24"/>
          <w:szCs w:val="24"/>
        </w:rPr>
        <w:t>ый</w:t>
      </w:r>
      <w:proofErr w:type="spellEnd"/>
      <w:r w:rsidRPr="009044F1">
        <w:rPr>
          <w:rFonts w:ascii="GHEA Grapalat" w:hAnsi="GHEA Grapalat"/>
          <w:sz w:val="24"/>
          <w:szCs w:val="24"/>
        </w:rPr>
        <w:t xml:space="preserve"> день в "</w:t>
      </w:r>
      <w:r w:rsidR="00A34EB7">
        <w:rPr>
          <w:rFonts w:ascii="GHEA Grapalat" w:hAnsi="GHEA Grapalat"/>
          <w:sz w:val="24"/>
          <w:szCs w:val="24"/>
          <w:lang w:val="hy-AM"/>
        </w:rPr>
        <w:t>11։00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7B18C52A"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lastRenderedPageBreak/>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0050D1D3"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378E3EFB"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712E6EB"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B31B563"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1D088603"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B09DBE8"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744643AC"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469F0902"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E295E60" w14:textId="77777777"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7416821B" w14:textId="77777777" w:rsidR="00C42473" w:rsidRPr="007509BC" w:rsidRDefault="00FD2748" w:rsidP="00C42473">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C42473" w:rsidRPr="007509BC">
        <w:rPr>
          <w:rFonts w:ascii="GHEA Grapalat" w:hAnsi="GHEA Grapalat"/>
          <w:i w:val="0"/>
          <w:iCs/>
          <w:sz w:val="24"/>
          <w:szCs w:val="24"/>
        </w:rPr>
        <w:t xml:space="preserve">Центрального банка РА на </w:t>
      </w:r>
      <w:r w:rsidR="00C42473" w:rsidRPr="007509BC">
        <w:rPr>
          <w:rFonts w:ascii="GHEA Grapalat" w:hAnsi="GHEA Grapalat"/>
          <w:i w:val="0"/>
          <w:iCs/>
          <w:sz w:val="24"/>
          <w:szCs w:val="24"/>
        </w:rPr>
        <w:lastRenderedPageBreak/>
        <w:t>день подачи заявок</w:t>
      </w:r>
      <w:r w:rsidR="00C42473" w:rsidRPr="007509BC">
        <w:rPr>
          <w:rStyle w:val="af6"/>
          <w:rFonts w:ascii="GHEA Grapalat" w:hAnsi="GHEA Grapalat"/>
          <w:i w:val="0"/>
          <w:iCs/>
          <w:sz w:val="24"/>
          <w:szCs w:val="24"/>
        </w:rPr>
        <w:t xml:space="preserve"> </w:t>
      </w:r>
      <w:r w:rsidR="00C42473" w:rsidRPr="007509BC">
        <w:rPr>
          <w:rStyle w:val="af6"/>
          <w:rFonts w:ascii="GHEA Grapalat" w:hAnsi="GHEA Grapalat"/>
          <w:i w:val="0"/>
          <w:sz w:val="24"/>
          <w:szCs w:val="24"/>
        </w:rPr>
        <w:footnoteReference w:customMarkFollows="1" w:id="5"/>
        <w:t>10</w:t>
      </w:r>
      <w:r w:rsidR="00C42473" w:rsidRPr="007509BC">
        <w:rPr>
          <w:rFonts w:ascii="GHEA Grapalat" w:hAnsi="GHEA Grapalat"/>
          <w:i w:val="0"/>
          <w:sz w:val="24"/>
          <w:szCs w:val="24"/>
        </w:rPr>
        <w:t>.</w:t>
      </w:r>
    </w:p>
    <w:p w14:paraId="1E8A41F8"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391179D2"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3"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6E7B460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proofErr w:type="spellStart"/>
      <w:r w:rsidR="00A55C6C">
        <w:rPr>
          <w:rFonts w:ascii="GHEA Grapalat" w:hAnsi="GHEA Grapalat"/>
          <w:sz w:val="24"/>
          <w:szCs w:val="24"/>
        </w:rPr>
        <w:t>заседаниии</w:t>
      </w:r>
      <w:proofErr w:type="spellEnd"/>
      <w:r w:rsidR="00A55C6C">
        <w:rPr>
          <w:rFonts w:ascii="GHEA Grapalat" w:hAnsi="GHEA Grapalat"/>
          <w:sz w:val="24"/>
          <w:szCs w:val="24"/>
        </w:rPr>
        <w:t xml:space="preserve">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0A39709B"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58A18E7F"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48E49413"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04117300" w14:textId="77777777" w:rsidR="00D64A0E" w:rsidRDefault="009B6D58" w:rsidP="00D64A0E">
      <w:pPr>
        <w:pStyle w:val="norm"/>
        <w:widowControl w:val="0"/>
        <w:tabs>
          <w:tab w:val="left" w:pos="1134"/>
        </w:tabs>
        <w:spacing w:after="160" w:line="240" w:lineRule="auto"/>
        <w:ind w:firstLine="567"/>
        <w:rPr>
          <w:ins w:id="4"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2C756F2A"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 xml:space="preserve">Договор, заключенный в соответствии с настоящим пунктом, </w:t>
      </w:r>
      <w:r w:rsidRPr="002F249D">
        <w:rPr>
          <w:rFonts w:ascii="GHEA Grapalat" w:hAnsi="GHEA Grapalat"/>
          <w:sz w:val="24"/>
          <w:szCs w:val="24"/>
        </w:rPr>
        <w:lastRenderedPageBreak/>
        <w:t>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30365F86"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30FB532D"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34B2A15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 xml:space="preserve">в электронной </w:t>
      </w:r>
      <w:proofErr w:type="gramStart"/>
      <w:r w:rsidR="001F0DAB">
        <w:rPr>
          <w:rFonts w:ascii="GHEA Grapalat" w:hAnsi="GHEA Grapalat"/>
        </w:rPr>
        <w:t>форме</w:t>
      </w:r>
      <w:r w:rsidR="007A34A6">
        <w:rPr>
          <w:rFonts w:ascii="GHEA Grapalat" w:hAnsi="GHEA Grapalat"/>
        </w:rPr>
        <w:t xml:space="preserve">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43E55995"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0AA7914"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36F3C6D6" w14:textId="77777777"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11FE006"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 xml:space="preserve">При этом в протоколе заседания комиссии подробно описываются несоответствия, зафиксированные в результате оценки заявок, и основания отклонения </w:t>
      </w:r>
      <w:r w:rsidR="00895E05" w:rsidRPr="00895E05">
        <w:rPr>
          <w:rFonts w:ascii="GHEA Grapalat" w:hAnsi="GHEA Grapalat"/>
          <w:sz w:val="24"/>
          <w:szCs w:val="24"/>
        </w:rPr>
        <w:lastRenderedPageBreak/>
        <w:t>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EE22FAD"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464BF676"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6B3AD505"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B0B1DF2"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0488B3F2"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0B6BF507" w14:textId="77777777"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7A3C42A" w14:textId="77777777" w:rsidR="00B24E4B" w:rsidRDefault="00B24E4B" w:rsidP="00B24E4B">
      <w:pPr>
        <w:pStyle w:val="aff"/>
        <w:widowControl w:val="0"/>
        <w:numPr>
          <w:ilvl w:val="0"/>
          <w:numId w:val="31"/>
        </w:numPr>
        <w:ind w:left="0" w:firstLine="284"/>
        <w:contextualSpacing/>
        <w:jc w:val="both"/>
        <w:rPr>
          <w:ins w:id="5" w:author="Vardan" w:date="2022-10-30T00:00:00Z"/>
          <w:rFonts w:ascii="GHEA Grapalat" w:hAnsi="GHEA Grapalat"/>
        </w:rPr>
      </w:pPr>
      <w:r w:rsidRPr="00B24E4B">
        <w:rPr>
          <w:rFonts w:ascii="GHEA Grapalat" w:hAnsi="GHEA Grapalat"/>
        </w:rPr>
        <w:lastRenderedPageBreak/>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70A9690E" w14:textId="77777777"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E302A35" w14:textId="77777777" w:rsidR="00C20AD3" w:rsidRPr="00637CD2" w:rsidRDefault="00C20AD3" w:rsidP="00637CD2">
      <w:pPr>
        <w:widowControl w:val="0"/>
        <w:ind w:left="284"/>
        <w:contextualSpacing/>
        <w:jc w:val="both"/>
        <w:rPr>
          <w:rFonts w:ascii="GHEA Grapalat" w:hAnsi="GHEA Grapalat"/>
        </w:rPr>
      </w:pPr>
    </w:p>
    <w:p w14:paraId="08D0114B"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31341C26"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728B698"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FF1C86D"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69A2C3F4"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44456FC"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6"/>
        <w:t>11</w:t>
      </w:r>
      <w:r w:rsidRPr="009044F1">
        <w:rPr>
          <w:rFonts w:ascii="GHEA Grapalat" w:hAnsi="GHEA Grapalat"/>
          <w:sz w:val="24"/>
          <w:szCs w:val="24"/>
        </w:rPr>
        <w:t xml:space="preserve">. </w:t>
      </w:r>
    </w:p>
    <w:p w14:paraId="6CC9D83D"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lastRenderedPageBreak/>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16797C12"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D998532"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597B405"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77E1EA05"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30DBC996"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AD15E6C" w14:textId="77777777"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C42473" w:rsidRPr="00C42473">
        <w:rPr>
          <w:rFonts w:ascii="GHEA Grapalat" w:hAnsi="GHEA Grapalat"/>
          <w:b/>
          <w:bCs/>
          <w:sz w:val="28"/>
          <w:szCs w:val="28"/>
          <w:lang w:val="hy-AM"/>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4D205AC2" w14:textId="77777777" w:rsidR="001B5F7D" w:rsidRDefault="001B5F7D" w:rsidP="0084513E">
      <w:pPr>
        <w:pStyle w:val="23"/>
        <w:widowControl w:val="0"/>
        <w:spacing w:after="160" w:line="240" w:lineRule="auto"/>
        <w:ind w:left="284" w:firstLine="567"/>
        <w:contextualSpacing/>
        <w:rPr>
          <w:rFonts w:ascii="GHEA Grapalat" w:hAnsi="GHEA Grapalat"/>
          <w:sz w:val="24"/>
          <w:szCs w:val="24"/>
        </w:rPr>
      </w:pPr>
    </w:p>
    <w:p w14:paraId="6D469253" w14:textId="77777777"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47686FCA"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C95791E"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5D543A7B"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 xml:space="preserve">Заказчик заключает договор, если в предусмотренный настоящим пунктом </w:t>
      </w:r>
      <w:r w:rsidRPr="00747338">
        <w:rPr>
          <w:rFonts w:ascii="GHEA Grapalat" w:hAnsi="GHEA Grapalat"/>
          <w:sz w:val="24"/>
          <w:szCs w:val="24"/>
        </w:rPr>
        <w:lastRenderedPageBreak/>
        <w:t>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3545E93" w14:textId="77777777" w:rsidR="000313A6" w:rsidRPr="009044F1" w:rsidRDefault="00AA0AD8" w:rsidP="00177FD2">
      <w:pPr>
        <w:jc w:val="center"/>
        <w:rPr>
          <w:rFonts w:ascii="GHEA Grapalat" w:hAnsi="GHEA Grapalat" w:cs="Arial"/>
          <w:b/>
          <w:iCs/>
        </w:rPr>
      </w:pPr>
      <w:r w:rsidRPr="009044F1">
        <w:rPr>
          <w:rFonts w:ascii="GHEA Grapalat" w:hAnsi="GHEA Grapalat"/>
          <w:b/>
        </w:rPr>
        <w:t>9. ЗАКЛЮЧЕНИЕ ДОГОВОРА</w:t>
      </w:r>
    </w:p>
    <w:p w14:paraId="56BCD15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4B8E42F"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6416B22B"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55BE0651"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76054470"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31F75EC"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28FBB4AE"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5B4F37CC" w14:textId="77777777" w:rsidR="00F97766" w:rsidRPr="007509BC" w:rsidRDefault="00030D40" w:rsidP="00F97766">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F97766" w:rsidRPr="007509BC">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00F97766" w:rsidRPr="007509BC">
        <w:rPr>
          <w:rFonts w:ascii="GHEA Grapalat" w:hAnsi="GHEA Grapalat"/>
        </w:rPr>
        <w:t xml:space="preserve"> </w:t>
      </w:r>
      <w:r w:rsidR="00F97766" w:rsidRPr="007509BC">
        <w:rPr>
          <w:rFonts w:ascii="GHEA Grapalat" w:hAnsi="GHEA Grapalat"/>
          <w:color w:val="000000" w:themeColor="text1"/>
        </w:rPr>
        <w:t xml:space="preserve">С </w:t>
      </w:r>
      <w:r w:rsidR="00F97766" w:rsidRPr="007509BC">
        <w:rPr>
          <w:rFonts w:ascii="GHEA Grapalat" w:hAnsi="GHEA Grapalat"/>
          <w:color w:val="000000" w:themeColor="text1"/>
        </w:rPr>
        <w:lastRenderedPageBreak/>
        <w:t>отобранным участником заключается договор, если он представляет обеспечения квалификации и договора(предоплаты)</w:t>
      </w:r>
      <w:r w:rsidR="00F97766" w:rsidRPr="007509BC">
        <w:rPr>
          <w:rFonts w:ascii="GHEA Grapalat" w:hAnsi="GHEA Grapalat"/>
        </w:rPr>
        <w:t>.</w:t>
      </w:r>
      <w:r w:rsidR="00F97766" w:rsidRPr="007509BC">
        <w:rPr>
          <w:rFonts w:ascii="GHEA Grapalat" w:hAnsi="GHEA Grapalat"/>
          <w:vertAlign w:val="superscript"/>
        </w:rPr>
        <w:t>11.1</w:t>
      </w:r>
    </w:p>
    <w:p w14:paraId="091C7CFB" w14:textId="77777777" w:rsidR="00F97766" w:rsidRPr="007509BC" w:rsidRDefault="00F97766" w:rsidP="00F97766">
      <w:pPr>
        <w:widowControl w:val="0"/>
        <w:tabs>
          <w:tab w:val="left" w:pos="1276"/>
        </w:tabs>
        <w:spacing w:after="160"/>
        <w:ind w:firstLine="567"/>
        <w:jc w:val="both"/>
        <w:rPr>
          <w:rFonts w:ascii="GHEA Grapalat" w:hAnsi="GHEA Grapalat"/>
          <w:lang w:val="hy-AM"/>
        </w:rPr>
      </w:pPr>
      <w:r w:rsidRPr="007509BC">
        <w:rPr>
          <w:rFonts w:ascii="GHEA Grapalat" w:hAnsi="GHEA Grapalat"/>
        </w:rPr>
        <w:t xml:space="preserve">10.2 Размер обеспечения квалификации равен 15 процентам от цены </w:t>
      </w:r>
      <w:proofErr w:type="gramStart"/>
      <w:r w:rsidRPr="007509BC">
        <w:rPr>
          <w:rFonts w:ascii="GHEA Grapalat" w:hAnsi="GHEA Grapalat"/>
        </w:rPr>
        <w:t>закупки товаров</w:t>
      </w:r>
      <w:proofErr w:type="gramEnd"/>
      <w:r w:rsidRPr="007509BC">
        <w:rPr>
          <w:rFonts w:ascii="GHEA Grapalat" w:hAnsi="GHEA Grapalat"/>
        </w:rPr>
        <w:t xml:space="preserve">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w:t>
      </w:r>
      <w:proofErr w:type="gramStart"/>
      <w:r w:rsidRPr="007509BC">
        <w:rPr>
          <w:rFonts w:ascii="GHEA Grapalat" w:hAnsi="GHEA Grapalat"/>
        </w:rPr>
        <w:t>Причем  обеспечение</w:t>
      </w:r>
      <w:proofErr w:type="gramEnd"/>
      <w:r w:rsidRPr="007509BC">
        <w:rPr>
          <w:rFonts w:ascii="GHEA Grapalat" w:hAnsi="GHEA Grapalat"/>
        </w:rPr>
        <w:t xml:space="preserve"> должно быть действительным как минимум включительно до 90-го рабочего дня, следующего за днем полного принятия заказчиком результата выполнения контракта.</w:t>
      </w:r>
      <w:r w:rsidRPr="007509BC">
        <w:rPr>
          <w:rFonts w:ascii="GHEA Grapalat" w:hAnsi="GHEA Grapalat"/>
          <w:vertAlign w:val="superscript"/>
          <w:lang w:val="hy-AM"/>
        </w:rPr>
        <w:t>12.1</w:t>
      </w:r>
    </w:p>
    <w:p w14:paraId="24F363EE" w14:textId="77777777" w:rsidR="00571E4C" w:rsidRPr="00BF3E44" w:rsidRDefault="00801A4F" w:rsidP="00F97766">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00571E4C" w:rsidRPr="00BF3E44">
        <w:rPr>
          <w:rFonts w:ascii="Calibri" w:hAnsi="Calibri" w:cs="Calibri"/>
        </w:rPr>
        <w:t> </w:t>
      </w:r>
      <w:r w:rsidR="00571E4C" w:rsidRPr="00BF3E44">
        <w:rPr>
          <w:rFonts w:ascii="GHEA Grapalat" w:hAnsi="GHEA Grapalat" w:cs="GHEA Grapalat"/>
        </w:rPr>
        <w:t>«</w:t>
      </w:r>
      <w:r w:rsidR="00571E4C" w:rsidRPr="00BF3E44">
        <w:rPr>
          <w:rFonts w:ascii="GHEA Grapalat" w:hAnsi="GHEA Grapalat" w:cs="Sylfaen"/>
        </w:rPr>
        <w:t>900008000698</w:t>
      </w:r>
      <w:r w:rsidR="00571E4C" w:rsidRPr="00BF3E44">
        <w:rPr>
          <w:rFonts w:ascii="GHEA Grapalat" w:hAnsi="GHEA Grapalat" w:cs="GHEA Grapalat"/>
        </w:rPr>
        <w:t>»</w:t>
      </w:r>
      <w:r w:rsidR="00571E4C" w:rsidRPr="00BF3E44">
        <w:rPr>
          <w:rFonts w:ascii="GHEA Grapalat" w:hAnsi="GHEA Grapalat" w:cs="Sylfaen"/>
        </w:rPr>
        <w:t xml:space="preserve"> </w:t>
      </w:r>
      <w:r w:rsidR="00571E4C" w:rsidRPr="00BF3E44">
        <w:rPr>
          <w:rFonts w:ascii="GHEA Grapalat" w:hAnsi="GHEA Grapalat" w:cs="GHEA Grapalat"/>
        </w:rPr>
        <w:t>открытый</w:t>
      </w:r>
      <w:r w:rsidR="00571E4C" w:rsidRPr="00BF3E44">
        <w:rPr>
          <w:rFonts w:ascii="GHEA Grapalat" w:hAnsi="GHEA Grapalat" w:cs="Sylfaen"/>
        </w:rPr>
        <w:t xml:space="preserve"> </w:t>
      </w:r>
      <w:r w:rsidR="00571E4C" w:rsidRPr="00BF3E44">
        <w:rPr>
          <w:rFonts w:ascii="GHEA Grapalat" w:hAnsi="GHEA Grapalat" w:cs="GHEA Grapalat"/>
        </w:rPr>
        <w:t>в</w:t>
      </w:r>
      <w:r w:rsidR="00571E4C" w:rsidRPr="00BF3E44">
        <w:rPr>
          <w:rFonts w:ascii="GHEA Grapalat" w:hAnsi="GHEA Grapalat" w:cs="Sylfaen"/>
        </w:rPr>
        <w:t xml:space="preserve"> </w:t>
      </w:r>
      <w:r w:rsidR="00571E4C" w:rsidRPr="00BF3E44">
        <w:rPr>
          <w:rFonts w:ascii="GHEA Grapalat" w:hAnsi="GHEA Grapalat" w:cs="GHEA Grapalat"/>
        </w:rPr>
        <w:t>Центральном</w:t>
      </w:r>
      <w:r w:rsidR="00571E4C" w:rsidRPr="00BF3E44">
        <w:rPr>
          <w:rFonts w:ascii="GHEA Grapalat" w:hAnsi="GHEA Grapalat" w:cs="Sylfaen"/>
        </w:rPr>
        <w:t xml:space="preserve"> </w:t>
      </w:r>
      <w:r w:rsidR="00571E4C" w:rsidRPr="00BF3E44">
        <w:rPr>
          <w:rFonts w:ascii="GHEA Grapalat" w:hAnsi="GHEA Grapalat" w:cs="GHEA Grapalat"/>
        </w:rPr>
        <w:t>казначействе</w:t>
      </w:r>
      <w:r w:rsidR="00571E4C" w:rsidRPr="00BF3E44">
        <w:rPr>
          <w:rFonts w:ascii="GHEA Grapalat" w:hAnsi="GHEA Grapalat" w:cs="Sylfaen"/>
        </w:rPr>
        <w:t xml:space="preserve"> </w:t>
      </w:r>
      <w:r w:rsidR="00571E4C" w:rsidRPr="00BF3E44">
        <w:rPr>
          <w:rFonts w:ascii="GHEA Grapalat" w:hAnsi="GHEA Grapalat" w:cs="GHEA Grapalat"/>
        </w:rPr>
        <w:t>на</w:t>
      </w:r>
      <w:r w:rsidR="00571E4C" w:rsidRPr="00BF3E44">
        <w:rPr>
          <w:rFonts w:ascii="GHEA Grapalat" w:hAnsi="GHEA Grapalat" w:cs="Sylfaen"/>
        </w:rPr>
        <w:t xml:space="preserve"> </w:t>
      </w:r>
      <w:r w:rsidR="00571E4C" w:rsidRPr="00BF3E44">
        <w:rPr>
          <w:rFonts w:ascii="GHEA Grapalat" w:hAnsi="GHEA Grapalat" w:cs="GHEA Grapalat"/>
        </w:rPr>
        <w:t>имя</w:t>
      </w:r>
      <w:r w:rsidR="00571E4C" w:rsidRPr="00BF3E44">
        <w:rPr>
          <w:rFonts w:ascii="GHEA Grapalat" w:hAnsi="GHEA Grapalat" w:cs="Sylfaen"/>
        </w:rPr>
        <w:t xml:space="preserve"> </w:t>
      </w:r>
      <w:r w:rsidR="00571E4C" w:rsidRPr="00BF3E44">
        <w:rPr>
          <w:rFonts w:ascii="GHEA Grapalat" w:hAnsi="GHEA Grapalat" w:cs="GHEA Grapalat"/>
        </w:rPr>
        <w:t>уполномоченного</w:t>
      </w:r>
      <w:r w:rsidR="00571E4C" w:rsidRPr="00BF3E44">
        <w:rPr>
          <w:rFonts w:ascii="GHEA Grapalat" w:hAnsi="GHEA Grapalat" w:cs="Sylfaen"/>
        </w:rPr>
        <w:t xml:space="preserve"> </w:t>
      </w:r>
      <w:r w:rsidR="00571E4C" w:rsidRPr="00BF3E44">
        <w:rPr>
          <w:rFonts w:ascii="GHEA Grapalat" w:hAnsi="GHEA Grapalat" w:cs="GHEA Grapalat"/>
        </w:rPr>
        <w:t>органа</w:t>
      </w:r>
      <w:r w:rsidR="00571E4C" w:rsidRPr="00BF3E44">
        <w:rPr>
          <w:rFonts w:ascii="GHEA Grapalat" w:hAnsi="GHEA Grapalat" w:cs="Sylfaen"/>
        </w:rPr>
        <w:t>.</w:t>
      </w:r>
    </w:p>
    <w:p w14:paraId="284D6486"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C1631F6" w14:textId="77777777"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w:t>
      </w:r>
      <w:proofErr w:type="gramStart"/>
      <w:r w:rsidRPr="004408E1">
        <w:rPr>
          <w:rFonts w:ascii="GHEA Grapalat" w:hAnsi="GHEA Grapalat"/>
        </w:rPr>
        <w:t>в соответствии с требованиями</w:t>
      </w:r>
      <w:proofErr w:type="gramEnd"/>
      <w:r w:rsidRPr="004408E1">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3A877692"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79DC8E76" w14:textId="77777777" w:rsidR="00BE0C42" w:rsidRPr="00D01711" w:rsidRDefault="00030D40" w:rsidP="00D01711">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F97766" w:rsidRPr="004A4643">
        <w:rPr>
          <w:rFonts w:ascii="GHEA Grapalat" w:hAnsi="GHEA Grapalat"/>
          <w:i/>
        </w:rPr>
        <w:t xml:space="preserve"> </w:t>
      </w:r>
      <w:r w:rsidR="00F97766" w:rsidRPr="00F97766">
        <w:rPr>
          <w:rFonts w:ascii="GHEA Grapalat" w:hAnsi="GHEA Grapalat"/>
          <w:iCs/>
        </w:rPr>
        <w:t>одностороннем порядке утвержденного заявления-в виде неустойки (приложение 5.1) или наличных денег</w:t>
      </w:r>
      <w:r w:rsidR="00F97766" w:rsidRPr="0025254A">
        <w:rPr>
          <w:rFonts w:ascii="GHEA Grapalat" w:hAnsi="GHEA Grapalat"/>
        </w:rPr>
        <w:t xml:space="preserve"> </w:t>
      </w:r>
      <w:r w:rsidR="0058395E"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1D523364" w14:textId="77777777"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58A33CE"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51F253AE"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8811F23" w14:textId="77777777"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C947540" w14:textId="77777777"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14:paraId="16631BE7" w14:textId="77777777" w:rsidR="00362FEF" w:rsidRDefault="00362FEF">
      <w:pPr>
        <w:rPr>
          <w:rFonts w:ascii="GHEA Grapalat" w:hAnsi="GHEA Grapalat" w:cs="Sylfaen"/>
        </w:rPr>
      </w:pPr>
      <w:r>
        <w:rPr>
          <w:rFonts w:ascii="GHEA Grapalat" w:hAnsi="GHEA Grapalat" w:cs="Sylfaen"/>
        </w:rPr>
        <w:br w:type="page"/>
      </w:r>
    </w:p>
    <w:p w14:paraId="733225F0" w14:textId="77777777" w:rsidR="00637D24" w:rsidRPr="009044F1" w:rsidRDefault="00637D24" w:rsidP="00B46D58">
      <w:pPr>
        <w:widowControl w:val="0"/>
        <w:tabs>
          <w:tab w:val="left" w:pos="1134"/>
        </w:tabs>
        <w:spacing w:after="160"/>
        <w:ind w:firstLine="567"/>
        <w:jc w:val="both"/>
        <w:rPr>
          <w:rFonts w:ascii="GHEA Grapalat" w:hAnsi="GHEA Grapalat" w:cs="Sylfaen"/>
        </w:rPr>
      </w:pPr>
    </w:p>
    <w:p w14:paraId="65E64ACB"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4ED02915" w14:textId="77777777" w:rsidR="003D5CAF" w:rsidRPr="009044F1" w:rsidRDefault="003D5CAF" w:rsidP="005066AC">
      <w:pPr>
        <w:rPr>
          <w:rFonts w:ascii="GHEA Grapalat" w:hAnsi="GHEA Grapalat" w:cs="Arial"/>
          <w:b/>
        </w:rPr>
      </w:pPr>
    </w:p>
    <w:p w14:paraId="22C4F494"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78E7A57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69C3759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7"/>
        <w:t>14</w:t>
      </w:r>
      <w:r w:rsidRPr="009044F1">
        <w:rPr>
          <w:rFonts w:ascii="GHEA Grapalat" w:hAnsi="GHEA Grapalat"/>
        </w:rPr>
        <w:t>.</w:t>
      </w:r>
    </w:p>
    <w:p w14:paraId="0A82CD8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5713FD00"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4DDC8FC"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B74392C" w14:textId="77777777" w:rsidR="00C54730" w:rsidRPr="00182C2E" w:rsidRDefault="00C54730" w:rsidP="00C54730">
      <w:pPr>
        <w:jc w:val="center"/>
        <w:rPr>
          <w:rFonts w:ascii="GHEA Grapalat" w:hAnsi="GHEA Grapalat"/>
          <w:b/>
        </w:rPr>
      </w:pPr>
    </w:p>
    <w:p w14:paraId="74C22DB7"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860B26D" w14:textId="77777777" w:rsidR="00C54730" w:rsidRPr="00182C2E" w:rsidRDefault="00C54730" w:rsidP="00C54730">
      <w:pPr>
        <w:jc w:val="center"/>
        <w:rPr>
          <w:rFonts w:ascii="GHEA Grapalat" w:hAnsi="GHEA Grapalat"/>
          <w:b/>
        </w:rPr>
      </w:pPr>
    </w:p>
    <w:p w14:paraId="10A9DDA3"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5FA8681E"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AAF1FB0"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14:paraId="0B5F8625"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6AA9FFCC"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w:t>
      </w:r>
      <w:r w:rsidRPr="000B56C9">
        <w:rPr>
          <w:rFonts w:ascii="GHEA Grapalat" w:hAnsi="GHEA Grapalat"/>
        </w:rPr>
        <w:lastRenderedPageBreak/>
        <w:t>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6C72475"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70CE4CD4"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566674A"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3495488B"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5E0CBAFC"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296E421F"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05EB5A4F"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30F44145"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2578D33A"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274C25C6"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F51DE45"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72C8BF86" w14:textId="77777777" w:rsidR="00C87BF8" w:rsidRPr="00570BBD" w:rsidRDefault="00C87BF8" w:rsidP="00C87BF8">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1A687C4E"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3575834B"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783AAE9B"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E4972C1" w14:textId="77777777" w:rsidR="00C87BF8" w:rsidRPr="00570BBD" w:rsidRDefault="00C87BF8" w:rsidP="00C87BF8">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2C45F74"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70BBD">
        <w:rPr>
          <w:rFonts w:ascii="GHEA Grapalat" w:hAnsi="GHEA Grapalat"/>
        </w:rPr>
        <w:t>органа.Уполномоченный</w:t>
      </w:r>
      <w:proofErr w:type="spellEnd"/>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228EE366"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5EB67600"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D9D5D0"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77EC510B"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3FEE13F3" w14:textId="77777777" w:rsidR="00AE679C" w:rsidRPr="009044F1" w:rsidRDefault="00AE679C" w:rsidP="00B46D58">
      <w:pPr>
        <w:widowControl w:val="0"/>
        <w:spacing w:after="160"/>
        <w:jc w:val="center"/>
        <w:rPr>
          <w:rFonts w:ascii="GHEA Grapalat" w:hAnsi="GHEA Grapalat" w:cs="Sylfaen"/>
          <w:b/>
        </w:rPr>
      </w:pPr>
    </w:p>
    <w:p w14:paraId="2B801BFC" w14:textId="77777777" w:rsidR="004373E3" w:rsidRDefault="004373E3" w:rsidP="00B46D58">
      <w:pPr>
        <w:rPr>
          <w:rFonts w:ascii="GHEA Grapalat" w:hAnsi="GHEA Grapalat"/>
          <w:b/>
        </w:rPr>
      </w:pPr>
      <w:r>
        <w:rPr>
          <w:rFonts w:ascii="GHEA Grapalat" w:hAnsi="GHEA Grapalat"/>
          <w:b/>
        </w:rPr>
        <w:br w:type="page"/>
      </w:r>
    </w:p>
    <w:p w14:paraId="6CBE49B1"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5B1DFF83" w14:textId="77777777" w:rsidR="008842CE" w:rsidRPr="00374F4A" w:rsidRDefault="008842CE" w:rsidP="00B46D58">
      <w:pPr>
        <w:widowControl w:val="0"/>
        <w:spacing w:after="160"/>
        <w:jc w:val="center"/>
        <w:rPr>
          <w:rFonts w:ascii="GHEA Grapalat" w:hAnsi="GHEA Grapalat"/>
          <w:b/>
        </w:rPr>
      </w:pPr>
    </w:p>
    <w:p w14:paraId="28E03A4E"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0F7381">
        <w:rPr>
          <w:rFonts w:ascii="GHEA Grapalat" w:hAnsi="GHEA Grapalat"/>
          <w:b/>
        </w:rPr>
        <w:t>ЗАПРОС КОТИРОВОК</w:t>
      </w:r>
    </w:p>
    <w:p w14:paraId="3D298386" w14:textId="77777777" w:rsidR="00096865" w:rsidRPr="009044F1" w:rsidRDefault="00096865" w:rsidP="00B46D58">
      <w:pPr>
        <w:widowControl w:val="0"/>
        <w:spacing w:after="160"/>
        <w:jc w:val="center"/>
        <w:rPr>
          <w:rFonts w:ascii="GHEA Grapalat" w:hAnsi="GHEA Grapalat"/>
        </w:rPr>
      </w:pPr>
    </w:p>
    <w:p w14:paraId="7CA78690"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1E24F2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22045DC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C8E220A" w14:textId="77777777" w:rsidR="008F15B9" w:rsidRPr="00372C48" w:rsidRDefault="00096865" w:rsidP="00372C4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13BC9A73"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457DE5D3"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09E6A466"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14:paraId="703DA13D"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075F863E" w14:textId="77777777"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76ADAD58"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8"/>
        <w:t>15</w:t>
      </w:r>
    </w:p>
    <w:p w14:paraId="7FE00B57"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proofErr w:type="gramStart"/>
      <w:r w:rsidRPr="00B138F3">
        <w:rPr>
          <w:rFonts w:ascii="GHEA Grapalat" w:hAnsi="GHEA Grapalat"/>
        </w:rPr>
        <w:t>; При</w:t>
      </w:r>
      <w:proofErr w:type="gramEnd"/>
      <w:r w:rsidRPr="00B138F3">
        <w:rPr>
          <w:rFonts w:ascii="GHEA Grapalat" w:hAnsi="GHEA Grapalat"/>
        </w:rPr>
        <w:t xml:space="preserve">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9"/>
        <w:t>16</w:t>
      </w:r>
    </w:p>
    <w:p w14:paraId="51200AE8"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w:t>
      </w:r>
      <w:r w:rsidRPr="009044F1">
        <w:rPr>
          <w:rFonts w:ascii="GHEA Grapalat" w:hAnsi="GHEA Grapalat"/>
        </w:rPr>
        <w:lastRenderedPageBreak/>
        <w:t>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554F3B53"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5BA3BF36"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33EB4F36" w14:textId="77777777"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654AA73A"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BFE4963"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65525BB1"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2394718A"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10D4859D"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4416A0A4"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331D8DCB"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0FD572E6" w14:textId="77777777" w:rsidR="00ED59E0" w:rsidRDefault="00ED59E0" w:rsidP="00B46D58">
      <w:pPr>
        <w:widowControl w:val="0"/>
        <w:tabs>
          <w:tab w:val="left" w:pos="1134"/>
        </w:tabs>
        <w:spacing w:after="160"/>
        <w:ind w:firstLine="567"/>
        <w:jc w:val="both"/>
        <w:rPr>
          <w:rFonts w:ascii="GHEA Grapalat" w:hAnsi="GHEA Grapalat"/>
        </w:rPr>
      </w:pPr>
    </w:p>
    <w:p w14:paraId="0AA5A658" w14:textId="77777777" w:rsidR="00ED59E0" w:rsidRDefault="00ED59E0" w:rsidP="00B46D58">
      <w:pPr>
        <w:widowControl w:val="0"/>
        <w:tabs>
          <w:tab w:val="left" w:pos="1134"/>
        </w:tabs>
        <w:spacing w:after="160"/>
        <w:ind w:firstLine="567"/>
        <w:jc w:val="both"/>
        <w:rPr>
          <w:rFonts w:ascii="GHEA Grapalat" w:hAnsi="GHEA Grapalat"/>
        </w:rPr>
      </w:pPr>
    </w:p>
    <w:p w14:paraId="0FEB27B5" w14:textId="77777777" w:rsidR="00ED59E0" w:rsidRPr="00E267E5" w:rsidRDefault="00ED59E0" w:rsidP="00B46D58">
      <w:pPr>
        <w:widowControl w:val="0"/>
        <w:tabs>
          <w:tab w:val="left" w:pos="1134"/>
        </w:tabs>
        <w:spacing w:after="160"/>
        <w:ind w:firstLine="567"/>
        <w:jc w:val="both"/>
        <w:rPr>
          <w:rFonts w:ascii="GHEA Grapalat" w:hAnsi="GHEA Grapalat"/>
        </w:rPr>
      </w:pPr>
    </w:p>
    <w:p w14:paraId="4B5F04E6"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74BC399"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509B8877"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9CF2CCC"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BF679B5" w14:textId="77777777" w:rsidR="001300B5" w:rsidRDefault="001300B5" w:rsidP="00B46D58">
      <w:pPr>
        <w:pStyle w:val="norm"/>
        <w:widowControl w:val="0"/>
        <w:spacing w:after="160" w:line="240" w:lineRule="auto"/>
        <w:ind w:firstLine="284"/>
        <w:jc w:val="right"/>
        <w:rPr>
          <w:rFonts w:ascii="GHEA Grapalat" w:hAnsi="GHEA Grapalat"/>
          <w:b/>
          <w:sz w:val="24"/>
          <w:szCs w:val="24"/>
        </w:rPr>
      </w:pPr>
    </w:p>
    <w:p w14:paraId="59A7E84C"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198799C2" w14:textId="7230FB39"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0F7381">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03011C">
        <w:rPr>
          <w:rFonts w:ascii="GHEA Grapalat" w:hAnsi="GHEA Grapalat"/>
          <w:b/>
          <w:sz w:val="24"/>
          <w:szCs w:val="24"/>
        </w:rPr>
        <w:t>SHMAHKS-GH-APZB-25/08</w:t>
      </w:r>
      <w:r w:rsidR="00B666FB">
        <w:rPr>
          <w:rStyle w:val="af6"/>
          <w:rFonts w:ascii="GHEA Grapalat" w:hAnsi="GHEA Grapalat"/>
          <w:b/>
          <w:sz w:val="24"/>
          <w:szCs w:val="24"/>
        </w:rPr>
        <w:footnoteReference w:customMarkFollows="1" w:id="10"/>
        <w:t>*</w:t>
      </w:r>
      <w:r w:rsidR="006132ED">
        <w:rPr>
          <w:rFonts w:ascii="GHEA Grapalat" w:hAnsi="GHEA Grapalat"/>
          <w:sz w:val="24"/>
          <w:szCs w:val="24"/>
        </w:rPr>
        <w:t>"</w:t>
      </w:r>
    </w:p>
    <w:p w14:paraId="02225B68" w14:textId="77777777" w:rsidR="00B2572B" w:rsidRPr="00374F4A" w:rsidRDefault="00B2572B" w:rsidP="00B46D58">
      <w:pPr>
        <w:widowControl w:val="0"/>
        <w:spacing w:after="120"/>
        <w:jc w:val="center"/>
        <w:rPr>
          <w:rFonts w:ascii="GHEA Grapalat" w:hAnsi="GHEA Grapalat" w:cs="Sylfaen"/>
          <w:b/>
        </w:rPr>
      </w:pPr>
    </w:p>
    <w:p w14:paraId="7B195389"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proofErr w:type="gramStart"/>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roofErr w:type="gramEnd"/>
      <w:r w:rsidR="005A6435">
        <w:rPr>
          <w:rFonts w:ascii="GHEA Grapalat" w:hAnsi="GHEA Grapalat"/>
          <w:b/>
        </w:rPr>
        <w:t xml:space="preserve"> </w:t>
      </w:r>
      <w:r w:rsidRPr="00374F4A">
        <w:rPr>
          <w:rFonts w:ascii="GHEA Grapalat" w:hAnsi="GHEA Grapalat"/>
          <w:b/>
        </w:rPr>
        <w:t>*</w:t>
      </w:r>
    </w:p>
    <w:p w14:paraId="15A695CD"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0F7381">
        <w:rPr>
          <w:rFonts w:ascii="GHEA Grapalat" w:hAnsi="GHEA Grapalat"/>
          <w:color w:val="auto"/>
          <w:sz w:val="24"/>
          <w:szCs w:val="24"/>
        </w:rPr>
        <w:t>ЗАПРОСА КОТИРОВКИ</w:t>
      </w:r>
      <w:r w:rsidR="00AA7117" w:rsidRPr="00374F4A">
        <w:rPr>
          <w:rFonts w:ascii="GHEA Grapalat" w:hAnsi="GHEA Grapalat"/>
          <w:color w:val="auto"/>
          <w:sz w:val="24"/>
          <w:szCs w:val="24"/>
        </w:rPr>
        <w:t xml:space="preserve"> </w:t>
      </w:r>
    </w:p>
    <w:p w14:paraId="32CD9A96" w14:textId="77777777" w:rsidR="00B2572B" w:rsidRPr="00374F4A" w:rsidRDefault="00B2572B" w:rsidP="00B46D58">
      <w:pPr>
        <w:widowControl w:val="0"/>
        <w:spacing w:after="120"/>
        <w:jc w:val="center"/>
        <w:rPr>
          <w:rFonts w:ascii="GHEA Grapalat" w:hAnsi="GHEA Grapalat"/>
        </w:rPr>
      </w:pPr>
    </w:p>
    <w:p w14:paraId="14B0406A"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48A3E6C4"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52D8D940"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6413433D"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520776F1" w14:textId="38D04D96"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03011C">
        <w:rPr>
          <w:rFonts w:ascii="GHEA Grapalat" w:hAnsi="GHEA Grapalat"/>
        </w:rPr>
        <w:t>SHMAHKS-GH-APZB-25/08</w:t>
      </w:r>
      <w:r w:rsidR="006132ED">
        <w:rPr>
          <w:rFonts w:ascii="GHEA Grapalat" w:hAnsi="GHEA Grapalat"/>
        </w:rPr>
        <w:t>"</w:t>
      </w:r>
    </w:p>
    <w:p w14:paraId="036AD817"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34F0AA58"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0FC3D075"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620CDDA"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13860AA0"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18525B38"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2A822493" w14:textId="77777777" w:rsidR="000612B9" w:rsidRDefault="000612B9" w:rsidP="00B46D58">
      <w:pPr>
        <w:jc w:val="both"/>
        <w:rPr>
          <w:rFonts w:ascii="GHEA Grapalat" w:hAnsi="GHEA Grapalat"/>
        </w:rPr>
      </w:pPr>
    </w:p>
    <w:p w14:paraId="5DC1DBD7"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14:paraId="711BA909"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4D30A79E" w14:textId="77777777" w:rsidR="000612B9" w:rsidRDefault="000612B9" w:rsidP="00B46D58">
      <w:pPr>
        <w:jc w:val="both"/>
        <w:rPr>
          <w:rFonts w:ascii="GHEA Grapalat" w:hAnsi="GHEA Grapalat"/>
        </w:rPr>
      </w:pPr>
    </w:p>
    <w:p w14:paraId="5E9B4139"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052205F9"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54BC1E8" w14:textId="77777777" w:rsidR="00B138F3" w:rsidRDefault="00B138F3" w:rsidP="00B46D58">
      <w:pPr>
        <w:jc w:val="both"/>
        <w:rPr>
          <w:rFonts w:ascii="GHEA Grapalat" w:hAnsi="GHEA Grapalat"/>
        </w:rPr>
      </w:pPr>
    </w:p>
    <w:p w14:paraId="465A8758"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1A071F4D"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E4888C5" w14:textId="77777777" w:rsidR="00B138F3" w:rsidRDefault="00B138F3" w:rsidP="00F96993">
      <w:pPr>
        <w:jc w:val="both"/>
        <w:rPr>
          <w:rFonts w:ascii="GHEA Grapalat" w:hAnsi="GHEA Grapalat"/>
        </w:rPr>
      </w:pPr>
    </w:p>
    <w:p w14:paraId="5FB39F18"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8EB3809"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42D15C5A" w14:textId="77777777" w:rsidR="00B16483" w:rsidRDefault="00B16483" w:rsidP="00F96993">
      <w:pPr>
        <w:jc w:val="both"/>
        <w:rPr>
          <w:rFonts w:ascii="GHEA Grapalat" w:hAnsi="GHEA Grapalat"/>
          <w:sz w:val="18"/>
          <w:szCs w:val="18"/>
        </w:rPr>
      </w:pPr>
    </w:p>
    <w:p w14:paraId="74D0D38A"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0A505617"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470354B2" w14:textId="77777777" w:rsidR="00B16483" w:rsidRPr="00D3436F" w:rsidRDefault="00B16483" w:rsidP="00B16483">
      <w:pPr>
        <w:tabs>
          <w:tab w:val="left" w:pos="7371"/>
        </w:tabs>
        <w:spacing w:after="160"/>
        <w:ind w:left="3544" w:firstLine="3"/>
        <w:jc w:val="both"/>
        <w:rPr>
          <w:rFonts w:ascii="GHEA Grapalat" w:hAnsi="GHEA Grapalat"/>
          <w:sz w:val="16"/>
        </w:rPr>
      </w:pPr>
    </w:p>
    <w:p w14:paraId="65D50E2C"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14:paraId="398DA233"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09944DCE"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1979920F"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14:paraId="67E50218" w14:textId="77777777" w:rsidR="009E1F0A" w:rsidRPr="004F23CF" w:rsidRDefault="009E1F0A" w:rsidP="009E1F0A">
      <w:pPr>
        <w:rPr>
          <w:rFonts w:ascii="GHEA Grapalat" w:hAnsi="GHEA Grapalat"/>
          <w:i/>
          <w:sz w:val="16"/>
          <w:vertAlign w:val="superscript"/>
          <w:lang w:val="es-ES"/>
        </w:rPr>
      </w:pPr>
    </w:p>
    <w:p w14:paraId="578E38D8" w14:textId="0A6E02D8" w:rsidR="009E1F0A" w:rsidRPr="004F23CF" w:rsidRDefault="009E1F0A" w:rsidP="009E1F0A">
      <w:pPr>
        <w:rPr>
          <w:rFonts w:ascii="GHEA Grapalat" w:hAnsi="GHEA Grapalat" w:cs="Sylfaen"/>
          <w:sz w:val="20"/>
          <w:lang w:val="hy-AM"/>
        </w:rPr>
      </w:pPr>
      <w:r w:rsidRPr="004F23CF">
        <w:rPr>
          <w:rFonts w:ascii="GHEA Grapalat" w:hAnsi="GHEA Grapalat"/>
          <w:lang w:val="hy-AM"/>
        </w:rPr>
        <w:lastRenderedPageBreak/>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r w:rsidR="000F7381">
        <w:rPr>
          <w:rFonts w:ascii="GHEA Grapalat" w:hAnsi="GHEA Grapalat"/>
        </w:rPr>
        <w:t>запрос котировок</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 xml:space="preserve">" </w:t>
      </w:r>
      <w:r w:rsidR="0003011C">
        <w:rPr>
          <w:rFonts w:ascii="GHEA Grapalat" w:hAnsi="GHEA Grapalat"/>
        </w:rPr>
        <w:t>SHMAHKS-GH-APZB-25/08</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0627A66A"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3A27F238"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298433A6" w14:textId="0EF30B7B" w:rsidR="006B3E56" w:rsidRPr="00AF791F" w:rsidRDefault="006B3E56" w:rsidP="00AF791F">
      <w:pPr>
        <w:pStyle w:val="aff"/>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0F7381">
        <w:rPr>
          <w:rFonts w:ascii="GHEA Grapalat" w:hAnsi="GHEA Grapalat"/>
        </w:rPr>
        <w:t>ЗАПРОСА КОТИРОВКИ</w:t>
      </w:r>
      <w:r w:rsidR="00305944" w:rsidRPr="00AF791F">
        <w:rPr>
          <w:rFonts w:ascii="GHEA Grapalat" w:hAnsi="GHEA Grapalat"/>
        </w:rPr>
        <w:t xml:space="preserve"> </w:t>
      </w:r>
      <w:r w:rsidRPr="00AF791F">
        <w:rPr>
          <w:rFonts w:ascii="GHEA Grapalat" w:hAnsi="GHEA Grapalat"/>
        </w:rPr>
        <w:t>под кодом "</w:t>
      </w:r>
      <w:r w:rsidR="0003011C">
        <w:rPr>
          <w:rFonts w:ascii="GHEA Grapalat" w:hAnsi="GHEA Grapalat"/>
        </w:rPr>
        <w:t>SHMAHKS-GH-APZB-25/08</w:t>
      </w:r>
      <w:r w:rsidRPr="00AF791F">
        <w:rPr>
          <w:rFonts w:ascii="GHEA Grapalat" w:hAnsi="GHEA Grapalat"/>
        </w:rPr>
        <w:t>"*</w:t>
      </w:r>
    </w:p>
    <w:p w14:paraId="4FBE30F5"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4E69160C"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0F7381">
        <w:rPr>
          <w:rFonts w:ascii="GHEA Grapalat" w:hAnsi="GHEA Grapalat"/>
        </w:rPr>
        <w:t>запрос котировок</w:t>
      </w:r>
      <w:r>
        <w:rPr>
          <w:rFonts w:ascii="GHEA Grapalat" w:hAnsi="GHEA Grapalat"/>
        </w:rPr>
        <w:t xml:space="preserve"> случая     одновременного </w:t>
      </w:r>
    </w:p>
    <w:p w14:paraId="307FAB8B"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CE4BD87"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5E47A933"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7E32FC77"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50C5380"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4EC0920" w14:textId="77777777" w:rsidR="006B3E56" w:rsidRDefault="006B3E56" w:rsidP="00B46D58">
      <w:pPr>
        <w:widowControl w:val="0"/>
        <w:spacing w:after="160"/>
        <w:jc w:val="both"/>
        <w:rPr>
          <w:ins w:id="6"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2E26F03C" w14:textId="77777777" w:rsidR="00BB6319" w:rsidRDefault="00BB6319" w:rsidP="00BB6319">
      <w:pPr>
        <w:widowControl w:val="0"/>
        <w:spacing w:after="16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26DAFEF2"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3A7358E4" w14:textId="77777777" w:rsidR="00923711" w:rsidRDefault="009A73EA" w:rsidP="00372C48">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1"/>
        <w:t>**</w:t>
      </w:r>
      <w:r>
        <w:rPr>
          <w:rFonts w:ascii="GHEA Grapalat" w:hAnsi="GHEA Grapalat"/>
          <w:sz w:val="28"/>
          <w:szCs w:val="28"/>
        </w:rPr>
        <w:t>.</w:t>
      </w:r>
    </w:p>
    <w:p w14:paraId="7625E789" w14:textId="77777777" w:rsidR="00110534" w:rsidRDefault="00F36AD3" w:rsidP="00B46D58">
      <w:pPr>
        <w:jc w:val="both"/>
        <w:rPr>
          <w:rFonts w:ascii="GHEA Grapalat" w:hAnsi="GHEA Grapalat"/>
        </w:rPr>
      </w:pPr>
      <w:r>
        <w:rPr>
          <w:rFonts w:ascii="GHEA Grapalat" w:hAnsi="GHEA Grapalat"/>
        </w:rPr>
        <w:t xml:space="preserve"> </w:t>
      </w:r>
    </w:p>
    <w:p w14:paraId="27306244" w14:textId="77777777" w:rsidR="00993891" w:rsidRDefault="00F36AD3" w:rsidP="00B46D58">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063688F9"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753169C2" w14:textId="77777777" w:rsidR="00F855BB" w:rsidRPr="000811C1" w:rsidRDefault="00F855BB" w:rsidP="00372C48">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03B32540" w14:textId="77777777" w:rsidR="006B3E56" w:rsidRPr="00D3436F" w:rsidRDefault="006B3E56" w:rsidP="00B46D58">
      <w:pPr>
        <w:tabs>
          <w:tab w:val="left" w:pos="7371"/>
        </w:tabs>
        <w:spacing w:after="160"/>
        <w:ind w:left="3544" w:firstLine="3"/>
        <w:jc w:val="both"/>
        <w:rPr>
          <w:rFonts w:ascii="GHEA Grapalat" w:hAnsi="GHEA Grapalat"/>
          <w:sz w:val="16"/>
        </w:rPr>
      </w:pPr>
    </w:p>
    <w:p w14:paraId="0AA8BFC7" w14:textId="77777777" w:rsidR="006B3E56" w:rsidRPr="00770B03" w:rsidRDefault="006B3E56" w:rsidP="00B46D58">
      <w:pPr>
        <w:tabs>
          <w:tab w:val="left" w:pos="7371"/>
        </w:tabs>
        <w:spacing w:after="160"/>
        <w:ind w:left="3544" w:firstLine="3"/>
        <w:jc w:val="both"/>
        <w:rPr>
          <w:rFonts w:ascii="GHEA Grapalat" w:hAnsi="GHEA Grapalat"/>
          <w:sz w:val="16"/>
        </w:rPr>
      </w:pPr>
    </w:p>
    <w:p w14:paraId="06D1D943"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B889A02"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02892130"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61CAD579"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3D6C7527" w14:textId="77777777" w:rsidR="00123294" w:rsidRDefault="00123294" w:rsidP="00B46D58">
      <w:pPr>
        <w:rPr>
          <w:rFonts w:ascii="GHEA Grapalat" w:hAnsi="GHEA Grapalat"/>
          <w:b/>
        </w:rPr>
      </w:pPr>
      <w:r>
        <w:rPr>
          <w:rFonts w:ascii="GHEA Grapalat" w:hAnsi="GHEA Grapalat"/>
          <w:b/>
        </w:rPr>
        <w:br w:type="page"/>
      </w:r>
    </w:p>
    <w:p w14:paraId="04D71CC2" w14:textId="77777777" w:rsidR="00B048B2" w:rsidRDefault="00B048B2" w:rsidP="00B46D58">
      <w:pPr>
        <w:rPr>
          <w:rFonts w:ascii="GHEA Grapalat" w:hAnsi="GHEA Grapalat"/>
          <w:b/>
        </w:rPr>
      </w:pPr>
    </w:p>
    <w:p w14:paraId="4B76EBCF" w14:textId="77777777"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2C4139EB" w14:textId="7563D36F"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0F7381">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03011C">
        <w:rPr>
          <w:rFonts w:ascii="GHEA Grapalat" w:hAnsi="GHEA Grapalat"/>
          <w:b/>
          <w:sz w:val="24"/>
          <w:szCs w:val="24"/>
        </w:rPr>
        <w:t>SHMAHKS-GH-APZB-25/08</w:t>
      </w:r>
      <w:r>
        <w:rPr>
          <w:rFonts w:ascii="GHEA Grapalat" w:hAnsi="GHEA Grapalat"/>
          <w:b/>
          <w:sz w:val="24"/>
          <w:szCs w:val="24"/>
        </w:rPr>
        <w:t>"</w:t>
      </w:r>
      <w:r>
        <w:rPr>
          <w:rStyle w:val="af6"/>
          <w:rFonts w:ascii="GHEA Grapalat" w:hAnsi="GHEA Grapalat"/>
          <w:b/>
          <w:sz w:val="24"/>
          <w:szCs w:val="24"/>
        </w:rPr>
        <w:footnoteReference w:customMarkFollows="1" w:id="12"/>
        <w:t>*</w:t>
      </w:r>
    </w:p>
    <w:p w14:paraId="5D57BE6B" w14:textId="77777777" w:rsidR="00D043C1" w:rsidRPr="009044F1" w:rsidRDefault="00D043C1" w:rsidP="00D043C1">
      <w:pPr>
        <w:widowControl w:val="0"/>
        <w:spacing w:after="160"/>
        <w:ind w:left="567" w:right="565"/>
        <w:jc w:val="center"/>
        <w:rPr>
          <w:rFonts w:ascii="GHEA Grapalat" w:hAnsi="GHEA Grapalat"/>
          <w:b/>
        </w:rPr>
      </w:pPr>
    </w:p>
    <w:p w14:paraId="0A30E4BE"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10C406A6"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4B3FB591" w14:textId="77777777"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14:paraId="66255C68"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14:paraId="4256EEBA"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1C113375" w14:textId="256939C1"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03011C">
        <w:rPr>
          <w:rFonts w:ascii="GHEA Grapalat" w:hAnsi="GHEA Grapalat"/>
        </w:rPr>
        <w:t>SHMAHKS-GH-APZB-25/08</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53FCB058" w14:textId="77777777" w:rsidTr="00FF3F2A">
        <w:tc>
          <w:tcPr>
            <w:tcW w:w="1042" w:type="dxa"/>
            <w:vMerge w:val="restart"/>
            <w:vAlign w:val="center"/>
          </w:tcPr>
          <w:p w14:paraId="5AEFD9D5" w14:textId="77777777" w:rsidR="00EE1022" w:rsidRDefault="00EE1022" w:rsidP="00FF3F2A">
            <w:pPr>
              <w:widowControl w:val="0"/>
              <w:jc w:val="center"/>
              <w:rPr>
                <w:rFonts w:ascii="GHEA Grapalat" w:hAnsi="GHEA Grapalat"/>
                <w:b/>
                <w:sz w:val="20"/>
                <w:szCs w:val="20"/>
              </w:rPr>
            </w:pPr>
          </w:p>
          <w:p w14:paraId="3E84A169"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01311B9B"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3B51EC07" w14:textId="77777777" w:rsidTr="000811C1">
        <w:trPr>
          <w:trHeight w:val="696"/>
        </w:trPr>
        <w:tc>
          <w:tcPr>
            <w:tcW w:w="1042" w:type="dxa"/>
            <w:vMerge/>
            <w:vAlign w:val="center"/>
          </w:tcPr>
          <w:p w14:paraId="2006122A"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23F38D4E"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5180BE14"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5308EFD0"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18E4E3A5"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1FFDE5B1"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6A618C58"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6227F901" w14:textId="77777777" w:rsidTr="00FF3F2A">
        <w:tc>
          <w:tcPr>
            <w:tcW w:w="1042" w:type="dxa"/>
          </w:tcPr>
          <w:p w14:paraId="50D89D2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21112454"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29AB7179"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312D0952"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27CB6AE1"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41CFF648"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66FCF98D" w14:textId="77777777" w:rsidTr="00FF3F2A">
        <w:tc>
          <w:tcPr>
            <w:tcW w:w="1042" w:type="dxa"/>
          </w:tcPr>
          <w:p w14:paraId="328874D4"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37F6BE3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0FEBE540"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67C6949A"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483FB54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4F1B579D"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1785062B" w14:textId="77777777" w:rsidTr="00FF3F2A">
        <w:tc>
          <w:tcPr>
            <w:tcW w:w="1042" w:type="dxa"/>
          </w:tcPr>
          <w:p w14:paraId="11FE760F"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6A03DD2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314770B1"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1CBAFC2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4C67894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3B0A5C55" w14:textId="77777777" w:rsidR="00D043C1" w:rsidRPr="00206AF8" w:rsidRDefault="00D043C1" w:rsidP="00FF3F2A">
            <w:pPr>
              <w:pStyle w:val="3"/>
              <w:keepNext w:val="0"/>
              <w:widowControl w:val="0"/>
              <w:spacing w:line="240" w:lineRule="auto"/>
              <w:jc w:val="left"/>
              <w:rPr>
                <w:rFonts w:ascii="GHEA Grapalat" w:hAnsi="GHEA Grapalat"/>
                <w:b/>
              </w:rPr>
            </w:pPr>
          </w:p>
        </w:tc>
      </w:tr>
    </w:tbl>
    <w:p w14:paraId="654A5891" w14:textId="77777777" w:rsidR="00D043C1" w:rsidRDefault="00D043C1" w:rsidP="00D043C1">
      <w:pPr>
        <w:widowControl w:val="0"/>
        <w:tabs>
          <w:tab w:val="left" w:pos="6804"/>
        </w:tabs>
        <w:jc w:val="center"/>
        <w:rPr>
          <w:rFonts w:ascii="GHEA Grapalat" w:hAnsi="GHEA Grapalat"/>
          <w:lang w:val="en-US"/>
        </w:rPr>
      </w:pPr>
    </w:p>
    <w:p w14:paraId="70348E4F"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B447286"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7BEA4209" w14:textId="77777777" w:rsidR="00D043C1" w:rsidRPr="008875C7" w:rsidRDefault="00D043C1" w:rsidP="00D043C1">
      <w:pPr>
        <w:widowControl w:val="0"/>
        <w:spacing w:after="160"/>
        <w:jc w:val="right"/>
        <w:rPr>
          <w:rFonts w:ascii="GHEA Grapalat" w:hAnsi="GHEA Grapalat"/>
        </w:rPr>
      </w:pPr>
    </w:p>
    <w:p w14:paraId="64F45EC9"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0DE52741" w14:textId="77777777" w:rsidR="00D043C1" w:rsidRDefault="00D043C1" w:rsidP="00D043C1">
      <w:pPr>
        <w:rPr>
          <w:rFonts w:ascii="GHEA Grapalat" w:hAnsi="GHEA Grapalat"/>
        </w:rPr>
      </w:pPr>
      <w:r>
        <w:rPr>
          <w:rFonts w:ascii="GHEA Grapalat" w:hAnsi="GHEA Grapalat"/>
        </w:rPr>
        <w:br w:type="page"/>
      </w:r>
    </w:p>
    <w:p w14:paraId="2B1FA11C" w14:textId="77777777"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7774875C" w14:textId="77777777"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на </w:t>
      </w:r>
      <w:r w:rsidR="000F7381">
        <w:rPr>
          <w:rFonts w:ascii="GHEA Grapalat" w:hAnsi="GHEA Grapalat"/>
          <w:b/>
        </w:rPr>
        <w:t>запрос котировок</w:t>
      </w:r>
    </w:p>
    <w:p w14:paraId="4C79CC9B" w14:textId="41C1DAA6"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03011C">
        <w:rPr>
          <w:rFonts w:ascii="GHEA Grapalat" w:hAnsi="GHEA Grapalat"/>
          <w:b/>
          <w:sz w:val="24"/>
          <w:szCs w:val="24"/>
        </w:rPr>
        <w:t>SHMAHKS-GH-APZB-25/08</w:t>
      </w:r>
      <w:r w:rsidR="000B5664">
        <w:rPr>
          <w:rFonts w:ascii="GHEA Grapalat" w:hAnsi="GHEA Grapalat"/>
          <w:b/>
          <w:sz w:val="24"/>
          <w:szCs w:val="24"/>
        </w:rPr>
        <w:t>*</w:t>
      </w:r>
      <w:r>
        <w:rPr>
          <w:rFonts w:ascii="GHEA Grapalat" w:hAnsi="GHEA Grapalat"/>
          <w:b/>
          <w:sz w:val="24"/>
          <w:szCs w:val="24"/>
        </w:rPr>
        <w:t>"</w:t>
      </w:r>
    </w:p>
    <w:p w14:paraId="77AB3DA2" w14:textId="77777777" w:rsidR="00F016A2" w:rsidRDefault="00F016A2">
      <w:pPr>
        <w:rPr>
          <w:rFonts w:ascii="GHEA Grapalat" w:hAnsi="GHEA Grapalat"/>
          <w:b/>
        </w:rPr>
      </w:pPr>
    </w:p>
    <w:p w14:paraId="7F685C32"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61A5DD2D"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332300A8" w14:textId="77777777" w:rsidR="00F016A2" w:rsidRPr="00ED3A13" w:rsidRDefault="00F016A2" w:rsidP="00F016A2">
      <w:pPr>
        <w:ind w:left="360" w:hanging="360"/>
        <w:jc w:val="center"/>
        <w:rPr>
          <w:rFonts w:ascii="GHEA Grapalat" w:eastAsia="GHEA Grapalat" w:hAnsi="GHEA Grapalat" w:cs="GHEA Grapalat"/>
          <w:b/>
        </w:rPr>
      </w:pPr>
    </w:p>
    <w:p w14:paraId="60DD09CA"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ACD85A4"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586B7325" w14:textId="77777777" w:rsidTr="006D2CDF">
        <w:tc>
          <w:tcPr>
            <w:tcW w:w="2836" w:type="dxa"/>
            <w:shd w:val="clear" w:color="auto" w:fill="D9E2F3"/>
            <w:vAlign w:val="center"/>
          </w:tcPr>
          <w:p w14:paraId="598CB6B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49CDD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713E6B4" w14:textId="77777777" w:rsidTr="006D2CDF">
        <w:tc>
          <w:tcPr>
            <w:tcW w:w="2836" w:type="dxa"/>
            <w:shd w:val="clear" w:color="auto" w:fill="D9E2F3"/>
            <w:vAlign w:val="center"/>
          </w:tcPr>
          <w:p w14:paraId="2D2D46C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D022A0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B0B589D" w14:textId="77777777" w:rsidTr="006D2CDF">
        <w:tc>
          <w:tcPr>
            <w:tcW w:w="2836" w:type="dxa"/>
            <w:shd w:val="clear" w:color="auto" w:fill="D9E2F3"/>
            <w:vAlign w:val="center"/>
          </w:tcPr>
          <w:p w14:paraId="718640C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6703E1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59A7257" w14:textId="77777777" w:rsidTr="006D2CDF">
        <w:tc>
          <w:tcPr>
            <w:tcW w:w="2836" w:type="dxa"/>
            <w:shd w:val="clear" w:color="auto" w:fill="D9E2F3"/>
            <w:vAlign w:val="center"/>
          </w:tcPr>
          <w:p w14:paraId="5D5371D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5428FF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E0EC439" w14:textId="77777777" w:rsidTr="006D2CDF">
        <w:tc>
          <w:tcPr>
            <w:tcW w:w="2836" w:type="dxa"/>
            <w:shd w:val="clear" w:color="auto" w:fill="D9E2F3"/>
            <w:vAlign w:val="center"/>
          </w:tcPr>
          <w:p w14:paraId="51214B7F"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7"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14:paraId="055A237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2F53B8" w14:textId="77777777" w:rsidTr="006D2CDF">
        <w:tc>
          <w:tcPr>
            <w:tcW w:w="2836" w:type="dxa"/>
            <w:shd w:val="clear" w:color="auto" w:fill="D9E2F3"/>
            <w:vAlign w:val="center"/>
          </w:tcPr>
          <w:p w14:paraId="478AA98E"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2D978753"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5BC9011D" w14:textId="77777777" w:rsidTr="006D2CDF">
        <w:tc>
          <w:tcPr>
            <w:tcW w:w="2836" w:type="dxa"/>
            <w:shd w:val="clear" w:color="auto" w:fill="D9E2F3"/>
            <w:vAlign w:val="center"/>
          </w:tcPr>
          <w:p w14:paraId="17AB8826"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A92C62A"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493C96CB"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7020C8E" w14:textId="77777777" w:rsidTr="006D2CDF">
        <w:tc>
          <w:tcPr>
            <w:tcW w:w="2835" w:type="dxa"/>
            <w:shd w:val="clear" w:color="auto" w:fill="D9E2F3"/>
            <w:vAlign w:val="center"/>
          </w:tcPr>
          <w:p w14:paraId="3471BAB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0A15F26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D2157FD" w14:textId="77777777" w:rsidTr="006D2CDF">
        <w:trPr>
          <w:trHeight w:val="1487"/>
        </w:trPr>
        <w:tc>
          <w:tcPr>
            <w:tcW w:w="2835" w:type="dxa"/>
            <w:shd w:val="clear" w:color="auto" w:fill="D9E2F3"/>
            <w:vAlign w:val="center"/>
          </w:tcPr>
          <w:p w14:paraId="74A8459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7683109D" w14:textId="77777777" w:rsidR="00F016A2" w:rsidRPr="00FD1EE4" w:rsidRDefault="00F016A2" w:rsidP="006D2CDF">
            <w:pPr>
              <w:spacing w:before="240" w:after="240"/>
              <w:rPr>
                <w:rFonts w:ascii="GHEA Grapalat" w:eastAsia="GHEA Grapalat" w:hAnsi="GHEA Grapalat" w:cs="GHEA Grapalat"/>
              </w:rPr>
            </w:pPr>
          </w:p>
        </w:tc>
      </w:tr>
    </w:tbl>
    <w:p w14:paraId="23394F9E"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65ACC64" w14:textId="77777777" w:rsidTr="006D2CDF">
        <w:tc>
          <w:tcPr>
            <w:tcW w:w="2835" w:type="dxa"/>
            <w:shd w:val="clear" w:color="auto" w:fill="D9E2F3"/>
            <w:vAlign w:val="center"/>
          </w:tcPr>
          <w:p w14:paraId="68B0178B"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468423B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4C9A9CB" w14:textId="77777777" w:rsidTr="006D2CDF">
        <w:tc>
          <w:tcPr>
            <w:tcW w:w="2835" w:type="dxa"/>
            <w:shd w:val="clear" w:color="auto" w:fill="D9E2F3"/>
            <w:vAlign w:val="center"/>
          </w:tcPr>
          <w:p w14:paraId="745FF8E8"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20DCE1A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8344066" w14:textId="77777777" w:rsidTr="006D2CDF">
        <w:tc>
          <w:tcPr>
            <w:tcW w:w="2835" w:type="dxa"/>
            <w:shd w:val="clear" w:color="auto" w:fill="D9E2F3"/>
            <w:vAlign w:val="center"/>
          </w:tcPr>
          <w:p w14:paraId="5783C0B0"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74840803" w14:textId="77777777" w:rsidR="00F016A2" w:rsidRPr="00FD1EE4" w:rsidRDefault="00F016A2" w:rsidP="006D2CDF">
            <w:pPr>
              <w:spacing w:before="240" w:after="240"/>
              <w:rPr>
                <w:rFonts w:ascii="GHEA Grapalat" w:eastAsia="GHEA Grapalat" w:hAnsi="GHEA Grapalat" w:cs="GHEA Grapalat"/>
              </w:rPr>
            </w:pPr>
          </w:p>
        </w:tc>
      </w:tr>
    </w:tbl>
    <w:p w14:paraId="57972C58"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 xml:space="preserve">Данные </w:t>
      </w:r>
      <w:proofErr w:type="gramStart"/>
      <w:r>
        <w:rPr>
          <w:rFonts w:ascii="GHEA Grapalat" w:eastAsia="GHEA Grapalat" w:hAnsi="GHEA Grapalat" w:cs="GHEA Grapalat"/>
          <w:b/>
          <w:color w:val="000000"/>
        </w:rPr>
        <w:t>листинга  акций</w:t>
      </w:r>
      <w:proofErr w:type="gramEnd"/>
    </w:p>
    <w:p w14:paraId="5D8D1B03"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971BA06" w14:textId="77777777" w:rsidTr="006D2CDF">
        <w:tc>
          <w:tcPr>
            <w:tcW w:w="2835" w:type="dxa"/>
            <w:shd w:val="clear" w:color="auto" w:fill="D9E2F3"/>
            <w:vAlign w:val="center"/>
          </w:tcPr>
          <w:p w14:paraId="09522347"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F1FFE7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BD1F4E9" w14:textId="77777777" w:rsidTr="006D2CDF">
        <w:tc>
          <w:tcPr>
            <w:tcW w:w="2835" w:type="dxa"/>
            <w:shd w:val="clear" w:color="auto" w:fill="D9E2F3"/>
            <w:vAlign w:val="center"/>
          </w:tcPr>
          <w:p w14:paraId="1AFA6B1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13EC5051" w14:textId="77777777" w:rsidR="00F016A2" w:rsidRPr="00FD1EE4" w:rsidRDefault="00F016A2" w:rsidP="006D2CDF">
            <w:pPr>
              <w:spacing w:before="240" w:after="240"/>
              <w:rPr>
                <w:rFonts w:ascii="GHEA Grapalat" w:eastAsia="GHEA Grapalat" w:hAnsi="GHEA Grapalat" w:cs="GHEA Grapalat"/>
              </w:rPr>
            </w:pPr>
          </w:p>
        </w:tc>
      </w:tr>
    </w:tbl>
    <w:p w14:paraId="70AD8567"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8BF5E0D" w14:textId="77777777" w:rsidTr="006D2CDF">
        <w:tc>
          <w:tcPr>
            <w:tcW w:w="2835" w:type="dxa"/>
            <w:shd w:val="clear" w:color="auto" w:fill="D9E2F3"/>
            <w:vAlign w:val="center"/>
          </w:tcPr>
          <w:p w14:paraId="4BE3BCE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AD1ABF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E63D241" w14:textId="77777777" w:rsidTr="006D2CDF">
        <w:tc>
          <w:tcPr>
            <w:tcW w:w="2835" w:type="dxa"/>
            <w:shd w:val="clear" w:color="auto" w:fill="D9E2F3"/>
            <w:vAlign w:val="center"/>
          </w:tcPr>
          <w:p w14:paraId="4087F67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3B06C94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3FEDB75" w14:textId="77777777" w:rsidTr="006D2CDF">
        <w:tc>
          <w:tcPr>
            <w:tcW w:w="2835" w:type="dxa"/>
            <w:shd w:val="clear" w:color="auto" w:fill="D9E2F3"/>
            <w:vAlign w:val="center"/>
          </w:tcPr>
          <w:p w14:paraId="2685C2F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7495057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BAF5241" w14:textId="77777777" w:rsidTr="006D2CDF">
        <w:tc>
          <w:tcPr>
            <w:tcW w:w="2835" w:type="dxa"/>
            <w:shd w:val="clear" w:color="auto" w:fill="D9E2F3"/>
            <w:vAlign w:val="center"/>
          </w:tcPr>
          <w:p w14:paraId="3335C07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02662F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0E69C79" w14:textId="77777777" w:rsidTr="006D2CDF">
        <w:tc>
          <w:tcPr>
            <w:tcW w:w="2835" w:type="dxa"/>
            <w:shd w:val="clear" w:color="auto" w:fill="D9E2F3"/>
            <w:vAlign w:val="center"/>
          </w:tcPr>
          <w:p w14:paraId="1FF36E1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8D43AF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988896" w14:textId="77777777" w:rsidTr="006D2CDF">
        <w:trPr>
          <w:trHeight w:val="1361"/>
        </w:trPr>
        <w:tc>
          <w:tcPr>
            <w:tcW w:w="2835" w:type="dxa"/>
            <w:shd w:val="clear" w:color="auto" w:fill="D9E2F3"/>
            <w:vAlign w:val="center"/>
          </w:tcPr>
          <w:p w14:paraId="0A0DB52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4AEAB7C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2FCA235" w14:textId="77777777" w:rsidTr="006D2CDF">
        <w:tc>
          <w:tcPr>
            <w:tcW w:w="2835" w:type="dxa"/>
            <w:shd w:val="clear" w:color="auto" w:fill="D9E2F3"/>
            <w:vAlign w:val="center"/>
          </w:tcPr>
          <w:p w14:paraId="5BBCA6A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исполнительного </w:t>
            </w:r>
            <w:r w:rsidRPr="00421E0E">
              <w:rPr>
                <w:rFonts w:ascii="GHEA Grapalat" w:eastAsia="GHEA Grapalat" w:hAnsi="GHEA Grapalat" w:cs="GHEA Grapalat"/>
                <w:color w:val="000000"/>
              </w:rPr>
              <w:lastRenderedPageBreak/>
              <w:t>органа</w:t>
            </w:r>
          </w:p>
        </w:tc>
        <w:tc>
          <w:tcPr>
            <w:tcW w:w="6180" w:type="dxa"/>
            <w:vAlign w:val="center"/>
          </w:tcPr>
          <w:p w14:paraId="6F531FEC" w14:textId="77777777" w:rsidR="00F016A2" w:rsidRPr="00FD1EE4" w:rsidRDefault="00F016A2" w:rsidP="006D2CDF">
            <w:pPr>
              <w:spacing w:before="240" w:after="240"/>
              <w:rPr>
                <w:rFonts w:ascii="GHEA Grapalat" w:eastAsia="GHEA Grapalat" w:hAnsi="GHEA Grapalat" w:cs="GHEA Grapalat"/>
              </w:rPr>
            </w:pPr>
          </w:p>
        </w:tc>
      </w:tr>
    </w:tbl>
    <w:p w14:paraId="10E7C6AA"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1C028FE9" w14:textId="77777777" w:rsidTr="006D2CDF">
        <w:tc>
          <w:tcPr>
            <w:tcW w:w="2836" w:type="dxa"/>
            <w:shd w:val="clear" w:color="auto" w:fill="D9E2F3"/>
            <w:vAlign w:val="center"/>
          </w:tcPr>
          <w:p w14:paraId="26BD2174"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40B933B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851BDEC" w14:textId="77777777" w:rsidTr="006D2CDF">
        <w:tc>
          <w:tcPr>
            <w:tcW w:w="2836" w:type="dxa"/>
            <w:shd w:val="clear" w:color="auto" w:fill="D9E2F3"/>
            <w:vAlign w:val="center"/>
          </w:tcPr>
          <w:p w14:paraId="2957A49A"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22528250" w14:textId="77777777" w:rsidR="00F016A2" w:rsidRPr="00FD1EE4" w:rsidRDefault="009D6CD5"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525DECC9" w14:textId="77777777" w:rsidR="00F016A2" w:rsidRPr="00FD1EE4" w:rsidRDefault="009D6CD5"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2EFFDF1" w14:textId="77777777" w:rsidR="00F016A2" w:rsidRPr="00CB7DFD" w:rsidRDefault="00F016A2" w:rsidP="00D2691A">
      <w:pPr>
        <w:pBdr>
          <w:top w:val="nil"/>
          <w:left w:val="nil"/>
          <w:bottom w:val="nil"/>
          <w:right w:val="nil"/>
          <w:between w:val="nil"/>
        </w:pBdr>
        <w:spacing w:before="240"/>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7BEE0673"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5452E65" w14:textId="77777777" w:rsidTr="006D2CDF">
        <w:tc>
          <w:tcPr>
            <w:tcW w:w="2837" w:type="dxa"/>
            <w:shd w:val="clear" w:color="auto" w:fill="D9E2F3"/>
            <w:vAlign w:val="center"/>
          </w:tcPr>
          <w:p w14:paraId="757A6C6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49C8FC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E1A54D8" w14:textId="77777777" w:rsidTr="006D2CDF">
        <w:tc>
          <w:tcPr>
            <w:tcW w:w="2837" w:type="dxa"/>
            <w:shd w:val="clear" w:color="auto" w:fill="D9E2F3"/>
            <w:vAlign w:val="center"/>
          </w:tcPr>
          <w:p w14:paraId="3A11B5D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5479576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0DD9CCB" w14:textId="77777777" w:rsidTr="006D2CDF">
        <w:tc>
          <w:tcPr>
            <w:tcW w:w="2837" w:type="dxa"/>
            <w:shd w:val="clear" w:color="auto" w:fill="D9E2F3"/>
            <w:vAlign w:val="center"/>
          </w:tcPr>
          <w:p w14:paraId="6335C12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2040CBF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CA8DB62" w14:textId="77777777" w:rsidTr="006D2CDF">
        <w:tc>
          <w:tcPr>
            <w:tcW w:w="2837" w:type="dxa"/>
            <w:shd w:val="clear" w:color="auto" w:fill="D9E2F3"/>
            <w:vAlign w:val="center"/>
          </w:tcPr>
          <w:p w14:paraId="00D4FE54"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62D8342" w14:textId="77777777" w:rsidR="00F016A2" w:rsidRPr="00FD1EE4" w:rsidRDefault="009D6CD5"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1B112AEF" w14:textId="77777777" w:rsidR="00F016A2" w:rsidRPr="00FD1EE4" w:rsidRDefault="009D6CD5"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4F5473B"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0E01B941" w14:textId="77777777" w:rsidTr="006D2CDF">
        <w:tc>
          <w:tcPr>
            <w:tcW w:w="2837" w:type="dxa"/>
            <w:shd w:val="clear" w:color="auto" w:fill="D9E2F3"/>
            <w:vAlign w:val="center"/>
          </w:tcPr>
          <w:p w14:paraId="00BA9800"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165EB5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47E72D2" w14:textId="77777777" w:rsidTr="006D2CDF">
        <w:tc>
          <w:tcPr>
            <w:tcW w:w="2837" w:type="dxa"/>
            <w:shd w:val="clear" w:color="auto" w:fill="D9E2F3"/>
            <w:vAlign w:val="center"/>
          </w:tcPr>
          <w:p w14:paraId="732CB96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15D0C0B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6CF10D0" w14:textId="77777777" w:rsidTr="006D2CDF">
        <w:tc>
          <w:tcPr>
            <w:tcW w:w="2837" w:type="dxa"/>
            <w:shd w:val="clear" w:color="auto" w:fill="D9E2F3"/>
            <w:vAlign w:val="center"/>
          </w:tcPr>
          <w:p w14:paraId="02078E3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76E6FEE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FB4973C" w14:textId="77777777" w:rsidTr="006D2CDF">
        <w:tc>
          <w:tcPr>
            <w:tcW w:w="2837" w:type="dxa"/>
            <w:shd w:val="clear" w:color="auto" w:fill="D9E2F3"/>
            <w:vAlign w:val="center"/>
          </w:tcPr>
          <w:p w14:paraId="20C4BB07"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647CF9D" w14:textId="77777777" w:rsidR="00F016A2" w:rsidRPr="00FD1EE4" w:rsidRDefault="009D6CD5"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7BF48C3A" w14:textId="77777777" w:rsidR="00F016A2" w:rsidRPr="00FD1EE4" w:rsidRDefault="009D6CD5"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E1AD6E6"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66B32A5E"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3989A376" w14:textId="77777777" w:rsidTr="006D2CDF">
        <w:tc>
          <w:tcPr>
            <w:tcW w:w="2836" w:type="dxa"/>
            <w:shd w:val="clear" w:color="auto" w:fill="D9E2F3"/>
            <w:vAlign w:val="center"/>
          </w:tcPr>
          <w:p w14:paraId="026D38E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32BFCA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7501034" w14:textId="77777777" w:rsidTr="006D2CDF">
        <w:tc>
          <w:tcPr>
            <w:tcW w:w="2836" w:type="dxa"/>
            <w:shd w:val="clear" w:color="auto" w:fill="D9E2F3"/>
            <w:vAlign w:val="center"/>
          </w:tcPr>
          <w:p w14:paraId="7050C73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65F6C77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5771E9F" w14:textId="77777777" w:rsidTr="006D2CDF">
        <w:tc>
          <w:tcPr>
            <w:tcW w:w="2836" w:type="dxa"/>
            <w:shd w:val="clear" w:color="auto" w:fill="D9E2F3"/>
            <w:vAlign w:val="center"/>
          </w:tcPr>
          <w:p w14:paraId="658A762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BE3992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DF45159" w14:textId="77777777" w:rsidTr="006D2CDF">
        <w:tc>
          <w:tcPr>
            <w:tcW w:w="2836" w:type="dxa"/>
            <w:shd w:val="clear" w:color="auto" w:fill="D9E2F3"/>
            <w:vAlign w:val="center"/>
          </w:tcPr>
          <w:p w14:paraId="35DE8F1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3624D46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5840431" w14:textId="77777777" w:rsidTr="006D2CDF">
        <w:tc>
          <w:tcPr>
            <w:tcW w:w="2836" w:type="dxa"/>
            <w:shd w:val="clear" w:color="auto" w:fill="D9E2F3"/>
            <w:vAlign w:val="center"/>
          </w:tcPr>
          <w:p w14:paraId="60E1A17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4AFB4B4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53AC68" w14:textId="77777777" w:rsidTr="006D2CDF">
        <w:tc>
          <w:tcPr>
            <w:tcW w:w="2836" w:type="dxa"/>
            <w:shd w:val="clear" w:color="auto" w:fill="D9E2F3"/>
            <w:vAlign w:val="center"/>
          </w:tcPr>
          <w:p w14:paraId="54A1890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541247A7" w14:textId="77777777" w:rsidR="00F016A2" w:rsidRPr="00FD1EE4" w:rsidRDefault="00F016A2" w:rsidP="006D2CDF">
            <w:pPr>
              <w:spacing w:before="240" w:after="240"/>
              <w:rPr>
                <w:rFonts w:ascii="GHEA Grapalat" w:eastAsia="GHEA Grapalat" w:hAnsi="GHEA Grapalat" w:cs="GHEA Grapalat"/>
              </w:rPr>
            </w:pPr>
          </w:p>
        </w:tc>
      </w:tr>
    </w:tbl>
    <w:p w14:paraId="1109EA5A"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5B6EBA42" w14:textId="77777777" w:rsidTr="006D2CDF">
        <w:tc>
          <w:tcPr>
            <w:tcW w:w="2977" w:type="dxa"/>
            <w:shd w:val="clear" w:color="auto" w:fill="D9E2F3"/>
            <w:vAlign w:val="center"/>
          </w:tcPr>
          <w:p w14:paraId="447026A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1D86E79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6767825" w14:textId="77777777" w:rsidTr="006D2CDF">
        <w:tc>
          <w:tcPr>
            <w:tcW w:w="2977" w:type="dxa"/>
            <w:shd w:val="clear" w:color="auto" w:fill="D9E2F3"/>
            <w:vAlign w:val="center"/>
          </w:tcPr>
          <w:p w14:paraId="41EC573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22DB69C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059353B" w14:textId="77777777" w:rsidTr="006D2CDF">
        <w:tc>
          <w:tcPr>
            <w:tcW w:w="2977" w:type="dxa"/>
            <w:shd w:val="clear" w:color="auto" w:fill="D9E2F3"/>
            <w:vAlign w:val="center"/>
          </w:tcPr>
          <w:p w14:paraId="19EC16C2"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1131D8D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1972CDA" w14:textId="77777777" w:rsidTr="006D2CDF">
        <w:tc>
          <w:tcPr>
            <w:tcW w:w="2977" w:type="dxa"/>
            <w:shd w:val="clear" w:color="auto" w:fill="D9E2F3"/>
            <w:vAlign w:val="center"/>
          </w:tcPr>
          <w:p w14:paraId="395BF2F3"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178417F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A9301F7" w14:textId="77777777" w:rsidTr="006D2CDF">
        <w:tc>
          <w:tcPr>
            <w:tcW w:w="2977" w:type="dxa"/>
            <w:shd w:val="clear" w:color="auto" w:fill="D9E2F3"/>
            <w:vAlign w:val="center"/>
          </w:tcPr>
          <w:p w14:paraId="5FA078C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2A46D62B" w14:textId="77777777" w:rsidR="00F016A2" w:rsidRPr="00FD1EE4" w:rsidRDefault="00F016A2" w:rsidP="006D2CDF">
            <w:pPr>
              <w:spacing w:before="240" w:after="240"/>
              <w:rPr>
                <w:rFonts w:ascii="GHEA Grapalat" w:eastAsia="GHEA Grapalat" w:hAnsi="GHEA Grapalat" w:cs="GHEA Grapalat"/>
              </w:rPr>
            </w:pPr>
          </w:p>
        </w:tc>
      </w:tr>
    </w:tbl>
    <w:p w14:paraId="74BF5278"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1AA914DD" w14:textId="77777777" w:rsidTr="006D2CDF">
        <w:tc>
          <w:tcPr>
            <w:tcW w:w="2943" w:type="dxa"/>
            <w:shd w:val="clear" w:color="auto" w:fill="D9E2F3"/>
            <w:vAlign w:val="center"/>
          </w:tcPr>
          <w:p w14:paraId="6ACBBB9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24E9067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1857F29" w14:textId="77777777" w:rsidTr="006D2CDF">
        <w:tc>
          <w:tcPr>
            <w:tcW w:w="2943" w:type="dxa"/>
            <w:shd w:val="clear" w:color="auto" w:fill="D9E2F3"/>
            <w:vAlign w:val="center"/>
          </w:tcPr>
          <w:p w14:paraId="639226C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78E62E2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3CCA24B" w14:textId="77777777" w:rsidTr="006D2CDF">
        <w:tc>
          <w:tcPr>
            <w:tcW w:w="2943" w:type="dxa"/>
            <w:shd w:val="clear" w:color="auto" w:fill="D9E2F3"/>
            <w:vAlign w:val="center"/>
          </w:tcPr>
          <w:p w14:paraId="696C1E6F"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73D880A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5B82A10" w14:textId="77777777" w:rsidTr="006D2CDF">
        <w:tc>
          <w:tcPr>
            <w:tcW w:w="2943" w:type="dxa"/>
            <w:shd w:val="clear" w:color="auto" w:fill="D9E2F3"/>
            <w:vAlign w:val="center"/>
          </w:tcPr>
          <w:p w14:paraId="6C7AFB6C"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50C58D1" w14:textId="77777777" w:rsidR="00F016A2" w:rsidRPr="00FD1EE4" w:rsidRDefault="00F016A2" w:rsidP="006D2CDF">
            <w:pPr>
              <w:spacing w:before="240" w:after="240"/>
              <w:rPr>
                <w:rFonts w:ascii="GHEA Grapalat" w:eastAsia="GHEA Grapalat" w:hAnsi="GHEA Grapalat" w:cs="GHEA Grapalat"/>
              </w:rPr>
            </w:pPr>
          </w:p>
        </w:tc>
      </w:tr>
    </w:tbl>
    <w:p w14:paraId="05325D04"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495408B5" w14:textId="77777777" w:rsidTr="006D2CDF">
        <w:tc>
          <w:tcPr>
            <w:tcW w:w="2837" w:type="dxa"/>
            <w:shd w:val="clear" w:color="auto" w:fill="D9E2F3"/>
            <w:vAlign w:val="center"/>
          </w:tcPr>
          <w:p w14:paraId="7827149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E4D5F7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C395607" w14:textId="77777777" w:rsidTr="006D2CDF">
        <w:tc>
          <w:tcPr>
            <w:tcW w:w="2837" w:type="dxa"/>
            <w:shd w:val="clear" w:color="auto" w:fill="D9E2F3"/>
            <w:vAlign w:val="center"/>
          </w:tcPr>
          <w:p w14:paraId="37DEF59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7F80D35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45636BE" w14:textId="77777777" w:rsidTr="006D2CDF">
        <w:tc>
          <w:tcPr>
            <w:tcW w:w="2837" w:type="dxa"/>
            <w:shd w:val="clear" w:color="auto" w:fill="D9E2F3"/>
            <w:vAlign w:val="center"/>
          </w:tcPr>
          <w:p w14:paraId="0EA609B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12CF435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E4A9109" w14:textId="77777777" w:rsidTr="006D2CDF">
        <w:tc>
          <w:tcPr>
            <w:tcW w:w="2837" w:type="dxa"/>
            <w:shd w:val="clear" w:color="auto" w:fill="D9E2F3"/>
            <w:vAlign w:val="center"/>
          </w:tcPr>
          <w:p w14:paraId="6A7EF95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242FF158" w14:textId="77777777" w:rsidR="00F016A2" w:rsidRPr="00FD1EE4" w:rsidRDefault="00F016A2" w:rsidP="006D2CDF">
            <w:pPr>
              <w:spacing w:before="240" w:after="240"/>
              <w:rPr>
                <w:rFonts w:ascii="GHEA Grapalat" w:eastAsia="GHEA Grapalat" w:hAnsi="GHEA Grapalat" w:cs="GHEA Grapalat"/>
              </w:rPr>
            </w:pPr>
          </w:p>
        </w:tc>
      </w:tr>
    </w:tbl>
    <w:p w14:paraId="6DAAFED4"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761CC607" w14:textId="77777777" w:rsidTr="006D2CDF">
        <w:trPr>
          <w:trHeight w:val="924"/>
        </w:trPr>
        <w:tc>
          <w:tcPr>
            <w:tcW w:w="9016" w:type="dxa"/>
            <w:gridSpan w:val="2"/>
            <w:vAlign w:val="center"/>
          </w:tcPr>
          <w:p w14:paraId="53FEEED2" w14:textId="77777777" w:rsidR="00F016A2" w:rsidRPr="00FD1EE4" w:rsidRDefault="009D6CD5"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43F6E64F" w14:textId="77777777" w:rsidTr="006D2CDF">
        <w:trPr>
          <w:trHeight w:val="684"/>
        </w:trPr>
        <w:tc>
          <w:tcPr>
            <w:tcW w:w="4508" w:type="dxa"/>
            <w:shd w:val="clear" w:color="auto" w:fill="D9E2F3"/>
            <w:vAlign w:val="center"/>
          </w:tcPr>
          <w:p w14:paraId="48E5EF4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381976F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0A46315" w14:textId="77777777" w:rsidTr="006D2CDF">
        <w:trPr>
          <w:trHeight w:val="1282"/>
        </w:trPr>
        <w:tc>
          <w:tcPr>
            <w:tcW w:w="4508" w:type="dxa"/>
            <w:shd w:val="clear" w:color="auto" w:fill="D9E2F3"/>
            <w:vAlign w:val="center"/>
          </w:tcPr>
          <w:p w14:paraId="71EE3E1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5BD0C694" w14:textId="77777777" w:rsidR="00F016A2" w:rsidRPr="006B364D" w:rsidRDefault="009D6CD5"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735F0DE1" w14:textId="77777777" w:rsidR="00F016A2" w:rsidRPr="00F10CBA" w:rsidRDefault="009D6CD5"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26456111" w14:textId="77777777" w:rsidTr="006D2CDF">
        <w:tc>
          <w:tcPr>
            <w:tcW w:w="9016" w:type="dxa"/>
            <w:gridSpan w:val="2"/>
            <w:vAlign w:val="center"/>
          </w:tcPr>
          <w:p w14:paraId="5D79D74C" w14:textId="77777777" w:rsidR="00F016A2" w:rsidRPr="00FD1EE4" w:rsidRDefault="009D6CD5"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5B027797" w14:textId="77777777" w:rsidTr="006D2CDF">
        <w:tc>
          <w:tcPr>
            <w:tcW w:w="9016" w:type="dxa"/>
            <w:gridSpan w:val="2"/>
            <w:vAlign w:val="center"/>
          </w:tcPr>
          <w:p w14:paraId="4EA99693" w14:textId="77777777" w:rsidR="00F016A2" w:rsidRPr="00FD1EE4" w:rsidRDefault="009D6CD5"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BA30D4">
              <w:rPr>
                <w:rFonts w:ascii="GHEA Grapalat" w:eastAsia="GHEA Grapalat" w:hAnsi="GHEA Grapalat" w:cs="GHEA Grapalat"/>
              </w:rPr>
              <w:t>лица, в случае, если</w:t>
            </w:r>
            <w:proofErr w:type="gramEnd"/>
            <w:r w:rsidR="00F016A2" w:rsidRPr="00BA30D4">
              <w:rPr>
                <w:rFonts w:ascii="GHEA Grapalat" w:eastAsia="GHEA Grapalat" w:hAnsi="GHEA Grapalat" w:cs="GHEA Grapalat"/>
              </w:rPr>
              <w:t xml:space="preserve">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08B2D52B"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0F9D59B7" w14:textId="77777777" w:rsidTr="006D2CDF">
        <w:trPr>
          <w:trHeight w:val="924"/>
        </w:trPr>
        <w:tc>
          <w:tcPr>
            <w:tcW w:w="9016" w:type="dxa"/>
            <w:gridSpan w:val="2"/>
            <w:vAlign w:val="center"/>
          </w:tcPr>
          <w:p w14:paraId="4FA88905" w14:textId="77777777" w:rsidR="00F016A2" w:rsidRPr="00FD1EE4" w:rsidRDefault="009D6CD5"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20FEA780" w14:textId="77777777" w:rsidTr="006D2CDF">
        <w:trPr>
          <w:trHeight w:val="684"/>
        </w:trPr>
        <w:tc>
          <w:tcPr>
            <w:tcW w:w="4508" w:type="dxa"/>
            <w:shd w:val="clear" w:color="auto" w:fill="D9E2F3"/>
            <w:vAlign w:val="center"/>
          </w:tcPr>
          <w:p w14:paraId="22876D3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07699F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4043444" w14:textId="77777777" w:rsidTr="006D2CDF">
        <w:trPr>
          <w:trHeight w:val="1282"/>
        </w:trPr>
        <w:tc>
          <w:tcPr>
            <w:tcW w:w="4508" w:type="dxa"/>
            <w:shd w:val="clear" w:color="auto" w:fill="D9E2F3"/>
            <w:vAlign w:val="center"/>
          </w:tcPr>
          <w:p w14:paraId="646CA78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3762B6B6" w14:textId="77777777" w:rsidR="00F016A2" w:rsidRPr="00C843BA" w:rsidRDefault="009D6CD5"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61083C75" w14:textId="77777777" w:rsidR="00F016A2" w:rsidRPr="00C843BA" w:rsidRDefault="009D6CD5"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76B69554" w14:textId="77777777" w:rsidTr="006D2CDF">
        <w:tc>
          <w:tcPr>
            <w:tcW w:w="9016" w:type="dxa"/>
            <w:gridSpan w:val="2"/>
            <w:vAlign w:val="center"/>
          </w:tcPr>
          <w:p w14:paraId="0055CD6E" w14:textId="77777777" w:rsidR="00F016A2" w:rsidRPr="00FD1EE4" w:rsidRDefault="009D6CD5"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69061127" w14:textId="77777777" w:rsidTr="006D2CDF">
        <w:tc>
          <w:tcPr>
            <w:tcW w:w="9016" w:type="dxa"/>
            <w:gridSpan w:val="2"/>
            <w:vAlign w:val="center"/>
          </w:tcPr>
          <w:p w14:paraId="558BA357" w14:textId="77777777" w:rsidR="00F016A2" w:rsidRPr="00FD1EE4" w:rsidRDefault="009D6CD5"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58182FF0" w14:textId="77777777" w:rsidTr="006D2CDF">
        <w:tc>
          <w:tcPr>
            <w:tcW w:w="9016" w:type="dxa"/>
            <w:gridSpan w:val="2"/>
            <w:vAlign w:val="center"/>
          </w:tcPr>
          <w:p w14:paraId="28CCE920" w14:textId="77777777" w:rsidR="00F016A2" w:rsidRPr="00FD1EE4" w:rsidRDefault="009D6CD5"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544B7203" w14:textId="77777777" w:rsidTr="006D2CDF">
        <w:tc>
          <w:tcPr>
            <w:tcW w:w="9016" w:type="dxa"/>
            <w:gridSpan w:val="2"/>
            <w:vAlign w:val="center"/>
          </w:tcPr>
          <w:p w14:paraId="32F3F6AF" w14:textId="77777777" w:rsidR="00F016A2" w:rsidRPr="00FD1EE4" w:rsidRDefault="009D6CD5"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6D61C025"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53D7270F" w14:textId="77777777" w:rsidTr="006D2CDF">
        <w:tc>
          <w:tcPr>
            <w:tcW w:w="2837" w:type="dxa"/>
            <w:shd w:val="clear" w:color="auto" w:fill="D9E2F3"/>
            <w:vAlign w:val="center"/>
          </w:tcPr>
          <w:p w14:paraId="5A152A39"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901C45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856073D" w14:textId="77777777" w:rsidTr="006D2CDF">
        <w:tc>
          <w:tcPr>
            <w:tcW w:w="2837" w:type="dxa"/>
            <w:shd w:val="clear" w:color="auto" w:fill="D9E2F3"/>
            <w:vAlign w:val="center"/>
          </w:tcPr>
          <w:p w14:paraId="00024D49"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735B8D08" w14:textId="77777777" w:rsidR="00F016A2" w:rsidRPr="00B23852" w:rsidRDefault="009D6CD5"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1A3E6FDC" w14:textId="77777777" w:rsidR="00F016A2" w:rsidRPr="00FD1EE4" w:rsidRDefault="009D6CD5"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05C74F84" w14:textId="77777777" w:rsidTr="006D2CDF">
        <w:tc>
          <w:tcPr>
            <w:tcW w:w="2837" w:type="dxa"/>
            <w:shd w:val="clear" w:color="auto" w:fill="D9E2F3"/>
            <w:vAlign w:val="center"/>
          </w:tcPr>
          <w:p w14:paraId="47609177"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EB9680E" w14:textId="77777777" w:rsidR="00F016A2" w:rsidRPr="005600B4" w:rsidRDefault="009D6CD5"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09D9DB86" w14:textId="77777777" w:rsidR="00F016A2" w:rsidRPr="005600B4" w:rsidRDefault="009D6CD5"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4A42386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10DBEB8" w14:textId="77777777" w:rsidTr="006D2CDF">
        <w:tc>
          <w:tcPr>
            <w:tcW w:w="2837" w:type="dxa"/>
            <w:shd w:val="clear" w:color="auto" w:fill="D9E2F3"/>
            <w:vAlign w:val="center"/>
          </w:tcPr>
          <w:p w14:paraId="697A526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14B93AB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AF0C587" w14:textId="77777777" w:rsidTr="006D2CDF">
        <w:tc>
          <w:tcPr>
            <w:tcW w:w="2837" w:type="dxa"/>
            <w:shd w:val="clear" w:color="auto" w:fill="D9E2F3"/>
            <w:vAlign w:val="center"/>
          </w:tcPr>
          <w:p w14:paraId="275A5C9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509E7B66" w14:textId="77777777" w:rsidR="00F016A2" w:rsidRPr="00FD1EE4" w:rsidRDefault="00F016A2" w:rsidP="006D2CDF">
            <w:pPr>
              <w:spacing w:before="240" w:after="240"/>
              <w:rPr>
                <w:rFonts w:ascii="GHEA Grapalat" w:eastAsia="GHEA Grapalat" w:hAnsi="GHEA Grapalat" w:cs="GHEA Grapalat"/>
              </w:rPr>
            </w:pPr>
          </w:p>
        </w:tc>
      </w:tr>
    </w:tbl>
    <w:p w14:paraId="31D6C534" w14:textId="77777777" w:rsidR="00F016A2" w:rsidRPr="00FD1EE4" w:rsidRDefault="00F016A2" w:rsidP="00D2691A">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17582ACB"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607BA2A6" w14:textId="77777777" w:rsidTr="006D2CDF">
        <w:tc>
          <w:tcPr>
            <w:tcW w:w="2835" w:type="dxa"/>
            <w:shd w:val="clear" w:color="auto" w:fill="D9E2F3"/>
            <w:vAlign w:val="center"/>
          </w:tcPr>
          <w:p w14:paraId="2C6E6B7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31E67A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B69A0F5" w14:textId="77777777" w:rsidTr="006D2CDF">
        <w:tc>
          <w:tcPr>
            <w:tcW w:w="2835" w:type="dxa"/>
            <w:shd w:val="clear" w:color="auto" w:fill="D9E2F3"/>
            <w:vAlign w:val="center"/>
          </w:tcPr>
          <w:p w14:paraId="021B957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742DEC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D76F801" w14:textId="77777777" w:rsidTr="006D2CDF">
        <w:tc>
          <w:tcPr>
            <w:tcW w:w="2835" w:type="dxa"/>
            <w:shd w:val="clear" w:color="auto" w:fill="D9E2F3"/>
            <w:vAlign w:val="center"/>
          </w:tcPr>
          <w:p w14:paraId="7E50C2F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7B54C0D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9B2D617" w14:textId="77777777" w:rsidTr="006D2CDF">
        <w:tc>
          <w:tcPr>
            <w:tcW w:w="2835" w:type="dxa"/>
            <w:shd w:val="clear" w:color="auto" w:fill="D9E2F3"/>
            <w:vAlign w:val="center"/>
          </w:tcPr>
          <w:p w14:paraId="581540F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26A0E4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DF3717C" w14:textId="77777777" w:rsidTr="006D2CDF">
        <w:tc>
          <w:tcPr>
            <w:tcW w:w="2835" w:type="dxa"/>
            <w:shd w:val="clear" w:color="auto" w:fill="D9E2F3"/>
            <w:vAlign w:val="center"/>
          </w:tcPr>
          <w:p w14:paraId="5CCC2CC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FDFF62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CEA934E" w14:textId="77777777" w:rsidTr="006D2CDF">
        <w:tc>
          <w:tcPr>
            <w:tcW w:w="2835" w:type="dxa"/>
            <w:shd w:val="clear" w:color="auto" w:fill="D9E2F3"/>
            <w:vAlign w:val="center"/>
          </w:tcPr>
          <w:p w14:paraId="2F55A62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3D3BC4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5B378B4" w14:textId="77777777" w:rsidTr="006D2CDF">
        <w:tc>
          <w:tcPr>
            <w:tcW w:w="2835" w:type="dxa"/>
            <w:shd w:val="clear" w:color="auto" w:fill="D9E2F3"/>
            <w:vAlign w:val="center"/>
          </w:tcPr>
          <w:p w14:paraId="7E221B4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D7D9469" w14:textId="77777777" w:rsidR="00F016A2" w:rsidRPr="00FD1EE4" w:rsidRDefault="00F016A2" w:rsidP="006D2CDF">
            <w:pPr>
              <w:spacing w:before="240" w:after="240"/>
              <w:rPr>
                <w:rFonts w:ascii="GHEA Grapalat" w:eastAsia="GHEA Grapalat" w:hAnsi="GHEA Grapalat" w:cs="GHEA Grapalat"/>
              </w:rPr>
            </w:pPr>
          </w:p>
        </w:tc>
      </w:tr>
    </w:tbl>
    <w:p w14:paraId="612A754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3F5A66EC" w14:textId="77777777" w:rsidTr="006D2CDF">
        <w:trPr>
          <w:trHeight w:val="853"/>
        </w:trPr>
        <w:tc>
          <w:tcPr>
            <w:tcW w:w="2835" w:type="dxa"/>
            <w:vMerge w:val="restart"/>
            <w:shd w:val="clear" w:color="auto" w:fill="D9E2F3"/>
            <w:vAlign w:val="center"/>
          </w:tcPr>
          <w:p w14:paraId="34E1B6C7"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lastRenderedPageBreak/>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22DBA8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9B05B4" w14:textId="77777777" w:rsidTr="006D2CDF">
        <w:trPr>
          <w:trHeight w:val="850"/>
        </w:trPr>
        <w:tc>
          <w:tcPr>
            <w:tcW w:w="2835" w:type="dxa"/>
            <w:vMerge/>
            <w:shd w:val="clear" w:color="auto" w:fill="D9E2F3"/>
            <w:vAlign w:val="center"/>
          </w:tcPr>
          <w:p w14:paraId="0A2B525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B01941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F55C031" w14:textId="77777777" w:rsidTr="006D2CDF">
        <w:trPr>
          <w:trHeight w:val="850"/>
        </w:trPr>
        <w:tc>
          <w:tcPr>
            <w:tcW w:w="2835" w:type="dxa"/>
            <w:vMerge/>
            <w:shd w:val="clear" w:color="auto" w:fill="D9E2F3"/>
            <w:vAlign w:val="center"/>
          </w:tcPr>
          <w:p w14:paraId="4436B1F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155457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278F3B9" w14:textId="77777777" w:rsidTr="006D2CDF">
        <w:trPr>
          <w:trHeight w:val="850"/>
        </w:trPr>
        <w:tc>
          <w:tcPr>
            <w:tcW w:w="2835" w:type="dxa"/>
            <w:vMerge/>
            <w:shd w:val="clear" w:color="auto" w:fill="D9E2F3"/>
            <w:vAlign w:val="center"/>
          </w:tcPr>
          <w:p w14:paraId="57BADDD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6DE1FD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D05E912" w14:textId="77777777" w:rsidTr="006D2CDF">
        <w:trPr>
          <w:trHeight w:val="850"/>
        </w:trPr>
        <w:tc>
          <w:tcPr>
            <w:tcW w:w="2835" w:type="dxa"/>
            <w:vMerge/>
            <w:shd w:val="clear" w:color="auto" w:fill="D9E2F3"/>
            <w:vAlign w:val="center"/>
          </w:tcPr>
          <w:p w14:paraId="752AA78B"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A6734" w14:textId="77777777" w:rsidR="00F016A2" w:rsidRPr="00FD1EE4" w:rsidRDefault="00F016A2" w:rsidP="006D2CDF">
            <w:pPr>
              <w:spacing w:before="240" w:after="240"/>
              <w:rPr>
                <w:rFonts w:ascii="GHEA Grapalat" w:eastAsia="GHEA Grapalat" w:hAnsi="GHEA Grapalat" w:cs="GHEA Grapalat"/>
              </w:rPr>
            </w:pPr>
          </w:p>
        </w:tc>
      </w:tr>
    </w:tbl>
    <w:p w14:paraId="36CB0D57"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283371E" w14:textId="77777777" w:rsidTr="006D2CDF">
        <w:tc>
          <w:tcPr>
            <w:tcW w:w="2835" w:type="dxa"/>
            <w:shd w:val="clear" w:color="auto" w:fill="D9E2F3"/>
            <w:vAlign w:val="center"/>
          </w:tcPr>
          <w:p w14:paraId="26CB919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6A9E35C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BD32A40" w14:textId="77777777" w:rsidTr="006D2CDF">
        <w:tc>
          <w:tcPr>
            <w:tcW w:w="2835" w:type="dxa"/>
            <w:shd w:val="clear" w:color="auto" w:fill="D9E2F3"/>
            <w:vAlign w:val="center"/>
          </w:tcPr>
          <w:p w14:paraId="0EE6497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39D7D0D" w14:textId="77777777" w:rsidR="00F016A2" w:rsidRPr="00FD1EE4" w:rsidRDefault="00F016A2" w:rsidP="006D2CDF">
            <w:pPr>
              <w:spacing w:before="240" w:after="240"/>
              <w:rPr>
                <w:rFonts w:ascii="GHEA Grapalat" w:eastAsia="GHEA Grapalat" w:hAnsi="GHEA Grapalat" w:cs="GHEA Grapalat"/>
              </w:rPr>
            </w:pPr>
          </w:p>
        </w:tc>
      </w:tr>
    </w:tbl>
    <w:p w14:paraId="2F089A84" w14:textId="77777777" w:rsidR="00F016A2" w:rsidRPr="00E61782" w:rsidRDefault="00F016A2" w:rsidP="00D2691A">
      <w:pPr>
        <w:pBdr>
          <w:top w:val="nil"/>
          <w:left w:val="nil"/>
          <w:bottom w:val="nil"/>
          <w:right w:val="nil"/>
          <w:between w:val="nil"/>
        </w:pBdr>
        <w:spacing w:before="240"/>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6676"/>
      </w:tblGrid>
      <w:tr w:rsidR="00F016A2" w:rsidRPr="00FD1EE4" w14:paraId="76D278CB" w14:textId="77777777" w:rsidTr="00D2691A">
        <w:trPr>
          <w:trHeight w:val="726"/>
        </w:trPr>
        <w:tc>
          <w:tcPr>
            <w:tcW w:w="6676" w:type="dxa"/>
            <w:shd w:val="clear" w:color="auto" w:fill="DBE5F1" w:themeFill="accent1" w:themeFillTint="33"/>
          </w:tcPr>
          <w:p w14:paraId="781C7571"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1ECBB464" w14:textId="77777777" w:rsidTr="00D2691A">
        <w:trPr>
          <w:trHeight w:val="6860"/>
        </w:trPr>
        <w:tc>
          <w:tcPr>
            <w:tcW w:w="6676" w:type="dxa"/>
          </w:tcPr>
          <w:p w14:paraId="0370F09F" w14:textId="77777777" w:rsidR="00F016A2" w:rsidRPr="00FD1EE4" w:rsidRDefault="00F016A2" w:rsidP="006D2CDF">
            <w:pPr>
              <w:rPr>
                <w:rFonts w:ascii="GHEA Grapalat" w:eastAsia="GHEA Grapalat" w:hAnsi="GHEA Grapalat" w:cs="GHEA Grapalat"/>
                <w:b/>
                <w:color w:val="000000"/>
              </w:rPr>
            </w:pPr>
          </w:p>
        </w:tc>
      </w:tr>
    </w:tbl>
    <w:p w14:paraId="07D435C0"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731EBCEC" w14:textId="77777777" w:rsidR="00F016A2" w:rsidRDefault="00F016A2" w:rsidP="00F016A2">
      <w:pPr>
        <w:rPr>
          <w:rFonts w:ascii="GHEA Grapalat" w:hAnsi="GHEA Grapalat"/>
          <w:b/>
        </w:rPr>
      </w:pPr>
    </w:p>
    <w:p w14:paraId="7D429015" w14:textId="77777777" w:rsidR="00F016A2" w:rsidRDefault="00F016A2" w:rsidP="00F016A2">
      <w:pPr>
        <w:rPr>
          <w:ins w:id="8" w:author="Inesa Kocharyan" w:date="2021-09-01T11:45:00Z"/>
          <w:rFonts w:ascii="GHEA Grapalat" w:hAnsi="GHEA Grapalat"/>
          <w:b/>
        </w:rPr>
      </w:pPr>
    </w:p>
    <w:p w14:paraId="7D9E7AA0" w14:textId="77777777" w:rsidR="00F016A2" w:rsidRDefault="00F016A2" w:rsidP="00F016A2">
      <w:pPr>
        <w:rPr>
          <w:rFonts w:ascii="GHEA Grapalat" w:hAnsi="GHEA Grapalat"/>
          <w:b/>
        </w:rPr>
      </w:pPr>
      <w:r>
        <w:rPr>
          <w:rFonts w:ascii="GHEA Grapalat" w:hAnsi="GHEA Grapalat"/>
          <w:b/>
        </w:rPr>
        <w:br w:type="page"/>
      </w:r>
    </w:p>
    <w:p w14:paraId="43D335D9"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18C5AB10"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240477F" w14:textId="77777777"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703C64E" w14:textId="77777777"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56DB58DB" w14:textId="77777777"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37EC9E14" w14:textId="77777777"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B793AEA"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44D5C7B9"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585BDE32"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76803C5"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4C659414" w14:textId="77777777"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EE923D"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E6D193C"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A6DDC01" w14:textId="77777777"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39DD799"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964DC20"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5DA5C5"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CAD50DA"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 xml:space="preserve">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003B6AD"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14:paraId="3983F1E0"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15E2EED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DF1D7D2"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01F156B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2298E355"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5E55EB7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1378F9F"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6B8D9A9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2710FF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67E40B0"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24845E2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051BE8B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1ABA7378"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DEC79A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4045C00"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664A65E8"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4F346380"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27DA06C2"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72421179"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6BA5365B"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14:paraId="3C233460" w14:textId="77FBE86D"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0F7381">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03011C">
        <w:rPr>
          <w:rFonts w:ascii="GHEA Grapalat" w:hAnsi="GHEA Grapalat"/>
          <w:b/>
          <w:sz w:val="24"/>
          <w:szCs w:val="24"/>
        </w:rPr>
        <w:t>SHMAHKS-GH-APZB-25/08</w:t>
      </w:r>
      <w:r w:rsidR="006132ED">
        <w:rPr>
          <w:rFonts w:ascii="GHEA Grapalat" w:hAnsi="GHEA Grapalat"/>
          <w:b/>
          <w:sz w:val="24"/>
          <w:szCs w:val="24"/>
        </w:rPr>
        <w:t>"</w:t>
      </w:r>
      <w:r w:rsidR="00DC619D">
        <w:rPr>
          <w:rStyle w:val="af6"/>
          <w:rFonts w:ascii="GHEA Grapalat" w:hAnsi="GHEA Grapalat"/>
          <w:b/>
          <w:sz w:val="24"/>
          <w:szCs w:val="24"/>
        </w:rPr>
        <w:footnoteReference w:customMarkFollows="1" w:id="13"/>
        <w:t>*</w:t>
      </w:r>
    </w:p>
    <w:p w14:paraId="2D9D0F55" w14:textId="77777777" w:rsidR="00B2572B" w:rsidRPr="009044F1" w:rsidRDefault="00B2572B" w:rsidP="00B46D58">
      <w:pPr>
        <w:widowControl w:val="0"/>
        <w:spacing w:after="120"/>
        <w:ind w:firstLine="567"/>
        <w:jc w:val="center"/>
        <w:rPr>
          <w:rFonts w:ascii="GHEA Grapalat" w:hAnsi="GHEA Grapalat"/>
        </w:rPr>
      </w:pPr>
    </w:p>
    <w:p w14:paraId="7D61FC27"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31360ED" w14:textId="77777777" w:rsidR="00B2572B" w:rsidRPr="009044F1" w:rsidRDefault="00B2572B" w:rsidP="00B46D58">
      <w:pPr>
        <w:widowControl w:val="0"/>
        <w:spacing w:after="120"/>
        <w:ind w:firstLine="567"/>
        <w:jc w:val="center"/>
        <w:rPr>
          <w:rFonts w:ascii="GHEA Grapalat" w:hAnsi="GHEA Grapalat"/>
        </w:rPr>
      </w:pPr>
    </w:p>
    <w:p w14:paraId="097A2836" w14:textId="17432AA2"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0F7381">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03011C">
        <w:rPr>
          <w:rFonts w:ascii="GHEA Grapalat" w:hAnsi="GHEA Grapalat"/>
          <w:spacing w:val="-6"/>
        </w:rPr>
        <w:t>SHMAHKS-GH-APZB-25/08</w:t>
      </w:r>
      <w:r w:rsidRPr="005744FC">
        <w:rPr>
          <w:rFonts w:ascii="GHEA Grapalat" w:hAnsi="GHEA Grapalat"/>
          <w:spacing w:val="-6"/>
        </w:rPr>
        <w:t>*,</w:t>
      </w:r>
      <w:r w:rsidRPr="009044F1">
        <w:rPr>
          <w:rFonts w:ascii="GHEA Grapalat" w:hAnsi="GHEA Grapalat"/>
        </w:rPr>
        <w:t xml:space="preserve"> </w:t>
      </w:r>
    </w:p>
    <w:p w14:paraId="2E65575E"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00D56A06"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651167D"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3FD876A1"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14EF61D2"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6E4BCCD3"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6CFDA40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59897CD3"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0A8688FE"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66421FAF"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11C66B3F"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4"/>
              <w:t>**</w:t>
            </w:r>
          </w:p>
          <w:p w14:paraId="040D0E3B"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03E7A5B5"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CCD40A"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11B60206"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3E887521"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402438A"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35E5C2BA"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A6C18E2"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0038299"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6D82ED07"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E785CE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3A8FB5CC"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63E245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04A6D3"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280AD3E" w14:textId="77777777" w:rsidR="0009191C" w:rsidRPr="005744FC" w:rsidRDefault="0009191C" w:rsidP="00B46D58">
            <w:pPr>
              <w:widowControl w:val="0"/>
              <w:jc w:val="center"/>
              <w:rPr>
                <w:rFonts w:ascii="GHEA Grapalat" w:hAnsi="GHEA Grapalat"/>
                <w:sz w:val="20"/>
                <w:szCs w:val="20"/>
              </w:rPr>
            </w:pPr>
          </w:p>
        </w:tc>
      </w:tr>
      <w:tr w:rsidR="0009191C" w:rsidRPr="005744FC" w14:paraId="15AB8871"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2CC06A6"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7827F7BA"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0578A3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95E2C56"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D7963E" w14:textId="77777777" w:rsidR="0009191C" w:rsidRPr="005744FC" w:rsidRDefault="0009191C" w:rsidP="00B46D58">
            <w:pPr>
              <w:widowControl w:val="0"/>
              <w:rPr>
                <w:rFonts w:ascii="GHEA Grapalat" w:hAnsi="GHEA Grapalat"/>
                <w:sz w:val="20"/>
                <w:szCs w:val="20"/>
              </w:rPr>
            </w:pPr>
          </w:p>
        </w:tc>
      </w:tr>
      <w:tr w:rsidR="0009191C" w:rsidRPr="005744FC" w14:paraId="4B5977FA"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09E0833"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79AD92B9"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2E2A956"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8711E6"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4C66D3D" w14:textId="77777777" w:rsidR="0009191C" w:rsidRPr="005744FC" w:rsidRDefault="0009191C" w:rsidP="00B46D58">
            <w:pPr>
              <w:widowControl w:val="0"/>
              <w:jc w:val="center"/>
              <w:rPr>
                <w:rFonts w:ascii="GHEA Grapalat" w:hAnsi="GHEA Grapalat"/>
                <w:sz w:val="20"/>
                <w:szCs w:val="20"/>
              </w:rPr>
            </w:pPr>
          </w:p>
        </w:tc>
      </w:tr>
      <w:tr w:rsidR="0009191C" w:rsidRPr="005744FC" w14:paraId="1643BAF5"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25CA237"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6C7DD23"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C7B7AA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81D4B1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6D64C8D" w14:textId="77777777" w:rsidR="0009191C" w:rsidRPr="005744FC" w:rsidRDefault="0009191C" w:rsidP="00B46D58">
            <w:pPr>
              <w:widowControl w:val="0"/>
              <w:jc w:val="center"/>
              <w:rPr>
                <w:rFonts w:ascii="GHEA Grapalat" w:hAnsi="GHEA Grapalat"/>
                <w:sz w:val="20"/>
                <w:szCs w:val="20"/>
              </w:rPr>
            </w:pPr>
          </w:p>
        </w:tc>
      </w:tr>
      <w:tr w:rsidR="0009191C" w:rsidRPr="005744FC" w14:paraId="5B19D89B"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F67F4B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1222D9CF"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5E0A93D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6D5ACEA"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E576DBD" w14:textId="77777777" w:rsidR="0009191C" w:rsidRPr="005744FC" w:rsidRDefault="0009191C" w:rsidP="00B46D58">
            <w:pPr>
              <w:widowControl w:val="0"/>
              <w:jc w:val="center"/>
              <w:rPr>
                <w:rFonts w:ascii="GHEA Grapalat" w:hAnsi="GHEA Grapalat"/>
                <w:sz w:val="20"/>
                <w:szCs w:val="20"/>
              </w:rPr>
            </w:pPr>
          </w:p>
        </w:tc>
      </w:tr>
    </w:tbl>
    <w:p w14:paraId="09979033"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683987F"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517DFACE" w14:textId="77777777" w:rsidR="00DC619D" w:rsidRPr="00D3436F" w:rsidRDefault="00DC619D" w:rsidP="00B46D58">
      <w:pPr>
        <w:widowControl w:val="0"/>
        <w:spacing w:after="160"/>
        <w:jc w:val="both"/>
        <w:rPr>
          <w:rFonts w:ascii="GHEA Grapalat" w:hAnsi="GHEA Grapalat"/>
          <w:lang w:val="es-ES"/>
        </w:rPr>
      </w:pPr>
    </w:p>
    <w:p w14:paraId="690B934A"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7C1E71A5" w14:textId="77777777" w:rsidR="00B217BB" w:rsidRDefault="00B217BB" w:rsidP="00B46D58">
      <w:pPr>
        <w:rPr>
          <w:rFonts w:ascii="GHEA Grapalat" w:hAnsi="GHEA Grapalat"/>
          <w:b/>
        </w:rPr>
      </w:pPr>
      <w:r>
        <w:rPr>
          <w:rFonts w:ascii="GHEA Grapalat" w:hAnsi="GHEA Grapalat"/>
          <w:b/>
        </w:rPr>
        <w:br w:type="page"/>
      </w:r>
    </w:p>
    <w:p w14:paraId="36FAB922"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4B9D204C" w14:textId="254549F9"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0F7381">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03011C">
        <w:rPr>
          <w:rFonts w:ascii="GHEA Grapalat" w:hAnsi="GHEA Grapalat"/>
          <w:i/>
          <w:sz w:val="22"/>
          <w:szCs w:val="22"/>
        </w:rPr>
        <w:t>SHMAHKS-GH-APZB-25/08</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5"/>
        <w:t>*</w:t>
      </w:r>
    </w:p>
    <w:p w14:paraId="65ECE05E" w14:textId="77777777" w:rsidR="003D2FE2" w:rsidRPr="00B138F3" w:rsidRDefault="003D2FE2" w:rsidP="003D2FE2">
      <w:pPr>
        <w:widowControl w:val="0"/>
        <w:spacing w:after="160"/>
        <w:jc w:val="center"/>
        <w:rPr>
          <w:rFonts w:ascii="GHEA Grapalat" w:hAnsi="GHEA Grapalat"/>
          <w:b/>
          <w:sz w:val="22"/>
          <w:szCs w:val="22"/>
        </w:rPr>
      </w:pPr>
    </w:p>
    <w:p w14:paraId="4B687168"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00D374E8"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6B03A948" w14:textId="77777777" w:rsidTr="00B932B8">
        <w:tc>
          <w:tcPr>
            <w:tcW w:w="4786" w:type="dxa"/>
          </w:tcPr>
          <w:p w14:paraId="4B389EC1" w14:textId="77777777" w:rsidR="003D2FE2" w:rsidRPr="00B138F3" w:rsidRDefault="003A0411" w:rsidP="00B932B8">
            <w:pPr>
              <w:widowControl w:val="0"/>
              <w:spacing w:after="160"/>
              <w:rPr>
                <w:rFonts w:ascii="GHEA Grapalat" w:hAnsi="GHEA Grapalat" w:cs="GHEA Grapalat"/>
                <w:b/>
                <w:sz w:val="22"/>
                <w:szCs w:val="22"/>
                <w:lang w:val="en-US"/>
              </w:rPr>
            </w:pPr>
            <w:r>
              <w:rPr>
                <w:rFonts w:ascii="GHEA Grapalat" w:hAnsi="GHEA Grapalat"/>
                <w:sz w:val="22"/>
                <w:szCs w:val="22"/>
              </w:rPr>
              <w:t xml:space="preserve">с. </w:t>
            </w:r>
            <w:proofErr w:type="spellStart"/>
            <w:r>
              <w:rPr>
                <w:rFonts w:ascii="GHEA Grapalat" w:hAnsi="GHEA Grapalat"/>
                <w:sz w:val="22"/>
                <w:szCs w:val="22"/>
              </w:rPr>
              <w:t>Ашоцк</w:t>
            </w:r>
            <w:proofErr w:type="spellEnd"/>
          </w:p>
        </w:tc>
        <w:tc>
          <w:tcPr>
            <w:tcW w:w="4500" w:type="dxa"/>
          </w:tcPr>
          <w:p w14:paraId="562F2DFA"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6"/>
              <w:t>**</w:t>
            </w:r>
          </w:p>
        </w:tc>
      </w:tr>
    </w:tbl>
    <w:p w14:paraId="06822AB8" w14:textId="77777777" w:rsidR="003D2FE2" w:rsidRPr="00B138F3" w:rsidRDefault="003D2FE2" w:rsidP="003D2FE2">
      <w:pPr>
        <w:widowControl w:val="0"/>
        <w:spacing w:after="160"/>
        <w:rPr>
          <w:rFonts w:ascii="GHEA Grapalat" w:hAnsi="GHEA Grapalat" w:cs="GHEA Grapalat"/>
          <w:b/>
          <w:sz w:val="22"/>
          <w:szCs w:val="22"/>
        </w:rPr>
      </w:pPr>
    </w:p>
    <w:p w14:paraId="4AAD7630"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7B9BE2C1"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265705B8"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73832434"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910E038"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7768B99"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49D662D2"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4099DDE4"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69E2583B"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2B5FB88F"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123819B9"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0D3F8489"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8CC235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2A744A1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A4C63B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F9A8F9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83767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2964683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BFE7CD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D0817C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7A85E93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7E4FCED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6BF30C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FBF02F4"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5DE1417A"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2599C27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16C5D3E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3E5E1C41"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B6EC853"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407E269"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5D8589D8"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7060A0B"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6DBC3B62"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93F1450"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33FB28B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4554C9CB"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60CE5320" w14:textId="77777777" w:rsidR="003D2FE2" w:rsidRPr="00B138F3" w:rsidRDefault="003D2FE2" w:rsidP="003D2FE2">
      <w:pPr>
        <w:widowControl w:val="0"/>
        <w:spacing w:after="160"/>
        <w:jc w:val="right"/>
        <w:rPr>
          <w:rFonts w:ascii="GHEA Grapalat" w:hAnsi="GHEA Grapalat"/>
          <w:sz w:val="22"/>
          <w:szCs w:val="22"/>
        </w:rPr>
      </w:pPr>
    </w:p>
    <w:p w14:paraId="6657DF6B"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5423022F"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5E1797A5" w14:textId="77777777" w:rsidR="003D2FE2" w:rsidRPr="00B138F3" w:rsidRDefault="003D2FE2" w:rsidP="003D2FE2">
      <w:pPr>
        <w:widowControl w:val="0"/>
        <w:spacing w:after="160"/>
        <w:jc w:val="both"/>
        <w:rPr>
          <w:rFonts w:ascii="GHEA Grapalat" w:hAnsi="GHEA Grapalat"/>
          <w:sz w:val="22"/>
          <w:szCs w:val="22"/>
        </w:rPr>
      </w:pPr>
    </w:p>
    <w:p w14:paraId="4A217539" w14:textId="77777777" w:rsidR="003D2FE2" w:rsidRPr="00B138F3" w:rsidRDefault="003D2FE2" w:rsidP="003D2FE2">
      <w:pPr>
        <w:widowControl w:val="0"/>
        <w:spacing w:after="160"/>
        <w:jc w:val="both"/>
        <w:rPr>
          <w:rFonts w:ascii="GHEA Grapalat" w:hAnsi="GHEA Grapalat"/>
          <w:sz w:val="22"/>
          <w:szCs w:val="22"/>
        </w:rPr>
      </w:pPr>
    </w:p>
    <w:p w14:paraId="009AF536" w14:textId="77777777" w:rsidR="003D2FE2" w:rsidRPr="00B138F3" w:rsidRDefault="003D2FE2" w:rsidP="003D2FE2">
      <w:pPr>
        <w:rPr>
          <w:sz w:val="22"/>
          <w:szCs w:val="22"/>
        </w:rPr>
      </w:pPr>
    </w:p>
    <w:p w14:paraId="53BDC280" w14:textId="77777777" w:rsidR="001005B0" w:rsidRPr="00B138F3" w:rsidRDefault="001005B0" w:rsidP="003D2FE2">
      <w:pPr>
        <w:widowControl w:val="0"/>
        <w:spacing w:after="160"/>
        <w:ind w:left="567" w:right="565"/>
        <w:jc w:val="both"/>
        <w:rPr>
          <w:rFonts w:ascii="GHEA Grapalat" w:hAnsi="GHEA Grapalat"/>
          <w:sz w:val="22"/>
          <w:szCs w:val="22"/>
        </w:rPr>
      </w:pPr>
    </w:p>
    <w:p w14:paraId="31DB96F2" w14:textId="77777777" w:rsidR="001005B0" w:rsidRPr="00B138F3" w:rsidRDefault="001005B0" w:rsidP="00B46D58">
      <w:pPr>
        <w:widowControl w:val="0"/>
        <w:spacing w:after="160"/>
        <w:ind w:left="567" w:right="565"/>
        <w:jc w:val="center"/>
        <w:rPr>
          <w:rFonts w:ascii="GHEA Grapalat" w:hAnsi="GHEA Grapalat"/>
          <w:b/>
          <w:sz w:val="22"/>
          <w:szCs w:val="22"/>
        </w:rPr>
      </w:pPr>
    </w:p>
    <w:p w14:paraId="503A9D2D" w14:textId="77777777" w:rsidR="001005B0" w:rsidRPr="00B138F3" w:rsidRDefault="001005B0" w:rsidP="00B46D58">
      <w:pPr>
        <w:widowControl w:val="0"/>
        <w:spacing w:after="160"/>
        <w:ind w:left="567" w:right="565"/>
        <w:jc w:val="center"/>
        <w:rPr>
          <w:rFonts w:ascii="GHEA Grapalat" w:hAnsi="GHEA Grapalat"/>
          <w:b/>
          <w:sz w:val="22"/>
          <w:szCs w:val="22"/>
        </w:rPr>
      </w:pPr>
    </w:p>
    <w:p w14:paraId="73ACAA53" w14:textId="77777777" w:rsidR="001005B0" w:rsidRPr="00B138F3" w:rsidRDefault="001005B0" w:rsidP="00B46D58">
      <w:pPr>
        <w:widowControl w:val="0"/>
        <w:spacing w:after="160"/>
        <w:ind w:left="567" w:right="565"/>
        <w:jc w:val="center"/>
        <w:rPr>
          <w:rFonts w:ascii="GHEA Grapalat" w:hAnsi="GHEA Grapalat"/>
          <w:b/>
          <w:sz w:val="22"/>
          <w:szCs w:val="22"/>
        </w:rPr>
      </w:pPr>
    </w:p>
    <w:p w14:paraId="420F3055" w14:textId="77777777" w:rsidR="001005B0" w:rsidRPr="00B138F3" w:rsidRDefault="001005B0" w:rsidP="00B46D58">
      <w:pPr>
        <w:widowControl w:val="0"/>
        <w:spacing w:after="160"/>
        <w:ind w:left="567" w:right="565"/>
        <w:jc w:val="center"/>
        <w:rPr>
          <w:rFonts w:ascii="GHEA Grapalat" w:hAnsi="GHEA Grapalat"/>
          <w:b/>
          <w:sz w:val="22"/>
          <w:szCs w:val="22"/>
        </w:rPr>
      </w:pPr>
    </w:p>
    <w:p w14:paraId="5BBE0239" w14:textId="77777777" w:rsidR="001005B0" w:rsidRPr="00B138F3" w:rsidRDefault="001005B0" w:rsidP="00B46D58">
      <w:pPr>
        <w:widowControl w:val="0"/>
        <w:spacing w:after="160"/>
        <w:ind w:left="567" w:right="565"/>
        <w:jc w:val="center"/>
        <w:rPr>
          <w:rFonts w:ascii="GHEA Grapalat" w:hAnsi="GHEA Grapalat"/>
          <w:b/>
          <w:sz w:val="22"/>
          <w:szCs w:val="22"/>
        </w:rPr>
      </w:pPr>
    </w:p>
    <w:p w14:paraId="23681A47" w14:textId="77777777" w:rsidR="001005B0" w:rsidRPr="00B138F3" w:rsidRDefault="001005B0" w:rsidP="00B46D58">
      <w:pPr>
        <w:widowControl w:val="0"/>
        <w:spacing w:after="160"/>
        <w:ind w:left="567" w:right="565"/>
        <w:jc w:val="center"/>
        <w:rPr>
          <w:rFonts w:ascii="GHEA Grapalat" w:hAnsi="GHEA Grapalat"/>
          <w:b/>
        </w:rPr>
      </w:pPr>
    </w:p>
    <w:p w14:paraId="6BC4D9E7" w14:textId="77777777" w:rsidR="001005B0" w:rsidRPr="00B138F3" w:rsidRDefault="001005B0" w:rsidP="00B46D58">
      <w:pPr>
        <w:widowControl w:val="0"/>
        <w:spacing w:after="160"/>
        <w:ind w:left="567" w:right="565"/>
        <w:jc w:val="center"/>
        <w:rPr>
          <w:rFonts w:ascii="GHEA Grapalat" w:hAnsi="GHEA Grapalat"/>
          <w:b/>
        </w:rPr>
      </w:pPr>
    </w:p>
    <w:p w14:paraId="79E85106" w14:textId="77777777" w:rsidR="001005B0" w:rsidRPr="00B138F3" w:rsidRDefault="001005B0" w:rsidP="00B46D58">
      <w:pPr>
        <w:widowControl w:val="0"/>
        <w:spacing w:after="160"/>
        <w:ind w:left="567" w:right="565"/>
        <w:jc w:val="center"/>
        <w:rPr>
          <w:rFonts w:ascii="GHEA Grapalat" w:hAnsi="GHEA Grapalat"/>
          <w:b/>
        </w:rPr>
      </w:pPr>
    </w:p>
    <w:p w14:paraId="607958C6" w14:textId="77777777" w:rsidR="001005B0" w:rsidRPr="00B138F3" w:rsidRDefault="001005B0" w:rsidP="00B46D58">
      <w:pPr>
        <w:widowControl w:val="0"/>
        <w:spacing w:after="160"/>
        <w:ind w:left="567" w:right="565"/>
        <w:jc w:val="center"/>
        <w:rPr>
          <w:rFonts w:ascii="GHEA Grapalat" w:hAnsi="GHEA Grapalat"/>
          <w:b/>
        </w:rPr>
      </w:pPr>
    </w:p>
    <w:p w14:paraId="2A4F9F0A" w14:textId="77777777" w:rsidR="001005B0" w:rsidRPr="00B138F3" w:rsidRDefault="001005B0" w:rsidP="00B46D58">
      <w:pPr>
        <w:widowControl w:val="0"/>
        <w:spacing w:after="160"/>
        <w:ind w:left="567" w:right="565"/>
        <w:jc w:val="center"/>
        <w:rPr>
          <w:rFonts w:ascii="GHEA Grapalat" w:hAnsi="GHEA Grapalat"/>
          <w:b/>
        </w:rPr>
      </w:pPr>
    </w:p>
    <w:p w14:paraId="4B9506D1" w14:textId="77777777" w:rsidR="001005B0" w:rsidRPr="00B138F3" w:rsidRDefault="001005B0" w:rsidP="00B46D58">
      <w:pPr>
        <w:widowControl w:val="0"/>
        <w:spacing w:after="160"/>
        <w:ind w:left="567" w:right="565"/>
        <w:jc w:val="center"/>
        <w:rPr>
          <w:rFonts w:ascii="GHEA Grapalat" w:hAnsi="GHEA Grapalat"/>
          <w:b/>
        </w:rPr>
      </w:pPr>
    </w:p>
    <w:p w14:paraId="2F336501" w14:textId="77777777" w:rsidR="001005B0" w:rsidRPr="00B138F3" w:rsidRDefault="001005B0" w:rsidP="00B46D58">
      <w:pPr>
        <w:widowControl w:val="0"/>
        <w:spacing w:after="160"/>
        <w:ind w:left="567" w:right="565"/>
        <w:jc w:val="center"/>
        <w:rPr>
          <w:rFonts w:ascii="GHEA Grapalat" w:hAnsi="GHEA Grapalat"/>
          <w:b/>
        </w:rPr>
      </w:pPr>
    </w:p>
    <w:p w14:paraId="61B6B279" w14:textId="77777777" w:rsidR="001005B0" w:rsidRPr="00B138F3" w:rsidRDefault="001005B0" w:rsidP="00B46D58">
      <w:pPr>
        <w:widowControl w:val="0"/>
        <w:spacing w:after="160"/>
        <w:ind w:left="567" w:right="565"/>
        <w:jc w:val="center"/>
        <w:rPr>
          <w:rFonts w:ascii="GHEA Grapalat" w:hAnsi="GHEA Grapalat"/>
          <w:b/>
        </w:rPr>
      </w:pPr>
    </w:p>
    <w:p w14:paraId="38E9C75D" w14:textId="77777777" w:rsidR="001005B0" w:rsidRPr="00B138F3" w:rsidRDefault="001005B0" w:rsidP="00B46D58">
      <w:pPr>
        <w:widowControl w:val="0"/>
        <w:spacing w:after="160"/>
        <w:ind w:left="567" w:right="565"/>
        <w:jc w:val="center"/>
        <w:rPr>
          <w:rFonts w:ascii="GHEA Grapalat" w:hAnsi="GHEA Grapalat"/>
          <w:b/>
        </w:rPr>
      </w:pPr>
    </w:p>
    <w:p w14:paraId="7B921AD7" w14:textId="77777777" w:rsidR="001005B0" w:rsidRPr="00B138F3" w:rsidRDefault="001005B0" w:rsidP="00B46D58">
      <w:pPr>
        <w:widowControl w:val="0"/>
        <w:spacing w:after="160"/>
        <w:ind w:left="567" w:right="565"/>
        <w:jc w:val="center"/>
        <w:rPr>
          <w:rFonts w:ascii="GHEA Grapalat" w:hAnsi="GHEA Grapalat"/>
          <w:b/>
        </w:rPr>
      </w:pPr>
    </w:p>
    <w:p w14:paraId="2F1CA510" w14:textId="77777777" w:rsidR="001005B0" w:rsidRPr="00B138F3" w:rsidRDefault="001005B0" w:rsidP="00B46D58">
      <w:pPr>
        <w:widowControl w:val="0"/>
        <w:spacing w:after="160"/>
        <w:ind w:left="567" w:right="565"/>
        <w:jc w:val="center"/>
        <w:rPr>
          <w:rFonts w:ascii="GHEA Grapalat" w:hAnsi="GHEA Grapalat"/>
          <w:b/>
        </w:rPr>
      </w:pPr>
    </w:p>
    <w:p w14:paraId="78F5337F"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414FC2D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C5836C"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13570FE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F28EA5"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56704EA0"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0AFBF3"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6A8AA4AC"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85368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1739A77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DC587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0C731AF5"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DB4858"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7A9952B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DDEB5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4729AA3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085EC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1AA3903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743F0D"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566DCEA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E16F0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22F9EB06"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9D34A8"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42626CBF"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B9FE6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7C7E767E"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F2AA5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p>
        </w:tc>
      </w:tr>
      <w:tr w:rsidR="00B138F3" w:rsidRPr="00B138F3" w14:paraId="5514A85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94AF4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24A46E4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8A9C8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1AE4FF5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27048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13BA711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238537"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238363BB"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729043B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480FCA9A"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95CE1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4182DCF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C6106"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5E2D5326"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46331D7"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C7BDD98" w14:textId="77777777" w:rsidR="00C3421C" w:rsidRPr="00B138F3" w:rsidRDefault="00C3421C" w:rsidP="00DE2AE3">
            <w:pPr>
              <w:widowControl w:val="0"/>
              <w:spacing w:after="160"/>
              <w:rPr>
                <w:rFonts w:ascii="GHEA Grapalat" w:hAnsi="GHEA Grapalat" w:cs="Sylfaen"/>
              </w:rPr>
            </w:pPr>
          </w:p>
          <w:p w14:paraId="36F0FDEA"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5649D0D9" w14:textId="77777777" w:rsidR="00C3421C" w:rsidRPr="00B138F3" w:rsidRDefault="00C3421C" w:rsidP="00DE2AE3">
            <w:pPr>
              <w:widowControl w:val="0"/>
              <w:spacing w:after="160"/>
              <w:rPr>
                <w:rFonts w:ascii="GHEA Grapalat" w:hAnsi="GHEA Grapalat" w:cs="Sylfaen"/>
              </w:rPr>
            </w:pPr>
          </w:p>
          <w:p w14:paraId="68DE02AD"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28198BA1" w14:textId="77777777" w:rsidR="00C3421C" w:rsidRPr="00B138F3" w:rsidRDefault="00C3421C" w:rsidP="00DE2AE3">
            <w:pPr>
              <w:widowControl w:val="0"/>
              <w:spacing w:after="160"/>
              <w:rPr>
                <w:rFonts w:ascii="GHEA Grapalat" w:hAnsi="GHEA Grapalat" w:cs="Sylfaen"/>
              </w:rPr>
            </w:pPr>
          </w:p>
          <w:p w14:paraId="770E5EBA"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7D54EB18"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3DCBFCB8"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5AAE234" w14:textId="77777777" w:rsidR="00C3421C" w:rsidRPr="00B138F3" w:rsidRDefault="00C3421C" w:rsidP="00DE2AE3">
            <w:pPr>
              <w:widowControl w:val="0"/>
              <w:spacing w:after="160"/>
              <w:rPr>
                <w:rFonts w:ascii="GHEA Grapalat" w:hAnsi="GHEA Grapalat" w:cs="Sylfaen"/>
              </w:rPr>
            </w:pPr>
          </w:p>
          <w:p w14:paraId="17B4CA0C"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0DB7EA15" w14:textId="77777777" w:rsidR="00C3421C" w:rsidRPr="00B138F3" w:rsidRDefault="00C3421C" w:rsidP="00DE2AE3">
            <w:pPr>
              <w:widowControl w:val="0"/>
              <w:spacing w:after="160"/>
              <w:jc w:val="right"/>
              <w:rPr>
                <w:rFonts w:ascii="GHEA Grapalat" w:hAnsi="GHEA Grapalat" w:cs="Tahoma"/>
              </w:rPr>
            </w:pPr>
          </w:p>
          <w:p w14:paraId="639BD230"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6BDB5BDE" w14:textId="77777777" w:rsidR="00C3421C" w:rsidRPr="00B138F3" w:rsidRDefault="00C3421C" w:rsidP="00DE2AE3">
            <w:pPr>
              <w:widowControl w:val="0"/>
              <w:spacing w:after="160"/>
              <w:rPr>
                <w:rFonts w:ascii="GHEA Grapalat" w:hAnsi="GHEA Grapalat" w:cs="Sylfaen"/>
              </w:rPr>
            </w:pPr>
          </w:p>
          <w:p w14:paraId="59604B15"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61E35E22"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0BDBAF93"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05EB5AEB" w14:textId="77777777" w:rsidR="00C3421C" w:rsidRPr="00B138F3" w:rsidRDefault="00C3421C" w:rsidP="00DE2AE3">
            <w:pPr>
              <w:widowControl w:val="0"/>
              <w:spacing w:after="160"/>
              <w:rPr>
                <w:rFonts w:ascii="GHEA Grapalat" w:hAnsi="GHEA Grapalat"/>
              </w:rPr>
            </w:pPr>
          </w:p>
          <w:p w14:paraId="310BABE9"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27CEC883"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2EF0C47" w14:textId="77777777" w:rsidR="00C3421C" w:rsidRPr="00B138F3" w:rsidRDefault="00C3421C" w:rsidP="00DE2AE3">
            <w:pPr>
              <w:widowControl w:val="0"/>
              <w:spacing w:after="160"/>
              <w:rPr>
                <w:rFonts w:ascii="GHEA Grapalat" w:hAnsi="GHEA Grapalat" w:cs="Tahoma"/>
              </w:rPr>
            </w:pPr>
          </w:p>
          <w:p w14:paraId="67B6CC98"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AD3C406"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9140E18" w14:textId="77777777" w:rsidR="00C3421C" w:rsidRPr="00B138F3" w:rsidRDefault="00C3421C" w:rsidP="00DE2AE3">
            <w:pPr>
              <w:widowControl w:val="0"/>
              <w:spacing w:after="160"/>
              <w:rPr>
                <w:rFonts w:ascii="GHEA Grapalat" w:hAnsi="GHEA Grapalat" w:cs="Tahoma"/>
              </w:rPr>
            </w:pPr>
          </w:p>
          <w:p w14:paraId="716D888E"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121CA7A0"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057584C" w14:textId="77777777" w:rsidR="00C3421C" w:rsidRPr="00B138F3" w:rsidRDefault="00C3421C" w:rsidP="00DE2AE3">
            <w:pPr>
              <w:widowControl w:val="0"/>
              <w:spacing w:after="160"/>
              <w:rPr>
                <w:rFonts w:ascii="GHEA Grapalat" w:hAnsi="GHEA Grapalat" w:cs="Arial"/>
              </w:rPr>
            </w:pPr>
          </w:p>
        </w:tc>
      </w:tr>
      <w:tr w:rsidR="00B138F3" w:rsidRPr="00B138F3" w14:paraId="5347A6AC"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6A9F285F"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6DCC589" w14:textId="77777777" w:rsidR="00C3421C" w:rsidRPr="00B138F3" w:rsidRDefault="00C3421C" w:rsidP="00DE2AE3">
            <w:pPr>
              <w:widowControl w:val="0"/>
              <w:spacing w:after="160"/>
              <w:rPr>
                <w:rFonts w:ascii="GHEA Grapalat" w:hAnsi="GHEA Grapalat" w:cs="Sylfaen"/>
              </w:rPr>
            </w:pPr>
          </w:p>
          <w:p w14:paraId="0E9310BC"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AF5A86E"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7D4B5D46" w14:textId="77777777" w:rsidR="00C3421C" w:rsidRPr="00B138F3" w:rsidRDefault="00C3421C" w:rsidP="00DE2AE3">
            <w:pPr>
              <w:widowControl w:val="0"/>
              <w:spacing w:after="160"/>
              <w:rPr>
                <w:rFonts w:ascii="GHEA Grapalat" w:hAnsi="GHEA Grapalat"/>
              </w:rPr>
            </w:pPr>
          </w:p>
          <w:p w14:paraId="4F46340D"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7ED1E70D" w14:textId="77777777" w:rsidR="00C3421C" w:rsidRPr="00B138F3" w:rsidRDefault="00C3421C" w:rsidP="00C3421C">
      <w:pPr>
        <w:widowControl w:val="0"/>
        <w:spacing w:after="160"/>
        <w:jc w:val="center"/>
        <w:rPr>
          <w:rFonts w:ascii="GHEA Grapalat" w:hAnsi="GHEA Grapalat" w:cs="Sylfaen"/>
        </w:rPr>
      </w:pPr>
    </w:p>
    <w:p w14:paraId="5599E45E"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BDAD3BA"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64F9376C"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05C97BE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D0148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4B18220"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8D9C6B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5AA1494"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8E45C6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BB92E0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A27003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540BAD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F4D8B8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CEF5CD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3E5EB0B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A3E21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324EED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AEB4BD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FC9C84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B16379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426D0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ADF3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95CED1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CFFF30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1A45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4F989C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706D33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1BEC2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A400EE0"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6879E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E739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9648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7ACFFA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6B63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AE54F3E"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A1DD6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C1FD9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E2B94E0"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8FB46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1C226AF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C527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19548FB"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71D86A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C444E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E9373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9C6010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9EDDE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6D93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9D3351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6A887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68D2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25CB73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A73D7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8071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B8424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76E5F1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42108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17FEC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392312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8A67CA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1822D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DFD08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F2E20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AF018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FDA193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D0735C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445C0A2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9654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17FB8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BD300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CE711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2D4B9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5DE186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7CC4CC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FD69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9C4773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11D4E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5FD4F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37A79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C94E97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72C5D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AA0E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E0155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42F07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CE8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ABF5C2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A4013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61196E2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0200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3E1791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BEF4B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375AB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4A08F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EBA6D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06C2B3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A49F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17C1B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14185B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B4A0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180ACA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42F3C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C24E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939DCD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BD9BE7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6D579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CC60C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4E22E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BB7D7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3589A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EDFE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05A3D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F20E0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100CB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FC38A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559B2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D680D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E1A834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A2B82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281F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85542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9E29A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414FD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2912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BBE8A0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07C13EA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B8E45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0CDA0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99752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5027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20AF6F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9B11C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AF769A"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865EF3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D871C3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598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20A6E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53B7A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D0D8D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81B47F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9A36C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87DFD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51FAB1"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B0B1F2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4B821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E8D8E0"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DD4F2DF"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D764BA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E40014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8E6BF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832D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779A2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05EA04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739C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6AF6D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3188A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F92417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C57AF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3D79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C727F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F85AF3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9F06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DD4C7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6E543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144BD5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262508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F1373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2E044A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0B65DF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3F6F0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F9400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BE59E9A"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30246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9470F5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37446A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CB916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1D96A04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68F4E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B82A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E4776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6ABC8D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5A6C12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C2D33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B2E49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9BB81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5465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5D2AC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E2570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D636D7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51FCE52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FE4F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D3E96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51656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085E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D10CB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8500C84"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1760483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EF70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5CD9A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BA2B5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27660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E8201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C88CE54"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0F93EAF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BFBF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E2250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57A887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D164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3FE73E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3B19AFE"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71E457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A93C9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F86AE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CF4385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2140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B1C76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D3B9587"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6032F78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FBB6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6A4E44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ED67D9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59DD9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3B20C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A54ACB"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2B37B7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4FEA1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AD3473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65F2BC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1EFF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C4C2A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1155A59" w14:textId="77777777" w:rsidR="00C3421C" w:rsidRPr="00B138F3" w:rsidRDefault="00C3421C" w:rsidP="00DE2AE3">
            <w:pPr>
              <w:widowControl w:val="0"/>
              <w:spacing w:after="120"/>
              <w:jc w:val="center"/>
              <w:rPr>
                <w:rFonts w:ascii="GHEA Grapalat" w:hAnsi="GHEA Grapalat"/>
                <w:sz w:val="18"/>
                <w:szCs w:val="18"/>
              </w:rPr>
            </w:pPr>
          </w:p>
        </w:tc>
      </w:tr>
    </w:tbl>
    <w:p w14:paraId="138EACFD" w14:textId="77777777" w:rsidR="001005B0" w:rsidRPr="00B138F3" w:rsidRDefault="001005B0" w:rsidP="00B46D58">
      <w:pPr>
        <w:widowControl w:val="0"/>
        <w:spacing w:after="160"/>
        <w:ind w:left="567" w:right="565"/>
        <w:jc w:val="center"/>
        <w:rPr>
          <w:rFonts w:ascii="GHEA Grapalat" w:hAnsi="GHEA Grapalat"/>
          <w:b/>
        </w:rPr>
      </w:pPr>
    </w:p>
    <w:p w14:paraId="638F20EA" w14:textId="77777777" w:rsidR="001005B0" w:rsidRPr="00B138F3" w:rsidRDefault="001005B0" w:rsidP="00B46D58">
      <w:pPr>
        <w:widowControl w:val="0"/>
        <w:spacing w:after="160"/>
        <w:ind w:left="567" w:right="565"/>
        <w:jc w:val="center"/>
        <w:rPr>
          <w:rFonts w:ascii="GHEA Grapalat" w:hAnsi="GHEA Grapalat"/>
          <w:b/>
        </w:rPr>
      </w:pPr>
    </w:p>
    <w:p w14:paraId="04EE9FA5" w14:textId="77777777" w:rsidR="001005B0" w:rsidRPr="00B138F3" w:rsidRDefault="001005B0" w:rsidP="00B46D58">
      <w:pPr>
        <w:widowControl w:val="0"/>
        <w:spacing w:after="160"/>
        <w:ind w:left="567" w:right="565"/>
        <w:jc w:val="center"/>
        <w:rPr>
          <w:rFonts w:ascii="GHEA Grapalat" w:hAnsi="GHEA Grapalat"/>
          <w:b/>
        </w:rPr>
      </w:pPr>
    </w:p>
    <w:p w14:paraId="516F24A7" w14:textId="77777777" w:rsidR="001005B0" w:rsidRPr="00B138F3" w:rsidRDefault="001005B0" w:rsidP="00B46D58">
      <w:pPr>
        <w:widowControl w:val="0"/>
        <w:spacing w:after="160"/>
        <w:ind w:left="567" w:right="565"/>
        <w:jc w:val="center"/>
        <w:rPr>
          <w:rFonts w:ascii="GHEA Grapalat" w:hAnsi="GHEA Grapalat"/>
          <w:b/>
        </w:rPr>
      </w:pPr>
    </w:p>
    <w:p w14:paraId="2FDDFED9" w14:textId="77777777" w:rsidR="001005B0" w:rsidRPr="00B138F3" w:rsidRDefault="001005B0" w:rsidP="00B46D58">
      <w:pPr>
        <w:widowControl w:val="0"/>
        <w:spacing w:after="160"/>
        <w:ind w:left="567" w:right="565"/>
        <w:jc w:val="center"/>
        <w:rPr>
          <w:rFonts w:ascii="GHEA Grapalat" w:hAnsi="GHEA Grapalat"/>
          <w:b/>
        </w:rPr>
      </w:pPr>
    </w:p>
    <w:p w14:paraId="72869F0C" w14:textId="77777777" w:rsidR="001005B0" w:rsidRPr="00B138F3" w:rsidRDefault="001005B0" w:rsidP="00B46D58">
      <w:pPr>
        <w:widowControl w:val="0"/>
        <w:spacing w:after="160"/>
        <w:ind w:left="567" w:right="565"/>
        <w:jc w:val="center"/>
        <w:rPr>
          <w:rFonts w:ascii="GHEA Grapalat" w:hAnsi="GHEA Grapalat"/>
          <w:b/>
        </w:rPr>
      </w:pPr>
    </w:p>
    <w:p w14:paraId="319095DB" w14:textId="77777777" w:rsidR="001005B0" w:rsidRPr="00B138F3" w:rsidRDefault="001005B0" w:rsidP="00B46D58">
      <w:pPr>
        <w:widowControl w:val="0"/>
        <w:spacing w:after="160"/>
        <w:ind w:left="567" w:right="565"/>
        <w:jc w:val="center"/>
        <w:rPr>
          <w:rFonts w:ascii="GHEA Grapalat" w:hAnsi="GHEA Grapalat"/>
          <w:b/>
        </w:rPr>
      </w:pPr>
    </w:p>
    <w:p w14:paraId="12D1CE33" w14:textId="77777777" w:rsidR="001005B0" w:rsidRPr="00B138F3" w:rsidRDefault="001005B0" w:rsidP="00B46D58">
      <w:pPr>
        <w:widowControl w:val="0"/>
        <w:spacing w:after="160"/>
        <w:ind w:left="567" w:right="565"/>
        <w:jc w:val="center"/>
        <w:rPr>
          <w:rFonts w:ascii="GHEA Grapalat" w:hAnsi="GHEA Grapalat"/>
          <w:b/>
        </w:rPr>
      </w:pPr>
    </w:p>
    <w:p w14:paraId="15E033A0" w14:textId="77777777" w:rsidR="001005B0" w:rsidRPr="00B138F3" w:rsidRDefault="001005B0" w:rsidP="00B46D58">
      <w:pPr>
        <w:widowControl w:val="0"/>
        <w:spacing w:after="160"/>
        <w:ind w:left="567" w:right="565"/>
        <w:jc w:val="center"/>
        <w:rPr>
          <w:rFonts w:ascii="GHEA Grapalat" w:hAnsi="GHEA Grapalat"/>
          <w:b/>
        </w:rPr>
      </w:pPr>
    </w:p>
    <w:p w14:paraId="55294456" w14:textId="77777777" w:rsidR="001005B0" w:rsidRPr="00B138F3" w:rsidRDefault="001005B0" w:rsidP="00B46D58">
      <w:pPr>
        <w:widowControl w:val="0"/>
        <w:spacing w:after="160"/>
        <w:ind w:left="567" w:right="565"/>
        <w:jc w:val="center"/>
        <w:rPr>
          <w:rFonts w:ascii="GHEA Grapalat" w:hAnsi="GHEA Grapalat"/>
          <w:b/>
        </w:rPr>
      </w:pPr>
    </w:p>
    <w:p w14:paraId="2B2F6E76" w14:textId="77777777" w:rsidR="001005B0" w:rsidRPr="00B138F3" w:rsidRDefault="001005B0" w:rsidP="00B46D58">
      <w:pPr>
        <w:widowControl w:val="0"/>
        <w:spacing w:after="160"/>
        <w:ind w:left="567" w:right="565"/>
        <w:jc w:val="center"/>
        <w:rPr>
          <w:rFonts w:ascii="GHEA Grapalat" w:hAnsi="GHEA Grapalat"/>
          <w:b/>
        </w:rPr>
      </w:pPr>
    </w:p>
    <w:p w14:paraId="55AD68D3" w14:textId="77777777" w:rsidR="001005B0" w:rsidRPr="00B138F3" w:rsidRDefault="001005B0" w:rsidP="00B46D58">
      <w:pPr>
        <w:widowControl w:val="0"/>
        <w:spacing w:after="160"/>
        <w:ind w:left="567" w:right="565"/>
        <w:jc w:val="center"/>
        <w:rPr>
          <w:rFonts w:ascii="GHEA Grapalat" w:hAnsi="GHEA Grapalat"/>
          <w:b/>
        </w:rPr>
      </w:pPr>
    </w:p>
    <w:p w14:paraId="789B5D30" w14:textId="77777777" w:rsidR="001005B0" w:rsidRPr="00B138F3" w:rsidRDefault="001005B0" w:rsidP="00B46D58">
      <w:pPr>
        <w:widowControl w:val="0"/>
        <w:spacing w:after="160"/>
        <w:ind w:left="567" w:right="565"/>
        <w:jc w:val="center"/>
        <w:rPr>
          <w:rFonts w:ascii="GHEA Grapalat" w:hAnsi="GHEA Grapalat"/>
          <w:b/>
        </w:rPr>
      </w:pPr>
    </w:p>
    <w:p w14:paraId="7B52E1E9" w14:textId="77777777" w:rsidR="001005B0" w:rsidRPr="00B138F3" w:rsidRDefault="001005B0" w:rsidP="00B46D58">
      <w:pPr>
        <w:widowControl w:val="0"/>
        <w:spacing w:after="160"/>
        <w:ind w:left="567" w:right="565"/>
        <w:jc w:val="center"/>
        <w:rPr>
          <w:rFonts w:ascii="GHEA Grapalat" w:hAnsi="GHEA Grapalat"/>
          <w:b/>
        </w:rPr>
      </w:pPr>
    </w:p>
    <w:p w14:paraId="35B1A201" w14:textId="77777777" w:rsidR="001005B0" w:rsidRPr="00B138F3" w:rsidRDefault="001005B0" w:rsidP="00B46D58">
      <w:pPr>
        <w:widowControl w:val="0"/>
        <w:spacing w:after="160"/>
        <w:ind w:left="567" w:right="565"/>
        <w:jc w:val="center"/>
        <w:rPr>
          <w:rFonts w:ascii="GHEA Grapalat" w:hAnsi="GHEA Grapalat"/>
          <w:b/>
        </w:rPr>
      </w:pPr>
    </w:p>
    <w:p w14:paraId="7AA0CBAA" w14:textId="77777777" w:rsidR="001005B0" w:rsidRPr="00B138F3" w:rsidRDefault="001005B0" w:rsidP="00B46D58">
      <w:pPr>
        <w:widowControl w:val="0"/>
        <w:spacing w:after="160"/>
        <w:ind w:left="567" w:right="565"/>
        <w:jc w:val="center"/>
        <w:rPr>
          <w:rFonts w:ascii="GHEA Grapalat" w:hAnsi="GHEA Grapalat"/>
          <w:b/>
        </w:rPr>
      </w:pPr>
    </w:p>
    <w:p w14:paraId="05B227A8" w14:textId="77777777" w:rsidR="001005B0" w:rsidRPr="00B138F3" w:rsidRDefault="001005B0" w:rsidP="00B46D58">
      <w:pPr>
        <w:widowControl w:val="0"/>
        <w:spacing w:after="160"/>
        <w:ind w:left="567" w:right="565"/>
        <w:jc w:val="center"/>
        <w:rPr>
          <w:rFonts w:ascii="GHEA Grapalat" w:hAnsi="GHEA Grapalat"/>
          <w:b/>
        </w:rPr>
      </w:pPr>
    </w:p>
    <w:p w14:paraId="1EA804EA" w14:textId="77777777" w:rsidR="000A214C" w:rsidRPr="00B138F3" w:rsidRDefault="000A214C" w:rsidP="000A214C">
      <w:pPr>
        <w:widowControl w:val="0"/>
        <w:spacing w:after="160"/>
        <w:jc w:val="right"/>
        <w:rPr>
          <w:rFonts w:ascii="GHEA Grapalat" w:hAnsi="GHEA Grapalat" w:cs="GHEA Grapalat"/>
          <w:i/>
        </w:rPr>
      </w:pPr>
      <w:proofErr w:type="spellStart"/>
      <w:r w:rsidRPr="00B138F3">
        <w:rPr>
          <w:rFonts w:ascii="GHEA Grapalat" w:hAnsi="GHEA Grapalat"/>
          <w:i/>
        </w:rPr>
        <w:lastRenderedPageBreak/>
        <w:t>риложение</w:t>
      </w:r>
      <w:proofErr w:type="spellEnd"/>
      <w:r w:rsidRPr="00B138F3">
        <w:rPr>
          <w:rFonts w:ascii="GHEA Grapalat" w:hAnsi="GHEA Grapalat"/>
          <w:i/>
        </w:rPr>
        <w:t xml:space="preserve"> № 5.1</w:t>
      </w:r>
    </w:p>
    <w:p w14:paraId="2ED15748" w14:textId="4CFBC942"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0F7381">
        <w:rPr>
          <w:rFonts w:ascii="GHEA Grapalat" w:hAnsi="GHEA Grapalat"/>
          <w:i/>
        </w:rPr>
        <w:t>запрос котировок</w:t>
      </w:r>
      <w:r w:rsidRPr="00B138F3">
        <w:rPr>
          <w:rFonts w:ascii="GHEA Grapalat" w:hAnsi="GHEA Grapalat"/>
          <w:i/>
        </w:rPr>
        <w:br/>
        <w:t>под кодом "</w:t>
      </w:r>
      <w:r w:rsidR="0003011C">
        <w:rPr>
          <w:rFonts w:ascii="GHEA Grapalat" w:hAnsi="GHEA Grapalat"/>
          <w:i/>
        </w:rPr>
        <w:t>SHMAHKS-GH-APZB-25/08</w:t>
      </w:r>
      <w:r w:rsidRPr="00B138F3">
        <w:rPr>
          <w:rFonts w:ascii="GHEA Grapalat" w:hAnsi="GHEA Grapalat"/>
          <w:i/>
        </w:rPr>
        <w:t>"</w:t>
      </w:r>
      <w:r w:rsidRPr="00B138F3">
        <w:rPr>
          <w:rStyle w:val="af6"/>
          <w:rFonts w:ascii="GHEA Grapalat" w:hAnsi="GHEA Grapalat"/>
          <w:i/>
        </w:rPr>
        <w:footnoteReference w:customMarkFollows="1" w:id="17"/>
        <w:t>*</w:t>
      </w:r>
    </w:p>
    <w:p w14:paraId="300E2991" w14:textId="77777777" w:rsidR="00AF4211" w:rsidRPr="00B138F3" w:rsidRDefault="00AF4211" w:rsidP="000A214C">
      <w:pPr>
        <w:widowControl w:val="0"/>
        <w:spacing w:after="160"/>
        <w:jc w:val="center"/>
        <w:rPr>
          <w:rFonts w:ascii="GHEA Grapalat" w:hAnsi="GHEA Grapalat"/>
          <w:b/>
        </w:rPr>
      </w:pPr>
    </w:p>
    <w:p w14:paraId="2A5D734C"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5E1CF95C"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7EE2CBD5" w14:textId="77777777" w:rsidTr="00DE2AE3">
        <w:tc>
          <w:tcPr>
            <w:tcW w:w="4786" w:type="dxa"/>
          </w:tcPr>
          <w:p w14:paraId="18971498" w14:textId="77777777" w:rsidR="000A214C" w:rsidRPr="00B138F3" w:rsidRDefault="00464096" w:rsidP="00DE2AE3">
            <w:pPr>
              <w:widowControl w:val="0"/>
              <w:spacing w:after="160"/>
              <w:rPr>
                <w:rFonts w:ascii="GHEA Grapalat" w:hAnsi="GHEA Grapalat" w:cs="GHEA Grapalat"/>
                <w:b/>
                <w:lang w:val="en-US"/>
              </w:rPr>
            </w:pPr>
            <w:r>
              <w:rPr>
                <w:rFonts w:ascii="GHEA Grapalat" w:hAnsi="GHEA Grapalat"/>
                <w:sz w:val="22"/>
                <w:szCs w:val="22"/>
              </w:rPr>
              <w:t xml:space="preserve">с. </w:t>
            </w:r>
            <w:proofErr w:type="spellStart"/>
            <w:r>
              <w:rPr>
                <w:rFonts w:ascii="GHEA Grapalat" w:hAnsi="GHEA Grapalat"/>
                <w:sz w:val="22"/>
                <w:szCs w:val="22"/>
              </w:rPr>
              <w:t>Ашоцк</w:t>
            </w:r>
            <w:proofErr w:type="spellEnd"/>
          </w:p>
        </w:tc>
        <w:tc>
          <w:tcPr>
            <w:tcW w:w="4500" w:type="dxa"/>
          </w:tcPr>
          <w:p w14:paraId="76FDBA58"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8"/>
              <w:t>**</w:t>
            </w:r>
          </w:p>
        </w:tc>
      </w:tr>
    </w:tbl>
    <w:p w14:paraId="5DB2B2F9" w14:textId="77777777" w:rsidR="000A214C" w:rsidRPr="00B138F3" w:rsidRDefault="000A214C" w:rsidP="000A214C">
      <w:pPr>
        <w:widowControl w:val="0"/>
        <w:spacing w:after="160"/>
        <w:rPr>
          <w:rFonts w:ascii="GHEA Grapalat" w:hAnsi="GHEA Grapalat" w:cs="GHEA Grapalat"/>
          <w:b/>
        </w:rPr>
      </w:pPr>
    </w:p>
    <w:p w14:paraId="2B88D965"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3C08B07D"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3467791D"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009E0EE0"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4AAD69D6"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9C21500"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25AC99A3"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698EC6C6"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256C7B7D"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4DCA30EB"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60C37E49" w14:textId="77777777" w:rsidR="000A214C" w:rsidRPr="00B138F3" w:rsidRDefault="000A214C" w:rsidP="000A214C">
      <w:pPr>
        <w:rPr>
          <w:rFonts w:ascii="GHEA Grapalat" w:hAnsi="GHEA Grapalat"/>
        </w:rPr>
      </w:pPr>
      <w:r w:rsidRPr="00B138F3">
        <w:rPr>
          <w:rFonts w:ascii="GHEA Grapalat" w:hAnsi="GHEA Grapalat"/>
        </w:rPr>
        <w:br w:type="page"/>
      </w:r>
    </w:p>
    <w:p w14:paraId="46D0AB5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E49BC8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7DD2B9B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82CB66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65E0AA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0CB407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707618D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DA3954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7A2558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79B6FCD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7C0DDEA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14:paraId="3B2388E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5D47F6D5"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2CD53F51"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0BEADC8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4C1AA8D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35CC27BB"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41D12C9"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A66B1C4"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70BE72B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5438708"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AA032B9"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EC69D81"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74951D79"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798B354"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58246778"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7A24B2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7829C18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4F13D6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65CD02C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4EFE02A"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01775F43"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7BAF9FB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E4310"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5F83F9F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8F3228"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2B4D38B6"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9D6AB"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35103DEE"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8568B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57EB6239"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4A56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0D72E0D1"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2408C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02FC5FF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276FE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0ACB8B0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FB1E7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4DAD888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A0677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200D075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5CB15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4B130ECE"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DF642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6AF2880C"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2BC35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1C131E8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5A163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p>
        </w:tc>
      </w:tr>
      <w:tr w:rsidR="00B138F3" w:rsidRPr="00B138F3" w14:paraId="518593F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865C0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111E842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897A1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27521E9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C088E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099E7AF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6BE0D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77FDB527"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1FE0392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4E36537B"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1BA28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0B7B1516"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D7200"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15996D6F"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BE4B17B"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F796FE8" w14:textId="77777777" w:rsidR="00BE2572" w:rsidRPr="00B138F3" w:rsidRDefault="00BE2572" w:rsidP="00DE2AE3">
            <w:pPr>
              <w:widowControl w:val="0"/>
              <w:spacing w:after="160"/>
              <w:rPr>
                <w:rFonts w:ascii="GHEA Grapalat" w:hAnsi="GHEA Grapalat" w:cs="Sylfaen"/>
              </w:rPr>
            </w:pPr>
          </w:p>
          <w:p w14:paraId="50C70846"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7E953BF8" w14:textId="77777777" w:rsidR="00BE2572" w:rsidRPr="00B138F3" w:rsidRDefault="00BE2572" w:rsidP="00DE2AE3">
            <w:pPr>
              <w:widowControl w:val="0"/>
              <w:spacing w:after="160"/>
              <w:rPr>
                <w:rFonts w:ascii="GHEA Grapalat" w:hAnsi="GHEA Grapalat" w:cs="Sylfaen"/>
              </w:rPr>
            </w:pPr>
          </w:p>
          <w:p w14:paraId="3E2A916E"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219F804" w14:textId="77777777" w:rsidR="00BE2572" w:rsidRPr="00B138F3" w:rsidRDefault="00BE2572" w:rsidP="00DE2AE3">
            <w:pPr>
              <w:widowControl w:val="0"/>
              <w:spacing w:after="160"/>
              <w:rPr>
                <w:rFonts w:ascii="GHEA Grapalat" w:hAnsi="GHEA Grapalat" w:cs="Sylfaen"/>
              </w:rPr>
            </w:pPr>
          </w:p>
          <w:p w14:paraId="394C56C5"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40A98894"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2E96B69"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FCA663A" w14:textId="77777777" w:rsidR="00BE2572" w:rsidRPr="00B138F3" w:rsidRDefault="00BE2572" w:rsidP="00DE2AE3">
            <w:pPr>
              <w:widowControl w:val="0"/>
              <w:spacing w:after="160"/>
              <w:rPr>
                <w:rFonts w:ascii="GHEA Grapalat" w:hAnsi="GHEA Grapalat" w:cs="Sylfaen"/>
              </w:rPr>
            </w:pPr>
          </w:p>
          <w:p w14:paraId="62C072B2"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BFCF647" w14:textId="77777777" w:rsidR="00BE2572" w:rsidRPr="00B138F3" w:rsidRDefault="00BE2572" w:rsidP="00DE2AE3">
            <w:pPr>
              <w:widowControl w:val="0"/>
              <w:spacing w:after="160"/>
              <w:jc w:val="right"/>
              <w:rPr>
                <w:rFonts w:ascii="GHEA Grapalat" w:hAnsi="GHEA Grapalat" w:cs="Tahoma"/>
              </w:rPr>
            </w:pPr>
          </w:p>
          <w:p w14:paraId="0280AC95"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1D6978BE" w14:textId="77777777" w:rsidR="00BE2572" w:rsidRPr="00B138F3" w:rsidRDefault="00BE2572" w:rsidP="00DE2AE3">
            <w:pPr>
              <w:widowControl w:val="0"/>
              <w:spacing w:after="160"/>
              <w:rPr>
                <w:rFonts w:ascii="GHEA Grapalat" w:hAnsi="GHEA Grapalat" w:cs="Sylfaen"/>
              </w:rPr>
            </w:pPr>
          </w:p>
          <w:p w14:paraId="7249D5BB"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67BC5D98"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A07F099"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5DA5FD0A" w14:textId="77777777" w:rsidR="00BE2572" w:rsidRPr="00B138F3" w:rsidRDefault="00BE2572" w:rsidP="00DE2AE3">
            <w:pPr>
              <w:widowControl w:val="0"/>
              <w:spacing w:after="160"/>
              <w:rPr>
                <w:rFonts w:ascii="GHEA Grapalat" w:hAnsi="GHEA Grapalat"/>
              </w:rPr>
            </w:pPr>
          </w:p>
          <w:p w14:paraId="43E95235"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69039278"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916EFEB" w14:textId="77777777" w:rsidR="00BE2572" w:rsidRPr="00B138F3" w:rsidRDefault="00BE2572" w:rsidP="00DE2AE3">
            <w:pPr>
              <w:widowControl w:val="0"/>
              <w:spacing w:after="160"/>
              <w:rPr>
                <w:rFonts w:ascii="GHEA Grapalat" w:hAnsi="GHEA Grapalat" w:cs="Tahoma"/>
              </w:rPr>
            </w:pPr>
          </w:p>
          <w:p w14:paraId="0FFEDA8C"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F12EDF9"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4403D60" w14:textId="77777777" w:rsidR="00BE2572" w:rsidRPr="00B138F3" w:rsidRDefault="00BE2572" w:rsidP="00DE2AE3">
            <w:pPr>
              <w:widowControl w:val="0"/>
              <w:spacing w:after="160"/>
              <w:rPr>
                <w:rFonts w:ascii="GHEA Grapalat" w:hAnsi="GHEA Grapalat" w:cs="Tahoma"/>
              </w:rPr>
            </w:pPr>
          </w:p>
          <w:p w14:paraId="3F7F7680"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17F1D230"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3192C11" w14:textId="77777777" w:rsidR="00BE2572" w:rsidRPr="00B138F3" w:rsidRDefault="00BE2572" w:rsidP="00DE2AE3">
            <w:pPr>
              <w:widowControl w:val="0"/>
              <w:spacing w:after="160"/>
              <w:rPr>
                <w:rFonts w:ascii="GHEA Grapalat" w:hAnsi="GHEA Grapalat" w:cs="Arial"/>
              </w:rPr>
            </w:pPr>
          </w:p>
        </w:tc>
      </w:tr>
      <w:tr w:rsidR="00B138F3" w:rsidRPr="00B138F3" w14:paraId="58069945"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405F6CC1"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7DC0E78" w14:textId="77777777" w:rsidR="00BE2572" w:rsidRPr="00B138F3" w:rsidRDefault="00BE2572" w:rsidP="00DE2AE3">
            <w:pPr>
              <w:widowControl w:val="0"/>
              <w:spacing w:after="160"/>
              <w:rPr>
                <w:rFonts w:ascii="GHEA Grapalat" w:hAnsi="GHEA Grapalat" w:cs="Sylfaen"/>
              </w:rPr>
            </w:pPr>
          </w:p>
          <w:p w14:paraId="4023C9B7"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7FE4D32"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1E4373B" w14:textId="77777777" w:rsidR="00BE2572" w:rsidRPr="00B138F3" w:rsidRDefault="00BE2572" w:rsidP="00DE2AE3">
            <w:pPr>
              <w:widowControl w:val="0"/>
              <w:spacing w:after="160"/>
              <w:rPr>
                <w:rFonts w:ascii="GHEA Grapalat" w:hAnsi="GHEA Grapalat"/>
              </w:rPr>
            </w:pPr>
          </w:p>
          <w:p w14:paraId="1B279187"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1032D2DF" w14:textId="77777777" w:rsidR="00BE2572" w:rsidRPr="00B138F3" w:rsidRDefault="00BE2572" w:rsidP="00BE2572">
      <w:pPr>
        <w:widowControl w:val="0"/>
        <w:spacing w:after="160"/>
        <w:jc w:val="center"/>
        <w:rPr>
          <w:rFonts w:ascii="GHEA Grapalat" w:hAnsi="GHEA Grapalat" w:cs="Sylfaen"/>
        </w:rPr>
      </w:pPr>
    </w:p>
    <w:p w14:paraId="08D07095"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F7BC71D"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0A928C37"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45CD0E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19C3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E7EC39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022B69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2EC4DD4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16A061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B78B8FB"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15D757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970088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6A03387E"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89B2EB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160C273"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C69890"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8D7AF1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564087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9A5057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AD03A7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0FE6C54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10852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CD0042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33D0D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319D5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26F38E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7A9EBC6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2AA9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6ABFD81"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F28FE0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A5326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68C2CC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5FE47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FEF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67581C2"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4FFAED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E447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3A16712"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1FBDA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5A9B7E1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0C8F0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7D78AA3"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2EE3E3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D4D9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8B1C56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EF04E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9BCAC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4000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45F524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7E3BD8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EB31D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7E510A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C363E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1FC4A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BC84B8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E0571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23C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50F26F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156DBA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30A25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0F9A5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99FC7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1BA39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47CD1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D944C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D4DF70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23EE0A0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4B94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98075A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02EC32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01018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AA4CD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F61BF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46AC67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03EC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788BD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3C7F25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A8836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3C65F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C5859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5F9FC9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DB63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353A7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B601FC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AFD5C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1AA28D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7EC79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2AD673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5D2C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B91D0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3FD51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198D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747BE7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662E4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832F4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2CC55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09B94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B94B4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CEFE4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9FE9F5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CFD64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D488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585304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199D9D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4753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96187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DA8BA3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AA9360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06EC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4B2B4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6BB55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DEEC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22AAF4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A92BEA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7126923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89B1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57260F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FDB36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D9271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FBCF2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BE2F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EDBAAD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C4597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AAA070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47DC395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6906F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DFF869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C906D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3605B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F8566B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BC2474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3575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8FB524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D9C33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D5C1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26AC33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4CF49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3EDD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9C4E2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125AE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95BAD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7D623F"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12EEB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02058B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F7944F"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C01670C"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CDB3B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1767B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68855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1D5EB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AC7C6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D041CA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CC42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41B6C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B0D801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FF71F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6880A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4699D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A8815C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1B97E1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2714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A50B5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55266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5533FD4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27CB16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0F253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C1334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7C764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58C4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388169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6D650F3"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6EC74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8491C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10AC36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34E8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9CEB9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AC039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7932B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39BAF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6B09E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D6255A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BD88B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733B9D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66C43C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70A2E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627271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1300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1F1896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F30D1F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7D3F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FFE303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58D9BE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A3D8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CB179D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F9C6DE5"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4918C7A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F3E0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CF94E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351957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E00BD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D33ED1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C1B29A0"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C8BF79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B014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BFE34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22C38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7395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E41CF5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DBBE6A5"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0C8A2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A6702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C28DA8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654A23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E020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C3D470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5DB152F"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23D511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FC235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2E450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BEDD8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EA54E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6C3873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627E6FB"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62CA21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08D38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DA72C8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164B6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ADA2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33F23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8334AD1" w14:textId="77777777" w:rsidR="00BE2572" w:rsidRPr="00B138F3" w:rsidRDefault="00BE2572" w:rsidP="00DE2AE3">
            <w:pPr>
              <w:widowControl w:val="0"/>
              <w:spacing w:after="120"/>
              <w:jc w:val="center"/>
              <w:rPr>
                <w:rFonts w:ascii="GHEA Grapalat" w:hAnsi="GHEA Grapalat"/>
                <w:sz w:val="18"/>
                <w:szCs w:val="18"/>
              </w:rPr>
            </w:pPr>
          </w:p>
        </w:tc>
      </w:tr>
    </w:tbl>
    <w:p w14:paraId="7F6E982A" w14:textId="77777777" w:rsidR="00BE2572" w:rsidRPr="00B138F3" w:rsidRDefault="00BE2572" w:rsidP="00BE2572">
      <w:pPr>
        <w:widowControl w:val="0"/>
        <w:spacing w:after="160"/>
        <w:ind w:left="567" w:right="565"/>
        <w:jc w:val="center"/>
        <w:rPr>
          <w:rFonts w:ascii="GHEA Grapalat" w:hAnsi="GHEA Grapalat"/>
          <w:b/>
        </w:rPr>
      </w:pPr>
    </w:p>
    <w:p w14:paraId="50D089FA" w14:textId="77777777" w:rsidR="00BE2572" w:rsidRPr="00B138F3" w:rsidRDefault="00BE2572" w:rsidP="00BE2572">
      <w:pPr>
        <w:widowControl w:val="0"/>
        <w:spacing w:after="160"/>
        <w:ind w:left="567" w:right="565"/>
        <w:jc w:val="center"/>
        <w:rPr>
          <w:rFonts w:ascii="GHEA Grapalat" w:hAnsi="GHEA Grapalat"/>
          <w:b/>
        </w:rPr>
      </w:pPr>
    </w:p>
    <w:p w14:paraId="6B4A2C6F" w14:textId="77777777" w:rsidR="00BE2572" w:rsidRPr="00B138F3" w:rsidRDefault="00BE2572" w:rsidP="00BE2572">
      <w:pPr>
        <w:widowControl w:val="0"/>
        <w:spacing w:after="160"/>
        <w:ind w:left="567" w:right="565"/>
        <w:jc w:val="center"/>
        <w:rPr>
          <w:rFonts w:ascii="GHEA Grapalat" w:hAnsi="GHEA Grapalat"/>
          <w:b/>
        </w:rPr>
      </w:pPr>
    </w:p>
    <w:p w14:paraId="17979EC1" w14:textId="77777777" w:rsidR="00BE2572" w:rsidRPr="00B138F3" w:rsidRDefault="00BE2572" w:rsidP="00BE2572">
      <w:pPr>
        <w:widowControl w:val="0"/>
        <w:spacing w:after="160"/>
        <w:ind w:left="567" w:right="565"/>
        <w:jc w:val="center"/>
        <w:rPr>
          <w:rFonts w:ascii="GHEA Grapalat" w:hAnsi="GHEA Grapalat"/>
          <w:b/>
        </w:rPr>
      </w:pPr>
    </w:p>
    <w:p w14:paraId="2EB2127A" w14:textId="77777777" w:rsidR="00BE2572" w:rsidRPr="00B138F3" w:rsidRDefault="00BE2572" w:rsidP="00BE2572">
      <w:pPr>
        <w:widowControl w:val="0"/>
        <w:spacing w:after="160"/>
        <w:ind w:left="567" w:right="565"/>
        <w:jc w:val="center"/>
        <w:rPr>
          <w:rFonts w:ascii="GHEA Grapalat" w:hAnsi="GHEA Grapalat"/>
          <w:b/>
        </w:rPr>
      </w:pPr>
    </w:p>
    <w:p w14:paraId="007BAD4A" w14:textId="77777777" w:rsidR="00BE2572" w:rsidRPr="00B138F3" w:rsidRDefault="00BE2572" w:rsidP="00BE2572">
      <w:pPr>
        <w:widowControl w:val="0"/>
        <w:spacing w:after="160"/>
        <w:ind w:left="567" w:right="565"/>
        <w:jc w:val="center"/>
        <w:rPr>
          <w:rFonts w:ascii="GHEA Grapalat" w:hAnsi="GHEA Grapalat"/>
          <w:b/>
        </w:rPr>
      </w:pPr>
    </w:p>
    <w:p w14:paraId="23B390A1" w14:textId="77777777" w:rsidR="00BE2572" w:rsidRPr="00B138F3" w:rsidRDefault="00BE2572" w:rsidP="00BE2572">
      <w:pPr>
        <w:widowControl w:val="0"/>
        <w:spacing w:after="160"/>
        <w:ind w:left="567" w:right="565"/>
        <w:jc w:val="center"/>
        <w:rPr>
          <w:rFonts w:ascii="GHEA Grapalat" w:hAnsi="GHEA Grapalat"/>
          <w:b/>
        </w:rPr>
      </w:pPr>
    </w:p>
    <w:p w14:paraId="3AC0326D" w14:textId="77777777" w:rsidR="00BE2572" w:rsidRPr="00B138F3" w:rsidRDefault="00BE2572" w:rsidP="00BE2572">
      <w:pPr>
        <w:widowControl w:val="0"/>
        <w:spacing w:after="160"/>
        <w:ind w:left="567" w:right="565"/>
        <w:jc w:val="center"/>
        <w:rPr>
          <w:rFonts w:ascii="GHEA Grapalat" w:hAnsi="GHEA Grapalat"/>
          <w:b/>
        </w:rPr>
      </w:pPr>
    </w:p>
    <w:p w14:paraId="7A5B5EF1" w14:textId="77777777" w:rsidR="00BE2572" w:rsidRPr="00B138F3" w:rsidRDefault="00BE2572" w:rsidP="00BE2572">
      <w:pPr>
        <w:widowControl w:val="0"/>
        <w:spacing w:after="160"/>
        <w:ind w:left="567" w:right="565"/>
        <w:jc w:val="center"/>
        <w:rPr>
          <w:rFonts w:ascii="GHEA Grapalat" w:hAnsi="GHEA Grapalat"/>
          <w:b/>
        </w:rPr>
      </w:pPr>
    </w:p>
    <w:p w14:paraId="1E5635E5" w14:textId="77777777" w:rsidR="00BE2572" w:rsidRPr="00B138F3" w:rsidRDefault="00BE2572" w:rsidP="00BE2572">
      <w:pPr>
        <w:widowControl w:val="0"/>
        <w:spacing w:after="160"/>
        <w:ind w:left="567" w:right="565"/>
        <w:jc w:val="center"/>
        <w:rPr>
          <w:rFonts w:ascii="GHEA Grapalat" w:hAnsi="GHEA Grapalat"/>
          <w:b/>
        </w:rPr>
      </w:pPr>
    </w:p>
    <w:p w14:paraId="6C5E4CDC"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78B77660" w14:textId="77777777"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314534CA" w14:textId="20C60441"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03011C">
        <w:rPr>
          <w:rFonts w:ascii="GHEA Grapalat" w:hAnsi="GHEA Grapalat"/>
          <w:b/>
          <w:sz w:val="24"/>
          <w:szCs w:val="24"/>
        </w:rPr>
        <w:t>SHMAHKS-GH-APZB-25/08</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19"/>
        <w:t>*</w:t>
      </w:r>
    </w:p>
    <w:p w14:paraId="47070339" w14:textId="77777777" w:rsidR="008D352C" w:rsidRPr="00B138F3" w:rsidRDefault="008D352C" w:rsidP="00B46D58">
      <w:pPr>
        <w:widowControl w:val="0"/>
        <w:spacing w:after="160"/>
        <w:ind w:left="-142" w:firstLine="142"/>
        <w:jc w:val="center"/>
        <w:rPr>
          <w:rFonts w:ascii="GHEA Grapalat" w:hAnsi="GHEA Grapalat"/>
          <w:i/>
        </w:rPr>
      </w:pPr>
    </w:p>
    <w:p w14:paraId="73137360"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4C3E29A1"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07CFD3CB"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4AFCBF1A" w14:textId="77777777"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1BA2DF74" w14:textId="77777777" w:rsidTr="00F15CED">
        <w:tc>
          <w:tcPr>
            <w:tcW w:w="4643" w:type="dxa"/>
          </w:tcPr>
          <w:p w14:paraId="5D3C36AA"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464096">
              <w:rPr>
                <w:rFonts w:ascii="GHEA Grapalat" w:hAnsi="GHEA Grapalat"/>
                <w:sz w:val="22"/>
                <w:szCs w:val="22"/>
              </w:rPr>
              <w:t xml:space="preserve">с. </w:t>
            </w:r>
            <w:proofErr w:type="spellStart"/>
            <w:r w:rsidR="00464096">
              <w:rPr>
                <w:rFonts w:ascii="GHEA Grapalat" w:hAnsi="GHEA Grapalat"/>
                <w:sz w:val="22"/>
                <w:szCs w:val="22"/>
              </w:rPr>
              <w:t>Ашоцк</w:t>
            </w:r>
            <w:proofErr w:type="spellEnd"/>
          </w:p>
        </w:tc>
        <w:tc>
          <w:tcPr>
            <w:tcW w:w="4643" w:type="dxa"/>
          </w:tcPr>
          <w:p w14:paraId="6A09F903"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5263262D"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40BC7FAA"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1A7A6524" w14:textId="77777777" w:rsidR="00071D1C" w:rsidRPr="00B138F3" w:rsidRDefault="00071D1C" w:rsidP="00B46D58">
      <w:pPr>
        <w:widowControl w:val="0"/>
        <w:spacing w:after="160"/>
        <w:ind w:firstLine="709"/>
        <w:jc w:val="both"/>
        <w:rPr>
          <w:rFonts w:ascii="GHEA Grapalat" w:hAnsi="GHEA Grapalat"/>
          <w:b/>
        </w:rPr>
      </w:pPr>
    </w:p>
    <w:p w14:paraId="6486DB63"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249B3F7B"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72DF1557" w14:textId="77777777" w:rsidR="00071D1C" w:rsidRPr="00B138F3" w:rsidRDefault="00071D1C" w:rsidP="00B46D58">
      <w:pPr>
        <w:widowControl w:val="0"/>
        <w:spacing w:after="160"/>
        <w:ind w:firstLine="709"/>
        <w:jc w:val="both"/>
        <w:rPr>
          <w:rFonts w:ascii="GHEA Grapalat" w:hAnsi="GHEA Grapalat" w:cs="Times Armenian"/>
        </w:rPr>
      </w:pPr>
    </w:p>
    <w:p w14:paraId="7342ABA1"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5FBF3799"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45C4C90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w:t>
      </w:r>
      <w:r w:rsidR="00CC48D7">
        <w:rPr>
          <w:rFonts w:ascii="GHEA Grapalat" w:hAnsi="GHEA Grapalat"/>
        </w:rPr>
        <w:t>1</w:t>
      </w:r>
      <w:r w:rsidR="00F15CED" w:rsidRPr="00B138F3">
        <w:rPr>
          <w:rFonts w:ascii="GHEA Grapalat" w:hAnsi="GHEA Grapalat"/>
        </w:rPr>
        <w:t>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29606F8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73A3560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5C28F98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2AFA855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67DA42C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3B3FD26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14:paraId="1A76E58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5E4F288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1DD3AD4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5CAA25A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067424E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30B7AD12"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1177638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C312F2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75EA6BC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3D35296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3B8311B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w:t>
      </w:r>
      <w:r w:rsidR="00CC48D7">
        <w:rPr>
          <w:rFonts w:ascii="GHEA Grapalat" w:hAnsi="GHEA Grapalat"/>
        </w:rPr>
        <w:t>1</w:t>
      </w:r>
      <w:r w:rsidR="00786A78" w:rsidRPr="00B138F3">
        <w:rPr>
          <w:rFonts w:ascii="GHEA Grapalat" w:hAnsi="GHEA Grapalat"/>
        </w:rPr>
        <w:t>_____</w:t>
      </w:r>
      <w:r w:rsidRPr="00B138F3">
        <w:rPr>
          <w:rFonts w:ascii="GHEA Grapalat" w:hAnsi="GHEA Grapalat"/>
        </w:rPr>
        <w:t>___ дней;</w:t>
      </w:r>
    </w:p>
    <w:p w14:paraId="2E4C630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437F64BF"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0948DA7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4AF2C4D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E76B80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B8001A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48CB195D"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298CE24"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2B290E4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6114788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961A81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627B5A24"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313E0FB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34EDA3E4"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1BB5357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11D04B8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7EEE503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1787FD1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14:paraId="5705FEC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1C0AF4F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6B63E90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72EF170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5952E94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CCBB66F"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0E22AD46"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635E0DF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0"/>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2A4A13F9"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76ECF21F"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proofErr w:type="gramEnd"/>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7B119814"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w:t>
      </w:r>
      <w:r w:rsidRPr="003F3CF4">
        <w:rPr>
          <w:rFonts w:ascii="GHEA Grapalat" w:hAnsi="GHEA Grapalat"/>
          <w:lang w:val="hy-AM"/>
        </w:rPr>
        <w:lastRenderedPageBreak/>
        <w:t>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6D042B2D"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53F95D8D"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2086BBF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6BE5F973"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Для товаров, являющихся основным средством, гарантийным сроком устанавливается </w:t>
      </w:r>
      <w:r w:rsidR="00CC48D7" w:rsidRPr="00CC48D7">
        <w:rPr>
          <w:rFonts w:ascii="GHEA Grapalat" w:hAnsi="GHEA Grapalat"/>
          <w:u w:val="single"/>
        </w:rPr>
        <w:t>365</w:t>
      </w:r>
      <w:r w:rsidRPr="00B138F3">
        <w:rPr>
          <w:rFonts w:ascii="GHEA Grapalat" w:hAnsi="GHEA Grapalat"/>
        </w:rPr>
        <w:t xml:space="preserve">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1"/>
        <w:t>19</w:t>
      </w:r>
      <w:r w:rsidRPr="00B138F3">
        <w:rPr>
          <w:rFonts w:ascii="GHEA Grapalat" w:hAnsi="GHEA Grapalat"/>
        </w:rPr>
        <w:t>.</w:t>
      </w:r>
    </w:p>
    <w:p w14:paraId="709FA13E"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36F9BA17"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2564D3DB"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82047AF"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796AD738"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12CF6699"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399FBABF"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w:t>
      </w:r>
      <w:r>
        <w:rPr>
          <w:rFonts w:ascii="GHEA Grapalat" w:hAnsi="GHEA Grapalat"/>
        </w:rPr>
        <w:lastRenderedPageBreak/>
        <w:t xml:space="preserve">предоставляет Продавцу подтвержденный им акт приема-передачи. </w:t>
      </w:r>
    </w:p>
    <w:p w14:paraId="3FCC0FF2" w14:textId="77777777" w:rsidR="00BE5F44" w:rsidRDefault="00BE5F44" w:rsidP="00B46D58">
      <w:pPr>
        <w:widowControl w:val="0"/>
        <w:tabs>
          <w:tab w:val="left" w:pos="1134"/>
        </w:tabs>
        <w:spacing w:after="160"/>
        <w:ind w:firstLine="567"/>
        <w:jc w:val="both"/>
        <w:rPr>
          <w:rFonts w:ascii="GHEA Grapalat" w:hAnsi="GHEA Grapalat"/>
        </w:rPr>
      </w:pPr>
    </w:p>
    <w:p w14:paraId="128C9999"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36ED3E87"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46848082"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6442CF4B"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2"/>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721768CE"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071C8AA5"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6CFF8D51"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2DD512B"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1F7F9219" w14:textId="77777777" w:rsidR="00D52566" w:rsidRPr="00B138F3" w:rsidRDefault="00D52566" w:rsidP="00B46D58">
      <w:pPr>
        <w:rPr>
          <w:rFonts w:ascii="GHEA Grapalat" w:hAnsi="GHEA Grapalat"/>
          <w:lang w:val="hy-AM"/>
        </w:rPr>
      </w:pPr>
    </w:p>
    <w:p w14:paraId="7C149AC0"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3D81B781"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w:t>
      </w:r>
      <w:r w:rsidRPr="00B138F3">
        <w:rPr>
          <w:rFonts w:ascii="GHEA Grapalat" w:hAnsi="GHEA Grapalat"/>
        </w:rPr>
        <w:lastRenderedPageBreak/>
        <w:t>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4699E2A" w14:textId="77777777" w:rsidR="0094684E" w:rsidRPr="00B138F3" w:rsidRDefault="0094684E" w:rsidP="00B46D58">
      <w:pPr>
        <w:widowControl w:val="0"/>
        <w:spacing w:after="160"/>
        <w:jc w:val="center"/>
        <w:rPr>
          <w:rFonts w:ascii="GHEA Grapalat" w:hAnsi="GHEA Grapalat"/>
          <w:lang w:val="hy-AM"/>
        </w:rPr>
      </w:pPr>
    </w:p>
    <w:p w14:paraId="52E583FA"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4A04FC0A"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3C45ECE4"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3"/>
        <w:t>21</w:t>
      </w:r>
      <w:r w:rsidRPr="00B138F3">
        <w:rPr>
          <w:rFonts w:ascii="GHEA Grapalat" w:hAnsi="GHEA Grapalat"/>
        </w:rPr>
        <w:t>.</w:t>
      </w:r>
    </w:p>
    <w:p w14:paraId="619DB7D3"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7AA2010D"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340F430A"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488B9F17"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w:t>
      </w:r>
      <w:r w:rsidRPr="00B138F3">
        <w:rPr>
          <w:rFonts w:ascii="GHEA Grapalat" w:hAnsi="GHEA Grapalat"/>
        </w:rPr>
        <w:lastRenderedPageBreak/>
        <w:t xml:space="preserve">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2F6301A2"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04427A3F"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55886E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303CE2E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2AD88EB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4"/>
        <w:t>22</w:t>
      </w:r>
      <w:r w:rsidRPr="00B138F3">
        <w:rPr>
          <w:rFonts w:ascii="GHEA Grapalat" w:hAnsi="GHEA Grapalat"/>
        </w:rPr>
        <w:t>.</w:t>
      </w:r>
    </w:p>
    <w:p w14:paraId="50E8703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5"/>
        <w:t>23</w:t>
      </w:r>
      <w:r w:rsidRPr="00B138F3">
        <w:rPr>
          <w:rFonts w:ascii="GHEA Grapalat" w:hAnsi="GHEA Grapalat"/>
        </w:rPr>
        <w:t>.</w:t>
      </w:r>
    </w:p>
    <w:p w14:paraId="0026482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57AB976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w:t>
      </w:r>
      <w:r w:rsidRPr="00B138F3">
        <w:rPr>
          <w:rFonts w:ascii="GHEA Grapalat" w:hAnsi="GHEA Grapalat"/>
        </w:rPr>
        <w:lastRenderedPageBreak/>
        <w:t>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6CDD097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76C0EC6C"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623AF57A"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0AE8281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0757650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3ECBB9D9"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3F4A5702" w14:textId="77777777" w:rsidTr="0016519F">
        <w:tc>
          <w:tcPr>
            <w:tcW w:w="4536" w:type="dxa"/>
          </w:tcPr>
          <w:p w14:paraId="28A5A0C9"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75160885"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6951DDC9"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04B65173"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615F4BB1" w14:textId="77777777" w:rsidR="00071D1C" w:rsidRPr="00B138F3" w:rsidRDefault="00071D1C" w:rsidP="00B46D58">
            <w:pPr>
              <w:widowControl w:val="0"/>
              <w:spacing w:after="160"/>
              <w:jc w:val="center"/>
              <w:rPr>
                <w:rFonts w:ascii="GHEA Grapalat" w:hAnsi="GHEA Grapalat"/>
              </w:rPr>
            </w:pPr>
          </w:p>
        </w:tc>
        <w:tc>
          <w:tcPr>
            <w:tcW w:w="4343" w:type="dxa"/>
          </w:tcPr>
          <w:p w14:paraId="1FE7B7DE"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17858F13"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79CE940E"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0512DA38"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21F8B834" w14:textId="77777777" w:rsidR="00382B60" w:rsidRDefault="00382B60" w:rsidP="00B46D58">
      <w:pPr>
        <w:widowControl w:val="0"/>
        <w:spacing w:after="160"/>
        <w:ind w:firstLine="567"/>
        <w:jc w:val="both"/>
        <w:rPr>
          <w:rFonts w:ascii="GHEA Grapalat" w:hAnsi="GHEA Grapalat"/>
          <w:i/>
          <w:lang w:val="hy-AM"/>
        </w:rPr>
      </w:pPr>
    </w:p>
    <w:p w14:paraId="5DBF5983"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10D9E064" w14:textId="77777777" w:rsidR="00071D1C" w:rsidRPr="00B138F3" w:rsidRDefault="00071D1C" w:rsidP="00B46D58">
      <w:pPr>
        <w:widowControl w:val="0"/>
        <w:spacing w:after="160"/>
        <w:rPr>
          <w:rFonts w:ascii="GHEA Grapalat" w:hAnsi="GHEA Grapalat"/>
        </w:rPr>
      </w:pPr>
    </w:p>
    <w:p w14:paraId="11822217" w14:textId="77777777"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0"/>
          <w:footnotePr>
            <w:pos w:val="beneathText"/>
          </w:footnotePr>
          <w:pgSz w:w="11906" w:h="16838" w:code="9"/>
          <w:pgMar w:top="993" w:right="1418" w:bottom="1418" w:left="1418" w:header="561" w:footer="561" w:gutter="0"/>
          <w:cols w:space="720"/>
          <w:docGrid w:linePitch="326"/>
        </w:sectPr>
      </w:pPr>
    </w:p>
    <w:p w14:paraId="486283F4" w14:textId="77777777" w:rsidR="00071D1C" w:rsidRPr="00B138F3" w:rsidRDefault="00071D1C" w:rsidP="002816B5">
      <w:pPr>
        <w:widowControl w:val="0"/>
        <w:jc w:val="right"/>
        <w:rPr>
          <w:rFonts w:ascii="GHEA Grapalat" w:hAnsi="GHEA Grapalat"/>
          <w:i/>
        </w:rPr>
      </w:pPr>
      <w:r w:rsidRPr="00B138F3">
        <w:rPr>
          <w:rFonts w:ascii="GHEA Grapalat" w:hAnsi="GHEA Grapalat"/>
          <w:i/>
        </w:rPr>
        <w:lastRenderedPageBreak/>
        <w:t>Приложение № 1</w:t>
      </w:r>
    </w:p>
    <w:p w14:paraId="066CF8F1" w14:textId="77777777" w:rsidR="00071D1C" w:rsidRPr="00B138F3" w:rsidRDefault="00071D1C" w:rsidP="002816B5">
      <w:pPr>
        <w:widowControl w:val="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1D96EC1A" w14:textId="77777777" w:rsidR="002816B5" w:rsidRDefault="00071D1C" w:rsidP="002816B5">
      <w:pPr>
        <w:widowControl w:val="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6"/>
        <w:t>*</w:t>
      </w:r>
    </w:p>
    <w:p w14:paraId="41EC5DEA" w14:textId="77777777" w:rsidR="00071D1C" w:rsidRPr="00B138F3" w:rsidRDefault="00071D1C" w:rsidP="002816B5">
      <w:pPr>
        <w:widowControl w:val="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045"/>
        <w:gridCol w:w="2347"/>
        <w:gridCol w:w="1085"/>
        <w:gridCol w:w="1559"/>
        <w:gridCol w:w="821"/>
        <w:gridCol w:w="708"/>
        <w:gridCol w:w="1164"/>
        <w:gridCol w:w="679"/>
        <w:gridCol w:w="1426"/>
      </w:tblGrid>
      <w:tr w:rsidR="00B138F3" w:rsidRPr="00B138F3" w14:paraId="3C2B190D" w14:textId="77777777" w:rsidTr="00317BD2">
        <w:trPr>
          <w:jc w:val="center"/>
        </w:trPr>
        <w:tc>
          <w:tcPr>
            <w:tcW w:w="16350" w:type="dxa"/>
            <w:gridSpan w:val="12"/>
          </w:tcPr>
          <w:p w14:paraId="23DBA3E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72422E86" w14:textId="77777777" w:rsidTr="004215C3">
        <w:trPr>
          <w:trHeight w:val="219"/>
          <w:jc w:val="center"/>
        </w:trPr>
        <w:tc>
          <w:tcPr>
            <w:tcW w:w="1242" w:type="dxa"/>
            <w:vMerge w:val="restart"/>
            <w:vAlign w:val="center"/>
          </w:tcPr>
          <w:p w14:paraId="5C6CDC8A"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14:paraId="57558BA6"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07DB4044"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045" w:type="dxa"/>
            <w:vMerge w:val="restart"/>
            <w:vAlign w:val="center"/>
          </w:tcPr>
          <w:p w14:paraId="013D25D5"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27"/>
              <w:t>**</w:t>
            </w:r>
          </w:p>
        </w:tc>
        <w:tc>
          <w:tcPr>
            <w:tcW w:w="2347" w:type="dxa"/>
            <w:vMerge w:val="restart"/>
            <w:vAlign w:val="center"/>
          </w:tcPr>
          <w:p w14:paraId="21E1078A"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50EB0496"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14:paraId="631BD076"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821" w:type="dxa"/>
            <w:vMerge w:val="restart"/>
            <w:vAlign w:val="center"/>
          </w:tcPr>
          <w:p w14:paraId="3D19187B"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708" w:type="dxa"/>
            <w:vMerge w:val="restart"/>
            <w:vAlign w:val="center"/>
          </w:tcPr>
          <w:p w14:paraId="06CD09D1"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269" w:type="dxa"/>
            <w:gridSpan w:val="3"/>
            <w:vAlign w:val="center"/>
          </w:tcPr>
          <w:p w14:paraId="02FE5652"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087C71FB" w14:textId="77777777" w:rsidTr="004215C3">
        <w:trPr>
          <w:trHeight w:val="445"/>
          <w:jc w:val="center"/>
        </w:trPr>
        <w:tc>
          <w:tcPr>
            <w:tcW w:w="1242" w:type="dxa"/>
            <w:vMerge/>
            <w:vAlign w:val="center"/>
          </w:tcPr>
          <w:p w14:paraId="6FFFC75C" w14:textId="77777777" w:rsidR="00071D1C" w:rsidRPr="00B138F3" w:rsidRDefault="00071D1C" w:rsidP="00B46D58">
            <w:pPr>
              <w:widowControl w:val="0"/>
              <w:jc w:val="center"/>
              <w:rPr>
                <w:rFonts w:ascii="GHEA Grapalat" w:hAnsi="GHEA Grapalat"/>
                <w:sz w:val="16"/>
                <w:szCs w:val="16"/>
              </w:rPr>
            </w:pPr>
          </w:p>
        </w:tc>
        <w:tc>
          <w:tcPr>
            <w:tcW w:w="2715" w:type="dxa"/>
            <w:vMerge/>
            <w:vAlign w:val="center"/>
          </w:tcPr>
          <w:p w14:paraId="42900EEE"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2B9999B4" w14:textId="77777777" w:rsidR="00071D1C" w:rsidRPr="00B138F3" w:rsidRDefault="00071D1C" w:rsidP="00B46D58">
            <w:pPr>
              <w:widowControl w:val="0"/>
              <w:jc w:val="center"/>
              <w:rPr>
                <w:rFonts w:ascii="GHEA Grapalat" w:hAnsi="GHEA Grapalat"/>
                <w:sz w:val="16"/>
                <w:szCs w:val="16"/>
              </w:rPr>
            </w:pPr>
          </w:p>
        </w:tc>
        <w:tc>
          <w:tcPr>
            <w:tcW w:w="1045" w:type="dxa"/>
            <w:vMerge/>
            <w:vAlign w:val="center"/>
          </w:tcPr>
          <w:p w14:paraId="3EAA4EAE" w14:textId="77777777" w:rsidR="00071D1C" w:rsidRPr="00B138F3" w:rsidRDefault="00071D1C" w:rsidP="00B46D58">
            <w:pPr>
              <w:widowControl w:val="0"/>
              <w:jc w:val="center"/>
              <w:rPr>
                <w:rFonts w:ascii="GHEA Grapalat" w:hAnsi="GHEA Grapalat"/>
                <w:sz w:val="16"/>
                <w:szCs w:val="16"/>
              </w:rPr>
            </w:pPr>
          </w:p>
        </w:tc>
        <w:tc>
          <w:tcPr>
            <w:tcW w:w="2347" w:type="dxa"/>
            <w:vMerge/>
            <w:vAlign w:val="center"/>
          </w:tcPr>
          <w:p w14:paraId="26993D35" w14:textId="77777777" w:rsidR="00071D1C" w:rsidRPr="00B138F3" w:rsidRDefault="00071D1C" w:rsidP="00B46D58">
            <w:pPr>
              <w:widowControl w:val="0"/>
              <w:jc w:val="center"/>
              <w:rPr>
                <w:rFonts w:ascii="GHEA Grapalat" w:hAnsi="GHEA Grapalat"/>
                <w:sz w:val="16"/>
                <w:szCs w:val="16"/>
              </w:rPr>
            </w:pPr>
          </w:p>
        </w:tc>
        <w:tc>
          <w:tcPr>
            <w:tcW w:w="1085" w:type="dxa"/>
            <w:vMerge/>
            <w:vAlign w:val="center"/>
          </w:tcPr>
          <w:p w14:paraId="5FCDE57B"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78E9879B" w14:textId="77777777" w:rsidR="00071D1C" w:rsidRPr="00B138F3" w:rsidRDefault="00071D1C" w:rsidP="00B46D58">
            <w:pPr>
              <w:widowControl w:val="0"/>
              <w:jc w:val="center"/>
              <w:rPr>
                <w:rFonts w:ascii="GHEA Grapalat" w:hAnsi="GHEA Grapalat"/>
                <w:sz w:val="16"/>
                <w:szCs w:val="16"/>
              </w:rPr>
            </w:pPr>
          </w:p>
        </w:tc>
        <w:tc>
          <w:tcPr>
            <w:tcW w:w="821" w:type="dxa"/>
            <w:vMerge/>
            <w:vAlign w:val="center"/>
          </w:tcPr>
          <w:p w14:paraId="3204430A" w14:textId="77777777" w:rsidR="00071D1C" w:rsidRPr="00B138F3" w:rsidRDefault="00071D1C" w:rsidP="00B46D58">
            <w:pPr>
              <w:widowControl w:val="0"/>
              <w:jc w:val="center"/>
              <w:rPr>
                <w:rFonts w:ascii="GHEA Grapalat" w:hAnsi="GHEA Grapalat"/>
                <w:sz w:val="16"/>
                <w:szCs w:val="16"/>
              </w:rPr>
            </w:pPr>
          </w:p>
        </w:tc>
        <w:tc>
          <w:tcPr>
            <w:tcW w:w="708" w:type="dxa"/>
            <w:vMerge/>
            <w:vAlign w:val="center"/>
          </w:tcPr>
          <w:p w14:paraId="688CA8AD" w14:textId="77777777" w:rsidR="00071D1C" w:rsidRPr="00B138F3" w:rsidRDefault="00071D1C" w:rsidP="00B46D58">
            <w:pPr>
              <w:widowControl w:val="0"/>
              <w:jc w:val="center"/>
              <w:rPr>
                <w:rFonts w:ascii="GHEA Grapalat" w:hAnsi="GHEA Grapalat"/>
                <w:sz w:val="16"/>
                <w:szCs w:val="16"/>
              </w:rPr>
            </w:pPr>
          </w:p>
        </w:tc>
        <w:tc>
          <w:tcPr>
            <w:tcW w:w="1164" w:type="dxa"/>
            <w:vAlign w:val="center"/>
          </w:tcPr>
          <w:p w14:paraId="772FF113"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679" w:type="dxa"/>
            <w:vAlign w:val="center"/>
          </w:tcPr>
          <w:p w14:paraId="05406C41"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426" w:type="dxa"/>
            <w:vAlign w:val="center"/>
          </w:tcPr>
          <w:p w14:paraId="1385A0F4"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28"/>
              <w:t>***</w:t>
            </w:r>
          </w:p>
        </w:tc>
      </w:tr>
      <w:tr w:rsidR="00B320C2" w:rsidRPr="00CC48D7" w14:paraId="408FF3E2" w14:textId="77777777" w:rsidTr="00B320C2">
        <w:trPr>
          <w:trHeight w:val="246"/>
          <w:jc w:val="center"/>
        </w:trPr>
        <w:tc>
          <w:tcPr>
            <w:tcW w:w="1242" w:type="dxa"/>
            <w:vAlign w:val="center"/>
          </w:tcPr>
          <w:p w14:paraId="292D6CA6" w14:textId="77777777" w:rsidR="00B320C2" w:rsidRDefault="00B320C2" w:rsidP="00B320C2">
            <w:pPr>
              <w:jc w:val="center"/>
              <w:rPr>
                <w:rFonts w:ascii="GHEA Grapalat" w:hAnsi="GHEA Grapalat"/>
                <w:sz w:val="20"/>
                <w:lang w:val="hy-AM"/>
              </w:rPr>
            </w:pPr>
            <w:r>
              <w:rPr>
                <w:rFonts w:ascii="GHEA Grapalat" w:hAnsi="GHEA Grapalat"/>
                <w:sz w:val="20"/>
                <w:lang w:val="hy-AM"/>
              </w:rPr>
              <w:t>1</w:t>
            </w:r>
          </w:p>
        </w:tc>
        <w:tc>
          <w:tcPr>
            <w:tcW w:w="2715" w:type="dxa"/>
            <w:vAlign w:val="center"/>
          </w:tcPr>
          <w:p w14:paraId="4EADD433" w14:textId="450A2C50" w:rsidR="00B320C2" w:rsidRPr="00B320C2" w:rsidRDefault="001E08B6" w:rsidP="00B320C2">
            <w:pPr>
              <w:jc w:val="center"/>
              <w:rPr>
                <w:rFonts w:ascii="GHEA Grapalat" w:hAnsi="GHEA Grapalat" w:cs="Calibri"/>
                <w:color w:val="000000"/>
                <w:sz w:val="20"/>
                <w:szCs w:val="20"/>
              </w:rPr>
            </w:pPr>
            <w:r w:rsidRPr="002624D0">
              <w:rPr>
                <w:rFonts w:ascii="GHEA Grapalat" w:hAnsi="GHEA Grapalat" w:cs="Calibri"/>
                <w:sz w:val="20"/>
                <w:szCs w:val="20"/>
              </w:rPr>
              <w:t>09134200</w:t>
            </w:r>
          </w:p>
        </w:tc>
        <w:tc>
          <w:tcPr>
            <w:tcW w:w="1559" w:type="dxa"/>
            <w:vAlign w:val="center"/>
          </w:tcPr>
          <w:p w14:paraId="7DB295B2" w14:textId="3A3CA4F4" w:rsidR="00B320C2" w:rsidRPr="001E08B6" w:rsidRDefault="0003011C" w:rsidP="00B320C2">
            <w:pPr>
              <w:jc w:val="center"/>
              <w:rPr>
                <w:rFonts w:ascii="GHEA Grapalat" w:hAnsi="GHEA Grapalat"/>
                <w:iCs/>
                <w:sz w:val="20"/>
                <w:szCs w:val="20"/>
              </w:rPr>
            </w:pPr>
            <w:r>
              <w:rPr>
                <w:rFonts w:ascii="GHEA Grapalat" w:hAnsi="GHEA Grapalat"/>
                <w:iCs/>
                <w:sz w:val="20"/>
                <w:szCs w:val="20"/>
              </w:rPr>
              <w:t xml:space="preserve">Дизельное топливо летнее </w:t>
            </w:r>
          </w:p>
        </w:tc>
        <w:tc>
          <w:tcPr>
            <w:tcW w:w="1045" w:type="dxa"/>
            <w:vAlign w:val="center"/>
          </w:tcPr>
          <w:p w14:paraId="4725C074" w14:textId="77777777" w:rsidR="00B320C2" w:rsidRPr="009D30B9" w:rsidRDefault="00B320C2" w:rsidP="00B320C2">
            <w:pPr>
              <w:jc w:val="center"/>
              <w:rPr>
                <w:rFonts w:ascii="GHEA Grapalat" w:hAnsi="GHEA Grapalat"/>
                <w:sz w:val="20"/>
                <w:szCs w:val="20"/>
              </w:rPr>
            </w:pPr>
          </w:p>
        </w:tc>
        <w:tc>
          <w:tcPr>
            <w:tcW w:w="2347" w:type="dxa"/>
            <w:vAlign w:val="center"/>
          </w:tcPr>
          <w:p w14:paraId="0E550679" w14:textId="77777777" w:rsidR="00B320C2" w:rsidRPr="00FD5859" w:rsidRDefault="001E08B6" w:rsidP="00FD5859">
            <w:pPr>
              <w:jc w:val="center"/>
              <w:rPr>
                <w:rFonts w:ascii="GHEA Grapalat" w:hAnsi="GHEA Grapalat"/>
                <w:sz w:val="20"/>
                <w:szCs w:val="20"/>
                <w:lang w:val="hy-AM"/>
              </w:rPr>
            </w:pPr>
            <w:proofErr w:type="spellStart"/>
            <w:r w:rsidRPr="00E07E16">
              <w:rPr>
                <w:rFonts w:ascii="GHEA Grapalat" w:hAnsi="GHEA Grapalat"/>
                <w:sz w:val="18"/>
                <w:szCs w:val="18"/>
              </w:rPr>
              <w:t>Цетановое</w:t>
            </w:r>
            <w:proofErr w:type="spellEnd"/>
            <w:r w:rsidRPr="00E07E16">
              <w:rPr>
                <w:rFonts w:ascii="GHEA Grapalat" w:hAnsi="GHEA Grapalat"/>
                <w:sz w:val="18"/>
                <w:szCs w:val="18"/>
              </w:rPr>
              <w:t xml:space="preserve"> число не менее 51, </w:t>
            </w:r>
            <w:proofErr w:type="spellStart"/>
            <w:r w:rsidRPr="00E07E16">
              <w:rPr>
                <w:rFonts w:ascii="GHEA Grapalat" w:hAnsi="GHEA Grapalat"/>
                <w:sz w:val="18"/>
                <w:szCs w:val="18"/>
              </w:rPr>
              <w:t>цетановый</w:t>
            </w:r>
            <w:proofErr w:type="spellEnd"/>
            <w:r w:rsidRPr="00E07E16">
              <w:rPr>
                <w:rFonts w:ascii="GHEA Grapalat" w:hAnsi="GHEA Grapalat"/>
                <w:sz w:val="18"/>
                <w:szCs w:val="18"/>
              </w:rPr>
              <w:t xml:space="preserve"> индекс не менее 46, плотность при температуре 150 С от 820 до 845 кг/м3, содержание серы не более 350 мг/кг, температура воспламенения не ниже 55 0С, нагар в 10% осадок не более 0,3%, вязкость при 40 0С от 2,0 до 4,5 мм2/с, температура помутнения не выше 00С, безопасность, маркировка և упаковка в соответствии с </w:t>
            </w:r>
            <w:r w:rsidRPr="00E07E16">
              <w:rPr>
                <w:rFonts w:ascii="GHEA Grapalat" w:hAnsi="GHEA Grapalat"/>
                <w:sz w:val="18"/>
                <w:szCs w:val="18"/>
              </w:rPr>
              <w:lastRenderedPageBreak/>
              <w:t>Правительством РА 2004 «Технический регламент топлив для двигателей внутреннего сгорания», утвержденный постановлением N 1592-Н от 11 ноября 2006 г.</w:t>
            </w:r>
          </w:p>
        </w:tc>
        <w:tc>
          <w:tcPr>
            <w:tcW w:w="1085" w:type="dxa"/>
            <w:vAlign w:val="center"/>
          </w:tcPr>
          <w:p w14:paraId="6EE60BBF" w14:textId="77777777" w:rsidR="00B320C2" w:rsidRPr="00E07E16" w:rsidRDefault="001E08B6" w:rsidP="00B320C2">
            <w:pPr>
              <w:jc w:val="center"/>
              <w:rPr>
                <w:rFonts w:ascii="GHEA Grapalat" w:hAnsi="GHEA Grapalat"/>
                <w:sz w:val="20"/>
                <w:szCs w:val="20"/>
              </w:rPr>
            </w:pPr>
            <w:r>
              <w:rPr>
                <w:rFonts w:ascii="GHEA Grapalat" w:hAnsi="GHEA Grapalat"/>
                <w:sz w:val="20"/>
                <w:szCs w:val="20"/>
              </w:rPr>
              <w:lastRenderedPageBreak/>
              <w:t>литр</w:t>
            </w:r>
          </w:p>
        </w:tc>
        <w:tc>
          <w:tcPr>
            <w:tcW w:w="1559" w:type="dxa"/>
            <w:vAlign w:val="center"/>
          </w:tcPr>
          <w:p w14:paraId="0A5D9CA5" w14:textId="77777777" w:rsidR="00B320C2" w:rsidRPr="006317FF" w:rsidRDefault="00B320C2" w:rsidP="00B320C2">
            <w:pPr>
              <w:jc w:val="center"/>
              <w:rPr>
                <w:rFonts w:ascii="GHEA Grapalat" w:hAnsi="GHEA Grapalat"/>
                <w:sz w:val="20"/>
                <w:szCs w:val="20"/>
                <w:lang w:val="hy-AM"/>
              </w:rPr>
            </w:pPr>
          </w:p>
        </w:tc>
        <w:tc>
          <w:tcPr>
            <w:tcW w:w="821" w:type="dxa"/>
            <w:vAlign w:val="center"/>
          </w:tcPr>
          <w:p w14:paraId="444F1BF7" w14:textId="77777777" w:rsidR="00B320C2" w:rsidRPr="006317FF" w:rsidRDefault="00B320C2" w:rsidP="00B320C2">
            <w:pPr>
              <w:jc w:val="center"/>
              <w:rPr>
                <w:rFonts w:ascii="GHEA Grapalat" w:hAnsi="GHEA Grapalat"/>
                <w:sz w:val="20"/>
                <w:szCs w:val="20"/>
                <w:lang w:val="hy-AM"/>
              </w:rPr>
            </w:pPr>
          </w:p>
        </w:tc>
        <w:tc>
          <w:tcPr>
            <w:tcW w:w="708" w:type="dxa"/>
            <w:vAlign w:val="center"/>
          </w:tcPr>
          <w:p w14:paraId="29F0AB26" w14:textId="324C3EEB" w:rsidR="00B320C2" w:rsidRPr="007E27BA" w:rsidRDefault="00ED1062" w:rsidP="00B320C2">
            <w:pPr>
              <w:jc w:val="center"/>
              <w:rPr>
                <w:rFonts w:ascii="GHEA Grapalat" w:hAnsi="GHEA Grapalat" w:cs="Calibri"/>
                <w:color w:val="000000"/>
                <w:sz w:val="18"/>
                <w:szCs w:val="18"/>
              </w:rPr>
            </w:pPr>
            <w:r>
              <w:rPr>
                <w:rFonts w:ascii="GHEA Grapalat" w:hAnsi="GHEA Grapalat" w:cs="Calibri"/>
                <w:color w:val="000000"/>
                <w:sz w:val="18"/>
                <w:szCs w:val="18"/>
                <w:lang w:val="hy-AM"/>
              </w:rPr>
              <w:t>4</w:t>
            </w:r>
            <w:r w:rsidR="001E08B6">
              <w:rPr>
                <w:rFonts w:ascii="GHEA Grapalat" w:hAnsi="GHEA Grapalat" w:cs="Calibri"/>
                <w:color w:val="000000"/>
                <w:sz w:val="18"/>
                <w:szCs w:val="18"/>
              </w:rPr>
              <w:t xml:space="preserve"> 000</w:t>
            </w:r>
          </w:p>
        </w:tc>
        <w:tc>
          <w:tcPr>
            <w:tcW w:w="1164" w:type="dxa"/>
            <w:vAlign w:val="center"/>
          </w:tcPr>
          <w:p w14:paraId="10E2912C" w14:textId="508E60A5" w:rsidR="00B320C2" w:rsidRPr="00E07E16" w:rsidRDefault="00023AEC" w:rsidP="00B320C2">
            <w:pPr>
              <w:jc w:val="center"/>
              <w:rPr>
                <w:iCs/>
                <w:sz w:val="20"/>
                <w:szCs w:val="20"/>
              </w:rPr>
            </w:pPr>
            <w:proofErr w:type="spellStart"/>
            <w:proofErr w:type="gramStart"/>
            <w:r w:rsidRPr="00E07E16">
              <w:rPr>
                <w:rFonts w:ascii="GHEA Grapalat" w:hAnsi="GHEA Grapalat"/>
                <w:iCs/>
                <w:sz w:val="20"/>
                <w:szCs w:val="20"/>
              </w:rPr>
              <w:t>Ашоцк</w:t>
            </w:r>
            <w:proofErr w:type="spellEnd"/>
            <w:r w:rsidRPr="00E07E16">
              <w:rPr>
                <w:rFonts w:ascii="GHEA Grapalat" w:hAnsi="GHEA Grapalat"/>
                <w:iCs/>
                <w:sz w:val="20"/>
                <w:szCs w:val="20"/>
              </w:rPr>
              <w:t xml:space="preserve">  Площадь</w:t>
            </w:r>
            <w:proofErr w:type="gramEnd"/>
            <w:r w:rsidRPr="00E07E16">
              <w:rPr>
                <w:rFonts w:ascii="GHEA Grapalat" w:hAnsi="GHEA Grapalat"/>
                <w:iCs/>
                <w:sz w:val="20"/>
                <w:szCs w:val="20"/>
              </w:rPr>
              <w:t xml:space="preserve"> 1 корпус</w:t>
            </w:r>
          </w:p>
        </w:tc>
        <w:tc>
          <w:tcPr>
            <w:tcW w:w="679" w:type="dxa"/>
            <w:vAlign w:val="center"/>
          </w:tcPr>
          <w:p w14:paraId="5EE7F995" w14:textId="26215666" w:rsidR="00B320C2" w:rsidRPr="00E07E16" w:rsidRDefault="00ED1062" w:rsidP="00B320C2">
            <w:pPr>
              <w:jc w:val="center"/>
              <w:rPr>
                <w:rFonts w:ascii="GHEA Grapalat" w:hAnsi="GHEA Grapalat"/>
                <w:sz w:val="20"/>
                <w:szCs w:val="20"/>
              </w:rPr>
            </w:pPr>
            <w:r>
              <w:rPr>
                <w:rFonts w:ascii="GHEA Grapalat" w:hAnsi="GHEA Grapalat"/>
                <w:sz w:val="20"/>
                <w:szCs w:val="20"/>
                <w:lang w:val="hy-AM"/>
              </w:rPr>
              <w:t>4</w:t>
            </w:r>
            <w:r w:rsidR="001E08B6">
              <w:rPr>
                <w:rFonts w:ascii="GHEA Grapalat" w:hAnsi="GHEA Grapalat"/>
                <w:sz w:val="20"/>
                <w:szCs w:val="20"/>
              </w:rPr>
              <w:t xml:space="preserve"> 000</w:t>
            </w:r>
          </w:p>
        </w:tc>
        <w:tc>
          <w:tcPr>
            <w:tcW w:w="1426" w:type="dxa"/>
            <w:vAlign w:val="center"/>
          </w:tcPr>
          <w:p w14:paraId="045EB69A" w14:textId="77777777" w:rsidR="00B320C2" w:rsidRPr="00E07E16" w:rsidRDefault="00B320C2" w:rsidP="00B320C2">
            <w:pPr>
              <w:jc w:val="center"/>
              <w:rPr>
                <w:rFonts w:ascii="GHEA Grapalat" w:hAnsi="GHEA Grapalat"/>
                <w:sz w:val="20"/>
                <w:szCs w:val="20"/>
              </w:rPr>
            </w:pPr>
            <w:r w:rsidRPr="00E07E16">
              <w:rPr>
                <w:rFonts w:ascii="GHEA Grapalat" w:hAnsi="GHEA Grapalat"/>
                <w:sz w:val="20"/>
                <w:szCs w:val="20"/>
              </w:rPr>
              <w:t>Не менее 20 дней после заключения контракта</w:t>
            </w:r>
          </w:p>
        </w:tc>
      </w:tr>
      <w:tr w:rsidR="00ED1062" w:rsidRPr="00CC48D7" w14:paraId="7409F105" w14:textId="77777777" w:rsidTr="00B320C2">
        <w:trPr>
          <w:trHeight w:val="246"/>
          <w:jc w:val="center"/>
        </w:trPr>
        <w:tc>
          <w:tcPr>
            <w:tcW w:w="1242" w:type="dxa"/>
            <w:vAlign w:val="center"/>
          </w:tcPr>
          <w:p w14:paraId="1CA09908" w14:textId="0F653675" w:rsidR="00ED1062" w:rsidRDefault="00663818" w:rsidP="00B320C2">
            <w:pPr>
              <w:jc w:val="center"/>
              <w:rPr>
                <w:rFonts w:ascii="GHEA Grapalat" w:hAnsi="GHEA Grapalat"/>
                <w:sz w:val="20"/>
                <w:lang w:val="hy-AM"/>
              </w:rPr>
            </w:pPr>
            <w:r>
              <w:rPr>
                <w:rFonts w:ascii="GHEA Grapalat" w:hAnsi="GHEA Grapalat"/>
                <w:sz w:val="20"/>
                <w:lang w:val="hy-AM"/>
              </w:rPr>
              <w:t>2</w:t>
            </w:r>
          </w:p>
        </w:tc>
        <w:tc>
          <w:tcPr>
            <w:tcW w:w="2715" w:type="dxa"/>
            <w:vAlign w:val="center"/>
          </w:tcPr>
          <w:p w14:paraId="53B18A1D" w14:textId="77777777" w:rsidR="00663818" w:rsidRPr="00663818" w:rsidRDefault="00663818" w:rsidP="00663818">
            <w:pPr>
              <w:jc w:val="center"/>
              <w:rPr>
                <w:rFonts w:ascii="GHEA Grapalat" w:hAnsi="GHEA Grapalat" w:cs="Calibri"/>
                <w:sz w:val="20"/>
                <w:szCs w:val="20"/>
              </w:rPr>
            </w:pPr>
            <w:r w:rsidRPr="00663818">
              <w:rPr>
                <w:rFonts w:ascii="GHEA Grapalat" w:hAnsi="GHEA Grapalat" w:cs="Calibri"/>
                <w:sz w:val="20"/>
                <w:szCs w:val="20"/>
              </w:rPr>
              <w:t>09132200</w:t>
            </w:r>
          </w:p>
          <w:p w14:paraId="581B9502" w14:textId="77777777" w:rsidR="00ED1062" w:rsidRPr="002624D0" w:rsidRDefault="00ED1062" w:rsidP="00B320C2">
            <w:pPr>
              <w:jc w:val="center"/>
              <w:rPr>
                <w:rFonts w:ascii="GHEA Grapalat" w:hAnsi="GHEA Grapalat" w:cs="Calibri"/>
                <w:sz w:val="20"/>
                <w:szCs w:val="20"/>
              </w:rPr>
            </w:pPr>
          </w:p>
        </w:tc>
        <w:tc>
          <w:tcPr>
            <w:tcW w:w="1559" w:type="dxa"/>
            <w:vAlign w:val="center"/>
          </w:tcPr>
          <w:p w14:paraId="3530440C" w14:textId="25956DAF" w:rsidR="00ED1062" w:rsidRDefault="00663818" w:rsidP="00B320C2">
            <w:pPr>
              <w:jc w:val="center"/>
              <w:rPr>
                <w:rFonts w:ascii="GHEA Grapalat" w:hAnsi="GHEA Grapalat"/>
                <w:iCs/>
                <w:sz w:val="20"/>
                <w:szCs w:val="20"/>
              </w:rPr>
            </w:pPr>
            <w:r>
              <w:rPr>
                <w:rFonts w:ascii="GHEA Grapalat" w:hAnsi="GHEA Grapalat"/>
                <w:iCs/>
                <w:sz w:val="20"/>
                <w:szCs w:val="20"/>
              </w:rPr>
              <w:t>бензин обычный</w:t>
            </w:r>
          </w:p>
        </w:tc>
        <w:tc>
          <w:tcPr>
            <w:tcW w:w="1045" w:type="dxa"/>
            <w:vAlign w:val="center"/>
          </w:tcPr>
          <w:p w14:paraId="17AF3D6E" w14:textId="77777777" w:rsidR="00ED1062" w:rsidRPr="009D30B9" w:rsidRDefault="00ED1062" w:rsidP="00B320C2">
            <w:pPr>
              <w:jc w:val="center"/>
              <w:rPr>
                <w:rFonts w:ascii="GHEA Grapalat" w:hAnsi="GHEA Grapalat"/>
                <w:sz w:val="20"/>
                <w:szCs w:val="20"/>
              </w:rPr>
            </w:pPr>
          </w:p>
        </w:tc>
        <w:tc>
          <w:tcPr>
            <w:tcW w:w="2347" w:type="dxa"/>
            <w:vAlign w:val="center"/>
          </w:tcPr>
          <w:p w14:paraId="0E4C2C64" w14:textId="77777777" w:rsidR="004349B6" w:rsidRPr="004349B6" w:rsidRDefault="004349B6" w:rsidP="004349B6">
            <w:pPr>
              <w:jc w:val="center"/>
              <w:rPr>
                <w:rFonts w:ascii="GHEA Grapalat" w:hAnsi="GHEA Grapalat"/>
                <w:sz w:val="18"/>
                <w:szCs w:val="18"/>
              </w:rPr>
            </w:pPr>
            <w:r w:rsidRPr="004349B6">
              <w:rPr>
                <w:rFonts w:ascii="GHEA Grapalat" w:hAnsi="GHEA Grapalat"/>
                <w:sz w:val="18"/>
                <w:szCs w:val="18"/>
              </w:rPr>
              <w:t>Октановое число, определенное исследовательским методом: не менее 91.</w:t>
            </w:r>
          </w:p>
          <w:p w14:paraId="1B4FB7F2" w14:textId="77777777" w:rsidR="004349B6" w:rsidRPr="004349B6" w:rsidRDefault="004349B6" w:rsidP="004349B6">
            <w:pPr>
              <w:jc w:val="center"/>
              <w:rPr>
                <w:rFonts w:ascii="GHEA Grapalat" w:hAnsi="GHEA Grapalat"/>
                <w:sz w:val="18"/>
                <w:szCs w:val="18"/>
              </w:rPr>
            </w:pPr>
            <w:r w:rsidRPr="004349B6">
              <w:rPr>
                <w:rFonts w:ascii="GHEA Grapalat" w:hAnsi="GHEA Grapalat"/>
                <w:sz w:val="18"/>
                <w:szCs w:val="18"/>
              </w:rPr>
              <w:t>По моторному методу: не менее 81.</w:t>
            </w:r>
          </w:p>
          <w:p w14:paraId="5C507A8E" w14:textId="77777777" w:rsidR="004349B6" w:rsidRPr="004349B6" w:rsidRDefault="004349B6" w:rsidP="004349B6">
            <w:pPr>
              <w:jc w:val="center"/>
              <w:rPr>
                <w:rFonts w:ascii="GHEA Grapalat" w:hAnsi="GHEA Grapalat"/>
                <w:sz w:val="18"/>
                <w:szCs w:val="18"/>
              </w:rPr>
            </w:pPr>
            <w:r w:rsidRPr="004349B6">
              <w:rPr>
                <w:rFonts w:ascii="GHEA Grapalat" w:hAnsi="GHEA Grapalat"/>
                <w:sz w:val="18"/>
                <w:szCs w:val="18"/>
              </w:rPr>
              <w:t>Содержание свинца не более 5 мг/дм3.</w:t>
            </w:r>
          </w:p>
          <w:p w14:paraId="167A89E8" w14:textId="77777777" w:rsidR="004349B6" w:rsidRPr="004349B6" w:rsidRDefault="004349B6" w:rsidP="004349B6">
            <w:pPr>
              <w:jc w:val="center"/>
              <w:rPr>
                <w:rFonts w:ascii="GHEA Grapalat" w:hAnsi="GHEA Grapalat"/>
                <w:sz w:val="18"/>
                <w:szCs w:val="18"/>
              </w:rPr>
            </w:pPr>
            <w:r w:rsidRPr="004349B6">
              <w:rPr>
                <w:rFonts w:ascii="GHEA Grapalat" w:hAnsi="GHEA Grapalat"/>
                <w:sz w:val="18"/>
                <w:szCs w:val="18"/>
              </w:rPr>
              <w:t>Плотность: 720-775 кг/м3 при 15 0С.</w:t>
            </w:r>
          </w:p>
          <w:p w14:paraId="76094778" w14:textId="77777777" w:rsidR="004349B6" w:rsidRPr="004349B6" w:rsidRDefault="004349B6" w:rsidP="004349B6">
            <w:pPr>
              <w:jc w:val="center"/>
              <w:rPr>
                <w:rFonts w:ascii="GHEA Grapalat" w:hAnsi="GHEA Grapalat"/>
                <w:sz w:val="18"/>
                <w:szCs w:val="18"/>
              </w:rPr>
            </w:pPr>
            <w:r w:rsidRPr="004349B6">
              <w:rPr>
                <w:rFonts w:ascii="GHEA Grapalat" w:hAnsi="GHEA Grapalat"/>
                <w:sz w:val="18"/>
                <w:szCs w:val="18"/>
              </w:rPr>
              <w:t>Содержание серы: не более 10 мг/кг.</w:t>
            </w:r>
          </w:p>
          <w:p w14:paraId="5D07BDA7" w14:textId="77777777" w:rsidR="004349B6" w:rsidRPr="004349B6" w:rsidRDefault="004349B6" w:rsidP="004349B6">
            <w:pPr>
              <w:jc w:val="center"/>
              <w:rPr>
                <w:rFonts w:ascii="GHEA Grapalat" w:hAnsi="GHEA Grapalat"/>
                <w:sz w:val="18"/>
                <w:szCs w:val="18"/>
              </w:rPr>
            </w:pPr>
            <w:r w:rsidRPr="004349B6">
              <w:rPr>
                <w:rFonts w:ascii="GHEA Grapalat" w:hAnsi="GHEA Grapalat"/>
                <w:sz w:val="18"/>
                <w:szCs w:val="18"/>
              </w:rPr>
              <w:t>Объемная доля углеводородов, не более: ароматических - 21%, олефинов - 21%, объемная доля бензола не более 1%.</w:t>
            </w:r>
          </w:p>
          <w:p w14:paraId="0D03A1A3" w14:textId="77777777" w:rsidR="004349B6" w:rsidRPr="004349B6" w:rsidRDefault="004349B6" w:rsidP="004349B6">
            <w:pPr>
              <w:jc w:val="center"/>
              <w:rPr>
                <w:rFonts w:ascii="GHEA Grapalat" w:hAnsi="GHEA Grapalat"/>
                <w:sz w:val="18"/>
                <w:szCs w:val="18"/>
              </w:rPr>
            </w:pPr>
            <w:r w:rsidRPr="004349B6">
              <w:rPr>
                <w:rFonts w:ascii="GHEA Grapalat" w:hAnsi="GHEA Grapalat"/>
                <w:sz w:val="18"/>
                <w:szCs w:val="18"/>
              </w:rPr>
              <w:t>Массовая доля кислорода: не более 2,7%.</w:t>
            </w:r>
          </w:p>
          <w:p w14:paraId="5F5CA841" w14:textId="77777777" w:rsidR="004349B6" w:rsidRPr="004349B6" w:rsidRDefault="004349B6" w:rsidP="004349B6">
            <w:pPr>
              <w:jc w:val="center"/>
              <w:rPr>
                <w:rFonts w:ascii="GHEA Grapalat" w:hAnsi="GHEA Grapalat"/>
                <w:sz w:val="18"/>
                <w:szCs w:val="18"/>
              </w:rPr>
            </w:pPr>
            <w:r w:rsidRPr="004349B6">
              <w:rPr>
                <w:rFonts w:ascii="GHEA Grapalat" w:hAnsi="GHEA Grapalat"/>
                <w:sz w:val="18"/>
                <w:szCs w:val="18"/>
              </w:rPr>
              <w:t>Объемная доля окислителей, не более: метанола - 3%, этанола - 5%, изопропилового спирта - 10%, изобутилового спирта - 10%, трет-бутилового спирта - 7%, эфиров (С5 и выше) - 15%, прочих окислителей - 10%.</w:t>
            </w:r>
          </w:p>
          <w:p w14:paraId="38D459DC" w14:textId="00AFAEBE" w:rsidR="00ED1062" w:rsidRPr="00E07E16" w:rsidRDefault="004349B6" w:rsidP="004349B6">
            <w:pPr>
              <w:jc w:val="center"/>
              <w:rPr>
                <w:rFonts w:ascii="GHEA Grapalat" w:hAnsi="GHEA Grapalat"/>
                <w:sz w:val="18"/>
                <w:szCs w:val="18"/>
              </w:rPr>
            </w:pPr>
            <w:r w:rsidRPr="004349B6">
              <w:rPr>
                <w:rFonts w:ascii="GHEA Grapalat" w:hAnsi="GHEA Grapalat"/>
                <w:sz w:val="18"/>
                <w:szCs w:val="18"/>
              </w:rPr>
              <w:lastRenderedPageBreak/>
              <w:t>Безопасность, маркировка и упаковка в соответствии с постановлением Правительства Республики Армения от 2004 года «Технический регламент на топлива для двигателей внутреннего сгорания», утвержденный постановлением от 11 ноября 2011 г. № 1592-Н.</w:t>
            </w:r>
          </w:p>
        </w:tc>
        <w:tc>
          <w:tcPr>
            <w:tcW w:w="1085" w:type="dxa"/>
            <w:vAlign w:val="center"/>
          </w:tcPr>
          <w:p w14:paraId="45882FE7" w14:textId="338610E5" w:rsidR="00ED1062" w:rsidRDefault="00023AEC" w:rsidP="00B320C2">
            <w:pPr>
              <w:jc w:val="center"/>
              <w:rPr>
                <w:rFonts w:ascii="GHEA Grapalat" w:hAnsi="GHEA Grapalat"/>
                <w:sz w:val="20"/>
                <w:szCs w:val="20"/>
              </w:rPr>
            </w:pPr>
            <w:r>
              <w:rPr>
                <w:rFonts w:ascii="GHEA Grapalat" w:hAnsi="GHEA Grapalat"/>
                <w:sz w:val="20"/>
                <w:szCs w:val="20"/>
              </w:rPr>
              <w:lastRenderedPageBreak/>
              <w:t>литр</w:t>
            </w:r>
          </w:p>
        </w:tc>
        <w:tc>
          <w:tcPr>
            <w:tcW w:w="1559" w:type="dxa"/>
            <w:vAlign w:val="center"/>
          </w:tcPr>
          <w:p w14:paraId="14A288BD" w14:textId="77777777" w:rsidR="00ED1062" w:rsidRPr="006317FF" w:rsidRDefault="00ED1062" w:rsidP="00B320C2">
            <w:pPr>
              <w:jc w:val="center"/>
              <w:rPr>
                <w:rFonts w:ascii="GHEA Grapalat" w:hAnsi="GHEA Grapalat"/>
                <w:sz w:val="20"/>
                <w:szCs w:val="20"/>
                <w:lang w:val="hy-AM"/>
              </w:rPr>
            </w:pPr>
          </w:p>
        </w:tc>
        <w:tc>
          <w:tcPr>
            <w:tcW w:w="821" w:type="dxa"/>
            <w:vAlign w:val="center"/>
          </w:tcPr>
          <w:p w14:paraId="3A6469A4" w14:textId="77777777" w:rsidR="00ED1062" w:rsidRPr="006317FF" w:rsidRDefault="00ED1062" w:rsidP="00B320C2">
            <w:pPr>
              <w:jc w:val="center"/>
              <w:rPr>
                <w:rFonts w:ascii="GHEA Grapalat" w:hAnsi="GHEA Grapalat"/>
                <w:sz w:val="20"/>
                <w:szCs w:val="20"/>
                <w:lang w:val="hy-AM"/>
              </w:rPr>
            </w:pPr>
          </w:p>
        </w:tc>
        <w:tc>
          <w:tcPr>
            <w:tcW w:w="708" w:type="dxa"/>
            <w:vAlign w:val="center"/>
          </w:tcPr>
          <w:p w14:paraId="39358E26" w14:textId="73E37040" w:rsidR="00ED1062" w:rsidRPr="00023AEC" w:rsidRDefault="00023AEC" w:rsidP="00B320C2">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400</w:t>
            </w:r>
          </w:p>
        </w:tc>
        <w:tc>
          <w:tcPr>
            <w:tcW w:w="1164" w:type="dxa"/>
            <w:vAlign w:val="center"/>
          </w:tcPr>
          <w:p w14:paraId="569B0BEA" w14:textId="1A2E9CF0" w:rsidR="00ED1062" w:rsidRPr="00E07E16" w:rsidRDefault="00023AEC" w:rsidP="00B320C2">
            <w:pPr>
              <w:jc w:val="center"/>
              <w:rPr>
                <w:rFonts w:ascii="GHEA Grapalat" w:hAnsi="GHEA Grapalat"/>
                <w:iCs/>
                <w:sz w:val="20"/>
                <w:szCs w:val="20"/>
              </w:rPr>
            </w:pPr>
            <w:proofErr w:type="spellStart"/>
            <w:proofErr w:type="gramStart"/>
            <w:r w:rsidRPr="00E07E16">
              <w:rPr>
                <w:rFonts w:ascii="GHEA Grapalat" w:hAnsi="GHEA Grapalat"/>
                <w:iCs/>
                <w:sz w:val="20"/>
                <w:szCs w:val="20"/>
              </w:rPr>
              <w:t>Ашоцк</w:t>
            </w:r>
            <w:proofErr w:type="spellEnd"/>
            <w:r w:rsidRPr="00E07E16">
              <w:rPr>
                <w:rFonts w:ascii="GHEA Grapalat" w:hAnsi="GHEA Grapalat"/>
                <w:iCs/>
                <w:sz w:val="20"/>
                <w:szCs w:val="20"/>
              </w:rPr>
              <w:t xml:space="preserve">  Площадь</w:t>
            </w:r>
            <w:proofErr w:type="gramEnd"/>
            <w:r w:rsidRPr="00E07E16">
              <w:rPr>
                <w:rFonts w:ascii="GHEA Grapalat" w:hAnsi="GHEA Grapalat"/>
                <w:iCs/>
                <w:sz w:val="20"/>
                <w:szCs w:val="20"/>
              </w:rPr>
              <w:t xml:space="preserve"> 1 корпус</w:t>
            </w:r>
          </w:p>
        </w:tc>
        <w:tc>
          <w:tcPr>
            <w:tcW w:w="679" w:type="dxa"/>
            <w:vAlign w:val="center"/>
          </w:tcPr>
          <w:p w14:paraId="1524EE1F" w14:textId="7BDF3A72" w:rsidR="00ED1062" w:rsidRPr="00023AEC" w:rsidRDefault="00023AEC" w:rsidP="00B320C2">
            <w:pPr>
              <w:jc w:val="center"/>
              <w:rPr>
                <w:rFonts w:ascii="GHEA Grapalat" w:hAnsi="GHEA Grapalat"/>
                <w:sz w:val="20"/>
                <w:szCs w:val="20"/>
                <w:lang w:val="hy-AM"/>
              </w:rPr>
            </w:pPr>
            <w:r>
              <w:rPr>
                <w:rFonts w:ascii="GHEA Grapalat" w:hAnsi="GHEA Grapalat"/>
                <w:sz w:val="20"/>
                <w:szCs w:val="20"/>
                <w:lang w:val="hy-AM"/>
              </w:rPr>
              <w:t>400</w:t>
            </w:r>
          </w:p>
        </w:tc>
        <w:tc>
          <w:tcPr>
            <w:tcW w:w="1426" w:type="dxa"/>
            <w:vAlign w:val="center"/>
          </w:tcPr>
          <w:p w14:paraId="44CFD422" w14:textId="1C4698DD" w:rsidR="00ED1062" w:rsidRPr="00E07E16" w:rsidRDefault="00023AEC" w:rsidP="00B320C2">
            <w:pPr>
              <w:jc w:val="center"/>
              <w:rPr>
                <w:rFonts w:ascii="GHEA Grapalat" w:hAnsi="GHEA Grapalat"/>
                <w:sz w:val="20"/>
                <w:szCs w:val="20"/>
              </w:rPr>
            </w:pPr>
            <w:r w:rsidRPr="00E07E16">
              <w:rPr>
                <w:rFonts w:ascii="GHEA Grapalat" w:hAnsi="GHEA Grapalat"/>
                <w:sz w:val="20"/>
                <w:szCs w:val="20"/>
              </w:rPr>
              <w:t>Не менее 20 дней после заключения контракта</w:t>
            </w:r>
          </w:p>
        </w:tc>
      </w:tr>
    </w:tbl>
    <w:p w14:paraId="6D8BF8F2" w14:textId="77777777" w:rsidR="005C7A62" w:rsidRDefault="005C7A62" w:rsidP="005C7A62">
      <w:pPr>
        <w:rPr>
          <w:rFonts w:ascii="GHEA Grapalat" w:hAnsi="GHEA Grapalat"/>
          <w:lang w:val="hy-AM"/>
        </w:rPr>
      </w:pPr>
    </w:p>
    <w:p w14:paraId="2DDA3F92" w14:textId="77777777" w:rsidR="00F954E8" w:rsidRPr="00CC48D7" w:rsidRDefault="00F954E8" w:rsidP="00B46D58">
      <w:pPr>
        <w:widowControl w:val="0"/>
        <w:jc w:val="both"/>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0B608620" w14:textId="77777777" w:rsidTr="00E22E51">
        <w:trPr>
          <w:jc w:val="center"/>
        </w:trPr>
        <w:tc>
          <w:tcPr>
            <w:tcW w:w="4536" w:type="dxa"/>
          </w:tcPr>
          <w:p w14:paraId="28C58DFF"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3DE52DD4"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1C1BEEB7"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76A1AE01"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339D602A" w14:textId="77777777" w:rsidR="00071D1C" w:rsidRPr="00B138F3" w:rsidRDefault="00071D1C" w:rsidP="00B46D58">
            <w:pPr>
              <w:widowControl w:val="0"/>
              <w:jc w:val="center"/>
              <w:rPr>
                <w:rFonts w:ascii="GHEA Grapalat" w:hAnsi="GHEA Grapalat"/>
              </w:rPr>
            </w:pPr>
          </w:p>
        </w:tc>
        <w:tc>
          <w:tcPr>
            <w:tcW w:w="4343" w:type="dxa"/>
          </w:tcPr>
          <w:p w14:paraId="377EF237"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1C1F0259"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6CA9C60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481FE9FE"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11062CBB" w14:textId="77777777" w:rsidR="00071D1C" w:rsidRPr="00B138F3" w:rsidRDefault="00071D1C" w:rsidP="00722354">
      <w:pPr>
        <w:widowControl w:val="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34EEB0C4" w14:textId="77777777" w:rsidR="00071D1C" w:rsidRPr="00B138F3" w:rsidRDefault="00071D1C" w:rsidP="00722354">
      <w:pPr>
        <w:widowControl w:val="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440016D6" w14:textId="77777777" w:rsidR="00071D1C" w:rsidRPr="00B138F3" w:rsidRDefault="00071D1C" w:rsidP="00722354">
      <w:pPr>
        <w:widowControl w:val="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29"/>
        <w:t>*</w:t>
      </w:r>
    </w:p>
    <w:p w14:paraId="5278DC18" w14:textId="77777777" w:rsidR="00071D1C" w:rsidRPr="00B138F3" w:rsidRDefault="00071D1C" w:rsidP="00722354">
      <w:pPr>
        <w:widowControl w:val="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2064"/>
        <w:gridCol w:w="1535"/>
        <w:gridCol w:w="965"/>
        <w:gridCol w:w="981"/>
        <w:gridCol w:w="693"/>
        <w:gridCol w:w="839"/>
        <w:gridCol w:w="673"/>
        <w:gridCol w:w="605"/>
        <w:gridCol w:w="699"/>
        <w:gridCol w:w="825"/>
        <w:gridCol w:w="867"/>
        <w:gridCol w:w="850"/>
        <w:gridCol w:w="966"/>
        <w:gridCol w:w="851"/>
        <w:gridCol w:w="792"/>
      </w:tblGrid>
      <w:tr w:rsidR="00B138F3" w:rsidRPr="00B138F3" w14:paraId="00DF7F8C" w14:textId="77777777" w:rsidTr="00722354">
        <w:trPr>
          <w:trHeight w:val="305"/>
          <w:jc w:val="center"/>
        </w:trPr>
        <w:tc>
          <w:tcPr>
            <w:tcW w:w="15905" w:type="dxa"/>
            <w:gridSpan w:val="16"/>
          </w:tcPr>
          <w:p w14:paraId="01A06215"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4A3D4619" w14:textId="77777777" w:rsidTr="009E4E06">
        <w:trPr>
          <w:trHeight w:val="747"/>
          <w:jc w:val="center"/>
        </w:trPr>
        <w:tc>
          <w:tcPr>
            <w:tcW w:w="1700" w:type="dxa"/>
            <w:vAlign w:val="center"/>
          </w:tcPr>
          <w:p w14:paraId="192CCF0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64" w:type="dxa"/>
            <w:vAlign w:val="center"/>
          </w:tcPr>
          <w:p w14:paraId="670E916C"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35" w:type="dxa"/>
            <w:vAlign w:val="center"/>
          </w:tcPr>
          <w:p w14:paraId="34EDB9E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606" w:type="dxa"/>
            <w:gridSpan w:val="13"/>
            <w:vAlign w:val="center"/>
          </w:tcPr>
          <w:p w14:paraId="1F02D1F4" w14:textId="31E7ED89"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BA7294">
              <w:rPr>
                <w:rFonts w:ascii="GHEA Grapalat" w:hAnsi="GHEA Grapalat"/>
                <w:sz w:val="16"/>
                <w:szCs w:val="16"/>
                <w:lang w:val="hy-AM"/>
              </w:rPr>
              <w:t>2</w:t>
            </w:r>
            <w:r w:rsidR="00992B45">
              <w:rPr>
                <w:rFonts w:ascii="GHEA Grapalat" w:hAnsi="GHEA Grapalat"/>
                <w:sz w:val="16"/>
                <w:szCs w:val="16"/>
                <w:lang w:val="hy-AM"/>
              </w:rPr>
              <w:t>5</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0"/>
              <w:t>**</w:t>
            </w:r>
          </w:p>
        </w:tc>
      </w:tr>
      <w:tr w:rsidR="00B138F3" w:rsidRPr="00B138F3" w14:paraId="6EAD51CA" w14:textId="77777777" w:rsidTr="009E4E06">
        <w:trPr>
          <w:trHeight w:val="594"/>
          <w:jc w:val="center"/>
        </w:trPr>
        <w:tc>
          <w:tcPr>
            <w:tcW w:w="1700" w:type="dxa"/>
          </w:tcPr>
          <w:p w14:paraId="2BB6F95C" w14:textId="77777777" w:rsidR="00071D1C" w:rsidRPr="00B138F3" w:rsidRDefault="00071D1C" w:rsidP="00B46D58">
            <w:pPr>
              <w:widowControl w:val="0"/>
              <w:jc w:val="center"/>
              <w:rPr>
                <w:rFonts w:ascii="GHEA Grapalat" w:hAnsi="GHEA Grapalat"/>
                <w:sz w:val="16"/>
                <w:szCs w:val="16"/>
              </w:rPr>
            </w:pPr>
          </w:p>
        </w:tc>
        <w:tc>
          <w:tcPr>
            <w:tcW w:w="2064" w:type="dxa"/>
          </w:tcPr>
          <w:p w14:paraId="258914D1" w14:textId="77777777" w:rsidR="00071D1C" w:rsidRPr="00B138F3" w:rsidRDefault="00071D1C" w:rsidP="00B46D58">
            <w:pPr>
              <w:widowControl w:val="0"/>
              <w:jc w:val="center"/>
              <w:rPr>
                <w:rFonts w:ascii="GHEA Grapalat" w:hAnsi="GHEA Grapalat"/>
                <w:sz w:val="16"/>
                <w:szCs w:val="16"/>
              </w:rPr>
            </w:pPr>
          </w:p>
        </w:tc>
        <w:tc>
          <w:tcPr>
            <w:tcW w:w="1535" w:type="dxa"/>
          </w:tcPr>
          <w:p w14:paraId="16F059F7" w14:textId="77777777" w:rsidR="00071D1C" w:rsidRPr="00B138F3" w:rsidRDefault="00071D1C" w:rsidP="00B46D58">
            <w:pPr>
              <w:widowControl w:val="0"/>
              <w:jc w:val="center"/>
              <w:rPr>
                <w:rFonts w:ascii="GHEA Grapalat" w:hAnsi="GHEA Grapalat"/>
                <w:sz w:val="16"/>
                <w:szCs w:val="16"/>
              </w:rPr>
            </w:pPr>
          </w:p>
        </w:tc>
        <w:tc>
          <w:tcPr>
            <w:tcW w:w="965" w:type="dxa"/>
            <w:vAlign w:val="center"/>
          </w:tcPr>
          <w:p w14:paraId="1DB80983"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81" w:type="dxa"/>
            <w:vAlign w:val="center"/>
          </w:tcPr>
          <w:p w14:paraId="3851A395"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93" w:type="dxa"/>
            <w:vAlign w:val="center"/>
          </w:tcPr>
          <w:p w14:paraId="2EFD5F6D"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9" w:type="dxa"/>
            <w:vAlign w:val="center"/>
          </w:tcPr>
          <w:p w14:paraId="49429956"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673" w:type="dxa"/>
            <w:vAlign w:val="center"/>
          </w:tcPr>
          <w:p w14:paraId="1B014FB0" w14:textId="77777777" w:rsidR="00071D1C" w:rsidRPr="00B138F3" w:rsidRDefault="001E08B6" w:rsidP="00B46D58">
            <w:pPr>
              <w:widowControl w:val="0"/>
              <w:ind w:right="-7"/>
              <w:jc w:val="center"/>
              <w:rPr>
                <w:rFonts w:ascii="GHEA Grapalat" w:hAnsi="GHEA Grapalat"/>
                <w:sz w:val="16"/>
                <w:szCs w:val="16"/>
              </w:rPr>
            </w:pPr>
            <w:r>
              <w:rPr>
                <w:rFonts w:ascii="GHEA Grapalat" w:hAnsi="GHEA Grapalat"/>
                <w:sz w:val="16"/>
                <w:szCs w:val="16"/>
              </w:rPr>
              <w:t>Август</w:t>
            </w:r>
          </w:p>
        </w:tc>
        <w:tc>
          <w:tcPr>
            <w:tcW w:w="605" w:type="dxa"/>
            <w:vAlign w:val="center"/>
          </w:tcPr>
          <w:p w14:paraId="1C5AC571"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99" w:type="dxa"/>
            <w:vAlign w:val="center"/>
          </w:tcPr>
          <w:p w14:paraId="615543DC"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25" w:type="dxa"/>
            <w:vAlign w:val="center"/>
          </w:tcPr>
          <w:p w14:paraId="1F193786"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7" w:type="dxa"/>
            <w:vAlign w:val="center"/>
          </w:tcPr>
          <w:p w14:paraId="2573D909"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0" w:type="dxa"/>
            <w:vAlign w:val="center"/>
          </w:tcPr>
          <w:p w14:paraId="685A0170"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66" w:type="dxa"/>
            <w:vAlign w:val="center"/>
          </w:tcPr>
          <w:p w14:paraId="5FF6175A"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1" w:type="dxa"/>
            <w:vAlign w:val="center"/>
          </w:tcPr>
          <w:p w14:paraId="7EEAC696"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92" w:type="dxa"/>
            <w:vAlign w:val="center"/>
          </w:tcPr>
          <w:p w14:paraId="0FD1621B"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76110" w:rsidRPr="00B138F3" w14:paraId="2346B399" w14:textId="77777777" w:rsidTr="00237A62">
        <w:trPr>
          <w:trHeight w:val="404"/>
          <w:jc w:val="center"/>
        </w:trPr>
        <w:tc>
          <w:tcPr>
            <w:tcW w:w="1700" w:type="dxa"/>
            <w:vAlign w:val="center"/>
          </w:tcPr>
          <w:p w14:paraId="0A27A421" w14:textId="7B09EA81" w:rsidR="00E76110" w:rsidRDefault="00E76110" w:rsidP="00E76110">
            <w:pPr>
              <w:jc w:val="center"/>
              <w:rPr>
                <w:rFonts w:ascii="GHEA Grapalat" w:hAnsi="GHEA Grapalat"/>
                <w:sz w:val="20"/>
                <w:lang w:val="hy-AM"/>
              </w:rPr>
            </w:pPr>
            <w:r>
              <w:rPr>
                <w:rFonts w:ascii="GHEA Grapalat" w:hAnsi="GHEA Grapalat"/>
                <w:sz w:val="20"/>
                <w:lang w:val="hy-AM"/>
              </w:rPr>
              <w:t>1</w:t>
            </w:r>
          </w:p>
        </w:tc>
        <w:tc>
          <w:tcPr>
            <w:tcW w:w="2064" w:type="dxa"/>
            <w:vAlign w:val="center"/>
          </w:tcPr>
          <w:p w14:paraId="2DD02F46" w14:textId="41CC5D65" w:rsidR="00E76110" w:rsidRPr="0035101F" w:rsidRDefault="00E76110" w:rsidP="00E76110">
            <w:pPr>
              <w:jc w:val="center"/>
              <w:rPr>
                <w:rFonts w:ascii="GHEA Grapalat" w:hAnsi="GHEA Grapalat" w:cs="Calibri"/>
                <w:color w:val="000000"/>
                <w:sz w:val="20"/>
                <w:szCs w:val="20"/>
              </w:rPr>
            </w:pPr>
            <w:r w:rsidRPr="002624D0">
              <w:rPr>
                <w:rFonts w:ascii="GHEA Grapalat" w:hAnsi="GHEA Grapalat" w:cs="Calibri"/>
                <w:sz w:val="20"/>
                <w:szCs w:val="20"/>
              </w:rPr>
              <w:t>09134200</w:t>
            </w:r>
          </w:p>
        </w:tc>
        <w:tc>
          <w:tcPr>
            <w:tcW w:w="1535" w:type="dxa"/>
            <w:vAlign w:val="center"/>
          </w:tcPr>
          <w:p w14:paraId="26B26D7E" w14:textId="05BB47A6" w:rsidR="00E76110" w:rsidRPr="0035101F" w:rsidRDefault="00E76110" w:rsidP="00E76110">
            <w:pPr>
              <w:jc w:val="center"/>
              <w:rPr>
                <w:rFonts w:ascii="GHEA Grapalat" w:hAnsi="GHEA Grapalat"/>
                <w:iCs/>
                <w:sz w:val="20"/>
                <w:szCs w:val="20"/>
              </w:rPr>
            </w:pPr>
            <w:r>
              <w:rPr>
                <w:rFonts w:ascii="GHEA Grapalat" w:hAnsi="GHEA Grapalat"/>
                <w:iCs/>
                <w:sz w:val="20"/>
                <w:szCs w:val="20"/>
              </w:rPr>
              <w:t xml:space="preserve">Дизельное топливо летнее </w:t>
            </w:r>
          </w:p>
        </w:tc>
        <w:tc>
          <w:tcPr>
            <w:tcW w:w="965" w:type="dxa"/>
            <w:vAlign w:val="center"/>
          </w:tcPr>
          <w:p w14:paraId="261F452E" w14:textId="77777777" w:rsidR="00E76110" w:rsidRPr="00B138F3" w:rsidRDefault="00E76110" w:rsidP="00E76110">
            <w:pPr>
              <w:widowControl w:val="0"/>
              <w:jc w:val="center"/>
              <w:rPr>
                <w:rFonts w:ascii="GHEA Grapalat" w:hAnsi="GHEA Grapalat"/>
                <w:sz w:val="16"/>
                <w:szCs w:val="16"/>
              </w:rPr>
            </w:pPr>
          </w:p>
        </w:tc>
        <w:tc>
          <w:tcPr>
            <w:tcW w:w="981" w:type="dxa"/>
            <w:vAlign w:val="center"/>
          </w:tcPr>
          <w:p w14:paraId="18ADB75A" w14:textId="77777777" w:rsidR="00E76110" w:rsidRPr="00B138F3" w:rsidRDefault="00E76110" w:rsidP="00E76110">
            <w:pPr>
              <w:widowControl w:val="0"/>
              <w:jc w:val="center"/>
              <w:rPr>
                <w:rFonts w:ascii="GHEA Grapalat" w:hAnsi="GHEA Grapalat"/>
                <w:sz w:val="16"/>
                <w:szCs w:val="16"/>
              </w:rPr>
            </w:pPr>
          </w:p>
        </w:tc>
        <w:tc>
          <w:tcPr>
            <w:tcW w:w="693" w:type="dxa"/>
            <w:vAlign w:val="center"/>
          </w:tcPr>
          <w:p w14:paraId="5B5FAFAA" w14:textId="77777777" w:rsidR="00E76110" w:rsidRPr="00B138F3" w:rsidRDefault="00E76110" w:rsidP="00E76110">
            <w:pPr>
              <w:widowControl w:val="0"/>
              <w:jc w:val="center"/>
              <w:rPr>
                <w:rFonts w:ascii="GHEA Grapalat" w:hAnsi="GHEA Grapalat" w:cs="Arial"/>
                <w:sz w:val="16"/>
                <w:szCs w:val="16"/>
              </w:rPr>
            </w:pPr>
          </w:p>
        </w:tc>
        <w:tc>
          <w:tcPr>
            <w:tcW w:w="839" w:type="dxa"/>
            <w:vAlign w:val="center"/>
          </w:tcPr>
          <w:p w14:paraId="00E300E7" w14:textId="59BDBB88" w:rsidR="00E76110" w:rsidRPr="00B138F3" w:rsidRDefault="00E76110" w:rsidP="00E76110">
            <w:pPr>
              <w:widowControl w:val="0"/>
              <w:jc w:val="center"/>
              <w:rPr>
                <w:rFonts w:ascii="GHEA Grapalat" w:hAnsi="GHEA Grapalat" w:cs="Arial"/>
                <w:sz w:val="16"/>
                <w:szCs w:val="16"/>
              </w:rPr>
            </w:pPr>
            <w:r w:rsidRPr="00BD48B3">
              <w:rPr>
                <w:rFonts w:ascii="GHEA Grapalat" w:hAnsi="GHEA Grapalat" w:cs="Arial"/>
                <w:sz w:val="16"/>
                <w:szCs w:val="16"/>
                <w:lang w:val="en-US"/>
              </w:rPr>
              <w:t>100%</w:t>
            </w:r>
          </w:p>
        </w:tc>
        <w:tc>
          <w:tcPr>
            <w:tcW w:w="673" w:type="dxa"/>
            <w:vAlign w:val="center"/>
          </w:tcPr>
          <w:p w14:paraId="1FA63FDD" w14:textId="5ED0497D" w:rsidR="00E76110" w:rsidRDefault="00E76110" w:rsidP="00E76110">
            <w:pPr>
              <w:jc w:val="center"/>
            </w:pPr>
            <w:r w:rsidRPr="00BD48B3">
              <w:rPr>
                <w:rFonts w:ascii="GHEA Grapalat" w:hAnsi="GHEA Grapalat" w:cs="Arial"/>
                <w:sz w:val="16"/>
                <w:szCs w:val="16"/>
                <w:lang w:val="en-US"/>
              </w:rPr>
              <w:t>100%</w:t>
            </w:r>
          </w:p>
        </w:tc>
        <w:tc>
          <w:tcPr>
            <w:tcW w:w="605" w:type="dxa"/>
            <w:vAlign w:val="center"/>
          </w:tcPr>
          <w:p w14:paraId="47ECBFA0" w14:textId="77A02EA0" w:rsidR="00E76110" w:rsidRPr="009E4E06" w:rsidRDefault="00E76110" w:rsidP="00E76110">
            <w:pPr>
              <w:jc w:val="center"/>
              <w:rPr>
                <w:lang w:val="en-US"/>
              </w:rPr>
            </w:pPr>
            <w:r w:rsidRPr="00BD48B3">
              <w:rPr>
                <w:rFonts w:ascii="GHEA Grapalat" w:hAnsi="GHEA Grapalat" w:cs="Arial"/>
                <w:sz w:val="16"/>
                <w:szCs w:val="16"/>
                <w:lang w:val="en-US"/>
              </w:rPr>
              <w:t>100%</w:t>
            </w:r>
          </w:p>
        </w:tc>
        <w:tc>
          <w:tcPr>
            <w:tcW w:w="699" w:type="dxa"/>
            <w:vAlign w:val="center"/>
          </w:tcPr>
          <w:p w14:paraId="60804742" w14:textId="5729B7BE" w:rsidR="00E76110" w:rsidRDefault="00E76110" w:rsidP="00E76110">
            <w:pPr>
              <w:jc w:val="center"/>
            </w:pPr>
            <w:r w:rsidRPr="00BD48B3">
              <w:rPr>
                <w:rFonts w:ascii="GHEA Grapalat" w:hAnsi="GHEA Grapalat" w:cs="Arial"/>
                <w:sz w:val="16"/>
                <w:szCs w:val="16"/>
                <w:lang w:val="en-US"/>
              </w:rPr>
              <w:t>100%</w:t>
            </w:r>
          </w:p>
        </w:tc>
        <w:tc>
          <w:tcPr>
            <w:tcW w:w="825" w:type="dxa"/>
            <w:vAlign w:val="center"/>
          </w:tcPr>
          <w:p w14:paraId="343AA750" w14:textId="77777777" w:rsidR="00E76110" w:rsidRDefault="00E76110" w:rsidP="00E76110">
            <w:pPr>
              <w:jc w:val="center"/>
            </w:pPr>
            <w:r w:rsidRPr="0005377C">
              <w:rPr>
                <w:rFonts w:ascii="GHEA Grapalat" w:hAnsi="GHEA Grapalat" w:cs="Arial"/>
                <w:sz w:val="16"/>
                <w:szCs w:val="16"/>
                <w:lang w:val="en-US"/>
              </w:rPr>
              <w:t>100%</w:t>
            </w:r>
          </w:p>
        </w:tc>
        <w:tc>
          <w:tcPr>
            <w:tcW w:w="867" w:type="dxa"/>
            <w:vAlign w:val="center"/>
          </w:tcPr>
          <w:p w14:paraId="493176F6" w14:textId="77777777" w:rsidR="00E76110" w:rsidRDefault="00E76110" w:rsidP="00E76110">
            <w:pPr>
              <w:jc w:val="center"/>
            </w:pPr>
            <w:r w:rsidRPr="0005377C">
              <w:rPr>
                <w:rFonts w:ascii="GHEA Grapalat" w:hAnsi="GHEA Grapalat" w:cs="Arial"/>
                <w:sz w:val="16"/>
                <w:szCs w:val="16"/>
                <w:lang w:val="en-US"/>
              </w:rPr>
              <w:t>100%</w:t>
            </w:r>
          </w:p>
        </w:tc>
        <w:tc>
          <w:tcPr>
            <w:tcW w:w="850" w:type="dxa"/>
            <w:vAlign w:val="center"/>
          </w:tcPr>
          <w:p w14:paraId="09AD9F7A" w14:textId="77777777" w:rsidR="00E76110" w:rsidRDefault="00E76110" w:rsidP="00E76110">
            <w:pPr>
              <w:jc w:val="center"/>
            </w:pPr>
            <w:r w:rsidRPr="00AF0D8A">
              <w:rPr>
                <w:rFonts w:ascii="GHEA Grapalat" w:hAnsi="GHEA Grapalat" w:cs="Arial"/>
                <w:sz w:val="16"/>
                <w:szCs w:val="16"/>
                <w:lang w:val="en-US"/>
              </w:rPr>
              <w:t>100%</w:t>
            </w:r>
          </w:p>
        </w:tc>
        <w:tc>
          <w:tcPr>
            <w:tcW w:w="966" w:type="dxa"/>
            <w:vAlign w:val="center"/>
          </w:tcPr>
          <w:p w14:paraId="64CBB235" w14:textId="77777777" w:rsidR="00E76110" w:rsidRDefault="00E76110" w:rsidP="00E76110">
            <w:pPr>
              <w:jc w:val="center"/>
            </w:pPr>
            <w:r w:rsidRPr="00AF0D8A">
              <w:rPr>
                <w:rFonts w:ascii="GHEA Grapalat" w:hAnsi="GHEA Grapalat" w:cs="Arial"/>
                <w:sz w:val="16"/>
                <w:szCs w:val="16"/>
                <w:lang w:val="en-US"/>
              </w:rPr>
              <w:t>100%</w:t>
            </w:r>
          </w:p>
        </w:tc>
        <w:tc>
          <w:tcPr>
            <w:tcW w:w="851" w:type="dxa"/>
            <w:vAlign w:val="center"/>
          </w:tcPr>
          <w:p w14:paraId="75807F81" w14:textId="77777777" w:rsidR="00E76110" w:rsidRDefault="00E76110" w:rsidP="00E76110">
            <w:pPr>
              <w:jc w:val="center"/>
            </w:pPr>
            <w:r w:rsidRPr="00AF0D8A">
              <w:rPr>
                <w:rFonts w:ascii="GHEA Grapalat" w:hAnsi="GHEA Grapalat" w:cs="Arial"/>
                <w:sz w:val="16"/>
                <w:szCs w:val="16"/>
                <w:lang w:val="en-US"/>
              </w:rPr>
              <w:t>100%</w:t>
            </w:r>
          </w:p>
        </w:tc>
        <w:tc>
          <w:tcPr>
            <w:tcW w:w="792" w:type="dxa"/>
            <w:vAlign w:val="center"/>
          </w:tcPr>
          <w:p w14:paraId="5DA8796A" w14:textId="77777777" w:rsidR="00E76110" w:rsidRDefault="00E76110" w:rsidP="00E76110">
            <w:pPr>
              <w:jc w:val="center"/>
            </w:pPr>
            <w:r w:rsidRPr="00AF0D8A">
              <w:rPr>
                <w:rFonts w:ascii="GHEA Grapalat" w:hAnsi="GHEA Grapalat" w:cs="Arial"/>
                <w:sz w:val="16"/>
                <w:szCs w:val="16"/>
                <w:lang w:val="en-US"/>
              </w:rPr>
              <w:t>100%</w:t>
            </w:r>
          </w:p>
        </w:tc>
      </w:tr>
      <w:tr w:rsidR="009D6CD5" w:rsidRPr="00B138F3" w14:paraId="5C868FAF" w14:textId="77777777" w:rsidTr="009D6CD5">
        <w:trPr>
          <w:trHeight w:val="404"/>
          <w:jc w:val="center"/>
        </w:trPr>
        <w:tc>
          <w:tcPr>
            <w:tcW w:w="1700" w:type="dxa"/>
            <w:vAlign w:val="center"/>
          </w:tcPr>
          <w:p w14:paraId="0E789C4F" w14:textId="7CB84CB8" w:rsidR="009D6CD5" w:rsidRDefault="009D6CD5" w:rsidP="009D6CD5">
            <w:pPr>
              <w:jc w:val="center"/>
              <w:rPr>
                <w:rFonts w:ascii="GHEA Grapalat" w:hAnsi="GHEA Grapalat"/>
                <w:sz w:val="20"/>
                <w:lang w:val="hy-AM"/>
              </w:rPr>
            </w:pPr>
            <w:r>
              <w:rPr>
                <w:rFonts w:ascii="GHEA Grapalat" w:hAnsi="GHEA Grapalat"/>
                <w:sz w:val="20"/>
                <w:lang w:val="hy-AM"/>
              </w:rPr>
              <w:t>2</w:t>
            </w:r>
          </w:p>
        </w:tc>
        <w:tc>
          <w:tcPr>
            <w:tcW w:w="2064" w:type="dxa"/>
            <w:vAlign w:val="center"/>
          </w:tcPr>
          <w:p w14:paraId="45642F7F" w14:textId="77777777" w:rsidR="009D6CD5" w:rsidRPr="00663818" w:rsidRDefault="009D6CD5" w:rsidP="009D6CD5">
            <w:pPr>
              <w:jc w:val="center"/>
              <w:rPr>
                <w:rFonts w:ascii="GHEA Grapalat" w:hAnsi="GHEA Grapalat" w:cs="Calibri"/>
                <w:sz w:val="20"/>
                <w:szCs w:val="20"/>
              </w:rPr>
            </w:pPr>
            <w:r w:rsidRPr="00663818">
              <w:rPr>
                <w:rFonts w:ascii="GHEA Grapalat" w:hAnsi="GHEA Grapalat" w:cs="Calibri"/>
                <w:sz w:val="20"/>
                <w:szCs w:val="20"/>
              </w:rPr>
              <w:t>09132200</w:t>
            </w:r>
          </w:p>
          <w:p w14:paraId="44114AB5" w14:textId="77777777" w:rsidR="009D6CD5" w:rsidRPr="002624D0" w:rsidRDefault="009D6CD5" w:rsidP="009D6CD5">
            <w:pPr>
              <w:jc w:val="center"/>
              <w:rPr>
                <w:rFonts w:ascii="GHEA Grapalat" w:hAnsi="GHEA Grapalat" w:cs="Calibri"/>
                <w:sz w:val="20"/>
                <w:szCs w:val="20"/>
              </w:rPr>
            </w:pPr>
          </w:p>
        </w:tc>
        <w:tc>
          <w:tcPr>
            <w:tcW w:w="1535" w:type="dxa"/>
            <w:vAlign w:val="center"/>
          </w:tcPr>
          <w:p w14:paraId="666BCA95" w14:textId="2F7EF055" w:rsidR="009D6CD5" w:rsidRDefault="009D6CD5" w:rsidP="009D6CD5">
            <w:pPr>
              <w:jc w:val="center"/>
              <w:rPr>
                <w:rFonts w:ascii="GHEA Grapalat" w:hAnsi="GHEA Grapalat"/>
                <w:iCs/>
                <w:sz w:val="20"/>
                <w:szCs w:val="20"/>
              </w:rPr>
            </w:pPr>
            <w:r>
              <w:rPr>
                <w:rFonts w:ascii="GHEA Grapalat" w:hAnsi="GHEA Grapalat"/>
                <w:iCs/>
                <w:sz w:val="20"/>
                <w:szCs w:val="20"/>
              </w:rPr>
              <w:t>бензин обычный</w:t>
            </w:r>
          </w:p>
        </w:tc>
        <w:tc>
          <w:tcPr>
            <w:tcW w:w="965" w:type="dxa"/>
            <w:vAlign w:val="center"/>
          </w:tcPr>
          <w:p w14:paraId="5047A53F" w14:textId="77777777" w:rsidR="009D6CD5" w:rsidRPr="00B138F3" w:rsidRDefault="009D6CD5" w:rsidP="009D6CD5">
            <w:pPr>
              <w:widowControl w:val="0"/>
              <w:jc w:val="center"/>
              <w:rPr>
                <w:rFonts w:ascii="GHEA Grapalat" w:hAnsi="GHEA Grapalat"/>
                <w:sz w:val="16"/>
                <w:szCs w:val="16"/>
              </w:rPr>
            </w:pPr>
          </w:p>
        </w:tc>
        <w:tc>
          <w:tcPr>
            <w:tcW w:w="981" w:type="dxa"/>
            <w:vAlign w:val="center"/>
          </w:tcPr>
          <w:p w14:paraId="679B4A09" w14:textId="77777777" w:rsidR="009D6CD5" w:rsidRPr="00B138F3" w:rsidRDefault="009D6CD5" w:rsidP="009D6CD5">
            <w:pPr>
              <w:widowControl w:val="0"/>
              <w:jc w:val="center"/>
              <w:rPr>
                <w:rFonts w:ascii="GHEA Grapalat" w:hAnsi="GHEA Grapalat"/>
                <w:sz w:val="16"/>
                <w:szCs w:val="16"/>
              </w:rPr>
            </w:pPr>
          </w:p>
        </w:tc>
        <w:tc>
          <w:tcPr>
            <w:tcW w:w="693" w:type="dxa"/>
            <w:vAlign w:val="center"/>
          </w:tcPr>
          <w:p w14:paraId="4B74278A" w14:textId="77777777" w:rsidR="009D6CD5" w:rsidRPr="00B138F3" w:rsidRDefault="009D6CD5" w:rsidP="009D6CD5">
            <w:pPr>
              <w:widowControl w:val="0"/>
              <w:jc w:val="center"/>
              <w:rPr>
                <w:rFonts w:ascii="GHEA Grapalat" w:hAnsi="GHEA Grapalat" w:cs="Arial"/>
                <w:sz w:val="16"/>
                <w:szCs w:val="16"/>
              </w:rPr>
            </w:pPr>
          </w:p>
        </w:tc>
        <w:tc>
          <w:tcPr>
            <w:tcW w:w="839" w:type="dxa"/>
            <w:vAlign w:val="center"/>
          </w:tcPr>
          <w:p w14:paraId="421DC508" w14:textId="3E407CAE" w:rsidR="009D6CD5" w:rsidRPr="00BD48B3" w:rsidRDefault="009D6CD5" w:rsidP="009D6CD5">
            <w:pPr>
              <w:widowControl w:val="0"/>
              <w:jc w:val="center"/>
              <w:rPr>
                <w:rFonts w:ascii="GHEA Grapalat" w:hAnsi="GHEA Grapalat" w:cs="Arial"/>
                <w:sz w:val="16"/>
                <w:szCs w:val="16"/>
                <w:lang w:val="en-US"/>
              </w:rPr>
            </w:pPr>
            <w:r w:rsidRPr="00FF6FE7">
              <w:rPr>
                <w:rFonts w:ascii="GHEA Grapalat" w:hAnsi="GHEA Grapalat" w:cs="Arial"/>
                <w:sz w:val="16"/>
                <w:szCs w:val="16"/>
                <w:lang w:val="en-US"/>
              </w:rPr>
              <w:t>100%</w:t>
            </w:r>
          </w:p>
        </w:tc>
        <w:tc>
          <w:tcPr>
            <w:tcW w:w="673" w:type="dxa"/>
            <w:vAlign w:val="center"/>
          </w:tcPr>
          <w:p w14:paraId="0B1C8CF7" w14:textId="4AFBFA40" w:rsidR="009D6CD5" w:rsidRPr="00BD48B3" w:rsidRDefault="009D6CD5" w:rsidP="009D6CD5">
            <w:pPr>
              <w:jc w:val="center"/>
              <w:rPr>
                <w:rFonts w:ascii="GHEA Grapalat" w:hAnsi="GHEA Grapalat" w:cs="Arial"/>
                <w:sz w:val="16"/>
                <w:szCs w:val="16"/>
                <w:lang w:val="en-US"/>
              </w:rPr>
            </w:pPr>
            <w:r w:rsidRPr="00FF6FE7">
              <w:rPr>
                <w:rFonts w:ascii="GHEA Grapalat" w:hAnsi="GHEA Grapalat" w:cs="Arial"/>
                <w:sz w:val="16"/>
                <w:szCs w:val="16"/>
                <w:lang w:val="en-US"/>
              </w:rPr>
              <w:t>100%</w:t>
            </w:r>
          </w:p>
        </w:tc>
        <w:tc>
          <w:tcPr>
            <w:tcW w:w="605" w:type="dxa"/>
            <w:vAlign w:val="center"/>
          </w:tcPr>
          <w:p w14:paraId="61589707" w14:textId="3FBC3753" w:rsidR="009D6CD5" w:rsidRPr="00BD48B3" w:rsidRDefault="009D6CD5" w:rsidP="009D6CD5">
            <w:pPr>
              <w:jc w:val="center"/>
              <w:rPr>
                <w:rFonts w:ascii="GHEA Grapalat" w:hAnsi="GHEA Grapalat" w:cs="Arial"/>
                <w:sz w:val="16"/>
                <w:szCs w:val="16"/>
                <w:lang w:val="en-US"/>
              </w:rPr>
            </w:pPr>
            <w:r w:rsidRPr="00FF6FE7">
              <w:rPr>
                <w:rFonts w:ascii="GHEA Grapalat" w:hAnsi="GHEA Grapalat" w:cs="Arial"/>
                <w:sz w:val="16"/>
                <w:szCs w:val="16"/>
                <w:lang w:val="en-US"/>
              </w:rPr>
              <w:t>100%</w:t>
            </w:r>
          </w:p>
        </w:tc>
        <w:tc>
          <w:tcPr>
            <w:tcW w:w="699" w:type="dxa"/>
            <w:vAlign w:val="center"/>
          </w:tcPr>
          <w:p w14:paraId="1EA6C355" w14:textId="32A34F55" w:rsidR="009D6CD5" w:rsidRPr="00BD48B3" w:rsidRDefault="009D6CD5" w:rsidP="009D6CD5">
            <w:pPr>
              <w:jc w:val="center"/>
              <w:rPr>
                <w:rFonts w:ascii="GHEA Grapalat" w:hAnsi="GHEA Grapalat" w:cs="Arial"/>
                <w:sz w:val="16"/>
                <w:szCs w:val="16"/>
                <w:lang w:val="en-US"/>
              </w:rPr>
            </w:pPr>
            <w:r w:rsidRPr="00FF6FE7">
              <w:rPr>
                <w:rFonts w:ascii="GHEA Grapalat" w:hAnsi="GHEA Grapalat" w:cs="Arial"/>
                <w:sz w:val="16"/>
                <w:szCs w:val="16"/>
                <w:lang w:val="en-US"/>
              </w:rPr>
              <w:t>100%</w:t>
            </w:r>
          </w:p>
        </w:tc>
        <w:tc>
          <w:tcPr>
            <w:tcW w:w="825" w:type="dxa"/>
            <w:vAlign w:val="center"/>
          </w:tcPr>
          <w:p w14:paraId="7EA05AE8" w14:textId="3E274419" w:rsidR="009D6CD5" w:rsidRPr="0005377C" w:rsidRDefault="009D6CD5" w:rsidP="009D6CD5">
            <w:pPr>
              <w:jc w:val="center"/>
              <w:rPr>
                <w:rFonts w:ascii="GHEA Grapalat" w:hAnsi="GHEA Grapalat" w:cs="Arial"/>
                <w:sz w:val="16"/>
                <w:szCs w:val="16"/>
                <w:lang w:val="en-US"/>
              </w:rPr>
            </w:pPr>
            <w:r w:rsidRPr="00FF6FE7">
              <w:rPr>
                <w:rFonts w:ascii="GHEA Grapalat" w:hAnsi="GHEA Grapalat" w:cs="Arial"/>
                <w:sz w:val="16"/>
                <w:szCs w:val="16"/>
                <w:lang w:val="en-US"/>
              </w:rPr>
              <w:t>100%</w:t>
            </w:r>
          </w:p>
        </w:tc>
        <w:tc>
          <w:tcPr>
            <w:tcW w:w="867" w:type="dxa"/>
            <w:vAlign w:val="center"/>
          </w:tcPr>
          <w:p w14:paraId="68CC7DF9" w14:textId="036C5338" w:rsidR="009D6CD5" w:rsidRPr="0005377C" w:rsidRDefault="009D6CD5" w:rsidP="009D6CD5">
            <w:pPr>
              <w:jc w:val="center"/>
              <w:rPr>
                <w:rFonts w:ascii="GHEA Grapalat" w:hAnsi="GHEA Grapalat" w:cs="Arial"/>
                <w:sz w:val="16"/>
                <w:szCs w:val="16"/>
                <w:lang w:val="en-US"/>
              </w:rPr>
            </w:pPr>
            <w:r w:rsidRPr="00FF6FE7">
              <w:rPr>
                <w:rFonts w:ascii="GHEA Grapalat" w:hAnsi="GHEA Grapalat" w:cs="Arial"/>
                <w:sz w:val="16"/>
                <w:szCs w:val="16"/>
                <w:lang w:val="en-US"/>
              </w:rPr>
              <w:t>100%</w:t>
            </w:r>
          </w:p>
        </w:tc>
        <w:tc>
          <w:tcPr>
            <w:tcW w:w="850" w:type="dxa"/>
            <w:vAlign w:val="center"/>
          </w:tcPr>
          <w:p w14:paraId="0809B7DD" w14:textId="6DC1408A" w:rsidR="009D6CD5" w:rsidRPr="00AF0D8A" w:rsidRDefault="009D6CD5" w:rsidP="009D6CD5">
            <w:pPr>
              <w:jc w:val="center"/>
              <w:rPr>
                <w:rFonts w:ascii="GHEA Grapalat" w:hAnsi="GHEA Grapalat" w:cs="Arial"/>
                <w:sz w:val="16"/>
                <w:szCs w:val="16"/>
                <w:lang w:val="en-US"/>
              </w:rPr>
            </w:pPr>
            <w:r w:rsidRPr="00FF6FE7">
              <w:rPr>
                <w:rFonts w:ascii="GHEA Grapalat" w:hAnsi="GHEA Grapalat" w:cs="Arial"/>
                <w:sz w:val="16"/>
                <w:szCs w:val="16"/>
                <w:lang w:val="en-US"/>
              </w:rPr>
              <w:t>100%</w:t>
            </w:r>
          </w:p>
        </w:tc>
        <w:tc>
          <w:tcPr>
            <w:tcW w:w="966" w:type="dxa"/>
            <w:vAlign w:val="center"/>
          </w:tcPr>
          <w:p w14:paraId="77DF5D2B" w14:textId="29D5ECFD" w:rsidR="009D6CD5" w:rsidRPr="00AF0D8A" w:rsidRDefault="009D6CD5" w:rsidP="009D6CD5">
            <w:pPr>
              <w:jc w:val="center"/>
              <w:rPr>
                <w:rFonts w:ascii="GHEA Grapalat" w:hAnsi="GHEA Grapalat" w:cs="Arial"/>
                <w:sz w:val="16"/>
                <w:szCs w:val="16"/>
                <w:lang w:val="en-US"/>
              </w:rPr>
            </w:pPr>
            <w:r w:rsidRPr="00FF6FE7">
              <w:rPr>
                <w:rFonts w:ascii="GHEA Grapalat" w:hAnsi="GHEA Grapalat" w:cs="Arial"/>
                <w:sz w:val="16"/>
                <w:szCs w:val="16"/>
                <w:lang w:val="en-US"/>
              </w:rPr>
              <w:t>100%</w:t>
            </w:r>
          </w:p>
        </w:tc>
        <w:tc>
          <w:tcPr>
            <w:tcW w:w="851" w:type="dxa"/>
            <w:vAlign w:val="center"/>
          </w:tcPr>
          <w:p w14:paraId="4F062A30" w14:textId="0EF16D52" w:rsidR="009D6CD5" w:rsidRPr="00AF0D8A" w:rsidRDefault="009D6CD5" w:rsidP="009D6CD5">
            <w:pPr>
              <w:jc w:val="center"/>
              <w:rPr>
                <w:rFonts w:ascii="GHEA Grapalat" w:hAnsi="GHEA Grapalat" w:cs="Arial"/>
                <w:sz w:val="16"/>
                <w:szCs w:val="16"/>
                <w:lang w:val="en-US"/>
              </w:rPr>
            </w:pPr>
            <w:r w:rsidRPr="00FF6FE7">
              <w:rPr>
                <w:rFonts w:ascii="GHEA Grapalat" w:hAnsi="GHEA Grapalat" w:cs="Arial"/>
                <w:sz w:val="16"/>
                <w:szCs w:val="16"/>
                <w:lang w:val="en-US"/>
              </w:rPr>
              <w:t>100%</w:t>
            </w:r>
          </w:p>
        </w:tc>
        <w:tc>
          <w:tcPr>
            <w:tcW w:w="792" w:type="dxa"/>
            <w:vAlign w:val="center"/>
          </w:tcPr>
          <w:p w14:paraId="3A8D5F1C" w14:textId="5EFB9A3C" w:rsidR="009D6CD5" w:rsidRPr="00AF0D8A" w:rsidRDefault="009D6CD5" w:rsidP="009D6CD5">
            <w:pPr>
              <w:jc w:val="center"/>
              <w:rPr>
                <w:rFonts w:ascii="GHEA Grapalat" w:hAnsi="GHEA Grapalat" w:cs="Arial"/>
                <w:sz w:val="16"/>
                <w:szCs w:val="16"/>
                <w:lang w:val="en-US"/>
              </w:rPr>
            </w:pPr>
            <w:r w:rsidRPr="00FF6FE7">
              <w:rPr>
                <w:rFonts w:ascii="GHEA Grapalat" w:hAnsi="GHEA Grapalat" w:cs="Arial"/>
                <w:sz w:val="16"/>
                <w:szCs w:val="16"/>
                <w:lang w:val="en-US"/>
              </w:rPr>
              <w:t>100%</w:t>
            </w:r>
          </w:p>
        </w:tc>
      </w:tr>
    </w:tbl>
    <w:p w14:paraId="6A64B11F"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0FB447E4" w14:textId="77777777" w:rsidTr="00E22E51">
        <w:trPr>
          <w:jc w:val="center"/>
        </w:trPr>
        <w:tc>
          <w:tcPr>
            <w:tcW w:w="4536" w:type="dxa"/>
          </w:tcPr>
          <w:p w14:paraId="33EBE979"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7C68A06B"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4DF246D"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0F8557AC"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09810E72" w14:textId="77777777" w:rsidR="00071D1C" w:rsidRPr="00B138F3" w:rsidRDefault="00071D1C" w:rsidP="00B46D58">
            <w:pPr>
              <w:widowControl w:val="0"/>
              <w:spacing w:after="160"/>
              <w:jc w:val="center"/>
              <w:rPr>
                <w:rFonts w:ascii="GHEA Grapalat" w:hAnsi="GHEA Grapalat"/>
              </w:rPr>
            </w:pPr>
          </w:p>
        </w:tc>
        <w:tc>
          <w:tcPr>
            <w:tcW w:w="4343" w:type="dxa"/>
          </w:tcPr>
          <w:p w14:paraId="3713DE4B"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1043A38A"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0DE592C4"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3B3C346F"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1236A6D6"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55AB0B46"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1DDC6ABA"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2BF7236F"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47286351" w14:textId="77777777" w:rsidTr="007A2020">
        <w:trPr>
          <w:tblCellSpacing w:w="7" w:type="dxa"/>
          <w:jc w:val="center"/>
        </w:trPr>
        <w:tc>
          <w:tcPr>
            <w:tcW w:w="0" w:type="auto"/>
            <w:vAlign w:val="center"/>
          </w:tcPr>
          <w:p w14:paraId="43172633"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6A215A4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1C922BC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2EA5D85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2B696F27"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06D9F41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72754CA0"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19097A2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1BA016E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679AF1CE"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3E3B68E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0833D2B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7376FF47" w14:textId="77777777" w:rsidR="0038400D" w:rsidRPr="00B138F3" w:rsidRDefault="0038400D" w:rsidP="00B46D58">
      <w:pPr>
        <w:widowControl w:val="0"/>
        <w:spacing w:after="160"/>
        <w:ind w:firstLine="375"/>
        <w:rPr>
          <w:rFonts w:ascii="GHEA Grapalat" w:hAnsi="GHEA Grapalat"/>
          <w:iCs/>
        </w:rPr>
      </w:pPr>
    </w:p>
    <w:p w14:paraId="372C335D"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35BB5845"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6F360E9A" w14:textId="77777777"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14:paraId="07DB2B5A" w14:textId="77777777"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7E1AC37B"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63CA30D4"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5EC02BA0"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0D568793"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4B9BBBD6"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6D50E5D2" w14:textId="77777777" w:rsidTr="00AB4EAB">
        <w:trPr>
          <w:jc w:val="center"/>
        </w:trPr>
        <w:tc>
          <w:tcPr>
            <w:tcW w:w="442" w:type="dxa"/>
            <w:vMerge w:val="restart"/>
            <w:shd w:val="clear" w:color="auto" w:fill="auto"/>
            <w:vAlign w:val="center"/>
          </w:tcPr>
          <w:p w14:paraId="3081EBB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033D9A30"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07EC1D84" w14:textId="77777777" w:rsidTr="00AB4EAB">
        <w:trPr>
          <w:jc w:val="center"/>
        </w:trPr>
        <w:tc>
          <w:tcPr>
            <w:tcW w:w="442" w:type="dxa"/>
            <w:vMerge/>
            <w:shd w:val="clear" w:color="auto" w:fill="auto"/>
          </w:tcPr>
          <w:p w14:paraId="538DA6F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7C4A73D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4F4B0ED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0D8450C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281AB40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23789DE6"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654E4CFB"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382A7728" w14:textId="77777777" w:rsidTr="00AB4EAB">
        <w:trPr>
          <w:trHeight w:val="1105"/>
          <w:jc w:val="center"/>
        </w:trPr>
        <w:tc>
          <w:tcPr>
            <w:tcW w:w="442" w:type="dxa"/>
            <w:vMerge/>
            <w:tcBorders>
              <w:bottom w:val="single" w:sz="4" w:space="0" w:color="auto"/>
            </w:tcBorders>
            <w:shd w:val="clear" w:color="auto" w:fill="auto"/>
          </w:tcPr>
          <w:p w14:paraId="08350CC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7636D34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3054271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276D084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1CE2907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3ACCD97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5FBF282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437376E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3FA5012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14:paraId="058ACE3F" w14:textId="77777777" w:rsidTr="00AB4EAB">
        <w:trPr>
          <w:jc w:val="center"/>
        </w:trPr>
        <w:tc>
          <w:tcPr>
            <w:tcW w:w="442" w:type="dxa"/>
            <w:shd w:val="clear" w:color="auto" w:fill="auto"/>
            <w:vAlign w:val="center"/>
          </w:tcPr>
          <w:p w14:paraId="502A1DA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7ABFC37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29BA907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7545C06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0FF2598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5F624A1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58C051D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6510222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36FC3BB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14:paraId="4B7590BB" w14:textId="77777777" w:rsidTr="00AB4EAB">
        <w:trPr>
          <w:jc w:val="center"/>
        </w:trPr>
        <w:tc>
          <w:tcPr>
            <w:tcW w:w="442" w:type="dxa"/>
            <w:shd w:val="clear" w:color="auto" w:fill="auto"/>
          </w:tcPr>
          <w:p w14:paraId="3916EB4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3F4DCD7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26CFA4D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06F4CEA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78A9067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076980E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75832C5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4449845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5367AD7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14:paraId="783E371D" w14:textId="77777777" w:rsidR="0038400D" w:rsidRPr="00B138F3" w:rsidRDefault="0038400D" w:rsidP="00B46D58">
      <w:pPr>
        <w:widowControl w:val="0"/>
        <w:spacing w:after="160"/>
        <w:ind w:firstLine="375"/>
        <w:jc w:val="both"/>
        <w:rPr>
          <w:rFonts w:ascii="GHEA Grapalat" w:hAnsi="GHEA Grapalat" w:cs="Arial"/>
          <w:iCs/>
          <w:lang w:val="en-US"/>
        </w:rPr>
      </w:pPr>
    </w:p>
    <w:p w14:paraId="05D543EE"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14:paraId="619BC69E"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4FBD3424" w14:textId="77777777" w:rsidTr="007A2020">
        <w:trPr>
          <w:trHeight w:val="266"/>
          <w:tblCellSpacing w:w="7" w:type="dxa"/>
          <w:jc w:val="center"/>
        </w:trPr>
        <w:tc>
          <w:tcPr>
            <w:tcW w:w="0" w:type="auto"/>
            <w:vAlign w:val="center"/>
          </w:tcPr>
          <w:p w14:paraId="301F8E5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45A46B8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1EB5E7A7" w14:textId="77777777" w:rsidTr="007A2020">
        <w:trPr>
          <w:trHeight w:val="473"/>
          <w:tblCellSpacing w:w="7" w:type="dxa"/>
          <w:jc w:val="center"/>
        </w:trPr>
        <w:tc>
          <w:tcPr>
            <w:tcW w:w="0" w:type="auto"/>
            <w:vAlign w:val="center"/>
          </w:tcPr>
          <w:p w14:paraId="288621B8"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3CC8651D"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6EDBD822"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02FF7EF3"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56795037" w14:textId="77777777" w:rsidTr="007A2020">
        <w:trPr>
          <w:trHeight w:val="503"/>
          <w:tblCellSpacing w:w="7" w:type="dxa"/>
          <w:jc w:val="center"/>
        </w:trPr>
        <w:tc>
          <w:tcPr>
            <w:tcW w:w="0" w:type="auto"/>
            <w:vAlign w:val="center"/>
          </w:tcPr>
          <w:p w14:paraId="4384AE10"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541675BA"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7CAF3935"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6932A1E2"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570C961D" w14:textId="77777777" w:rsidTr="007A2020">
        <w:trPr>
          <w:trHeight w:val="281"/>
          <w:tblCellSpacing w:w="7" w:type="dxa"/>
          <w:jc w:val="center"/>
        </w:trPr>
        <w:tc>
          <w:tcPr>
            <w:tcW w:w="0" w:type="auto"/>
            <w:vAlign w:val="center"/>
          </w:tcPr>
          <w:p w14:paraId="0707242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38029B4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18E7B8C5" w14:textId="77777777" w:rsidR="00196F14" w:rsidRPr="00B138F3" w:rsidRDefault="00196F14" w:rsidP="00B46D58">
      <w:pPr>
        <w:widowControl w:val="0"/>
        <w:spacing w:after="160"/>
        <w:jc w:val="right"/>
        <w:rPr>
          <w:rFonts w:ascii="GHEA Grapalat" w:hAnsi="GHEA Grapalat" w:cs="Sylfaen"/>
          <w:b/>
        </w:rPr>
      </w:pPr>
    </w:p>
    <w:p w14:paraId="0CA81611"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27633C01"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2501C430"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4FD02666"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7F5E0366"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54B552EB"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4B3AECBE"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2E991A07"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428852B0"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02D9031B"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5A58DC21"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1E01B61C"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42B40BAA"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10305B24"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71428389"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A253A83"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04EECE95"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FBD17B5"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44334D3"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14E53BA"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33BB899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877CC98"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F0D257"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FC21564"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2AC1DA9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C9A9E7B"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2BE9DBE"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5B63952" w14:textId="77777777" w:rsidR="00071D1C" w:rsidRPr="00B138F3" w:rsidRDefault="00071D1C" w:rsidP="00B46D58">
            <w:pPr>
              <w:widowControl w:val="0"/>
              <w:spacing w:after="120"/>
              <w:jc w:val="center"/>
              <w:rPr>
                <w:rFonts w:ascii="GHEA Grapalat" w:hAnsi="GHEA Grapalat" w:cs="Sylfaen"/>
                <w:sz w:val="20"/>
                <w:szCs w:val="20"/>
              </w:rPr>
            </w:pPr>
          </w:p>
        </w:tc>
      </w:tr>
    </w:tbl>
    <w:p w14:paraId="69EB26CC"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7D3C4170"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0BA76405" w14:textId="77777777" w:rsidR="00B138F3" w:rsidRDefault="00B138F3" w:rsidP="00B138F3">
      <w:pPr>
        <w:rPr>
          <w:rFonts w:ascii="GHEA Grapalat" w:hAnsi="GHEA Grapalat"/>
        </w:rPr>
      </w:pPr>
      <w:r>
        <w:rPr>
          <w:rFonts w:ascii="GHEA Grapalat" w:hAnsi="GHEA Grapalat"/>
        </w:rPr>
        <w:t xml:space="preserve">                                                       </w:t>
      </w:r>
    </w:p>
    <w:p w14:paraId="2FB4D0E2"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46BE495D"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3665DF29" w14:textId="77777777" w:rsidTr="007072C5">
        <w:tc>
          <w:tcPr>
            <w:tcW w:w="4450" w:type="dxa"/>
          </w:tcPr>
          <w:p w14:paraId="0D1157C5"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6D60D204"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7D2EFD89"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0EC16237"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6E3699B1" w14:textId="77777777" w:rsidTr="00E22E51">
        <w:trPr>
          <w:tblCellSpacing w:w="7" w:type="dxa"/>
          <w:jc w:val="center"/>
        </w:trPr>
        <w:tc>
          <w:tcPr>
            <w:tcW w:w="0" w:type="auto"/>
            <w:vAlign w:val="center"/>
          </w:tcPr>
          <w:p w14:paraId="2BE18BC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06BB58AA"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5C45144C"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61289DB2"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3EDBB71D" w14:textId="77777777" w:rsidTr="00E22E51">
        <w:trPr>
          <w:tblCellSpacing w:w="7" w:type="dxa"/>
          <w:jc w:val="center"/>
        </w:trPr>
        <w:tc>
          <w:tcPr>
            <w:tcW w:w="0" w:type="auto"/>
            <w:vAlign w:val="center"/>
          </w:tcPr>
          <w:p w14:paraId="3FB307F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5244B770"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313E2C70"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393B9BFB"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0E0C9F97"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AE018" w14:textId="77777777" w:rsidR="00E12D09" w:rsidRDefault="00E12D09">
      <w:r>
        <w:separator/>
      </w:r>
    </w:p>
  </w:endnote>
  <w:endnote w:type="continuationSeparator" w:id="0">
    <w:p w14:paraId="0736BC6F" w14:textId="77777777" w:rsidR="00E12D09" w:rsidRDefault="00E12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26650514" w14:textId="77777777" w:rsidR="00E12D09" w:rsidRPr="00C861E9" w:rsidRDefault="00E12D09">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32559" w14:textId="77777777" w:rsidR="00E12D09" w:rsidRDefault="00E12D09">
      <w:r>
        <w:separator/>
      </w:r>
    </w:p>
  </w:footnote>
  <w:footnote w:type="continuationSeparator" w:id="0">
    <w:p w14:paraId="0B25F92B" w14:textId="77777777" w:rsidR="00E12D09" w:rsidRDefault="00E12D09">
      <w:r>
        <w:continuationSeparator/>
      </w:r>
    </w:p>
  </w:footnote>
  <w:footnote w:id="1">
    <w:p w14:paraId="7AB657F6" w14:textId="77777777" w:rsidR="00E12D09" w:rsidRPr="00ED3BA4" w:rsidRDefault="00E12D09" w:rsidP="007A5F50">
      <w:pPr>
        <w:pStyle w:val="af2"/>
        <w:jc w:val="both"/>
        <w:rPr>
          <w:rFonts w:asciiTheme="minorHAnsi" w:hAnsiTheme="minorHAnsi"/>
          <w:i/>
          <w:lang w:val="hy-AM"/>
        </w:rPr>
      </w:pPr>
      <w:r w:rsidRPr="007A5F50">
        <w:rPr>
          <w:rFonts w:ascii="GHEA Grapalat" w:hAnsi="GHEA Grapalat"/>
        </w:rPr>
        <w:t>*</w:t>
      </w:r>
    </w:p>
  </w:footnote>
  <w:footnote w:id="2">
    <w:p w14:paraId="40597A4B" w14:textId="77777777" w:rsidR="00E12D09" w:rsidRPr="00CD6B60" w:rsidRDefault="00E12D09" w:rsidP="00FC69A8">
      <w:pPr>
        <w:pStyle w:val="af2"/>
        <w:jc w:val="both"/>
        <w:rPr>
          <w:rFonts w:ascii="GHEA Grapalat" w:hAnsi="GHEA Grapalat"/>
          <w:i/>
        </w:rPr>
      </w:pPr>
    </w:p>
  </w:footnote>
  <w:footnote w:id="3">
    <w:p w14:paraId="43B567E3" w14:textId="77777777" w:rsidR="00E12D09" w:rsidRPr="00CA2B01" w:rsidRDefault="00E12D09" w:rsidP="00C42473">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p>
    <w:p w14:paraId="215F44BC" w14:textId="77777777" w:rsidR="00E12D09" w:rsidRPr="00CA2B01" w:rsidRDefault="00E12D09" w:rsidP="00182C2E">
      <w:pPr>
        <w:widowControl w:val="0"/>
        <w:tabs>
          <w:tab w:val="left" w:pos="142"/>
        </w:tabs>
        <w:ind w:left="142" w:hanging="142"/>
        <w:jc w:val="both"/>
        <w:rPr>
          <w:rFonts w:ascii="GHEA Grapalat" w:hAnsi="GHEA Grapalat"/>
          <w:i/>
          <w:sz w:val="20"/>
          <w:szCs w:val="20"/>
        </w:rPr>
      </w:pPr>
    </w:p>
  </w:footnote>
  <w:footnote w:id="4">
    <w:p w14:paraId="5EDCAEE5" w14:textId="77777777" w:rsidR="00E12D09" w:rsidRPr="0034222E" w:rsidDel="00932115" w:rsidRDefault="00E12D09" w:rsidP="00C42473">
      <w:pPr>
        <w:pStyle w:val="af2"/>
        <w:widowControl w:val="0"/>
        <w:jc w:val="both"/>
        <w:rPr>
          <w:del w:id="2" w:author="Inesa Kocharyan" w:date="2019-10-29T12:18:00Z"/>
        </w:rPr>
      </w:pPr>
      <w:r w:rsidRPr="005D5092">
        <w:rPr>
          <w:rFonts w:ascii="GHEA Grapalat" w:hAnsi="GHEA Grapalat"/>
          <w:i/>
          <w:vertAlign w:val="superscript"/>
          <w:lang w:val="hy-AM"/>
        </w:rPr>
        <w:t>6.1</w:t>
      </w:r>
      <w:r w:rsidRPr="005D5092">
        <w:rPr>
          <w:rFonts w:ascii="GHEA Grapalat" w:hAnsi="GHEA Grapalat"/>
          <w:i/>
          <w:lang w:val="hy-AM"/>
        </w:rPr>
        <w:t xml:space="preserve"> </w:t>
      </w:r>
      <w:r w:rsidRPr="00FF03AB">
        <w:rPr>
          <w:rFonts w:ascii="GHEA Grapalat" w:hAnsi="GHEA Grapalat"/>
          <w:i/>
        </w:rPr>
        <w:t>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5">
    <w:p w14:paraId="532E75C9" w14:textId="77777777" w:rsidR="00E12D09" w:rsidRPr="00FE2AA4" w:rsidRDefault="00E12D09" w:rsidP="00C42473">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6">
    <w:p w14:paraId="38697DC1" w14:textId="77777777" w:rsidR="00E12D09" w:rsidRPr="008842CE" w:rsidRDefault="00E12D09"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20A37DE" w14:textId="77777777" w:rsidR="00E12D09" w:rsidRPr="000811C1" w:rsidRDefault="00E12D09">
      <w:pPr>
        <w:pStyle w:val="af2"/>
        <w:rPr>
          <w:lang w:val="af-ZA"/>
        </w:rPr>
      </w:pPr>
    </w:p>
  </w:footnote>
  <w:footnote w:id="7">
    <w:p w14:paraId="1D0E28ED" w14:textId="77777777" w:rsidR="00E12D09" w:rsidRPr="008E4439" w:rsidRDefault="00E12D09"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4344C771" w14:textId="77777777" w:rsidR="00E12D09" w:rsidRPr="000811C1" w:rsidRDefault="00E12D09" w:rsidP="0027573B">
      <w:pPr>
        <w:pStyle w:val="af2"/>
        <w:rPr>
          <w:rFonts w:ascii="Sylfaen" w:hAnsi="Sylfaen"/>
          <w:sz w:val="18"/>
          <w:szCs w:val="18"/>
        </w:rPr>
      </w:pPr>
    </w:p>
  </w:footnote>
  <w:footnote w:id="8">
    <w:p w14:paraId="40A40E7F" w14:textId="77777777" w:rsidR="00E12D09" w:rsidRPr="00A31673" w:rsidRDefault="00E12D09">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14:paraId="70CCECCF" w14:textId="77777777" w:rsidR="00E12D09" w:rsidRPr="00DE7706" w:rsidRDefault="00E12D09">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0">
    <w:p w14:paraId="00A5B6C4" w14:textId="77777777" w:rsidR="00E12D09" w:rsidRPr="00B666FB" w:rsidRDefault="00E12D09">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1">
    <w:p w14:paraId="70613087" w14:textId="77777777" w:rsidR="00E12D09" w:rsidRDefault="00E12D09" w:rsidP="00637230">
      <w:pPr>
        <w:jc w:val="both"/>
        <w:rPr>
          <w:rFonts w:asciiTheme="minorHAnsi" w:hAnsiTheme="minorHAnsi"/>
          <w:lang w:val="af-ZA"/>
        </w:rPr>
      </w:pPr>
    </w:p>
  </w:footnote>
  <w:footnote w:id="12">
    <w:p w14:paraId="5B8F9524" w14:textId="77777777" w:rsidR="00E12D09" w:rsidRPr="00A25D1B" w:rsidRDefault="00E12D09"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3">
    <w:p w14:paraId="2E597340" w14:textId="77777777" w:rsidR="00E12D09" w:rsidRPr="00DC619D" w:rsidRDefault="00E12D09"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4">
    <w:p w14:paraId="38A72AAD" w14:textId="77777777" w:rsidR="00E12D09" w:rsidRPr="00D3436F" w:rsidRDefault="00E12D09"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01D132E" w14:textId="77777777" w:rsidR="00E12D09" w:rsidRPr="00D3436F" w:rsidRDefault="00E12D09">
      <w:pPr>
        <w:pStyle w:val="af2"/>
        <w:rPr>
          <w:lang w:val="es-ES"/>
        </w:rPr>
      </w:pPr>
    </w:p>
  </w:footnote>
  <w:footnote w:id="15">
    <w:p w14:paraId="76758780" w14:textId="77777777" w:rsidR="00E12D09" w:rsidRPr="008842CE" w:rsidRDefault="00E12D09"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15DC37C2" w14:textId="77777777" w:rsidR="00E12D09" w:rsidRPr="008842CE" w:rsidRDefault="00E12D09" w:rsidP="003D2FE2">
      <w:pPr>
        <w:pStyle w:val="af2"/>
        <w:jc w:val="both"/>
        <w:rPr>
          <w:rFonts w:ascii="GHEA Grapalat" w:hAnsi="GHEA Grapalat"/>
        </w:rPr>
      </w:pPr>
    </w:p>
  </w:footnote>
  <w:footnote w:id="16">
    <w:p w14:paraId="3C53D1E3" w14:textId="77777777" w:rsidR="00E12D09" w:rsidRPr="008842CE" w:rsidRDefault="00E12D09" w:rsidP="003D2FE2">
      <w:pPr>
        <w:pStyle w:val="af2"/>
        <w:jc w:val="both"/>
      </w:pPr>
    </w:p>
  </w:footnote>
  <w:footnote w:id="17">
    <w:p w14:paraId="76A7C515" w14:textId="77777777" w:rsidR="00E12D09" w:rsidRPr="008842CE" w:rsidRDefault="00E12D09"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1D40ABBF" w14:textId="77777777" w:rsidR="00E12D09" w:rsidRPr="008842CE" w:rsidRDefault="00E12D09" w:rsidP="000A214C">
      <w:pPr>
        <w:pStyle w:val="af2"/>
        <w:jc w:val="both"/>
        <w:rPr>
          <w:rFonts w:ascii="GHEA Grapalat" w:hAnsi="GHEA Grapalat"/>
        </w:rPr>
      </w:pPr>
    </w:p>
  </w:footnote>
  <w:footnote w:id="18">
    <w:p w14:paraId="55096E44" w14:textId="77777777" w:rsidR="00E12D09" w:rsidRPr="008842CE" w:rsidRDefault="00E12D09" w:rsidP="000A214C">
      <w:pPr>
        <w:pStyle w:val="af2"/>
        <w:jc w:val="both"/>
      </w:pPr>
    </w:p>
  </w:footnote>
  <w:footnote w:id="19">
    <w:p w14:paraId="65D8032A" w14:textId="77777777" w:rsidR="00E12D09" w:rsidRPr="008842CE" w:rsidRDefault="00E12D09"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2AFE41A5" w14:textId="77777777" w:rsidR="00E12D09" w:rsidRDefault="00E12D09" w:rsidP="00D3436F">
      <w:pPr>
        <w:pStyle w:val="af2"/>
        <w:widowControl w:val="0"/>
        <w:jc w:val="both"/>
        <w:rPr>
          <w:ins w:id="9"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7729132E" w14:textId="77777777" w:rsidR="00E12D09" w:rsidRPr="00F21C0D" w:rsidRDefault="00E12D09" w:rsidP="00D3436F">
      <w:pPr>
        <w:pStyle w:val="af2"/>
        <w:widowControl w:val="0"/>
        <w:jc w:val="both"/>
        <w:rPr>
          <w:lang w:val="hy-AM"/>
        </w:rPr>
      </w:pPr>
    </w:p>
  </w:footnote>
  <w:footnote w:id="21">
    <w:p w14:paraId="7DD1CD69" w14:textId="77777777" w:rsidR="00E12D09" w:rsidRPr="008842CE" w:rsidRDefault="00E12D09"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4C21F2A" w14:textId="77777777" w:rsidR="00E12D09" w:rsidRPr="00E85250" w:rsidRDefault="00E12D09" w:rsidP="00D90640">
      <w:pPr>
        <w:widowControl w:val="0"/>
        <w:spacing w:after="160" w:line="360" w:lineRule="auto"/>
        <w:ind w:firstLine="709"/>
        <w:jc w:val="both"/>
        <w:rPr>
          <w:rFonts w:ascii="GHEA Grapalat" w:hAnsi="GHEA Grapalat"/>
          <w:lang w:val="hy-AM"/>
        </w:rPr>
      </w:pPr>
    </w:p>
    <w:p w14:paraId="56328F5C" w14:textId="77777777" w:rsidR="00E12D09" w:rsidRPr="00D3436F" w:rsidRDefault="00E12D09">
      <w:pPr>
        <w:pStyle w:val="af2"/>
        <w:rPr>
          <w:lang w:val="hy-AM"/>
        </w:rPr>
      </w:pPr>
    </w:p>
  </w:footnote>
  <w:footnote w:id="22">
    <w:p w14:paraId="6CB2950F" w14:textId="77777777" w:rsidR="00E12D09" w:rsidRPr="00402BC3" w:rsidRDefault="00E12D09"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1A0D5C15" w14:textId="77777777" w:rsidR="00E12D09" w:rsidRPr="00552088" w:rsidRDefault="00E12D09"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0D926062" w14:textId="77777777" w:rsidR="00E12D09" w:rsidRPr="00D3436F" w:rsidRDefault="00E12D09">
      <w:pPr>
        <w:pStyle w:val="af2"/>
        <w:rPr>
          <w:lang w:val="hy-AM"/>
        </w:rPr>
      </w:pPr>
    </w:p>
  </w:footnote>
  <w:footnote w:id="23">
    <w:p w14:paraId="43883F68" w14:textId="77777777" w:rsidR="00E12D09" w:rsidRPr="008842CE" w:rsidRDefault="00E12D09"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5CF54E46" w14:textId="77777777" w:rsidR="00E12D09" w:rsidRPr="00D3436F" w:rsidRDefault="00E12D09">
      <w:pPr>
        <w:pStyle w:val="af2"/>
        <w:rPr>
          <w:lang w:val="hy-AM"/>
        </w:rPr>
      </w:pPr>
    </w:p>
  </w:footnote>
  <w:footnote w:id="24">
    <w:p w14:paraId="49C8B6EF" w14:textId="77777777" w:rsidR="00E12D09" w:rsidRPr="00D3436F" w:rsidRDefault="00E12D09"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5">
    <w:p w14:paraId="341ED10E" w14:textId="77777777" w:rsidR="00E12D09" w:rsidRPr="008842CE" w:rsidRDefault="00E12D09"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1D46E4F3" w14:textId="77777777" w:rsidR="00E12D09" w:rsidRPr="00D3436F" w:rsidRDefault="00E12D09">
      <w:pPr>
        <w:pStyle w:val="af2"/>
        <w:rPr>
          <w:lang w:val="hy-AM"/>
        </w:rPr>
      </w:pPr>
    </w:p>
  </w:footnote>
  <w:footnote w:id="26">
    <w:p w14:paraId="43C9F01B" w14:textId="77777777" w:rsidR="00E12D09" w:rsidRPr="00E861BF" w:rsidRDefault="00E12D09" w:rsidP="008842CE">
      <w:pPr>
        <w:pStyle w:val="af2"/>
        <w:widowControl w:val="0"/>
        <w:jc w:val="both"/>
        <w:rPr>
          <w:rFonts w:ascii="GHEA Grapalat" w:hAnsi="GHEA Grapalat"/>
          <w:i/>
        </w:rPr>
      </w:pPr>
      <w:r w:rsidRPr="00E861BF">
        <w:rPr>
          <w:rFonts w:ascii="GHEA Grapalat" w:hAnsi="GHEA Grapalat"/>
          <w:i/>
        </w:rPr>
        <w:t>*</w:t>
      </w:r>
      <w:r w:rsidRPr="008842CE">
        <w:rPr>
          <w:rFonts w:ascii="GHEA Grapalat" w:hAnsi="GHEA Grapalat"/>
          <w:i/>
        </w:rPr>
        <w:t>.</w:t>
      </w:r>
    </w:p>
  </w:footnote>
  <w:footnote w:id="27">
    <w:p w14:paraId="350D0DA2" w14:textId="77777777" w:rsidR="00E12D09" w:rsidRPr="00E861BF" w:rsidRDefault="00E12D09" w:rsidP="00CC48D7">
      <w:pPr>
        <w:pStyle w:val="af2"/>
        <w:widowControl w:val="0"/>
        <w:jc w:val="both"/>
        <w:rPr>
          <w:rFonts w:ascii="GHEA Grapalat" w:hAnsi="GHEA Grapalat"/>
          <w:i/>
        </w:rPr>
      </w:pPr>
    </w:p>
  </w:footnote>
  <w:footnote w:id="28">
    <w:p w14:paraId="50D0C0D0" w14:textId="77777777" w:rsidR="00E12D09" w:rsidRPr="00E861BF" w:rsidRDefault="00E12D09" w:rsidP="008842CE">
      <w:pPr>
        <w:pStyle w:val="af2"/>
        <w:widowControl w:val="0"/>
        <w:jc w:val="both"/>
        <w:rPr>
          <w:rFonts w:ascii="GHEA Grapalat" w:hAnsi="GHEA Grapalat"/>
          <w:i/>
        </w:rPr>
      </w:pPr>
    </w:p>
  </w:footnote>
  <w:footnote w:id="29">
    <w:p w14:paraId="7381D7E8" w14:textId="77777777" w:rsidR="00E12D09" w:rsidRPr="008842CE" w:rsidRDefault="00E12D09" w:rsidP="008842CE">
      <w:pPr>
        <w:pStyle w:val="af2"/>
        <w:widowControl w:val="0"/>
        <w:jc w:val="both"/>
      </w:pPr>
    </w:p>
  </w:footnote>
  <w:footnote w:id="30">
    <w:p w14:paraId="5744D225" w14:textId="77777777" w:rsidR="00E12D09" w:rsidRPr="008842CE" w:rsidRDefault="00E12D09"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AEC"/>
    <w:rsid w:val="00023F8F"/>
    <w:rsid w:val="000241CA"/>
    <w:rsid w:val="000246E6"/>
    <w:rsid w:val="00024FA3"/>
    <w:rsid w:val="00025353"/>
    <w:rsid w:val="00025A85"/>
    <w:rsid w:val="00026351"/>
    <w:rsid w:val="00027166"/>
    <w:rsid w:val="0002741C"/>
    <w:rsid w:val="000275BF"/>
    <w:rsid w:val="0003011C"/>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381"/>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0B5"/>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77FD2"/>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5F7D"/>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8B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37A62"/>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6B5"/>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01F"/>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48"/>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411"/>
    <w:rsid w:val="003A0A31"/>
    <w:rsid w:val="003A145D"/>
    <w:rsid w:val="003A1EBB"/>
    <w:rsid w:val="003A2BE0"/>
    <w:rsid w:val="003A2D11"/>
    <w:rsid w:val="003A39AC"/>
    <w:rsid w:val="003A5049"/>
    <w:rsid w:val="003A5533"/>
    <w:rsid w:val="003A5C2A"/>
    <w:rsid w:val="003A62A4"/>
    <w:rsid w:val="003A645E"/>
    <w:rsid w:val="003A6791"/>
    <w:rsid w:val="003A734A"/>
    <w:rsid w:val="003B095D"/>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5C3"/>
    <w:rsid w:val="00421AEB"/>
    <w:rsid w:val="00422009"/>
    <w:rsid w:val="00422802"/>
    <w:rsid w:val="004250DA"/>
    <w:rsid w:val="00425BAB"/>
    <w:rsid w:val="004265CE"/>
    <w:rsid w:val="00427EAA"/>
    <w:rsid w:val="004300C2"/>
    <w:rsid w:val="00431998"/>
    <w:rsid w:val="004320F2"/>
    <w:rsid w:val="004349B6"/>
    <w:rsid w:val="00434D1C"/>
    <w:rsid w:val="0043558D"/>
    <w:rsid w:val="00435E88"/>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096"/>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4B30"/>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1AEE"/>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C7A62"/>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0D79"/>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3818"/>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3FA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354"/>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51"/>
    <w:rsid w:val="007C0479"/>
    <w:rsid w:val="007C081F"/>
    <w:rsid w:val="007C0837"/>
    <w:rsid w:val="007C13B3"/>
    <w:rsid w:val="007C15C5"/>
    <w:rsid w:val="007C1825"/>
    <w:rsid w:val="007C1D08"/>
    <w:rsid w:val="007C274E"/>
    <w:rsid w:val="007C2EE2"/>
    <w:rsid w:val="007C3D16"/>
    <w:rsid w:val="007C3DB9"/>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16C"/>
    <w:rsid w:val="00892B95"/>
    <w:rsid w:val="00893487"/>
    <w:rsid w:val="008937EA"/>
    <w:rsid w:val="00893F09"/>
    <w:rsid w:val="008945F1"/>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E77D5"/>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A6C"/>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2B45"/>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CD5"/>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4E06"/>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625"/>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4EB7"/>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32B9"/>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0C2"/>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A7294"/>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6"/>
    <w:rsid w:val="00BE4CFA"/>
    <w:rsid w:val="00BE5381"/>
    <w:rsid w:val="00BE54A9"/>
    <w:rsid w:val="00BE5525"/>
    <w:rsid w:val="00BE557F"/>
    <w:rsid w:val="00BE5F44"/>
    <w:rsid w:val="00BE60B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DB3"/>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473"/>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48D7"/>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71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91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07E16"/>
    <w:rsid w:val="00E10031"/>
    <w:rsid w:val="00E10BB7"/>
    <w:rsid w:val="00E11F5C"/>
    <w:rsid w:val="00E12D09"/>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110"/>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062"/>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766"/>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C71BC"/>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5859"/>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891ED1"/>
  <w15:docId w15:val="{97E5199B-6CB4-49D4-944E-4B20C7200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f4">
    <w:name w:val="Нет"/>
    <w:rsid w:val="00CC48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09518609">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071643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martbidcon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5A92F-2AA9-4592-A5D1-C3ED2AFAC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2054</TotalTime>
  <Pages>86</Pages>
  <Words>19501</Words>
  <Characters>111161</Characters>
  <Application>Microsoft Office Word</Application>
  <DocSecurity>0</DocSecurity>
  <Lines>926</Lines>
  <Paragraphs>260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130402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1253</cp:revision>
  <cp:lastPrinted>2018-02-16T07:12:00Z</cp:lastPrinted>
  <dcterms:created xsi:type="dcterms:W3CDTF">2019-10-28T07:04:00Z</dcterms:created>
  <dcterms:modified xsi:type="dcterms:W3CDTF">2025-03-19T10:24:00Z</dcterms:modified>
</cp:coreProperties>
</file>