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4C782" w14:textId="77777777" w:rsidR="00642EFE"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ОБЪЯВЛЕНИЕ</w:t>
      </w:r>
    </w:p>
    <w:p w14:paraId="0FE6A59D" w14:textId="77777777" w:rsidR="0075358A"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w:t>
      </w:r>
      <w:r w:rsidR="0075358A" w:rsidRPr="00976C2C">
        <w:rPr>
          <w:rFonts w:ascii="GHEA Grapalat" w:hAnsi="GHEA Grapalat"/>
          <w:i w:val="0"/>
          <w:sz w:val="22"/>
          <w:szCs w:val="22"/>
        </w:rPr>
        <w:t xml:space="preserve"> ЗАПРОСЕ КОТИРОВОК </w:t>
      </w:r>
    </w:p>
    <w:p w14:paraId="33D3AC7D" w14:textId="628E0803" w:rsidR="00976C2C" w:rsidRDefault="00A509BA" w:rsidP="003850C3">
      <w:pPr>
        <w:pStyle w:val="a3"/>
        <w:widowControl w:val="0"/>
        <w:spacing w:line="240" w:lineRule="auto"/>
        <w:ind w:firstLine="0"/>
        <w:jc w:val="center"/>
        <w:rPr>
          <w:rFonts w:ascii="GHEA Grapalat" w:hAnsi="GHEA Grapalat"/>
          <w:b/>
          <w:i w:val="0"/>
          <w:sz w:val="22"/>
          <w:szCs w:val="22"/>
        </w:rPr>
      </w:pPr>
      <w:r w:rsidRPr="00976C2C">
        <w:rPr>
          <w:rFonts w:ascii="GHEA Grapalat" w:hAnsi="GHEA Grapalat"/>
          <w:b/>
          <w:i w:val="0"/>
          <w:sz w:val="22"/>
          <w:szCs w:val="22"/>
        </w:rPr>
        <w:t>Настоящий текст объявления утвержден Решением Оценочной Комиссии от "</w:t>
      </w:r>
      <w:r w:rsidR="00DA0B32" w:rsidRPr="00DA0B32">
        <w:rPr>
          <w:rFonts w:ascii="GHEA Grapalat" w:hAnsi="GHEA Grapalat"/>
          <w:b/>
          <w:i w:val="0"/>
          <w:sz w:val="22"/>
          <w:szCs w:val="22"/>
        </w:rPr>
        <w:t>13</w:t>
      </w:r>
      <w:r w:rsidRPr="00976C2C">
        <w:rPr>
          <w:rFonts w:ascii="GHEA Grapalat" w:hAnsi="GHEA Grapalat"/>
          <w:b/>
          <w:i w:val="0"/>
          <w:sz w:val="22"/>
          <w:szCs w:val="22"/>
        </w:rPr>
        <w:t xml:space="preserve">" </w:t>
      </w:r>
      <w:r w:rsidR="00DA0B32" w:rsidRPr="00DA0B32">
        <w:rPr>
          <w:rFonts w:ascii="GHEA Grapalat" w:hAnsi="GHEA Grapalat"/>
          <w:b/>
          <w:i w:val="0"/>
          <w:sz w:val="22"/>
          <w:szCs w:val="22"/>
        </w:rPr>
        <w:t>01</w:t>
      </w:r>
      <w:r w:rsidR="00781CF8" w:rsidRPr="00976C2C">
        <w:rPr>
          <w:rFonts w:ascii="GHEA Grapalat" w:hAnsi="GHEA Grapalat"/>
          <w:b/>
          <w:i w:val="0"/>
          <w:sz w:val="22"/>
          <w:szCs w:val="22"/>
          <w:lang w:val="hy-AM"/>
        </w:rPr>
        <w:t xml:space="preserve">'' </w:t>
      </w:r>
      <w:r w:rsidR="00DA0B32">
        <w:rPr>
          <w:rFonts w:ascii="GHEA Grapalat" w:hAnsi="GHEA Grapalat"/>
          <w:b/>
          <w:i w:val="0"/>
          <w:sz w:val="22"/>
          <w:szCs w:val="22"/>
        </w:rPr>
        <w:t>2026</w:t>
      </w:r>
      <w:r w:rsidRPr="00976C2C">
        <w:rPr>
          <w:rFonts w:ascii="GHEA Grapalat" w:hAnsi="GHEA Grapalat"/>
          <w:b/>
          <w:i w:val="0"/>
          <w:sz w:val="22"/>
          <w:szCs w:val="22"/>
        </w:rPr>
        <w:t>” года "</w:t>
      </w:r>
      <w:r w:rsidR="003B3DE7">
        <w:rPr>
          <w:rFonts w:ascii="GHEA Grapalat" w:hAnsi="GHEA Grapalat"/>
          <w:b/>
          <w:i w:val="0"/>
          <w:sz w:val="22"/>
          <w:szCs w:val="22"/>
        </w:rPr>
        <w:t xml:space="preserve"> </w:t>
      </w:r>
      <w:proofErr w:type="gramStart"/>
      <w:r w:rsidR="003B3DE7">
        <w:rPr>
          <w:rFonts w:ascii="GHEA Grapalat" w:hAnsi="GHEA Grapalat"/>
          <w:b/>
          <w:i w:val="0"/>
          <w:sz w:val="22"/>
          <w:szCs w:val="22"/>
        </w:rPr>
        <w:t>2</w:t>
      </w:r>
      <w:r w:rsidR="003850C3" w:rsidRPr="00976C2C">
        <w:rPr>
          <w:rFonts w:ascii="GHEA Grapalat" w:hAnsi="GHEA Grapalat"/>
          <w:b/>
          <w:i w:val="0"/>
          <w:sz w:val="22"/>
          <w:szCs w:val="22"/>
        </w:rPr>
        <w:t xml:space="preserve"> </w:t>
      </w:r>
      <w:r w:rsidR="006C1B36" w:rsidRPr="00976C2C">
        <w:rPr>
          <w:rFonts w:ascii="GHEA Grapalat" w:hAnsi="GHEA Grapalat"/>
          <w:b/>
          <w:i w:val="0"/>
          <w:sz w:val="22"/>
          <w:szCs w:val="22"/>
        </w:rPr>
        <w:t xml:space="preserve"> </w:t>
      </w:r>
      <w:r w:rsidRPr="00976C2C">
        <w:rPr>
          <w:rFonts w:ascii="GHEA Grapalat" w:hAnsi="GHEA Grapalat"/>
          <w:b/>
          <w:i w:val="0"/>
          <w:sz w:val="22"/>
          <w:szCs w:val="22"/>
        </w:rPr>
        <w:t>решения</w:t>
      </w:r>
      <w:proofErr w:type="gramEnd"/>
      <w:r w:rsidRPr="00976C2C">
        <w:rPr>
          <w:rFonts w:ascii="GHEA Grapalat" w:hAnsi="GHEA Grapalat"/>
          <w:b/>
          <w:i w:val="0"/>
          <w:sz w:val="22"/>
          <w:szCs w:val="22"/>
        </w:rPr>
        <w:t xml:space="preserve">" Код процедуры </w:t>
      </w:r>
    </w:p>
    <w:p w14:paraId="00CDD2F1" w14:textId="77976A0C" w:rsidR="00D40583" w:rsidRPr="00976C2C" w:rsidRDefault="00D40583" w:rsidP="003850C3">
      <w:pPr>
        <w:pStyle w:val="a3"/>
        <w:widowControl w:val="0"/>
        <w:spacing w:line="240" w:lineRule="auto"/>
        <w:ind w:firstLine="0"/>
        <w:jc w:val="center"/>
        <w:rPr>
          <w:rFonts w:ascii="GHEA Grapalat" w:hAnsi="GHEA Grapalat"/>
          <w:b/>
          <w:i w:val="0"/>
          <w:sz w:val="22"/>
          <w:szCs w:val="22"/>
          <w:u w:val="single"/>
          <w:lang w:val="af-ZA"/>
        </w:rPr>
      </w:pPr>
      <w:r w:rsidRPr="00976C2C">
        <w:rPr>
          <w:rFonts w:ascii="GHEA Grapalat" w:hAnsi="GHEA Grapalat"/>
          <w:b/>
          <w:i w:val="0"/>
          <w:sz w:val="22"/>
          <w:szCs w:val="22"/>
          <w:lang w:val="hy-AM"/>
        </w:rPr>
        <w:t>«</w:t>
      </w:r>
      <w:r w:rsidR="003B3DE7">
        <w:rPr>
          <w:rFonts w:ascii="GHEA Grapalat" w:hAnsi="GHEA Grapalat"/>
          <w:b/>
          <w:i w:val="0"/>
          <w:sz w:val="22"/>
          <w:szCs w:val="22"/>
          <w:lang w:val="hy-AM"/>
        </w:rPr>
        <w:t>ՄՍԱԿ-ԳՀԱՊՁԲ-26/02</w:t>
      </w:r>
      <w:r w:rsidRPr="00976C2C">
        <w:rPr>
          <w:rFonts w:ascii="GHEA Grapalat" w:hAnsi="GHEA Grapalat"/>
          <w:b/>
          <w:i w:val="0"/>
          <w:sz w:val="22"/>
          <w:szCs w:val="22"/>
          <w:lang w:val="hy-AM"/>
        </w:rPr>
        <w:t xml:space="preserve">» </w:t>
      </w:r>
      <w:r w:rsidRPr="00976C2C">
        <w:rPr>
          <w:rFonts w:ascii="GHEA Grapalat" w:hAnsi="GHEA Grapalat"/>
          <w:b/>
          <w:i w:val="0"/>
          <w:sz w:val="22"/>
          <w:szCs w:val="22"/>
          <w:lang w:val="af-ZA"/>
        </w:rPr>
        <w:t xml:space="preserve"> </w:t>
      </w:r>
      <w:r w:rsidRPr="00976C2C">
        <w:rPr>
          <w:rFonts w:ascii="GHEA Grapalat" w:hAnsi="GHEA Grapalat"/>
          <w:b/>
          <w:i w:val="0"/>
          <w:sz w:val="22"/>
          <w:szCs w:val="22"/>
          <w:u w:val="single"/>
          <w:lang w:val="af-ZA"/>
        </w:rPr>
        <w:t xml:space="preserve">  </w:t>
      </w:r>
    </w:p>
    <w:p w14:paraId="39052A88" w14:textId="77777777" w:rsidR="00C955F8" w:rsidRDefault="00D40583" w:rsidP="00C955F8">
      <w:pPr>
        <w:pStyle w:val="a3"/>
        <w:widowControl w:val="0"/>
        <w:ind w:firstLine="0"/>
        <w:rPr>
          <w:rFonts w:ascii="GHEA Grapalat" w:hAnsi="GHEA Grapalat"/>
          <w:b/>
          <w:u w:val="single"/>
          <w:lang w:val="af-ZA"/>
        </w:rPr>
      </w:pPr>
      <w:r w:rsidRPr="00437197">
        <w:rPr>
          <w:rFonts w:ascii="GHEA Grapalat" w:hAnsi="GHEA Grapalat"/>
          <w:b/>
          <w:u w:val="single"/>
          <w:lang w:val="af-ZA"/>
        </w:rPr>
        <w:t xml:space="preserve">      </w:t>
      </w:r>
    </w:p>
    <w:p w14:paraId="643B10DF" w14:textId="2F7BBCC2" w:rsidR="00642EFE" w:rsidRPr="003512BB" w:rsidRDefault="00D40583" w:rsidP="00C955F8">
      <w:pPr>
        <w:pStyle w:val="a3"/>
        <w:widowControl w:val="0"/>
        <w:spacing w:line="240" w:lineRule="auto"/>
        <w:ind w:firstLine="0"/>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w:t>
      </w:r>
      <w:proofErr w:type="gramStart"/>
      <w:r w:rsidR="00D6359B" w:rsidRPr="003512BB">
        <w:rPr>
          <w:rFonts w:ascii="GHEA Grapalat" w:hAnsi="GHEA Grapalat"/>
          <w:i w:val="0"/>
          <w:sz w:val="22"/>
          <w:szCs w:val="22"/>
        </w:rPr>
        <w:t xml:space="preserve">ЗДРАВООХРАНЕНИЯ»  </w:t>
      </w:r>
      <w:r w:rsidR="00642EFE" w:rsidRPr="003512BB">
        <w:rPr>
          <w:rFonts w:ascii="GHEA Grapalat" w:hAnsi="GHEA Grapalat"/>
          <w:i w:val="0"/>
          <w:sz w:val="22"/>
          <w:szCs w:val="22"/>
        </w:rPr>
        <w:t>,</w:t>
      </w:r>
      <w:proofErr w:type="gramEnd"/>
      <w:r w:rsidR="00642EFE" w:rsidRPr="003512BB">
        <w:rPr>
          <w:rFonts w:ascii="GHEA Grapalat" w:hAnsi="GHEA Grapalat"/>
          <w:i w:val="0"/>
          <w:sz w:val="22"/>
          <w:szCs w:val="22"/>
        </w:rPr>
        <w:t xml:space="preserve">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236B2A43"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w:t>
      </w:r>
      <w:proofErr w:type="gramStart"/>
      <w:r w:rsidRPr="003512BB">
        <w:rPr>
          <w:rFonts w:ascii="GHEA Grapalat" w:hAnsi="GHEA Grapalat"/>
          <w:i w:val="0"/>
          <w:spacing w:val="6"/>
          <w:sz w:val="22"/>
          <w:szCs w:val="22"/>
        </w:rPr>
        <w:t xml:space="preserve">поставку </w:t>
      </w:r>
      <w:r w:rsidR="00B9512A" w:rsidRPr="003512BB">
        <w:rPr>
          <w:rFonts w:ascii="GHEA Grapalat" w:hAnsi="GHEA Grapalat"/>
          <w:i w:val="0"/>
          <w:spacing w:val="6"/>
          <w:sz w:val="22"/>
          <w:szCs w:val="22"/>
        </w:rPr>
        <w:t xml:space="preserve"> </w:t>
      </w:r>
      <w:r w:rsidR="00DA0B32">
        <w:rPr>
          <w:rFonts w:ascii="GHEA Grapalat" w:hAnsi="GHEA Grapalat"/>
          <w:i w:val="0"/>
          <w:spacing w:val="6"/>
          <w:sz w:val="22"/>
          <w:szCs w:val="22"/>
        </w:rPr>
        <w:t>лекарственные</w:t>
      </w:r>
      <w:proofErr w:type="gramEnd"/>
      <w:r w:rsidR="00DA0B32">
        <w:rPr>
          <w:rFonts w:ascii="GHEA Grapalat" w:hAnsi="GHEA Grapalat"/>
          <w:i w:val="0"/>
          <w:spacing w:val="6"/>
          <w:sz w:val="22"/>
          <w:szCs w:val="22"/>
        </w:rPr>
        <w:t xml:space="preserve"> средства, изделия медицинского назначения и химические вещества</w:t>
      </w:r>
      <w:r w:rsidR="00C955F8" w:rsidRPr="00C955F8">
        <w:rPr>
          <w:rFonts w:ascii="GHEA Grapalat" w:hAnsi="GHEA Grapalat"/>
          <w:spacing w:val="6"/>
          <w:sz w:val="22"/>
          <w:szCs w:val="22"/>
        </w:rPr>
        <w:t xml:space="preserve"> </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proofErr w:type="gramStart"/>
      <w:r w:rsidRPr="003512BB">
        <w:rPr>
          <w:rFonts w:ascii="GHEA Grapalat" w:hAnsi="GHEA Grapalat"/>
          <w:i w:val="0"/>
          <w:sz w:val="22"/>
          <w:szCs w:val="22"/>
        </w:rPr>
        <w:t>Условия</w:t>
      </w:r>
      <w:proofErr w:type="gramEnd"/>
      <w:r w:rsidRPr="003512BB">
        <w:rPr>
          <w:rFonts w:ascii="GHEA Grapalat" w:hAnsi="GHEA Grapalat"/>
          <w:i w:val="0"/>
          <w:sz w:val="22"/>
          <w:szCs w:val="22"/>
        </w:rPr>
        <w:t xml:space="preserve">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w:t>
      </w:r>
      <w:proofErr w:type="gramStart"/>
      <w:r w:rsidR="00677658" w:rsidRPr="003512BB">
        <w:rPr>
          <w:rFonts w:ascii="GHEA Grapalat" w:hAnsi="GHEA Grapalat"/>
          <w:i w:val="0"/>
          <w:sz w:val="22"/>
          <w:szCs w:val="22"/>
        </w:rPr>
        <w:t xml:space="preserve">в </w:t>
      </w:r>
      <w:r w:rsidRPr="003512BB">
        <w:rPr>
          <w:rFonts w:ascii="GHEA Grapalat" w:hAnsi="GHEA Grapalat"/>
          <w:i w:val="0"/>
          <w:sz w:val="22"/>
          <w:szCs w:val="22"/>
        </w:rPr>
        <w:t xml:space="preserve"> данной</w:t>
      </w:r>
      <w:proofErr w:type="gramEnd"/>
      <w:r w:rsidRPr="003512BB">
        <w:rPr>
          <w:rFonts w:ascii="GHEA Grapalat" w:hAnsi="GHEA Grapalat"/>
          <w:i w:val="0"/>
          <w:sz w:val="22"/>
          <w:szCs w:val="22"/>
        </w:rPr>
        <w:t xml:space="preserve">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532025B5"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2999205B"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1B746A">
        <w:rPr>
          <w:rFonts w:ascii="GHEA Grapalat" w:hAnsi="GHEA Grapalat"/>
          <w:i w:val="0"/>
          <w:sz w:val="22"/>
          <w:szCs w:val="22"/>
          <w:lang w:val="hy-AM"/>
        </w:rPr>
        <w:t>12:</w:t>
      </w:r>
      <w:proofErr w:type="gramStart"/>
      <w:r w:rsidR="001B746A">
        <w:rPr>
          <w:rFonts w:ascii="GHEA Grapalat" w:hAnsi="GHEA Grapalat"/>
          <w:i w:val="0"/>
          <w:sz w:val="22"/>
          <w:szCs w:val="22"/>
          <w:lang w:val="hy-AM"/>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7-го дня со дня опубликования настоящего </w:t>
      </w:r>
      <w:proofErr w:type="gramStart"/>
      <w:r w:rsidR="0033448D" w:rsidRPr="003512BB">
        <w:rPr>
          <w:rFonts w:ascii="GHEA Grapalat" w:hAnsi="GHEA Grapalat"/>
          <w:i w:val="0"/>
          <w:sz w:val="22"/>
          <w:szCs w:val="22"/>
        </w:rPr>
        <w:t>объявления.</w:t>
      </w:r>
      <w:r w:rsidRPr="003512BB">
        <w:rPr>
          <w:rFonts w:ascii="GHEA Grapalat" w:hAnsi="GHEA Grapalat"/>
          <w:i w:val="0"/>
          <w:sz w:val="22"/>
          <w:szCs w:val="22"/>
        </w:rPr>
        <w:t>.</w:t>
      </w:r>
      <w:proofErr w:type="gramEnd"/>
      <w:r w:rsidRPr="003512BB">
        <w:rPr>
          <w:rFonts w:ascii="GHEA Grapalat" w:hAnsi="GHEA Grapalat"/>
          <w:i w:val="0"/>
          <w:sz w:val="22"/>
          <w:szCs w:val="22"/>
        </w:rPr>
        <w:t xml:space="preserve"> Кроме армянского языка заявки могут быть поданы также на английском или русском языке.</w:t>
      </w:r>
    </w:p>
    <w:p w14:paraId="4979F66C" w14:textId="713EDBB6"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w:t>
      </w:r>
      <w:proofErr w:type="gramStart"/>
      <w:r w:rsidRPr="003512BB">
        <w:rPr>
          <w:rFonts w:ascii="GHEA Grapalat" w:hAnsi="GHEA Grapalat"/>
          <w:i w:val="0"/>
          <w:sz w:val="22"/>
          <w:szCs w:val="22"/>
        </w:rPr>
        <w:t xml:space="preserve">адресу </w:t>
      </w:r>
      <w:r w:rsidR="00D6359B" w:rsidRPr="003512BB">
        <w:rPr>
          <w:rFonts w:ascii="GHEA Grapalat" w:hAnsi="GHEA Grapalat"/>
          <w:i w:val="0"/>
          <w:sz w:val="22"/>
          <w:szCs w:val="22"/>
        </w:rPr>
        <w:t>,</w:t>
      </w:r>
      <w:proofErr w:type="gramEnd"/>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1B746A">
        <w:rPr>
          <w:rFonts w:ascii="GHEA Grapalat" w:hAnsi="GHEA Grapalat"/>
          <w:i w:val="0"/>
          <w:sz w:val="22"/>
          <w:szCs w:val="22"/>
        </w:rPr>
        <w:t>12:</w:t>
      </w:r>
      <w:proofErr w:type="gramStart"/>
      <w:r w:rsidR="001B746A">
        <w:rPr>
          <w:rFonts w:ascii="GHEA Grapalat" w:hAnsi="GHEA Grapalat"/>
          <w:i w:val="0"/>
          <w:sz w:val="22"/>
          <w:szCs w:val="22"/>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w:t>
      </w:r>
      <w:r w:rsidR="00DA0B32" w:rsidRPr="00DA0B32">
        <w:rPr>
          <w:rFonts w:ascii="GHEA Grapalat" w:hAnsi="GHEA Grapalat"/>
          <w:i w:val="0"/>
          <w:sz w:val="22"/>
          <w:szCs w:val="22"/>
        </w:rPr>
        <w:t>20</w:t>
      </w:r>
      <w:r w:rsidR="0033448D" w:rsidRPr="003512BB">
        <w:rPr>
          <w:rFonts w:ascii="GHEA Grapalat" w:hAnsi="GHEA Grapalat"/>
          <w:i w:val="0"/>
          <w:sz w:val="22"/>
          <w:szCs w:val="22"/>
        </w:rPr>
        <w:t>" "</w:t>
      </w:r>
      <w:r w:rsidR="003512BB" w:rsidRPr="003512BB">
        <w:rPr>
          <w:sz w:val="22"/>
          <w:szCs w:val="22"/>
        </w:rPr>
        <w:t xml:space="preserve"> </w:t>
      </w:r>
      <w:r w:rsidR="00DA0B32">
        <w:rPr>
          <w:rFonts w:ascii="GHEA Grapalat" w:hAnsi="GHEA Grapalat"/>
          <w:i w:val="0"/>
          <w:sz w:val="22"/>
          <w:szCs w:val="22"/>
        </w:rPr>
        <w:t>января</w:t>
      </w:r>
      <w:r w:rsidR="00B9512A" w:rsidRPr="003512BB">
        <w:rPr>
          <w:rFonts w:ascii="GHEA Grapalat" w:hAnsi="GHEA Grapalat"/>
          <w:i w:val="0"/>
          <w:sz w:val="22"/>
          <w:szCs w:val="22"/>
        </w:rPr>
        <w:t>" "</w:t>
      </w:r>
      <w:r w:rsidR="00DA0B32">
        <w:rPr>
          <w:rFonts w:ascii="GHEA Grapalat" w:hAnsi="GHEA Grapalat"/>
          <w:i w:val="0"/>
          <w:sz w:val="22"/>
          <w:szCs w:val="22"/>
        </w:rPr>
        <w:t>2026</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proofErr w:type="gramStart"/>
      <w:r w:rsidRPr="003512BB">
        <w:rPr>
          <w:rFonts w:ascii="GHEA Grapalat" w:hAnsi="GHEA Grapalat"/>
          <w:i w:val="0"/>
          <w:sz w:val="22"/>
          <w:szCs w:val="22"/>
          <w:lang w:val="hy-AM"/>
        </w:rPr>
        <w:t>093-455493</w:t>
      </w:r>
      <w:proofErr w:type="gramEnd"/>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proofErr w:type="gramStart"/>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proofErr w:type="gramEnd"/>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634E45C1"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3B3DE7">
        <w:rPr>
          <w:rFonts w:ascii="GHEA Grapalat" w:hAnsi="GHEA Grapalat"/>
          <w:sz w:val="20"/>
          <w:szCs w:val="20"/>
        </w:rPr>
        <w:t>ՄՍԱԿ-ԳՀԱՊՁԲ-26/02</w:t>
      </w:r>
      <w:r w:rsidRPr="003512BB">
        <w:rPr>
          <w:rFonts w:ascii="GHEA Grapalat" w:hAnsi="GHEA Grapalat"/>
          <w:sz w:val="20"/>
          <w:szCs w:val="20"/>
        </w:rPr>
        <w:t>»</w:t>
      </w:r>
    </w:p>
    <w:p w14:paraId="5B951727" w14:textId="707C0AC5"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w:t>
      </w:r>
      <w:r w:rsidR="003B3DE7">
        <w:rPr>
          <w:rFonts w:ascii="GHEA Grapalat" w:hAnsi="GHEA Grapalat"/>
          <w:sz w:val="20"/>
          <w:szCs w:val="20"/>
        </w:rPr>
        <w:t>2</w:t>
      </w:r>
      <w:r w:rsidRPr="003512BB">
        <w:rPr>
          <w:rFonts w:ascii="GHEA Grapalat" w:hAnsi="GHEA Grapalat"/>
          <w:sz w:val="20"/>
          <w:szCs w:val="20"/>
        </w:rPr>
        <w:t xml:space="preserve"> от </w:t>
      </w:r>
      <w:r w:rsidR="007F537C">
        <w:rPr>
          <w:rFonts w:ascii="GHEA Grapalat" w:hAnsi="GHEA Grapalat"/>
          <w:sz w:val="20"/>
          <w:szCs w:val="20"/>
        </w:rPr>
        <w:t>0</w:t>
      </w:r>
      <w:r w:rsidR="003B3DE7">
        <w:rPr>
          <w:rFonts w:ascii="GHEA Grapalat" w:hAnsi="GHEA Grapalat"/>
          <w:sz w:val="20"/>
          <w:szCs w:val="20"/>
        </w:rPr>
        <w:t>8</w:t>
      </w:r>
      <w:r w:rsidRPr="003512BB">
        <w:rPr>
          <w:rFonts w:ascii="GHEA Grapalat" w:hAnsi="GHEA Grapalat"/>
          <w:sz w:val="20"/>
          <w:szCs w:val="20"/>
        </w:rPr>
        <w:t>.</w:t>
      </w:r>
      <w:r w:rsidR="007F537C">
        <w:rPr>
          <w:rFonts w:ascii="GHEA Grapalat" w:hAnsi="GHEA Grapalat"/>
          <w:sz w:val="20"/>
          <w:szCs w:val="20"/>
        </w:rPr>
        <w:t>12</w:t>
      </w:r>
      <w:r w:rsidRPr="003512BB">
        <w:rPr>
          <w:rFonts w:ascii="GHEA Grapalat" w:hAnsi="GHEA Grapalat"/>
          <w:sz w:val="20"/>
          <w:szCs w:val="20"/>
        </w:rPr>
        <w:t>.</w:t>
      </w:r>
      <w:r w:rsidR="00DA0B32">
        <w:rPr>
          <w:rFonts w:ascii="GHEA Grapalat" w:hAnsi="GHEA Grapalat"/>
          <w:sz w:val="20"/>
          <w:szCs w:val="20"/>
        </w:rPr>
        <w:t>2026</w:t>
      </w:r>
      <w:r w:rsidRPr="003512BB">
        <w:rPr>
          <w:rFonts w:ascii="GHEA Grapalat" w:hAnsi="GHEA Grapalat"/>
          <w:sz w:val="20"/>
          <w:szCs w:val="20"/>
        </w:rPr>
        <w:t xml:space="preserve"> 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73B28D68"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DA0B32">
        <w:rPr>
          <w:rFonts w:ascii="GHEA Grapalat" w:hAnsi="GHEA Grapalat"/>
        </w:rPr>
        <w:t>ЛЕКАРСТВЕННЫЕ СРЕДСТВА, ИЗДЕЛИЯ МЕДИЦИНСКОГО НАЗНАЧЕНИЯ И ХИМИЧЕСКИЕ ВЕЩЕСТВА</w:t>
      </w:r>
      <w:r w:rsidR="00C955F8" w:rsidRPr="00437197">
        <w:rPr>
          <w:rFonts w:ascii="GHEA Grapalat" w:hAnsi="GHEA Grapalat"/>
        </w:rPr>
        <w:t xml:space="preserve">» </w:t>
      </w:r>
      <w:r w:rsidR="0033448D" w:rsidRPr="00437197">
        <w:rPr>
          <w:rFonts w:ascii="GHEA Grapalat" w:hAnsi="GHEA Grapalat"/>
        </w:rPr>
        <w:t xml:space="preserve">ДЛЯ </w:t>
      </w:r>
      <w:proofErr w:type="gramStart"/>
      <w:r w:rsidR="0033448D" w:rsidRPr="00437197">
        <w:rPr>
          <w:rFonts w:ascii="GHEA Grapalat" w:hAnsi="GHEA Grapalat"/>
        </w:rPr>
        <w:t xml:space="preserve">НУЖД </w:t>
      </w:r>
      <w:r w:rsidR="0009135A">
        <w:rPr>
          <w:rFonts w:ascii="GHEA Grapalat" w:hAnsi="GHEA Grapalat"/>
        </w:rPr>
        <w:t xml:space="preserve"> </w:t>
      </w:r>
      <w:r>
        <w:rPr>
          <w:rFonts w:ascii="GHEA Grapalat" w:hAnsi="GHEA Grapalat"/>
        </w:rPr>
        <w:t>ЗАО</w:t>
      </w:r>
      <w:proofErr w:type="gramEnd"/>
      <w:r>
        <w:rPr>
          <w:rFonts w:ascii="GHEA Grapalat" w:hAnsi="GHEA Grapalat"/>
        </w:rPr>
        <w:t xml:space="preserve">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6FEDE370" w14:textId="77777777" w:rsidR="00633BD5" w:rsidRPr="00437197" w:rsidRDefault="00633BD5" w:rsidP="003850C3">
      <w:pPr>
        <w:widowControl w:val="0"/>
        <w:jc w:val="center"/>
        <w:rPr>
          <w:rFonts w:ascii="GHEA Grapalat" w:hAnsi="GHEA Grapalat"/>
          <w:b/>
          <w:sz w:val="20"/>
          <w:szCs w:val="20"/>
        </w:rPr>
      </w:pPr>
      <w:r w:rsidRPr="00437197">
        <w:rPr>
          <w:rFonts w:ascii="GHEA Grapalat" w:hAnsi="GHEA Grapalat"/>
          <w:b/>
          <w:sz w:val="20"/>
          <w:szCs w:val="20"/>
        </w:rPr>
        <w:t>ДЛЯ НУЖД</w:t>
      </w:r>
    </w:p>
    <w:p w14:paraId="143B32A1" w14:textId="68748BB6" w:rsidR="00633BD5" w:rsidRPr="00437197" w:rsidRDefault="0009135A" w:rsidP="003850C3">
      <w:pPr>
        <w:widowControl w:val="0"/>
        <w:jc w:val="center"/>
        <w:rPr>
          <w:rFonts w:ascii="GHEA Grapalat" w:hAnsi="GHEA Grapalat"/>
          <w:b/>
          <w:lang w:val="hy-AM"/>
        </w:rPr>
      </w:pPr>
      <w:r>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Pr>
          <w:rFonts w:ascii="GHEA Grapalat" w:hAnsi="GHEA Grapalat"/>
          <w:b/>
          <w:lang w:val="hy-AM"/>
        </w:rPr>
        <w:t xml:space="preserve">  </w:t>
      </w:r>
    </w:p>
    <w:p w14:paraId="56F793FB" w14:textId="5C881ADE"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 xml:space="preserve">ПРИГЛАШЕНИЯ НА ЗАПРОС КАТИРОВОКС, </w:t>
      </w:r>
      <w:r w:rsidRPr="00437197">
        <w:rPr>
          <w:rFonts w:ascii="GHEA Grapalat" w:hAnsi="GHEA Grapalat"/>
          <w:b/>
          <w:sz w:val="20"/>
          <w:szCs w:val="20"/>
        </w:rPr>
        <w:br/>
        <w:t>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DA0B32">
        <w:rPr>
          <w:rFonts w:ascii="GHEA Grapalat" w:hAnsi="GHEA Grapalat"/>
          <w:b/>
          <w:sz w:val="20"/>
          <w:szCs w:val="20"/>
        </w:rPr>
        <w:t>ЛЕКАРСТВЕННЫЕ СРЕДСТВА, ИЗДЕЛИЯ МЕДИЦИНСКОГО НАЗНАЧЕНИЯ И ХИМИЧЕСКИЕ ВЕЩЕСТВА</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005C1BF7" w:rsidRPr="00437197">
        <w:rPr>
          <w:rFonts w:ascii="GHEA Grapalat" w:hAnsi="GHEA Grapalat"/>
        </w:rPr>
        <w:tab/>
      </w:r>
      <w:r w:rsidR="00543BAE" w:rsidRPr="007F537C">
        <w:rPr>
          <w:rFonts w:ascii="GHEA Grapalat" w:hAnsi="GHEA Grapalat"/>
          <w:sz w:val="20"/>
          <w:szCs w:val="20"/>
        </w:rPr>
        <w:t>Характеристика предмета закупки</w:t>
      </w:r>
      <w:r w:rsidRPr="007F537C">
        <w:rPr>
          <w:rFonts w:ascii="GHEA Grapalat" w:hAnsi="GHEA Grapalat"/>
          <w:sz w:val="20"/>
          <w:szCs w:val="20"/>
        </w:rPr>
        <w:t xml:space="preserve"> </w:t>
      </w:r>
    </w:p>
    <w:p w14:paraId="51D6B807"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005D191A" w:rsidRPr="007F537C">
        <w:rPr>
          <w:rFonts w:ascii="GHEA Grapalat" w:hAnsi="GHEA Grapalat"/>
          <w:sz w:val="20"/>
          <w:szCs w:val="20"/>
        </w:rPr>
        <w:tab/>
      </w:r>
      <w:r w:rsidRPr="007F537C">
        <w:rPr>
          <w:rFonts w:ascii="GHEA Grapalat" w:hAnsi="GHEA Grapalat"/>
          <w:sz w:val="20"/>
          <w:szCs w:val="20"/>
        </w:rPr>
        <w:t>Требования к праву участника на участие</w:t>
      </w:r>
      <w:r w:rsidR="00543BAE" w:rsidRPr="007F537C">
        <w:rPr>
          <w:rFonts w:ascii="GHEA Grapalat" w:hAnsi="GHEA Grapalat"/>
          <w:sz w:val="20"/>
          <w:szCs w:val="20"/>
        </w:rPr>
        <w:t xml:space="preserve"> и порядок их оценки</w:t>
      </w:r>
      <w:r w:rsidR="003D0E3C" w:rsidRPr="007F537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D191A" w:rsidRPr="007F537C">
        <w:rPr>
          <w:rFonts w:ascii="GHEA Grapalat" w:hAnsi="GHEA Grapalat"/>
          <w:sz w:val="20"/>
          <w:szCs w:val="20"/>
        </w:rPr>
        <w:tab/>
      </w:r>
      <w:r w:rsidRPr="007F537C">
        <w:rPr>
          <w:rFonts w:ascii="GHEA Grapalat" w:hAnsi="GHEA Grapalat"/>
          <w:sz w:val="20"/>
          <w:szCs w:val="20"/>
        </w:rPr>
        <w:t>Разъяснение приглашения и порядок вне</w:t>
      </w:r>
      <w:r w:rsidR="00543BAE" w:rsidRPr="007F537C">
        <w:rPr>
          <w:rFonts w:ascii="GHEA Grapalat" w:hAnsi="GHEA Grapalat"/>
          <w:sz w:val="20"/>
          <w:szCs w:val="20"/>
        </w:rPr>
        <w:t>сения изменения в приглашение</w:t>
      </w:r>
    </w:p>
    <w:p w14:paraId="10895275" w14:textId="77777777" w:rsidR="00087A30" w:rsidRPr="007F537C" w:rsidRDefault="00096865"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4.</w:t>
      </w:r>
      <w:r w:rsidR="005D191A" w:rsidRPr="007F537C">
        <w:rPr>
          <w:rFonts w:ascii="GHEA Grapalat" w:hAnsi="GHEA Grapalat"/>
          <w:sz w:val="20"/>
          <w:szCs w:val="20"/>
        </w:rPr>
        <w:tab/>
      </w:r>
      <w:r w:rsidRPr="007F537C">
        <w:rPr>
          <w:rFonts w:ascii="GHEA Grapalat" w:hAnsi="GHEA Grapalat"/>
          <w:sz w:val="20"/>
          <w:szCs w:val="20"/>
        </w:rPr>
        <w:t>Порядок подачи заявки</w:t>
      </w:r>
    </w:p>
    <w:p w14:paraId="7F2CFA36"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5.</w:t>
      </w:r>
      <w:r w:rsidRPr="007F537C">
        <w:rPr>
          <w:rFonts w:ascii="GHEA Grapalat" w:hAnsi="GHEA Grapalat"/>
          <w:sz w:val="20"/>
          <w:szCs w:val="20"/>
        </w:rPr>
        <w:tab/>
        <w:t>Ценовое предложение заявки</w:t>
      </w:r>
      <w:r w:rsidR="00087A30" w:rsidRPr="007F537C">
        <w:rPr>
          <w:rFonts w:ascii="GHEA Grapalat" w:hAnsi="GHEA Grapalat"/>
          <w:sz w:val="20"/>
          <w:szCs w:val="20"/>
        </w:rPr>
        <w:t xml:space="preserve"> </w:t>
      </w:r>
    </w:p>
    <w:p w14:paraId="7B87F428"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6.</w:t>
      </w:r>
      <w:r w:rsidR="005D191A" w:rsidRPr="007F537C">
        <w:rPr>
          <w:rFonts w:ascii="GHEA Grapalat" w:hAnsi="GHEA Grapalat"/>
          <w:sz w:val="20"/>
          <w:szCs w:val="20"/>
        </w:rPr>
        <w:tab/>
      </w:r>
      <w:r w:rsidRPr="007F537C">
        <w:rPr>
          <w:rFonts w:ascii="GHEA Grapalat" w:hAnsi="GHEA Grapalat"/>
          <w:sz w:val="20"/>
          <w:szCs w:val="20"/>
        </w:rPr>
        <w:t>Срок действия заявки, порядок внесения</w:t>
      </w:r>
      <w:r w:rsidR="005D191A" w:rsidRPr="007F537C">
        <w:rPr>
          <w:rFonts w:ascii="GHEA Grapalat" w:hAnsi="GHEA Grapalat"/>
          <w:sz w:val="20"/>
          <w:szCs w:val="20"/>
        </w:rPr>
        <w:t xml:space="preserve"> изменений в заявки и их отзыва</w:t>
      </w:r>
      <w:r w:rsidRPr="007F537C">
        <w:rPr>
          <w:rFonts w:ascii="GHEA Grapalat" w:hAnsi="GHEA Grapalat"/>
          <w:sz w:val="20"/>
          <w:szCs w:val="20"/>
        </w:rPr>
        <w:t xml:space="preserve"> </w:t>
      </w:r>
    </w:p>
    <w:p w14:paraId="29AE9D31" w14:textId="77777777" w:rsidR="00096865" w:rsidRPr="007F537C" w:rsidRDefault="00087A30"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8.</w:t>
      </w:r>
      <w:r w:rsidR="005D191A" w:rsidRPr="007F537C">
        <w:rPr>
          <w:rFonts w:ascii="GHEA Grapalat" w:hAnsi="GHEA Grapalat"/>
          <w:sz w:val="20"/>
          <w:szCs w:val="20"/>
        </w:rPr>
        <w:tab/>
      </w:r>
      <w:r w:rsidRPr="007F537C">
        <w:rPr>
          <w:rFonts w:ascii="GHEA Grapalat" w:hAnsi="GHEA Grapalat"/>
          <w:sz w:val="20"/>
          <w:szCs w:val="20"/>
        </w:rPr>
        <w:t>Вскрытие, оц</w:t>
      </w:r>
      <w:r w:rsidR="000B2CFA" w:rsidRPr="007F537C">
        <w:rPr>
          <w:rFonts w:ascii="GHEA Grapalat" w:hAnsi="GHEA Grapalat"/>
          <w:sz w:val="20"/>
          <w:szCs w:val="20"/>
        </w:rPr>
        <w:t>енка заявок и подведение итогов</w:t>
      </w:r>
    </w:p>
    <w:p w14:paraId="2AD1219E"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9.</w:t>
      </w:r>
      <w:r w:rsidR="005D191A" w:rsidRPr="007F537C">
        <w:rPr>
          <w:rFonts w:ascii="GHEA Grapalat" w:hAnsi="GHEA Grapalat"/>
          <w:sz w:val="20"/>
          <w:szCs w:val="20"/>
        </w:rPr>
        <w:tab/>
      </w:r>
      <w:r w:rsidRPr="007F537C">
        <w:rPr>
          <w:rFonts w:ascii="GHEA Grapalat" w:hAnsi="GHEA Grapalat"/>
          <w:sz w:val="20"/>
          <w:szCs w:val="20"/>
        </w:rPr>
        <w:t>Заключение догово</w:t>
      </w:r>
      <w:r w:rsidR="00543BAE" w:rsidRPr="007F537C">
        <w:rPr>
          <w:rFonts w:ascii="GHEA Grapalat" w:hAnsi="GHEA Grapalat"/>
          <w:sz w:val="20"/>
          <w:szCs w:val="20"/>
        </w:rPr>
        <w:t>ра</w:t>
      </w:r>
    </w:p>
    <w:p w14:paraId="34036272"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10.</w:t>
      </w:r>
      <w:r w:rsidR="005D191A" w:rsidRPr="007F537C">
        <w:rPr>
          <w:rFonts w:ascii="GHEA Grapalat" w:hAnsi="GHEA Grapalat"/>
          <w:sz w:val="20"/>
          <w:szCs w:val="20"/>
        </w:rPr>
        <w:tab/>
      </w:r>
      <w:r w:rsidR="003E1D9D" w:rsidRPr="007F537C">
        <w:rPr>
          <w:rFonts w:ascii="GHEA Grapalat" w:hAnsi="GHEA Grapalat"/>
          <w:sz w:val="20"/>
          <w:szCs w:val="20"/>
        </w:rPr>
        <w:t xml:space="preserve">Обеспечения </w:t>
      </w:r>
      <w:proofErr w:type="gramStart"/>
      <w:r w:rsidR="00174DAB" w:rsidRPr="007F537C">
        <w:rPr>
          <w:rFonts w:ascii="GHEA Grapalat" w:hAnsi="GHEA Grapalat"/>
          <w:sz w:val="20"/>
          <w:szCs w:val="20"/>
        </w:rPr>
        <w:t>квалификации  и</w:t>
      </w:r>
      <w:proofErr w:type="gramEnd"/>
      <w:r w:rsidR="00174DAB" w:rsidRPr="007F537C">
        <w:rPr>
          <w:rFonts w:ascii="GHEA Grapalat" w:hAnsi="GHEA Grapalat"/>
          <w:sz w:val="20"/>
          <w:szCs w:val="20"/>
        </w:rPr>
        <w:t xml:space="preserve"> </w:t>
      </w:r>
      <w:r w:rsidR="00543BAE" w:rsidRPr="007F537C">
        <w:rPr>
          <w:rFonts w:ascii="GHEA Grapalat" w:hAnsi="GHEA Grapalat"/>
          <w:sz w:val="20"/>
          <w:szCs w:val="20"/>
        </w:rPr>
        <w:t>договора</w:t>
      </w:r>
      <w:r w:rsidRPr="007F537C">
        <w:rPr>
          <w:rFonts w:ascii="GHEA Grapalat" w:hAnsi="GHEA Grapalat"/>
          <w:sz w:val="20"/>
          <w:szCs w:val="20"/>
        </w:rPr>
        <w:t xml:space="preserve"> </w:t>
      </w:r>
    </w:p>
    <w:p w14:paraId="00E4842A"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11.</w:t>
      </w:r>
      <w:r w:rsidR="005D191A" w:rsidRPr="007F537C">
        <w:rPr>
          <w:rFonts w:ascii="GHEA Grapalat" w:hAnsi="GHEA Grapalat"/>
          <w:sz w:val="20"/>
          <w:szCs w:val="20"/>
        </w:rPr>
        <w:tab/>
      </w:r>
      <w:r w:rsidRPr="007F537C">
        <w:rPr>
          <w:rFonts w:ascii="GHEA Grapalat" w:hAnsi="GHEA Grapalat"/>
          <w:sz w:val="20"/>
          <w:szCs w:val="20"/>
        </w:rPr>
        <w:t>Объяв</w:t>
      </w:r>
      <w:r w:rsidR="00543BAE" w:rsidRPr="007F537C">
        <w:rPr>
          <w:rFonts w:ascii="GHEA Grapalat" w:hAnsi="GHEA Grapalat"/>
          <w:sz w:val="20"/>
          <w:szCs w:val="20"/>
        </w:rPr>
        <w:t>ление процедуры несостоявшейся</w:t>
      </w:r>
      <w:r w:rsidRPr="007F537C">
        <w:rPr>
          <w:rFonts w:ascii="GHEA Grapalat" w:hAnsi="GHEA Grapalat"/>
          <w:sz w:val="20"/>
          <w:szCs w:val="20"/>
        </w:rPr>
        <w:t xml:space="preserve"> </w:t>
      </w:r>
    </w:p>
    <w:p w14:paraId="59AEDD14"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12.</w:t>
      </w:r>
      <w:r w:rsidR="005D191A" w:rsidRPr="007F537C">
        <w:rPr>
          <w:rFonts w:ascii="GHEA Grapalat" w:hAnsi="GHEA Grapalat"/>
          <w:sz w:val="20"/>
          <w:szCs w:val="20"/>
        </w:rPr>
        <w:tab/>
      </w:r>
      <w:r w:rsidRPr="007F537C">
        <w:rPr>
          <w:rFonts w:ascii="GHEA Grapalat" w:hAnsi="GHEA Grapalat"/>
          <w:sz w:val="20"/>
          <w:szCs w:val="20"/>
        </w:rPr>
        <w:t>Право участника и порядок обжалования им действий и (или) принятых решений</w:t>
      </w:r>
      <w:r w:rsidR="00543BAE" w:rsidRPr="007F537C">
        <w:rPr>
          <w:rFonts w:ascii="GHEA Grapalat" w:hAnsi="GHEA Grapalat"/>
          <w:sz w:val="20"/>
          <w:szCs w:val="20"/>
        </w:rPr>
        <w:t>, связанных с процессом закупки</w:t>
      </w:r>
    </w:p>
    <w:p w14:paraId="24642D59" w14:textId="77777777" w:rsidR="00520F57" w:rsidRPr="007F537C" w:rsidRDefault="00520F57" w:rsidP="003850C3">
      <w:pPr>
        <w:widowControl w:val="0"/>
        <w:jc w:val="center"/>
        <w:rPr>
          <w:rFonts w:ascii="GHEA Grapalat" w:hAnsi="GHEA Grapalat"/>
          <w:b/>
          <w:sz w:val="20"/>
          <w:szCs w:val="20"/>
        </w:rPr>
      </w:pPr>
    </w:p>
    <w:p w14:paraId="322C6F8C" w14:textId="77777777" w:rsidR="00520F57" w:rsidRPr="007F537C" w:rsidRDefault="00520F57" w:rsidP="003850C3">
      <w:pPr>
        <w:widowControl w:val="0"/>
        <w:jc w:val="center"/>
        <w:rPr>
          <w:rFonts w:ascii="GHEA Grapalat" w:hAnsi="GHEA Grapalat"/>
          <w:b/>
          <w:sz w:val="20"/>
          <w:szCs w:val="20"/>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proofErr w:type="gramStart"/>
      <w:r w:rsidRPr="00437197">
        <w:rPr>
          <w:rFonts w:ascii="GHEA Grapalat" w:hAnsi="GHEA Grapalat"/>
          <w:b/>
          <w:i w:val="0"/>
        </w:rPr>
        <w:t xml:space="preserve">НА </w:t>
      </w:r>
      <w:r w:rsidR="0075358A" w:rsidRPr="00437197">
        <w:rPr>
          <w:rFonts w:ascii="GHEA Grapalat" w:hAnsi="GHEA Grapalat"/>
          <w:b/>
          <w:i w:val="0"/>
        </w:rPr>
        <w:t>КОТИРОВОК</w:t>
      </w:r>
      <w:proofErr w:type="gramEnd"/>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Pr="00437197">
        <w:rPr>
          <w:rFonts w:ascii="GHEA Grapalat" w:hAnsi="GHEA Grapalat"/>
        </w:rPr>
        <w:tab/>
      </w:r>
      <w:r w:rsidRPr="007F537C">
        <w:rPr>
          <w:rFonts w:ascii="GHEA Grapalat" w:hAnsi="GHEA Grapalat"/>
          <w:sz w:val="20"/>
          <w:szCs w:val="20"/>
        </w:rPr>
        <w:t>Общ</w:t>
      </w:r>
      <w:r w:rsidR="00543BAE" w:rsidRPr="007F537C">
        <w:rPr>
          <w:rFonts w:ascii="GHEA Grapalat" w:hAnsi="GHEA Grapalat"/>
          <w:sz w:val="20"/>
          <w:szCs w:val="20"/>
        </w:rPr>
        <w:t>ие положения</w:t>
      </w:r>
    </w:p>
    <w:p w14:paraId="1AE83CE4"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Pr="007F537C">
        <w:rPr>
          <w:rFonts w:ascii="GHEA Grapalat" w:hAnsi="GHEA Grapalat"/>
          <w:sz w:val="20"/>
          <w:szCs w:val="20"/>
        </w:rPr>
        <w:tab/>
        <w:t>Заявка на процедуру</w:t>
      </w:r>
    </w:p>
    <w:p w14:paraId="5A74BCCF" w14:textId="77777777" w:rsidR="0061522D" w:rsidRPr="007F537C" w:rsidRDefault="00450C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43BAE" w:rsidRPr="007F537C">
        <w:rPr>
          <w:rFonts w:ascii="GHEA Grapalat" w:hAnsi="GHEA Grapalat"/>
          <w:sz w:val="20"/>
          <w:szCs w:val="20"/>
        </w:rPr>
        <w:t>.</w:t>
      </w:r>
      <w:r w:rsidR="00543BAE" w:rsidRPr="007F537C">
        <w:rPr>
          <w:rFonts w:ascii="GHEA Grapalat" w:hAnsi="GHEA Grapalat"/>
          <w:sz w:val="20"/>
          <w:szCs w:val="20"/>
        </w:rPr>
        <w:tab/>
        <w:t xml:space="preserve">Приложения </w:t>
      </w:r>
      <w:proofErr w:type="gramStart"/>
      <w:r w:rsidR="00543BAE" w:rsidRPr="007F537C">
        <w:rPr>
          <w:rFonts w:ascii="GHEA Grapalat" w:hAnsi="GHEA Grapalat"/>
          <w:sz w:val="20"/>
          <w:szCs w:val="20"/>
        </w:rPr>
        <w:t>№ 1-</w:t>
      </w:r>
      <w:r w:rsidR="003529EA" w:rsidRPr="007F537C">
        <w:rPr>
          <w:rFonts w:ascii="GHEA Grapalat" w:hAnsi="GHEA Grapalat"/>
          <w:sz w:val="20"/>
          <w:szCs w:val="20"/>
        </w:rPr>
        <w:t>6</w:t>
      </w:r>
      <w:proofErr w:type="gramEnd"/>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6CF212EB" w:rsidR="00096865" w:rsidRPr="007F537C" w:rsidRDefault="00E17B7F" w:rsidP="003850C3">
      <w:pPr>
        <w:widowControl w:val="0"/>
        <w:ind w:hanging="567"/>
        <w:jc w:val="both"/>
        <w:rPr>
          <w:rFonts w:ascii="GHEA Grapalat" w:hAnsi="GHEA Grapalat"/>
          <w:spacing w:val="-6"/>
          <w:sz w:val="20"/>
          <w:szCs w:val="20"/>
        </w:rPr>
      </w:pPr>
      <w:r w:rsidRPr="007F537C">
        <w:rPr>
          <w:rFonts w:ascii="GHEA Grapalat" w:hAnsi="GHEA Grapalat"/>
          <w:spacing w:val="-6"/>
          <w:sz w:val="20"/>
          <w:szCs w:val="20"/>
        </w:rPr>
        <w:lastRenderedPageBreak/>
        <w:t xml:space="preserve">               </w:t>
      </w:r>
      <w:r w:rsidR="00096865" w:rsidRPr="007F537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7F537C">
        <w:rPr>
          <w:rFonts w:ascii="GHEA Grapalat" w:hAnsi="GHEA Grapalat" w:cstheme="minorHAnsi"/>
          <w:sz w:val="20"/>
          <w:szCs w:val="20"/>
          <w:lang w:val="hy-AM"/>
        </w:rPr>
        <w:t>«</w:t>
      </w:r>
      <w:r w:rsidR="003B3DE7">
        <w:rPr>
          <w:rFonts w:ascii="GHEA Grapalat" w:hAnsi="GHEA Grapalat" w:cstheme="minorHAnsi"/>
          <w:sz w:val="20"/>
          <w:szCs w:val="20"/>
        </w:rPr>
        <w:t>ՄՍԱԿ-ԳՀԱՊՁԲ-26/02</w:t>
      </w:r>
      <w:r w:rsidR="00D40583" w:rsidRPr="007F537C">
        <w:rPr>
          <w:rFonts w:ascii="GHEA Grapalat" w:hAnsi="GHEA Grapalat" w:cstheme="minorHAnsi"/>
          <w:sz w:val="20"/>
          <w:szCs w:val="20"/>
        </w:rPr>
        <w:t xml:space="preserve">» </w:t>
      </w:r>
      <w:r w:rsidR="00F02464" w:rsidRPr="007F537C">
        <w:rPr>
          <w:rFonts w:ascii="GHEA Grapalat" w:hAnsi="GHEA Grapalat" w:cstheme="minorHAnsi"/>
          <w:i/>
          <w:sz w:val="20"/>
          <w:szCs w:val="20"/>
        </w:rPr>
        <w:t>-1</w:t>
      </w:r>
      <w:r w:rsidR="00096865" w:rsidRPr="007F537C">
        <w:rPr>
          <w:rFonts w:ascii="GHEA Grapalat" w:hAnsi="GHEA Grapalat"/>
          <w:spacing w:val="-6"/>
          <w:sz w:val="20"/>
          <w:szCs w:val="20"/>
        </w:rPr>
        <w:t>(далее — процедура).</w:t>
      </w:r>
    </w:p>
    <w:p w14:paraId="746CE134"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F537C">
        <w:rPr>
          <w:rFonts w:ascii="Calibri" w:hAnsi="Calibri" w:cs="Calibri"/>
          <w:sz w:val="20"/>
          <w:szCs w:val="20"/>
          <w:lang w:val="en-US"/>
        </w:rPr>
        <w:t> </w:t>
      </w:r>
      <w:r w:rsidRPr="007F537C">
        <w:rPr>
          <w:rFonts w:ascii="GHEA Grapalat" w:hAnsi="GHEA Grapalat"/>
          <w:sz w:val="20"/>
          <w:szCs w:val="20"/>
        </w:rPr>
        <w:t>4</w:t>
      </w:r>
      <w:r w:rsidR="006D2DF7" w:rsidRPr="007F537C">
        <w:rPr>
          <w:rFonts w:ascii="Calibri" w:hAnsi="Calibri" w:cs="Calibri"/>
          <w:sz w:val="20"/>
          <w:szCs w:val="20"/>
          <w:lang w:val="en-US"/>
        </w:rPr>
        <w:t> </w:t>
      </w:r>
      <w:r w:rsidRPr="007F537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7F537C" w:rsidRDefault="00096865" w:rsidP="003850C3">
      <w:pPr>
        <w:widowControl w:val="0"/>
        <w:ind w:firstLine="567"/>
        <w:jc w:val="both"/>
        <w:rPr>
          <w:rFonts w:ascii="GHEA Grapalat" w:hAnsi="GHEA Grapalat" w:cs="Times Armenian"/>
          <w:sz w:val="20"/>
          <w:szCs w:val="20"/>
        </w:rPr>
      </w:pPr>
      <w:r w:rsidRPr="007F537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7F537C" w:rsidRDefault="00A81DD5" w:rsidP="0009135A">
      <w:pPr>
        <w:pStyle w:val="3"/>
        <w:shd w:val="clear" w:color="auto" w:fill="FFFFFF"/>
        <w:spacing w:line="300" w:lineRule="atLeast"/>
        <w:jc w:val="left"/>
        <w:rPr>
          <w:rFonts w:ascii="Helvetica" w:hAnsi="Helvetica"/>
          <w:color w:val="5F6368"/>
        </w:rPr>
      </w:pPr>
      <w:r w:rsidRPr="007F537C">
        <w:rPr>
          <w:rFonts w:ascii="GHEA Grapalat" w:hAnsi="GHEA Grapalat"/>
        </w:rPr>
        <w:t xml:space="preserve">Адрес электронной почты секретаря оценочной комиссии </w:t>
      </w:r>
      <w:r w:rsidR="0009135A" w:rsidRPr="007F537C">
        <w:rPr>
          <w:rFonts w:ascii="GHEA Grapalat" w:hAnsi="GHEA Grapalat"/>
          <w:b/>
          <w:bCs/>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7D5F8D56" w:rsidR="00096865" w:rsidRPr="007F537C" w:rsidRDefault="00845AA5" w:rsidP="00B1127A">
      <w:pPr>
        <w:pStyle w:val="aa"/>
        <w:widowControl w:val="0"/>
        <w:spacing w:after="0"/>
        <w:ind w:right="-7"/>
        <w:jc w:val="both"/>
        <w:rPr>
          <w:rFonts w:ascii="GHEA Grapalat" w:hAnsi="GHEA Grapalat"/>
          <w:sz w:val="20"/>
          <w:szCs w:val="20"/>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7F537C">
        <w:rPr>
          <w:rFonts w:ascii="GHEA Grapalat" w:hAnsi="GHEA Grapalat"/>
          <w:sz w:val="20"/>
          <w:szCs w:val="20"/>
        </w:rPr>
        <w:t>Предметом закупки является приобретение "</w:t>
      </w:r>
      <w:r w:rsidR="00DA0B32">
        <w:rPr>
          <w:rFonts w:ascii="GHEA Grapalat" w:hAnsi="GHEA Grapalat"/>
          <w:spacing w:val="6"/>
          <w:sz w:val="20"/>
          <w:szCs w:val="20"/>
        </w:rPr>
        <w:t>лекарственные средства, изделия медицинского назначения и химические вещества</w:t>
      </w:r>
      <w:r w:rsidR="009A7BBD" w:rsidRPr="007F537C">
        <w:rPr>
          <w:rFonts w:ascii="GHEA Grapalat" w:hAnsi="GHEA Grapalat"/>
          <w:spacing w:val="6"/>
          <w:sz w:val="20"/>
          <w:szCs w:val="20"/>
          <w:lang w:val="hy-AM"/>
        </w:rPr>
        <w:t>''</w:t>
      </w:r>
      <w:r w:rsidR="00C955F8" w:rsidRPr="007F537C">
        <w:rPr>
          <w:rFonts w:ascii="GHEA Grapalat" w:hAnsi="GHEA Grapalat"/>
          <w:spacing w:val="6"/>
          <w:sz w:val="20"/>
          <w:szCs w:val="20"/>
        </w:rPr>
        <w:t xml:space="preserve"> </w:t>
      </w:r>
      <w:r w:rsidRPr="007F537C">
        <w:rPr>
          <w:rFonts w:ascii="GHEA Grapalat" w:hAnsi="GHEA Grapalat"/>
          <w:sz w:val="20"/>
          <w:szCs w:val="20"/>
        </w:rPr>
        <w:t xml:space="preserve">(далее — также товар) для нужд </w:t>
      </w:r>
      <w:r w:rsidR="00D6359B" w:rsidRPr="007F537C">
        <w:rPr>
          <w:rFonts w:ascii="GHEA Grapalat" w:hAnsi="GHEA Grapalat"/>
          <w:sz w:val="20"/>
          <w:szCs w:val="20"/>
        </w:rPr>
        <w:t>ЗАО «МАЛАТИЯ-СЕБАСТИЯ ЦЕНТР ЗДРАВООХРАНЕНИЯ»</w:t>
      </w:r>
      <w:r w:rsidR="00781CF8" w:rsidRPr="007F537C">
        <w:rPr>
          <w:rFonts w:ascii="GHEA Grapalat" w:hAnsi="GHEA Grapalat"/>
          <w:sz w:val="20"/>
          <w:szCs w:val="20"/>
          <w:lang w:val="hy-AM"/>
        </w:rPr>
        <w:t xml:space="preserve"> </w:t>
      </w:r>
      <w:proofErr w:type="spellStart"/>
      <w:r w:rsidRPr="007F537C">
        <w:rPr>
          <w:rFonts w:ascii="GHEA Grapalat" w:hAnsi="GHEA Grapalat"/>
          <w:sz w:val="20"/>
          <w:szCs w:val="20"/>
        </w:rPr>
        <w:t>котор</w:t>
      </w:r>
      <w:proofErr w:type="spellEnd"/>
      <w:r w:rsidR="00781CF8" w:rsidRPr="007F537C">
        <w:rPr>
          <w:rFonts w:ascii="GHEA Grapalat" w:hAnsi="GHEA Grapalat"/>
          <w:sz w:val="20"/>
          <w:szCs w:val="20"/>
          <w:lang w:val="hy-AM"/>
        </w:rPr>
        <w:t>օ</w:t>
      </w:r>
      <w:r w:rsidRPr="007F537C">
        <w:rPr>
          <w:rFonts w:ascii="GHEA Grapalat" w:hAnsi="GHEA Grapalat"/>
          <w:sz w:val="20"/>
          <w:szCs w:val="20"/>
        </w:rPr>
        <w:t>е сгруппирован</w:t>
      </w:r>
      <w:r w:rsidR="00781CF8" w:rsidRPr="007F537C">
        <w:rPr>
          <w:rFonts w:ascii="GHEA Grapalat" w:hAnsi="GHEA Grapalat"/>
          <w:sz w:val="20"/>
          <w:szCs w:val="20"/>
        </w:rPr>
        <w:t>а</w:t>
      </w:r>
      <w:r w:rsidRPr="007F537C">
        <w:rPr>
          <w:rFonts w:ascii="GHEA Grapalat" w:hAnsi="GHEA Grapalat"/>
          <w:sz w:val="20"/>
          <w:szCs w:val="20"/>
        </w:rPr>
        <w:t xml:space="preserve"> </w:t>
      </w:r>
      <w:r w:rsidR="003512BB" w:rsidRPr="007F537C">
        <w:rPr>
          <w:rFonts w:ascii="GHEA Grapalat" w:hAnsi="GHEA Grapalat"/>
          <w:sz w:val="20"/>
          <w:szCs w:val="20"/>
        </w:rPr>
        <w:t>в лотам</w:t>
      </w:r>
      <w:r w:rsidRPr="007F537C">
        <w:rPr>
          <w:rFonts w:ascii="GHEA Grapalat" w:hAnsi="GHEA Grapalat"/>
          <w:sz w:val="20"/>
          <w:szCs w:val="20"/>
        </w:rPr>
        <w:t xml:space="preserve"> "</w:t>
      </w:r>
      <w:r w:rsidR="00DA0B32">
        <w:rPr>
          <w:rFonts w:ascii="GHEA Grapalat" w:hAnsi="GHEA Grapalat"/>
          <w:sz w:val="20"/>
          <w:szCs w:val="20"/>
          <w:lang w:val="hy-AM"/>
        </w:rPr>
        <w:t>88</w:t>
      </w:r>
      <w:r w:rsidRPr="007F537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7F537C" w14:paraId="4FE9DFC1" w14:textId="77777777" w:rsidTr="00B1127A">
        <w:trPr>
          <w:jc w:val="center"/>
        </w:trPr>
        <w:tc>
          <w:tcPr>
            <w:tcW w:w="2776" w:type="dxa"/>
            <w:gridSpan w:val="2"/>
            <w:vAlign w:val="center"/>
          </w:tcPr>
          <w:p w14:paraId="12E2AEC8"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Лотов</w:t>
            </w:r>
          </w:p>
        </w:tc>
        <w:tc>
          <w:tcPr>
            <w:tcW w:w="6458" w:type="dxa"/>
            <w:vMerge w:val="restart"/>
            <w:vAlign w:val="center"/>
          </w:tcPr>
          <w:p w14:paraId="1D57E49B"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Наименование лота</w:t>
            </w:r>
          </w:p>
        </w:tc>
      </w:tr>
      <w:tr w:rsidR="00AD432A" w:rsidRPr="007F537C" w14:paraId="3C13E665" w14:textId="77777777" w:rsidTr="0009135A">
        <w:trPr>
          <w:trHeight w:val="563"/>
          <w:jc w:val="center"/>
        </w:trPr>
        <w:tc>
          <w:tcPr>
            <w:tcW w:w="982" w:type="dxa"/>
            <w:vAlign w:val="center"/>
          </w:tcPr>
          <w:p w14:paraId="5A39D9F6" w14:textId="77777777" w:rsidR="00AD432A" w:rsidRPr="007F537C" w:rsidRDefault="00AD432A" w:rsidP="00B1127A">
            <w:pPr>
              <w:pStyle w:val="23"/>
              <w:widowControl w:val="0"/>
              <w:spacing w:line="240" w:lineRule="auto"/>
              <w:ind w:firstLine="0"/>
              <w:jc w:val="center"/>
              <w:rPr>
                <w:rFonts w:ascii="GHEA Grapalat" w:hAnsi="GHEA Grapalat"/>
              </w:rPr>
            </w:pPr>
            <w:r w:rsidRPr="007F537C">
              <w:rPr>
                <w:rFonts w:ascii="GHEA Grapalat" w:hAnsi="GHEA Grapalat"/>
                <w:b/>
                <w:i/>
              </w:rPr>
              <w:t>Номера</w:t>
            </w:r>
          </w:p>
        </w:tc>
        <w:tc>
          <w:tcPr>
            <w:tcW w:w="1794" w:type="dxa"/>
            <w:vAlign w:val="center"/>
          </w:tcPr>
          <w:p w14:paraId="786B8CF4" w14:textId="77777777" w:rsidR="00AD432A" w:rsidRPr="007F537C" w:rsidRDefault="00C53648" w:rsidP="00B1127A">
            <w:pPr>
              <w:pStyle w:val="23"/>
              <w:widowControl w:val="0"/>
              <w:spacing w:line="240" w:lineRule="auto"/>
              <w:ind w:firstLine="0"/>
              <w:jc w:val="center"/>
              <w:rPr>
                <w:rFonts w:ascii="GHEA Grapalat" w:hAnsi="GHEA Grapalat"/>
                <w:b/>
                <w:i/>
              </w:rPr>
            </w:pPr>
            <w:r w:rsidRPr="007F537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7F537C" w:rsidRDefault="00AD432A" w:rsidP="00B1127A">
            <w:pPr>
              <w:pStyle w:val="23"/>
              <w:widowControl w:val="0"/>
              <w:spacing w:line="240" w:lineRule="auto"/>
              <w:ind w:firstLine="0"/>
              <w:jc w:val="center"/>
              <w:rPr>
                <w:rFonts w:ascii="GHEA Grapalat" w:hAnsi="GHEA Grapalat"/>
                <w:b/>
                <w:i/>
              </w:rPr>
            </w:pPr>
          </w:p>
        </w:tc>
      </w:tr>
      <w:tr w:rsidR="00A633FB" w:rsidRPr="007F537C" w14:paraId="32974AF8" w14:textId="77777777" w:rsidTr="00B96460">
        <w:trPr>
          <w:trHeight w:val="87"/>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708D6565" w:rsidR="00A633FB" w:rsidRPr="007F537C" w:rsidRDefault="00A633FB" w:rsidP="00A633FB">
            <w:pPr>
              <w:pStyle w:val="aa"/>
              <w:widowControl w:val="0"/>
              <w:spacing w:after="0"/>
              <w:ind w:right="-7"/>
              <w:jc w:val="center"/>
              <w:rPr>
                <w:rFonts w:ascii="GHEA Grapalat" w:hAnsi="GHEA Grapalat"/>
                <w:sz w:val="20"/>
                <w:szCs w:val="20"/>
                <w:lang w:val="hy-AM"/>
              </w:rPr>
            </w:pPr>
            <w:r w:rsidRPr="00C7542E">
              <w:rPr>
                <w:rFonts w:ascii="GHEA Grapalat" w:hAnsi="GHEA Grapalat" w:cs="Calibri"/>
                <w:sz w:val="20"/>
                <w:szCs w:val="20"/>
              </w:rPr>
              <w:t>1</w:t>
            </w:r>
          </w:p>
        </w:tc>
        <w:tc>
          <w:tcPr>
            <w:tcW w:w="1794" w:type="dxa"/>
            <w:tcBorders>
              <w:top w:val="single" w:sz="4" w:space="0" w:color="auto"/>
              <w:left w:val="single" w:sz="4" w:space="0" w:color="auto"/>
              <w:bottom w:val="single" w:sz="4" w:space="0" w:color="auto"/>
              <w:right w:val="single" w:sz="4" w:space="0" w:color="auto"/>
            </w:tcBorders>
            <w:vAlign w:val="center"/>
          </w:tcPr>
          <w:p w14:paraId="10F382A9" w14:textId="61410BB9" w:rsidR="00A633FB" w:rsidRPr="007F537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54 954,00</w:t>
            </w:r>
          </w:p>
        </w:tc>
        <w:tc>
          <w:tcPr>
            <w:tcW w:w="6458" w:type="dxa"/>
            <w:shd w:val="clear" w:color="000000" w:fill="FFFFFF"/>
          </w:tcPr>
          <w:p w14:paraId="68E84B22" w14:textId="1C5F59AF" w:rsidR="00A633FB" w:rsidRPr="00F3701A" w:rsidRDefault="00A633FB" w:rsidP="00A633FB">
            <w:pPr>
              <w:pStyle w:val="aa"/>
              <w:widowControl w:val="0"/>
              <w:spacing w:after="0"/>
              <w:ind w:right="-7"/>
              <w:jc w:val="both"/>
              <w:rPr>
                <w:rFonts w:ascii="GHEA Grapalat" w:hAnsi="GHEA Grapalat"/>
                <w:sz w:val="20"/>
                <w:szCs w:val="20"/>
                <w:lang w:val="hy-AM"/>
              </w:rPr>
            </w:pPr>
            <w:proofErr w:type="spellStart"/>
            <w:r w:rsidRPr="00F3701A">
              <w:rPr>
                <w:rFonts w:ascii="GHEA Grapalat" w:hAnsi="GHEA Grapalat" w:cs="Sylfaen"/>
                <w:sz w:val="20"/>
                <w:szCs w:val="20"/>
              </w:rPr>
              <w:t>Т</w:t>
            </w:r>
            <w:r w:rsidRPr="00F3701A">
              <w:rPr>
                <w:rFonts w:ascii="GHEA Grapalat" w:hAnsi="GHEA Grapalat"/>
                <w:sz w:val="20"/>
                <w:szCs w:val="20"/>
              </w:rPr>
              <w:t>етракаин</w:t>
            </w:r>
            <w:proofErr w:type="spellEnd"/>
            <w:r w:rsidRPr="00F3701A">
              <w:rPr>
                <w:rFonts w:ascii="GHEA Grapalat" w:hAnsi="GHEA Grapalat"/>
                <w:sz w:val="20"/>
                <w:szCs w:val="20"/>
              </w:rPr>
              <w:t>, глазные капли 1%</w:t>
            </w:r>
          </w:p>
        </w:tc>
      </w:tr>
      <w:tr w:rsidR="00A633FB" w:rsidRPr="00437197" w14:paraId="46507D33"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71A3B" w14:textId="3FD200E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w:t>
            </w:r>
          </w:p>
        </w:tc>
        <w:tc>
          <w:tcPr>
            <w:tcW w:w="1794" w:type="dxa"/>
            <w:tcBorders>
              <w:top w:val="single" w:sz="4" w:space="0" w:color="auto"/>
              <w:left w:val="single" w:sz="4" w:space="0" w:color="auto"/>
              <w:bottom w:val="single" w:sz="4" w:space="0" w:color="auto"/>
              <w:right w:val="single" w:sz="4" w:space="0" w:color="auto"/>
            </w:tcBorders>
            <w:vAlign w:val="center"/>
          </w:tcPr>
          <w:p w14:paraId="2F560D18" w14:textId="176B94BF"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204 771,91</w:t>
            </w:r>
          </w:p>
        </w:tc>
        <w:tc>
          <w:tcPr>
            <w:tcW w:w="6458" w:type="dxa"/>
            <w:shd w:val="clear" w:color="000000" w:fill="FFFFFF"/>
          </w:tcPr>
          <w:p w14:paraId="13412C63" w14:textId="281621C0"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Циклопентолат</w:t>
            </w:r>
            <w:proofErr w:type="spellEnd"/>
            <w:r w:rsidRPr="00F3701A">
              <w:rPr>
                <w:rFonts w:ascii="GHEA Grapalat" w:hAnsi="GHEA Grapalat"/>
                <w:sz w:val="20"/>
                <w:szCs w:val="20"/>
              </w:rPr>
              <w:t>, глазные капли 10 мг/мл, 5 мл</w:t>
            </w:r>
          </w:p>
        </w:tc>
      </w:tr>
      <w:tr w:rsidR="00A633FB" w:rsidRPr="00437197" w14:paraId="3F0E434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8827B0" w14:textId="13F57F0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w:t>
            </w:r>
          </w:p>
        </w:tc>
        <w:tc>
          <w:tcPr>
            <w:tcW w:w="1794" w:type="dxa"/>
            <w:tcBorders>
              <w:top w:val="single" w:sz="4" w:space="0" w:color="auto"/>
              <w:left w:val="single" w:sz="4" w:space="0" w:color="auto"/>
              <w:bottom w:val="single" w:sz="4" w:space="0" w:color="auto"/>
              <w:right w:val="single" w:sz="4" w:space="0" w:color="auto"/>
            </w:tcBorders>
            <w:vAlign w:val="center"/>
          </w:tcPr>
          <w:p w14:paraId="70675E8E" w14:textId="15362361"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9 000,00</w:t>
            </w:r>
          </w:p>
        </w:tc>
        <w:tc>
          <w:tcPr>
            <w:tcW w:w="6458" w:type="dxa"/>
            <w:shd w:val="clear" w:color="000000" w:fill="FFFFFF"/>
          </w:tcPr>
          <w:p w14:paraId="48A362B3" w14:textId="7419926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Водный раствор аммиака 10%, 30 мл</w:t>
            </w:r>
          </w:p>
        </w:tc>
      </w:tr>
      <w:tr w:rsidR="00A633FB" w:rsidRPr="00437197" w14:paraId="7ABF3E9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1BFA33" w14:textId="2B70BF0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w:t>
            </w:r>
          </w:p>
        </w:tc>
        <w:tc>
          <w:tcPr>
            <w:tcW w:w="1794" w:type="dxa"/>
            <w:tcBorders>
              <w:top w:val="single" w:sz="4" w:space="0" w:color="auto"/>
              <w:left w:val="single" w:sz="4" w:space="0" w:color="auto"/>
              <w:bottom w:val="single" w:sz="4" w:space="0" w:color="auto"/>
              <w:right w:val="single" w:sz="4" w:space="0" w:color="auto"/>
            </w:tcBorders>
            <w:vAlign w:val="center"/>
          </w:tcPr>
          <w:p w14:paraId="065A1E65" w14:textId="58F7F85C"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3 192 000,00</w:t>
            </w:r>
          </w:p>
        </w:tc>
        <w:tc>
          <w:tcPr>
            <w:tcW w:w="6458" w:type="dxa"/>
            <w:shd w:val="clear" w:color="000000" w:fill="FFFFFF"/>
          </w:tcPr>
          <w:p w14:paraId="4A4CAE15" w14:textId="1412301E"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Вакцина против бешенства</w:t>
            </w:r>
          </w:p>
        </w:tc>
      </w:tr>
      <w:tr w:rsidR="00A633FB" w:rsidRPr="00437197" w14:paraId="06B585B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39BE204" w14:textId="5E6C85D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w:t>
            </w:r>
          </w:p>
        </w:tc>
        <w:tc>
          <w:tcPr>
            <w:tcW w:w="1794" w:type="dxa"/>
            <w:tcBorders>
              <w:top w:val="single" w:sz="4" w:space="0" w:color="auto"/>
              <w:left w:val="single" w:sz="4" w:space="0" w:color="auto"/>
              <w:bottom w:val="single" w:sz="4" w:space="0" w:color="auto"/>
              <w:right w:val="single" w:sz="4" w:space="0" w:color="auto"/>
            </w:tcBorders>
            <w:vAlign w:val="center"/>
          </w:tcPr>
          <w:p w14:paraId="7E3A78C2" w14:textId="3BFFBD22"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116 850,00</w:t>
            </w:r>
          </w:p>
        </w:tc>
        <w:tc>
          <w:tcPr>
            <w:tcW w:w="6458" w:type="dxa"/>
            <w:shd w:val="clear" w:color="000000" w:fill="FFFFFF"/>
          </w:tcPr>
          <w:p w14:paraId="2437AB5B" w14:textId="18CCB974"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Вакцина против столбняка</w:t>
            </w:r>
          </w:p>
        </w:tc>
      </w:tr>
      <w:tr w:rsidR="00A633FB" w:rsidRPr="00437197" w14:paraId="6D08417E"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BD6E901" w14:textId="528E3F7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w:t>
            </w:r>
          </w:p>
        </w:tc>
        <w:tc>
          <w:tcPr>
            <w:tcW w:w="1794" w:type="dxa"/>
            <w:tcBorders>
              <w:top w:val="single" w:sz="4" w:space="0" w:color="auto"/>
              <w:left w:val="single" w:sz="4" w:space="0" w:color="auto"/>
              <w:bottom w:val="single" w:sz="4" w:space="0" w:color="auto"/>
              <w:right w:val="single" w:sz="4" w:space="0" w:color="auto"/>
            </w:tcBorders>
            <w:vAlign w:val="center"/>
          </w:tcPr>
          <w:p w14:paraId="1EB59C70" w14:textId="5D07A7C7"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5 000,00</w:t>
            </w:r>
          </w:p>
        </w:tc>
        <w:tc>
          <w:tcPr>
            <w:tcW w:w="6458" w:type="dxa"/>
            <w:shd w:val="clear" w:color="000000" w:fill="FFFFFF"/>
          </w:tcPr>
          <w:p w14:paraId="383F3CB2" w14:textId="00F366B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Антирабическая сыворотка</w:t>
            </w:r>
          </w:p>
        </w:tc>
      </w:tr>
      <w:tr w:rsidR="00A633FB" w:rsidRPr="00437197" w14:paraId="7B5D5DF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46100EC" w14:textId="0227042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w:t>
            </w:r>
          </w:p>
        </w:tc>
        <w:tc>
          <w:tcPr>
            <w:tcW w:w="1794" w:type="dxa"/>
            <w:tcBorders>
              <w:top w:val="single" w:sz="4" w:space="0" w:color="auto"/>
              <w:left w:val="single" w:sz="4" w:space="0" w:color="auto"/>
              <w:bottom w:val="single" w:sz="4" w:space="0" w:color="auto"/>
              <w:right w:val="single" w:sz="4" w:space="0" w:color="auto"/>
            </w:tcBorders>
            <w:vAlign w:val="center"/>
          </w:tcPr>
          <w:p w14:paraId="686D16E7" w14:textId="09BC62C0"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33 950,00</w:t>
            </w:r>
          </w:p>
        </w:tc>
        <w:tc>
          <w:tcPr>
            <w:tcW w:w="6458" w:type="dxa"/>
            <w:shd w:val="clear" w:color="000000" w:fill="FFFFFF"/>
          </w:tcPr>
          <w:p w14:paraId="3C148C76" w14:textId="14B8509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Парацетамол 500 мг</w:t>
            </w:r>
          </w:p>
        </w:tc>
      </w:tr>
      <w:tr w:rsidR="00A633FB" w:rsidRPr="00437197" w14:paraId="5B9C4580"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D70386" w14:textId="1DBAD42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w:t>
            </w:r>
          </w:p>
        </w:tc>
        <w:tc>
          <w:tcPr>
            <w:tcW w:w="1794" w:type="dxa"/>
            <w:tcBorders>
              <w:top w:val="single" w:sz="4" w:space="0" w:color="auto"/>
              <w:left w:val="single" w:sz="4" w:space="0" w:color="auto"/>
              <w:bottom w:val="single" w:sz="4" w:space="0" w:color="auto"/>
              <w:right w:val="single" w:sz="4" w:space="0" w:color="auto"/>
            </w:tcBorders>
            <w:vAlign w:val="center"/>
          </w:tcPr>
          <w:p w14:paraId="7DAEEA04" w14:textId="1B2510F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30 000,00</w:t>
            </w:r>
          </w:p>
        </w:tc>
        <w:tc>
          <w:tcPr>
            <w:tcW w:w="6458" w:type="dxa"/>
            <w:shd w:val="clear" w:color="000000" w:fill="FFFFFF"/>
          </w:tcPr>
          <w:p w14:paraId="3A54A074" w14:textId="7DF7E5ED"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Дротаверина гидрохлорид 40 мг</w:t>
            </w:r>
          </w:p>
        </w:tc>
      </w:tr>
      <w:tr w:rsidR="00A633FB" w:rsidRPr="00437197" w14:paraId="6E044FA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CBB89AE" w14:textId="29F9969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w:t>
            </w:r>
          </w:p>
        </w:tc>
        <w:tc>
          <w:tcPr>
            <w:tcW w:w="1794" w:type="dxa"/>
            <w:tcBorders>
              <w:top w:val="single" w:sz="4" w:space="0" w:color="auto"/>
              <w:left w:val="single" w:sz="4" w:space="0" w:color="auto"/>
              <w:bottom w:val="single" w:sz="4" w:space="0" w:color="auto"/>
              <w:right w:val="single" w:sz="4" w:space="0" w:color="auto"/>
            </w:tcBorders>
            <w:vAlign w:val="center"/>
          </w:tcPr>
          <w:p w14:paraId="719DBEA3" w14:textId="78092D9E"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7 290,00</w:t>
            </w:r>
          </w:p>
        </w:tc>
        <w:tc>
          <w:tcPr>
            <w:tcW w:w="6458" w:type="dxa"/>
            <w:shd w:val="clear" w:color="000000" w:fill="FFFFFF"/>
          </w:tcPr>
          <w:p w14:paraId="4BA758BE" w14:textId="2A3CA83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Супрастин 20 мг/мл, 1 мл</w:t>
            </w:r>
          </w:p>
        </w:tc>
      </w:tr>
      <w:tr w:rsidR="00A633FB" w:rsidRPr="00437197" w14:paraId="128F7E8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5C324A5" w14:textId="4D7F72C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w:t>
            </w:r>
          </w:p>
        </w:tc>
        <w:tc>
          <w:tcPr>
            <w:tcW w:w="1794" w:type="dxa"/>
            <w:tcBorders>
              <w:top w:val="single" w:sz="4" w:space="0" w:color="auto"/>
              <w:left w:val="single" w:sz="4" w:space="0" w:color="auto"/>
              <w:bottom w:val="single" w:sz="4" w:space="0" w:color="auto"/>
              <w:right w:val="single" w:sz="4" w:space="0" w:color="auto"/>
            </w:tcBorders>
            <w:vAlign w:val="center"/>
          </w:tcPr>
          <w:p w14:paraId="5A61C347" w14:textId="13280EB2"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10 800,00</w:t>
            </w:r>
          </w:p>
        </w:tc>
        <w:tc>
          <w:tcPr>
            <w:tcW w:w="6458" w:type="dxa"/>
            <w:shd w:val="clear" w:color="000000" w:fill="FFFFFF"/>
          </w:tcPr>
          <w:p w14:paraId="738D6603" w14:textId="740E835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Гидрокортизон, мазь 1%</w:t>
            </w:r>
          </w:p>
        </w:tc>
      </w:tr>
      <w:tr w:rsidR="00A633FB" w:rsidRPr="00437197" w14:paraId="54D618D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2C0C917" w14:textId="3938AFA6"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w:t>
            </w:r>
          </w:p>
        </w:tc>
        <w:tc>
          <w:tcPr>
            <w:tcW w:w="1794" w:type="dxa"/>
            <w:tcBorders>
              <w:top w:val="single" w:sz="4" w:space="0" w:color="auto"/>
              <w:left w:val="single" w:sz="4" w:space="0" w:color="auto"/>
              <w:bottom w:val="single" w:sz="4" w:space="0" w:color="auto"/>
              <w:right w:val="single" w:sz="4" w:space="0" w:color="auto"/>
            </w:tcBorders>
            <w:vAlign w:val="center"/>
          </w:tcPr>
          <w:p w14:paraId="48EF583D" w14:textId="02C885B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4 200,00</w:t>
            </w:r>
          </w:p>
        </w:tc>
        <w:tc>
          <w:tcPr>
            <w:tcW w:w="6458" w:type="dxa"/>
            <w:shd w:val="clear" w:color="000000" w:fill="FFFFFF"/>
          </w:tcPr>
          <w:p w14:paraId="2118F0AE" w14:textId="6BD0E137"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Нитрофурал</w:t>
            </w:r>
            <w:proofErr w:type="spellEnd"/>
            <w:r w:rsidRPr="00F3701A">
              <w:rPr>
                <w:rFonts w:ascii="GHEA Grapalat" w:hAnsi="GHEA Grapalat"/>
                <w:sz w:val="20"/>
                <w:szCs w:val="20"/>
              </w:rPr>
              <w:t xml:space="preserve"> 0,02 г / 100 мл</w:t>
            </w:r>
          </w:p>
        </w:tc>
      </w:tr>
      <w:tr w:rsidR="00A633FB" w:rsidRPr="00437197" w14:paraId="7D0BED4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BFC6E6" w14:textId="65881F1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w:t>
            </w:r>
          </w:p>
        </w:tc>
        <w:tc>
          <w:tcPr>
            <w:tcW w:w="1794" w:type="dxa"/>
            <w:tcBorders>
              <w:top w:val="single" w:sz="4" w:space="0" w:color="auto"/>
              <w:left w:val="single" w:sz="4" w:space="0" w:color="auto"/>
              <w:bottom w:val="single" w:sz="4" w:space="0" w:color="auto"/>
              <w:right w:val="single" w:sz="4" w:space="0" w:color="auto"/>
            </w:tcBorders>
            <w:vAlign w:val="center"/>
          </w:tcPr>
          <w:p w14:paraId="123E2805" w14:textId="61BEF9D9"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3 750,00</w:t>
            </w:r>
          </w:p>
        </w:tc>
        <w:tc>
          <w:tcPr>
            <w:tcW w:w="6458" w:type="dxa"/>
            <w:shd w:val="clear" w:color="000000" w:fill="FFFFFF"/>
          </w:tcPr>
          <w:p w14:paraId="7591FFB6" w14:textId="475CE1B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Нафазолин 0,1%</w:t>
            </w:r>
          </w:p>
        </w:tc>
      </w:tr>
      <w:tr w:rsidR="00A633FB" w:rsidRPr="00437197" w14:paraId="070F44A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D531467" w14:textId="5006550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w:t>
            </w:r>
          </w:p>
        </w:tc>
        <w:tc>
          <w:tcPr>
            <w:tcW w:w="1794" w:type="dxa"/>
            <w:tcBorders>
              <w:top w:val="single" w:sz="4" w:space="0" w:color="auto"/>
              <w:left w:val="single" w:sz="4" w:space="0" w:color="auto"/>
              <w:bottom w:val="single" w:sz="4" w:space="0" w:color="auto"/>
              <w:right w:val="single" w:sz="4" w:space="0" w:color="auto"/>
            </w:tcBorders>
            <w:vAlign w:val="center"/>
          </w:tcPr>
          <w:p w14:paraId="0742871E" w14:textId="7683EC66"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108 000,00</w:t>
            </w:r>
          </w:p>
        </w:tc>
        <w:tc>
          <w:tcPr>
            <w:tcW w:w="6458" w:type="dxa"/>
            <w:shd w:val="clear" w:color="000000" w:fill="FFFFFF"/>
          </w:tcPr>
          <w:p w14:paraId="1E463941" w14:textId="514BB7CB"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Диоксидин 1%</w:t>
            </w:r>
          </w:p>
        </w:tc>
      </w:tr>
      <w:tr w:rsidR="00A633FB" w:rsidRPr="00437197" w14:paraId="355ADB5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1B8B13" w14:textId="073AB2E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w:t>
            </w:r>
          </w:p>
        </w:tc>
        <w:tc>
          <w:tcPr>
            <w:tcW w:w="1794" w:type="dxa"/>
            <w:tcBorders>
              <w:top w:val="single" w:sz="4" w:space="0" w:color="auto"/>
              <w:left w:val="single" w:sz="4" w:space="0" w:color="auto"/>
              <w:bottom w:val="single" w:sz="4" w:space="0" w:color="auto"/>
              <w:right w:val="single" w:sz="4" w:space="0" w:color="auto"/>
            </w:tcBorders>
            <w:vAlign w:val="center"/>
          </w:tcPr>
          <w:p w14:paraId="2CB30B28" w14:textId="3E10EB7B" w:rsidR="00A633FB" w:rsidRPr="007F0EAC" w:rsidRDefault="00A633FB" w:rsidP="00A633FB">
            <w:pPr>
              <w:pStyle w:val="aa"/>
              <w:widowControl w:val="0"/>
              <w:spacing w:after="0"/>
              <w:ind w:right="-7"/>
              <w:jc w:val="center"/>
              <w:rPr>
                <w:rFonts w:ascii="GHEA Grapalat" w:hAnsi="GHEA Grapalat" w:cs="Calibri"/>
                <w:sz w:val="20"/>
                <w:szCs w:val="20"/>
              </w:rPr>
            </w:pPr>
            <w:r w:rsidRPr="00555E3D">
              <w:rPr>
                <w:rFonts w:ascii="GHEA Grapalat" w:hAnsi="GHEA Grapalat" w:cs="Sylfaen"/>
              </w:rPr>
              <w:t>11 500,00</w:t>
            </w:r>
          </w:p>
        </w:tc>
        <w:tc>
          <w:tcPr>
            <w:tcW w:w="6458" w:type="dxa"/>
            <w:shd w:val="clear" w:color="000000" w:fill="FFFFFF"/>
          </w:tcPr>
          <w:p w14:paraId="6BBFBA4C" w14:textId="60D6B4D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Лидокаин + гидрокортизон, 5 мл</w:t>
            </w:r>
          </w:p>
        </w:tc>
      </w:tr>
      <w:tr w:rsidR="00A633FB" w:rsidRPr="00437197" w14:paraId="52E84D4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28A2E6" w14:textId="6CDECBD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w:t>
            </w:r>
          </w:p>
        </w:tc>
        <w:tc>
          <w:tcPr>
            <w:tcW w:w="1794" w:type="dxa"/>
            <w:tcBorders>
              <w:top w:val="single" w:sz="4" w:space="0" w:color="auto"/>
              <w:left w:val="single" w:sz="4" w:space="0" w:color="auto"/>
              <w:bottom w:val="single" w:sz="4" w:space="0" w:color="auto"/>
              <w:right w:val="single" w:sz="4" w:space="0" w:color="auto"/>
            </w:tcBorders>
            <w:vAlign w:val="center"/>
          </w:tcPr>
          <w:p w14:paraId="06FE2687" w14:textId="2A26B337" w:rsidR="00A633FB" w:rsidRPr="007F0EAC" w:rsidRDefault="00A633FB" w:rsidP="00A633FB">
            <w:pPr>
              <w:pStyle w:val="aa"/>
              <w:widowControl w:val="0"/>
              <w:spacing w:after="0"/>
              <w:ind w:right="-7"/>
              <w:jc w:val="center"/>
              <w:rPr>
                <w:rFonts w:ascii="GHEA Grapalat" w:hAnsi="GHEA Grapalat" w:cs="Calibri"/>
                <w:sz w:val="20"/>
                <w:szCs w:val="20"/>
              </w:rPr>
            </w:pPr>
            <w:r w:rsidRPr="001C7F02">
              <w:rPr>
                <w:rFonts w:ascii="GHEA Grapalat" w:hAnsi="GHEA Grapalat" w:cs="Sylfaen"/>
              </w:rPr>
              <w:t>3 300,00</w:t>
            </w:r>
          </w:p>
        </w:tc>
        <w:tc>
          <w:tcPr>
            <w:tcW w:w="6458" w:type="dxa"/>
            <w:shd w:val="clear" w:color="000000" w:fill="FFFFFF"/>
          </w:tcPr>
          <w:p w14:paraId="5F18BBC5" w14:textId="27E3C078"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Нитрофурал</w:t>
            </w:r>
            <w:proofErr w:type="spellEnd"/>
          </w:p>
        </w:tc>
      </w:tr>
      <w:tr w:rsidR="00A633FB" w:rsidRPr="00437197" w14:paraId="77F416DB"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D9D108" w14:textId="759AA4F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w:t>
            </w:r>
          </w:p>
        </w:tc>
        <w:tc>
          <w:tcPr>
            <w:tcW w:w="1794" w:type="dxa"/>
            <w:tcBorders>
              <w:top w:val="single" w:sz="4" w:space="0" w:color="auto"/>
              <w:left w:val="single" w:sz="4" w:space="0" w:color="auto"/>
              <w:bottom w:val="single" w:sz="4" w:space="0" w:color="auto"/>
              <w:right w:val="single" w:sz="4" w:space="0" w:color="auto"/>
            </w:tcBorders>
            <w:vAlign w:val="center"/>
          </w:tcPr>
          <w:p w14:paraId="63352580" w14:textId="29B5FD2E" w:rsidR="00A633FB" w:rsidRPr="00E3302C" w:rsidRDefault="00A633FB" w:rsidP="00A633FB">
            <w:pPr>
              <w:pStyle w:val="aa"/>
              <w:widowControl w:val="0"/>
              <w:spacing w:after="0"/>
              <w:ind w:right="-7"/>
              <w:jc w:val="center"/>
              <w:rPr>
                <w:rFonts w:ascii="GHEA Grapalat" w:hAnsi="GHEA Grapalat" w:cs="Calibri"/>
                <w:sz w:val="20"/>
                <w:szCs w:val="20"/>
                <w:lang w:val="hy-AM"/>
              </w:rPr>
            </w:pPr>
            <w:r w:rsidRPr="001C7F02">
              <w:rPr>
                <w:rFonts w:ascii="GHEA Grapalat" w:hAnsi="GHEA Grapalat" w:cs="Sylfaen"/>
              </w:rPr>
              <w:t>3 400,00</w:t>
            </w:r>
          </w:p>
        </w:tc>
        <w:tc>
          <w:tcPr>
            <w:tcW w:w="6458" w:type="dxa"/>
            <w:shd w:val="clear" w:color="000000" w:fill="FFFFFF"/>
          </w:tcPr>
          <w:p w14:paraId="08EC9A9C" w14:textId="675B8FD0" w:rsidR="00A633FB" w:rsidRPr="00F3701A" w:rsidRDefault="00A633FB" w:rsidP="00A633FB">
            <w:pPr>
              <w:pStyle w:val="aa"/>
              <w:widowControl w:val="0"/>
              <w:ind w:right="-7"/>
              <w:rPr>
                <w:rFonts w:ascii="GHEA Grapalat" w:hAnsi="GHEA Grapalat"/>
                <w:sz w:val="20"/>
                <w:szCs w:val="20"/>
                <w:lang w:val="hy-AM"/>
              </w:rPr>
            </w:pPr>
            <w:r w:rsidRPr="00F3701A">
              <w:rPr>
                <w:rFonts w:ascii="GHEA Grapalat" w:hAnsi="GHEA Grapalat"/>
                <w:sz w:val="20"/>
                <w:szCs w:val="20"/>
              </w:rPr>
              <w:t>Оксид цинка</w:t>
            </w:r>
          </w:p>
        </w:tc>
      </w:tr>
      <w:tr w:rsidR="00A633FB" w:rsidRPr="00437197" w14:paraId="5CCE4F6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850305" w14:textId="5AD0315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w:t>
            </w:r>
          </w:p>
        </w:tc>
        <w:tc>
          <w:tcPr>
            <w:tcW w:w="1794" w:type="dxa"/>
            <w:tcBorders>
              <w:top w:val="single" w:sz="4" w:space="0" w:color="auto"/>
              <w:left w:val="single" w:sz="4" w:space="0" w:color="auto"/>
              <w:bottom w:val="single" w:sz="4" w:space="0" w:color="auto"/>
              <w:right w:val="single" w:sz="4" w:space="0" w:color="auto"/>
            </w:tcBorders>
            <w:vAlign w:val="center"/>
          </w:tcPr>
          <w:p w14:paraId="2DD1D0F3" w14:textId="45BE8A07" w:rsidR="00A633FB" w:rsidRPr="007F0EAC" w:rsidRDefault="00A633FB" w:rsidP="00A633FB">
            <w:pPr>
              <w:pStyle w:val="aa"/>
              <w:widowControl w:val="0"/>
              <w:spacing w:after="0"/>
              <w:ind w:right="-7"/>
              <w:jc w:val="center"/>
              <w:rPr>
                <w:rFonts w:ascii="GHEA Grapalat" w:hAnsi="GHEA Grapalat" w:cs="Calibri"/>
                <w:sz w:val="20"/>
                <w:szCs w:val="20"/>
              </w:rPr>
            </w:pPr>
            <w:r w:rsidRPr="001C7F02">
              <w:rPr>
                <w:rFonts w:ascii="GHEA Grapalat" w:hAnsi="GHEA Grapalat" w:cs="Sylfaen"/>
              </w:rPr>
              <w:t>5 400,00</w:t>
            </w:r>
          </w:p>
        </w:tc>
        <w:tc>
          <w:tcPr>
            <w:tcW w:w="6458" w:type="dxa"/>
            <w:shd w:val="clear" w:color="000000" w:fill="FFFFFF"/>
          </w:tcPr>
          <w:p w14:paraId="6549D71D" w14:textId="3EA8FEB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Перекись водорода 3%</w:t>
            </w:r>
          </w:p>
        </w:tc>
      </w:tr>
      <w:tr w:rsidR="00A633FB" w:rsidRPr="00437197" w14:paraId="6B8840A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BDE30CB" w14:textId="04A02182"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w:t>
            </w:r>
          </w:p>
        </w:tc>
        <w:tc>
          <w:tcPr>
            <w:tcW w:w="1794" w:type="dxa"/>
            <w:tcBorders>
              <w:top w:val="single" w:sz="4" w:space="0" w:color="auto"/>
              <w:left w:val="single" w:sz="4" w:space="0" w:color="auto"/>
              <w:bottom w:val="single" w:sz="4" w:space="0" w:color="auto"/>
              <w:right w:val="single" w:sz="4" w:space="0" w:color="auto"/>
            </w:tcBorders>
            <w:vAlign w:val="center"/>
          </w:tcPr>
          <w:p w14:paraId="6602913E" w14:textId="39C210D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6 000,00</w:t>
            </w:r>
          </w:p>
        </w:tc>
        <w:tc>
          <w:tcPr>
            <w:tcW w:w="6458" w:type="dxa"/>
            <w:shd w:val="clear" w:color="000000" w:fill="FFFFFF"/>
          </w:tcPr>
          <w:p w14:paraId="0B8AEBE4" w14:textId="743FCE39"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Сульфосалициловая кислота</w:t>
            </w:r>
          </w:p>
        </w:tc>
      </w:tr>
      <w:tr w:rsidR="00A633FB" w:rsidRPr="00437197" w14:paraId="4D9DED0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69F0C83" w14:textId="356A5BE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w:t>
            </w:r>
          </w:p>
        </w:tc>
        <w:tc>
          <w:tcPr>
            <w:tcW w:w="1794" w:type="dxa"/>
            <w:tcBorders>
              <w:top w:val="single" w:sz="4" w:space="0" w:color="auto"/>
              <w:left w:val="single" w:sz="4" w:space="0" w:color="auto"/>
              <w:bottom w:val="single" w:sz="4" w:space="0" w:color="auto"/>
              <w:right w:val="single" w:sz="4" w:space="0" w:color="auto"/>
            </w:tcBorders>
            <w:vAlign w:val="center"/>
          </w:tcPr>
          <w:p w14:paraId="7EAFDF38" w14:textId="650D3AA8"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30 000,00</w:t>
            </w:r>
          </w:p>
        </w:tc>
        <w:tc>
          <w:tcPr>
            <w:tcW w:w="6458" w:type="dxa"/>
            <w:shd w:val="clear" w:color="000000" w:fill="FFFFFF"/>
          </w:tcPr>
          <w:p w14:paraId="3C135B2F" w14:textId="4ED75F8F"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Хлорид железа</w:t>
            </w:r>
          </w:p>
        </w:tc>
      </w:tr>
      <w:tr w:rsidR="00A633FB" w:rsidRPr="00437197" w14:paraId="345F027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53F1D47" w14:textId="65F2C1E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w:t>
            </w:r>
          </w:p>
        </w:tc>
        <w:tc>
          <w:tcPr>
            <w:tcW w:w="1794" w:type="dxa"/>
            <w:tcBorders>
              <w:top w:val="single" w:sz="4" w:space="0" w:color="auto"/>
              <w:left w:val="single" w:sz="4" w:space="0" w:color="auto"/>
              <w:bottom w:val="single" w:sz="4" w:space="0" w:color="auto"/>
              <w:right w:val="single" w:sz="4" w:space="0" w:color="auto"/>
            </w:tcBorders>
            <w:vAlign w:val="center"/>
          </w:tcPr>
          <w:p w14:paraId="71531996" w14:textId="4790397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20 000,00</w:t>
            </w:r>
          </w:p>
        </w:tc>
        <w:tc>
          <w:tcPr>
            <w:tcW w:w="6458" w:type="dxa"/>
            <w:shd w:val="clear" w:color="000000" w:fill="FFFFFF"/>
          </w:tcPr>
          <w:p w14:paraId="1C0985CE" w14:textId="3779DEB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Фенилаланин</w:t>
            </w:r>
          </w:p>
        </w:tc>
      </w:tr>
      <w:tr w:rsidR="00A633FB" w:rsidRPr="00437197" w14:paraId="3F7BE4C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780841" w14:textId="5532490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21</w:t>
            </w:r>
          </w:p>
        </w:tc>
        <w:tc>
          <w:tcPr>
            <w:tcW w:w="1794" w:type="dxa"/>
            <w:tcBorders>
              <w:top w:val="single" w:sz="4" w:space="0" w:color="auto"/>
              <w:left w:val="single" w:sz="4" w:space="0" w:color="auto"/>
              <w:bottom w:val="single" w:sz="4" w:space="0" w:color="auto"/>
              <w:right w:val="single" w:sz="4" w:space="0" w:color="auto"/>
            </w:tcBorders>
            <w:vAlign w:val="center"/>
          </w:tcPr>
          <w:p w14:paraId="5CE169A6" w14:textId="02F95C6E"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7 500,00</w:t>
            </w:r>
          </w:p>
        </w:tc>
        <w:tc>
          <w:tcPr>
            <w:tcW w:w="6458" w:type="dxa"/>
            <w:shd w:val="clear" w:color="000000" w:fill="FFFFFF"/>
          </w:tcPr>
          <w:p w14:paraId="4E9EDC72" w14:textId="596216A7"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Метиленовый синий</w:t>
            </w:r>
          </w:p>
        </w:tc>
      </w:tr>
      <w:tr w:rsidR="00A633FB" w:rsidRPr="00437197" w14:paraId="34144DA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042DDD" w14:textId="716EAAB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22</w:t>
            </w:r>
          </w:p>
        </w:tc>
        <w:tc>
          <w:tcPr>
            <w:tcW w:w="1794" w:type="dxa"/>
            <w:tcBorders>
              <w:top w:val="single" w:sz="4" w:space="0" w:color="auto"/>
              <w:left w:val="single" w:sz="4" w:space="0" w:color="auto"/>
              <w:bottom w:val="single" w:sz="4" w:space="0" w:color="auto"/>
              <w:right w:val="single" w:sz="4" w:space="0" w:color="auto"/>
            </w:tcBorders>
            <w:vAlign w:val="center"/>
          </w:tcPr>
          <w:p w14:paraId="2E603806" w14:textId="335BA56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10 000,00</w:t>
            </w:r>
          </w:p>
        </w:tc>
        <w:tc>
          <w:tcPr>
            <w:tcW w:w="6458" w:type="dxa"/>
            <w:shd w:val="clear" w:color="000000" w:fill="FFFFFF"/>
          </w:tcPr>
          <w:p w14:paraId="3C52159F" w14:textId="230BEE6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Гидроксид калия</w:t>
            </w:r>
          </w:p>
        </w:tc>
      </w:tr>
      <w:tr w:rsidR="00A633FB" w:rsidRPr="00437197" w14:paraId="0A9D80A2"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F2DD4D" w14:textId="034C0DC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23</w:t>
            </w:r>
          </w:p>
        </w:tc>
        <w:tc>
          <w:tcPr>
            <w:tcW w:w="1794" w:type="dxa"/>
            <w:tcBorders>
              <w:top w:val="single" w:sz="4" w:space="0" w:color="auto"/>
              <w:left w:val="single" w:sz="4" w:space="0" w:color="auto"/>
              <w:bottom w:val="single" w:sz="4" w:space="0" w:color="auto"/>
              <w:right w:val="single" w:sz="4" w:space="0" w:color="auto"/>
            </w:tcBorders>
            <w:vAlign w:val="center"/>
          </w:tcPr>
          <w:p w14:paraId="45209536" w14:textId="5DE5382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5 000,00</w:t>
            </w:r>
          </w:p>
        </w:tc>
        <w:tc>
          <w:tcPr>
            <w:tcW w:w="6458" w:type="dxa"/>
            <w:shd w:val="clear" w:color="000000" w:fill="FFFFFF"/>
          </w:tcPr>
          <w:p w14:paraId="0E0901FA" w14:textId="1BC5577C"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Глюкоза сухая</w:t>
            </w:r>
          </w:p>
        </w:tc>
      </w:tr>
      <w:tr w:rsidR="00A633FB" w:rsidRPr="00437197" w14:paraId="0DF477E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75C6BCA" w14:textId="4D0B128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24</w:t>
            </w:r>
          </w:p>
        </w:tc>
        <w:tc>
          <w:tcPr>
            <w:tcW w:w="1794" w:type="dxa"/>
            <w:tcBorders>
              <w:top w:val="single" w:sz="4" w:space="0" w:color="auto"/>
              <w:left w:val="single" w:sz="4" w:space="0" w:color="auto"/>
              <w:bottom w:val="single" w:sz="4" w:space="0" w:color="auto"/>
              <w:right w:val="single" w:sz="4" w:space="0" w:color="auto"/>
            </w:tcBorders>
            <w:vAlign w:val="center"/>
          </w:tcPr>
          <w:p w14:paraId="0FA01348" w14:textId="3DA8624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18 000,00</w:t>
            </w:r>
          </w:p>
        </w:tc>
        <w:tc>
          <w:tcPr>
            <w:tcW w:w="6458" w:type="dxa"/>
            <w:shd w:val="clear" w:color="000000" w:fill="FFFFFF"/>
          </w:tcPr>
          <w:p w14:paraId="0B105E0B" w14:textId="7CB9EBC3"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Бруцеллёзный</w:t>
            </w:r>
            <w:proofErr w:type="spellEnd"/>
            <w:r w:rsidRPr="00F3701A">
              <w:rPr>
                <w:rFonts w:ascii="GHEA Grapalat" w:hAnsi="GHEA Grapalat"/>
                <w:sz w:val="20"/>
                <w:szCs w:val="20"/>
              </w:rPr>
              <w:t xml:space="preserve"> диагностикум</w:t>
            </w:r>
          </w:p>
        </w:tc>
      </w:tr>
      <w:tr w:rsidR="00A633FB" w:rsidRPr="00437197" w14:paraId="4A651737"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6A8C3B0" w14:textId="63B375C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25</w:t>
            </w:r>
          </w:p>
        </w:tc>
        <w:tc>
          <w:tcPr>
            <w:tcW w:w="1794" w:type="dxa"/>
            <w:tcBorders>
              <w:top w:val="single" w:sz="4" w:space="0" w:color="auto"/>
              <w:left w:val="single" w:sz="4" w:space="0" w:color="auto"/>
              <w:bottom w:val="single" w:sz="4" w:space="0" w:color="auto"/>
              <w:right w:val="single" w:sz="4" w:space="0" w:color="auto"/>
            </w:tcBorders>
            <w:vAlign w:val="center"/>
          </w:tcPr>
          <w:p w14:paraId="436830EC" w14:textId="7FCEE80D"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90 000,00</w:t>
            </w:r>
          </w:p>
        </w:tc>
        <w:tc>
          <w:tcPr>
            <w:tcW w:w="6458" w:type="dxa"/>
            <w:shd w:val="clear" w:color="000000" w:fill="FFFFFF"/>
          </w:tcPr>
          <w:p w14:paraId="0F299C7D" w14:textId="03968F2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 xml:space="preserve">Среда </w:t>
            </w:r>
            <w:proofErr w:type="spellStart"/>
            <w:r w:rsidRPr="00F3701A">
              <w:rPr>
                <w:rFonts w:ascii="GHEA Grapalat" w:hAnsi="GHEA Grapalat"/>
                <w:sz w:val="20"/>
                <w:szCs w:val="20"/>
              </w:rPr>
              <w:t>Эндо</w:t>
            </w:r>
            <w:proofErr w:type="spellEnd"/>
          </w:p>
        </w:tc>
      </w:tr>
      <w:tr w:rsidR="00A633FB" w:rsidRPr="00437197" w14:paraId="5BC75DF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386E7A" w14:textId="4E6246D2"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26</w:t>
            </w:r>
          </w:p>
        </w:tc>
        <w:tc>
          <w:tcPr>
            <w:tcW w:w="1794" w:type="dxa"/>
            <w:tcBorders>
              <w:top w:val="single" w:sz="4" w:space="0" w:color="auto"/>
              <w:left w:val="single" w:sz="4" w:space="0" w:color="auto"/>
              <w:bottom w:val="single" w:sz="4" w:space="0" w:color="auto"/>
              <w:right w:val="single" w:sz="4" w:space="0" w:color="auto"/>
            </w:tcBorders>
            <w:vAlign w:val="center"/>
          </w:tcPr>
          <w:p w14:paraId="46F2FB76" w14:textId="3FA925A5"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80 400,00</w:t>
            </w:r>
          </w:p>
        </w:tc>
        <w:tc>
          <w:tcPr>
            <w:tcW w:w="6458" w:type="dxa"/>
            <w:shd w:val="clear" w:color="000000" w:fill="FFFFFF"/>
          </w:tcPr>
          <w:p w14:paraId="72A5C018" w14:textId="41FD9F0F"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Сухой питательный агар</w:t>
            </w:r>
          </w:p>
        </w:tc>
      </w:tr>
      <w:tr w:rsidR="00A633FB" w:rsidRPr="00437197" w14:paraId="390BD980"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A6BBEE5" w14:textId="64C65A46"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27</w:t>
            </w:r>
          </w:p>
        </w:tc>
        <w:tc>
          <w:tcPr>
            <w:tcW w:w="1794" w:type="dxa"/>
            <w:tcBorders>
              <w:top w:val="single" w:sz="4" w:space="0" w:color="auto"/>
              <w:left w:val="single" w:sz="4" w:space="0" w:color="auto"/>
              <w:bottom w:val="single" w:sz="4" w:space="0" w:color="auto"/>
              <w:right w:val="single" w:sz="4" w:space="0" w:color="auto"/>
            </w:tcBorders>
            <w:vAlign w:val="center"/>
          </w:tcPr>
          <w:p w14:paraId="62871096" w14:textId="57160C9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24 000,00</w:t>
            </w:r>
          </w:p>
        </w:tc>
        <w:tc>
          <w:tcPr>
            <w:tcW w:w="6458" w:type="dxa"/>
            <w:shd w:val="clear" w:color="000000" w:fill="FFFFFF"/>
          </w:tcPr>
          <w:p w14:paraId="72942993" w14:textId="39CBD386"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СИБ N2</w:t>
            </w:r>
          </w:p>
        </w:tc>
      </w:tr>
      <w:tr w:rsidR="00A633FB" w:rsidRPr="00437197" w14:paraId="4DEC4F2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A3C8F6" w14:textId="23310522"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28</w:t>
            </w:r>
          </w:p>
        </w:tc>
        <w:tc>
          <w:tcPr>
            <w:tcW w:w="1794" w:type="dxa"/>
            <w:tcBorders>
              <w:top w:val="single" w:sz="4" w:space="0" w:color="auto"/>
              <w:left w:val="single" w:sz="4" w:space="0" w:color="auto"/>
              <w:bottom w:val="single" w:sz="4" w:space="0" w:color="auto"/>
              <w:right w:val="single" w:sz="4" w:space="0" w:color="auto"/>
            </w:tcBorders>
            <w:vAlign w:val="center"/>
          </w:tcPr>
          <w:p w14:paraId="24614775" w14:textId="03ED30E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88 000,00</w:t>
            </w:r>
          </w:p>
        </w:tc>
        <w:tc>
          <w:tcPr>
            <w:tcW w:w="6458" w:type="dxa"/>
            <w:shd w:val="clear" w:color="000000" w:fill="FFFFFF"/>
          </w:tcPr>
          <w:p w14:paraId="42FF0EEC" w14:textId="5B7E83AF"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 xml:space="preserve">Среда </w:t>
            </w:r>
            <w:proofErr w:type="spellStart"/>
            <w:r w:rsidRPr="00F3701A">
              <w:rPr>
                <w:rFonts w:ascii="GHEA Grapalat" w:hAnsi="GHEA Grapalat"/>
                <w:sz w:val="20"/>
                <w:szCs w:val="20"/>
              </w:rPr>
              <w:t>Плоскирева</w:t>
            </w:r>
            <w:proofErr w:type="spellEnd"/>
          </w:p>
        </w:tc>
      </w:tr>
      <w:tr w:rsidR="00A633FB" w:rsidRPr="00437197" w14:paraId="208D3334"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DA52F5B" w14:textId="236EB19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29</w:t>
            </w:r>
          </w:p>
        </w:tc>
        <w:tc>
          <w:tcPr>
            <w:tcW w:w="1794" w:type="dxa"/>
            <w:tcBorders>
              <w:top w:val="single" w:sz="4" w:space="0" w:color="auto"/>
              <w:left w:val="single" w:sz="4" w:space="0" w:color="auto"/>
              <w:bottom w:val="single" w:sz="4" w:space="0" w:color="auto"/>
              <w:right w:val="single" w:sz="4" w:space="0" w:color="auto"/>
            </w:tcBorders>
            <w:vAlign w:val="center"/>
          </w:tcPr>
          <w:p w14:paraId="4516ABFF" w14:textId="3D78FA8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108 000,00</w:t>
            </w:r>
          </w:p>
        </w:tc>
        <w:tc>
          <w:tcPr>
            <w:tcW w:w="6458" w:type="dxa"/>
            <w:shd w:val="clear" w:color="000000" w:fill="FFFFFF"/>
          </w:tcPr>
          <w:p w14:paraId="11D12BE2" w14:textId="1F8EBFC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Висмут-сульфитная среда</w:t>
            </w:r>
          </w:p>
        </w:tc>
      </w:tr>
      <w:tr w:rsidR="00A633FB" w:rsidRPr="00437197" w14:paraId="26A1F57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F20AE9" w14:textId="7BE1468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30</w:t>
            </w:r>
          </w:p>
        </w:tc>
        <w:tc>
          <w:tcPr>
            <w:tcW w:w="1794" w:type="dxa"/>
            <w:tcBorders>
              <w:top w:val="single" w:sz="4" w:space="0" w:color="auto"/>
              <w:left w:val="single" w:sz="4" w:space="0" w:color="auto"/>
              <w:bottom w:val="single" w:sz="4" w:space="0" w:color="auto"/>
              <w:right w:val="single" w:sz="4" w:space="0" w:color="auto"/>
            </w:tcBorders>
            <w:vAlign w:val="center"/>
          </w:tcPr>
          <w:p w14:paraId="57996F40" w14:textId="65302898"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84 000,00</w:t>
            </w:r>
          </w:p>
        </w:tc>
        <w:tc>
          <w:tcPr>
            <w:tcW w:w="6458" w:type="dxa"/>
            <w:shd w:val="clear" w:color="000000" w:fill="FFFFFF"/>
          </w:tcPr>
          <w:p w14:paraId="344DC597" w14:textId="425FB152"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Тиогликолевая среда</w:t>
            </w:r>
          </w:p>
        </w:tc>
      </w:tr>
      <w:tr w:rsidR="00A633FB" w:rsidRPr="00437197" w14:paraId="2BFA9C6E"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51C3BF" w14:textId="0E315500"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31</w:t>
            </w:r>
          </w:p>
        </w:tc>
        <w:tc>
          <w:tcPr>
            <w:tcW w:w="1794" w:type="dxa"/>
            <w:tcBorders>
              <w:top w:val="single" w:sz="4" w:space="0" w:color="auto"/>
              <w:left w:val="single" w:sz="4" w:space="0" w:color="auto"/>
              <w:bottom w:val="single" w:sz="4" w:space="0" w:color="auto"/>
              <w:right w:val="single" w:sz="4" w:space="0" w:color="auto"/>
            </w:tcBorders>
            <w:vAlign w:val="center"/>
          </w:tcPr>
          <w:p w14:paraId="11CF4C1C" w14:textId="03922C5C"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88 000,00</w:t>
            </w:r>
          </w:p>
        </w:tc>
        <w:tc>
          <w:tcPr>
            <w:tcW w:w="6458" w:type="dxa"/>
            <w:shd w:val="clear" w:color="000000" w:fill="FFFFFF"/>
          </w:tcPr>
          <w:p w14:paraId="58A779DB" w14:textId="6C227EF0"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Сухой питательный бульон</w:t>
            </w:r>
          </w:p>
        </w:tc>
      </w:tr>
      <w:tr w:rsidR="00A633FB" w:rsidRPr="00437197" w14:paraId="4EEDB56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84FE195" w14:textId="4BB40A89"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32</w:t>
            </w:r>
          </w:p>
        </w:tc>
        <w:tc>
          <w:tcPr>
            <w:tcW w:w="1794" w:type="dxa"/>
            <w:tcBorders>
              <w:top w:val="single" w:sz="4" w:space="0" w:color="auto"/>
              <w:left w:val="single" w:sz="4" w:space="0" w:color="auto"/>
              <w:bottom w:val="single" w:sz="4" w:space="0" w:color="auto"/>
              <w:right w:val="single" w:sz="4" w:space="0" w:color="auto"/>
            </w:tcBorders>
            <w:vAlign w:val="center"/>
          </w:tcPr>
          <w:p w14:paraId="3B8DDEC1" w14:textId="19BC706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6 245,00</w:t>
            </w:r>
          </w:p>
        </w:tc>
        <w:tc>
          <w:tcPr>
            <w:tcW w:w="6458" w:type="dxa"/>
            <w:shd w:val="clear" w:color="000000" w:fill="FFFFFF"/>
          </w:tcPr>
          <w:p w14:paraId="4CA772D8" w14:textId="026CA977"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Мочевина</w:t>
            </w:r>
          </w:p>
        </w:tc>
      </w:tr>
      <w:tr w:rsidR="00A633FB" w:rsidRPr="00437197" w14:paraId="203A214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0558165" w14:textId="3EC10E5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33</w:t>
            </w:r>
          </w:p>
        </w:tc>
        <w:tc>
          <w:tcPr>
            <w:tcW w:w="1794" w:type="dxa"/>
            <w:tcBorders>
              <w:top w:val="single" w:sz="4" w:space="0" w:color="auto"/>
              <w:left w:val="single" w:sz="4" w:space="0" w:color="auto"/>
              <w:bottom w:val="single" w:sz="4" w:space="0" w:color="auto"/>
              <w:right w:val="single" w:sz="4" w:space="0" w:color="auto"/>
            </w:tcBorders>
            <w:vAlign w:val="center"/>
          </w:tcPr>
          <w:p w14:paraId="3B51CA05" w14:textId="6D320FD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114 000,00</w:t>
            </w:r>
          </w:p>
        </w:tc>
        <w:tc>
          <w:tcPr>
            <w:tcW w:w="6458" w:type="dxa"/>
            <w:shd w:val="clear" w:color="000000" w:fill="FFFFFF"/>
          </w:tcPr>
          <w:p w14:paraId="4BC002D9" w14:textId="1DADD97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Среда Сабуро</w:t>
            </w:r>
          </w:p>
        </w:tc>
      </w:tr>
      <w:tr w:rsidR="00A633FB" w:rsidRPr="00437197" w14:paraId="5570668E"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11BE148" w14:textId="64F9A806"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34</w:t>
            </w:r>
          </w:p>
        </w:tc>
        <w:tc>
          <w:tcPr>
            <w:tcW w:w="1794" w:type="dxa"/>
            <w:tcBorders>
              <w:top w:val="single" w:sz="4" w:space="0" w:color="auto"/>
              <w:left w:val="single" w:sz="4" w:space="0" w:color="auto"/>
              <w:bottom w:val="single" w:sz="4" w:space="0" w:color="auto"/>
              <w:right w:val="single" w:sz="4" w:space="0" w:color="auto"/>
            </w:tcBorders>
            <w:vAlign w:val="center"/>
          </w:tcPr>
          <w:p w14:paraId="559E7959" w14:textId="349689D1"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144 000,00</w:t>
            </w:r>
          </w:p>
        </w:tc>
        <w:tc>
          <w:tcPr>
            <w:tcW w:w="6458" w:type="dxa"/>
            <w:shd w:val="clear" w:color="000000" w:fill="FFFFFF"/>
          </w:tcPr>
          <w:p w14:paraId="3BA21E47" w14:textId="317CED59"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Среда Мюллера–Хинтона</w:t>
            </w:r>
          </w:p>
        </w:tc>
      </w:tr>
      <w:tr w:rsidR="00A633FB" w:rsidRPr="00437197" w14:paraId="10ECA35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41B2A7B" w14:textId="6D2B7BDF"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35</w:t>
            </w:r>
          </w:p>
        </w:tc>
        <w:tc>
          <w:tcPr>
            <w:tcW w:w="1794" w:type="dxa"/>
            <w:tcBorders>
              <w:top w:val="single" w:sz="4" w:space="0" w:color="auto"/>
              <w:left w:val="single" w:sz="4" w:space="0" w:color="auto"/>
              <w:bottom w:val="single" w:sz="4" w:space="0" w:color="auto"/>
              <w:right w:val="single" w:sz="4" w:space="0" w:color="auto"/>
            </w:tcBorders>
            <w:vAlign w:val="center"/>
          </w:tcPr>
          <w:p w14:paraId="313982CE" w14:textId="0E31E12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90 000,00</w:t>
            </w:r>
          </w:p>
        </w:tc>
        <w:tc>
          <w:tcPr>
            <w:tcW w:w="6458" w:type="dxa"/>
            <w:shd w:val="clear" w:color="000000" w:fill="FFFFFF"/>
          </w:tcPr>
          <w:p w14:paraId="065BF5AD" w14:textId="20AA398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 xml:space="preserve">Среда </w:t>
            </w:r>
            <w:proofErr w:type="spellStart"/>
            <w:r w:rsidRPr="00F3701A">
              <w:rPr>
                <w:rFonts w:ascii="GHEA Grapalat" w:hAnsi="GHEA Grapalat"/>
                <w:sz w:val="20"/>
                <w:szCs w:val="20"/>
              </w:rPr>
              <w:t>Олькеницкого</w:t>
            </w:r>
            <w:proofErr w:type="spellEnd"/>
          </w:p>
        </w:tc>
      </w:tr>
      <w:tr w:rsidR="00A633FB" w:rsidRPr="00437197" w14:paraId="75431F7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1435B55" w14:textId="7142CA47"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36</w:t>
            </w:r>
          </w:p>
        </w:tc>
        <w:tc>
          <w:tcPr>
            <w:tcW w:w="1794" w:type="dxa"/>
            <w:tcBorders>
              <w:top w:val="single" w:sz="4" w:space="0" w:color="auto"/>
              <w:left w:val="single" w:sz="4" w:space="0" w:color="auto"/>
              <w:bottom w:val="single" w:sz="4" w:space="0" w:color="auto"/>
              <w:right w:val="single" w:sz="4" w:space="0" w:color="auto"/>
            </w:tcBorders>
            <w:vAlign w:val="center"/>
          </w:tcPr>
          <w:p w14:paraId="7013A916" w14:textId="2A987BC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17 400,00</w:t>
            </w:r>
          </w:p>
        </w:tc>
        <w:tc>
          <w:tcPr>
            <w:tcW w:w="6458" w:type="dxa"/>
            <w:shd w:val="clear" w:color="000000" w:fill="FFFFFF"/>
          </w:tcPr>
          <w:p w14:paraId="3D4AAFB2" w14:textId="3D6D29B0"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Ацетат-дифференциальный агар</w:t>
            </w:r>
          </w:p>
        </w:tc>
      </w:tr>
      <w:tr w:rsidR="00A633FB" w:rsidRPr="00437197" w14:paraId="52CF2977"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B1C3131" w14:textId="67687B2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37</w:t>
            </w:r>
          </w:p>
        </w:tc>
        <w:tc>
          <w:tcPr>
            <w:tcW w:w="1794" w:type="dxa"/>
            <w:tcBorders>
              <w:top w:val="single" w:sz="4" w:space="0" w:color="auto"/>
              <w:left w:val="single" w:sz="4" w:space="0" w:color="auto"/>
              <w:bottom w:val="single" w:sz="4" w:space="0" w:color="auto"/>
              <w:right w:val="single" w:sz="4" w:space="0" w:color="auto"/>
            </w:tcBorders>
            <w:vAlign w:val="center"/>
          </w:tcPr>
          <w:p w14:paraId="7397E78F" w14:textId="36D1418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37 500,00</w:t>
            </w:r>
          </w:p>
        </w:tc>
        <w:tc>
          <w:tcPr>
            <w:tcW w:w="6458" w:type="dxa"/>
            <w:shd w:val="clear" w:color="000000" w:fill="FFFFFF"/>
          </w:tcPr>
          <w:p w14:paraId="259B5316" w14:textId="1FE50946"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Среда Симмонса</w:t>
            </w:r>
          </w:p>
        </w:tc>
      </w:tr>
      <w:tr w:rsidR="00A633FB" w:rsidRPr="00437197" w14:paraId="6811854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0769617" w14:textId="3D6952B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38</w:t>
            </w:r>
          </w:p>
        </w:tc>
        <w:tc>
          <w:tcPr>
            <w:tcW w:w="1794" w:type="dxa"/>
            <w:tcBorders>
              <w:top w:val="single" w:sz="4" w:space="0" w:color="auto"/>
              <w:left w:val="single" w:sz="4" w:space="0" w:color="auto"/>
              <w:bottom w:val="single" w:sz="4" w:space="0" w:color="auto"/>
              <w:right w:val="single" w:sz="4" w:space="0" w:color="auto"/>
            </w:tcBorders>
            <w:vAlign w:val="center"/>
          </w:tcPr>
          <w:p w14:paraId="1068E4B9" w14:textId="14CAE541"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60 000,00</w:t>
            </w:r>
          </w:p>
        </w:tc>
        <w:tc>
          <w:tcPr>
            <w:tcW w:w="6458" w:type="dxa"/>
            <w:shd w:val="clear" w:color="000000" w:fill="FFFFFF"/>
          </w:tcPr>
          <w:p w14:paraId="231B4422" w14:textId="30A18F15"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Малонат</w:t>
            </w:r>
            <w:proofErr w:type="spellEnd"/>
            <w:r w:rsidRPr="00F3701A">
              <w:rPr>
                <w:rFonts w:ascii="GHEA Grapalat" w:hAnsi="GHEA Grapalat"/>
                <w:sz w:val="20"/>
                <w:szCs w:val="20"/>
              </w:rPr>
              <w:t>-агар</w:t>
            </w:r>
          </w:p>
        </w:tc>
      </w:tr>
      <w:tr w:rsidR="00A633FB" w:rsidRPr="00437197" w14:paraId="496977B7"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3339040" w14:textId="2AB60F09"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39</w:t>
            </w:r>
          </w:p>
        </w:tc>
        <w:tc>
          <w:tcPr>
            <w:tcW w:w="1794" w:type="dxa"/>
            <w:tcBorders>
              <w:top w:val="single" w:sz="4" w:space="0" w:color="auto"/>
              <w:left w:val="single" w:sz="4" w:space="0" w:color="auto"/>
              <w:bottom w:val="single" w:sz="4" w:space="0" w:color="auto"/>
              <w:right w:val="single" w:sz="4" w:space="0" w:color="auto"/>
            </w:tcBorders>
            <w:vAlign w:val="center"/>
          </w:tcPr>
          <w:p w14:paraId="6C31A058" w14:textId="46C9BDF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7 500,00</w:t>
            </w:r>
          </w:p>
        </w:tc>
        <w:tc>
          <w:tcPr>
            <w:tcW w:w="6458" w:type="dxa"/>
            <w:shd w:val="clear" w:color="000000" w:fill="FFFFFF"/>
          </w:tcPr>
          <w:p w14:paraId="46E1398C" w14:textId="40FAEB80"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Сульфат натрия</w:t>
            </w:r>
          </w:p>
        </w:tc>
      </w:tr>
      <w:tr w:rsidR="00A633FB" w:rsidRPr="00437197" w14:paraId="26FDB62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E2288BC" w14:textId="2ACB14A2"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40</w:t>
            </w:r>
          </w:p>
        </w:tc>
        <w:tc>
          <w:tcPr>
            <w:tcW w:w="1794" w:type="dxa"/>
            <w:tcBorders>
              <w:top w:val="single" w:sz="4" w:space="0" w:color="auto"/>
              <w:left w:val="single" w:sz="4" w:space="0" w:color="auto"/>
              <w:bottom w:val="single" w:sz="4" w:space="0" w:color="auto"/>
              <w:right w:val="single" w:sz="4" w:space="0" w:color="auto"/>
            </w:tcBorders>
            <w:vAlign w:val="center"/>
          </w:tcPr>
          <w:p w14:paraId="3DE48BA8" w14:textId="44896DEB"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5 760,00</w:t>
            </w:r>
          </w:p>
        </w:tc>
        <w:tc>
          <w:tcPr>
            <w:tcW w:w="6458" w:type="dxa"/>
            <w:shd w:val="clear" w:color="000000" w:fill="FFFFFF"/>
          </w:tcPr>
          <w:p w14:paraId="03CE9383" w14:textId="7529634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Азур-эозин по Романовскому</w:t>
            </w:r>
          </w:p>
        </w:tc>
      </w:tr>
      <w:tr w:rsidR="00A633FB" w:rsidRPr="00437197" w14:paraId="7EB52B9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28F92B" w14:textId="6CF1139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41</w:t>
            </w:r>
          </w:p>
        </w:tc>
        <w:tc>
          <w:tcPr>
            <w:tcW w:w="1794" w:type="dxa"/>
            <w:tcBorders>
              <w:top w:val="single" w:sz="4" w:space="0" w:color="auto"/>
              <w:left w:val="single" w:sz="4" w:space="0" w:color="auto"/>
              <w:bottom w:val="single" w:sz="4" w:space="0" w:color="auto"/>
              <w:right w:val="single" w:sz="4" w:space="0" w:color="auto"/>
            </w:tcBorders>
            <w:vAlign w:val="center"/>
          </w:tcPr>
          <w:p w14:paraId="75EBBAEA" w14:textId="674AAB4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59 200,00</w:t>
            </w:r>
          </w:p>
        </w:tc>
        <w:tc>
          <w:tcPr>
            <w:tcW w:w="6458" w:type="dxa"/>
            <w:shd w:val="clear" w:color="000000" w:fill="FFFFFF"/>
          </w:tcPr>
          <w:p w14:paraId="6F6E8A1B" w14:textId="4FD30D4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 xml:space="preserve">Среда </w:t>
            </w:r>
            <w:proofErr w:type="spellStart"/>
            <w:r w:rsidRPr="00F3701A">
              <w:rPr>
                <w:rFonts w:ascii="GHEA Grapalat" w:hAnsi="GHEA Grapalat"/>
                <w:sz w:val="20"/>
                <w:szCs w:val="20"/>
              </w:rPr>
              <w:t>Бифидум</w:t>
            </w:r>
            <w:proofErr w:type="spellEnd"/>
          </w:p>
        </w:tc>
      </w:tr>
      <w:tr w:rsidR="00A633FB" w:rsidRPr="00437197" w14:paraId="1F19E26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756FEFB" w14:textId="7F94FF3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42</w:t>
            </w:r>
          </w:p>
        </w:tc>
        <w:tc>
          <w:tcPr>
            <w:tcW w:w="1794" w:type="dxa"/>
            <w:tcBorders>
              <w:top w:val="single" w:sz="4" w:space="0" w:color="auto"/>
              <w:left w:val="single" w:sz="4" w:space="0" w:color="auto"/>
              <w:bottom w:val="single" w:sz="4" w:space="0" w:color="auto"/>
              <w:right w:val="single" w:sz="4" w:space="0" w:color="auto"/>
            </w:tcBorders>
            <w:vAlign w:val="center"/>
          </w:tcPr>
          <w:p w14:paraId="2F8087AD" w14:textId="3698E97B"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59 200,00</w:t>
            </w:r>
          </w:p>
        </w:tc>
        <w:tc>
          <w:tcPr>
            <w:tcW w:w="6458" w:type="dxa"/>
            <w:shd w:val="clear" w:color="000000" w:fill="FFFFFF"/>
          </w:tcPr>
          <w:p w14:paraId="70E1BCEE" w14:textId="6EB09516"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Лакто-агар</w:t>
            </w:r>
          </w:p>
        </w:tc>
      </w:tr>
      <w:tr w:rsidR="00A633FB" w:rsidRPr="00437197" w14:paraId="16AE4023"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108C6C" w14:textId="2B1E711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43</w:t>
            </w:r>
          </w:p>
        </w:tc>
        <w:tc>
          <w:tcPr>
            <w:tcW w:w="1794" w:type="dxa"/>
            <w:tcBorders>
              <w:top w:val="single" w:sz="4" w:space="0" w:color="auto"/>
              <w:left w:val="single" w:sz="4" w:space="0" w:color="auto"/>
              <w:bottom w:val="single" w:sz="4" w:space="0" w:color="auto"/>
              <w:right w:val="single" w:sz="4" w:space="0" w:color="auto"/>
            </w:tcBorders>
            <w:vAlign w:val="center"/>
          </w:tcPr>
          <w:p w14:paraId="78E7EBBD" w14:textId="2341D9BE"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70 000,00</w:t>
            </w:r>
          </w:p>
        </w:tc>
        <w:tc>
          <w:tcPr>
            <w:tcW w:w="6458" w:type="dxa"/>
            <w:shd w:val="clear" w:color="000000" w:fill="FFFFFF"/>
          </w:tcPr>
          <w:p w14:paraId="744BB010" w14:textId="07544D5B"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Поливалентная сыворотка против сальмонелл ABCDE</w:t>
            </w:r>
          </w:p>
        </w:tc>
      </w:tr>
      <w:tr w:rsidR="00A633FB" w:rsidRPr="00437197" w14:paraId="5F9ACC6B"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DF4EF7" w14:textId="23619D4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44</w:t>
            </w:r>
          </w:p>
        </w:tc>
        <w:tc>
          <w:tcPr>
            <w:tcW w:w="1794" w:type="dxa"/>
            <w:tcBorders>
              <w:top w:val="single" w:sz="4" w:space="0" w:color="auto"/>
              <w:left w:val="single" w:sz="4" w:space="0" w:color="auto"/>
              <w:bottom w:val="single" w:sz="4" w:space="0" w:color="auto"/>
              <w:right w:val="single" w:sz="4" w:space="0" w:color="auto"/>
            </w:tcBorders>
            <w:vAlign w:val="center"/>
          </w:tcPr>
          <w:p w14:paraId="52E521D0" w14:textId="304B217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60 000,00</w:t>
            </w:r>
          </w:p>
        </w:tc>
        <w:tc>
          <w:tcPr>
            <w:tcW w:w="6458" w:type="dxa"/>
            <w:shd w:val="clear" w:color="000000" w:fill="FFFFFF"/>
          </w:tcPr>
          <w:p w14:paraId="3B4EF85D" w14:textId="48283FF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Поливалентная сыворотка против дизентерии</w:t>
            </w:r>
          </w:p>
        </w:tc>
      </w:tr>
      <w:tr w:rsidR="00A633FB" w:rsidRPr="00437197" w14:paraId="2EBFCCE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0A10D65" w14:textId="02D311A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45</w:t>
            </w:r>
          </w:p>
        </w:tc>
        <w:tc>
          <w:tcPr>
            <w:tcW w:w="1794" w:type="dxa"/>
            <w:tcBorders>
              <w:top w:val="single" w:sz="4" w:space="0" w:color="auto"/>
              <w:left w:val="single" w:sz="4" w:space="0" w:color="auto"/>
              <w:bottom w:val="single" w:sz="4" w:space="0" w:color="auto"/>
              <w:right w:val="single" w:sz="4" w:space="0" w:color="auto"/>
            </w:tcBorders>
            <w:vAlign w:val="center"/>
          </w:tcPr>
          <w:p w14:paraId="4D8BC471" w14:textId="4D50C5F3"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51 900,00</w:t>
            </w:r>
          </w:p>
        </w:tc>
        <w:tc>
          <w:tcPr>
            <w:tcW w:w="6458" w:type="dxa"/>
            <w:shd w:val="clear" w:color="000000" w:fill="FFFFFF"/>
          </w:tcPr>
          <w:p w14:paraId="05FBFA59" w14:textId="4B2A2757"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Стрептотест</w:t>
            </w:r>
            <w:proofErr w:type="spellEnd"/>
            <w:r w:rsidRPr="00F3701A">
              <w:rPr>
                <w:rFonts w:ascii="GHEA Grapalat" w:hAnsi="GHEA Grapalat"/>
                <w:sz w:val="20"/>
                <w:szCs w:val="20"/>
              </w:rPr>
              <w:t xml:space="preserve"> ABCGFG</w:t>
            </w:r>
          </w:p>
        </w:tc>
      </w:tr>
      <w:tr w:rsidR="00A633FB" w:rsidRPr="00437197" w14:paraId="1EBFA144"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245F9C" w14:textId="3A690EC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46</w:t>
            </w:r>
          </w:p>
        </w:tc>
        <w:tc>
          <w:tcPr>
            <w:tcW w:w="1794" w:type="dxa"/>
            <w:tcBorders>
              <w:top w:val="single" w:sz="4" w:space="0" w:color="auto"/>
              <w:left w:val="single" w:sz="4" w:space="0" w:color="auto"/>
              <w:bottom w:val="single" w:sz="4" w:space="0" w:color="auto"/>
              <w:right w:val="single" w:sz="4" w:space="0" w:color="auto"/>
            </w:tcBorders>
            <w:vAlign w:val="center"/>
          </w:tcPr>
          <w:p w14:paraId="0174A52A" w14:textId="2EC6D9B0"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27 000,00</w:t>
            </w:r>
          </w:p>
        </w:tc>
        <w:tc>
          <w:tcPr>
            <w:tcW w:w="6458" w:type="dxa"/>
            <w:shd w:val="clear" w:color="000000" w:fill="FFFFFF"/>
          </w:tcPr>
          <w:p w14:paraId="72F0E64A" w14:textId="2B341B2F"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Ко-</w:t>
            </w:r>
            <w:proofErr w:type="spellStart"/>
            <w:r w:rsidRPr="00F3701A">
              <w:rPr>
                <w:rFonts w:ascii="GHEA Grapalat" w:hAnsi="GHEA Grapalat"/>
                <w:sz w:val="20"/>
                <w:szCs w:val="20"/>
              </w:rPr>
              <w:t>тримоксазол</w:t>
            </w:r>
            <w:proofErr w:type="spellEnd"/>
          </w:p>
        </w:tc>
      </w:tr>
      <w:tr w:rsidR="00A633FB" w:rsidRPr="00437197" w14:paraId="3DD3471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89A80CD" w14:textId="1391C80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47</w:t>
            </w:r>
          </w:p>
        </w:tc>
        <w:tc>
          <w:tcPr>
            <w:tcW w:w="1794" w:type="dxa"/>
            <w:tcBorders>
              <w:top w:val="single" w:sz="4" w:space="0" w:color="auto"/>
              <w:left w:val="single" w:sz="4" w:space="0" w:color="auto"/>
              <w:bottom w:val="single" w:sz="4" w:space="0" w:color="auto"/>
              <w:right w:val="single" w:sz="4" w:space="0" w:color="auto"/>
            </w:tcBorders>
            <w:vAlign w:val="center"/>
          </w:tcPr>
          <w:p w14:paraId="1A4BFCCF" w14:textId="1D9A09A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18 000,00</w:t>
            </w:r>
          </w:p>
        </w:tc>
        <w:tc>
          <w:tcPr>
            <w:tcW w:w="6458" w:type="dxa"/>
            <w:shd w:val="clear" w:color="000000" w:fill="FFFFFF"/>
          </w:tcPr>
          <w:p w14:paraId="702E5DD9" w14:textId="0903A71B"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Клиндамицин</w:t>
            </w:r>
          </w:p>
        </w:tc>
      </w:tr>
      <w:tr w:rsidR="00A633FB" w:rsidRPr="00437197" w14:paraId="5A0CC5E0"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D5A2D1E" w14:textId="49CE2C6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48</w:t>
            </w:r>
          </w:p>
        </w:tc>
        <w:tc>
          <w:tcPr>
            <w:tcW w:w="1794" w:type="dxa"/>
            <w:tcBorders>
              <w:top w:val="single" w:sz="4" w:space="0" w:color="auto"/>
              <w:left w:val="single" w:sz="4" w:space="0" w:color="auto"/>
              <w:bottom w:val="single" w:sz="4" w:space="0" w:color="auto"/>
              <w:right w:val="single" w:sz="4" w:space="0" w:color="auto"/>
            </w:tcBorders>
            <w:vAlign w:val="center"/>
          </w:tcPr>
          <w:p w14:paraId="3781BEDA" w14:textId="397242C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1 800,00</w:t>
            </w:r>
          </w:p>
        </w:tc>
        <w:tc>
          <w:tcPr>
            <w:tcW w:w="6458" w:type="dxa"/>
            <w:shd w:val="clear" w:color="000000" w:fill="FFFFFF"/>
          </w:tcPr>
          <w:p w14:paraId="07837ADB" w14:textId="6C2E5FCB"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Канамицин</w:t>
            </w:r>
          </w:p>
        </w:tc>
      </w:tr>
      <w:tr w:rsidR="00A633FB" w:rsidRPr="00437197" w14:paraId="1F13D49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710038F" w14:textId="3B0A83BD"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49</w:t>
            </w:r>
          </w:p>
        </w:tc>
        <w:tc>
          <w:tcPr>
            <w:tcW w:w="1794" w:type="dxa"/>
            <w:tcBorders>
              <w:top w:val="single" w:sz="4" w:space="0" w:color="auto"/>
              <w:left w:val="single" w:sz="4" w:space="0" w:color="auto"/>
              <w:bottom w:val="single" w:sz="4" w:space="0" w:color="auto"/>
              <w:right w:val="single" w:sz="4" w:space="0" w:color="auto"/>
            </w:tcBorders>
            <w:vAlign w:val="center"/>
          </w:tcPr>
          <w:p w14:paraId="7C654EFA" w14:textId="6F77F18D"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5 400,00</w:t>
            </w:r>
          </w:p>
        </w:tc>
        <w:tc>
          <w:tcPr>
            <w:tcW w:w="6458" w:type="dxa"/>
            <w:shd w:val="clear" w:color="000000" w:fill="FFFFFF"/>
          </w:tcPr>
          <w:p w14:paraId="5593B857" w14:textId="4A1DD64C"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Миконазол</w:t>
            </w:r>
            <w:proofErr w:type="spellEnd"/>
          </w:p>
        </w:tc>
      </w:tr>
      <w:tr w:rsidR="00A633FB" w:rsidRPr="00437197" w14:paraId="7A35E0B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D0AAA2" w14:textId="702D5BD3"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50</w:t>
            </w:r>
          </w:p>
        </w:tc>
        <w:tc>
          <w:tcPr>
            <w:tcW w:w="1794" w:type="dxa"/>
            <w:tcBorders>
              <w:top w:val="single" w:sz="4" w:space="0" w:color="auto"/>
              <w:left w:val="single" w:sz="4" w:space="0" w:color="auto"/>
              <w:bottom w:val="single" w:sz="4" w:space="0" w:color="auto"/>
              <w:right w:val="single" w:sz="4" w:space="0" w:color="auto"/>
            </w:tcBorders>
            <w:vAlign w:val="center"/>
          </w:tcPr>
          <w:p w14:paraId="1E2EDEA6" w14:textId="677AAFB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9 000,00</w:t>
            </w:r>
          </w:p>
        </w:tc>
        <w:tc>
          <w:tcPr>
            <w:tcW w:w="6458" w:type="dxa"/>
            <w:shd w:val="clear" w:color="000000" w:fill="FFFFFF"/>
          </w:tcPr>
          <w:p w14:paraId="072038F6" w14:textId="75B2FCA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Метронидазол</w:t>
            </w:r>
          </w:p>
        </w:tc>
      </w:tr>
      <w:tr w:rsidR="00A633FB" w:rsidRPr="00437197" w14:paraId="6EBB26D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FC061B" w14:textId="0DCDC5E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51</w:t>
            </w:r>
          </w:p>
        </w:tc>
        <w:tc>
          <w:tcPr>
            <w:tcW w:w="1794" w:type="dxa"/>
            <w:tcBorders>
              <w:top w:val="single" w:sz="4" w:space="0" w:color="auto"/>
              <w:left w:val="single" w:sz="4" w:space="0" w:color="auto"/>
              <w:bottom w:val="single" w:sz="4" w:space="0" w:color="auto"/>
              <w:right w:val="single" w:sz="4" w:space="0" w:color="auto"/>
            </w:tcBorders>
            <w:vAlign w:val="center"/>
          </w:tcPr>
          <w:p w14:paraId="02832A6E" w14:textId="68B33B1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1 800,00</w:t>
            </w:r>
          </w:p>
        </w:tc>
        <w:tc>
          <w:tcPr>
            <w:tcW w:w="6458" w:type="dxa"/>
            <w:shd w:val="clear" w:color="000000" w:fill="FFFFFF"/>
          </w:tcPr>
          <w:p w14:paraId="7CFF71BC" w14:textId="6E933A61"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Тобримаид</w:t>
            </w:r>
            <w:proofErr w:type="spellEnd"/>
          </w:p>
        </w:tc>
      </w:tr>
      <w:tr w:rsidR="00A633FB" w:rsidRPr="00437197" w14:paraId="3EF62DA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CE0C74" w14:textId="1B83F3C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52</w:t>
            </w:r>
          </w:p>
        </w:tc>
        <w:tc>
          <w:tcPr>
            <w:tcW w:w="1794" w:type="dxa"/>
            <w:tcBorders>
              <w:top w:val="single" w:sz="4" w:space="0" w:color="auto"/>
              <w:left w:val="single" w:sz="4" w:space="0" w:color="auto"/>
              <w:bottom w:val="single" w:sz="4" w:space="0" w:color="auto"/>
              <w:right w:val="single" w:sz="4" w:space="0" w:color="auto"/>
            </w:tcBorders>
            <w:vAlign w:val="center"/>
          </w:tcPr>
          <w:p w14:paraId="27C08BD8" w14:textId="3EEE019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10 800,00</w:t>
            </w:r>
          </w:p>
        </w:tc>
        <w:tc>
          <w:tcPr>
            <w:tcW w:w="6458" w:type="dxa"/>
            <w:shd w:val="clear" w:color="000000" w:fill="FFFFFF"/>
          </w:tcPr>
          <w:p w14:paraId="20C19ECF" w14:textId="21337F92"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Невиграмон</w:t>
            </w:r>
            <w:proofErr w:type="spellEnd"/>
          </w:p>
        </w:tc>
      </w:tr>
      <w:tr w:rsidR="00A633FB" w:rsidRPr="00437197" w14:paraId="1F6336B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5428AA9" w14:textId="0C9D3D0C"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53</w:t>
            </w:r>
          </w:p>
        </w:tc>
        <w:tc>
          <w:tcPr>
            <w:tcW w:w="1794" w:type="dxa"/>
            <w:tcBorders>
              <w:top w:val="single" w:sz="4" w:space="0" w:color="auto"/>
              <w:left w:val="single" w:sz="4" w:space="0" w:color="auto"/>
              <w:bottom w:val="single" w:sz="4" w:space="0" w:color="auto"/>
              <w:right w:val="single" w:sz="4" w:space="0" w:color="auto"/>
            </w:tcBorders>
            <w:vAlign w:val="center"/>
          </w:tcPr>
          <w:p w14:paraId="64CE15D6" w14:textId="4BC01F2D"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1 750,00</w:t>
            </w:r>
          </w:p>
        </w:tc>
        <w:tc>
          <w:tcPr>
            <w:tcW w:w="6458" w:type="dxa"/>
            <w:shd w:val="clear" w:color="000000" w:fill="FFFFFF"/>
          </w:tcPr>
          <w:p w14:paraId="5128A588" w14:textId="4FB1BFE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Сахароза</w:t>
            </w:r>
          </w:p>
        </w:tc>
      </w:tr>
      <w:tr w:rsidR="00A633FB" w:rsidRPr="00437197" w14:paraId="566E8EC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C37AC74" w14:textId="16F9C93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54</w:t>
            </w:r>
          </w:p>
        </w:tc>
        <w:tc>
          <w:tcPr>
            <w:tcW w:w="1794" w:type="dxa"/>
            <w:tcBorders>
              <w:top w:val="single" w:sz="4" w:space="0" w:color="auto"/>
              <w:left w:val="single" w:sz="4" w:space="0" w:color="auto"/>
              <w:bottom w:val="single" w:sz="4" w:space="0" w:color="auto"/>
              <w:right w:val="single" w:sz="4" w:space="0" w:color="auto"/>
            </w:tcBorders>
            <w:vAlign w:val="center"/>
          </w:tcPr>
          <w:p w14:paraId="3EDFB608" w14:textId="2478DDF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12 500,00</w:t>
            </w:r>
          </w:p>
        </w:tc>
        <w:tc>
          <w:tcPr>
            <w:tcW w:w="6458" w:type="dxa"/>
            <w:shd w:val="clear" w:color="000000" w:fill="FFFFFF"/>
          </w:tcPr>
          <w:p w14:paraId="27572D38" w14:textId="711C062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Среда Кода</w:t>
            </w:r>
          </w:p>
        </w:tc>
      </w:tr>
      <w:tr w:rsidR="00A633FB" w:rsidRPr="00437197" w14:paraId="2E736BBE"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A68C63A" w14:textId="7EB20B39"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55</w:t>
            </w:r>
          </w:p>
        </w:tc>
        <w:tc>
          <w:tcPr>
            <w:tcW w:w="1794" w:type="dxa"/>
            <w:tcBorders>
              <w:top w:val="single" w:sz="4" w:space="0" w:color="auto"/>
              <w:left w:val="single" w:sz="4" w:space="0" w:color="auto"/>
              <w:bottom w:val="single" w:sz="4" w:space="0" w:color="auto"/>
              <w:right w:val="single" w:sz="4" w:space="0" w:color="auto"/>
            </w:tcBorders>
            <w:vAlign w:val="center"/>
          </w:tcPr>
          <w:p w14:paraId="5089A005" w14:textId="4BE7ED53"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12 500,00</w:t>
            </w:r>
          </w:p>
        </w:tc>
        <w:tc>
          <w:tcPr>
            <w:tcW w:w="6458" w:type="dxa"/>
            <w:shd w:val="clear" w:color="000000" w:fill="FFFFFF"/>
          </w:tcPr>
          <w:p w14:paraId="4ACCD0CF" w14:textId="5B246B44"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Среда Кларка</w:t>
            </w:r>
          </w:p>
        </w:tc>
      </w:tr>
      <w:tr w:rsidR="00A633FB" w:rsidRPr="00437197" w14:paraId="30D9F7A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F929FF" w14:textId="45D2DC8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56</w:t>
            </w:r>
          </w:p>
        </w:tc>
        <w:tc>
          <w:tcPr>
            <w:tcW w:w="1794" w:type="dxa"/>
            <w:tcBorders>
              <w:top w:val="single" w:sz="4" w:space="0" w:color="auto"/>
              <w:left w:val="single" w:sz="4" w:space="0" w:color="auto"/>
              <w:bottom w:val="single" w:sz="4" w:space="0" w:color="auto"/>
              <w:right w:val="single" w:sz="4" w:space="0" w:color="auto"/>
            </w:tcBorders>
            <w:vAlign w:val="center"/>
          </w:tcPr>
          <w:p w14:paraId="1DCCEA8A" w14:textId="1B886385"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10 000,00</w:t>
            </w:r>
          </w:p>
        </w:tc>
        <w:tc>
          <w:tcPr>
            <w:tcW w:w="6458" w:type="dxa"/>
            <w:shd w:val="clear" w:color="000000" w:fill="FFFFFF"/>
          </w:tcPr>
          <w:p w14:paraId="594E6DDF" w14:textId="1F3407F7"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Пептон, полученный ферментативным гидролизом животной ткани</w:t>
            </w:r>
          </w:p>
        </w:tc>
      </w:tr>
      <w:tr w:rsidR="00A633FB" w:rsidRPr="00437197" w14:paraId="2AD68A9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4FD9961" w14:textId="07F98CA8"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57</w:t>
            </w:r>
          </w:p>
        </w:tc>
        <w:tc>
          <w:tcPr>
            <w:tcW w:w="1794" w:type="dxa"/>
            <w:tcBorders>
              <w:top w:val="single" w:sz="4" w:space="0" w:color="auto"/>
              <w:left w:val="single" w:sz="4" w:space="0" w:color="auto"/>
              <w:bottom w:val="single" w:sz="4" w:space="0" w:color="auto"/>
              <w:right w:val="single" w:sz="4" w:space="0" w:color="auto"/>
            </w:tcBorders>
            <w:vAlign w:val="center"/>
          </w:tcPr>
          <w:p w14:paraId="7FF1F96C" w14:textId="5A5E9B0A"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9 500,00</w:t>
            </w:r>
          </w:p>
        </w:tc>
        <w:tc>
          <w:tcPr>
            <w:tcW w:w="6458" w:type="dxa"/>
            <w:shd w:val="clear" w:color="000000" w:fill="FFFFFF"/>
          </w:tcPr>
          <w:p w14:paraId="00FAA69D" w14:textId="2A2256A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Лошадиная сыворотка</w:t>
            </w:r>
          </w:p>
        </w:tc>
      </w:tr>
      <w:tr w:rsidR="00A633FB" w:rsidRPr="00437197" w14:paraId="5D16832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39057A5" w14:textId="0BC9694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58</w:t>
            </w:r>
          </w:p>
        </w:tc>
        <w:tc>
          <w:tcPr>
            <w:tcW w:w="1794" w:type="dxa"/>
            <w:tcBorders>
              <w:top w:val="single" w:sz="4" w:space="0" w:color="auto"/>
              <w:left w:val="single" w:sz="4" w:space="0" w:color="auto"/>
              <w:bottom w:val="single" w:sz="4" w:space="0" w:color="auto"/>
              <w:right w:val="single" w:sz="4" w:space="0" w:color="auto"/>
            </w:tcBorders>
            <w:vAlign w:val="center"/>
          </w:tcPr>
          <w:p w14:paraId="537F132B" w14:textId="7A6EB18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30 000,00</w:t>
            </w:r>
          </w:p>
        </w:tc>
        <w:tc>
          <w:tcPr>
            <w:tcW w:w="6458" w:type="dxa"/>
            <w:shd w:val="clear" w:color="000000" w:fill="FFFFFF"/>
          </w:tcPr>
          <w:p w14:paraId="4D0F3FFC" w14:textId="026379A0"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Лиофилизированная плазма кролика с EDTA</w:t>
            </w:r>
          </w:p>
        </w:tc>
      </w:tr>
      <w:tr w:rsidR="00A633FB" w:rsidRPr="00437197" w14:paraId="287A152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B282DA" w14:textId="119762AD"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59</w:t>
            </w:r>
          </w:p>
        </w:tc>
        <w:tc>
          <w:tcPr>
            <w:tcW w:w="1794" w:type="dxa"/>
            <w:tcBorders>
              <w:top w:val="single" w:sz="4" w:space="0" w:color="auto"/>
              <w:left w:val="single" w:sz="4" w:space="0" w:color="auto"/>
              <w:bottom w:val="single" w:sz="4" w:space="0" w:color="auto"/>
              <w:right w:val="single" w:sz="4" w:space="0" w:color="auto"/>
            </w:tcBorders>
            <w:vAlign w:val="center"/>
          </w:tcPr>
          <w:p w14:paraId="3252BF8F" w14:textId="039DCBFC"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288 000,00</w:t>
            </w:r>
          </w:p>
        </w:tc>
        <w:tc>
          <w:tcPr>
            <w:tcW w:w="6458" w:type="dxa"/>
            <w:shd w:val="clear" w:color="000000" w:fill="FFFFFF"/>
          </w:tcPr>
          <w:p w14:paraId="2B8BAD0A" w14:textId="3D3D95A3"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Тромбиновое</w:t>
            </w:r>
            <w:proofErr w:type="spellEnd"/>
            <w:r w:rsidRPr="00F3701A">
              <w:rPr>
                <w:rFonts w:ascii="GHEA Grapalat" w:hAnsi="GHEA Grapalat"/>
                <w:sz w:val="20"/>
                <w:szCs w:val="20"/>
              </w:rPr>
              <w:t xml:space="preserve"> время</w:t>
            </w:r>
          </w:p>
        </w:tc>
      </w:tr>
      <w:tr w:rsidR="00A633FB" w:rsidRPr="00437197" w14:paraId="1A63010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E8B3031" w14:textId="681C9109"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60</w:t>
            </w:r>
          </w:p>
        </w:tc>
        <w:tc>
          <w:tcPr>
            <w:tcW w:w="1794" w:type="dxa"/>
            <w:tcBorders>
              <w:top w:val="single" w:sz="4" w:space="0" w:color="auto"/>
              <w:left w:val="single" w:sz="4" w:space="0" w:color="auto"/>
              <w:bottom w:val="single" w:sz="4" w:space="0" w:color="auto"/>
              <w:right w:val="single" w:sz="4" w:space="0" w:color="auto"/>
            </w:tcBorders>
            <w:vAlign w:val="center"/>
          </w:tcPr>
          <w:p w14:paraId="6CC4C7A0" w14:textId="57A735B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725 000</w:t>
            </w:r>
          </w:p>
        </w:tc>
        <w:tc>
          <w:tcPr>
            <w:tcW w:w="6458" w:type="dxa"/>
            <w:shd w:val="clear" w:color="000000" w:fill="FFFFFF"/>
          </w:tcPr>
          <w:p w14:paraId="542B40D5" w14:textId="7EA275FD" w:rsidR="00A633FB" w:rsidRPr="00F3701A" w:rsidRDefault="00A633FB" w:rsidP="00A633FB">
            <w:pPr>
              <w:pStyle w:val="aa"/>
              <w:widowControl w:val="0"/>
              <w:spacing w:after="0"/>
              <w:ind w:right="-7"/>
              <w:jc w:val="both"/>
              <w:rPr>
                <w:rFonts w:ascii="GHEA Grapalat" w:hAnsi="GHEA Grapalat"/>
                <w:sz w:val="20"/>
                <w:szCs w:val="20"/>
              </w:rPr>
            </w:pPr>
            <w:proofErr w:type="spellStart"/>
            <w:r w:rsidRPr="00F3701A">
              <w:rPr>
                <w:rFonts w:ascii="GHEA Grapalat" w:hAnsi="GHEA Grapalat"/>
                <w:sz w:val="20"/>
                <w:szCs w:val="20"/>
              </w:rPr>
              <w:t>Видеопринтер</w:t>
            </w:r>
            <w:proofErr w:type="spellEnd"/>
            <w:r w:rsidRPr="00F3701A">
              <w:rPr>
                <w:rFonts w:ascii="GHEA Grapalat" w:hAnsi="GHEA Grapalat"/>
                <w:sz w:val="20"/>
                <w:szCs w:val="20"/>
              </w:rPr>
              <w:t xml:space="preserve"> SONY</w:t>
            </w:r>
          </w:p>
        </w:tc>
      </w:tr>
      <w:tr w:rsidR="00A633FB" w:rsidRPr="00437197" w14:paraId="3B3E0F62"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215FCC2" w14:textId="0FD05DA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61</w:t>
            </w:r>
          </w:p>
        </w:tc>
        <w:tc>
          <w:tcPr>
            <w:tcW w:w="1794" w:type="dxa"/>
            <w:tcBorders>
              <w:top w:val="single" w:sz="4" w:space="0" w:color="auto"/>
              <w:left w:val="single" w:sz="4" w:space="0" w:color="auto"/>
              <w:bottom w:val="single" w:sz="4" w:space="0" w:color="auto"/>
              <w:right w:val="single" w:sz="4" w:space="0" w:color="auto"/>
            </w:tcBorders>
            <w:vAlign w:val="center"/>
          </w:tcPr>
          <w:p w14:paraId="708E4716" w14:textId="44C4D65E"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900</w:t>
            </w:r>
          </w:p>
        </w:tc>
        <w:tc>
          <w:tcPr>
            <w:tcW w:w="6458" w:type="dxa"/>
            <w:shd w:val="clear" w:color="000000" w:fill="FFFFFF"/>
          </w:tcPr>
          <w:p w14:paraId="1D4A0211" w14:textId="399571B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Игла 21G 1½ Orange-LL</w:t>
            </w:r>
          </w:p>
        </w:tc>
      </w:tr>
      <w:tr w:rsidR="00A633FB" w:rsidRPr="00437197" w14:paraId="1FF34A0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E0E7D6" w14:textId="216E85E2"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62</w:t>
            </w:r>
          </w:p>
        </w:tc>
        <w:tc>
          <w:tcPr>
            <w:tcW w:w="1794" w:type="dxa"/>
            <w:tcBorders>
              <w:top w:val="single" w:sz="4" w:space="0" w:color="auto"/>
              <w:left w:val="single" w:sz="4" w:space="0" w:color="auto"/>
              <w:bottom w:val="single" w:sz="4" w:space="0" w:color="auto"/>
              <w:right w:val="single" w:sz="4" w:space="0" w:color="auto"/>
            </w:tcBorders>
            <w:vAlign w:val="center"/>
          </w:tcPr>
          <w:p w14:paraId="0D2AD04A" w14:textId="4E60BE0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198 000</w:t>
            </w:r>
          </w:p>
        </w:tc>
        <w:tc>
          <w:tcPr>
            <w:tcW w:w="6458" w:type="dxa"/>
            <w:shd w:val="clear" w:color="000000" w:fill="FFFFFF"/>
          </w:tcPr>
          <w:p w14:paraId="3E856EAA" w14:textId="3537FDE7"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Цитологическая щётка</w:t>
            </w:r>
          </w:p>
        </w:tc>
      </w:tr>
      <w:tr w:rsidR="00A633FB" w:rsidRPr="00437197" w14:paraId="17F4FFD3"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36C837A" w14:textId="78D88A6F"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63</w:t>
            </w:r>
          </w:p>
        </w:tc>
        <w:tc>
          <w:tcPr>
            <w:tcW w:w="1794" w:type="dxa"/>
            <w:tcBorders>
              <w:top w:val="single" w:sz="4" w:space="0" w:color="auto"/>
              <w:left w:val="single" w:sz="4" w:space="0" w:color="auto"/>
              <w:bottom w:val="single" w:sz="4" w:space="0" w:color="auto"/>
              <w:right w:val="single" w:sz="4" w:space="0" w:color="auto"/>
            </w:tcBorders>
            <w:vAlign w:val="center"/>
          </w:tcPr>
          <w:p w14:paraId="04FCC65A" w14:textId="7066B8E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588 000</w:t>
            </w:r>
          </w:p>
        </w:tc>
        <w:tc>
          <w:tcPr>
            <w:tcW w:w="6458" w:type="dxa"/>
            <w:shd w:val="clear" w:color="000000" w:fill="FFFFFF"/>
          </w:tcPr>
          <w:p w14:paraId="705214CD" w14:textId="401455E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Тест-полоски «</w:t>
            </w:r>
            <w:proofErr w:type="spellStart"/>
            <w:r w:rsidRPr="00F3701A">
              <w:rPr>
                <w:rFonts w:ascii="GHEA Grapalat" w:hAnsi="GHEA Grapalat"/>
                <w:sz w:val="20"/>
                <w:szCs w:val="20"/>
              </w:rPr>
              <w:t>Акку</w:t>
            </w:r>
            <w:proofErr w:type="spellEnd"/>
            <w:r w:rsidRPr="00F3701A">
              <w:rPr>
                <w:rFonts w:ascii="GHEA Grapalat" w:hAnsi="GHEA Grapalat"/>
                <w:sz w:val="20"/>
                <w:szCs w:val="20"/>
              </w:rPr>
              <w:t xml:space="preserve">-Чек </w:t>
            </w:r>
            <w:proofErr w:type="spellStart"/>
            <w:r w:rsidRPr="00F3701A">
              <w:rPr>
                <w:rFonts w:ascii="GHEA Grapalat" w:hAnsi="GHEA Grapalat"/>
                <w:sz w:val="20"/>
                <w:szCs w:val="20"/>
              </w:rPr>
              <w:t>Перформа</w:t>
            </w:r>
            <w:proofErr w:type="spellEnd"/>
            <w:r w:rsidRPr="00F3701A">
              <w:rPr>
                <w:rFonts w:ascii="GHEA Grapalat" w:hAnsi="GHEA Grapalat"/>
                <w:sz w:val="20"/>
                <w:szCs w:val="20"/>
              </w:rPr>
              <w:t>» для определения уровня глюкозы в крови</w:t>
            </w:r>
          </w:p>
        </w:tc>
      </w:tr>
      <w:tr w:rsidR="00A633FB" w:rsidRPr="00437197" w14:paraId="7ECFD8A2"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D07052A" w14:textId="0E1FA017"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64</w:t>
            </w:r>
          </w:p>
        </w:tc>
        <w:tc>
          <w:tcPr>
            <w:tcW w:w="1794" w:type="dxa"/>
            <w:tcBorders>
              <w:top w:val="single" w:sz="4" w:space="0" w:color="auto"/>
              <w:left w:val="single" w:sz="4" w:space="0" w:color="auto"/>
              <w:bottom w:val="single" w:sz="4" w:space="0" w:color="auto"/>
              <w:right w:val="single" w:sz="4" w:space="0" w:color="auto"/>
            </w:tcBorders>
            <w:vAlign w:val="center"/>
          </w:tcPr>
          <w:p w14:paraId="015DE8FD" w14:textId="2FD0761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12 000</w:t>
            </w:r>
          </w:p>
        </w:tc>
        <w:tc>
          <w:tcPr>
            <w:tcW w:w="6458" w:type="dxa"/>
            <w:shd w:val="clear" w:color="000000" w:fill="FFFFFF"/>
          </w:tcPr>
          <w:p w14:paraId="0ABFE564" w14:textId="672FF6E6"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Лабораторная фиксирующая жидкость</w:t>
            </w:r>
          </w:p>
        </w:tc>
      </w:tr>
      <w:tr w:rsidR="00A633FB" w:rsidRPr="00437197" w14:paraId="296DBB9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6B6CA1C" w14:textId="2671230F"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65</w:t>
            </w:r>
          </w:p>
        </w:tc>
        <w:tc>
          <w:tcPr>
            <w:tcW w:w="1794" w:type="dxa"/>
            <w:tcBorders>
              <w:top w:val="single" w:sz="4" w:space="0" w:color="auto"/>
              <w:left w:val="single" w:sz="4" w:space="0" w:color="auto"/>
              <w:bottom w:val="single" w:sz="4" w:space="0" w:color="auto"/>
              <w:right w:val="single" w:sz="4" w:space="0" w:color="auto"/>
            </w:tcBorders>
            <w:vAlign w:val="center"/>
          </w:tcPr>
          <w:p w14:paraId="2D744ACC" w14:textId="6B505502"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45 000</w:t>
            </w:r>
          </w:p>
        </w:tc>
        <w:tc>
          <w:tcPr>
            <w:tcW w:w="6458" w:type="dxa"/>
            <w:shd w:val="clear" w:color="000000" w:fill="FFFFFF"/>
          </w:tcPr>
          <w:p w14:paraId="6166378B" w14:textId="361FC50D"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 xml:space="preserve">Шовный материал </w:t>
            </w:r>
            <w:proofErr w:type="spellStart"/>
            <w:r w:rsidRPr="00F3701A">
              <w:rPr>
                <w:rFonts w:ascii="GHEA Grapalat" w:hAnsi="GHEA Grapalat"/>
                <w:sz w:val="20"/>
                <w:szCs w:val="20"/>
              </w:rPr>
              <w:t>нерассасывающийся</w:t>
            </w:r>
            <w:proofErr w:type="spellEnd"/>
          </w:p>
        </w:tc>
      </w:tr>
      <w:tr w:rsidR="00A633FB" w:rsidRPr="00437197" w14:paraId="490D4DE4"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1C37A5B" w14:textId="7F2681DD"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66</w:t>
            </w:r>
          </w:p>
        </w:tc>
        <w:tc>
          <w:tcPr>
            <w:tcW w:w="1794" w:type="dxa"/>
            <w:tcBorders>
              <w:top w:val="single" w:sz="4" w:space="0" w:color="auto"/>
              <w:left w:val="single" w:sz="4" w:space="0" w:color="auto"/>
              <w:bottom w:val="single" w:sz="4" w:space="0" w:color="auto"/>
              <w:right w:val="single" w:sz="4" w:space="0" w:color="auto"/>
            </w:tcBorders>
            <w:vAlign w:val="center"/>
          </w:tcPr>
          <w:p w14:paraId="7339ECB7" w14:textId="03DA0E1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52 500</w:t>
            </w:r>
          </w:p>
        </w:tc>
        <w:tc>
          <w:tcPr>
            <w:tcW w:w="6458" w:type="dxa"/>
            <w:shd w:val="clear" w:color="000000" w:fill="FFFFFF"/>
          </w:tcPr>
          <w:p w14:paraId="103B2BD5" w14:textId="7BD741FC"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Крафт-пакет 130×200 мм</w:t>
            </w:r>
          </w:p>
        </w:tc>
      </w:tr>
      <w:tr w:rsidR="00A633FB" w:rsidRPr="00437197" w14:paraId="535AF474"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E71F08F" w14:textId="53348E85"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67</w:t>
            </w:r>
          </w:p>
        </w:tc>
        <w:tc>
          <w:tcPr>
            <w:tcW w:w="1794" w:type="dxa"/>
            <w:tcBorders>
              <w:top w:val="single" w:sz="4" w:space="0" w:color="auto"/>
              <w:left w:val="single" w:sz="4" w:space="0" w:color="auto"/>
              <w:bottom w:val="single" w:sz="4" w:space="0" w:color="auto"/>
              <w:right w:val="single" w:sz="4" w:space="0" w:color="auto"/>
            </w:tcBorders>
            <w:vAlign w:val="center"/>
          </w:tcPr>
          <w:p w14:paraId="1426516E" w14:textId="5F5B2C3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100 000</w:t>
            </w:r>
          </w:p>
        </w:tc>
        <w:tc>
          <w:tcPr>
            <w:tcW w:w="6458" w:type="dxa"/>
            <w:shd w:val="clear" w:color="000000" w:fill="FFFFFF"/>
          </w:tcPr>
          <w:p w14:paraId="1D0E9446" w14:textId="0C0B5E94"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Крафт-пакет 150×250 мм</w:t>
            </w:r>
          </w:p>
        </w:tc>
      </w:tr>
      <w:tr w:rsidR="00A633FB" w:rsidRPr="00437197" w14:paraId="6F5A8BE3"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60FABA" w14:textId="6934D12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68</w:t>
            </w:r>
          </w:p>
        </w:tc>
        <w:tc>
          <w:tcPr>
            <w:tcW w:w="1794" w:type="dxa"/>
            <w:tcBorders>
              <w:top w:val="single" w:sz="4" w:space="0" w:color="auto"/>
              <w:left w:val="single" w:sz="4" w:space="0" w:color="auto"/>
              <w:bottom w:val="single" w:sz="4" w:space="0" w:color="auto"/>
              <w:right w:val="single" w:sz="4" w:space="0" w:color="auto"/>
            </w:tcBorders>
            <w:vAlign w:val="center"/>
          </w:tcPr>
          <w:p w14:paraId="1A7FA3B0" w14:textId="47BD46F3"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39 100</w:t>
            </w:r>
          </w:p>
        </w:tc>
        <w:tc>
          <w:tcPr>
            <w:tcW w:w="6458" w:type="dxa"/>
            <w:shd w:val="clear" w:color="000000" w:fill="FFFFFF"/>
          </w:tcPr>
          <w:p w14:paraId="2DB762EB" w14:textId="2B381B5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Крафт-пакет 100×200 мм</w:t>
            </w:r>
          </w:p>
        </w:tc>
      </w:tr>
      <w:tr w:rsidR="00A633FB" w:rsidRPr="00437197" w14:paraId="4360077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B57E58" w14:textId="30534AD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69</w:t>
            </w:r>
          </w:p>
        </w:tc>
        <w:tc>
          <w:tcPr>
            <w:tcW w:w="1794" w:type="dxa"/>
            <w:tcBorders>
              <w:top w:val="single" w:sz="4" w:space="0" w:color="auto"/>
              <w:left w:val="single" w:sz="4" w:space="0" w:color="auto"/>
              <w:bottom w:val="single" w:sz="4" w:space="0" w:color="auto"/>
              <w:right w:val="single" w:sz="4" w:space="0" w:color="auto"/>
            </w:tcBorders>
            <w:vAlign w:val="center"/>
          </w:tcPr>
          <w:p w14:paraId="70BCF1F9" w14:textId="4357BEDB"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30 000</w:t>
            </w:r>
          </w:p>
        </w:tc>
        <w:tc>
          <w:tcPr>
            <w:tcW w:w="6458" w:type="dxa"/>
            <w:shd w:val="clear" w:color="000000" w:fill="FFFFFF"/>
          </w:tcPr>
          <w:p w14:paraId="1B9BCEFA" w14:textId="227D048A"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Крафт-пакет 75×200 мм</w:t>
            </w:r>
          </w:p>
        </w:tc>
      </w:tr>
      <w:tr w:rsidR="00A633FB" w:rsidRPr="00437197" w14:paraId="0DA3E42C"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0C28DD" w14:textId="2BF57D0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70</w:t>
            </w:r>
          </w:p>
        </w:tc>
        <w:tc>
          <w:tcPr>
            <w:tcW w:w="1794" w:type="dxa"/>
            <w:tcBorders>
              <w:top w:val="single" w:sz="4" w:space="0" w:color="auto"/>
              <w:left w:val="single" w:sz="4" w:space="0" w:color="auto"/>
              <w:bottom w:val="single" w:sz="4" w:space="0" w:color="auto"/>
              <w:right w:val="single" w:sz="4" w:space="0" w:color="auto"/>
            </w:tcBorders>
            <w:vAlign w:val="center"/>
          </w:tcPr>
          <w:p w14:paraId="2B889A0D" w14:textId="1841A49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45 000</w:t>
            </w:r>
          </w:p>
        </w:tc>
        <w:tc>
          <w:tcPr>
            <w:tcW w:w="6458" w:type="dxa"/>
            <w:shd w:val="clear" w:color="000000" w:fill="FFFFFF"/>
          </w:tcPr>
          <w:p w14:paraId="328AB08D" w14:textId="3123DD4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Массажное масло</w:t>
            </w:r>
          </w:p>
        </w:tc>
      </w:tr>
      <w:tr w:rsidR="00A633FB" w:rsidRPr="00437197" w14:paraId="3EED40D0"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752261" w14:textId="716E426B"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71</w:t>
            </w:r>
          </w:p>
        </w:tc>
        <w:tc>
          <w:tcPr>
            <w:tcW w:w="1794" w:type="dxa"/>
            <w:tcBorders>
              <w:top w:val="single" w:sz="4" w:space="0" w:color="auto"/>
              <w:left w:val="single" w:sz="4" w:space="0" w:color="auto"/>
              <w:bottom w:val="single" w:sz="4" w:space="0" w:color="auto"/>
              <w:right w:val="single" w:sz="4" w:space="0" w:color="auto"/>
            </w:tcBorders>
            <w:vAlign w:val="center"/>
          </w:tcPr>
          <w:p w14:paraId="1FB4DE7F" w14:textId="2953DDD8"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16 500</w:t>
            </w:r>
          </w:p>
        </w:tc>
        <w:tc>
          <w:tcPr>
            <w:tcW w:w="6458" w:type="dxa"/>
            <w:shd w:val="clear" w:color="000000" w:fill="FFFFFF"/>
          </w:tcPr>
          <w:p w14:paraId="78C88041" w14:textId="47EBC627"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Чашка Петри стеклянная D=9,5 см</w:t>
            </w:r>
          </w:p>
        </w:tc>
      </w:tr>
      <w:tr w:rsidR="00A633FB" w:rsidRPr="00437197" w14:paraId="3AF0D44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DC4780" w14:textId="73BFF560"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72</w:t>
            </w:r>
          </w:p>
        </w:tc>
        <w:tc>
          <w:tcPr>
            <w:tcW w:w="1794" w:type="dxa"/>
            <w:tcBorders>
              <w:top w:val="single" w:sz="4" w:space="0" w:color="auto"/>
              <w:left w:val="single" w:sz="4" w:space="0" w:color="auto"/>
              <w:bottom w:val="single" w:sz="4" w:space="0" w:color="auto"/>
              <w:right w:val="single" w:sz="4" w:space="0" w:color="auto"/>
            </w:tcBorders>
            <w:vAlign w:val="center"/>
          </w:tcPr>
          <w:p w14:paraId="53AFCE78" w14:textId="117268A9"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40 000</w:t>
            </w:r>
          </w:p>
        </w:tc>
        <w:tc>
          <w:tcPr>
            <w:tcW w:w="6458" w:type="dxa"/>
            <w:shd w:val="clear" w:color="000000" w:fill="FFFFFF"/>
          </w:tcPr>
          <w:p w14:paraId="1A90AAB0" w14:textId="3B1DA13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Чашка Петри стеклянная D=10 см</w:t>
            </w:r>
          </w:p>
        </w:tc>
      </w:tr>
      <w:tr w:rsidR="00A633FB" w:rsidRPr="00437197" w14:paraId="13A391B4"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40CF71F" w14:textId="6A193BE7"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73</w:t>
            </w:r>
          </w:p>
        </w:tc>
        <w:tc>
          <w:tcPr>
            <w:tcW w:w="1794" w:type="dxa"/>
            <w:tcBorders>
              <w:top w:val="single" w:sz="4" w:space="0" w:color="auto"/>
              <w:left w:val="single" w:sz="4" w:space="0" w:color="auto"/>
              <w:bottom w:val="single" w:sz="4" w:space="0" w:color="auto"/>
              <w:right w:val="single" w:sz="4" w:space="0" w:color="auto"/>
            </w:tcBorders>
            <w:vAlign w:val="center"/>
          </w:tcPr>
          <w:p w14:paraId="40712ABE" w14:textId="6D25CFEB"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30 000</w:t>
            </w:r>
          </w:p>
        </w:tc>
        <w:tc>
          <w:tcPr>
            <w:tcW w:w="6458" w:type="dxa"/>
            <w:shd w:val="clear" w:color="000000" w:fill="FFFFFF"/>
          </w:tcPr>
          <w:p w14:paraId="508183A1" w14:textId="7ABE3C53"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Чашка Петри стеклянная D=12 см</w:t>
            </w:r>
          </w:p>
        </w:tc>
      </w:tr>
      <w:tr w:rsidR="00A633FB" w:rsidRPr="00437197" w14:paraId="4DFAF51F"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519748B" w14:textId="7E9AE22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74</w:t>
            </w:r>
          </w:p>
        </w:tc>
        <w:tc>
          <w:tcPr>
            <w:tcW w:w="1794" w:type="dxa"/>
            <w:tcBorders>
              <w:top w:val="single" w:sz="4" w:space="0" w:color="auto"/>
              <w:left w:val="single" w:sz="4" w:space="0" w:color="auto"/>
              <w:bottom w:val="single" w:sz="4" w:space="0" w:color="auto"/>
              <w:right w:val="single" w:sz="4" w:space="0" w:color="auto"/>
            </w:tcBorders>
            <w:vAlign w:val="center"/>
          </w:tcPr>
          <w:p w14:paraId="3C98BD48" w14:textId="5EA650D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4 500</w:t>
            </w:r>
          </w:p>
        </w:tc>
        <w:tc>
          <w:tcPr>
            <w:tcW w:w="6458" w:type="dxa"/>
            <w:shd w:val="clear" w:color="000000" w:fill="FFFFFF"/>
          </w:tcPr>
          <w:p w14:paraId="4AA24341" w14:textId="6F1D46B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Пробирка химическая 16 см, D=15 мм</w:t>
            </w:r>
          </w:p>
        </w:tc>
      </w:tr>
      <w:tr w:rsidR="00A633FB" w:rsidRPr="00437197" w14:paraId="768C873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F9A7E4E" w14:textId="2D7E889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75</w:t>
            </w:r>
          </w:p>
        </w:tc>
        <w:tc>
          <w:tcPr>
            <w:tcW w:w="1794" w:type="dxa"/>
            <w:tcBorders>
              <w:top w:val="single" w:sz="4" w:space="0" w:color="auto"/>
              <w:left w:val="single" w:sz="4" w:space="0" w:color="auto"/>
              <w:bottom w:val="single" w:sz="4" w:space="0" w:color="auto"/>
              <w:right w:val="single" w:sz="4" w:space="0" w:color="auto"/>
            </w:tcBorders>
            <w:vAlign w:val="center"/>
          </w:tcPr>
          <w:p w14:paraId="54EC3A38" w14:textId="2D79676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3 900</w:t>
            </w:r>
          </w:p>
        </w:tc>
        <w:tc>
          <w:tcPr>
            <w:tcW w:w="6458" w:type="dxa"/>
            <w:shd w:val="clear" w:color="000000" w:fill="FFFFFF"/>
          </w:tcPr>
          <w:p w14:paraId="058265EA" w14:textId="512DEEF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Пробирка химическая 11 см, D=15 мм</w:t>
            </w:r>
          </w:p>
        </w:tc>
      </w:tr>
      <w:tr w:rsidR="00A633FB" w:rsidRPr="00437197" w14:paraId="0AF2E947"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82D2912" w14:textId="7BB604E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76</w:t>
            </w:r>
          </w:p>
        </w:tc>
        <w:tc>
          <w:tcPr>
            <w:tcW w:w="1794" w:type="dxa"/>
            <w:tcBorders>
              <w:top w:val="single" w:sz="4" w:space="0" w:color="auto"/>
              <w:left w:val="single" w:sz="4" w:space="0" w:color="auto"/>
              <w:bottom w:val="single" w:sz="4" w:space="0" w:color="auto"/>
              <w:right w:val="single" w:sz="4" w:space="0" w:color="auto"/>
            </w:tcBorders>
            <w:vAlign w:val="center"/>
          </w:tcPr>
          <w:p w14:paraId="478D5F65" w14:textId="2581E0CC"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3 000</w:t>
            </w:r>
          </w:p>
        </w:tc>
        <w:tc>
          <w:tcPr>
            <w:tcW w:w="6458" w:type="dxa"/>
            <w:shd w:val="clear" w:color="000000" w:fill="FFFFFF"/>
          </w:tcPr>
          <w:p w14:paraId="159186F4" w14:textId="6A35142E"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Жгут</w:t>
            </w:r>
          </w:p>
        </w:tc>
      </w:tr>
      <w:tr w:rsidR="00A633FB" w:rsidRPr="00437197" w14:paraId="64B2C5A6"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EC09D5" w14:textId="7C2793C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77</w:t>
            </w:r>
          </w:p>
        </w:tc>
        <w:tc>
          <w:tcPr>
            <w:tcW w:w="1794" w:type="dxa"/>
            <w:tcBorders>
              <w:top w:val="single" w:sz="4" w:space="0" w:color="auto"/>
              <w:left w:val="single" w:sz="4" w:space="0" w:color="auto"/>
              <w:bottom w:val="single" w:sz="4" w:space="0" w:color="auto"/>
              <w:right w:val="single" w:sz="4" w:space="0" w:color="auto"/>
            </w:tcBorders>
            <w:vAlign w:val="center"/>
          </w:tcPr>
          <w:p w14:paraId="3141FD55" w14:textId="0299B2ED"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11 000</w:t>
            </w:r>
          </w:p>
        </w:tc>
        <w:tc>
          <w:tcPr>
            <w:tcW w:w="6458" w:type="dxa"/>
            <w:shd w:val="clear" w:color="000000" w:fill="FFFFFF"/>
          </w:tcPr>
          <w:p w14:paraId="4BA06E42" w14:textId="11540720"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Универсальная индикаторная бумага</w:t>
            </w:r>
          </w:p>
        </w:tc>
      </w:tr>
      <w:tr w:rsidR="00A633FB" w:rsidRPr="00437197" w14:paraId="60BA6D2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9554BD2" w14:textId="432085EE"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78</w:t>
            </w:r>
          </w:p>
        </w:tc>
        <w:tc>
          <w:tcPr>
            <w:tcW w:w="1794" w:type="dxa"/>
            <w:tcBorders>
              <w:top w:val="single" w:sz="4" w:space="0" w:color="auto"/>
              <w:left w:val="single" w:sz="4" w:space="0" w:color="auto"/>
              <w:bottom w:val="single" w:sz="4" w:space="0" w:color="auto"/>
              <w:right w:val="single" w:sz="4" w:space="0" w:color="auto"/>
            </w:tcBorders>
            <w:vAlign w:val="center"/>
          </w:tcPr>
          <w:p w14:paraId="184A7AF4" w14:textId="5D71E624"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83 800</w:t>
            </w:r>
          </w:p>
        </w:tc>
        <w:tc>
          <w:tcPr>
            <w:tcW w:w="6458" w:type="dxa"/>
            <w:shd w:val="clear" w:color="000000" w:fill="FFFFFF"/>
          </w:tcPr>
          <w:p w14:paraId="7C5B96F0" w14:textId="5FA2050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Вакуумная пробирка с отдельной добавкой</w:t>
            </w:r>
          </w:p>
        </w:tc>
      </w:tr>
      <w:tr w:rsidR="00A633FB" w:rsidRPr="00437197" w14:paraId="067926F5"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AFA1D4C" w14:textId="20C1DFE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79</w:t>
            </w:r>
          </w:p>
        </w:tc>
        <w:tc>
          <w:tcPr>
            <w:tcW w:w="1794" w:type="dxa"/>
            <w:tcBorders>
              <w:top w:val="single" w:sz="4" w:space="0" w:color="auto"/>
              <w:left w:val="single" w:sz="4" w:space="0" w:color="auto"/>
              <w:bottom w:val="single" w:sz="4" w:space="0" w:color="auto"/>
              <w:right w:val="single" w:sz="4" w:space="0" w:color="auto"/>
            </w:tcBorders>
            <w:vAlign w:val="center"/>
          </w:tcPr>
          <w:p w14:paraId="1842EC4A" w14:textId="7596EE2F"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100 000</w:t>
            </w:r>
          </w:p>
        </w:tc>
        <w:tc>
          <w:tcPr>
            <w:tcW w:w="6458" w:type="dxa"/>
            <w:shd w:val="clear" w:color="000000" w:fill="FFFFFF"/>
          </w:tcPr>
          <w:p w14:paraId="5A6F9A23" w14:textId="65A6E1E9"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Вакуумная пробирка</w:t>
            </w:r>
          </w:p>
        </w:tc>
      </w:tr>
      <w:tr w:rsidR="00A633FB" w:rsidRPr="00437197" w14:paraId="5543E77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0D82A3E" w14:textId="1D8EB90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80</w:t>
            </w:r>
          </w:p>
        </w:tc>
        <w:tc>
          <w:tcPr>
            <w:tcW w:w="1794" w:type="dxa"/>
            <w:tcBorders>
              <w:top w:val="single" w:sz="4" w:space="0" w:color="auto"/>
              <w:left w:val="single" w:sz="4" w:space="0" w:color="auto"/>
              <w:bottom w:val="single" w:sz="4" w:space="0" w:color="auto"/>
              <w:right w:val="single" w:sz="4" w:space="0" w:color="auto"/>
            </w:tcBorders>
            <w:vAlign w:val="center"/>
          </w:tcPr>
          <w:p w14:paraId="2FD970EE" w14:textId="3A3C82A0"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72 000</w:t>
            </w:r>
          </w:p>
        </w:tc>
        <w:tc>
          <w:tcPr>
            <w:tcW w:w="6458" w:type="dxa"/>
            <w:shd w:val="clear" w:color="000000" w:fill="FFFFFF"/>
          </w:tcPr>
          <w:p w14:paraId="43CE1D39" w14:textId="4E358CB9"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Индикаторная бумага 132×N500 (в рулоне)</w:t>
            </w:r>
          </w:p>
        </w:tc>
      </w:tr>
      <w:tr w:rsidR="00A633FB" w:rsidRPr="00437197" w14:paraId="7F4C238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F86D1D" w14:textId="250570A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81</w:t>
            </w:r>
          </w:p>
        </w:tc>
        <w:tc>
          <w:tcPr>
            <w:tcW w:w="1794" w:type="dxa"/>
            <w:tcBorders>
              <w:top w:val="single" w:sz="4" w:space="0" w:color="auto"/>
              <w:left w:val="single" w:sz="4" w:space="0" w:color="auto"/>
              <w:bottom w:val="single" w:sz="4" w:space="0" w:color="auto"/>
              <w:right w:val="single" w:sz="4" w:space="0" w:color="auto"/>
            </w:tcBorders>
            <w:vAlign w:val="center"/>
          </w:tcPr>
          <w:p w14:paraId="487E9B32" w14:textId="3E6C103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84 000</w:t>
            </w:r>
          </w:p>
        </w:tc>
        <w:tc>
          <w:tcPr>
            <w:tcW w:w="6458" w:type="dxa"/>
            <w:shd w:val="clear" w:color="000000" w:fill="FFFFFF"/>
          </w:tcPr>
          <w:p w14:paraId="3C14A6B4" w14:textId="7764705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Индикаторная бумага 180×N500 (в рулоне)</w:t>
            </w:r>
          </w:p>
        </w:tc>
      </w:tr>
      <w:tr w:rsidR="00A633FB" w:rsidRPr="00437197" w14:paraId="377AAB32"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6FCC219" w14:textId="19628CA6"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82</w:t>
            </w:r>
          </w:p>
        </w:tc>
        <w:tc>
          <w:tcPr>
            <w:tcW w:w="1794" w:type="dxa"/>
            <w:tcBorders>
              <w:top w:val="single" w:sz="4" w:space="0" w:color="auto"/>
              <w:left w:val="single" w:sz="4" w:space="0" w:color="auto"/>
              <w:bottom w:val="single" w:sz="4" w:space="0" w:color="auto"/>
              <w:right w:val="single" w:sz="4" w:space="0" w:color="auto"/>
            </w:tcBorders>
            <w:vAlign w:val="center"/>
          </w:tcPr>
          <w:p w14:paraId="49AF05E2" w14:textId="52B6CA86"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3 000</w:t>
            </w:r>
          </w:p>
        </w:tc>
        <w:tc>
          <w:tcPr>
            <w:tcW w:w="6458" w:type="dxa"/>
            <w:shd w:val="clear" w:color="000000" w:fill="FFFFFF"/>
          </w:tcPr>
          <w:p w14:paraId="5A818FE8" w14:textId="6335CED5"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Щётка для пробирок большая</w:t>
            </w:r>
          </w:p>
        </w:tc>
      </w:tr>
      <w:tr w:rsidR="00A633FB" w:rsidRPr="00437197" w14:paraId="59CFE649"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80676ED" w14:textId="2F8A3B6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83</w:t>
            </w:r>
          </w:p>
        </w:tc>
        <w:tc>
          <w:tcPr>
            <w:tcW w:w="1794" w:type="dxa"/>
            <w:tcBorders>
              <w:top w:val="single" w:sz="4" w:space="0" w:color="auto"/>
              <w:left w:val="single" w:sz="4" w:space="0" w:color="auto"/>
              <w:bottom w:val="single" w:sz="4" w:space="0" w:color="auto"/>
              <w:right w:val="single" w:sz="4" w:space="0" w:color="auto"/>
            </w:tcBorders>
            <w:vAlign w:val="center"/>
          </w:tcPr>
          <w:p w14:paraId="2B0D532B" w14:textId="49844787"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2 000</w:t>
            </w:r>
          </w:p>
        </w:tc>
        <w:tc>
          <w:tcPr>
            <w:tcW w:w="6458" w:type="dxa"/>
            <w:shd w:val="clear" w:color="000000" w:fill="FFFFFF"/>
          </w:tcPr>
          <w:p w14:paraId="393C4FD8" w14:textId="224CA184"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Цилиндр стеклянный 50 мл</w:t>
            </w:r>
          </w:p>
        </w:tc>
      </w:tr>
      <w:tr w:rsidR="00A633FB" w:rsidRPr="00437197" w14:paraId="5807D578"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7C2700A" w14:textId="78793D6A"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84</w:t>
            </w:r>
          </w:p>
        </w:tc>
        <w:tc>
          <w:tcPr>
            <w:tcW w:w="1794" w:type="dxa"/>
            <w:tcBorders>
              <w:top w:val="single" w:sz="4" w:space="0" w:color="auto"/>
              <w:left w:val="single" w:sz="4" w:space="0" w:color="auto"/>
              <w:bottom w:val="single" w:sz="4" w:space="0" w:color="auto"/>
              <w:right w:val="single" w:sz="4" w:space="0" w:color="auto"/>
            </w:tcBorders>
            <w:vAlign w:val="center"/>
          </w:tcPr>
          <w:p w14:paraId="1950EA3B" w14:textId="72B8DF81"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25 000</w:t>
            </w:r>
          </w:p>
        </w:tc>
        <w:tc>
          <w:tcPr>
            <w:tcW w:w="6458" w:type="dxa"/>
            <w:shd w:val="clear" w:color="000000" w:fill="FFFFFF"/>
          </w:tcPr>
          <w:p w14:paraId="50368E8F" w14:textId="70DCFA26"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Микробиологическая петля для посева BR-006-2</w:t>
            </w:r>
          </w:p>
        </w:tc>
      </w:tr>
      <w:tr w:rsidR="00A633FB" w:rsidRPr="00437197" w14:paraId="577F44A7"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954E69" w14:textId="5B468D09"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85</w:t>
            </w:r>
          </w:p>
        </w:tc>
        <w:tc>
          <w:tcPr>
            <w:tcW w:w="1794" w:type="dxa"/>
            <w:tcBorders>
              <w:top w:val="single" w:sz="4" w:space="0" w:color="auto"/>
              <w:left w:val="single" w:sz="4" w:space="0" w:color="auto"/>
              <w:bottom w:val="single" w:sz="4" w:space="0" w:color="auto"/>
              <w:right w:val="single" w:sz="4" w:space="0" w:color="auto"/>
            </w:tcBorders>
            <w:vAlign w:val="center"/>
          </w:tcPr>
          <w:p w14:paraId="5DEDE89C" w14:textId="3963536C"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3 600</w:t>
            </w:r>
          </w:p>
        </w:tc>
        <w:tc>
          <w:tcPr>
            <w:tcW w:w="6458" w:type="dxa"/>
            <w:shd w:val="clear" w:color="000000" w:fill="FFFFFF"/>
          </w:tcPr>
          <w:p w14:paraId="0B019A0B" w14:textId="687582A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Спиртовка стеклянная</w:t>
            </w:r>
          </w:p>
        </w:tc>
      </w:tr>
      <w:tr w:rsidR="00A633FB" w:rsidRPr="00437197" w14:paraId="6F120CFA"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8799E66" w14:textId="7E51DF74"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86</w:t>
            </w:r>
          </w:p>
        </w:tc>
        <w:tc>
          <w:tcPr>
            <w:tcW w:w="1794" w:type="dxa"/>
            <w:tcBorders>
              <w:top w:val="single" w:sz="4" w:space="0" w:color="auto"/>
              <w:left w:val="single" w:sz="4" w:space="0" w:color="auto"/>
              <w:bottom w:val="single" w:sz="4" w:space="0" w:color="auto"/>
              <w:right w:val="single" w:sz="4" w:space="0" w:color="auto"/>
            </w:tcBorders>
            <w:vAlign w:val="center"/>
          </w:tcPr>
          <w:p w14:paraId="7CBE7FD3" w14:textId="32841DF1"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3 037</w:t>
            </w:r>
          </w:p>
        </w:tc>
        <w:tc>
          <w:tcPr>
            <w:tcW w:w="6458" w:type="dxa"/>
            <w:shd w:val="clear" w:color="000000" w:fill="FFFFFF"/>
          </w:tcPr>
          <w:p w14:paraId="333ABA83" w14:textId="7F2254CC"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Пробка №14,5</w:t>
            </w:r>
          </w:p>
        </w:tc>
      </w:tr>
      <w:tr w:rsidR="00A633FB" w:rsidRPr="00437197" w14:paraId="1E737B71"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288C769" w14:textId="76AF28C1"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87</w:t>
            </w:r>
          </w:p>
        </w:tc>
        <w:tc>
          <w:tcPr>
            <w:tcW w:w="1794" w:type="dxa"/>
            <w:tcBorders>
              <w:top w:val="single" w:sz="4" w:space="0" w:color="auto"/>
              <w:left w:val="single" w:sz="4" w:space="0" w:color="auto"/>
              <w:bottom w:val="single" w:sz="4" w:space="0" w:color="auto"/>
              <w:right w:val="single" w:sz="4" w:space="0" w:color="auto"/>
            </w:tcBorders>
            <w:vAlign w:val="center"/>
          </w:tcPr>
          <w:p w14:paraId="7456D2E5" w14:textId="117D79E0"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322 500</w:t>
            </w:r>
          </w:p>
        </w:tc>
        <w:tc>
          <w:tcPr>
            <w:tcW w:w="6458" w:type="dxa"/>
            <w:shd w:val="clear" w:color="000000" w:fill="FFFFFF"/>
          </w:tcPr>
          <w:p w14:paraId="41E58D88" w14:textId="631C1A48"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Рентгеновская плёнка 30×40</w:t>
            </w:r>
          </w:p>
        </w:tc>
      </w:tr>
      <w:tr w:rsidR="00A633FB" w:rsidRPr="00437197" w14:paraId="7C0C528D" w14:textId="77777777" w:rsidTr="00B9646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F535A25" w14:textId="06B863CD" w:rsidR="00A633FB" w:rsidRPr="007117E2" w:rsidRDefault="00A633FB" w:rsidP="00A633FB">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88</w:t>
            </w:r>
          </w:p>
        </w:tc>
        <w:tc>
          <w:tcPr>
            <w:tcW w:w="1794" w:type="dxa"/>
            <w:tcBorders>
              <w:top w:val="single" w:sz="4" w:space="0" w:color="auto"/>
              <w:left w:val="single" w:sz="4" w:space="0" w:color="auto"/>
              <w:bottom w:val="single" w:sz="4" w:space="0" w:color="auto"/>
              <w:right w:val="single" w:sz="4" w:space="0" w:color="auto"/>
            </w:tcBorders>
            <w:vAlign w:val="center"/>
          </w:tcPr>
          <w:p w14:paraId="4BB60AD8" w14:textId="15B93941" w:rsidR="00A633FB" w:rsidRPr="007F0EAC" w:rsidRDefault="00A633FB" w:rsidP="00A633FB">
            <w:pPr>
              <w:pStyle w:val="aa"/>
              <w:widowControl w:val="0"/>
              <w:spacing w:after="0"/>
              <w:ind w:right="-7"/>
              <w:jc w:val="center"/>
              <w:rPr>
                <w:rFonts w:ascii="GHEA Grapalat" w:hAnsi="GHEA Grapalat" w:cs="Calibri"/>
                <w:sz w:val="20"/>
                <w:szCs w:val="20"/>
              </w:rPr>
            </w:pPr>
            <w:r>
              <w:rPr>
                <w:rFonts w:ascii="GHEA Grapalat" w:hAnsi="GHEA Grapalat" w:cs="Calibri"/>
                <w:color w:val="000000"/>
                <w:sz w:val="20"/>
                <w:szCs w:val="20"/>
              </w:rPr>
              <w:t>69 250</w:t>
            </w:r>
          </w:p>
        </w:tc>
        <w:tc>
          <w:tcPr>
            <w:tcW w:w="6458" w:type="dxa"/>
            <w:shd w:val="clear" w:color="000000" w:fill="FFFFFF"/>
          </w:tcPr>
          <w:p w14:paraId="21CACC4C" w14:textId="482925E1" w:rsidR="00A633FB" w:rsidRPr="00F3701A" w:rsidRDefault="00A633FB" w:rsidP="00A633FB">
            <w:pPr>
              <w:pStyle w:val="aa"/>
              <w:widowControl w:val="0"/>
              <w:spacing w:after="0"/>
              <w:ind w:right="-7"/>
              <w:jc w:val="both"/>
              <w:rPr>
                <w:rFonts w:ascii="GHEA Grapalat" w:hAnsi="GHEA Grapalat"/>
                <w:sz w:val="20"/>
                <w:szCs w:val="20"/>
              </w:rPr>
            </w:pPr>
            <w:r w:rsidRPr="00F3701A">
              <w:rPr>
                <w:rFonts w:ascii="GHEA Grapalat" w:hAnsi="GHEA Grapalat"/>
                <w:sz w:val="20"/>
                <w:szCs w:val="20"/>
              </w:rPr>
              <w:t>Рентгеновская плёнка 18×24</w:t>
            </w:r>
          </w:p>
        </w:tc>
      </w:tr>
    </w:tbl>
    <w:p w14:paraId="55C22A11" w14:textId="77777777" w:rsidR="0009135A" w:rsidRPr="00332B00" w:rsidRDefault="0009135A" w:rsidP="003850C3">
      <w:pPr>
        <w:pStyle w:val="23"/>
        <w:widowControl w:val="0"/>
        <w:spacing w:line="240" w:lineRule="auto"/>
        <w:ind w:firstLine="567"/>
        <w:rPr>
          <w:rFonts w:ascii="GHEA Grapalat" w:hAnsi="GHEA Grapalat"/>
          <w:lang w:val="hy-AM"/>
        </w:rPr>
      </w:pPr>
    </w:p>
    <w:p w14:paraId="7B7616D3" w14:textId="2269F3FE" w:rsidR="006173D4" w:rsidRPr="00332B00" w:rsidRDefault="00816505" w:rsidP="003850C3">
      <w:pPr>
        <w:pStyle w:val="23"/>
        <w:widowControl w:val="0"/>
        <w:spacing w:line="240" w:lineRule="auto"/>
        <w:ind w:firstLine="567"/>
        <w:rPr>
          <w:rFonts w:ascii="GHEA Grapalat" w:hAnsi="GHEA Grapalat"/>
        </w:rPr>
      </w:pPr>
      <w:r w:rsidRPr="00332B0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32B00">
        <w:rPr>
          <w:rFonts w:ascii="GHEA Grapalat" w:hAnsi="GHEA Grapalat"/>
        </w:rPr>
        <w:t xml:space="preserve">6 </w:t>
      </w:r>
      <w:r w:rsidRPr="00332B00">
        <w:rPr>
          <w:rFonts w:ascii="GHEA Grapalat" w:hAnsi="GHEA Grapalat"/>
        </w:rPr>
        <w:t>к настоящему Приглашению.</w:t>
      </w:r>
      <w:r w:rsidR="006173D4" w:rsidRPr="00332B00">
        <w:rPr>
          <w:rFonts w:ascii="GHEA Grapalat" w:hAnsi="GHEA Grapalat"/>
        </w:rPr>
        <w:t xml:space="preserve"> </w:t>
      </w:r>
      <w:r w:rsidR="00B453CD" w:rsidRPr="00332B00">
        <w:rPr>
          <w:rFonts w:ascii="GHEA Grapalat" w:hAnsi="GHEA Grapalat"/>
        </w:rPr>
        <w:t xml:space="preserve"> </w:t>
      </w:r>
      <w:r w:rsidR="006173D4" w:rsidRPr="00332B0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332B00" w:rsidRDefault="009834E9" w:rsidP="003850C3">
      <w:pPr>
        <w:widowControl w:val="0"/>
        <w:jc w:val="center"/>
        <w:rPr>
          <w:rFonts w:ascii="GHEA Grapalat" w:hAnsi="GHEA Grapalat"/>
          <w:b/>
          <w:sz w:val="20"/>
          <w:szCs w:val="20"/>
        </w:rPr>
      </w:pPr>
    </w:p>
    <w:p w14:paraId="22E042E4" w14:textId="77777777" w:rsidR="00096865" w:rsidRPr="00332B00" w:rsidRDefault="00693101" w:rsidP="003850C3">
      <w:pPr>
        <w:widowControl w:val="0"/>
        <w:jc w:val="center"/>
        <w:rPr>
          <w:rFonts w:ascii="GHEA Grapalat" w:hAnsi="GHEA Grapalat"/>
          <w:b/>
          <w:sz w:val="20"/>
          <w:szCs w:val="20"/>
        </w:rPr>
      </w:pPr>
      <w:r w:rsidRPr="00332B00">
        <w:rPr>
          <w:rFonts w:ascii="GHEA Grapalat" w:hAnsi="GHEA Grapalat"/>
          <w:b/>
          <w:sz w:val="20"/>
          <w:szCs w:val="20"/>
        </w:rPr>
        <w:t>2.</w:t>
      </w:r>
      <w:r w:rsidR="002B32D6" w:rsidRPr="00332B00">
        <w:rPr>
          <w:rFonts w:ascii="GHEA Grapalat" w:hAnsi="GHEA Grapalat"/>
          <w:b/>
          <w:sz w:val="20"/>
          <w:szCs w:val="20"/>
        </w:rPr>
        <w:t xml:space="preserve"> ТРЕБОВАНИЯ К ПРАВУ УЧАСТНИКА НА УЧАСТИЕ, </w:t>
      </w:r>
      <w:r w:rsidRPr="00332B00">
        <w:rPr>
          <w:rFonts w:ascii="GHEA Grapalat" w:hAnsi="GHEA Grapalat"/>
          <w:b/>
          <w:sz w:val="20"/>
          <w:szCs w:val="20"/>
        </w:rPr>
        <w:br/>
      </w:r>
      <w:r w:rsidR="002B32D6" w:rsidRPr="00332B00">
        <w:rPr>
          <w:rFonts w:ascii="GHEA Grapalat" w:hAnsi="GHEA Grapalat"/>
          <w:b/>
          <w:sz w:val="20"/>
          <w:szCs w:val="20"/>
        </w:rPr>
        <w:t xml:space="preserve">КВАЛИФИКАЦИОННЫЕ КРИТЕРИИ И ПОРЯДОК ИХ ОЦЕНКИ </w:t>
      </w:r>
    </w:p>
    <w:p w14:paraId="1072F947" w14:textId="77777777" w:rsidR="00753E6E"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2.1</w:t>
      </w:r>
      <w:r w:rsidR="008E6E51" w:rsidRPr="00332B00">
        <w:rPr>
          <w:rFonts w:ascii="GHEA Grapalat" w:hAnsi="GHEA Grapalat"/>
          <w:sz w:val="20"/>
          <w:szCs w:val="20"/>
        </w:rPr>
        <w:t>.</w:t>
      </w:r>
      <w:r w:rsidR="00693101" w:rsidRPr="00332B00">
        <w:rPr>
          <w:rFonts w:ascii="GHEA Grapalat" w:hAnsi="GHEA Grapalat"/>
          <w:sz w:val="20"/>
          <w:szCs w:val="20"/>
        </w:rPr>
        <w:tab/>
      </w:r>
      <w:r w:rsidRPr="00332B00">
        <w:rPr>
          <w:rFonts w:ascii="GHEA Grapalat" w:hAnsi="GHEA Grapalat"/>
          <w:sz w:val="20"/>
          <w:szCs w:val="20"/>
        </w:rPr>
        <w:t>В настоящей процедуре не имеют права участвовать лица:</w:t>
      </w:r>
    </w:p>
    <w:p w14:paraId="25D1C11B"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693101" w:rsidRPr="00332B00">
        <w:rPr>
          <w:rFonts w:ascii="GHEA Grapalat" w:hAnsi="GHEA Grapalat"/>
          <w:sz w:val="20"/>
          <w:szCs w:val="20"/>
        </w:rPr>
        <w:tab/>
      </w:r>
      <w:r w:rsidRPr="00332B00">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 xml:space="preserve">которые или представитель исполнительного органа которых в течение </w:t>
      </w:r>
      <w:r w:rsidR="00FC3663" w:rsidRPr="00332B00">
        <w:rPr>
          <w:rFonts w:ascii="GHEA Grapalat" w:hAnsi="GHEA Grapalat"/>
          <w:sz w:val="20"/>
          <w:szCs w:val="20"/>
        </w:rPr>
        <w:t>пяти</w:t>
      </w:r>
      <w:r w:rsidRPr="00332B00">
        <w:rPr>
          <w:rFonts w:ascii="GHEA Grapalat" w:hAnsi="GHEA Grapalat"/>
          <w:sz w:val="20"/>
          <w:szCs w:val="20"/>
        </w:rPr>
        <w:t xml:space="preserve"> лет, предшествующих дню подачи заявки, были осуждены за</w:t>
      </w:r>
      <w:r w:rsidR="003240F7" w:rsidRPr="00332B00">
        <w:rPr>
          <w:rFonts w:ascii="Calibri" w:hAnsi="Calibri" w:cs="Calibri"/>
          <w:sz w:val="20"/>
          <w:szCs w:val="20"/>
          <w:lang w:val="en-US"/>
        </w:rPr>
        <w:t> </w:t>
      </w:r>
      <w:r w:rsidRPr="00332B00">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332B00">
        <w:rPr>
          <w:rFonts w:ascii="GHEA Grapalat" w:hAnsi="GHEA Grapalat"/>
          <w:sz w:val="20"/>
          <w:szCs w:val="20"/>
        </w:rPr>
        <w:t>трафикинг</w:t>
      </w:r>
      <w:proofErr w:type="spellEnd"/>
      <w:r w:rsidRPr="00332B00">
        <w:rPr>
          <w:rFonts w:ascii="GHEA Grapalat" w:hAnsi="GHEA Grapalat"/>
          <w:sz w:val="20"/>
          <w:szCs w:val="20"/>
        </w:rPr>
        <w:t xml:space="preserve"> людей, создание преступного сообщества или участие в</w:t>
      </w:r>
      <w:r w:rsidR="003240F7" w:rsidRPr="00332B00">
        <w:rPr>
          <w:rFonts w:ascii="Calibri" w:hAnsi="Calibri" w:cs="Calibri"/>
          <w:sz w:val="20"/>
          <w:szCs w:val="20"/>
          <w:lang w:val="en-US"/>
        </w:rPr>
        <w:t> </w:t>
      </w:r>
      <w:r w:rsidRPr="00332B0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32B00">
        <w:rPr>
          <w:rFonts w:ascii="GHEA Grapalat" w:hAnsi="GHEA Grapalat"/>
          <w:sz w:val="20"/>
          <w:szCs w:val="20"/>
        </w:rPr>
        <w:t>гашена</w:t>
      </w:r>
      <w:r w:rsidR="00F62D7A" w:rsidRPr="00332B00">
        <w:rPr>
          <w:rFonts w:ascii="GHEA Grapalat" w:hAnsi="GHEA Grapalat"/>
          <w:sz w:val="20"/>
          <w:szCs w:val="20"/>
        </w:rPr>
        <w:t xml:space="preserve"> или  отменена</w:t>
      </w:r>
      <w:r w:rsidR="003240F7" w:rsidRPr="00332B00">
        <w:rPr>
          <w:rFonts w:ascii="GHEA Grapalat" w:hAnsi="GHEA Grapalat"/>
          <w:sz w:val="20"/>
          <w:szCs w:val="20"/>
        </w:rPr>
        <w:t>;</w:t>
      </w:r>
    </w:p>
    <w:p w14:paraId="7CDC3E56"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1385B" w:rsidRPr="00332B00">
        <w:rPr>
          <w:rFonts w:ascii="GHEA Grapalat" w:hAnsi="GHEA Grapalat"/>
          <w:sz w:val="20"/>
          <w:szCs w:val="20"/>
        </w:rPr>
        <w:tab/>
      </w:r>
      <w:r w:rsidR="00CB2FE2" w:rsidRPr="00332B00">
        <w:rPr>
          <w:rFonts w:ascii="GHEA Grapalat" w:hAnsi="GHEA Grapalat"/>
          <w:sz w:val="20"/>
          <w:szCs w:val="20"/>
        </w:rPr>
        <w:t xml:space="preserve">в отношении </w:t>
      </w:r>
      <w:proofErr w:type="gramStart"/>
      <w:r w:rsidR="00CB2FE2" w:rsidRPr="00332B00">
        <w:rPr>
          <w:rFonts w:ascii="GHEA Grapalat" w:hAnsi="GHEA Grapalat"/>
          <w:sz w:val="20"/>
          <w:szCs w:val="20"/>
        </w:rPr>
        <w:t>которых  административный</w:t>
      </w:r>
      <w:proofErr w:type="gramEnd"/>
      <w:r w:rsidR="00CB2FE2" w:rsidRPr="00332B00">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332B00">
        <w:rPr>
          <w:rFonts w:ascii="GHEA Grapalat" w:hAnsi="GHEA Grapalat"/>
          <w:sz w:val="20"/>
          <w:szCs w:val="20"/>
        </w:rPr>
        <w:t>необжалуемым</w:t>
      </w:r>
      <w:proofErr w:type="spellEnd"/>
      <w:r w:rsidR="00CB2FE2" w:rsidRPr="00332B00">
        <w:rPr>
          <w:rFonts w:ascii="GHEA Grapalat" w:hAnsi="GHEA Grapalat"/>
          <w:sz w:val="20"/>
          <w:szCs w:val="20"/>
        </w:rPr>
        <w:t>, а в случае обжалования оставлен без изменений</w:t>
      </w:r>
      <w:r w:rsidRPr="00332B00">
        <w:rPr>
          <w:rFonts w:ascii="GHEA Grapalat" w:hAnsi="GHEA Grapalat"/>
          <w:sz w:val="20"/>
          <w:szCs w:val="20"/>
        </w:rPr>
        <w:t>;</w:t>
      </w:r>
    </w:p>
    <w:p w14:paraId="285072BD"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32B00">
        <w:rPr>
          <w:rFonts w:ascii="Calibri" w:hAnsi="Calibri" w:cs="Calibri"/>
          <w:sz w:val="20"/>
          <w:szCs w:val="20"/>
          <w:lang w:val="en-US"/>
        </w:rPr>
        <w:t> </w:t>
      </w:r>
      <w:r w:rsidRPr="00332B00">
        <w:rPr>
          <w:rFonts w:ascii="GHEA Grapalat" w:hAnsi="GHEA Grapalat"/>
          <w:sz w:val="20"/>
          <w:szCs w:val="20"/>
        </w:rPr>
        <w:t xml:space="preserve">закупках; </w:t>
      </w:r>
    </w:p>
    <w:p w14:paraId="314E7C20"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332B00" w:rsidRDefault="0099056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332B00" w:rsidRDefault="006622A4" w:rsidP="003850C3">
      <w:pPr>
        <w:widowControl w:val="0"/>
        <w:tabs>
          <w:tab w:val="left" w:pos="1134"/>
        </w:tabs>
        <w:ind w:firstLine="567"/>
        <w:contextualSpacing/>
        <w:rPr>
          <w:rFonts w:ascii="GHEA Grapalat" w:hAnsi="GHEA Grapalat"/>
          <w:sz w:val="20"/>
          <w:szCs w:val="20"/>
        </w:rPr>
      </w:pPr>
      <w:r w:rsidRPr="00332B0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332B00"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332B0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332B00"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332B00">
        <w:rPr>
          <w:rFonts w:ascii="GHEA Grapalat" w:hAnsi="GHEA Grapalat"/>
          <w:sz w:val="20"/>
          <w:szCs w:val="20"/>
        </w:rPr>
        <w:t xml:space="preserve">в качестве отобранного участника отказался или </w:t>
      </w:r>
      <w:proofErr w:type="gramStart"/>
      <w:r w:rsidRPr="00332B00">
        <w:rPr>
          <w:rFonts w:ascii="GHEA Grapalat" w:hAnsi="GHEA Grapalat"/>
          <w:sz w:val="20"/>
          <w:szCs w:val="20"/>
        </w:rPr>
        <w:t>лишился  права</w:t>
      </w:r>
      <w:proofErr w:type="gramEnd"/>
      <w:r w:rsidRPr="00332B00">
        <w:rPr>
          <w:rFonts w:ascii="GHEA Grapalat" w:hAnsi="GHEA Grapalat"/>
          <w:sz w:val="20"/>
          <w:szCs w:val="20"/>
        </w:rPr>
        <w:t xml:space="preserve"> заключения договора.</w:t>
      </w:r>
    </w:p>
    <w:p w14:paraId="78074A6F" w14:textId="77777777" w:rsidR="006622A4" w:rsidRPr="00332B00"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332B00" w:rsidRDefault="00753E6E"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2.2.</w:t>
      </w:r>
      <w:r w:rsidR="00E1385B" w:rsidRPr="00332B00">
        <w:rPr>
          <w:rFonts w:ascii="GHEA Grapalat" w:hAnsi="GHEA Grapalat"/>
          <w:sz w:val="20"/>
          <w:szCs w:val="20"/>
        </w:rPr>
        <w:tab/>
      </w:r>
      <w:r w:rsidRPr="00332B0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32B00">
        <w:rPr>
          <w:rFonts w:ascii="GHEA Grapalat" w:hAnsi="GHEA Grapalat"/>
          <w:sz w:val="20"/>
          <w:szCs w:val="20"/>
        </w:rPr>
        <w:t>1</w:t>
      </w:r>
      <w:r w:rsidRPr="00332B0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003240F7" w:rsidRPr="00332B00">
        <w:rPr>
          <w:rFonts w:ascii="GHEA Grapalat" w:hAnsi="GHEA Grapalat"/>
          <w:sz w:val="20"/>
          <w:szCs w:val="20"/>
        </w:rPr>
        <w:t>.</w:t>
      </w:r>
      <w:r w:rsidR="00E1385B" w:rsidRPr="00332B00">
        <w:rPr>
          <w:rFonts w:ascii="GHEA Grapalat" w:hAnsi="GHEA Grapalat"/>
          <w:sz w:val="20"/>
          <w:szCs w:val="20"/>
        </w:rPr>
        <w:tab/>
      </w:r>
      <w:r w:rsidR="005A221E" w:rsidRPr="00332B00">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Запрещается одновременное участие в настоящей процедуре</w:t>
      </w:r>
      <w:r w:rsidR="00F4264D" w:rsidRPr="00332B00">
        <w:rPr>
          <w:rFonts w:ascii="GHEA Grapalat" w:hAnsi="GHEA Grapalat"/>
          <w:sz w:val="20"/>
          <w:szCs w:val="20"/>
        </w:rPr>
        <w:t xml:space="preserve"> (</w:t>
      </w:r>
      <w:r w:rsidR="00DA4643" w:rsidRPr="00332B00">
        <w:rPr>
          <w:rFonts w:ascii="GHEA Grapalat" w:hAnsi="GHEA Grapalat"/>
          <w:sz w:val="20"/>
          <w:szCs w:val="20"/>
        </w:rPr>
        <w:t>на о</w:t>
      </w:r>
      <w:r w:rsidR="00EE7758" w:rsidRPr="00332B00">
        <w:rPr>
          <w:rFonts w:ascii="GHEA Grapalat" w:hAnsi="GHEA Grapalat"/>
          <w:sz w:val="20"/>
          <w:szCs w:val="20"/>
        </w:rPr>
        <w:t>дин и тот же</w:t>
      </w:r>
      <w:r w:rsidR="00DA4643" w:rsidRPr="00332B00">
        <w:rPr>
          <w:rFonts w:ascii="GHEA Grapalat" w:hAnsi="GHEA Grapalat"/>
          <w:sz w:val="20"/>
          <w:szCs w:val="20"/>
        </w:rPr>
        <w:t xml:space="preserve"> лот</w:t>
      </w:r>
      <w:r w:rsidR="00F4264D" w:rsidRPr="00332B00">
        <w:rPr>
          <w:rFonts w:ascii="GHEA Grapalat" w:hAnsi="GHEA Grapalat"/>
          <w:sz w:val="20"/>
          <w:szCs w:val="20"/>
        </w:rPr>
        <w:t>)</w:t>
      </w:r>
      <w:r w:rsidRPr="00332B0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w:t>
      </w:r>
      <w:r w:rsidRPr="00332B00">
        <w:rPr>
          <w:rFonts w:ascii="GHEA Grapalat" w:hAnsi="GHEA Grapalat"/>
          <w:sz w:val="20"/>
          <w:szCs w:val="20"/>
        </w:rPr>
        <w:lastRenderedPageBreak/>
        <w:t>учрежденных государством или общинами, и (или) участия в порядке совместной деятельности (консорциумом).</w:t>
      </w:r>
    </w:p>
    <w:p w14:paraId="68FFB420" w14:textId="77777777" w:rsidR="00D5674E" w:rsidRPr="00332B00"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sz w:val="20"/>
          <w:szCs w:val="20"/>
        </w:rPr>
        <w:t>По смыслу пункта 119 Порядка:</w:t>
      </w:r>
    </w:p>
    <w:p w14:paraId="34AE223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1)</w:t>
      </w:r>
      <w:r w:rsidR="00E1385B" w:rsidRPr="00332B00">
        <w:rPr>
          <w:rFonts w:ascii="GHEA Grapalat" w:hAnsi="GHEA Grapalat"/>
          <w:sz w:val="20"/>
          <w:szCs w:val="20"/>
        </w:rPr>
        <w:tab/>
      </w:r>
      <w:r w:rsidRPr="00332B0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32B00">
        <w:rPr>
          <w:rFonts w:ascii="GHEA Grapalat" w:hAnsi="GHEA Grapalat"/>
          <w:color w:val="000000"/>
          <w:sz w:val="20"/>
          <w:szCs w:val="20"/>
        </w:rPr>
        <w:t xml:space="preserve"> </w:t>
      </w:r>
    </w:p>
    <w:p w14:paraId="176281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2)</w:t>
      </w:r>
      <w:r w:rsidR="00E1385B" w:rsidRPr="00332B00">
        <w:rPr>
          <w:rFonts w:ascii="GHEA Grapalat" w:hAnsi="GHEA Grapalat"/>
          <w:color w:val="000000"/>
          <w:sz w:val="20"/>
          <w:szCs w:val="20"/>
        </w:rPr>
        <w:tab/>
      </w:r>
      <w:r w:rsidRPr="00332B0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32B00">
        <w:rPr>
          <w:rFonts w:ascii="Calibri" w:hAnsi="Calibri" w:cs="Calibri"/>
          <w:color w:val="000000"/>
          <w:sz w:val="20"/>
          <w:szCs w:val="20"/>
          <w:lang w:val="en-US"/>
        </w:rPr>
        <w:t> </w:t>
      </w:r>
      <w:r w:rsidRPr="00332B00">
        <w:rPr>
          <w:rFonts w:ascii="GHEA Grapalat" w:hAnsi="GHEA Grapalat"/>
          <w:color w:val="000000"/>
          <w:sz w:val="20"/>
          <w:szCs w:val="20"/>
        </w:rPr>
        <w:t>лица;</w:t>
      </w:r>
    </w:p>
    <w:p w14:paraId="05E6A9C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332B00" w:rsidRDefault="00D5674E" w:rsidP="003850C3">
      <w:pPr>
        <w:widowControl w:val="0"/>
        <w:tabs>
          <w:tab w:val="left" w:pos="1134"/>
        </w:tabs>
        <w:ind w:firstLine="567"/>
        <w:jc w:val="both"/>
        <w:rPr>
          <w:rFonts w:ascii="GHEA Grapalat" w:hAnsi="GHEA Grapalat"/>
          <w:color w:val="000000"/>
          <w:sz w:val="20"/>
          <w:szCs w:val="20"/>
        </w:rPr>
      </w:pPr>
      <w:r w:rsidRPr="00332B0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32B00">
        <w:rPr>
          <w:rFonts w:ascii="GHEA Grapalat" w:hAnsi="GHEA Grapalat"/>
          <w:color w:val="000000"/>
          <w:sz w:val="20"/>
          <w:szCs w:val="20"/>
        </w:rPr>
        <w:t>внуки,</w:t>
      </w:r>
      <w:ins w:id="0" w:author="Vardan" w:date="2022-10-29T23:46:00Z">
        <w:r w:rsidR="006E007C" w:rsidRPr="00332B00">
          <w:rPr>
            <w:rFonts w:ascii="GHEA Grapalat" w:hAnsi="GHEA Grapalat"/>
            <w:color w:val="000000"/>
            <w:sz w:val="20"/>
            <w:szCs w:val="20"/>
          </w:rPr>
          <w:t xml:space="preserve"> </w:t>
        </w:r>
      </w:ins>
      <w:r w:rsidRPr="00332B00">
        <w:rPr>
          <w:rFonts w:ascii="GHEA Grapalat" w:hAnsi="GHEA Grapalat"/>
          <w:color w:val="000000"/>
          <w:sz w:val="20"/>
          <w:szCs w:val="20"/>
        </w:rPr>
        <w:t>супруг сестры или супруга брата и их дети.</w:t>
      </w:r>
    </w:p>
    <w:p w14:paraId="5725B3E0" w14:textId="77777777" w:rsidR="004175B6"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2.4</w:t>
      </w:r>
      <w:r w:rsidR="00D13662" w:rsidRPr="00332B00">
        <w:rPr>
          <w:rFonts w:ascii="GHEA Grapalat" w:hAnsi="GHEA Grapalat"/>
          <w:sz w:val="20"/>
          <w:szCs w:val="20"/>
        </w:rPr>
        <w:t>.</w:t>
      </w:r>
      <w:r w:rsidR="00E1385B" w:rsidRPr="00332B00">
        <w:rPr>
          <w:rFonts w:ascii="GHEA Grapalat" w:hAnsi="GHEA Grapalat"/>
          <w:sz w:val="20"/>
          <w:szCs w:val="20"/>
        </w:rPr>
        <w:tab/>
      </w:r>
      <w:r w:rsidRPr="00332B00">
        <w:rPr>
          <w:rFonts w:ascii="GHEA Grapalat" w:hAnsi="GHEA Grapalat"/>
          <w:sz w:val="20"/>
          <w:szCs w:val="20"/>
        </w:rPr>
        <w:t>Участник</w:t>
      </w:r>
      <w:r w:rsidR="000C3F69" w:rsidRPr="00332B00">
        <w:rPr>
          <w:rFonts w:ascii="GHEA Grapalat" w:hAnsi="GHEA Grapalat"/>
          <w:sz w:val="20"/>
          <w:szCs w:val="20"/>
        </w:rPr>
        <w:t>,</w:t>
      </w:r>
      <w:r w:rsidRPr="00332B00">
        <w:rPr>
          <w:rFonts w:ascii="GHEA Grapalat" w:hAnsi="GHEA Grapalat"/>
          <w:sz w:val="20"/>
          <w:szCs w:val="20"/>
        </w:rPr>
        <w:t xml:space="preserve"> </w:t>
      </w:r>
      <w:r w:rsidR="002C1D72" w:rsidRPr="00332B00">
        <w:rPr>
          <w:rFonts w:ascii="GHEA Grapalat" w:hAnsi="GHEA Grapalat"/>
          <w:sz w:val="20"/>
          <w:szCs w:val="20"/>
        </w:rPr>
        <w:t xml:space="preserve">в случае признания </w:t>
      </w:r>
      <w:r w:rsidR="00876D7D" w:rsidRPr="00332B00">
        <w:rPr>
          <w:rFonts w:ascii="GHEA Grapalat" w:hAnsi="GHEA Grapalat"/>
          <w:sz w:val="20"/>
          <w:szCs w:val="20"/>
        </w:rPr>
        <w:t>ото</w:t>
      </w:r>
      <w:r w:rsidR="002C1D72" w:rsidRPr="00332B00">
        <w:rPr>
          <w:rFonts w:ascii="GHEA Grapalat" w:hAnsi="GHEA Grapalat"/>
          <w:sz w:val="20"/>
          <w:szCs w:val="20"/>
        </w:rPr>
        <w:t>бранным участником</w:t>
      </w:r>
      <w:r w:rsidR="000C3F69" w:rsidRPr="00332B00">
        <w:rPr>
          <w:rFonts w:ascii="GHEA Grapalat" w:hAnsi="GHEA Grapalat"/>
          <w:sz w:val="20"/>
          <w:szCs w:val="20"/>
        </w:rPr>
        <w:t>,</w:t>
      </w:r>
      <w:r w:rsidR="002C1D72" w:rsidRPr="00332B00">
        <w:rPr>
          <w:rFonts w:ascii="GHEA Grapalat" w:hAnsi="GHEA Grapalat"/>
          <w:sz w:val="20"/>
          <w:szCs w:val="20"/>
        </w:rPr>
        <w:t xml:space="preserve"> </w:t>
      </w:r>
      <w:r w:rsidR="00A7559E" w:rsidRPr="00332B0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332B00">
        <w:rPr>
          <w:rFonts w:ascii="GHEA Grapalat" w:hAnsi="GHEA Grapalat"/>
          <w:sz w:val="20"/>
          <w:szCs w:val="20"/>
          <w:lang w:val="hy-AM"/>
        </w:rPr>
        <w:t>.</w:t>
      </w:r>
      <w:r w:rsidR="00A425E2" w:rsidRPr="00332B00">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32B00">
        <w:rPr>
          <w:rFonts w:ascii="GHEA Grapalat" w:hAnsi="GHEA Grapalat"/>
          <w:sz w:val="20"/>
          <w:szCs w:val="20"/>
        </w:rPr>
        <w:t>Moodys</w:t>
      </w:r>
      <w:proofErr w:type="spellEnd"/>
      <w:r w:rsidR="00A425E2" w:rsidRPr="00332B00">
        <w:rPr>
          <w:rFonts w:ascii="GHEA Grapalat" w:hAnsi="GHEA Grapalat"/>
          <w:sz w:val="20"/>
          <w:szCs w:val="20"/>
        </w:rPr>
        <w:t xml:space="preserve">, Standard &amp; </w:t>
      </w:r>
      <w:proofErr w:type="spellStart"/>
      <w:r w:rsidR="00A425E2" w:rsidRPr="00332B00">
        <w:rPr>
          <w:rFonts w:ascii="GHEA Grapalat" w:hAnsi="GHEA Grapalat"/>
          <w:sz w:val="20"/>
          <w:szCs w:val="20"/>
        </w:rPr>
        <w:t>Poor's</w:t>
      </w:r>
      <w:proofErr w:type="spellEnd"/>
      <w:r w:rsidR="00A425E2" w:rsidRPr="00332B00">
        <w:rPr>
          <w:rFonts w:ascii="GHEA Grapalat" w:hAnsi="GHEA Grapalat"/>
          <w:sz w:val="20"/>
          <w:szCs w:val="20"/>
        </w:rPr>
        <w:t>) как минимум в размере суверенного рейтинга Республики Армения</w:t>
      </w:r>
      <w:r w:rsidR="000964F1" w:rsidRPr="00332B00">
        <w:rPr>
          <w:rFonts w:ascii="GHEA Grapalat" w:hAnsi="GHEA Grapalat"/>
          <w:sz w:val="20"/>
          <w:szCs w:val="20"/>
        </w:rPr>
        <w:t>.</w:t>
      </w:r>
    </w:p>
    <w:p w14:paraId="5C7281F3" w14:textId="77777777" w:rsidR="000A6B75" w:rsidRPr="00332B00" w:rsidRDefault="000A6B75"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2.</w:t>
      </w:r>
      <w:r w:rsidR="00DA4643" w:rsidRPr="00332B00">
        <w:rPr>
          <w:rFonts w:ascii="GHEA Grapalat" w:hAnsi="GHEA Grapalat"/>
          <w:sz w:val="20"/>
        </w:rPr>
        <w:t>5</w:t>
      </w:r>
      <w:r w:rsidR="000A15F9" w:rsidRPr="00332B00">
        <w:rPr>
          <w:rFonts w:ascii="GHEA Grapalat" w:hAnsi="GHEA Grapalat"/>
          <w:sz w:val="20"/>
        </w:rPr>
        <w:t>.</w:t>
      </w:r>
      <w:r w:rsidR="00F04AA1" w:rsidRPr="00332B00">
        <w:rPr>
          <w:rFonts w:ascii="GHEA Grapalat" w:hAnsi="GHEA Grapalat"/>
          <w:sz w:val="20"/>
        </w:rPr>
        <w:tab/>
      </w:r>
      <w:r w:rsidRPr="00332B0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32B00">
        <w:rPr>
          <w:rFonts w:ascii="GHEA Grapalat" w:hAnsi="GHEA Grapalat"/>
          <w:sz w:val="20"/>
        </w:rPr>
        <w:t xml:space="preserve"> </w:t>
      </w:r>
      <w:r w:rsidR="00C366B6" w:rsidRPr="00332B00">
        <w:rPr>
          <w:rFonts w:ascii="GHEA Grapalat" w:hAnsi="GHEA Grapalat"/>
          <w:sz w:val="20"/>
        </w:rPr>
        <w:t>(на один и тот же лот)</w:t>
      </w:r>
      <w:r w:rsidRPr="00332B00">
        <w:rPr>
          <w:rFonts w:ascii="GHEA Grapalat" w:hAnsi="GHEA Grapalat"/>
          <w:sz w:val="20"/>
        </w:rPr>
        <w:t xml:space="preserve">. </w:t>
      </w:r>
    </w:p>
    <w:p w14:paraId="2FF01E7F" w14:textId="77777777" w:rsidR="009E07EE" w:rsidRPr="00332B00" w:rsidRDefault="000A6B75"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2.</w:t>
      </w:r>
      <w:r w:rsidR="00C366B6" w:rsidRPr="00332B00">
        <w:rPr>
          <w:rFonts w:ascii="GHEA Grapalat" w:hAnsi="GHEA Grapalat"/>
        </w:rPr>
        <w:t>6</w:t>
      </w:r>
      <w:r w:rsidR="000A15F9" w:rsidRPr="00332B00">
        <w:rPr>
          <w:rFonts w:ascii="GHEA Grapalat" w:hAnsi="GHEA Grapalat"/>
        </w:rPr>
        <w:t>.</w:t>
      </w:r>
      <w:r w:rsidR="00F04AA1" w:rsidRPr="00332B00">
        <w:rPr>
          <w:rFonts w:ascii="GHEA Grapalat" w:hAnsi="GHEA Grapalat"/>
        </w:rPr>
        <w:tab/>
      </w:r>
      <w:r w:rsidRPr="00332B00">
        <w:rPr>
          <w:rFonts w:ascii="GHEA Grapalat" w:hAnsi="GHEA Grapalat"/>
        </w:rPr>
        <w:t xml:space="preserve">Участники могут участвовать в настоящей процедуре в порядке совместной </w:t>
      </w:r>
      <w:r w:rsidRPr="00332B00">
        <w:rPr>
          <w:rFonts w:ascii="GHEA Grapalat" w:hAnsi="GHEA Grapalat"/>
        </w:rPr>
        <w:lastRenderedPageBreak/>
        <w:t xml:space="preserve">деятельности (консорциумом). </w:t>
      </w:r>
    </w:p>
    <w:p w14:paraId="29CEB219" w14:textId="77777777" w:rsidR="000A6B75" w:rsidRPr="00332B00" w:rsidRDefault="000A6B75" w:rsidP="003850C3">
      <w:pPr>
        <w:pStyle w:val="23"/>
        <w:widowControl w:val="0"/>
        <w:spacing w:line="240" w:lineRule="auto"/>
        <w:rPr>
          <w:rFonts w:ascii="GHEA Grapalat" w:hAnsi="GHEA Grapalat" w:cs="Sylfaen"/>
        </w:rPr>
      </w:pPr>
      <w:r w:rsidRPr="00332B00">
        <w:rPr>
          <w:rFonts w:ascii="GHEA Grapalat" w:hAnsi="GHEA Grapalat"/>
        </w:rPr>
        <w:t>В подобном случае:</w:t>
      </w:r>
    </w:p>
    <w:p w14:paraId="79933941" w14:textId="77777777" w:rsidR="005A405F" w:rsidRPr="00332B00" w:rsidRDefault="00C366B6"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1</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32B00">
        <w:rPr>
          <w:rFonts w:ascii="GHEA Grapalat" w:hAnsi="GHEA Grapalat"/>
        </w:rPr>
        <w:t xml:space="preserve"> (на один и тот же лот)</w:t>
      </w:r>
      <w:r w:rsidR="000A6B75" w:rsidRPr="00332B0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332B00" w:rsidRDefault="00C366B6"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332B00" w:rsidRDefault="00ED2352" w:rsidP="003850C3">
      <w:pPr>
        <w:widowControl w:val="0"/>
        <w:jc w:val="center"/>
        <w:rPr>
          <w:rFonts w:ascii="GHEA Grapalat" w:hAnsi="GHEA Grapalat" w:cs="Arial"/>
          <w:b/>
          <w:sz w:val="20"/>
          <w:szCs w:val="20"/>
        </w:rPr>
      </w:pPr>
      <w:r w:rsidRPr="00332B00">
        <w:rPr>
          <w:rFonts w:ascii="GHEA Grapalat" w:hAnsi="GHEA Grapalat"/>
          <w:b/>
          <w:sz w:val="20"/>
          <w:szCs w:val="20"/>
        </w:rPr>
        <w:t>3.</w:t>
      </w:r>
      <w:r w:rsidR="002B32D6" w:rsidRPr="00332B00">
        <w:rPr>
          <w:rFonts w:ascii="GHEA Grapalat" w:hAnsi="GHEA Grapalat"/>
          <w:b/>
          <w:sz w:val="20"/>
          <w:szCs w:val="20"/>
        </w:rPr>
        <w:t xml:space="preserve"> РАЗЪЯСНЕНИЕ ПРИГЛАШЕНИЯ </w:t>
      </w:r>
      <w:r w:rsidRPr="00332B00">
        <w:rPr>
          <w:rFonts w:ascii="GHEA Grapalat" w:hAnsi="GHEA Grapalat"/>
          <w:b/>
          <w:sz w:val="20"/>
          <w:szCs w:val="20"/>
        </w:rPr>
        <w:br/>
      </w:r>
      <w:r w:rsidR="002B32D6" w:rsidRPr="00332B00">
        <w:rPr>
          <w:rFonts w:ascii="GHEA Grapalat" w:hAnsi="GHEA Grapalat"/>
          <w:b/>
          <w:sz w:val="20"/>
          <w:szCs w:val="20"/>
        </w:rPr>
        <w:t xml:space="preserve">И ПОРЯДОК ВНЕСЕНИЯ ИЗМЕНЕНИЯ В ПРИГЛАШЕНИЕ </w:t>
      </w:r>
    </w:p>
    <w:p w14:paraId="51685FEC" w14:textId="77777777" w:rsidR="0032548E"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3.1</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332B00" w:rsidRDefault="00096865" w:rsidP="003850C3">
      <w:pPr>
        <w:widowControl w:val="0"/>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 xml:space="preserve">Участник имеет право </w:t>
      </w:r>
      <w:r w:rsidR="006735A4" w:rsidRPr="00332B00">
        <w:rPr>
          <w:rFonts w:ascii="GHEA Grapalat" w:hAnsi="GHEA Grapalat"/>
          <w:sz w:val="20"/>
          <w:szCs w:val="20"/>
        </w:rPr>
        <w:t>в письменной форме</w:t>
      </w:r>
      <w:r w:rsidRPr="00332B0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32B00">
        <w:rPr>
          <w:rFonts w:ascii="GHEA Grapalat" w:hAnsi="GHEA Grapalat"/>
          <w:sz w:val="20"/>
          <w:szCs w:val="20"/>
        </w:rPr>
        <w:t xml:space="preserve">в письменной форме </w:t>
      </w:r>
      <w:r w:rsidRPr="00332B0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332B00">
        <w:rPr>
          <w:rStyle w:val="af6"/>
          <w:rFonts w:ascii="GHEA Grapalat" w:hAnsi="GHEA Grapalat"/>
          <w:sz w:val="20"/>
          <w:szCs w:val="20"/>
        </w:rPr>
        <w:footnoteReference w:customMarkFollows="1" w:id="1"/>
        <w:t>5</w:t>
      </w:r>
      <w:r w:rsidRPr="00332B00">
        <w:rPr>
          <w:rFonts w:ascii="GHEA Grapalat" w:hAnsi="GHEA Grapalat"/>
          <w:sz w:val="20"/>
          <w:szCs w:val="20"/>
        </w:rPr>
        <w:t>.</w:t>
      </w:r>
      <w:r w:rsidR="00AA7117" w:rsidRPr="00332B00">
        <w:rPr>
          <w:rFonts w:ascii="GHEA Grapalat" w:hAnsi="GHEA Grapalat"/>
          <w:sz w:val="20"/>
          <w:szCs w:val="20"/>
        </w:rPr>
        <w:t xml:space="preserve"> </w:t>
      </w:r>
    </w:p>
    <w:p w14:paraId="0002D2C4"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3.2.</w:t>
      </w:r>
      <w:r w:rsidR="00ED2352" w:rsidRPr="00332B00">
        <w:rPr>
          <w:rFonts w:ascii="GHEA Grapalat" w:hAnsi="GHEA Grapalat"/>
          <w:sz w:val="20"/>
          <w:szCs w:val="20"/>
        </w:rPr>
        <w:tab/>
      </w:r>
      <w:r w:rsidRPr="00332B00">
        <w:rPr>
          <w:rFonts w:ascii="GHEA Grapalat" w:hAnsi="GHEA Grapalat"/>
          <w:sz w:val="20"/>
          <w:szCs w:val="20"/>
        </w:rPr>
        <w:t>В день предоставления разъяснения объявление о запросе и о</w:t>
      </w:r>
      <w:r w:rsidR="00775FAF" w:rsidRPr="00332B00">
        <w:rPr>
          <w:rFonts w:ascii="Calibri" w:hAnsi="Calibri" w:cs="Calibri"/>
          <w:sz w:val="20"/>
          <w:szCs w:val="20"/>
          <w:lang w:val="en-US"/>
        </w:rPr>
        <w:t> </w:t>
      </w:r>
      <w:r w:rsidRPr="00332B0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32B00">
        <w:rPr>
          <w:rFonts w:ascii="Calibri" w:hAnsi="Calibri" w:cs="Calibri"/>
          <w:sz w:val="20"/>
          <w:szCs w:val="20"/>
          <w:lang w:val="en-US"/>
        </w:rPr>
        <w:t> </w:t>
      </w:r>
      <w:r w:rsidRPr="00332B0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3.3</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Разъяснения не предоставляется, если запрос представлен с</w:t>
      </w:r>
      <w:r w:rsidRPr="00332B00">
        <w:rPr>
          <w:rFonts w:ascii="Calibri" w:hAnsi="Calibri" w:cs="Calibri"/>
          <w:sz w:val="20"/>
          <w:szCs w:val="20"/>
        </w:rPr>
        <w:t> </w:t>
      </w:r>
      <w:r w:rsidRPr="00332B00">
        <w:rPr>
          <w:rFonts w:ascii="GHEA Grapalat" w:hAnsi="GHEA Grapalat" w:cs="GHEA Grapalat"/>
          <w:sz w:val="20"/>
          <w:szCs w:val="20"/>
        </w:rPr>
        <w:t>нарушением</w:t>
      </w:r>
      <w:r w:rsidRPr="00332B00">
        <w:rPr>
          <w:rFonts w:ascii="GHEA Grapalat" w:hAnsi="GHEA Grapalat"/>
          <w:sz w:val="20"/>
          <w:szCs w:val="20"/>
        </w:rPr>
        <w:t xml:space="preserve"> </w:t>
      </w:r>
      <w:r w:rsidRPr="00332B00">
        <w:rPr>
          <w:rFonts w:ascii="GHEA Grapalat" w:hAnsi="GHEA Grapalat" w:cs="GHEA Grapalat"/>
          <w:sz w:val="20"/>
          <w:szCs w:val="20"/>
        </w:rPr>
        <w:t>установленного</w:t>
      </w:r>
      <w:r w:rsidRPr="00332B00">
        <w:rPr>
          <w:rFonts w:ascii="GHEA Grapalat" w:hAnsi="GHEA Grapalat"/>
          <w:sz w:val="20"/>
          <w:szCs w:val="20"/>
        </w:rPr>
        <w:t xml:space="preserve"> </w:t>
      </w:r>
      <w:r w:rsidRPr="00332B00">
        <w:rPr>
          <w:rFonts w:ascii="GHEA Grapalat" w:hAnsi="GHEA Grapalat" w:cs="GHEA Grapalat"/>
          <w:sz w:val="20"/>
          <w:szCs w:val="20"/>
        </w:rPr>
        <w:t>настоящим</w:t>
      </w:r>
      <w:r w:rsidRPr="00332B00">
        <w:rPr>
          <w:rFonts w:ascii="GHEA Grapalat" w:hAnsi="GHEA Grapalat"/>
          <w:sz w:val="20"/>
          <w:szCs w:val="20"/>
        </w:rPr>
        <w:t xml:space="preserve"> </w:t>
      </w:r>
      <w:r w:rsidRPr="00332B00">
        <w:rPr>
          <w:rFonts w:ascii="GHEA Grapalat" w:hAnsi="GHEA Grapalat" w:cs="GHEA Grapalat"/>
          <w:sz w:val="20"/>
          <w:szCs w:val="20"/>
        </w:rPr>
        <w:t>разделом</w:t>
      </w:r>
      <w:r w:rsidRPr="00332B00">
        <w:rPr>
          <w:rFonts w:ascii="GHEA Grapalat" w:hAnsi="GHEA Grapalat"/>
          <w:sz w:val="20"/>
          <w:szCs w:val="20"/>
        </w:rPr>
        <w:t xml:space="preserve"> </w:t>
      </w:r>
      <w:r w:rsidRPr="00332B00">
        <w:rPr>
          <w:rFonts w:ascii="GHEA Grapalat" w:hAnsi="GHEA Grapalat" w:cs="GHEA Grapalat"/>
          <w:sz w:val="20"/>
          <w:szCs w:val="20"/>
        </w:rPr>
        <w:t>срока</w:t>
      </w:r>
      <w:r w:rsidRPr="00332B00">
        <w:rPr>
          <w:rFonts w:ascii="GHEA Grapalat" w:hAnsi="GHEA Grapalat"/>
          <w:sz w:val="20"/>
          <w:szCs w:val="20"/>
        </w:rPr>
        <w:t xml:space="preserve">, </w:t>
      </w:r>
      <w:r w:rsidRPr="00332B00">
        <w:rPr>
          <w:rFonts w:ascii="GHEA Grapalat" w:hAnsi="GHEA Grapalat" w:cs="GHEA Grapalat"/>
          <w:sz w:val="20"/>
          <w:szCs w:val="20"/>
        </w:rPr>
        <w:t>а</w:t>
      </w:r>
      <w:r w:rsidRPr="00332B00">
        <w:rPr>
          <w:rFonts w:ascii="GHEA Grapalat" w:hAnsi="GHEA Grapalat"/>
          <w:sz w:val="20"/>
          <w:szCs w:val="20"/>
        </w:rPr>
        <w:t xml:space="preserve"> </w:t>
      </w:r>
      <w:r w:rsidRPr="00332B00">
        <w:rPr>
          <w:rFonts w:ascii="GHEA Grapalat" w:hAnsi="GHEA Grapalat" w:cs="GHEA Grapalat"/>
          <w:sz w:val="20"/>
          <w:szCs w:val="20"/>
        </w:rPr>
        <w:t>также</w:t>
      </w:r>
      <w:r w:rsidRPr="00332B00">
        <w:rPr>
          <w:rFonts w:ascii="GHEA Grapalat" w:hAnsi="GHEA Grapalat"/>
          <w:sz w:val="20"/>
          <w:szCs w:val="20"/>
        </w:rPr>
        <w:t xml:space="preserve"> </w:t>
      </w:r>
      <w:r w:rsidRPr="00332B00">
        <w:rPr>
          <w:rFonts w:ascii="GHEA Grapalat" w:hAnsi="GHEA Grapalat" w:cs="GHEA Grapalat"/>
          <w:sz w:val="20"/>
          <w:szCs w:val="20"/>
        </w:rPr>
        <w:t>в</w:t>
      </w:r>
      <w:r w:rsidRPr="00332B00">
        <w:rPr>
          <w:rFonts w:ascii="GHEA Grapalat" w:hAnsi="GHEA Grapalat"/>
          <w:sz w:val="20"/>
          <w:szCs w:val="20"/>
        </w:rPr>
        <w:t xml:space="preserve"> </w:t>
      </w:r>
      <w:r w:rsidRPr="00332B00">
        <w:rPr>
          <w:rFonts w:ascii="GHEA Grapalat" w:hAnsi="GHEA Grapalat" w:cs="GHEA Grapalat"/>
          <w:sz w:val="20"/>
          <w:szCs w:val="20"/>
        </w:rPr>
        <w:t>случае</w:t>
      </w:r>
      <w:r w:rsidRPr="00332B00">
        <w:rPr>
          <w:rFonts w:ascii="GHEA Grapalat" w:hAnsi="GHEA Grapalat"/>
          <w:sz w:val="20"/>
          <w:szCs w:val="20"/>
        </w:rPr>
        <w:t xml:space="preserve">, </w:t>
      </w:r>
      <w:r w:rsidRPr="00332B00">
        <w:rPr>
          <w:rFonts w:ascii="GHEA Grapalat" w:hAnsi="GHEA Grapalat" w:cs="GHEA Grapalat"/>
          <w:sz w:val="20"/>
          <w:szCs w:val="20"/>
        </w:rPr>
        <w:t>если</w:t>
      </w:r>
      <w:r w:rsidRPr="00332B00">
        <w:rPr>
          <w:rFonts w:ascii="GHEA Grapalat" w:hAnsi="GHEA Grapalat"/>
          <w:sz w:val="20"/>
          <w:szCs w:val="20"/>
        </w:rPr>
        <w:t xml:space="preserve"> </w:t>
      </w:r>
      <w:r w:rsidRPr="00332B00">
        <w:rPr>
          <w:rFonts w:ascii="GHEA Grapalat" w:hAnsi="GHEA Grapalat" w:cs="GHEA Grapalat"/>
          <w:sz w:val="20"/>
          <w:szCs w:val="20"/>
        </w:rPr>
        <w:t>запрос</w:t>
      </w:r>
      <w:r w:rsidRPr="00332B00">
        <w:rPr>
          <w:rFonts w:ascii="GHEA Grapalat" w:hAnsi="GHEA Grapalat"/>
          <w:sz w:val="20"/>
          <w:szCs w:val="20"/>
        </w:rPr>
        <w:t xml:space="preserve"> </w:t>
      </w:r>
      <w:r w:rsidRPr="00332B00">
        <w:rPr>
          <w:rFonts w:ascii="GHEA Grapalat" w:hAnsi="GHEA Grapalat" w:cs="GHEA Grapalat"/>
          <w:sz w:val="20"/>
          <w:szCs w:val="20"/>
        </w:rPr>
        <w:t>выходит</w:t>
      </w:r>
      <w:r w:rsidRPr="00332B00">
        <w:rPr>
          <w:rFonts w:ascii="GHEA Grapalat" w:hAnsi="GHEA Grapalat"/>
          <w:sz w:val="20"/>
          <w:szCs w:val="20"/>
        </w:rPr>
        <w:t xml:space="preserve"> </w:t>
      </w:r>
      <w:r w:rsidRPr="00332B00">
        <w:rPr>
          <w:rFonts w:ascii="GHEA Grapalat" w:hAnsi="GHEA Grapalat" w:cs="GHEA Grapalat"/>
          <w:sz w:val="20"/>
          <w:szCs w:val="20"/>
        </w:rPr>
        <w:t>з</w:t>
      </w:r>
      <w:r w:rsidRPr="00332B00">
        <w:rPr>
          <w:rFonts w:ascii="GHEA Grapalat" w:hAnsi="GHEA Grapalat"/>
          <w:sz w:val="20"/>
          <w:szCs w:val="20"/>
        </w:rPr>
        <w:t>а рамки содержания настоящего Приглашения</w:t>
      </w:r>
      <w:r w:rsidR="00791FE4" w:rsidRPr="00332B0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32B00">
        <w:rPr>
          <w:rFonts w:ascii="GHEA Grapalat" w:hAnsi="GHEA Grapalat"/>
          <w:sz w:val="20"/>
          <w:szCs w:val="20"/>
        </w:rPr>
        <w:t>у</w:t>
      </w:r>
      <w:r w:rsidR="00791FE4" w:rsidRPr="00332B00">
        <w:rPr>
          <w:rFonts w:ascii="GHEA Grapalat" w:hAnsi="GHEA Grapalat"/>
          <w:sz w:val="20"/>
          <w:szCs w:val="20"/>
        </w:rPr>
        <w:t>частником товаров техническим характеристикам, предусмотренным настоящим</w:t>
      </w:r>
      <w:r w:rsidR="00791FE4" w:rsidRPr="00332B00">
        <w:rPr>
          <w:rFonts w:ascii="GHEA Grapalat" w:hAnsi="GHEA Grapalat"/>
          <w:sz w:val="20"/>
          <w:szCs w:val="20"/>
          <w:lang w:val="hy-AM"/>
        </w:rPr>
        <w:t xml:space="preserve"> </w:t>
      </w:r>
      <w:r w:rsidR="00791FE4" w:rsidRPr="00332B00">
        <w:rPr>
          <w:rFonts w:ascii="GHEA Grapalat" w:hAnsi="GHEA Grapalat"/>
          <w:sz w:val="20"/>
          <w:szCs w:val="20"/>
        </w:rPr>
        <w:t>приглашением</w:t>
      </w:r>
      <w:r w:rsidRPr="00332B0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332B00">
        <w:rPr>
          <w:rFonts w:ascii="GHEA Grapalat" w:hAnsi="GHEA Grapalat"/>
          <w:sz w:val="20"/>
          <w:szCs w:val="20"/>
        </w:rPr>
        <w:t>3.4</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w:t>
      </w:r>
      <w:r w:rsidRPr="00332B00">
        <w:rPr>
          <w:rFonts w:ascii="GHEA Grapalat" w:hAnsi="GHEA Grapalat"/>
          <w:sz w:val="20"/>
          <w:szCs w:val="20"/>
        </w:rPr>
        <w:lastRenderedPageBreak/>
        <w:t>днем внесения изменения, в бюллетене опубликовывается объявление о внесении изменений и условиях их предоставления.</w:t>
      </w:r>
      <w:r w:rsidR="00F53DF8" w:rsidRPr="00332B00">
        <w:rPr>
          <w:rFonts w:ascii="GHEA Grapalat" w:hAnsi="GHEA Grapalat"/>
          <w:sz w:val="20"/>
          <w:szCs w:val="20"/>
          <w:vertAlign w:val="superscript"/>
          <w:lang w:val="hy-AM"/>
        </w:rPr>
        <w:t>5</w:t>
      </w:r>
      <w:r w:rsidRPr="00332B00">
        <w:rPr>
          <w:rFonts w:ascii="GHEA Grapalat" w:hAnsi="GHEA Grapalat"/>
          <w:sz w:val="20"/>
          <w:szCs w:val="20"/>
        </w:rPr>
        <w:t xml:space="preserve"> </w:t>
      </w:r>
    </w:p>
    <w:p w14:paraId="306FFCEA" w14:textId="77777777" w:rsidR="002D7D70" w:rsidRPr="00332B00"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332B00">
        <w:rPr>
          <w:rFonts w:ascii="GHEA Grapalat" w:hAnsi="GHEA Grapalat"/>
          <w:sz w:val="20"/>
          <w:szCs w:val="20"/>
          <w:lang w:val="hy-AM"/>
        </w:rPr>
        <w:t>3.5</w:t>
      </w:r>
      <w:r w:rsidR="00F9791A" w:rsidRPr="00332B00">
        <w:rPr>
          <w:rFonts w:ascii="GHEA Grapalat" w:hAnsi="GHEA Grapalat"/>
          <w:sz w:val="20"/>
          <w:szCs w:val="20"/>
        </w:rPr>
        <w:t xml:space="preserve"> </w:t>
      </w:r>
      <w:r w:rsidR="00F9791A" w:rsidRPr="00332B00">
        <w:rPr>
          <w:rFonts w:ascii="GHEA Grapalat" w:hAnsi="GHEA Grapalat"/>
          <w:sz w:val="20"/>
          <w:szCs w:val="20"/>
          <w:lang w:val="hy-AM"/>
        </w:rPr>
        <w:t>Кажд</w:t>
      </w:r>
      <w:proofErr w:type="spellStart"/>
      <w:r w:rsidR="00F9791A" w:rsidRPr="00332B00">
        <w:rPr>
          <w:rFonts w:ascii="GHEA Grapalat" w:hAnsi="GHEA Grapalat"/>
          <w:sz w:val="20"/>
          <w:szCs w:val="20"/>
        </w:rPr>
        <w:t>ое</w:t>
      </w:r>
      <w:proofErr w:type="spellEnd"/>
      <w:r w:rsidR="00F9791A" w:rsidRPr="00332B00">
        <w:rPr>
          <w:rFonts w:ascii="GHEA Grapalat" w:hAnsi="GHEA Grapalat"/>
          <w:sz w:val="20"/>
          <w:szCs w:val="20"/>
        </w:rPr>
        <w:t xml:space="preserve"> лиц</w:t>
      </w:r>
      <w:r w:rsidR="00CA1F39" w:rsidRPr="00332B00">
        <w:rPr>
          <w:rFonts w:ascii="GHEA Grapalat" w:hAnsi="GHEA Grapalat"/>
          <w:sz w:val="20"/>
          <w:szCs w:val="20"/>
        </w:rPr>
        <w:t>о</w:t>
      </w:r>
      <w:r w:rsidR="00CA1F39" w:rsidRPr="00332B00">
        <w:rPr>
          <w:rFonts w:ascii="GHEA Grapalat" w:hAnsi="GHEA Grapalat"/>
          <w:sz w:val="20"/>
          <w:szCs w:val="20"/>
          <w:lang w:val="hy-AM"/>
        </w:rPr>
        <w:t xml:space="preserve"> без указания имени</w:t>
      </w:r>
      <w:r w:rsidR="00F9791A" w:rsidRPr="00332B0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32B00">
        <w:rPr>
          <w:rFonts w:ascii="GHEA Grapalat" w:hAnsi="GHEA Grapalat"/>
          <w:sz w:val="20"/>
          <w:szCs w:val="20"/>
        </w:rPr>
        <w:t xml:space="preserve">имеет право </w:t>
      </w:r>
      <w:r w:rsidR="00F9791A" w:rsidRPr="00332B0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32B00">
        <w:rPr>
          <w:rFonts w:ascii="GHEA Grapalat" w:hAnsi="GHEA Grapalat"/>
          <w:sz w:val="20"/>
          <w:szCs w:val="20"/>
        </w:rPr>
        <w:t xml:space="preserve"> </w:t>
      </w:r>
      <w:r w:rsidR="00F9791A" w:rsidRPr="00332B0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32B00">
        <w:rPr>
          <w:rFonts w:ascii="GHEA Grapalat" w:hAnsi="GHEA Grapalat"/>
          <w:sz w:val="20"/>
          <w:szCs w:val="20"/>
        </w:rPr>
        <w:t>.</w:t>
      </w:r>
      <w:r w:rsidR="00F9791A" w:rsidRPr="00332B00">
        <w:rPr>
          <w:rFonts w:ascii="GHEA Grapalat" w:hAnsi="GHEA Grapalat"/>
          <w:sz w:val="20"/>
          <w:szCs w:val="20"/>
          <w:lang w:val="hy-AM"/>
        </w:rPr>
        <w:t xml:space="preserve"> </w:t>
      </w:r>
      <w:r w:rsidR="00750FFF" w:rsidRPr="00332B0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332B00">
        <w:rPr>
          <w:rFonts w:ascii="GHEA Grapalat" w:hAnsi="GHEA Grapalat"/>
          <w:sz w:val="20"/>
          <w:szCs w:val="20"/>
        </w:rPr>
        <w:t>3.</w:t>
      </w:r>
      <w:r w:rsidR="00E648D1" w:rsidRPr="00332B00">
        <w:rPr>
          <w:rFonts w:ascii="GHEA Grapalat" w:hAnsi="GHEA Grapalat"/>
          <w:sz w:val="20"/>
          <w:szCs w:val="20"/>
          <w:lang w:val="hy-AM"/>
        </w:rPr>
        <w:t>6</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32B00">
        <w:rPr>
          <w:rFonts w:ascii="Calibri" w:hAnsi="Calibri" w:cs="Calibri"/>
          <w:sz w:val="20"/>
          <w:szCs w:val="20"/>
          <w:lang w:val="en-US"/>
        </w:rPr>
        <w:t> </w:t>
      </w:r>
      <w:r w:rsidRPr="00332B00">
        <w:rPr>
          <w:rFonts w:ascii="GHEA Grapalat" w:hAnsi="GHEA Grapalat"/>
          <w:sz w:val="20"/>
          <w:szCs w:val="20"/>
        </w:rPr>
        <w:t xml:space="preserve">этих изменениях. В этом случае участники обязаны продлить срок </w:t>
      </w:r>
      <w:proofErr w:type="gramStart"/>
      <w:r w:rsidRPr="00332B00">
        <w:rPr>
          <w:rFonts w:ascii="GHEA Grapalat" w:hAnsi="GHEA Grapalat"/>
          <w:sz w:val="20"/>
          <w:szCs w:val="20"/>
        </w:rPr>
        <w:t>действия</w:t>
      </w:r>
      <w:proofErr w:type="gramEnd"/>
      <w:r w:rsidRPr="00332B00">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332B00">
        <w:rPr>
          <w:rStyle w:val="af6"/>
          <w:rFonts w:ascii="GHEA Grapalat" w:hAnsi="GHEA Grapalat"/>
          <w:sz w:val="20"/>
          <w:szCs w:val="20"/>
        </w:rPr>
        <w:footnoteReference w:customMarkFollows="1" w:id="2"/>
        <w:t>6</w:t>
      </w:r>
      <w:r w:rsidRPr="00332B00">
        <w:rPr>
          <w:rFonts w:ascii="GHEA Grapalat" w:hAnsi="GHEA Grapalat"/>
          <w:sz w:val="20"/>
          <w:szCs w:val="20"/>
        </w:rPr>
        <w:t>.</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4.1</w:t>
      </w:r>
      <w:r w:rsidR="00A34DFE" w:rsidRPr="00332B00">
        <w:rPr>
          <w:rFonts w:ascii="GHEA Grapalat" w:hAnsi="GHEA Grapalat"/>
          <w:sz w:val="20"/>
          <w:szCs w:val="20"/>
        </w:rPr>
        <w:t>.</w:t>
      </w:r>
      <w:r w:rsidR="009C7913" w:rsidRPr="00332B00">
        <w:rPr>
          <w:rFonts w:ascii="GHEA Grapalat" w:hAnsi="GHEA Grapalat"/>
          <w:sz w:val="20"/>
          <w:szCs w:val="20"/>
        </w:rPr>
        <w:tab/>
      </w:r>
      <w:r w:rsidRPr="00332B0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332B00" w:rsidRDefault="00096865" w:rsidP="003850C3">
      <w:pPr>
        <w:pStyle w:val="23"/>
        <w:widowControl w:val="0"/>
        <w:spacing w:line="240" w:lineRule="auto"/>
        <w:ind w:firstLine="567"/>
        <w:rPr>
          <w:rFonts w:ascii="GHEA Grapalat" w:hAnsi="GHEA Grapalat" w:cs="Sylfaen"/>
        </w:rPr>
      </w:pPr>
      <w:r w:rsidRPr="00332B00">
        <w:rPr>
          <w:rFonts w:ascii="GHEA Grapalat" w:hAnsi="GHEA Grapalat"/>
        </w:rPr>
        <w:t>Участник может подать заявку как для каждого лота, так и для нескольких или всех лотов.</w:t>
      </w:r>
      <w:r w:rsidR="00AA7117" w:rsidRPr="00332B00">
        <w:rPr>
          <w:rFonts w:ascii="GHEA Grapalat" w:hAnsi="GHEA Grapalat"/>
        </w:rPr>
        <w:t xml:space="preserve"> </w:t>
      </w:r>
    </w:p>
    <w:p w14:paraId="548B4658" w14:textId="77777777" w:rsidR="00096865" w:rsidRPr="00332B00" w:rsidRDefault="000946A3" w:rsidP="003850C3">
      <w:pPr>
        <w:pStyle w:val="23"/>
        <w:widowControl w:val="0"/>
        <w:spacing w:line="240" w:lineRule="auto"/>
        <w:ind w:firstLine="567"/>
        <w:rPr>
          <w:rFonts w:ascii="GHEA Grapalat" w:hAnsi="GHEA Grapalat" w:cs="Sylfaen"/>
        </w:rPr>
      </w:pPr>
      <w:r w:rsidRPr="00332B00">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332B00" w:rsidRDefault="000946A3" w:rsidP="003850C3">
      <w:pPr>
        <w:pStyle w:val="23"/>
        <w:widowControl w:val="0"/>
        <w:spacing w:line="240" w:lineRule="auto"/>
        <w:ind w:firstLine="567"/>
        <w:rPr>
          <w:rFonts w:ascii="GHEA Grapalat" w:hAnsi="GHEA Grapalat"/>
        </w:rPr>
      </w:pPr>
      <w:r w:rsidRPr="00332B00">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6F61909C" w:rsidR="00A80ECD" w:rsidRPr="00332B00" w:rsidRDefault="00A80E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4.2.</w:t>
      </w:r>
      <w:r w:rsidRPr="00332B00">
        <w:rPr>
          <w:rFonts w:ascii="GHEA Grapalat" w:hAnsi="GHEA Grapalat"/>
        </w:rPr>
        <w:tab/>
        <w:t xml:space="preserve">Заявки на процедуру необходимо представить в комиссию по </w:t>
      </w:r>
      <w:r w:rsidR="00C062A9" w:rsidRPr="00332B00">
        <w:rPr>
          <w:rFonts w:ascii="GHEA Grapalat" w:hAnsi="GHEA Grapalat"/>
        </w:rPr>
        <w:t xml:space="preserve">Г. Ереван, </w:t>
      </w:r>
      <w:proofErr w:type="spellStart"/>
      <w:r w:rsidR="00C062A9" w:rsidRPr="00332B00">
        <w:rPr>
          <w:rFonts w:ascii="GHEA Grapalat" w:hAnsi="GHEA Grapalat"/>
        </w:rPr>
        <w:t>Зоревора</w:t>
      </w:r>
      <w:proofErr w:type="spellEnd"/>
      <w:r w:rsidR="00C062A9" w:rsidRPr="00332B00">
        <w:rPr>
          <w:rFonts w:ascii="GHEA Grapalat" w:hAnsi="GHEA Grapalat"/>
        </w:rPr>
        <w:t xml:space="preserve"> Андраника 5/</w:t>
      </w:r>
      <w:proofErr w:type="gramStart"/>
      <w:r w:rsidR="00C062A9" w:rsidRPr="00332B00">
        <w:rPr>
          <w:rFonts w:ascii="GHEA Grapalat" w:hAnsi="GHEA Grapalat"/>
        </w:rPr>
        <w:t xml:space="preserve">9 </w:t>
      </w:r>
      <w:r w:rsidR="009834E9" w:rsidRPr="00332B00">
        <w:rPr>
          <w:rFonts w:ascii="GHEA Grapalat" w:hAnsi="GHEA Grapalat"/>
        </w:rPr>
        <w:t xml:space="preserve"> </w:t>
      </w:r>
      <w:r w:rsidR="009379E5" w:rsidRPr="00332B00">
        <w:rPr>
          <w:rFonts w:ascii="GHEA Grapalat" w:hAnsi="GHEA Grapalat"/>
        </w:rPr>
        <w:t>здание</w:t>
      </w:r>
      <w:proofErr w:type="gramEnd"/>
      <w:r w:rsidR="009379E5" w:rsidRPr="00332B00">
        <w:rPr>
          <w:rFonts w:ascii="GHEA Grapalat" w:hAnsi="GHEA Grapalat"/>
        </w:rPr>
        <w:t xml:space="preserve"> не позднее, чем </w:t>
      </w:r>
      <w:r w:rsidR="001B746A">
        <w:rPr>
          <w:rFonts w:ascii="GHEA Grapalat" w:hAnsi="GHEA Grapalat"/>
        </w:rPr>
        <w:t>12:</w:t>
      </w:r>
      <w:proofErr w:type="gramStart"/>
      <w:r w:rsidR="001B746A">
        <w:rPr>
          <w:rFonts w:ascii="GHEA Grapalat" w:hAnsi="GHEA Grapalat"/>
        </w:rPr>
        <w:t xml:space="preserve">30  </w:t>
      </w:r>
      <w:r w:rsidR="009379E5" w:rsidRPr="00332B00">
        <w:rPr>
          <w:rFonts w:ascii="GHEA Grapalat" w:hAnsi="GHEA Grapalat"/>
        </w:rPr>
        <w:t>часов</w:t>
      </w:r>
      <w:proofErr w:type="gramEnd"/>
      <w:r w:rsidR="009379E5" w:rsidRPr="00332B00">
        <w:rPr>
          <w:rFonts w:ascii="GHEA Grapalat" w:hAnsi="GHEA Grapalat"/>
        </w:rPr>
        <w:t xml:space="preserve"> 7-го дня с даты </w:t>
      </w:r>
      <w:r w:rsidRPr="00332B00">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332B00" w:rsidRDefault="00A80ECD" w:rsidP="003850C3">
      <w:pPr>
        <w:pStyle w:val="23"/>
        <w:widowControl w:val="0"/>
        <w:spacing w:line="240" w:lineRule="auto"/>
        <w:ind w:firstLine="567"/>
        <w:rPr>
          <w:rFonts w:ascii="GHEA Grapalat" w:hAnsi="GHEA Grapalat" w:cs="Sylfaen"/>
        </w:rPr>
      </w:pPr>
      <w:r w:rsidRPr="00332B00">
        <w:rPr>
          <w:rFonts w:ascii="GHEA Grapalat" w:hAnsi="GHEA Grapalat"/>
        </w:rPr>
        <w:t>Заявки на процедуру получает и в журнале регистрации заявок регистрирует секретарь комиссии "</w:t>
      </w:r>
      <w:r w:rsidR="002B6316" w:rsidRPr="00332B00">
        <w:rPr>
          <w:rFonts w:ascii="GHEA Grapalat" w:hAnsi="GHEA Grapalat"/>
        </w:rPr>
        <w:t>Аида Амбарцумян</w:t>
      </w:r>
      <w:r w:rsidRPr="00332B00">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332B00" w:rsidRDefault="00B67CCD"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4.3.</w:t>
      </w:r>
      <w:r w:rsidR="003065C4" w:rsidRPr="00332B00">
        <w:rPr>
          <w:rFonts w:ascii="GHEA Grapalat" w:hAnsi="GHEA Grapalat"/>
        </w:rPr>
        <w:tab/>
      </w:r>
      <w:r w:rsidRPr="00332B00">
        <w:rPr>
          <w:rFonts w:ascii="GHEA Grapalat" w:hAnsi="GHEA Grapalat"/>
        </w:rPr>
        <w:t>В заявке участник представляет:</w:t>
      </w:r>
    </w:p>
    <w:p w14:paraId="455E0F01"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332B00">
        <w:rPr>
          <w:rFonts w:ascii="GHEA Grapalat" w:hAnsi="GHEA Grapalat"/>
          <w:sz w:val="20"/>
          <w:szCs w:val="20"/>
          <w:lang w:val="hy-AM"/>
        </w:rPr>
        <w:t xml:space="preserve"> </w:t>
      </w:r>
      <w:r w:rsidR="003C5795" w:rsidRPr="00332B00">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332B00">
        <w:rPr>
          <w:rFonts w:ascii="GHEA Grapalat" w:hAnsi="GHEA Grapalat"/>
          <w:sz w:val="20"/>
          <w:szCs w:val="20"/>
        </w:rPr>
        <w:t xml:space="preserve">телефона </w:t>
      </w:r>
      <w:r w:rsidRPr="00332B00">
        <w:rPr>
          <w:rFonts w:ascii="GHEA Grapalat" w:hAnsi="GHEA Grapalat"/>
          <w:sz w:val="20"/>
          <w:szCs w:val="20"/>
        </w:rPr>
        <w:t>,</w:t>
      </w:r>
      <w:proofErr w:type="gramEnd"/>
      <w:r w:rsidRPr="00332B00">
        <w:rPr>
          <w:rFonts w:ascii="GHEA Grapalat" w:hAnsi="GHEA Grapalat"/>
          <w:sz w:val="20"/>
          <w:szCs w:val="20"/>
        </w:rPr>
        <w:t xml:space="preserve"> которое включает:</w:t>
      </w:r>
    </w:p>
    <w:p w14:paraId="44727DEB"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а) </w:t>
      </w:r>
      <w:r w:rsidR="003C5795" w:rsidRPr="00332B00">
        <w:rPr>
          <w:rFonts w:ascii="GHEA Grapalat" w:hAnsi="GHEA Grapalat"/>
          <w:sz w:val="20"/>
          <w:szCs w:val="20"/>
        </w:rPr>
        <w:t xml:space="preserve">подтверждение </w:t>
      </w:r>
      <w:r w:rsidRPr="00332B00">
        <w:rPr>
          <w:rFonts w:ascii="GHEA Grapalat" w:hAnsi="GHEA Grapalat"/>
          <w:sz w:val="20"/>
          <w:szCs w:val="20"/>
        </w:rPr>
        <w:t>о соответствии своих данных</w:t>
      </w:r>
      <w:ins w:id="1" w:author="Vardan" w:date="2022-10-29T23:48:00Z">
        <w:r w:rsidR="00E32603" w:rsidRPr="00332B00">
          <w:rPr>
            <w:rFonts w:ascii="GHEA Grapalat" w:hAnsi="GHEA Grapalat"/>
            <w:sz w:val="20"/>
            <w:szCs w:val="20"/>
          </w:rPr>
          <w:t xml:space="preserve"> </w:t>
        </w:r>
      </w:ins>
      <w:r w:rsidR="00E32603" w:rsidRPr="00332B00">
        <w:rPr>
          <w:rFonts w:ascii="GHEA Grapalat" w:hAnsi="GHEA Grapalat"/>
          <w:sz w:val="20"/>
          <w:szCs w:val="20"/>
        </w:rPr>
        <w:t>и данных аффилированных с ним лиц</w:t>
      </w:r>
      <w:r w:rsidRPr="00332B00">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б) </w:t>
      </w:r>
      <w:r w:rsidR="003C5795" w:rsidRPr="00332B0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32B00">
        <w:rPr>
          <w:rFonts w:ascii="GHEA Grapalat" w:hAnsi="GHEA Grapalat"/>
          <w:sz w:val="20"/>
          <w:szCs w:val="20"/>
        </w:rPr>
        <w:t xml:space="preserve">настоящим </w:t>
      </w:r>
      <w:r w:rsidR="00CC2B97" w:rsidRPr="00332B00">
        <w:rPr>
          <w:rFonts w:ascii="GHEA Grapalat" w:hAnsi="GHEA Grapalat"/>
          <w:sz w:val="20"/>
          <w:szCs w:val="20"/>
        </w:rPr>
        <w:t xml:space="preserve">приглашением </w:t>
      </w:r>
      <w:r w:rsidR="00023F8F" w:rsidRPr="00332B00">
        <w:rPr>
          <w:rFonts w:ascii="GHEA Grapalat" w:hAnsi="GHEA Grapalat"/>
          <w:sz w:val="20"/>
          <w:szCs w:val="20"/>
        </w:rPr>
        <w:t>в случае признания отобранным участником</w:t>
      </w:r>
      <w:r w:rsidR="0049623A" w:rsidRPr="00332B00">
        <w:rPr>
          <w:rFonts w:ascii="GHEA Grapalat" w:hAnsi="GHEA Grapalat"/>
          <w:sz w:val="20"/>
          <w:szCs w:val="20"/>
        </w:rPr>
        <w:t xml:space="preserve">    </w:t>
      </w:r>
    </w:p>
    <w:p w14:paraId="23DF8B12" w14:textId="77777777" w:rsidR="005F25EF" w:rsidRPr="00332B00" w:rsidRDefault="005F25EF" w:rsidP="003850C3">
      <w:pPr>
        <w:ind w:firstLine="284"/>
        <w:jc w:val="both"/>
        <w:rPr>
          <w:rFonts w:ascii="GHEA Grapalat" w:hAnsi="GHEA Grapalat"/>
          <w:sz w:val="20"/>
          <w:szCs w:val="20"/>
        </w:rPr>
      </w:pPr>
      <w:r w:rsidRPr="00332B00">
        <w:rPr>
          <w:rFonts w:ascii="GHEA Grapalat" w:hAnsi="GHEA Grapalat"/>
          <w:sz w:val="20"/>
          <w:szCs w:val="20"/>
        </w:rPr>
        <w:t>в) объявление об отсутствии</w:t>
      </w:r>
      <w:r w:rsidR="00FD4D68" w:rsidRPr="00332B00">
        <w:rPr>
          <w:rFonts w:ascii="GHEA Grapalat" w:hAnsi="GHEA Grapalat"/>
          <w:sz w:val="20"/>
          <w:szCs w:val="20"/>
        </w:rPr>
        <w:t xml:space="preserve"> недобросовестной конкуренции,</w:t>
      </w:r>
      <w:r w:rsidRPr="00332B0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332B00">
        <w:rPr>
          <w:rFonts w:ascii="GHEA Grapalat" w:hAnsi="GHEA Grapalat"/>
          <w:sz w:val="20"/>
          <w:szCs w:val="20"/>
        </w:rPr>
        <w:t>взаимосвязянных</w:t>
      </w:r>
      <w:proofErr w:type="spellEnd"/>
      <w:r w:rsidRPr="00332B00">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332B00">
        <w:rPr>
          <w:rFonts w:ascii="GHEA Grapalat" w:hAnsi="GHEA Grapalat"/>
          <w:sz w:val="20"/>
          <w:szCs w:val="20"/>
        </w:rPr>
        <w:t>пай)  в</w:t>
      </w:r>
      <w:proofErr w:type="gramEnd"/>
      <w:r w:rsidRPr="00332B00">
        <w:rPr>
          <w:rFonts w:ascii="GHEA Grapalat" w:hAnsi="GHEA Grapalat"/>
          <w:sz w:val="20"/>
          <w:szCs w:val="20"/>
        </w:rPr>
        <w:t xml:space="preserve"> размере более пятидесяти процентов; </w:t>
      </w:r>
    </w:p>
    <w:p w14:paraId="227695EB" w14:textId="77777777" w:rsidR="00EA0D10" w:rsidRPr="00332B00" w:rsidRDefault="001361B2" w:rsidP="003850C3">
      <w:pPr>
        <w:pStyle w:val="norm"/>
        <w:widowControl w:val="0"/>
        <w:tabs>
          <w:tab w:val="left" w:pos="1134"/>
        </w:tabs>
        <w:spacing w:line="240" w:lineRule="auto"/>
        <w:ind w:firstLine="284"/>
        <w:rPr>
          <w:rFonts w:ascii="GHEA Grapalat" w:hAnsi="GHEA Grapalat"/>
          <w:sz w:val="20"/>
        </w:rPr>
      </w:pPr>
      <w:r w:rsidRPr="00332B00">
        <w:rPr>
          <w:rFonts w:ascii="GHEA Grapalat" w:hAnsi="GHEA Grapalat"/>
          <w:sz w:val="20"/>
        </w:rPr>
        <w:t xml:space="preserve">д) </w:t>
      </w:r>
      <w:r w:rsidR="00B5181E" w:rsidRPr="00332B00">
        <w:rPr>
          <w:rFonts w:ascii="GHEA Grapalat" w:hAnsi="GHEA Grapalat"/>
          <w:sz w:val="20"/>
        </w:rPr>
        <w:t>д</w:t>
      </w:r>
      <w:r w:rsidR="00695E8D" w:rsidRPr="00332B00">
        <w:rPr>
          <w:rFonts w:ascii="GHEA Grapalat" w:hAnsi="GHEA Grapalat"/>
          <w:sz w:val="20"/>
        </w:rPr>
        <w:t>екларацию</w:t>
      </w:r>
      <w:r w:rsidR="006A7E82" w:rsidRPr="00332B0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32B00">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332B00">
        <w:rPr>
          <w:rFonts w:ascii="GHEA Grapalat" w:hAnsi="GHEA Grapalat"/>
          <w:sz w:val="20"/>
        </w:rPr>
        <w:t>деклация</w:t>
      </w:r>
      <w:proofErr w:type="spellEnd"/>
      <w:r w:rsidRPr="00332B00">
        <w:rPr>
          <w:rFonts w:ascii="GHEA Grapalat" w:hAnsi="GHEA Grapalat"/>
          <w:sz w:val="20"/>
        </w:rPr>
        <w:t>, после вскрытия заявок публик</w:t>
      </w:r>
      <w:r w:rsidR="006A7E82" w:rsidRPr="00332B00">
        <w:rPr>
          <w:rFonts w:ascii="GHEA Grapalat" w:hAnsi="GHEA Grapalat"/>
          <w:sz w:val="20"/>
        </w:rPr>
        <w:t>у</w:t>
      </w:r>
      <w:r w:rsidRPr="00332B00">
        <w:rPr>
          <w:rFonts w:ascii="GHEA Grapalat" w:hAnsi="GHEA Grapalat"/>
          <w:sz w:val="20"/>
        </w:rPr>
        <w:t xml:space="preserve">ется в бюллетене вместе с </w:t>
      </w:r>
      <w:r w:rsidRPr="00332B00">
        <w:rPr>
          <w:rFonts w:ascii="GHEA Grapalat" w:hAnsi="GHEA Grapalat"/>
          <w:sz w:val="20"/>
        </w:rPr>
        <w:lastRenderedPageBreak/>
        <w:t>объявлением о решении заключить договор;</w:t>
      </w:r>
      <w:r w:rsidR="005F25EF" w:rsidRPr="00332B00">
        <w:rPr>
          <w:rFonts w:ascii="GHEA Grapalat" w:hAnsi="GHEA Grapalat"/>
          <w:sz w:val="20"/>
        </w:rPr>
        <w:t xml:space="preserve"> </w:t>
      </w:r>
      <w:r w:rsidR="00E80312" w:rsidRPr="00332B00">
        <w:rPr>
          <w:rFonts w:ascii="GHEA Grapalat" w:hAnsi="GHEA Grapalat"/>
          <w:sz w:val="20"/>
          <w:vertAlign w:val="superscript"/>
        </w:rPr>
        <w:t>6</w:t>
      </w:r>
      <w:r w:rsidR="005D5092" w:rsidRPr="00332B00">
        <w:rPr>
          <w:rFonts w:ascii="GHEA Grapalat" w:hAnsi="GHEA Grapalat"/>
          <w:sz w:val="20"/>
          <w:vertAlign w:val="superscript"/>
          <w:lang w:val="hy-AM"/>
        </w:rPr>
        <w:t>.1</w:t>
      </w:r>
      <w:r w:rsidR="005F25EF" w:rsidRPr="00332B00">
        <w:rPr>
          <w:rFonts w:ascii="GHEA Grapalat" w:hAnsi="GHEA Grapalat"/>
          <w:sz w:val="20"/>
          <w:vertAlign w:val="superscript"/>
        </w:rPr>
        <w:t xml:space="preserve"> </w:t>
      </w:r>
    </w:p>
    <w:p w14:paraId="3A622BC4" w14:textId="77777777" w:rsidR="00071119" w:rsidRPr="00332B00" w:rsidRDefault="00EA0D10" w:rsidP="003850C3">
      <w:pPr>
        <w:pStyle w:val="norm"/>
        <w:widowControl w:val="0"/>
        <w:tabs>
          <w:tab w:val="left" w:pos="1134"/>
        </w:tabs>
        <w:spacing w:line="240" w:lineRule="auto"/>
        <w:ind w:firstLine="284"/>
        <w:rPr>
          <w:rFonts w:ascii="GHEA Grapalat" w:hAnsi="GHEA Grapalat"/>
          <w:sz w:val="20"/>
          <w:lang w:val="hy-AM"/>
        </w:rPr>
      </w:pPr>
      <w:r w:rsidRPr="00332B00">
        <w:rPr>
          <w:rFonts w:ascii="GHEA Grapalat" w:hAnsi="GHEA Grapalat"/>
          <w:sz w:val="20"/>
        </w:rPr>
        <w:t xml:space="preserve">  </w:t>
      </w:r>
      <w:r w:rsidR="00932115" w:rsidRPr="00332B00">
        <w:rPr>
          <w:rFonts w:ascii="GHEA Grapalat" w:hAnsi="GHEA Grapalat"/>
          <w:sz w:val="20"/>
        </w:rPr>
        <w:t>2</w:t>
      </w:r>
      <w:r w:rsidR="005F25EF" w:rsidRPr="00332B00">
        <w:rPr>
          <w:rFonts w:ascii="GHEA Grapalat" w:hAnsi="GHEA Grapalat"/>
          <w:sz w:val="20"/>
        </w:rPr>
        <w:t>) технические характеристики</w:t>
      </w:r>
      <w:r w:rsidR="00932115" w:rsidRPr="00332B00">
        <w:rPr>
          <w:rFonts w:ascii="GHEA Grapalat" w:hAnsi="GHEA Grapalat" w:cs="Sylfaen"/>
          <w:sz w:val="20"/>
        </w:rPr>
        <w:t xml:space="preserve"> предлагаемого им товара</w:t>
      </w:r>
      <w:r w:rsidR="005F25EF" w:rsidRPr="00332B00">
        <w:rPr>
          <w:rFonts w:ascii="GHEA Grapalat" w:hAnsi="GHEA Grapalat"/>
          <w:sz w:val="20"/>
        </w:rPr>
        <w:t xml:space="preserve">, а также товарный знак, </w:t>
      </w:r>
      <w:r w:rsidR="00932115" w:rsidRPr="00332B00">
        <w:rPr>
          <w:rFonts w:ascii="GHEA Grapalat" w:hAnsi="GHEA Grapalat" w:cs="Sylfaen"/>
          <w:sz w:val="20"/>
        </w:rPr>
        <w:t xml:space="preserve">фирменное наименование, </w:t>
      </w:r>
      <w:r w:rsidR="005F6602" w:rsidRPr="00332B00">
        <w:rPr>
          <w:rFonts w:ascii="GHEA Grapalat" w:hAnsi="GHEA Grapalat" w:cs="Sylfaen"/>
          <w:sz w:val="20"/>
        </w:rPr>
        <w:t xml:space="preserve">модель </w:t>
      </w:r>
      <w:r w:rsidR="00932115" w:rsidRPr="00332B00">
        <w:rPr>
          <w:rFonts w:ascii="GHEA Grapalat" w:hAnsi="GHEA Grapalat" w:cs="Sylfaen"/>
          <w:sz w:val="20"/>
        </w:rPr>
        <w:t>и</w:t>
      </w:r>
      <w:r w:rsidR="00932115" w:rsidRPr="00332B00">
        <w:rPr>
          <w:rFonts w:ascii="GHEA Grapalat" w:hAnsi="GHEA Grapalat"/>
          <w:sz w:val="20"/>
        </w:rPr>
        <w:t xml:space="preserve"> </w:t>
      </w:r>
      <w:r w:rsidR="005F25EF" w:rsidRPr="00332B00">
        <w:rPr>
          <w:rFonts w:ascii="GHEA Grapalat" w:hAnsi="GHEA Grapalat"/>
          <w:sz w:val="20"/>
        </w:rPr>
        <w:t>наименование производителя, (далее</w:t>
      </w:r>
      <w:r w:rsidR="005F25EF" w:rsidRPr="00332B00">
        <w:rPr>
          <w:rFonts w:ascii="Calibri" w:hAnsi="Calibri" w:cs="Calibri"/>
          <w:sz w:val="20"/>
        </w:rPr>
        <w:t> </w:t>
      </w:r>
      <w:r w:rsidR="005F25EF" w:rsidRPr="00332B00">
        <w:rPr>
          <w:rFonts w:ascii="GHEA Grapalat" w:hAnsi="GHEA Grapalat" w:cs="GHEA Grapalat"/>
          <w:sz w:val="20"/>
        </w:rPr>
        <w:t>—</w:t>
      </w:r>
      <w:r w:rsidR="005F25EF" w:rsidRPr="00332B00">
        <w:rPr>
          <w:rFonts w:ascii="GHEA Grapalat" w:hAnsi="GHEA Grapalat"/>
          <w:sz w:val="20"/>
        </w:rPr>
        <w:t xml:space="preserve"> полное описание товара)</w:t>
      </w:r>
      <w:r w:rsidR="00B82520" w:rsidRPr="00332B0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32B0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332B00" w:rsidDel="001B47B5">
        <w:rPr>
          <w:rFonts w:ascii="GHEA Grapalat" w:hAnsi="GHEA Grapalat"/>
          <w:sz w:val="20"/>
        </w:rPr>
        <w:t xml:space="preserve"> </w:t>
      </w:r>
      <w:r w:rsidR="00EA6AE0" w:rsidRPr="00332B00">
        <w:rPr>
          <w:rStyle w:val="af6"/>
          <w:rFonts w:ascii="GHEA Grapalat" w:hAnsi="GHEA Grapalat" w:cs="Sylfaen"/>
          <w:sz w:val="20"/>
        </w:rPr>
        <w:footnoteReference w:customMarkFollows="1" w:id="3"/>
        <w:t>7</w:t>
      </w:r>
      <w:r w:rsidR="005F25EF" w:rsidRPr="00332B00">
        <w:rPr>
          <w:rFonts w:ascii="GHEA Grapalat" w:hAnsi="GHEA Grapalat" w:cs="Sylfaen"/>
          <w:sz w:val="20"/>
        </w:rPr>
        <w:t>:</w:t>
      </w:r>
      <w:r w:rsidR="00932115" w:rsidRPr="00332B00">
        <w:rPr>
          <w:rFonts w:ascii="GHEA Grapalat" w:hAnsi="GHEA Grapalat"/>
          <w:sz w:val="20"/>
        </w:rPr>
        <w:t xml:space="preserve"> </w:t>
      </w:r>
    </w:p>
    <w:p w14:paraId="6335DE69" w14:textId="77777777" w:rsidR="00B67CCD" w:rsidRPr="00332B00" w:rsidRDefault="001C668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lang w:val="hy-AM"/>
        </w:rPr>
        <w:t>3</w:t>
      </w:r>
      <w:r w:rsidR="0047117B" w:rsidRPr="00332B00">
        <w:rPr>
          <w:rFonts w:ascii="GHEA Grapalat" w:hAnsi="GHEA Grapalat"/>
          <w:sz w:val="20"/>
        </w:rPr>
        <w:t>)</w:t>
      </w:r>
      <w:r w:rsidR="00444026" w:rsidRPr="00332B00">
        <w:rPr>
          <w:rFonts w:ascii="GHEA Grapalat" w:hAnsi="GHEA Grapalat"/>
          <w:sz w:val="20"/>
        </w:rPr>
        <w:tab/>
      </w:r>
      <w:r w:rsidR="0047117B" w:rsidRPr="00332B00">
        <w:rPr>
          <w:rFonts w:ascii="GHEA Grapalat" w:hAnsi="GHEA Grapalat"/>
          <w:sz w:val="20"/>
        </w:rPr>
        <w:t>утвержденное им ценовое предложение;</w:t>
      </w:r>
    </w:p>
    <w:p w14:paraId="24A244AD" w14:textId="77777777" w:rsidR="006C3115" w:rsidRPr="00332B00" w:rsidRDefault="00094F5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326DD" w:rsidRPr="00332B00">
        <w:rPr>
          <w:rFonts w:ascii="GHEA Grapalat" w:hAnsi="GHEA Grapalat"/>
          <w:sz w:val="20"/>
          <w:szCs w:val="20"/>
        </w:rPr>
        <w:t>)</w:t>
      </w:r>
      <w:r w:rsidR="00444026" w:rsidRPr="00332B00">
        <w:rPr>
          <w:rFonts w:ascii="GHEA Grapalat" w:hAnsi="GHEA Grapalat"/>
          <w:sz w:val="20"/>
          <w:szCs w:val="20"/>
        </w:rPr>
        <w:tab/>
      </w:r>
      <w:r w:rsidR="00E326DD" w:rsidRPr="00332B00">
        <w:rPr>
          <w:rFonts w:ascii="GHEA Grapalat" w:hAnsi="GHEA Grapalat"/>
          <w:sz w:val="20"/>
          <w:szCs w:val="20"/>
        </w:rPr>
        <w:t>обеспечение заявки</w:t>
      </w:r>
      <w:r w:rsidR="0067389F" w:rsidRPr="00332B00">
        <w:rPr>
          <w:rFonts w:ascii="GHEA Grapalat" w:hAnsi="GHEA Grapalat"/>
          <w:sz w:val="20"/>
          <w:szCs w:val="20"/>
        </w:rPr>
        <w:t xml:space="preserve">- </w:t>
      </w:r>
      <w:r w:rsidR="00E326DD" w:rsidRPr="00332B00">
        <w:rPr>
          <w:rFonts w:ascii="GHEA Grapalat" w:hAnsi="GHEA Grapalat"/>
          <w:sz w:val="20"/>
          <w:szCs w:val="20"/>
        </w:rPr>
        <w:t>в форме наличных денег или банковской гарантии</w:t>
      </w:r>
      <w:r w:rsidR="00395F4A" w:rsidRPr="00332B00">
        <w:rPr>
          <w:rFonts w:ascii="GHEA Grapalat" w:hAnsi="GHEA Grapalat"/>
          <w:sz w:val="20"/>
          <w:szCs w:val="20"/>
          <w:lang w:val="hy-AM"/>
        </w:rPr>
        <w:t>.</w:t>
      </w:r>
      <w:r w:rsidR="005700F1" w:rsidRPr="00332B00">
        <w:rPr>
          <w:rStyle w:val="af6"/>
          <w:rFonts w:ascii="GHEA Grapalat" w:hAnsi="GHEA Grapalat"/>
          <w:sz w:val="20"/>
          <w:szCs w:val="20"/>
        </w:rPr>
        <w:footnoteReference w:customMarkFollows="1" w:id="4"/>
        <w:t>8</w:t>
      </w:r>
    </w:p>
    <w:p w14:paraId="00317539" w14:textId="77777777" w:rsidR="000845F6" w:rsidRPr="00332B00" w:rsidRDefault="005F25E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5</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332B00" w:rsidRDefault="005F25EF"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6</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32B00">
        <w:rPr>
          <w:rFonts w:ascii="GHEA Grapalat" w:hAnsi="GHEA Grapalat" w:cs="Sylfaen"/>
          <w:sz w:val="20"/>
          <w:szCs w:val="20"/>
        </w:rPr>
        <w:t xml:space="preserve"> (на один и тот же лот)</w:t>
      </w:r>
      <w:r w:rsidRPr="00332B0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332B0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437197">
        <w:rPr>
          <w:rFonts w:ascii="GHEA Grapalat" w:hAnsi="GHEA Grapalat" w:cs="Sylfaen"/>
          <w:sz w:val="24"/>
          <w:szCs w:val="24"/>
        </w:rPr>
        <w:t>.</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332B00" w:rsidRDefault="00C8055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5.1</w:t>
      </w:r>
      <w:r w:rsidR="00A34DFE" w:rsidRPr="00332B00">
        <w:rPr>
          <w:rFonts w:ascii="GHEA Grapalat" w:hAnsi="GHEA Grapalat"/>
          <w:sz w:val="20"/>
          <w:szCs w:val="20"/>
        </w:rPr>
        <w:t>.</w:t>
      </w:r>
      <w:r w:rsidR="00333B85" w:rsidRPr="00332B00">
        <w:rPr>
          <w:rFonts w:ascii="GHEA Grapalat" w:hAnsi="GHEA Grapalat"/>
          <w:sz w:val="20"/>
          <w:szCs w:val="20"/>
        </w:rPr>
        <w:tab/>
      </w:r>
      <w:r w:rsidRPr="00332B0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332B00" w:rsidRDefault="00C8055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5.2.</w:t>
      </w:r>
      <w:r w:rsidR="00333B85" w:rsidRPr="00332B00">
        <w:rPr>
          <w:rFonts w:ascii="GHEA Grapalat" w:hAnsi="GHEA Grapalat"/>
          <w:sz w:val="20"/>
        </w:rPr>
        <w:tab/>
      </w:r>
      <w:r w:rsidRPr="00332B0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332B00">
        <w:rPr>
          <w:rFonts w:ascii="GHEA Grapalat" w:hAnsi="GHEA Grapalat"/>
          <w:sz w:val="20"/>
        </w:rPr>
        <w:t xml:space="preserve"> </w:t>
      </w:r>
      <w:r w:rsidR="00443317" w:rsidRPr="00332B00">
        <w:rPr>
          <w:rFonts w:ascii="GHEA Grapalat" w:hAnsi="GHEA Grapalat"/>
          <w:sz w:val="20"/>
        </w:rPr>
        <w:t>-</w:t>
      </w:r>
      <w:r w:rsidRPr="00332B00">
        <w:rPr>
          <w:rFonts w:ascii="GHEA Grapalat" w:hAnsi="GHEA Grapalat"/>
          <w:sz w:val="20"/>
        </w:rPr>
        <w:t xml:space="preserve"> </w:t>
      </w:r>
      <w:r w:rsidR="00443317" w:rsidRPr="00332B00">
        <w:rPr>
          <w:rFonts w:ascii="GHEA Grapalat" w:hAnsi="GHEA Grapalat"/>
          <w:sz w:val="20"/>
        </w:rPr>
        <w:t>стоимость</w:t>
      </w:r>
      <w:r w:rsidR="00F677F1" w:rsidRPr="00332B00">
        <w:rPr>
          <w:rFonts w:ascii="GHEA Grapalat" w:hAnsi="GHEA Grapalat"/>
          <w:sz w:val="20"/>
        </w:rPr>
        <w:t xml:space="preserve"> (совокупность себестоимости и прогнозируемой прибыли) </w:t>
      </w:r>
      <w:r w:rsidRPr="00332B0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332B00" w:rsidRDefault="00B95FE0" w:rsidP="003850C3">
      <w:pPr>
        <w:pStyle w:val="norm"/>
        <w:widowControl w:val="0"/>
        <w:spacing w:line="240" w:lineRule="auto"/>
        <w:ind w:firstLine="567"/>
        <w:rPr>
          <w:rFonts w:ascii="GHEA Grapalat" w:hAnsi="GHEA Grapalat" w:cs="Sylfaen"/>
          <w:sz w:val="20"/>
        </w:rPr>
      </w:pPr>
      <w:r w:rsidRPr="00332B0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lastRenderedPageBreak/>
        <w:t>а.</w:t>
      </w:r>
      <w:r w:rsidR="00333B85" w:rsidRPr="00332B00">
        <w:rPr>
          <w:rFonts w:ascii="GHEA Grapalat" w:hAnsi="GHEA Grapalat"/>
          <w:sz w:val="20"/>
        </w:rPr>
        <w:tab/>
      </w:r>
      <w:r w:rsidRPr="00332B00">
        <w:rPr>
          <w:rFonts w:ascii="GHEA Grapalat" w:hAnsi="GHEA Grapalat"/>
          <w:sz w:val="20"/>
        </w:rPr>
        <w:t>графы "стоимость</w:t>
      </w:r>
      <w:r w:rsidR="00DF3688" w:rsidRPr="00332B00">
        <w:rPr>
          <w:rFonts w:ascii="GHEA Grapalat" w:hAnsi="GHEA Grapalat"/>
          <w:sz w:val="20"/>
        </w:rPr>
        <w:t>"</w:t>
      </w:r>
      <w:r w:rsidR="00F677F1" w:rsidRPr="00332B00">
        <w:rPr>
          <w:rFonts w:ascii="GHEA Grapalat" w:hAnsi="GHEA Grapalat"/>
          <w:sz w:val="20"/>
        </w:rPr>
        <w:t xml:space="preserve"> </w:t>
      </w:r>
      <w:r w:rsidRPr="00332B00">
        <w:rPr>
          <w:rFonts w:ascii="GHEA Grapalat" w:hAnsi="GHEA Grapalat"/>
          <w:sz w:val="20"/>
        </w:rPr>
        <w:t xml:space="preserve">и "налог на добавленную стоимость" </w:t>
      </w:r>
      <w:r w:rsidR="00F677F1" w:rsidRPr="00332B00">
        <w:rPr>
          <w:rFonts w:ascii="GHEA Grapalat" w:hAnsi="GHEA Grapalat"/>
          <w:sz w:val="20"/>
        </w:rPr>
        <w:t xml:space="preserve">ценового предложения </w:t>
      </w:r>
      <w:r w:rsidRPr="00332B00">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333B85" w:rsidRPr="00332B00">
        <w:rPr>
          <w:rFonts w:ascii="GHEA Grapalat" w:hAnsi="GHEA Grapalat"/>
          <w:sz w:val="20"/>
        </w:rPr>
        <w:tab/>
      </w:r>
      <w:r w:rsidRPr="00332B00">
        <w:rPr>
          <w:rFonts w:ascii="GHEA Grapalat" w:hAnsi="GHEA Grapalat"/>
          <w:sz w:val="20"/>
        </w:rPr>
        <w:t xml:space="preserve">между суммами, указанными прописью или цифрами в графах </w:t>
      </w:r>
      <w:r w:rsidR="00A60D60" w:rsidRPr="00332B00">
        <w:rPr>
          <w:rFonts w:ascii="GHEA Grapalat" w:hAnsi="GHEA Grapalat"/>
          <w:sz w:val="20"/>
        </w:rPr>
        <w:t>"стоимость"</w:t>
      </w:r>
      <w:r w:rsidR="00A207C9" w:rsidRPr="00332B00">
        <w:rPr>
          <w:rFonts w:ascii="GHEA Grapalat" w:hAnsi="GHEA Grapalat"/>
          <w:sz w:val="20"/>
        </w:rPr>
        <w:t xml:space="preserve"> </w:t>
      </w:r>
      <w:r w:rsidRPr="00332B0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332B00" w:rsidRDefault="00B95FE0"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в.</w:t>
      </w:r>
      <w:r w:rsidR="00333B85" w:rsidRPr="00332B00">
        <w:rPr>
          <w:rFonts w:ascii="GHEA Grapalat" w:hAnsi="GHEA Grapalat"/>
          <w:sz w:val="20"/>
        </w:rPr>
        <w:tab/>
      </w:r>
      <w:r w:rsidRPr="00332B0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332B00" w:rsidRDefault="00B9778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г. стоимость, налог на добавленную стоимость и общая сумма</w:t>
      </w:r>
      <w:r w:rsidR="00910938" w:rsidRPr="00332B00">
        <w:rPr>
          <w:rFonts w:ascii="GHEA Grapalat" w:hAnsi="GHEA Grapalat"/>
          <w:sz w:val="20"/>
        </w:rPr>
        <w:t xml:space="preserve"> ценового предложения</w:t>
      </w:r>
      <w:r w:rsidRPr="00332B00">
        <w:rPr>
          <w:rFonts w:ascii="GHEA Grapalat" w:hAnsi="GHEA Grapalat"/>
          <w:sz w:val="20"/>
        </w:rPr>
        <w:t xml:space="preserve">, указанные в графах </w:t>
      </w:r>
      <w:r w:rsidR="00207490" w:rsidRPr="00332B00">
        <w:rPr>
          <w:rFonts w:ascii="GHEA Grapalat" w:hAnsi="GHEA Grapalat"/>
          <w:sz w:val="20"/>
        </w:rPr>
        <w:t>прописью</w:t>
      </w:r>
      <w:r w:rsidRPr="00332B0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32B00">
        <w:rPr>
          <w:rFonts w:ascii="GHEA Grapalat" w:hAnsi="GHEA Grapalat"/>
          <w:sz w:val="20"/>
        </w:rPr>
        <w:t xml:space="preserve">, </w:t>
      </w:r>
    </w:p>
    <w:p w14:paraId="592C318F" w14:textId="77777777" w:rsidR="00AE1E38" w:rsidRPr="00332B00" w:rsidRDefault="00A14685"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 xml:space="preserve">д. в графах стоимость и налог на добавленную стоимость </w:t>
      </w:r>
      <w:r w:rsidR="008730A8" w:rsidRPr="00332B00">
        <w:rPr>
          <w:rFonts w:ascii="GHEA Grapalat" w:hAnsi="GHEA Grapalat"/>
          <w:sz w:val="20"/>
        </w:rPr>
        <w:t xml:space="preserve">ценового предложения </w:t>
      </w:r>
      <w:r w:rsidRPr="00332B00">
        <w:rPr>
          <w:rFonts w:ascii="GHEA Grapalat" w:hAnsi="GHEA Grapalat"/>
          <w:sz w:val="20"/>
        </w:rPr>
        <w:t xml:space="preserve">суммы заполнены как цифрами, так и </w:t>
      </w:r>
      <w:r w:rsidR="008730A8" w:rsidRPr="00332B00">
        <w:rPr>
          <w:rFonts w:ascii="GHEA Grapalat" w:hAnsi="GHEA Grapalat"/>
          <w:sz w:val="20"/>
        </w:rPr>
        <w:t>прописью</w:t>
      </w:r>
      <w:r w:rsidRPr="00332B0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32B0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32B00">
        <w:rPr>
          <w:rFonts w:ascii="GHEA Grapalat" w:hAnsi="GHEA Grapalat"/>
          <w:sz w:val="20"/>
        </w:rPr>
        <w:t xml:space="preserve"> </w:t>
      </w:r>
      <w:r w:rsidR="00AE1E38" w:rsidRPr="00332B00">
        <w:rPr>
          <w:rFonts w:ascii="GHEA Grapalat" w:hAnsi="GHEA Grapalat"/>
          <w:sz w:val="20"/>
        </w:rPr>
        <w:t>и "налог на добавленную стоимость".</w:t>
      </w:r>
    </w:p>
    <w:p w14:paraId="0F761B03" w14:textId="77777777" w:rsidR="0048059F" w:rsidRPr="00332B00" w:rsidRDefault="0048059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е. в суммах, заполненных буквами в графах ценового пред</w:t>
      </w:r>
      <w:r w:rsidR="00413595" w:rsidRPr="00332B00">
        <w:rPr>
          <w:rFonts w:ascii="GHEA Grapalat" w:hAnsi="GHEA Grapalat"/>
          <w:sz w:val="20"/>
        </w:rPr>
        <w:t xml:space="preserve">ложения, </w:t>
      </w:r>
      <w:proofErr w:type="spellStart"/>
      <w:r w:rsidR="00413595" w:rsidRPr="00332B00">
        <w:rPr>
          <w:rFonts w:ascii="GHEA Grapalat" w:hAnsi="GHEA Grapalat"/>
          <w:sz w:val="20"/>
        </w:rPr>
        <w:t>лумы</w:t>
      </w:r>
      <w:proofErr w:type="spellEnd"/>
      <w:r w:rsidR="00413595" w:rsidRPr="00332B00">
        <w:rPr>
          <w:rFonts w:ascii="GHEA Grapalat" w:hAnsi="GHEA Grapalat"/>
          <w:sz w:val="20"/>
        </w:rPr>
        <w:t xml:space="preserve"> указаны в цифрах.</w:t>
      </w:r>
    </w:p>
    <w:p w14:paraId="40F6F052" w14:textId="77777777" w:rsidR="00A45946" w:rsidRPr="00332B00" w:rsidRDefault="00C8055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5.3</w:t>
      </w:r>
      <w:r w:rsidR="00A34DFE" w:rsidRPr="00332B00">
        <w:rPr>
          <w:rFonts w:ascii="GHEA Grapalat" w:hAnsi="GHEA Grapalat"/>
          <w:sz w:val="20"/>
        </w:rPr>
        <w:t>.</w:t>
      </w:r>
      <w:r w:rsidR="00333B85" w:rsidRPr="00332B00">
        <w:rPr>
          <w:rFonts w:ascii="GHEA Grapalat" w:hAnsi="GHEA Grapalat"/>
          <w:sz w:val="20"/>
        </w:rPr>
        <w:tab/>
      </w:r>
      <w:r w:rsidRPr="00332B0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332B00" w:rsidRDefault="00220C7C" w:rsidP="003850C3">
      <w:pPr>
        <w:pStyle w:val="a3"/>
        <w:widowControl w:val="0"/>
        <w:tabs>
          <w:tab w:val="left" w:pos="1134"/>
        </w:tabs>
        <w:spacing w:line="240" w:lineRule="auto"/>
        <w:ind w:firstLine="567"/>
        <w:rPr>
          <w:rFonts w:ascii="GHEA Grapalat" w:hAnsi="GHEA Grapalat"/>
          <w:i w:val="0"/>
        </w:rPr>
      </w:pPr>
      <w:r w:rsidRPr="00332B00">
        <w:rPr>
          <w:rFonts w:ascii="GHEA Grapalat" w:hAnsi="GHEA Grapalat"/>
          <w:i w:val="0"/>
        </w:rPr>
        <w:t>6.1</w:t>
      </w:r>
      <w:r w:rsidR="00A34DFE" w:rsidRPr="00332B00">
        <w:rPr>
          <w:rFonts w:ascii="GHEA Grapalat" w:hAnsi="GHEA Grapalat"/>
          <w:i w:val="0"/>
        </w:rPr>
        <w:t>.</w:t>
      </w:r>
      <w:r w:rsidR="00294F67" w:rsidRPr="00332B00">
        <w:rPr>
          <w:rFonts w:ascii="GHEA Grapalat" w:hAnsi="GHEA Grapalat"/>
          <w:i w:val="0"/>
        </w:rPr>
        <w:tab/>
      </w:r>
      <w:r w:rsidRPr="00332B0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332B00" w:rsidRDefault="00220C7C" w:rsidP="003850C3">
      <w:pPr>
        <w:pStyle w:val="a3"/>
        <w:widowControl w:val="0"/>
        <w:tabs>
          <w:tab w:val="left" w:pos="1134"/>
        </w:tabs>
        <w:spacing w:line="240" w:lineRule="auto"/>
        <w:ind w:firstLine="567"/>
        <w:rPr>
          <w:rFonts w:ascii="GHEA Grapalat" w:hAnsi="GHEA Grapalat"/>
          <w:b/>
          <w:strike/>
          <w:highlight w:val="red"/>
        </w:rPr>
      </w:pPr>
      <w:r w:rsidRPr="00332B00">
        <w:rPr>
          <w:rFonts w:ascii="GHEA Grapalat" w:hAnsi="GHEA Grapalat"/>
          <w:i w:val="0"/>
        </w:rPr>
        <w:t>6.2</w:t>
      </w:r>
      <w:r w:rsidR="00A34DFE" w:rsidRPr="00332B00">
        <w:rPr>
          <w:rFonts w:ascii="GHEA Grapalat" w:hAnsi="GHEA Grapalat"/>
          <w:i w:val="0"/>
        </w:rPr>
        <w:t>.</w:t>
      </w:r>
      <w:r w:rsidR="008E6E51" w:rsidRPr="00332B00">
        <w:rPr>
          <w:rFonts w:ascii="GHEA Grapalat" w:hAnsi="GHEA Grapalat"/>
          <w:i w:val="0"/>
        </w:rPr>
        <w:tab/>
      </w:r>
      <w:r w:rsidRPr="00332B0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332B00">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48EB4EFC" w:rsidR="00096865" w:rsidRPr="00332B00" w:rsidRDefault="00FD2748" w:rsidP="003850C3">
      <w:pPr>
        <w:pStyle w:val="23"/>
        <w:widowControl w:val="0"/>
        <w:tabs>
          <w:tab w:val="left" w:pos="1134"/>
        </w:tabs>
        <w:spacing w:line="240" w:lineRule="auto"/>
        <w:ind w:firstLine="567"/>
        <w:rPr>
          <w:rFonts w:ascii="GHEA Grapalat" w:hAnsi="GHEA Grapalat" w:cs="Tahoma"/>
        </w:rPr>
      </w:pPr>
      <w:r w:rsidRPr="00332B00">
        <w:rPr>
          <w:rFonts w:ascii="GHEA Grapalat" w:hAnsi="GHEA Grapalat"/>
        </w:rPr>
        <w:t>8.1</w:t>
      </w:r>
      <w:r w:rsidR="00D07367" w:rsidRPr="00332B00">
        <w:rPr>
          <w:rFonts w:ascii="GHEA Grapalat" w:hAnsi="GHEA Grapalat"/>
        </w:rPr>
        <w:t>.</w:t>
      </w:r>
      <w:r w:rsidR="00D07367" w:rsidRPr="00332B00">
        <w:rPr>
          <w:rFonts w:ascii="GHEA Grapalat" w:hAnsi="GHEA Grapalat"/>
        </w:rPr>
        <w:tab/>
      </w:r>
      <w:r w:rsidRPr="00332B00">
        <w:rPr>
          <w:rFonts w:ascii="GHEA Grapalat" w:hAnsi="GHEA Grapalat"/>
        </w:rPr>
        <w:t xml:space="preserve">Вскрытие заявок произойдет на </w:t>
      </w:r>
      <w:r w:rsidR="000D6193" w:rsidRPr="00332B00">
        <w:rPr>
          <w:rFonts w:ascii="GHEA Grapalat" w:hAnsi="GHEA Grapalat"/>
        </w:rPr>
        <w:t>"7"-ый день в "</w:t>
      </w:r>
      <w:proofErr w:type="gramStart"/>
      <w:r w:rsidR="001B746A">
        <w:rPr>
          <w:rFonts w:ascii="GHEA Grapalat" w:hAnsi="GHEA Grapalat"/>
        </w:rPr>
        <w:t xml:space="preserve">12:30  </w:t>
      </w:r>
      <w:r w:rsidRPr="00332B00">
        <w:rPr>
          <w:rFonts w:ascii="GHEA Grapalat" w:hAnsi="GHEA Grapalat"/>
        </w:rPr>
        <w:t>со</w:t>
      </w:r>
      <w:proofErr w:type="gramEnd"/>
      <w:r w:rsidRPr="00332B00">
        <w:rPr>
          <w:rFonts w:ascii="GHEA Grapalat" w:hAnsi="GHEA Grapalat"/>
        </w:rPr>
        <w:t xml:space="preserve"> дня опубликования в </w:t>
      </w:r>
      <w:r w:rsidR="00CE35E7" w:rsidRPr="00332B00">
        <w:rPr>
          <w:rFonts w:ascii="GHEA Grapalat" w:hAnsi="GHEA Grapalat"/>
        </w:rPr>
        <w:t>бюллетене</w:t>
      </w:r>
      <w:r w:rsidRPr="00332B00">
        <w:rPr>
          <w:rFonts w:ascii="GHEA Grapalat" w:hAnsi="GHEA Grapalat"/>
        </w:rPr>
        <w:t xml:space="preserve"> объявления и приглашения на настоящую процедуру. </w:t>
      </w:r>
    </w:p>
    <w:p w14:paraId="6D8FB6C4" w14:textId="77777777" w:rsidR="00C64E56"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На заседании по вскрытию</w:t>
      </w:r>
      <w:r w:rsidR="001F2926" w:rsidRPr="00332B00">
        <w:rPr>
          <w:rFonts w:ascii="GHEA Grapalat" w:hAnsi="GHEA Grapalat"/>
          <w:sz w:val="20"/>
          <w:szCs w:val="20"/>
        </w:rPr>
        <w:t xml:space="preserve"> и оценке</w:t>
      </w:r>
      <w:r w:rsidRPr="00332B00">
        <w:rPr>
          <w:rFonts w:ascii="GHEA Grapalat" w:hAnsi="GHEA Grapalat"/>
          <w:sz w:val="20"/>
          <w:szCs w:val="20"/>
        </w:rPr>
        <w:t xml:space="preserve"> заявок</w:t>
      </w:r>
      <w:r w:rsidR="00C64E56" w:rsidRPr="00332B00">
        <w:rPr>
          <w:rFonts w:ascii="GHEA Grapalat" w:hAnsi="GHEA Grapalat"/>
          <w:sz w:val="20"/>
          <w:szCs w:val="20"/>
        </w:rPr>
        <w:t>:</w:t>
      </w:r>
    </w:p>
    <w:p w14:paraId="3D636B33" w14:textId="77777777" w:rsidR="00576D5D"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 </w:t>
      </w:r>
      <w:r w:rsidR="00576D5D" w:rsidRPr="00332B0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32B00">
        <w:rPr>
          <w:rFonts w:ascii="GHEA Grapalat" w:hAnsi="GHEA Grapalat"/>
          <w:sz w:val="20"/>
          <w:szCs w:val="20"/>
        </w:rPr>
        <w:t xml:space="preserve">закупки </w:t>
      </w:r>
      <w:r w:rsidR="00576D5D" w:rsidRPr="00332B0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32B00">
        <w:rPr>
          <w:rFonts w:ascii="GHEA Grapalat" w:hAnsi="GHEA Grapalat"/>
          <w:sz w:val="20"/>
          <w:szCs w:val="20"/>
        </w:rPr>
        <w:t>;</w:t>
      </w:r>
    </w:p>
    <w:p w14:paraId="2A144FE2"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Pr="00332B0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Pr="00332B00">
        <w:rPr>
          <w:rFonts w:ascii="GHEA Grapalat" w:hAnsi="GHEA Grapalat"/>
          <w:sz w:val="20"/>
          <w:szCs w:val="20"/>
        </w:rPr>
        <w:tab/>
      </w:r>
      <w:r w:rsidRPr="00332B0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332B00">
        <w:rPr>
          <w:rFonts w:ascii="GHEA Grapalat" w:hAnsi="GHEA Grapalat"/>
          <w:sz w:val="20"/>
          <w:szCs w:val="20"/>
        </w:rPr>
        <w:t xml:space="preserve"> реквизитам;</w:t>
      </w:r>
    </w:p>
    <w:p w14:paraId="1C5619F1" w14:textId="77777777" w:rsidR="00576D5D" w:rsidRPr="00332B00" w:rsidRDefault="00576D5D"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332B00" w:rsidRDefault="00FD274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8.2.</w:t>
      </w:r>
      <w:r w:rsidR="00D07367" w:rsidRPr="00332B00">
        <w:rPr>
          <w:rFonts w:ascii="GHEA Grapalat" w:hAnsi="GHEA Grapalat"/>
          <w:sz w:val="20"/>
          <w:szCs w:val="20"/>
        </w:rPr>
        <w:tab/>
      </w:r>
      <w:r w:rsidRPr="00332B00">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332B00" w:rsidRDefault="00CF34DE" w:rsidP="003850C3">
      <w:pPr>
        <w:widowControl w:val="0"/>
        <w:ind w:firstLine="567"/>
        <w:jc w:val="both"/>
        <w:rPr>
          <w:rFonts w:ascii="GHEA Grapalat" w:hAnsi="GHEA Grapalat"/>
          <w:sz w:val="20"/>
          <w:szCs w:val="20"/>
        </w:rPr>
      </w:pPr>
      <w:r w:rsidRPr="00332B00">
        <w:rPr>
          <w:rFonts w:ascii="GHEA Grapalat" w:hAnsi="GHEA Grapalat"/>
          <w:sz w:val="20"/>
          <w:szCs w:val="20"/>
        </w:rPr>
        <w:t>Е</w:t>
      </w:r>
      <w:r w:rsidR="00CA7C54" w:rsidRPr="00332B00">
        <w:rPr>
          <w:rFonts w:ascii="GHEA Grapalat" w:hAnsi="GHEA Grapalat"/>
          <w:sz w:val="20"/>
          <w:szCs w:val="20"/>
        </w:rPr>
        <w:t xml:space="preserve">сли количество лотов </w:t>
      </w:r>
      <w:r w:rsidR="00D42D33" w:rsidRPr="00332B00">
        <w:rPr>
          <w:rFonts w:ascii="GHEA Grapalat" w:hAnsi="GHEA Grapalat"/>
          <w:sz w:val="20"/>
          <w:szCs w:val="20"/>
        </w:rPr>
        <w:t xml:space="preserve">в </w:t>
      </w:r>
      <w:r w:rsidR="00CA7C54" w:rsidRPr="00332B00">
        <w:rPr>
          <w:rFonts w:ascii="GHEA Grapalat" w:hAnsi="GHEA Grapalat"/>
          <w:sz w:val="20"/>
          <w:szCs w:val="20"/>
        </w:rPr>
        <w:t>процедур</w:t>
      </w:r>
      <w:r w:rsidR="00D42D33" w:rsidRPr="00332B00">
        <w:rPr>
          <w:rFonts w:ascii="GHEA Grapalat" w:hAnsi="GHEA Grapalat"/>
          <w:sz w:val="20"/>
          <w:szCs w:val="20"/>
        </w:rPr>
        <w:t>е</w:t>
      </w:r>
      <w:r w:rsidR="00CA7C54" w:rsidRPr="00332B00">
        <w:rPr>
          <w:rFonts w:ascii="GHEA Grapalat" w:hAnsi="GHEA Grapalat"/>
          <w:sz w:val="20"/>
          <w:szCs w:val="20"/>
        </w:rPr>
        <w:t xml:space="preserve"> закупок не превышает </w:t>
      </w:r>
      <w:proofErr w:type="spellStart"/>
      <w:r w:rsidR="00CA7C54" w:rsidRPr="00332B00">
        <w:rPr>
          <w:rFonts w:ascii="GHEA Grapalat" w:hAnsi="GHEA Grapalat"/>
          <w:sz w:val="20"/>
          <w:szCs w:val="20"/>
        </w:rPr>
        <w:t>семдесять</w:t>
      </w:r>
      <w:proofErr w:type="spellEnd"/>
      <w:r w:rsidR="00CA7C54" w:rsidRPr="00332B00">
        <w:rPr>
          <w:rFonts w:ascii="GHEA Grapalat" w:hAnsi="GHEA Grapalat"/>
          <w:sz w:val="20"/>
          <w:szCs w:val="20"/>
        </w:rPr>
        <w:t xml:space="preserve"> пять</w:t>
      </w:r>
      <w:r w:rsidRPr="00332B00">
        <w:rPr>
          <w:rFonts w:ascii="GHEA Grapalat" w:hAnsi="GHEA Grapalat"/>
          <w:sz w:val="20"/>
          <w:szCs w:val="20"/>
        </w:rPr>
        <w:t xml:space="preserve"> лотов</w:t>
      </w:r>
      <w:r w:rsidR="00CA7C54" w:rsidRPr="00332B00">
        <w:rPr>
          <w:rFonts w:ascii="GHEA Grapalat" w:hAnsi="GHEA Grapalat"/>
          <w:sz w:val="20"/>
          <w:szCs w:val="20"/>
        </w:rPr>
        <w:t xml:space="preserve">- оценка </w:t>
      </w:r>
      <w:r w:rsidR="009A796C" w:rsidRPr="00332B00">
        <w:rPr>
          <w:rFonts w:ascii="GHEA Grapalat" w:hAnsi="GHEA Grapalat"/>
          <w:sz w:val="20"/>
          <w:szCs w:val="20"/>
        </w:rPr>
        <w:t xml:space="preserve">заявок осуществляется в течение </w:t>
      </w:r>
      <w:r w:rsidR="00D3681C" w:rsidRPr="00332B00">
        <w:rPr>
          <w:rFonts w:ascii="GHEA Grapalat" w:hAnsi="GHEA Grapalat"/>
          <w:sz w:val="20"/>
          <w:szCs w:val="20"/>
        </w:rPr>
        <w:t>пятнадцати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 xml:space="preserve">рабочих дней со дня истечения окончательного срока </w:t>
      </w:r>
      <w:r w:rsidR="009A796C" w:rsidRPr="00332B00">
        <w:rPr>
          <w:rFonts w:ascii="GHEA Grapalat" w:hAnsi="GHEA Grapalat"/>
          <w:sz w:val="20"/>
          <w:szCs w:val="20"/>
        </w:rPr>
        <w:lastRenderedPageBreak/>
        <w:t>их подачи, а</w:t>
      </w:r>
      <w:r w:rsidR="00CA7C54" w:rsidRPr="00332B00">
        <w:rPr>
          <w:rFonts w:ascii="GHEA Grapalat" w:hAnsi="GHEA Grapalat"/>
          <w:sz w:val="20"/>
          <w:szCs w:val="20"/>
        </w:rPr>
        <w:t xml:space="preserve"> при превышении-</w:t>
      </w:r>
      <w:r w:rsidR="009A796C" w:rsidRPr="00332B00">
        <w:rPr>
          <w:rFonts w:ascii="GHEA Grapalat" w:hAnsi="GHEA Grapalat"/>
          <w:sz w:val="20"/>
          <w:szCs w:val="20"/>
        </w:rPr>
        <w:t xml:space="preserve"> в течение </w:t>
      </w:r>
      <w:r w:rsidR="000C324B" w:rsidRPr="00332B00">
        <w:rPr>
          <w:rFonts w:ascii="GHEA Grapalat" w:hAnsi="GHEA Grapalat"/>
          <w:sz w:val="20"/>
          <w:szCs w:val="20"/>
        </w:rPr>
        <w:t>двадцати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рабочих дней.</w:t>
      </w:r>
    </w:p>
    <w:p w14:paraId="32EB6AA0" w14:textId="77777777" w:rsidR="00ED6836" w:rsidRPr="00332B00" w:rsidRDefault="00745561" w:rsidP="003850C3">
      <w:pPr>
        <w:widowControl w:val="0"/>
        <w:ind w:firstLine="567"/>
        <w:jc w:val="both"/>
        <w:rPr>
          <w:rFonts w:ascii="GHEA Grapalat" w:hAnsi="GHEA Grapalat" w:cs="Sylfaen"/>
          <w:sz w:val="20"/>
          <w:szCs w:val="20"/>
        </w:rPr>
      </w:pPr>
      <w:r w:rsidRPr="00332B0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32B00">
        <w:rPr>
          <w:rFonts w:ascii="GHEA Grapalat" w:hAnsi="GHEA Grapalat"/>
          <w:sz w:val="20"/>
          <w:szCs w:val="20"/>
        </w:rPr>
        <w:t xml:space="preserve"> и оценке </w:t>
      </w:r>
      <w:r w:rsidRPr="00332B0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332B00">
        <w:rPr>
          <w:rFonts w:ascii="GHEA Grapalat" w:hAnsi="GHEA Grapalat"/>
          <w:sz w:val="20"/>
          <w:szCs w:val="20"/>
        </w:rPr>
        <w:t xml:space="preserve">и/или обеспечение заявки, или </w:t>
      </w:r>
      <w:r w:rsidRPr="00332B00">
        <w:rPr>
          <w:rFonts w:ascii="GHEA Grapalat" w:hAnsi="GHEA Grapalat"/>
          <w:sz w:val="20"/>
          <w:szCs w:val="20"/>
        </w:rPr>
        <w:t>те, которые не соответствуют требованиям приглашения</w:t>
      </w:r>
      <w:r w:rsidR="00550A62" w:rsidRPr="00332B00">
        <w:rPr>
          <w:rFonts w:ascii="GHEA Grapalat" w:hAnsi="GHEA Grapalat"/>
          <w:sz w:val="20"/>
          <w:szCs w:val="20"/>
        </w:rPr>
        <w:t>, за исключением случая, установленного пунктом 8.9 части 1 настоящего приглашения</w:t>
      </w:r>
      <w:r w:rsidRPr="00332B00">
        <w:rPr>
          <w:rFonts w:ascii="GHEA Grapalat" w:hAnsi="GHEA Grapalat"/>
          <w:sz w:val="20"/>
          <w:szCs w:val="20"/>
        </w:rPr>
        <w:t>.</w:t>
      </w:r>
    </w:p>
    <w:p w14:paraId="0C6641F6" w14:textId="77777777" w:rsidR="00B514E8" w:rsidRPr="00332B00" w:rsidRDefault="00FD2748"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8.</w:t>
      </w:r>
      <w:r w:rsidR="004C3E56" w:rsidRPr="00332B00">
        <w:rPr>
          <w:rFonts w:ascii="GHEA Grapalat" w:hAnsi="GHEA Grapalat"/>
        </w:rPr>
        <w:t>3</w:t>
      </w:r>
      <w:r w:rsidR="00D07367" w:rsidRPr="00332B00">
        <w:rPr>
          <w:rFonts w:ascii="GHEA Grapalat" w:hAnsi="GHEA Grapalat"/>
        </w:rPr>
        <w:t>.</w:t>
      </w:r>
      <w:r w:rsidR="00D07367" w:rsidRPr="00332B00">
        <w:rPr>
          <w:rFonts w:ascii="GHEA Grapalat" w:hAnsi="GHEA Grapalat"/>
        </w:rPr>
        <w:tab/>
      </w:r>
      <w:r w:rsidR="00D22CBB" w:rsidRPr="00332B00">
        <w:rPr>
          <w:rFonts w:ascii="GHEA Grapalat" w:hAnsi="GHEA Grapalat"/>
        </w:rPr>
        <w:t>Отобранный у</w:t>
      </w:r>
      <w:r w:rsidRPr="00332B00">
        <w:rPr>
          <w:rFonts w:ascii="GHEA Grapalat" w:hAnsi="GHEA Grapalat"/>
        </w:rPr>
        <w:t>частник</w:t>
      </w:r>
      <w:r w:rsidR="00DD2F66" w:rsidRPr="00332B00">
        <w:rPr>
          <w:rFonts w:ascii="GHEA Grapalat" w:hAnsi="GHEA Grapalat"/>
        </w:rPr>
        <w:t xml:space="preserve"> </w:t>
      </w:r>
      <w:r w:rsidRPr="00332B0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32B00">
        <w:rPr>
          <w:rFonts w:ascii="GHEA Grapalat" w:hAnsi="GHEA Grapalat"/>
        </w:rPr>
        <w:t>отобранного</w:t>
      </w:r>
      <w:r w:rsidR="0066621D" w:rsidRPr="00332B00">
        <w:rPr>
          <w:rFonts w:ascii="GHEA Grapalat" w:hAnsi="GHEA Grapalat"/>
        </w:rPr>
        <w:t xml:space="preserve"> </w:t>
      </w:r>
      <w:r w:rsidR="006D73FB" w:rsidRPr="00332B00">
        <w:rPr>
          <w:rFonts w:ascii="GHEA Grapalat" w:hAnsi="GHEA Grapalat"/>
        </w:rPr>
        <w:t>или непризнанных таковыми участников</w:t>
      </w:r>
      <w:r w:rsidRPr="00332B0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32B00">
        <w:rPr>
          <w:rFonts w:ascii="GHEA Grapalat" w:hAnsi="GHEA Grapalat"/>
        </w:rPr>
        <w:t>.</w:t>
      </w:r>
    </w:p>
    <w:p w14:paraId="49FD38EF" w14:textId="77777777" w:rsidR="000D6193" w:rsidRPr="00332B00" w:rsidRDefault="00FD2748" w:rsidP="003850C3">
      <w:pPr>
        <w:pStyle w:val="a3"/>
        <w:widowControl w:val="0"/>
        <w:tabs>
          <w:tab w:val="left" w:pos="1134"/>
        </w:tabs>
        <w:spacing w:line="240" w:lineRule="auto"/>
        <w:ind w:firstLine="567"/>
        <w:rPr>
          <w:rFonts w:ascii="GHEA Grapalat" w:hAnsi="GHEA Grapalat" w:cs="Sylfaen"/>
        </w:rPr>
      </w:pPr>
      <w:r w:rsidRPr="00332B00">
        <w:rPr>
          <w:rFonts w:ascii="GHEA Grapalat" w:hAnsi="GHEA Grapalat"/>
          <w:i w:val="0"/>
        </w:rPr>
        <w:t>8.</w:t>
      </w:r>
      <w:r w:rsidR="004C3E56" w:rsidRPr="00332B00">
        <w:rPr>
          <w:rFonts w:ascii="GHEA Grapalat" w:hAnsi="GHEA Grapalat"/>
          <w:i w:val="0"/>
        </w:rPr>
        <w:t>4</w:t>
      </w:r>
      <w:r w:rsidR="00644850" w:rsidRPr="00332B00">
        <w:rPr>
          <w:rFonts w:ascii="GHEA Grapalat" w:hAnsi="GHEA Grapalat"/>
          <w:i w:val="0"/>
        </w:rPr>
        <w:t>.</w:t>
      </w:r>
      <w:r w:rsidR="00644850" w:rsidRPr="00332B00">
        <w:rPr>
          <w:rFonts w:ascii="GHEA Grapalat" w:hAnsi="GHEA Grapalat"/>
          <w:i w:val="0"/>
        </w:rPr>
        <w:tab/>
      </w:r>
      <w:r w:rsidRPr="00332B0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332B00">
        <w:rPr>
          <w:rFonts w:ascii="GHEA Grapalat" w:hAnsi="GHEA Grapalat"/>
        </w:rPr>
        <w:t>с драмом Республики Армения по курсу Республики Армения по курсу ЦБ данного дня</w:t>
      </w:r>
      <w:r w:rsidR="000D6193" w:rsidRPr="00332B00">
        <w:rPr>
          <w:rStyle w:val="af6"/>
          <w:rFonts w:ascii="GHEA Grapalat" w:hAnsi="GHEA Grapalat"/>
        </w:rPr>
        <w:footnoteReference w:customMarkFollows="1" w:id="5"/>
        <w:t>10</w:t>
      </w:r>
      <w:r w:rsidR="000D6193" w:rsidRPr="00332B00">
        <w:rPr>
          <w:rFonts w:ascii="GHEA Grapalat" w:hAnsi="GHEA Grapalat"/>
        </w:rPr>
        <w:t>.</w:t>
      </w:r>
    </w:p>
    <w:p w14:paraId="127DF601" w14:textId="77777777" w:rsidR="00B15493" w:rsidRPr="00332B00" w:rsidRDefault="00FD2748" w:rsidP="003850C3">
      <w:pPr>
        <w:pStyle w:val="a3"/>
        <w:widowControl w:val="0"/>
        <w:tabs>
          <w:tab w:val="left" w:pos="1134"/>
        </w:tabs>
        <w:spacing w:line="240" w:lineRule="auto"/>
        <w:ind w:firstLine="567"/>
        <w:rPr>
          <w:rFonts w:ascii="GHEA Grapalat" w:hAnsi="GHEA Grapalat"/>
        </w:rPr>
      </w:pPr>
      <w:r w:rsidRPr="00332B00">
        <w:rPr>
          <w:rFonts w:ascii="GHEA Grapalat" w:hAnsi="GHEA Grapalat"/>
        </w:rPr>
        <w:t>8.</w:t>
      </w:r>
      <w:r w:rsidR="001E1D4C" w:rsidRPr="00332B00">
        <w:rPr>
          <w:rFonts w:ascii="GHEA Grapalat" w:hAnsi="GHEA Grapalat"/>
        </w:rPr>
        <w:t>5</w:t>
      </w:r>
      <w:r w:rsidRPr="00332B00">
        <w:rPr>
          <w:rFonts w:ascii="GHEA Grapalat" w:hAnsi="GHEA Grapalat"/>
        </w:rPr>
        <w:t>.</w:t>
      </w:r>
      <w:r w:rsidR="00644850" w:rsidRPr="00332B00">
        <w:rPr>
          <w:rFonts w:ascii="GHEA Grapalat" w:hAnsi="GHEA Grapalat"/>
        </w:rPr>
        <w:tab/>
      </w:r>
      <w:r w:rsidRPr="00332B00">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32B00">
        <w:rPr>
          <w:rFonts w:ascii="GHEA Grapalat" w:hAnsi="GHEA Grapalat"/>
        </w:rPr>
        <w:t>отобранного или непризнанных таковыми участников</w:t>
      </w:r>
      <w:r w:rsidRPr="00332B00">
        <w:rPr>
          <w:rFonts w:ascii="GHEA Grapalat" w:hAnsi="GHEA Grapalat"/>
        </w:rPr>
        <w:t xml:space="preserve">. </w:t>
      </w:r>
      <w:r w:rsidR="002F2045" w:rsidRPr="00332B00">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32B00">
        <w:rPr>
          <w:rFonts w:ascii="GHEA Grapalat" w:hAnsi="GHEA Grapalat"/>
        </w:rPr>
        <w:t>.</w:t>
      </w:r>
    </w:p>
    <w:p w14:paraId="05533B4A" w14:textId="77777777" w:rsidR="009B6D58" w:rsidRPr="00332B00" w:rsidRDefault="00FD274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При равенстве предложенных наименьших цен</w:t>
      </w:r>
      <w:del w:id="3" w:author="Vardan" w:date="2022-10-29T23:54:00Z">
        <w:r w:rsidRPr="00332B00" w:rsidDel="002164B3">
          <w:rPr>
            <w:rFonts w:ascii="GHEA Grapalat" w:hAnsi="GHEA Grapalat"/>
            <w:sz w:val="20"/>
          </w:rPr>
          <w:delText xml:space="preserve"> </w:delText>
        </w:r>
      </w:del>
      <w:r w:rsidR="00186559" w:rsidRPr="00332B00">
        <w:rPr>
          <w:rFonts w:ascii="GHEA Grapalat" w:hAnsi="GHEA Grapalat"/>
          <w:sz w:val="20"/>
        </w:rPr>
        <w:t>:</w:t>
      </w:r>
    </w:p>
    <w:p w14:paraId="65163ED4"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а.</w:t>
      </w:r>
      <w:r w:rsidR="00186559" w:rsidRPr="00332B00">
        <w:rPr>
          <w:rFonts w:ascii="GHEA Grapalat" w:hAnsi="GHEA Grapalat"/>
          <w:sz w:val="20"/>
        </w:rPr>
        <w:tab/>
      </w:r>
      <w:r w:rsidRPr="00332B00">
        <w:rPr>
          <w:rFonts w:ascii="GHEA Grapalat" w:hAnsi="GHEA Grapalat"/>
          <w:sz w:val="20"/>
        </w:rPr>
        <w:t>для определения</w:t>
      </w:r>
      <w:r w:rsidR="005F09CE" w:rsidRPr="00332B00">
        <w:rPr>
          <w:rFonts w:ascii="GHEA Grapalat" w:hAnsi="GHEA Grapalat"/>
          <w:sz w:val="20"/>
        </w:rPr>
        <w:t xml:space="preserve"> </w:t>
      </w:r>
      <w:r w:rsidR="00FC5859" w:rsidRPr="00332B00">
        <w:rPr>
          <w:rFonts w:ascii="GHEA Grapalat" w:hAnsi="GHEA Grapalat"/>
          <w:sz w:val="20"/>
        </w:rPr>
        <w:t xml:space="preserve">отобранного </w:t>
      </w:r>
      <w:r w:rsidR="002F27C9" w:rsidRPr="00332B00">
        <w:rPr>
          <w:rFonts w:ascii="GHEA Grapalat" w:hAnsi="GHEA Grapalat"/>
          <w:sz w:val="20"/>
        </w:rPr>
        <w:t>и</w:t>
      </w:r>
      <w:r w:rsidR="00FC5859" w:rsidRPr="00332B00">
        <w:rPr>
          <w:rFonts w:ascii="GHEA Grapalat" w:hAnsi="GHEA Grapalat"/>
          <w:sz w:val="20"/>
        </w:rPr>
        <w:t xml:space="preserve"> непризнанных таковыми </w:t>
      </w:r>
      <w:r w:rsidRPr="00332B00">
        <w:rPr>
          <w:rFonts w:ascii="GHEA Grapalat" w:hAnsi="GHEA Grapalat"/>
          <w:sz w:val="20"/>
        </w:rPr>
        <w:t xml:space="preserve">участников, </w:t>
      </w:r>
      <w:r w:rsidR="00A55C6C" w:rsidRPr="00332B00">
        <w:rPr>
          <w:rFonts w:ascii="GHEA Grapalat" w:hAnsi="GHEA Grapalat"/>
          <w:sz w:val="20"/>
        </w:rPr>
        <w:t xml:space="preserve">на </w:t>
      </w:r>
      <w:proofErr w:type="spellStart"/>
      <w:r w:rsidR="00A55C6C" w:rsidRPr="00332B00">
        <w:rPr>
          <w:rFonts w:ascii="GHEA Grapalat" w:hAnsi="GHEA Grapalat"/>
          <w:sz w:val="20"/>
        </w:rPr>
        <w:t>заседаниии</w:t>
      </w:r>
      <w:proofErr w:type="spellEnd"/>
      <w:r w:rsidR="00A55C6C" w:rsidRPr="00332B00">
        <w:rPr>
          <w:rFonts w:ascii="GHEA Grapalat" w:hAnsi="GHEA Grapalat"/>
          <w:sz w:val="20"/>
        </w:rPr>
        <w:t xml:space="preserve"> комиссии с предложившими равные цены участниками,</w:t>
      </w:r>
      <w:r w:rsidRPr="00332B00">
        <w:rPr>
          <w:rFonts w:ascii="GHEA Grapalat" w:hAnsi="GHEA Grapalat"/>
          <w:sz w:val="20"/>
        </w:rPr>
        <w:t xml:space="preserve"> проводятся одновременные переговоры, если </w:t>
      </w:r>
      <w:r w:rsidR="006248D3" w:rsidRPr="00332B00">
        <w:rPr>
          <w:rFonts w:ascii="GHEA Grapalat" w:hAnsi="GHEA Grapalat"/>
          <w:sz w:val="20"/>
        </w:rPr>
        <w:t>эти</w:t>
      </w:r>
      <w:r w:rsidRPr="00332B00">
        <w:rPr>
          <w:rFonts w:ascii="GHEA Grapalat" w:hAnsi="GHEA Grapalat"/>
          <w:sz w:val="20"/>
        </w:rPr>
        <w:t xml:space="preserve"> участники (наделенные соответствующим полномочием представители)</w:t>
      </w:r>
      <w:r w:rsidR="0075330D" w:rsidRPr="00332B00">
        <w:rPr>
          <w:rFonts w:ascii="GHEA Grapalat" w:hAnsi="GHEA Grapalat"/>
          <w:sz w:val="20"/>
        </w:rPr>
        <w:t xml:space="preserve"> присутствуют на заседании,</w:t>
      </w:r>
    </w:p>
    <w:p w14:paraId="217526A8"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186559" w:rsidRPr="00332B00">
        <w:rPr>
          <w:rFonts w:ascii="GHEA Grapalat" w:hAnsi="GHEA Grapalat"/>
          <w:sz w:val="20"/>
        </w:rPr>
        <w:tab/>
      </w:r>
      <w:r w:rsidRPr="00332B0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332B00">
        <w:rPr>
          <w:rFonts w:ascii="GHEA Grapalat" w:hAnsi="GHEA Grapalat"/>
          <w:sz w:val="20"/>
        </w:rPr>
        <w:t>в электронной форме</w:t>
      </w:r>
      <w:r w:rsidRPr="00332B00">
        <w:rPr>
          <w:rFonts w:ascii="GHEA Grapalat" w:hAnsi="GHEA Grapalat"/>
          <w:sz w:val="20"/>
        </w:rPr>
        <w:t xml:space="preserve"> одновременно уведомляет всех участников</w:t>
      </w:r>
      <w:r w:rsidR="002615E2" w:rsidRPr="00332B00">
        <w:rPr>
          <w:rFonts w:ascii="GHEA Grapalat" w:hAnsi="GHEA Grapalat"/>
          <w:sz w:val="20"/>
        </w:rPr>
        <w:t xml:space="preserve"> представившими равные цены</w:t>
      </w:r>
      <w:r w:rsidRPr="00332B00">
        <w:rPr>
          <w:rFonts w:ascii="GHEA Grapalat" w:hAnsi="GHEA Grapalat"/>
          <w:sz w:val="20"/>
        </w:rPr>
        <w:t xml:space="preserve"> </w:t>
      </w:r>
      <w:r w:rsidR="00BB7A52" w:rsidRPr="00332B00">
        <w:rPr>
          <w:rFonts w:ascii="GHEA Grapalat" w:hAnsi="GHEA Grapalat"/>
          <w:sz w:val="20"/>
        </w:rPr>
        <w:t>об условиях, продолжительности,</w:t>
      </w:r>
      <w:r w:rsidRPr="00332B00">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в.</w:t>
      </w:r>
      <w:r w:rsidR="00186559" w:rsidRPr="00332B00">
        <w:rPr>
          <w:rFonts w:ascii="GHEA Grapalat" w:hAnsi="GHEA Grapalat"/>
          <w:sz w:val="20"/>
        </w:rPr>
        <w:tab/>
      </w:r>
      <w:r w:rsidRPr="00332B00">
        <w:rPr>
          <w:rFonts w:ascii="GHEA Grapalat" w:hAnsi="GHEA Grapalat"/>
          <w:sz w:val="20"/>
        </w:rPr>
        <w:t xml:space="preserve">переговоры проводятся не раннее чем на второй и не позднее чем на </w:t>
      </w:r>
      <w:r w:rsidR="00996FDC" w:rsidRPr="00332B00">
        <w:rPr>
          <w:rFonts w:ascii="GHEA Grapalat" w:hAnsi="GHEA Grapalat"/>
          <w:sz w:val="20"/>
        </w:rPr>
        <w:t xml:space="preserve">пятый </w:t>
      </w:r>
      <w:r w:rsidRPr="00332B00">
        <w:rPr>
          <w:rFonts w:ascii="GHEA Grapalat" w:hAnsi="GHEA Grapalat"/>
          <w:sz w:val="20"/>
        </w:rPr>
        <w:t>рабочий день со дня отправки извещения</w:t>
      </w:r>
      <w:r w:rsidR="00A50C53" w:rsidRPr="00332B00">
        <w:rPr>
          <w:rFonts w:ascii="GHEA Grapalat" w:hAnsi="GHEA Grapalat"/>
          <w:sz w:val="20"/>
        </w:rPr>
        <w:t>,</w:t>
      </w:r>
    </w:p>
    <w:p w14:paraId="34031933"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г.</w:t>
      </w:r>
      <w:r w:rsidR="00186559" w:rsidRPr="00332B00">
        <w:rPr>
          <w:rFonts w:ascii="GHEA Grapalat" w:hAnsi="GHEA Grapalat"/>
          <w:sz w:val="20"/>
        </w:rPr>
        <w:tab/>
      </w:r>
      <w:r w:rsidRPr="00332B00">
        <w:rPr>
          <w:rFonts w:ascii="GHEA Grapalat" w:hAnsi="GHEA Grapalat"/>
          <w:sz w:val="20"/>
        </w:rPr>
        <w:t xml:space="preserve">представленное на тот момент каждым участником ценовое предложение оглашается для </w:t>
      </w:r>
      <w:r w:rsidR="00AE5E57" w:rsidRPr="00332B00">
        <w:rPr>
          <w:rFonts w:ascii="GHEA Grapalat" w:hAnsi="GHEA Grapalat"/>
          <w:sz w:val="20"/>
        </w:rPr>
        <w:t>другого участника</w:t>
      </w:r>
      <w:r w:rsidRPr="00332B0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332B00"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332B00">
        <w:rPr>
          <w:rFonts w:ascii="GHEA Grapalat" w:hAnsi="GHEA Grapalat"/>
          <w:sz w:val="20"/>
        </w:rPr>
        <w:t>д.</w:t>
      </w:r>
      <w:r w:rsidR="00186559" w:rsidRPr="00332B00">
        <w:rPr>
          <w:rFonts w:ascii="GHEA Grapalat" w:hAnsi="GHEA Grapalat"/>
          <w:sz w:val="20"/>
        </w:rPr>
        <w:tab/>
      </w:r>
      <w:r w:rsidRPr="00332B0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32B00">
        <w:rPr>
          <w:rFonts w:ascii="GHEA Grapalat" w:hAnsi="GHEA Grapalat"/>
          <w:sz w:val="20"/>
        </w:rPr>
        <w:t xml:space="preserve">присутствующим на переговорах </w:t>
      </w:r>
      <w:r w:rsidRPr="00332B00">
        <w:rPr>
          <w:rFonts w:ascii="GHEA Grapalat" w:hAnsi="GHEA Grapalat"/>
          <w:sz w:val="20"/>
        </w:rPr>
        <w:t>участниками</w:t>
      </w:r>
      <w:r w:rsidR="001D129F" w:rsidRPr="00332B00">
        <w:rPr>
          <w:rFonts w:ascii="GHEA Grapalat" w:hAnsi="GHEA Grapalat"/>
          <w:sz w:val="20"/>
        </w:rPr>
        <w:t xml:space="preserve"> </w:t>
      </w:r>
      <w:r w:rsidRPr="00332B00">
        <w:rPr>
          <w:rFonts w:ascii="GHEA Grapalat" w:hAnsi="GHEA Grapalat"/>
          <w:sz w:val="20"/>
        </w:rPr>
        <w:t>ценам,  определяются и объявляются</w:t>
      </w:r>
      <w:r w:rsidR="00A134CC" w:rsidRPr="00332B00">
        <w:rPr>
          <w:rFonts w:ascii="GHEA Grapalat" w:hAnsi="GHEA Grapalat"/>
          <w:sz w:val="20"/>
        </w:rPr>
        <w:t xml:space="preserve"> отобранный </w:t>
      </w:r>
      <w:r w:rsidR="002F27C9" w:rsidRPr="00332B00">
        <w:rPr>
          <w:rFonts w:ascii="GHEA Grapalat" w:hAnsi="GHEA Grapalat"/>
          <w:sz w:val="20"/>
        </w:rPr>
        <w:t xml:space="preserve">и </w:t>
      </w:r>
      <w:r w:rsidR="00CD7A4E" w:rsidRPr="00332B00">
        <w:rPr>
          <w:rFonts w:ascii="GHEA Grapalat" w:hAnsi="GHEA Grapalat"/>
          <w:sz w:val="20"/>
        </w:rPr>
        <w:t xml:space="preserve"> непризнанные таковыми</w:t>
      </w:r>
      <w:r w:rsidRPr="00332B00">
        <w:rPr>
          <w:rFonts w:ascii="GHEA Grapalat" w:hAnsi="GHEA Grapalat"/>
          <w:sz w:val="20"/>
        </w:rPr>
        <w:t xml:space="preserve"> участники</w:t>
      </w:r>
      <w:r w:rsidR="00D64A0E" w:rsidRPr="00332B0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332B00" w:rsidRDefault="00B05FE6"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222CDB" w:rsidRPr="00332B00">
        <w:rPr>
          <w:rFonts w:ascii="GHEA Grapalat" w:hAnsi="GHEA Grapalat"/>
          <w:sz w:val="20"/>
        </w:rPr>
        <w:t>6</w:t>
      </w:r>
      <w:r w:rsidRPr="00332B0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332B00">
        <w:rPr>
          <w:rFonts w:ascii="GHEA Grapalat" w:hAnsi="GHEA Grapalat"/>
          <w:sz w:val="20"/>
        </w:rPr>
        <w:t>предусматриванием</w:t>
      </w:r>
      <w:proofErr w:type="spellEnd"/>
      <w:r w:rsidRPr="00332B00">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w:t>
      </w:r>
      <w:r w:rsidRPr="00332B00">
        <w:rPr>
          <w:rFonts w:ascii="GHEA Grapalat" w:hAnsi="GHEA Grapalat"/>
          <w:sz w:val="20"/>
        </w:rPr>
        <w:lastRenderedPageBreak/>
        <w:t>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332B00" w:rsidRDefault="00B05FE6"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332B00"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332B00" w:rsidRDefault="00FD2748"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096B2C" w:rsidRPr="00332B00">
        <w:rPr>
          <w:rFonts w:ascii="GHEA Grapalat" w:hAnsi="GHEA Grapalat"/>
          <w:sz w:val="20"/>
          <w:szCs w:val="20"/>
        </w:rPr>
        <w:t>7</w:t>
      </w:r>
      <w:r w:rsidRPr="00332B00">
        <w:rPr>
          <w:rFonts w:ascii="GHEA Grapalat" w:hAnsi="GHEA Grapalat"/>
          <w:sz w:val="20"/>
          <w:szCs w:val="20"/>
        </w:rPr>
        <w:t>.</w:t>
      </w:r>
      <w:r w:rsidR="00C37724" w:rsidRPr="00332B00">
        <w:rPr>
          <w:rFonts w:ascii="GHEA Grapalat" w:hAnsi="GHEA Grapalat"/>
          <w:sz w:val="20"/>
          <w:szCs w:val="20"/>
        </w:rPr>
        <w:tab/>
      </w:r>
      <w:r w:rsidRPr="00332B0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32B00">
        <w:rPr>
          <w:rFonts w:ascii="GHEA Grapalat" w:hAnsi="GHEA Grapalat"/>
          <w:sz w:val="20"/>
          <w:szCs w:val="20"/>
        </w:rPr>
        <w:t xml:space="preserve">включенные в заявку </w:t>
      </w:r>
      <w:r w:rsidRPr="00332B00">
        <w:rPr>
          <w:rFonts w:ascii="GHEA Grapalat" w:hAnsi="GHEA Grapalat"/>
          <w:sz w:val="20"/>
          <w:szCs w:val="20"/>
        </w:rPr>
        <w:t>документ</w:t>
      </w:r>
      <w:r w:rsidR="00F7541A" w:rsidRPr="00332B00">
        <w:rPr>
          <w:rFonts w:ascii="GHEA Grapalat" w:hAnsi="GHEA Grapalat"/>
          <w:sz w:val="20"/>
          <w:szCs w:val="20"/>
        </w:rPr>
        <w:t>ы</w:t>
      </w:r>
      <w:r w:rsidRPr="00332B0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32B00">
        <w:rPr>
          <w:rFonts w:ascii="Calibri" w:hAnsi="Calibri" w:cs="Calibri"/>
          <w:sz w:val="20"/>
          <w:szCs w:val="20"/>
          <w:lang w:val="en-US"/>
        </w:rPr>
        <w:t> </w:t>
      </w:r>
      <w:r w:rsidRPr="00332B00">
        <w:rPr>
          <w:rFonts w:ascii="GHEA Grapalat" w:hAnsi="GHEA Grapalat"/>
          <w:sz w:val="20"/>
          <w:szCs w:val="20"/>
        </w:rPr>
        <w:t>препятствуя нормальному функционированию комиссии.</w:t>
      </w:r>
    </w:p>
    <w:p w14:paraId="70F49581" w14:textId="77777777" w:rsidR="00AD2081" w:rsidRPr="00332B00" w:rsidRDefault="00A150A9"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917747" w:rsidRPr="00332B00">
        <w:rPr>
          <w:rFonts w:ascii="GHEA Grapalat" w:hAnsi="GHEA Grapalat"/>
          <w:sz w:val="20"/>
        </w:rPr>
        <w:t>8</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 xml:space="preserve">Если в результате оценки, проведенной в ходе заседания по вскрытию </w:t>
      </w:r>
      <w:r w:rsidR="00F00565" w:rsidRPr="00332B00">
        <w:rPr>
          <w:rFonts w:ascii="GHEA Grapalat" w:hAnsi="GHEA Grapalat"/>
          <w:sz w:val="20"/>
        </w:rPr>
        <w:t xml:space="preserve">и оценке </w:t>
      </w:r>
      <w:r w:rsidRPr="00332B00">
        <w:rPr>
          <w:rFonts w:ascii="GHEA Grapalat" w:hAnsi="GHEA Grapalat"/>
          <w:sz w:val="20"/>
        </w:rPr>
        <w:t>заявок, в заявке участника фиксируются несоответствия требованиям приглашения,</w:t>
      </w:r>
      <w:r w:rsidR="001F0DAB" w:rsidRPr="00332B00">
        <w:rPr>
          <w:rFonts w:ascii="GHEA Grapalat" w:hAnsi="GHEA Grapalat"/>
          <w:sz w:val="20"/>
        </w:rPr>
        <w:t xml:space="preserve"> </w:t>
      </w:r>
      <w:r w:rsidRPr="00332B00">
        <w:rPr>
          <w:rFonts w:ascii="GHEA Grapalat" w:hAnsi="GHEA Grapalat"/>
          <w:sz w:val="20"/>
        </w:rPr>
        <w:t>комиссия приостанавливает заседание на один рабочий день, а секретарь комиссии в тот же день</w:t>
      </w:r>
      <w:r w:rsidR="007A34A6" w:rsidRPr="00332B00">
        <w:rPr>
          <w:rFonts w:ascii="GHEA Grapalat" w:hAnsi="GHEA Grapalat"/>
          <w:sz w:val="20"/>
        </w:rPr>
        <w:t xml:space="preserve"> </w:t>
      </w:r>
      <w:r w:rsidR="001F0DAB" w:rsidRPr="00332B00">
        <w:rPr>
          <w:rFonts w:ascii="GHEA Grapalat" w:hAnsi="GHEA Grapalat"/>
          <w:sz w:val="20"/>
        </w:rPr>
        <w:t xml:space="preserve">в электронной </w:t>
      </w:r>
      <w:proofErr w:type="gramStart"/>
      <w:r w:rsidR="001F0DAB" w:rsidRPr="00332B00">
        <w:rPr>
          <w:rFonts w:ascii="GHEA Grapalat" w:hAnsi="GHEA Grapalat"/>
          <w:sz w:val="20"/>
        </w:rPr>
        <w:t>форме</w:t>
      </w:r>
      <w:r w:rsidR="007A34A6" w:rsidRPr="00332B00">
        <w:rPr>
          <w:rFonts w:ascii="GHEA Grapalat" w:hAnsi="GHEA Grapalat"/>
          <w:sz w:val="20"/>
        </w:rPr>
        <w:t xml:space="preserve"> </w:t>
      </w:r>
      <w:r w:rsidRPr="00332B00">
        <w:rPr>
          <w:rFonts w:ascii="GHEA Grapalat" w:hAnsi="GHEA Grapalat"/>
          <w:sz w:val="20"/>
        </w:rPr>
        <w:t xml:space="preserve"> информирует</w:t>
      </w:r>
      <w:proofErr w:type="gramEnd"/>
      <w:r w:rsidRPr="00332B00">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332B00" w:rsidRDefault="006A3C8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32B00">
        <w:rPr>
          <w:rFonts w:ascii="GHEA Grapalat" w:hAnsi="GHEA Grapalat" w:cs="Sylfaen"/>
          <w:sz w:val="20"/>
        </w:rPr>
        <w:t>.</w:t>
      </w:r>
    </w:p>
    <w:p w14:paraId="2BE9E4CB" w14:textId="77777777" w:rsidR="00C27BA4"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z w:val="20"/>
        </w:rPr>
        <w:t>8.</w:t>
      </w:r>
      <w:r w:rsidR="000F35AE" w:rsidRPr="00332B00">
        <w:rPr>
          <w:rFonts w:ascii="GHEA Grapalat" w:hAnsi="GHEA Grapalat"/>
          <w:sz w:val="20"/>
        </w:rPr>
        <w:t>9</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Если участник исправляет зафиксированное несоответствие в срок, установленный пунктом 8.</w:t>
      </w:r>
      <w:r w:rsidR="000F35AE" w:rsidRPr="00332B00">
        <w:rPr>
          <w:rFonts w:ascii="GHEA Grapalat" w:hAnsi="GHEA Grapalat"/>
          <w:sz w:val="20"/>
        </w:rPr>
        <w:t>8</w:t>
      </w:r>
      <w:r w:rsidRPr="00332B00">
        <w:rPr>
          <w:rFonts w:ascii="GHEA Grapalat" w:hAnsi="GHEA Grapalat"/>
          <w:sz w:val="20"/>
        </w:rPr>
        <w:t xml:space="preserve">. настоящего приглашения, то его заявка оценивается удовлетворительно. </w:t>
      </w:r>
      <w:proofErr w:type="gramStart"/>
      <w:r w:rsidRPr="00332B00">
        <w:rPr>
          <w:rFonts w:ascii="GHEA Grapalat" w:hAnsi="GHEA Grapalat"/>
          <w:sz w:val="20"/>
        </w:rPr>
        <w:t>В противном случае,</w:t>
      </w:r>
      <w:proofErr w:type="gramEnd"/>
      <w:r w:rsidRPr="00332B00">
        <w:rPr>
          <w:rFonts w:ascii="GHEA Grapalat" w:hAnsi="GHEA Grapalat"/>
          <w:sz w:val="20"/>
        </w:rPr>
        <w:t xml:space="preserve"> заявка</w:t>
      </w:r>
      <w:r w:rsidR="00D23C17" w:rsidRPr="00332B00">
        <w:rPr>
          <w:rFonts w:ascii="GHEA Grapalat" w:hAnsi="GHEA Grapalat"/>
          <w:sz w:val="20"/>
        </w:rPr>
        <w:t xml:space="preserve"> данного участника</w:t>
      </w:r>
      <w:r w:rsidRPr="00332B00">
        <w:rPr>
          <w:rFonts w:ascii="GHEA Grapalat" w:hAnsi="GHEA Grapalat"/>
          <w:sz w:val="20"/>
        </w:rPr>
        <w:t xml:space="preserve"> оценивается неуд</w:t>
      </w:r>
      <w:r w:rsidR="00A50C53" w:rsidRPr="00332B00">
        <w:rPr>
          <w:rFonts w:ascii="GHEA Grapalat" w:hAnsi="GHEA Grapalat"/>
          <w:sz w:val="20"/>
        </w:rPr>
        <w:t>овлетворительно и отклоняется</w:t>
      </w:r>
      <w:r w:rsidR="005D7FA6" w:rsidRPr="00332B00">
        <w:rPr>
          <w:rFonts w:ascii="GHEA Grapalat" w:hAnsi="GHEA Grapalat"/>
          <w:sz w:val="20"/>
        </w:rPr>
        <w:t>, а отобранным участником признается участник, занявший последующее место</w:t>
      </w:r>
      <w:r w:rsidR="00A50C53" w:rsidRPr="00332B00">
        <w:rPr>
          <w:rFonts w:ascii="GHEA Grapalat" w:hAnsi="GHEA Grapalat"/>
          <w:sz w:val="20"/>
        </w:rPr>
        <w:t>.</w:t>
      </w:r>
    </w:p>
    <w:p w14:paraId="46FAF7B8" w14:textId="77777777" w:rsidR="006A649A"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8.1</w:t>
      </w:r>
      <w:r w:rsidR="00B81197" w:rsidRPr="00332B00">
        <w:rPr>
          <w:rFonts w:ascii="GHEA Grapalat" w:hAnsi="GHEA Grapalat"/>
        </w:rPr>
        <w:t>0</w:t>
      </w:r>
      <w:r w:rsidRPr="00332B00">
        <w:rPr>
          <w:rFonts w:ascii="GHEA Grapalat" w:hAnsi="GHEA Grapalat"/>
        </w:rPr>
        <w:t>.</w:t>
      </w:r>
      <w:r w:rsidR="00213830" w:rsidRPr="00332B00">
        <w:rPr>
          <w:rFonts w:ascii="GHEA Grapalat" w:hAnsi="GHEA Grapalat"/>
        </w:rPr>
        <w:tab/>
      </w:r>
      <w:r w:rsidR="006A649A" w:rsidRPr="00332B0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32B00" w:rsidDel="00A5199D">
        <w:rPr>
          <w:rFonts w:ascii="GHEA Grapalat" w:hAnsi="GHEA Grapalat"/>
        </w:rPr>
        <w:t xml:space="preserve"> </w:t>
      </w:r>
      <w:r w:rsidR="006A649A" w:rsidRPr="00332B0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B55371" w:rsidRPr="00332B00">
        <w:rPr>
          <w:rFonts w:ascii="GHEA Grapalat" w:hAnsi="GHEA Grapalat"/>
        </w:rPr>
        <w:t>1</w:t>
      </w:r>
      <w:r w:rsidR="004409B1" w:rsidRPr="00332B00">
        <w:rPr>
          <w:rFonts w:ascii="GHEA Grapalat" w:hAnsi="GHEA Grapalat"/>
        </w:rPr>
        <w:t>.</w:t>
      </w:r>
      <w:r w:rsidR="004409B1" w:rsidRPr="00332B00">
        <w:rPr>
          <w:rFonts w:ascii="GHEA Grapalat" w:hAnsi="GHEA Grapalat"/>
        </w:rPr>
        <w:tab/>
      </w:r>
      <w:r w:rsidRPr="00332B00">
        <w:rPr>
          <w:rFonts w:ascii="GHEA Grapalat" w:hAnsi="GHEA Grapalat"/>
        </w:rPr>
        <w:t>После вскрытия</w:t>
      </w:r>
      <w:r w:rsidR="00895E05" w:rsidRPr="00332B00">
        <w:rPr>
          <w:rFonts w:ascii="GHEA Grapalat" w:hAnsi="GHEA Grapalat"/>
        </w:rPr>
        <w:t xml:space="preserve"> и оценки</w:t>
      </w:r>
      <w:r w:rsidRPr="00332B0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32B0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32B00">
        <w:rPr>
          <w:rFonts w:ascii="GHEA Grapalat" w:hAnsi="GHEA Grapalat"/>
        </w:rPr>
        <w:t>.</w:t>
      </w:r>
    </w:p>
    <w:p w14:paraId="43766B11" w14:textId="77777777" w:rsidR="00E65F37"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696900" w:rsidRPr="00332B00">
        <w:rPr>
          <w:rFonts w:ascii="GHEA Grapalat" w:hAnsi="GHEA Grapalat"/>
        </w:rPr>
        <w:t>2</w:t>
      </w:r>
      <w:r w:rsidRPr="00332B00">
        <w:rPr>
          <w:rFonts w:ascii="GHEA Grapalat" w:hAnsi="GHEA Grapalat"/>
        </w:rPr>
        <w:t>.</w:t>
      </w:r>
      <w:r w:rsidR="004409B1" w:rsidRPr="00332B00">
        <w:rPr>
          <w:rFonts w:ascii="GHEA Grapalat" w:hAnsi="GHEA Grapalat"/>
        </w:rPr>
        <w:tab/>
      </w:r>
      <w:r w:rsidRPr="00332B00">
        <w:rPr>
          <w:rFonts w:ascii="GHEA Grapalat" w:hAnsi="GHEA Grapalat"/>
        </w:rPr>
        <w:t>Не позднее чем на следующий рабочий день после завершения заседания по вскрытию</w:t>
      </w:r>
      <w:r w:rsidR="001E4A24" w:rsidRPr="00332B00">
        <w:rPr>
          <w:rFonts w:ascii="GHEA Grapalat" w:hAnsi="GHEA Grapalat"/>
        </w:rPr>
        <w:t xml:space="preserve"> и оценке</w:t>
      </w:r>
      <w:r w:rsidRPr="00332B00">
        <w:rPr>
          <w:rFonts w:ascii="GHEA Grapalat" w:hAnsi="GHEA Grapalat"/>
        </w:rPr>
        <w:t xml:space="preserve"> заявок секретарь комиссии: </w:t>
      </w:r>
    </w:p>
    <w:p w14:paraId="30F64FE1" w14:textId="77777777" w:rsidR="00A24827" w:rsidRPr="00332B00" w:rsidRDefault="00A24827"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1)</w:t>
      </w:r>
      <w:r w:rsidR="00DC64B5" w:rsidRPr="00332B00">
        <w:rPr>
          <w:rFonts w:ascii="GHEA Grapalat" w:hAnsi="GHEA Grapalat"/>
        </w:rPr>
        <w:tab/>
      </w:r>
      <w:r w:rsidRPr="00332B00">
        <w:rPr>
          <w:rFonts w:ascii="GHEA Grapalat" w:hAnsi="GHEA Grapalat"/>
        </w:rPr>
        <w:t>опубликовывает в бюллетене воспроизведенный (отсканированный) с</w:t>
      </w:r>
      <w:r w:rsidR="00DC64B5" w:rsidRPr="00332B00">
        <w:rPr>
          <w:rFonts w:ascii="Calibri" w:hAnsi="Calibri" w:cs="Calibri"/>
          <w:lang w:val="en-US"/>
        </w:rPr>
        <w:t> </w:t>
      </w:r>
      <w:r w:rsidRPr="00332B00">
        <w:rPr>
          <w:rFonts w:ascii="GHEA Grapalat" w:hAnsi="GHEA Grapalat"/>
        </w:rPr>
        <w:t>оригинала вариант протокола заседания по вскрытию</w:t>
      </w:r>
      <w:r w:rsidR="00621ADE" w:rsidRPr="00332B00">
        <w:rPr>
          <w:rFonts w:ascii="GHEA Grapalat" w:hAnsi="GHEA Grapalat"/>
        </w:rPr>
        <w:t xml:space="preserve"> и оценке</w:t>
      </w:r>
      <w:r w:rsidRPr="00332B00">
        <w:rPr>
          <w:rFonts w:ascii="GHEA Grapalat" w:hAnsi="GHEA Grapalat"/>
        </w:rPr>
        <w:t xml:space="preserve"> </w:t>
      </w:r>
      <w:proofErr w:type="gramStart"/>
      <w:r w:rsidRPr="00332B00">
        <w:rPr>
          <w:rFonts w:ascii="GHEA Grapalat" w:hAnsi="GHEA Grapalat"/>
        </w:rPr>
        <w:t>заявок</w:t>
      </w:r>
      <w:r w:rsidR="001E4A24" w:rsidRPr="00332B00">
        <w:rPr>
          <w:rFonts w:ascii="GHEA Grapalat" w:hAnsi="GHEA Grapalat"/>
        </w:rPr>
        <w:t xml:space="preserve">  и</w:t>
      </w:r>
      <w:proofErr w:type="gramEnd"/>
      <w:r w:rsidR="001E4A24" w:rsidRPr="00332B00">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332B00" w:rsidRDefault="008B73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DC64B5" w:rsidRPr="00332B00">
        <w:rPr>
          <w:rFonts w:ascii="GHEA Grapalat" w:hAnsi="GHEA Grapalat"/>
        </w:rPr>
        <w:tab/>
      </w:r>
      <w:r w:rsidRPr="00332B00">
        <w:rPr>
          <w:rFonts w:ascii="GHEA Grapalat" w:hAnsi="GHEA Grapalat"/>
        </w:rPr>
        <w:t>опубликовывает в бюллетене воспроизведенные (отсканированные) с</w:t>
      </w:r>
      <w:r w:rsidR="00DC64B5" w:rsidRPr="00332B00">
        <w:rPr>
          <w:rFonts w:ascii="Calibri" w:hAnsi="Calibri" w:cs="Calibri"/>
          <w:lang w:val="en-US"/>
        </w:rPr>
        <w:t> </w:t>
      </w:r>
      <w:r w:rsidRPr="00332B00">
        <w:rPr>
          <w:rFonts w:ascii="GHEA Grapalat" w:hAnsi="GHEA Grapalat"/>
        </w:rPr>
        <w:t>подписанных им и присутствующими на заседании по вскрытию</w:t>
      </w:r>
      <w:r w:rsidR="00621ADE" w:rsidRPr="00332B00">
        <w:rPr>
          <w:rFonts w:ascii="GHEA Grapalat" w:hAnsi="GHEA Grapalat"/>
        </w:rPr>
        <w:t xml:space="preserve"> и оценке</w:t>
      </w:r>
      <w:r w:rsidRPr="00332B0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32B00">
        <w:rPr>
          <w:rFonts w:ascii="GHEA Grapalat" w:hAnsi="GHEA Grapalat"/>
        </w:rPr>
        <w:t xml:space="preserve"> и оценке</w:t>
      </w:r>
      <w:r w:rsidRPr="00332B0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332B00" w:rsidRDefault="008769B4"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w:t>
      </w:r>
      <w:r w:rsidR="005B6DCF" w:rsidRPr="00332B00">
        <w:rPr>
          <w:rFonts w:ascii="GHEA Grapalat" w:hAnsi="GHEA Grapalat"/>
          <w:sz w:val="20"/>
          <w:szCs w:val="20"/>
          <w:lang w:val="hy-AM"/>
        </w:rPr>
        <w:t>1</w:t>
      </w:r>
      <w:r w:rsidR="00762474" w:rsidRPr="00332B00">
        <w:rPr>
          <w:rFonts w:ascii="GHEA Grapalat" w:hAnsi="GHEA Grapalat"/>
          <w:sz w:val="20"/>
          <w:szCs w:val="20"/>
        </w:rPr>
        <w:t>3</w:t>
      </w:r>
      <w:r w:rsidR="00493CC7" w:rsidRPr="00332B00">
        <w:rPr>
          <w:rFonts w:ascii="GHEA Grapalat" w:hAnsi="GHEA Grapalat"/>
          <w:sz w:val="20"/>
          <w:szCs w:val="20"/>
        </w:rPr>
        <w:t>.</w:t>
      </w:r>
      <w:r w:rsidR="00493CC7" w:rsidRPr="00332B00">
        <w:rPr>
          <w:rFonts w:ascii="GHEA Grapalat" w:hAnsi="GHEA Grapalat"/>
          <w:sz w:val="20"/>
          <w:szCs w:val="20"/>
        </w:rPr>
        <w:tab/>
      </w:r>
      <w:r w:rsidR="0052468C" w:rsidRPr="00332B00">
        <w:rPr>
          <w:rFonts w:ascii="GHEA Grapalat" w:hAnsi="GHEA Grapalat"/>
          <w:sz w:val="20"/>
          <w:szCs w:val="20"/>
        </w:rPr>
        <w:t xml:space="preserve">В случае выявления </w:t>
      </w:r>
      <w:r w:rsidR="0052468C" w:rsidRPr="00332B0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332B0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332B00">
        <w:rPr>
          <w:rFonts w:ascii="GHEA Grapalat" w:hAnsi="GHEA Grapalat"/>
          <w:sz w:val="20"/>
          <w:szCs w:val="20"/>
        </w:rPr>
        <w:t>ь</w:t>
      </w:r>
      <w:r w:rsidR="0052468C" w:rsidRPr="00332B00">
        <w:rPr>
          <w:rFonts w:ascii="GHEA Grapalat" w:hAnsi="GHEA Grapalat"/>
          <w:sz w:val="20"/>
          <w:szCs w:val="20"/>
        </w:rPr>
        <w:t xml:space="preserve"> </w:t>
      </w:r>
      <w:r w:rsidR="0052468C" w:rsidRPr="00332B00">
        <w:rPr>
          <w:rFonts w:ascii="GHEA Grapalat" w:hAnsi="GHEA Grapalat"/>
          <w:sz w:val="20"/>
          <w:szCs w:val="20"/>
        </w:rPr>
        <w:lastRenderedPageBreak/>
        <w:t>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332B00" w:rsidRDefault="000E53B7" w:rsidP="003850C3">
      <w:pPr>
        <w:widowControl w:val="0"/>
        <w:tabs>
          <w:tab w:val="left" w:pos="1276"/>
        </w:tabs>
        <w:rPr>
          <w:rFonts w:ascii="GHEA Grapalat" w:hAnsi="GHEA Grapalat"/>
          <w:sz w:val="20"/>
          <w:szCs w:val="20"/>
        </w:rPr>
      </w:pPr>
      <w:r w:rsidRPr="00332B00">
        <w:rPr>
          <w:rFonts w:ascii="GHEA Grapalat" w:hAnsi="GHEA Grapalat"/>
          <w:sz w:val="20"/>
          <w:szCs w:val="20"/>
        </w:rPr>
        <w:t>Е</w:t>
      </w:r>
      <w:r w:rsidR="00B24E4B" w:rsidRPr="00332B00">
        <w:rPr>
          <w:rFonts w:ascii="GHEA Grapalat" w:hAnsi="GHEA Grapalat"/>
          <w:sz w:val="20"/>
          <w:szCs w:val="20"/>
        </w:rPr>
        <w:t>сли:</w:t>
      </w:r>
    </w:p>
    <w:p w14:paraId="72C6FF35" w14:textId="77777777" w:rsidR="00B24E4B" w:rsidRPr="00332B00" w:rsidRDefault="00B24E4B" w:rsidP="003850C3">
      <w:pPr>
        <w:pStyle w:val="aff"/>
        <w:widowControl w:val="0"/>
        <w:numPr>
          <w:ilvl w:val="0"/>
          <w:numId w:val="31"/>
        </w:numPr>
        <w:ind w:left="0" w:firstLine="284"/>
        <w:contextualSpacing/>
        <w:jc w:val="both"/>
        <w:rPr>
          <w:rFonts w:ascii="GHEA Grapalat" w:hAnsi="GHEA Grapalat"/>
          <w:sz w:val="20"/>
          <w:szCs w:val="20"/>
        </w:rPr>
      </w:pPr>
      <w:r w:rsidRPr="00332B0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332B00"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332B00">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332B00" w:rsidRDefault="006435F5" w:rsidP="003850C3">
      <w:pPr>
        <w:widowControl w:val="0"/>
        <w:tabs>
          <w:tab w:val="left" w:pos="1134"/>
        </w:tabs>
        <w:ind w:left="-360"/>
        <w:jc w:val="both"/>
        <w:rPr>
          <w:rFonts w:ascii="GHEA Grapalat" w:hAnsi="GHEA Grapalat"/>
          <w:sz w:val="20"/>
          <w:szCs w:val="20"/>
        </w:rPr>
      </w:pPr>
      <w:r w:rsidRPr="00332B00">
        <w:rPr>
          <w:rFonts w:ascii="GHEA Grapalat" w:hAnsi="GHEA Grapalat" w:cs="Sylfaen"/>
          <w:sz w:val="20"/>
          <w:szCs w:val="20"/>
        </w:rPr>
        <w:t xml:space="preserve">       </w:t>
      </w:r>
      <w:r w:rsidR="00C20AD3" w:rsidRPr="00332B00">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332B00" w:rsidRDefault="00C20AD3" w:rsidP="003850C3">
      <w:pPr>
        <w:widowControl w:val="0"/>
        <w:ind w:left="284"/>
        <w:contextualSpacing/>
        <w:jc w:val="both"/>
        <w:rPr>
          <w:rFonts w:ascii="GHEA Grapalat" w:hAnsi="GHEA Grapalat"/>
          <w:sz w:val="20"/>
          <w:szCs w:val="20"/>
        </w:rPr>
      </w:pPr>
    </w:p>
    <w:p w14:paraId="493CA454" w14:textId="77777777" w:rsidR="00A63D83" w:rsidRPr="00332B00" w:rsidRDefault="00A63D8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8067C5" w:rsidRPr="00332B00">
        <w:rPr>
          <w:rFonts w:ascii="GHEA Grapalat" w:hAnsi="GHEA Grapalat"/>
          <w:sz w:val="20"/>
          <w:szCs w:val="20"/>
        </w:rPr>
        <w:t>4</w:t>
      </w:r>
      <w:r w:rsidR="00A31DCA" w:rsidRPr="00332B0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332B00" w:rsidRDefault="00E64D24" w:rsidP="003850C3">
      <w:pPr>
        <w:pStyle w:val="norm"/>
        <w:widowControl w:val="0"/>
        <w:tabs>
          <w:tab w:val="left" w:pos="1276"/>
        </w:tabs>
        <w:spacing w:line="240" w:lineRule="auto"/>
        <w:ind w:firstLine="567"/>
        <w:rPr>
          <w:rFonts w:ascii="GHEA Grapalat" w:hAnsi="GHEA Grapalat" w:cs="Sylfaen"/>
          <w:sz w:val="20"/>
        </w:rPr>
      </w:pPr>
      <w:r w:rsidRPr="00332B00">
        <w:rPr>
          <w:rFonts w:ascii="GHEA Grapalat" w:hAnsi="GHEA Grapalat"/>
          <w:sz w:val="20"/>
        </w:rPr>
        <w:t>8.1</w:t>
      </w:r>
      <w:r w:rsidR="00FE1D95" w:rsidRPr="00332B00">
        <w:rPr>
          <w:rFonts w:ascii="GHEA Grapalat" w:hAnsi="GHEA Grapalat"/>
          <w:sz w:val="20"/>
        </w:rPr>
        <w:t>5</w:t>
      </w:r>
      <w:r w:rsidRPr="00332B00">
        <w:rPr>
          <w:rFonts w:ascii="GHEA Grapalat" w:hAnsi="GHEA Grapalat"/>
          <w:sz w:val="20"/>
        </w:rPr>
        <w:t xml:space="preserve"> </w:t>
      </w:r>
      <w:r w:rsidR="00A74478" w:rsidRPr="00332B00">
        <w:rPr>
          <w:rFonts w:ascii="GHEA Grapalat" w:hAnsi="GHEA Grapalat"/>
          <w:sz w:val="20"/>
        </w:rPr>
        <w:t>Документы, указанные в пунктах 8.</w:t>
      </w:r>
      <w:r w:rsidR="00D0532E" w:rsidRPr="00332B00">
        <w:rPr>
          <w:rFonts w:ascii="GHEA Grapalat" w:hAnsi="GHEA Grapalat"/>
          <w:sz w:val="20"/>
        </w:rPr>
        <w:t>8</w:t>
      </w:r>
      <w:r w:rsidR="00A74478" w:rsidRPr="00332B00">
        <w:rPr>
          <w:rFonts w:ascii="GHEA Grapalat" w:hAnsi="GHEA Grapalat"/>
          <w:sz w:val="20"/>
        </w:rPr>
        <w:t xml:space="preserve"> и 8.</w:t>
      </w:r>
      <w:r w:rsidR="00D0532E" w:rsidRPr="00332B00">
        <w:rPr>
          <w:rFonts w:ascii="GHEA Grapalat" w:hAnsi="GHEA Grapalat"/>
          <w:sz w:val="20"/>
        </w:rPr>
        <w:t>9</w:t>
      </w:r>
      <w:r w:rsidR="00A74478" w:rsidRPr="00332B0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32B0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332B00" w:rsidRDefault="00A150A9" w:rsidP="003850C3">
      <w:pPr>
        <w:pStyle w:val="23"/>
        <w:widowControl w:val="0"/>
        <w:tabs>
          <w:tab w:val="left" w:pos="1276"/>
        </w:tabs>
        <w:spacing w:line="240" w:lineRule="auto"/>
        <w:ind w:firstLine="567"/>
        <w:rPr>
          <w:rFonts w:ascii="GHEA Grapalat" w:hAnsi="GHEA Grapalat" w:cs="Sylfaen"/>
          <w:spacing w:val="-4"/>
        </w:rPr>
      </w:pPr>
      <w:r w:rsidRPr="00332B00">
        <w:rPr>
          <w:rFonts w:ascii="GHEA Grapalat" w:hAnsi="GHEA Grapalat"/>
        </w:rPr>
        <w:t>8.</w:t>
      </w:r>
      <w:r w:rsidR="0093610F" w:rsidRPr="00332B00">
        <w:rPr>
          <w:rFonts w:ascii="GHEA Grapalat" w:hAnsi="GHEA Grapalat"/>
        </w:rPr>
        <w:t>1</w:t>
      </w:r>
      <w:r w:rsidR="00D51DF5" w:rsidRPr="00332B00">
        <w:rPr>
          <w:rFonts w:ascii="GHEA Grapalat" w:hAnsi="GHEA Grapalat"/>
        </w:rPr>
        <w:t>6</w:t>
      </w:r>
      <w:r w:rsidR="00EE0CB1" w:rsidRPr="00332B00">
        <w:rPr>
          <w:rFonts w:ascii="GHEA Grapalat" w:hAnsi="GHEA Grapalat"/>
        </w:rPr>
        <w:t>.</w:t>
      </w:r>
      <w:r w:rsidR="00EE0CB1" w:rsidRPr="00332B00">
        <w:rPr>
          <w:rFonts w:ascii="GHEA Grapalat" w:hAnsi="GHEA Grapalat"/>
        </w:rPr>
        <w:tab/>
      </w:r>
      <w:r w:rsidRPr="00332B0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332B00" w:rsidRDefault="00B5219E" w:rsidP="003850C3">
      <w:pPr>
        <w:widowControl w:val="0"/>
        <w:tabs>
          <w:tab w:val="left" w:pos="1276"/>
        </w:tabs>
        <w:ind w:firstLine="567"/>
        <w:contextualSpacing/>
        <w:jc w:val="both"/>
        <w:rPr>
          <w:rFonts w:ascii="GHEA Grapalat" w:hAnsi="GHEA Grapalat"/>
          <w:spacing w:val="-4"/>
          <w:sz w:val="20"/>
          <w:szCs w:val="20"/>
        </w:rPr>
      </w:pPr>
      <w:r w:rsidRPr="00332B00">
        <w:rPr>
          <w:rFonts w:ascii="GHEA Grapalat" w:hAnsi="GHEA Grapalat"/>
          <w:spacing w:val="-4"/>
          <w:sz w:val="20"/>
          <w:szCs w:val="20"/>
        </w:rPr>
        <w:t>8</w:t>
      </w:r>
      <w:r w:rsidR="00A150A9" w:rsidRPr="00332B00">
        <w:rPr>
          <w:rFonts w:ascii="GHEA Grapalat" w:hAnsi="GHEA Grapalat"/>
          <w:spacing w:val="-4"/>
          <w:sz w:val="20"/>
          <w:szCs w:val="20"/>
        </w:rPr>
        <w:t>.</w:t>
      </w:r>
      <w:r w:rsidR="0093610F" w:rsidRPr="00332B00">
        <w:rPr>
          <w:rFonts w:ascii="GHEA Grapalat" w:hAnsi="GHEA Grapalat"/>
          <w:spacing w:val="-4"/>
          <w:sz w:val="20"/>
          <w:szCs w:val="20"/>
        </w:rPr>
        <w:t>1</w:t>
      </w:r>
      <w:r w:rsidR="00A161B0" w:rsidRPr="00332B00">
        <w:rPr>
          <w:rFonts w:ascii="GHEA Grapalat" w:hAnsi="GHEA Grapalat"/>
          <w:spacing w:val="-4"/>
          <w:sz w:val="20"/>
          <w:szCs w:val="20"/>
        </w:rPr>
        <w:t>7</w:t>
      </w:r>
      <w:r w:rsidR="00EE0CB1" w:rsidRPr="00332B00">
        <w:rPr>
          <w:rFonts w:ascii="GHEA Grapalat" w:hAnsi="GHEA Grapalat"/>
          <w:spacing w:val="-4"/>
          <w:sz w:val="20"/>
          <w:szCs w:val="20"/>
        </w:rPr>
        <w:t>.</w:t>
      </w:r>
      <w:r w:rsidR="00EE0CB1" w:rsidRPr="00332B00">
        <w:rPr>
          <w:rFonts w:ascii="GHEA Grapalat" w:hAnsi="GHEA Grapalat"/>
          <w:spacing w:val="-4"/>
          <w:sz w:val="20"/>
          <w:szCs w:val="20"/>
        </w:rPr>
        <w:tab/>
      </w:r>
      <w:r w:rsidR="00BF1CBD" w:rsidRPr="00332B0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332B00" w:rsidRDefault="00BF1CBD" w:rsidP="003850C3">
      <w:pPr>
        <w:widowControl w:val="0"/>
        <w:ind w:firstLine="567"/>
        <w:contextualSpacing/>
        <w:jc w:val="both"/>
        <w:rPr>
          <w:rFonts w:ascii="GHEA Grapalat" w:hAnsi="GHEA Grapalat"/>
          <w:spacing w:val="-4"/>
          <w:sz w:val="20"/>
          <w:szCs w:val="20"/>
        </w:rPr>
      </w:pPr>
      <w:r w:rsidRPr="00332B0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0E624C" w:rsidRPr="00332B00">
        <w:rPr>
          <w:rFonts w:ascii="GHEA Grapalat" w:hAnsi="GHEA Grapalat"/>
          <w:lang w:val="hy-AM"/>
        </w:rPr>
        <w:t>1</w:t>
      </w:r>
      <w:r w:rsidR="00B325AF" w:rsidRPr="00332B00">
        <w:rPr>
          <w:rFonts w:ascii="GHEA Grapalat" w:hAnsi="GHEA Grapalat"/>
        </w:rPr>
        <w:t>8</w:t>
      </w:r>
      <w:r w:rsidRPr="00332B00">
        <w:rPr>
          <w:rFonts w:ascii="GHEA Grapalat" w:hAnsi="GHEA Grapalat"/>
        </w:rPr>
        <w:t>.</w:t>
      </w:r>
      <w:r w:rsidR="00EE0CB1" w:rsidRPr="00332B00">
        <w:rPr>
          <w:rFonts w:ascii="GHEA Grapalat" w:hAnsi="GHEA Grapalat"/>
        </w:rPr>
        <w:tab/>
      </w:r>
      <w:r w:rsidRPr="00332B00">
        <w:rPr>
          <w:rFonts w:ascii="GHEA Grapalat" w:hAnsi="GHEA Grapalat"/>
        </w:rPr>
        <w:t>Оценка заявок и определение отобранного участника осуществляются по отдельным лотам</w:t>
      </w:r>
      <w:r w:rsidR="00FE2802" w:rsidRPr="00332B00">
        <w:rPr>
          <w:rStyle w:val="af6"/>
          <w:rFonts w:ascii="GHEA Grapalat" w:hAnsi="GHEA Grapalat"/>
        </w:rPr>
        <w:footnoteReference w:customMarkFollows="1" w:id="6"/>
        <w:t>11</w:t>
      </w:r>
      <w:r w:rsidRPr="00332B00">
        <w:rPr>
          <w:rFonts w:ascii="GHEA Grapalat" w:hAnsi="GHEA Grapalat"/>
        </w:rPr>
        <w:t xml:space="preserve">. </w:t>
      </w:r>
    </w:p>
    <w:p w14:paraId="0C9C485C" w14:textId="77777777" w:rsidR="00583092" w:rsidRPr="00332B00" w:rsidRDefault="00A150A9"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lastRenderedPageBreak/>
        <w:t>8.</w:t>
      </w:r>
      <w:r w:rsidR="00E44A71" w:rsidRPr="00332B00">
        <w:rPr>
          <w:rFonts w:ascii="GHEA Grapalat" w:hAnsi="GHEA Grapalat"/>
          <w:sz w:val="20"/>
          <w:szCs w:val="20"/>
        </w:rPr>
        <w:t>19</w:t>
      </w:r>
      <w:r w:rsidR="009F2C5D" w:rsidRPr="00332B00">
        <w:rPr>
          <w:rFonts w:ascii="GHEA Grapalat" w:hAnsi="GHEA Grapalat"/>
          <w:sz w:val="20"/>
          <w:szCs w:val="20"/>
        </w:rPr>
        <w:t>.</w:t>
      </w:r>
      <w:r w:rsidR="009F2C5D" w:rsidRPr="00332B00">
        <w:rPr>
          <w:rFonts w:ascii="GHEA Grapalat" w:hAnsi="GHEA Grapalat"/>
          <w:sz w:val="20"/>
          <w:szCs w:val="20"/>
        </w:rPr>
        <w:tab/>
      </w:r>
      <w:r w:rsidRPr="00332B00">
        <w:rPr>
          <w:rFonts w:ascii="GHEA Grapalat" w:hAnsi="GHEA Grapalat"/>
          <w:sz w:val="20"/>
          <w:szCs w:val="20"/>
        </w:rPr>
        <w:t>В случае если отобранный участник не заключает (отказывается</w:t>
      </w:r>
      <w:r w:rsidR="00521B59" w:rsidRPr="00332B00">
        <w:rPr>
          <w:rFonts w:ascii="Calibri" w:hAnsi="Calibri" w:cs="Calibri"/>
          <w:sz w:val="20"/>
          <w:szCs w:val="20"/>
          <w:lang w:val="en-US"/>
        </w:rPr>
        <w:t> </w:t>
      </w:r>
      <w:r w:rsidRPr="00332B00">
        <w:rPr>
          <w:rFonts w:ascii="GHEA Grapalat" w:hAnsi="GHEA Grapalat"/>
          <w:sz w:val="20"/>
          <w:szCs w:val="20"/>
        </w:rPr>
        <w:t xml:space="preserve">заключать) договор или лишается права на заключение договора, </w:t>
      </w:r>
      <w:r w:rsidR="000702A0" w:rsidRPr="00332B00">
        <w:rPr>
          <w:rFonts w:ascii="GHEA Grapalat" w:hAnsi="GHEA Grapalat"/>
          <w:sz w:val="20"/>
          <w:szCs w:val="20"/>
        </w:rPr>
        <w:t xml:space="preserve">решением комиссии </w:t>
      </w:r>
      <w:proofErr w:type="gramStart"/>
      <w:r w:rsidR="005F2F3B" w:rsidRPr="00332B00">
        <w:rPr>
          <w:rFonts w:ascii="GHEA Grapalat" w:hAnsi="GHEA Grapalat"/>
          <w:sz w:val="20"/>
          <w:szCs w:val="20"/>
        </w:rPr>
        <w:t xml:space="preserve">отобранным  </w:t>
      </w:r>
      <w:r w:rsidRPr="00332B00">
        <w:rPr>
          <w:rFonts w:ascii="GHEA Grapalat" w:hAnsi="GHEA Grapalat"/>
          <w:sz w:val="20"/>
          <w:szCs w:val="20"/>
        </w:rPr>
        <w:t>участник</w:t>
      </w:r>
      <w:r w:rsidR="005F2F3B" w:rsidRPr="00332B00">
        <w:rPr>
          <w:rFonts w:ascii="GHEA Grapalat" w:hAnsi="GHEA Grapalat"/>
          <w:sz w:val="20"/>
          <w:szCs w:val="20"/>
        </w:rPr>
        <w:t>ом</w:t>
      </w:r>
      <w:proofErr w:type="gramEnd"/>
      <w:r w:rsidR="005F2F3B" w:rsidRPr="00332B00">
        <w:rPr>
          <w:rFonts w:ascii="GHEA Grapalat" w:hAnsi="GHEA Grapalat"/>
          <w:sz w:val="20"/>
          <w:szCs w:val="20"/>
        </w:rPr>
        <w:t xml:space="preserve"> </w:t>
      </w:r>
      <w:r w:rsidR="005F2F3B" w:rsidRPr="00332B00">
        <w:rPr>
          <w:rFonts w:ascii="GHEA Grapalat" w:hAnsi="GHEA Grapalat"/>
          <w:sz w:val="20"/>
          <w:szCs w:val="20"/>
          <w:lang w:val="hy-AM"/>
        </w:rPr>
        <w:t xml:space="preserve"> </w:t>
      </w:r>
      <w:r w:rsidR="005F2F3B" w:rsidRPr="00332B00">
        <w:rPr>
          <w:rFonts w:ascii="GHEA Grapalat" w:hAnsi="GHEA Grapalat"/>
          <w:sz w:val="20"/>
          <w:szCs w:val="20"/>
        </w:rPr>
        <w:t xml:space="preserve">признается </w:t>
      </w:r>
      <w:proofErr w:type="gramStart"/>
      <w:r w:rsidR="005F2F3B" w:rsidRPr="00332B00">
        <w:rPr>
          <w:rFonts w:ascii="GHEA Grapalat" w:hAnsi="GHEA Grapalat"/>
          <w:sz w:val="20"/>
          <w:szCs w:val="20"/>
        </w:rPr>
        <w:t>участник</w:t>
      </w:r>
      <w:proofErr w:type="gramEnd"/>
      <w:r w:rsidR="005F2F3B" w:rsidRPr="00332B00">
        <w:rPr>
          <w:rFonts w:ascii="GHEA Grapalat" w:hAnsi="GHEA Grapalat"/>
          <w:sz w:val="20"/>
          <w:szCs w:val="20"/>
        </w:rPr>
        <w:t xml:space="preserve"> занявший следующее место</w:t>
      </w:r>
      <w:r w:rsidR="00951CE5" w:rsidRPr="00332B00">
        <w:rPr>
          <w:rFonts w:ascii="GHEA Grapalat" w:hAnsi="GHEA Grapalat"/>
          <w:sz w:val="20"/>
          <w:szCs w:val="20"/>
          <w:lang w:val="hy-AM"/>
        </w:rPr>
        <w:t xml:space="preserve"> </w:t>
      </w:r>
      <w:r w:rsidR="00951CE5" w:rsidRPr="00332B00">
        <w:rPr>
          <w:rFonts w:ascii="GHEA Grapalat" w:hAnsi="GHEA Grapalat"/>
          <w:sz w:val="20"/>
          <w:szCs w:val="20"/>
        </w:rPr>
        <w:t>с</w:t>
      </w:r>
      <w:r w:rsidRPr="00332B00">
        <w:rPr>
          <w:rFonts w:ascii="GHEA Grapalat" w:hAnsi="GHEA Grapalat"/>
          <w:sz w:val="20"/>
          <w:szCs w:val="20"/>
        </w:rPr>
        <w:t xml:space="preserve"> </w:t>
      </w:r>
      <w:r w:rsidR="00951CE5" w:rsidRPr="00332B00">
        <w:rPr>
          <w:rFonts w:ascii="GHEA Grapalat" w:hAnsi="GHEA Grapalat"/>
          <w:sz w:val="20"/>
          <w:szCs w:val="20"/>
        </w:rPr>
        <w:t>применением процедуры</w:t>
      </w:r>
      <w:r w:rsidRPr="00332B00">
        <w:rPr>
          <w:rFonts w:ascii="GHEA Grapalat" w:hAnsi="GHEA Grapalat"/>
          <w:sz w:val="20"/>
          <w:szCs w:val="20"/>
        </w:rPr>
        <w:t>, установленн</w:t>
      </w:r>
      <w:r w:rsidR="00951CE5" w:rsidRPr="00332B00">
        <w:rPr>
          <w:rFonts w:ascii="GHEA Grapalat" w:hAnsi="GHEA Grapalat"/>
          <w:sz w:val="20"/>
          <w:szCs w:val="20"/>
        </w:rPr>
        <w:t>ой</w:t>
      </w:r>
      <w:r w:rsidRPr="00332B00">
        <w:rPr>
          <w:rFonts w:ascii="GHEA Grapalat" w:hAnsi="GHEA Grapalat"/>
          <w:sz w:val="20"/>
          <w:szCs w:val="20"/>
        </w:rPr>
        <w:t xml:space="preserve"> пунктами </w:t>
      </w:r>
      <w:proofErr w:type="gramStart"/>
      <w:r w:rsidRPr="00332B00">
        <w:rPr>
          <w:rFonts w:ascii="GHEA Grapalat" w:hAnsi="GHEA Grapalat"/>
          <w:sz w:val="20"/>
          <w:szCs w:val="20"/>
        </w:rPr>
        <w:t>8.1</w:t>
      </w:r>
      <w:r w:rsidR="00625515" w:rsidRPr="00332B00">
        <w:rPr>
          <w:rFonts w:ascii="GHEA Grapalat" w:hAnsi="GHEA Grapalat"/>
          <w:sz w:val="20"/>
          <w:szCs w:val="20"/>
        </w:rPr>
        <w:t>2</w:t>
      </w:r>
      <w:r w:rsidRPr="00332B00">
        <w:rPr>
          <w:rFonts w:ascii="GHEA Grapalat" w:hAnsi="GHEA Grapalat"/>
          <w:sz w:val="20"/>
          <w:szCs w:val="20"/>
        </w:rPr>
        <w:t>-8.</w:t>
      </w:r>
      <w:r w:rsidR="00625515" w:rsidRPr="00332B00">
        <w:rPr>
          <w:rFonts w:ascii="GHEA Grapalat" w:hAnsi="GHEA Grapalat"/>
          <w:sz w:val="20"/>
          <w:szCs w:val="20"/>
        </w:rPr>
        <w:t>18</w:t>
      </w:r>
      <w:proofErr w:type="gramEnd"/>
      <w:r w:rsidR="007854B2"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6290AEDC" w14:textId="77777777" w:rsidR="00583092"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w:t>
      </w:r>
      <w:r w:rsidR="0022247D" w:rsidRPr="00332B00">
        <w:rPr>
          <w:rFonts w:ascii="GHEA Grapalat" w:hAnsi="GHEA Grapalat"/>
        </w:rPr>
        <w:t>2</w:t>
      </w:r>
      <w:r w:rsidR="005D0468" w:rsidRPr="00332B00">
        <w:rPr>
          <w:rFonts w:ascii="GHEA Grapalat" w:hAnsi="GHEA Grapalat"/>
        </w:rPr>
        <w:t>0</w:t>
      </w:r>
      <w:r w:rsidR="00FA2DBA" w:rsidRPr="00332B00">
        <w:rPr>
          <w:rFonts w:ascii="GHEA Grapalat" w:hAnsi="GHEA Grapalat"/>
        </w:rPr>
        <w:t>.</w:t>
      </w:r>
      <w:r w:rsidR="00FA2DBA" w:rsidRPr="00332B00">
        <w:rPr>
          <w:rFonts w:ascii="GHEA Grapalat" w:hAnsi="GHEA Grapalat"/>
        </w:rPr>
        <w:tab/>
      </w:r>
      <w:r w:rsidRPr="00332B0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332B00" w:rsidRDefault="00662165" w:rsidP="003850C3">
      <w:pPr>
        <w:pStyle w:val="23"/>
        <w:widowControl w:val="0"/>
        <w:spacing w:line="240" w:lineRule="auto"/>
        <w:ind w:firstLine="567"/>
        <w:rPr>
          <w:rFonts w:ascii="GHEA Grapalat" w:hAnsi="GHEA Grapalat"/>
        </w:rPr>
      </w:pPr>
      <w:r w:rsidRPr="00332B0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5A79EE" w:rsidRPr="00332B00">
        <w:rPr>
          <w:rFonts w:ascii="GHEA Grapalat" w:hAnsi="GHEA Grapalat"/>
        </w:rPr>
        <w:t>2</w:t>
      </w:r>
      <w:r w:rsidR="000241CA" w:rsidRPr="00332B00">
        <w:rPr>
          <w:rFonts w:ascii="GHEA Grapalat" w:hAnsi="GHEA Grapalat"/>
        </w:rPr>
        <w:t>1</w:t>
      </w:r>
      <w:r w:rsidRPr="00332B00">
        <w:rPr>
          <w:rFonts w:ascii="GHEA Grapalat" w:hAnsi="GHEA Grapalat"/>
        </w:rPr>
        <w:t>.</w:t>
      </w:r>
      <w:r w:rsidR="00FA2DBA" w:rsidRPr="00332B00">
        <w:rPr>
          <w:rFonts w:ascii="GHEA Grapalat" w:hAnsi="GHEA Grapalat"/>
        </w:rPr>
        <w:tab/>
      </w:r>
      <w:r w:rsidRPr="00332B00">
        <w:rPr>
          <w:rFonts w:ascii="GHEA Grapalat" w:hAnsi="GHEA Grapalat"/>
        </w:rPr>
        <w:t>С целью применения пункта 8.</w:t>
      </w:r>
      <w:r w:rsidR="005A79EE" w:rsidRPr="00332B00">
        <w:rPr>
          <w:rFonts w:ascii="GHEA Grapalat" w:hAnsi="GHEA Grapalat"/>
        </w:rPr>
        <w:t>2</w:t>
      </w:r>
      <w:r w:rsidR="00D35E75" w:rsidRPr="00332B00">
        <w:rPr>
          <w:rFonts w:ascii="GHEA Grapalat" w:hAnsi="GHEA Grapalat"/>
        </w:rPr>
        <w:t>0</w:t>
      </w:r>
      <w:r w:rsidRPr="00332B00">
        <w:rPr>
          <w:rFonts w:ascii="GHEA Grapalat" w:hAnsi="GHEA Grapalat"/>
        </w:rPr>
        <w:t xml:space="preserve">. части 1 настоящего приглашения </w:t>
      </w:r>
      <w:r w:rsidR="005A79EE" w:rsidRPr="00332B00">
        <w:rPr>
          <w:rFonts w:ascii="GHEA Grapalat" w:hAnsi="GHEA Grapalat"/>
        </w:rPr>
        <w:t xml:space="preserve">может быть созвано </w:t>
      </w:r>
      <w:r w:rsidRPr="00332B00">
        <w:rPr>
          <w:rFonts w:ascii="GHEA Grapalat" w:hAnsi="GHEA Grapalat"/>
        </w:rPr>
        <w:t>внеочередное заседание комиссии.</w:t>
      </w:r>
    </w:p>
    <w:p w14:paraId="2C0BCF10" w14:textId="77777777" w:rsidR="00E45ACA"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pacing w:val="-6"/>
          <w:sz w:val="20"/>
        </w:rPr>
        <w:t>8.</w:t>
      </w:r>
      <w:r w:rsidR="004D0EA7" w:rsidRPr="00332B00">
        <w:rPr>
          <w:rFonts w:ascii="GHEA Grapalat" w:hAnsi="GHEA Grapalat"/>
          <w:spacing w:val="-6"/>
          <w:sz w:val="20"/>
        </w:rPr>
        <w:t>2</w:t>
      </w:r>
      <w:r w:rsidR="005D5CCD" w:rsidRPr="00332B00">
        <w:rPr>
          <w:rFonts w:ascii="GHEA Grapalat" w:hAnsi="GHEA Grapalat"/>
          <w:spacing w:val="-6"/>
          <w:sz w:val="20"/>
        </w:rPr>
        <w:t>2</w:t>
      </w:r>
      <w:r w:rsidR="00544D9F" w:rsidRPr="00332B00">
        <w:rPr>
          <w:rFonts w:ascii="GHEA Grapalat" w:hAnsi="GHEA Grapalat"/>
          <w:spacing w:val="-6"/>
          <w:sz w:val="20"/>
        </w:rPr>
        <w:t>.</w:t>
      </w:r>
      <w:r w:rsidR="00544D9F" w:rsidRPr="00332B00">
        <w:rPr>
          <w:rFonts w:ascii="GHEA Grapalat" w:hAnsi="GHEA Grapalat"/>
          <w:spacing w:val="-6"/>
          <w:sz w:val="20"/>
        </w:rPr>
        <w:tab/>
      </w:r>
      <w:r w:rsidRPr="00332B0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32B00">
        <w:rPr>
          <w:rFonts w:ascii="GHEA Grapalat" w:hAnsi="GHEA Grapalat"/>
          <w:sz w:val="20"/>
        </w:rPr>
        <w:t xml:space="preserve"> Решение о</w:t>
      </w:r>
      <w:r w:rsidR="00BA2853" w:rsidRPr="00332B00">
        <w:rPr>
          <w:rFonts w:ascii="Calibri" w:hAnsi="Calibri" w:cs="Calibri"/>
          <w:sz w:val="20"/>
          <w:lang w:val="en-US"/>
        </w:rPr>
        <w:t> </w:t>
      </w:r>
      <w:r w:rsidRPr="00332B00">
        <w:rPr>
          <w:rFonts w:ascii="GHEA Grapalat" w:hAnsi="GHEA Grapalat"/>
          <w:sz w:val="20"/>
        </w:rPr>
        <w:t>заключении договора содержит краткую информацию об оценке заявок, о</w:t>
      </w:r>
      <w:r w:rsidR="00BA2853" w:rsidRPr="00332B00">
        <w:rPr>
          <w:rFonts w:ascii="Calibri" w:hAnsi="Calibri" w:cs="Calibri"/>
          <w:sz w:val="20"/>
          <w:lang w:val="en-US"/>
        </w:rPr>
        <w:t> </w:t>
      </w:r>
      <w:r w:rsidRPr="00332B00">
        <w:rPr>
          <w:rFonts w:ascii="GHEA Grapalat" w:hAnsi="GHEA Grapalat"/>
          <w:sz w:val="20"/>
        </w:rPr>
        <w:t>причинах, обосновывающих выбор отобранного участника, и объявление о</w:t>
      </w:r>
      <w:r w:rsidR="00BA2853" w:rsidRPr="00332B00">
        <w:rPr>
          <w:rFonts w:ascii="Calibri" w:hAnsi="Calibri" w:cs="Calibri"/>
          <w:sz w:val="20"/>
          <w:lang w:val="en-US"/>
        </w:rPr>
        <w:t> </w:t>
      </w:r>
      <w:r w:rsidRPr="00332B00">
        <w:rPr>
          <w:rFonts w:ascii="GHEA Grapalat" w:hAnsi="GHEA Grapalat"/>
          <w:sz w:val="20"/>
        </w:rPr>
        <w:t>периоде ожидания.</w:t>
      </w:r>
    </w:p>
    <w:p w14:paraId="5C135C8C"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163324" w:rsidRPr="00332B00">
        <w:rPr>
          <w:rFonts w:ascii="GHEA Grapalat" w:hAnsi="GHEA Grapalat"/>
        </w:rPr>
        <w:t>2</w:t>
      </w:r>
      <w:r w:rsidR="00BE4CFA" w:rsidRPr="00332B00">
        <w:rPr>
          <w:rFonts w:ascii="GHEA Grapalat" w:hAnsi="GHEA Grapalat"/>
        </w:rPr>
        <w:t>3</w:t>
      </w:r>
      <w:r w:rsidR="00BA2853" w:rsidRPr="00332B00">
        <w:rPr>
          <w:rFonts w:ascii="GHEA Grapalat" w:hAnsi="GHEA Grapalat"/>
        </w:rPr>
        <w:t>.</w:t>
      </w:r>
      <w:r w:rsidR="006354FA" w:rsidRPr="00332B00">
        <w:rPr>
          <w:rFonts w:ascii="GHEA Grapalat" w:hAnsi="GHEA Grapalat"/>
        </w:rPr>
        <w:t xml:space="preserve"> </w:t>
      </w:r>
      <w:r w:rsidRPr="00332B0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332B00" w:rsidRDefault="0084513E" w:rsidP="003850C3">
      <w:pPr>
        <w:pStyle w:val="23"/>
        <w:widowControl w:val="0"/>
        <w:spacing w:line="240" w:lineRule="auto"/>
        <w:ind w:left="284" w:firstLine="567"/>
        <w:contextualSpacing/>
        <w:rPr>
          <w:rFonts w:ascii="GHEA Grapalat" w:hAnsi="GHEA Grapalat"/>
        </w:rPr>
      </w:pPr>
      <w:r w:rsidRPr="00332B00">
        <w:rPr>
          <w:rFonts w:ascii="GHEA Grapalat" w:hAnsi="GHEA Grapalat"/>
        </w:rPr>
        <w:t xml:space="preserve">Период ожидания в случае настоящей процедуры составляет </w:t>
      </w:r>
      <w:r w:rsidRPr="00332B00">
        <w:rPr>
          <w:rFonts w:ascii="GHEA Grapalat" w:hAnsi="GHEA Grapalat"/>
          <w:b/>
        </w:rPr>
        <w:t>"</w:t>
      </w:r>
      <w:r w:rsidR="0075358A" w:rsidRPr="00332B00">
        <w:rPr>
          <w:rFonts w:ascii="GHEA Grapalat" w:hAnsi="GHEA Grapalat"/>
          <w:b/>
        </w:rPr>
        <w:t>07</w:t>
      </w:r>
      <w:r w:rsidRPr="00332B00">
        <w:rPr>
          <w:rFonts w:ascii="GHEA Grapalat" w:hAnsi="GHEA Grapalat"/>
          <w:b/>
        </w:rPr>
        <w:t>"</w:t>
      </w:r>
      <w:r w:rsidRPr="00332B00">
        <w:rPr>
          <w:rFonts w:ascii="GHEA Grapalat" w:hAnsi="GHEA Grapalat"/>
        </w:rPr>
        <w:t xml:space="preserve"> календарных дней. Период ожидания:</w:t>
      </w:r>
    </w:p>
    <w:p w14:paraId="3733D740" w14:textId="77777777" w:rsidR="0084513E" w:rsidRPr="00332B00" w:rsidRDefault="0084513E" w:rsidP="003850C3">
      <w:pPr>
        <w:pStyle w:val="23"/>
        <w:widowControl w:val="0"/>
        <w:numPr>
          <w:ilvl w:val="0"/>
          <w:numId w:val="32"/>
        </w:numPr>
        <w:spacing w:line="240" w:lineRule="auto"/>
        <w:ind w:left="284" w:hanging="426"/>
        <w:contextualSpacing/>
        <w:rPr>
          <w:rFonts w:ascii="GHEA Grapalat" w:hAnsi="GHEA Grapalat"/>
          <w:i/>
        </w:rPr>
      </w:pPr>
      <w:r w:rsidRPr="00332B00">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332B00" w:rsidRDefault="0084513E" w:rsidP="003850C3">
      <w:pPr>
        <w:pStyle w:val="norm"/>
        <w:widowControl w:val="0"/>
        <w:numPr>
          <w:ilvl w:val="0"/>
          <w:numId w:val="32"/>
        </w:numPr>
        <w:spacing w:line="240" w:lineRule="auto"/>
        <w:ind w:left="284"/>
        <w:contextualSpacing/>
        <w:rPr>
          <w:rFonts w:ascii="GHEA Grapalat" w:hAnsi="GHEA Grapalat"/>
          <w:sz w:val="20"/>
        </w:rPr>
      </w:pPr>
      <w:r w:rsidRPr="00332B0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332B00"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332B00" w:rsidRDefault="0084513E" w:rsidP="003850C3">
      <w:pPr>
        <w:pStyle w:val="norm"/>
        <w:widowControl w:val="0"/>
        <w:tabs>
          <w:tab w:val="left" w:pos="1276"/>
        </w:tabs>
        <w:spacing w:line="240" w:lineRule="auto"/>
        <w:ind w:firstLine="0"/>
        <w:contextualSpacing/>
        <w:rPr>
          <w:rFonts w:ascii="GHEA Grapalat" w:hAnsi="GHEA Grapalat"/>
          <w:sz w:val="20"/>
        </w:rPr>
      </w:pPr>
      <w:r w:rsidRPr="00332B0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514F035" w14:textId="77777777" w:rsidR="00332B00" w:rsidRDefault="00332B00" w:rsidP="003850C3">
      <w:pPr>
        <w:jc w:val="center"/>
        <w:rPr>
          <w:rFonts w:ascii="GHEA Grapalat" w:hAnsi="GHEA Grapalat"/>
          <w:b/>
        </w:rPr>
      </w:pPr>
    </w:p>
    <w:p w14:paraId="4D531D65" w14:textId="50407D54"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9.1</w:t>
      </w:r>
      <w:r w:rsidR="002A3FC1" w:rsidRPr="00332B00">
        <w:rPr>
          <w:rFonts w:ascii="GHEA Grapalat" w:hAnsi="GHEA Grapalat"/>
          <w:sz w:val="20"/>
          <w:szCs w:val="20"/>
        </w:rPr>
        <w:t>.</w:t>
      </w:r>
      <w:r w:rsidR="002A3FC1" w:rsidRPr="00332B00">
        <w:rPr>
          <w:rFonts w:ascii="GHEA Grapalat" w:hAnsi="GHEA Grapalat"/>
          <w:sz w:val="20"/>
          <w:szCs w:val="20"/>
        </w:rPr>
        <w:tab/>
      </w:r>
      <w:r w:rsidRPr="00332B0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9.2.</w:t>
      </w:r>
      <w:r w:rsidR="002A3FC1" w:rsidRPr="00332B00">
        <w:rPr>
          <w:rFonts w:ascii="GHEA Grapalat" w:hAnsi="GHEA Grapalat"/>
          <w:sz w:val="20"/>
          <w:szCs w:val="20"/>
        </w:rPr>
        <w:tab/>
      </w:r>
      <w:r w:rsidR="00C961A9" w:rsidRPr="00332B00">
        <w:rPr>
          <w:rFonts w:ascii="GHEA Grapalat" w:hAnsi="GHEA Grapalat"/>
          <w:sz w:val="20"/>
          <w:szCs w:val="20"/>
        </w:rPr>
        <w:t xml:space="preserve">На четвертый </w:t>
      </w:r>
      <w:r w:rsidRPr="00332B00">
        <w:rPr>
          <w:rFonts w:ascii="GHEA Grapalat" w:hAnsi="GHEA Grapalat"/>
          <w:sz w:val="20"/>
          <w:szCs w:val="20"/>
        </w:rPr>
        <w:t>рабочи</w:t>
      </w:r>
      <w:r w:rsidR="00D11878" w:rsidRPr="00332B00">
        <w:rPr>
          <w:rFonts w:ascii="GHEA Grapalat" w:hAnsi="GHEA Grapalat"/>
          <w:sz w:val="20"/>
          <w:szCs w:val="20"/>
        </w:rPr>
        <w:t>й</w:t>
      </w:r>
      <w:r w:rsidRPr="00332B00">
        <w:rPr>
          <w:rFonts w:ascii="GHEA Grapalat" w:hAnsi="GHEA Grapalat"/>
          <w:sz w:val="20"/>
          <w:szCs w:val="20"/>
        </w:rPr>
        <w:t xml:space="preserve"> д</w:t>
      </w:r>
      <w:r w:rsidR="00D11878" w:rsidRPr="00332B00">
        <w:rPr>
          <w:rFonts w:ascii="GHEA Grapalat" w:hAnsi="GHEA Grapalat"/>
          <w:sz w:val="20"/>
          <w:szCs w:val="20"/>
        </w:rPr>
        <w:t>е</w:t>
      </w:r>
      <w:r w:rsidRPr="00332B00">
        <w:rPr>
          <w:rFonts w:ascii="GHEA Grapalat" w:hAnsi="GHEA Grapalat"/>
          <w:sz w:val="20"/>
          <w:szCs w:val="20"/>
        </w:rPr>
        <w:t>н</w:t>
      </w:r>
      <w:r w:rsidR="00D11878" w:rsidRPr="00332B00">
        <w:rPr>
          <w:rFonts w:ascii="GHEA Grapalat" w:hAnsi="GHEA Grapalat"/>
          <w:sz w:val="20"/>
          <w:szCs w:val="20"/>
        </w:rPr>
        <w:t>ь</w:t>
      </w:r>
      <w:r w:rsidRPr="00332B00">
        <w:rPr>
          <w:rFonts w:ascii="GHEA Grapalat" w:hAnsi="GHEA Grapalat"/>
          <w:sz w:val="20"/>
          <w:szCs w:val="20"/>
        </w:rPr>
        <w:t>, следующи</w:t>
      </w:r>
      <w:r w:rsidR="00D11878" w:rsidRPr="00332B00">
        <w:rPr>
          <w:rFonts w:ascii="GHEA Grapalat" w:hAnsi="GHEA Grapalat"/>
          <w:sz w:val="20"/>
          <w:szCs w:val="20"/>
        </w:rPr>
        <w:t>й</w:t>
      </w:r>
      <w:r w:rsidRPr="00332B00">
        <w:rPr>
          <w:rFonts w:ascii="GHEA Grapalat" w:hAnsi="GHEA Grapalat"/>
          <w:sz w:val="20"/>
          <w:szCs w:val="20"/>
        </w:rPr>
        <w:t xml:space="preserve"> за окончанием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Pr="00332B0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32B00">
        <w:rPr>
          <w:rFonts w:ascii="GHEA Grapalat" w:hAnsi="GHEA Grapalat"/>
          <w:sz w:val="20"/>
          <w:szCs w:val="20"/>
        </w:rPr>
        <w:t>четвертый</w:t>
      </w:r>
      <w:r w:rsidRPr="00332B0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00DA3F9C"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748D9F5D" w14:textId="77777777" w:rsidR="00F23A51"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9.3.</w:t>
      </w:r>
      <w:r w:rsidR="002A3FC1" w:rsidRPr="00332B00">
        <w:rPr>
          <w:rFonts w:ascii="GHEA Grapalat" w:hAnsi="GHEA Grapalat"/>
          <w:sz w:val="20"/>
          <w:szCs w:val="20"/>
        </w:rPr>
        <w:tab/>
      </w:r>
      <w:r w:rsidRPr="00332B0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332B00" w:rsidRDefault="00AA0AD8" w:rsidP="003850C3">
      <w:pPr>
        <w:widowControl w:val="0"/>
        <w:tabs>
          <w:tab w:val="left" w:pos="1134"/>
        </w:tabs>
        <w:ind w:firstLine="567"/>
        <w:jc w:val="both"/>
        <w:rPr>
          <w:rFonts w:ascii="GHEA Grapalat" w:hAnsi="GHEA Grapalat"/>
          <w:color w:val="000000" w:themeColor="text1"/>
          <w:sz w:val="20"/>
          <w:szCs w:val="20"/>
        </w:rPr>
      </w:pPr>
      <w:r w:rsidRPr="00332B00">
        <w:rPr>
          <w:rFonts w:ascii="GHEA Grapalat" w:hAnsi="GHEA Grapalat"/>
          <w:sz w:val="20"/>
          <w:szCs w:val="20"/>
        </w:rPr>
        <w:t>9.</w:t>
      </w:r>
      <w:r w:rsidR="008E1532" w:rsidRPr="00332B00">
        <w:rPr>
          <w:rFonts w:ascii="GHEA Grapalat" w:hAnsi="GHEA Grapalat"/>
          <w:sz w:val="20"/>
          <w:szCs w:val="20"/>
        </w:rPr>
        <w:t>4</w:t>
      </w:r>
      <w:r w:rsidR="00DC30CC" w:rsidRPr="00332B00">
        <w:rPr>
          <w:rFonts w:ascii="GHEA Grapalat" w:hAnsi="GHEA Grapalat"/>
          <w:sz w:val="20"/>
          <w:szCs w:val="20"/>
        </w:rPr>
        <w:t>.</w:t>
      </w:r>
      <w:r w:rsidR="00DC30CC" w:rsidRPr="00332B00">
        <w:rPr>
          <w:rFonts w:ascii="GHEA Grapalat" w:hAnsi="GHEA Grapalat"/>
          <w:sz w:val="20"/>
          <w:szCs w:val="20"/>
        </w:rPr>
        <w:tab/>
      </w:r>
      <w:r w:rsidR="00BD587C" w:rsidRPr="00332B0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332B00">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32B00">
        <w:rPr>
          <w:rFonts w:ascii="GHEA Grapalat" w:hAnsi="GHEA Grapalat"/>
          <w:color w:val="000000" w:themeColor="text1"/>
          <w:sz w:val="20"/>
          <w:szCs w:val="20"/>
        </w:rPr>
        <w:t xml:space="preserve"> то он </w:t>
      </w:r>
      <w:r w:rsidR="00BD587C" w:rsidRPr="00332B00">
        <w:rPr>
          <w:rFonts w:ascii="GHEA Grapalat" w:hAnsi="GHEA Grapalat"/>
          <w:color w:val="000000" w:themeColor="text1"/>
          <w:sz w:val="20"/>
          <w:szCs w:val="20"/>
        </w:rPr>
        <w:lastRenderedPageBreak/>
        <w:t>лишается права подписания договора.</w:t>
      </w:r>
    </w:p>
    <w:p w14:paraId="25D0E83F" w14:textId="77777777" w:rsidR="000313A6" w:rsidRPr="00332B00" w:rsidRDefault="000313A6" w:rsidP="003850C3">
      <w:pPr>
        <w:widowControl w:val="0"/>
        <w:tabs>
          <w:tab w:val="left" w:pos="1134"/>
        </w:tabs>
        <w:ind w:firstLine="567"/>
        <w:jc w:val="both"/>
        <w:rPr>
          <w:rFonts w:ascii="GHEA Grapalat" w:hAnsi="GHEA Grapalat" w:cs="Sylfaen"/>
          <w:sz w:val="20"/>
          <w:szCs w:val="20"/>
        </w:rPr>
      </w:pP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32B00">
        <w:rPr>
          <w:rFonts w:ascii="GHEA Grapalat" w:hAnsi="GHEA Grapalat"/>
          <w:sz w:val="20"/>
          <w:szCs w:val="20"/>
        </w:rPr>
        <w:t xml:space="preserve"> </w:t>
      </w:r>
      <w:r w:rsidRPr="00332B0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332B00">
        <w:rPr>
          <w:rFonts w:ascii="GHEA Grapalat" w:hAnsi="GHEA Grapalat"/>
          <w:i w:val="0"/>
        </w:rPr>
        <w:t>9.</w:t>
      </w:r>
      <w:r w:rsidR="00CC3097" w:rsidRPr="00332B00">
        <w:rPr>
          <w:rFonts w:ascii="GHEA Grapalat" w:hAnsi="GHEA Grapalat"/>
          <w:i w:val="0"/>
        </w:rPr>
        <w:t>5</w:t>
      </w:r>
      <w:r w:rsidR="00DC30CC" w:rsidRPr="00332B00">
        <w:rPr>
          <w:rFonts w:ascii="GHEA Grapalat" w:hAnsi="GHEA Grapalat"/>
          <w:i w:val="0"/>
        </w:rPr>
        <w:t>.</w:t>
      </w:r>
      <w:r w:rsidR="00DC30CC" w:rsidRPr="00332B00">
        <w:rPr>
          <w:rFonts w:ascii="GHEA Grapalat" w:hAnsi="GHEA Grapalat"/>
          <w:i w:val="0"/>
        </w:rPr>
        <w:tab/>
      </w:r>
      <w:r w:rsidRPr="00332B00">
        <w:rPr>
          <w:rFonts w:ascii="GHEA Grapalat" w:hAnsi="GHEA Grapalat"/>
          <w:i w:val="0"/>
        </w:rPr>
        <w:t>До истечения срока, предусмотренного пунктом 9.</w:t>
      </w:r>
      <w:r w:rsidR="00E048B1" w:rsidRPr="00332B00">
        <w:rPr>
          <w:rFonts w:ascii="GHEA Grapalat" w:hAnsi="GHEA Grapalat"/>
          <w:i w:val="0"/>
        </w:rPr>
        <w:t>4</w:t>
      </w:r>
      <w:r w:rsidRPr="00332B0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32B00">
        <w:rPr>
          <w:rFonts w:ascii="GHEA Grapalat" w:hAnsi="GHEA Grapalat"/>
          <w:i w:val="0"/>
          <w:lang w:val="hy-AM"/>
        </w:rPr>
        <w:t>,</w:t>
      </w:r>
      <w:r w:rsidR="00580E55" w:rsidRPr="00332B00">
        <w:rPr>
          <w:rFonts w:ascii="GHEA Grapalat" w:hAnsi="GHEA Grapalat"/>
          <w:i w:val="0"/>
        </w:rPr>
        <w:t xml:space="preserve"> размера предоплаты или увеличению</w:t>
      </w:r>
      <w:r w:rsidR="00580E55" w:rsidRPr="00332B00">
        <w:rPr>
          <w:rFonts w:ascii="GHEA Grapalat" w:hAnsi="GHEA Grapalat"/>
          <w:i w:val="0"/>
          <w:lang w:val="hy-AM"/>
        </w:rPr>
        <w:t xml:space="preserve"> </w:t>
      </w:r>
      <w:r w:rsidR="00580E55" w:rsidRPr="00332B00">
        <w:rPr>
          <w:rFonts w:ascii="GHEA Grapalat" w:hAnsi="GHEA Grapalat"/>
          <w:i w:val="0"/>
        </w:rPr>
        <w:t>цены,</w:t>
      </w:r>
      <w:r w:rsidRPr="00332B00">
        <w:rPr>
          <w:rFonts w:ascii="GHEA Grapalat" w:hAnsi="GHEA Grapalat"/>
          <w:i w:val="0"/>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10.1</w:t>
      </w:r>
      <w:r w:rsidR="00DC30CC" w:rsidRPr="00332B00">
        <w:rPr>
          <w:rFonts w:ascii="GHEA Grapalat" w:hAnsi="GHEA Grapalat"/>
          <w:sz w:val="20"/>
          <w:szCs w:val="20"/>
        </w:rPr>
        <w:t>.</w:t>
      </w:r>
      <w:r w:rsidR="00DC30CC" w:rsidRPr="00332B00">
        <w:rPr>
          <w:rFonts w:ascii="GHEA Grapalat" w:hAnsi="GHEA Grapalat"/>
          <w:sz w:val="20"/>
          <w:szCs w:val="20"/>
        </w:rPr>
        <w:tab/>
      </w:r>
      <w:r w:rsidR="00646B97" w:rsidRPr="00332B0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332B00">
        <w:rPr>
          <w:rFonts w:ascii="GHEA Grapalat" w:hAnsi="GHEA Grapalat"/>
          <w:color w:val="000000" w:themeColor="text1"/>
          <w:sz w:val="20"/>
          <w:szCs w:val="20"/>
        </w:rPr>
        <w:t xml:space="preserve">после </w:t>
      </w:r>
      <w:r w:rsidR="00646B97" w:rsidRPr="00332B0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332B0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332B00">
        <w:rPr>
          <w:rFonts w:ascii="GHEA Grapalat" w:hAnsi="GHEA Grapalat"/>
          <w:sz w:val="20"/>
          <w:szCs w:val="20"/>
        </w:rPr>
        <w:t>дней</w:t>
      </w:r>
      <w:proofErr w:type="gramEnd"/>
      <w:r w:rsidR="00646B97" w:rsidRPr="00332B0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332B00">
        <w:rPr>
          <w:rFonts w:ascii="GHEA Grapalat" w:hAnsi="GHEA Grapalat"/>
          <w:sz w:val="20"/>
          <w:szCs w:val="20"/>
        </w:rPr>
        <w:t>.</w:t>
      </w:r>
      <w:r w:rsidR="002E57E8" w:rsidRPr="00332B00">
        <w:rPr>
          <w:rFonts w:ascii="GHEA Grapalat" w:hAnsi="GHEA Grapalat"/>
          <w:sz w:val="20"/>
          <w:szCs w:val="20"/>
          <w:vertAlign w:val="superscript"/>
        </w:rPr>
        <w:t>11.1</w:t>
      </w:r>
    </w:p>
    <w:p w14:paraId="087462AD" w14:textId="77777777" w:rsidR="003D57AD" w:rsidRPr="00332B00" w:rsidRDefault="00A6609C"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10.2 </w:t>
      </w:r>
      <w:r w:rsidR="008C5F2A" w:rsidRPr="00332B00">
        <w:rPr>
          <w:rFonts w:ascii="GHEA Grapalat" w:hAnsi="GHEA Grapalat"/>
          <w:sz w:val="20"/>
          <w:szCs w:val="20"/>
        </w:rPr>
        <w:t xml:space="preserve">Размер обеспечения квалификации равен </w:t>
      </w:r>
      <w:r w:rsidR="003D57AD" w:rsidRPr="00332B00">
        <w:rPr>
          <w:rFonts w:ascii="GHEA Grapalat" w:hAnsi="GHEA Grapalat"/>
          <w:sz w:val="20"/>
          <w:szCs w:val="20"/>
        </w:rPr>
        <w:t xml:space="preserve">15 процентам </w:t>
      </w:r>
      <w:r w:rsidR="00E70468" w:rsidRPr="00332B00">
        <w:rPr>
          <w:rFonts w:ascii="GHEA Grapalat" w:hAnsi="GHEA Grapalat"/>
          <w:sz w:val="20"/>
          <w:szCs w:val="20"/>
        </w:rPr>
        <w:t xml:space="preserve">от цены закупки </w:t>
      </w:r>
      <w:proofErr w:type="gramStart"/>
      <w:r w:rsidR="00E70468" w:rsidRPr="00332B00">
        <w:rPr>
          <w:rFonts w:ascii="GHEA Grapalat" w:hAnsi="GHEA Grapalat"/>
          <w:sz w:val="20"/>
          <w:szCs w:val="20"/>
        </w:rPr>
        <w:t>товаров</w:t>
      </w:r>
      <w:proofErr w:type="gramEnd"/>
      <w:r w:rsidR="00E70468" w:rsidRPr="00332B00">
        <w:rPr>
          <w:rFonts w:ascii="GHEA Grapalat" w:hAnsi="GHEA Grapalat"/>
          <w:sz w:val="20"/>
          <w:szCs w:val="20"/>
        </w:rPr>
        <w:t xml:space="preserve"> закупаемых в рамках данной процедуры.</w:t>
      </w:r>
      <w:r w:rsidR="003D57AD" w:rsidRPr="00332B00">
        <w:rPr>
          <w:rFonts w:ascii="GHEA Grapalat" w:hAnsi="GHEA Grapalat"/>
          <w:sz w:val="20"/>
          <w:szCs w:val="20"/>
        </w:rPr>
        <w:t xml:space="preserve"> </w:t>
      </w:r>
      <w:r w:rsidR="00382A99" w:rsidRPr="00332B0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32B00">
        <w:rPr>
          <w:rFonts w:ascii="GHEA Grapalat" w:hAnsi="GHEA Grapalat"/>
          <w:sz w:val="20"/>
          <w:szCs w:val="20"/>
        </w:rPr>
        <w:t xml:space="preserve"> </w:t>
      </w:r>
      <w:r w:rsidR="003D57AD" w:rsidRPr="00332B00">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332B00">
        <w:rPr>
          <w:rFonts w:ascii="GHEA Grapalat" w:hAnsi="GHEA Grapalat"/>
          <w:sz w:val="20"/>
          <w:szCs w:val="20"/>
        </w:rPr>
        <w:t>Причем  обеспечение</w:t>
      </w:r>
      <w:proofErr w:type="gramEnd"/>
      <w:r w:rsidR="003D57AD" w:rsidRPr="00332B00">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332B00">
        <w:rPr>
          <w:rFonts w:ascii="GHEA Grapalat" w:hAnsi="GHEA Grapalat"/>
          <w:sz w:val="20"/>
          <w:szCs w:val="20"/>
          <w:vertAlign w:val="superscript"/>
          <w:lang w:val="hy-AM"/>
        </w:rPr>
        <w:t>12.1</w:t>
      </w:r>
    </w:p>
    <w:p w14:paraId="73FA2A23" w14:textId="77777777" w:rsidR="00571E4C" w:rsidRPr="00332B00" w:rsidRDefault="00801A4F"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 xml:space="preserve">Если процедура закупки организована </w:t>
      </w:r>
      <w:r w:rsidR="00571E4C" w:rsidRPr="00332B0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32B0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32B00">
        <w:rPr>
          <w:rFonts w:ascii="GHEA Grapalat" w:hAnsi="GHEA Grapalat"/>
          <w:sz w:val="20"/>
          <w:szCs w:val="20"/>
        </w:rPr>
        <w:t xml:space="preserve">сумме цен закупок представленных лотов, </w:t>
      </w:r>
      <w:r w:rsidR="008A4985" w:rsidRPr="00332B00">
        <w:rPr>
          <w:rFonts w:ascii="GHEA Grapalat" w:hAnsi="GHEA Grapalat" w:cs="Sylfaen"/>
          <w:sz w:val="20"/>
          <w:szCs w:val="20"/>
        </w:rPr>
        <w:t>с учетом требований абзаца «в» подпункта 1 пункта 32 Порядка</w:t>
      </w:r>
      <w:r w:rsidR="008A4985" w:rsidRPr="00332B00">
        <w:rPr>
          <w:rFonts w:ascii="GHEA Grapalat" w:hAnsi="GHEA Grapalat"/>
          <w:color w:val="000000" w:themeColor="text1"/>
          <w:sz w:val="20"/>
          <w:szCs w:val="20"/>
        </w:rPr>
        <w:t>.</w:t>
      </w:r>
      <w:r w:rsidR="00E562C0" w:rsidRPr="00332B00">
        <w:rPr>
          <w:rFonts w:ascii="GHEA Grapalat" w:hAnsi="GHEA Grapalat"/>
          <w:color w:val="000000" w:themeColor="text1"/>
          <w:sz w:val="20"/>
          <w:szCs w:val="20"/>
        </w:rPr>
        <w:t xml:space="preserve"> </w:t>
      </w:r>
      <w:r w:rsidR="00571E4C" w:rsidRPr="00332B0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332B00">
        <w:rPr>
          <w:rFonts w:ascii="Calibri" w:hAnsi="Calibri" w:cs="Calibri"/>
          <w:sz w:val="20"/>
          <w:szCs w:val="20"/>
        </w:rPr>
        <w:t> </w:t>
      </w:r>
      <w:r w:rsidR="00571E4C" w:rsidRPr="00332B00">
        <w:rPr>
          <w:rFonts w:ascii="GHEA Grapalat" w:hAnsi="GHEA Grapalat" w:cs="GHEA Grapalat"/>
          <w:sz w:val="20"/>
          <w:szCs w:val="20"/>
        </w:rPr>
        <w:t>«</w:t>
      </w:r>
      <w:r w:rsidR="00571E4C" w:rsidRPr="00332B00">
        <w:rPr>
          <w:rFonts w:ascii="GHEA Grapalat" w:hAnsi="GHEA Grapalat" w:cs="Sylfaen"/>
          <w:sz w:val="20"/>
          <w:szCs w:val="20"/>
        </w:rPr>
        <w:t>900008000698</w:t>
      </w:r>
      <w:r w:rsidR="00571E4C" w:rsidRPr="00332B00">
        <w:rPr>
          <w:rFonts w:ascii="GHEA Grapalat" w:hAnsi="GHEA Grapalat" w:cs="GHEA Grapalat"/>
          <w:sz w:val="20"/>
          <w:szCs w:val="20"/>
        </w:rPr>
        <w:t>»</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открытый</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в</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Центральном</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казначействе</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на</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имя</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уполномоченного</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органа</w:t>
      </w:r>
      <w:r w:rsidR="00571E4C" w:rsidRPr="00332B00">
        <w:rPr>
          <w:rFonts w:ascii="GHEA Grapalat" w:hAnsi="GHEA Grapalat" w:cs="Sylfaen"/>
          <w:sz w:val="20"/>
          <w:szCs w:val="20"/>
        </w:rPr>
        <w:t>.</w:t>
      </w:r>
    </w:p>
    <w:p w14:paraId="5F2F6FC2" w14:textId="77777777" w:rsidR="004F01AF" w:rsidRPr="00332B00" w:rsidRDefault="004F01AF"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332B00" w:rsidRDefault="00801A4F"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Если выполнение договора поэтапное и выполнение каждого этапа </w:t>
      </w:r>
      <w:r w:rsidR="00DC6732" w:rsidRPr="00332B00">
        <w:rPr>
          <w:rFonts w:ascii="GHEA Grapalat" w:hAnsi="GHEA Grapalat"/>
          <w:sz w:val="20"/>
          <w:szCs w:val="20"/>
        </w:rPr>
        <w:t xml:space="preserve">непосредственно не взаимосвязано </w:t>
      </w:r>
      <w:r w:rsidRPr="00332B00">
        <w:rPr>
          <w:rFonts w:ascii="GHEA Grapalat" w:hAnsi="GHEA Grapalat"/>
          <w:sz w:val="20"/>
          <w:szCs w:val="20"/>
        </w:rPr>
        <w:t xml:space="preserve">с окончательным результатом, получаемым </w:t>
      </w:r>
      <w:proofErr w:type="gramStart"/>
      <w:r w:rsidRPr="00332B00">
        <w:rPr>
          <w:rFonts w:ascii="GHEA Grapalat" w:hAnsi="GHEA Grapalat"/>
          <w:sz w:val="20"/>
          <w:szCs w:val="20"/>
        </w:rPr>
        <w:t>в соответствии с требованиями</w:t>
      </w:r>
      <w:proofErr w:type="gramEnd"/>
      <w:r w:rsidRPr="00332B00">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332B00">
        <w:rPr>
          <w:rFonts w:ascii="GHEA Grapalat" w:hAnsi="GHEA Grapalat"/>
          <w:sz w:val="20"/>
          <w:szCs w:val="20"/>
        </w:rPr>
        <w:t>пропорции, исчисленной в отношении суммы этого этапа</w:t>
      </w:r>
      <w:r w:rsidRPr="00332B00">
        <w:rPr>
          <w:rFonts w:ascii="GHEA Grapalat" w:hAnsi="GHEA Grapalat"/>
          <w:sz w:val="20"/>
          <w:szCs w:val="20"/>
        </w:rPr>
        <w:t>.</w:t>
      </w:r>
    </w:p>
    <w:p w14:paraId="45AC4B2A" w14:textId="77777777" w:rsidR="00DA0186" w:rsidRPr="00332B00" w:rsidRDefault="00DA0186"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lang w:val="hy-AM"/>
        </w:rPr>
        <w:t>---------------------------</w:t>
      </w:r>
    </w:p>
    <w:p w14:paraId="7DCC6D89" w14:textId="77777777" w:rsidR="0052513C" w:rsidRPr="00332B00" w:rsidRDefault="0052513C" w:rsidP="003850C3">
      <w:pPr>
        <w:pStyle w:val="af2"/>
        <w:jc w:val="both"/>
        <w:rPr>
          <w:rFonts w:ascii="GHEA Grapalat" w:hAnsi="GHEA Grapalat"/>
          <w:i/>
        </w:rPr>
      </w:pPr>
      <w:r w:rsidRPr="00332B00">
        <w:rPr>
          <w:rFonts w:ascii="GHEA Grapalat" w:hAnsi="GHEA Grapalat"/>
          <w:i/>
          <w:vertAlign w:val="superscript"/>
        </w:rPr>
        <w:t>11.1</w:t>
      </w:r>
      <w:r w:rsidRPr="00332B00">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332B00" w:rsidRDefault="0052513C" w:rsidP="003850C3">
      <w:pPr>
        <w:pStyle w:val="af2"/>
        <w:jc w:val="both"/>
        <w:rPr>
          <w:rFonts w:ascii="GHEA Grapalat" w:hAnsi="GHEA Grapalat"/>
          <w:i/>
        </w:rPr>
      </w:pPr>
      <w:r w:rsidRPr="00332B00">
        <w:rPr>
          <w:rFonts w:ascii="GHEA Grapalat" w:hAnsi="GHEA Grapalat"/>
          <w:i/>
        </w:rPr>
        <w:t xml:space="preserve">-по заявке на закупку цена закупки по данному лоту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и не предусмотрена предоплата, </w:t>
      </w:r>
    </w:p>
    <w:p w14:paraId="7384B7B9" w14:textId="77777777" w:rsidR="0052513C" w:rsidRPr="00332B00" w:rsidRDefault="0052513C" w:rsidP="003850C3">
      <w:pPr>
        <w:pStyle w:val="af2"/>
        <w:jc w:val="both"/>
        <w:rPr>
          <w:rFonts w:ascii="GHEA Grapalat" w:hAnsi="GHEA Grapalat"/>
          <w:i/>
        </w:rPr>
      </w:pPr>
      <w:r w:rsidRPr="00332B00">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332B00" w:rsidRDefault="00DA0186" w:rsidP="003850C3">
      <w:pPr>
        <w:pStyle w:val="af2"/>
        <w:rPr>
          <w:rFonts w:ascii="GHEA Grapalat" w:hAnsi="GHEA Grapalat"/>
          <w:i/>
        </w:rPr>
      </w:pPr>
      <w:r w:rsidRPr="00332B00">
        <w:rPr>
          <w:rFonts w:ascii="GHEA Grapalat" w:hAnsi="GHEA Grapalat"/>
          <w:i/>
          <w:lang w:val="hy-AM"/>
        </w:rPr>
        <w:t xml:space="preserve">12.1 </w:t>
      </w:r>
      <w:r w:rsidRPr="00332B00">
        <w:rPr>
          <w:rFonts w:ascii="GHEA Grapalat" w:hAnsi="GHEA Grapalat"/>
          <w:i/>
        </w:rPr>
        <w:t xml:space="preserve">Если цена </w:t>
      </w:r>
      <w:r w:rsidR="007A2AFB" w:rsidRPr="00332B00">
        <w:rPr>
          <w:rFonts w:ascii="GHEA Grapalat" w:hAnsi="GHEA Grapalat"/>
          <w:i/>
        </w:rPr>
        <w:t xml:space="preserve"> закупки </w:t>
      </w:r>
      <w:r w:rsidRPr="00332B00">
        <w:rPr>
          <w:rFonts w:ascii="GHEA Grapalat" w:hAnsi="GHEA Grapalat"/>
          <w:i/>
        </w:rPr>
        <w:t>данного лота по заявке на закупку</w:t>
      </w:r>
      <w:r w:rsidRPr="00332B00">
        <w:rPr>
          <w:rFonts w:ascii="Cambria Math" w:hAnsi="Cambria Math" w:cs="Cambria Math"/>
          <w:i/>
        </w:rPr>
        <w:t>․</w:t>
      </w:r>
    </w:p>
    <w:p w14:paraId="3B4216C0" w14:textId="77777777" w:rsidR="00DA0186" w:rsidRPr="00332B00" w:rsidRDefault="00DA0186" w:rsidP="003850C3">
      <w:pPr>
        <w:pStyle w:val="af2"/>
        <w:jc w:val="both"/>
        <w:rPr>
          <w:rFonts w:ascii="GHEA Grapalat" w:hAnsi="GHEA Grapalat"/>
          <w:i/>
        </w:rPr>
      </w:pPr>
      <w:r w:rsidRPr="00332B00">
        <w:rPr>
          <w:rFonts w:ascii="GHEA Grapalat" w:hAnsi="GHEA Grapalat"/>
          <w:i/>
        </w:rPr>
        <w:lastRenderedPageBreak/>
        <w:t xml:space="preserve">-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332B00">
        <w:rPr>
          <w:rFonts w:ascii="Cambria Math" w:hAnsi="Cambria Math" w:cs="Cambria Math"/>
          <w:i/>
        </w:rPr>
        <w:t>․</w:t>
      </w:r>
    </w:p>
    <w:p w14:paraId="716FAA19" w14:textId="77777777" w:rsidR="00DA0186" w:rsidRPr="00332B00" w:rsidRDefault="00DA0186" w:rsidP="003850C3">
      <w:pPr>
        <w:widowControl w:val="0"/>
        <w:tabs>
          <w:tab w:val="left" w:pos="1276"/>
        </w:tabs>
        <w:jc w:val="both"/>
        <w:rPr>
          <w:rFonts w:ascii="GHEA Grapalat" w:hAnsi="GHEA Grapalat"/>
          <w:i/>
          <w:sz w:val="20"/>
          <w:szCs w:val="20"/>
        </w:rPr>
      </w:pPr>
      <w:r w:rsidRPr="00332B00">
        <w:rPr>
          <w:rFonts w:ascii="GHEA Grapalat" w:hAnsi="GHEA Grapalat"/>
          <w:i/>
          <w:sz w:val="20"/>
          <w:szCs w:val="20"/>
        </w:rPr>
        <w:t xml:space="preserve">- не превышает </w:t>
      </w:r>
      <w:r w:rsidR="0087562B" w:rsidRPr="00332B00">
        <w:rPr>
          <w:rFonts w:ascii="GHEA Grapalat" w:hAnsi="GHEA Grapalat"/>
          <w:i/>
          <w:sz w:val="20"/>
          <w:szCs w:val="20"/>
        </w:rPr>
        <w:t>восьмидесятикратный</w:t>
      </w:r>
      <w:r w:rsidRPr="00332B00">
        <w:rPr>
          <w:rFonts w:ascii="GHEA Grapalat" w:hAnsi="GHEA Grapalat"/>
          <w:i/>
          <w:sz w:val="20"/>
          <w:szCs w:val="20"/>
        </w:rPr>
        <w:t xml:space="preserve"> размер базовой единицы закупок, но более </w:t>
      </w:r>
      <w:proofErr w:type="spellStart"/>
      <w:r w:rsidRPr="00332B00">
        <w:rPr>
          <w:rFonts w:ascii="GHEA Grapalat" w:hAnsi="GHEA Grapalat"/>
          <w:i/>
          <w:sz w:val="20"/>
          <w:szCs w:val="20"/>
        </w:rPr>
        <w:t>двадцатипятикратного</w:t>
      </w:r>
      <w:proofErr w:type="spellEnd"/>
      <w:r w:rsidRPr="00332B00">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332B00" w:rsidRDefault="00DA0186" w:rsidP="003850C3">
      <w:pPr>
        <w:pStyle w:val="af2"/>
        <w:jc w:val="both"/>
        <w:rPr>
          <w:rFonts w:ascii="GHEA Grapalat" w:hAnsi="GHEA Grapalat"/>
          <w:i/>
          <w:lang w:val="hy-AM"/>
        </w:rPr>
      </w:pPr>
      <w:r w:rsidRPr="00332B00">
        <w:rPr>
          <w:rFonts w:ascii="GHEA Grapalat" w:hAnsi="GHEA Grapalat"/>
          <w:i/>
        </w:rPr>
        <w:t xml:space="preserve">- превышает </w:t>
      </w:r>
      <w:r w:rsidR="00C257D6" w:rsidRPr="00332B00">
        <w:rPr>
          <w:rFonts w:ascii="GHEA Grapalat" w:hAnsi="GHEA Grapalat"/>
          <w:i/>
        </w:rPr>
        <w:t>восьмидесятикратный</w:t>
      </w:r>
      <w:r w:rsidRPr="00332B00">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332B00">
        <w:rPr>
          <w:rFonts w:ascii="GHEA Grapalat" w:hAnsi="GHEA Grapalat"/>
          <w:i/>
          <w:lang w:val="hy-AM"/>
        </w:rPr>
        <w:t>.</w:t>
      </w:r>
    </w:p>
    <w:p w14:paraId="4467D740" w14:textId="77777777" w:rsidR="00801A4F" w:rsidRPr="00332B00" w:rsidRDefault="00801A4F" w:rsidP="003850C3">
      <w:pPr>
        <w:widowControl w:val="0"/>
        <w:tabs>
          <w:tab w:val="left" w:pos="1276"/>
        </w:tabs>
        <w:ind w:firstLine="567"/>
        <w:jc w:val="both"/>
        <w:rPr>
          <w:rFonts w:ascii="GHEA Grapalat" w:hAnsi="GHEA Grapalat"/>
          <w:color w:val="FF0000"/>
          <w:sz w:val="20"/>
          <w:szCs w:val="20"/>
        </w:rPr>
      </w:pPr>
      <w:r w:rsidRPr="00332B00">
        <w:rPr>
          <w:rFonts w:ascii="GHEA Grapalat" w:hAnsi="GHEA Grapalat"/>
          <w:color w:val="FF0000"/>
          <w:sz w:val="20"/>
          <w:szCs w:val="20"/>
        </w:rPr>
        <w:t xml:space="preserve"> </w:t>
      </w:r>
    </w:p>
    <w:p w14:paraId="5EB97948" w14:textId="77777777" w:rsidR="0035631F" w:rsidRPr="00332B00" w:rsidRDefault="00801A4F" w:rsidP="003850C3">
      <w:pPr>
        <w:widowControl w:val="0"/>
        <w:tabs>
          <w:tab w:val="left" w:pos="1276"/>
        </w:tabs>
        <w:ind w:firstLine="567"/>
        <w:jc w:val="both"/>
        <w:rPr>
          <w:ins w:id="7" w:author="Vardan" w:date="2022-10-30T00:02:00Z"/>
          <w:rFonts w:ascii="GHEA Grapalat" w:hAnsi="GHEA Grapalat"/>
          <w:sz w:val="20"/>
          <w:szCs w:val="20"/>
        </w:rPr>
      </w:pPr>
      <w:r w:rsidRPr="00332B00">
        <w:rPr>
          <w:rFonts w:ascii="GHEA Grapalat" w:hAnsi="GHEA Grapalat" w:cs="Sylfaen"/>
          <w:sz w:val="20"/>
          <w:szCs w:val="20"/>
        </w:rPr>
        <w:t xml:space="preserve">Обеспечение квалификации в виде </w:t>
      </w:r>
      <w:r w:rsidR="00482E18" w:rsidRPr="00332B00">
        <w:rPr>
          <w:rFonts w:ascii="GHEA Grapalat" w:hAnsi="GHEA Grapalat" w:cs="Sylfaen"/>
          <w:sz w:val="20"/>
          <w:szCs w:val="20"/>
        </w:rPr>
        <w:t xml:space="preserve">банковской </w:t>
      </w:r>
      <w:r w:rsidRPr="00332B0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332B00">
        <w:rPr>
          <w:rStyle w:val="af6"/>
          <w:rFonts w:ascii="GHEA Grapalat" w:hAnsi="GHEA Grapalat"/>
          <w:sz w:val="20"/>
          <w:szCs w:val="20"/>
        </w:rPr>
        <w:footnoteReference w:customMarkFollows="1" w:id="7"/>
        <w:t>12</w:t>
      </w:r>
      <w:r w:rsidR="00A6609C" w:rsidRPr="00332B00">
        <w:rPr>
          <w:rFonts w:ascii="GHEA Grapalat" w:hAnsi="GHEA Grapalat"/>
          <w:sz w:val="20"/>
          <w:szCs w:val="20"/>
        </w:rPr>
        <w:t xml:space="preserve"> </w:t>
      </w:r>
      <w:r w:rsidR="00853CBA" w:rsidRPr="00332B00">
        <w:rPr>
          <w:rFonts w:ascii="GHEA Grapalat" w:hAnsi="GHEA Grapalat"/>
          <w:sz w:val="20"/>
          <w:szCs w:val="20"/>
        </w:rPr>
        <w:t>.</w:t>
      </w:r>
    </w:p>
    <w:p w14:paraId="0C6EA07E" w14:textId="77777777" w:rsidR="00AA0D5B" w:rsidRPr="00332B00" w:rsidRDefault="00AA0D5B" w:rsidP="003850C3">
      <w:pPr>
        <w:widowControl w:val="0"/>
        <w:tabs>
          <w:tab w:val="left" w:pos="1276"/>
        </w:tabs>
        <w:ind w:firstLine="567"/>
        <w:jc w:val="both"/>
        <w:rPr>
          <w:rFonts w:ascii="GHEA Grapalat" w:hAnsi="GHEA Grapalat"/>
          <w:sz w:val="20"/>
          <w:szCs w:val="20"/>
        </w:rPr>
      </w:pPr>
      <w:r w:rsidRPr="00332B00">
        <w:rPr>
          <w:rFonts w:ascii="GHEA Grapalat" w:hAnsi="GHEA Grapalat" w:cs="Sylfaen"/>
          <w:sz w:val="20"/>
          <w:szCs w:val="20"/>
          <w:lang w:val="hy-AM"/>
        </w:rPr>
        <w:t xml:space="preserve">При этом, если договоры </w:t>
      </w:r>
      <w:r w:rsidRPr="00332B00">
        <w:rPr>
          <w:rFonts w:ascii="GHEA Grapalat" w:hAnsi="GHEA Grapalat" w:cs="Sylfaen"/>
          <w:sz w:val="20"/>
          <w:szCs w:val="20"/>
        </w:rPr>
        <w:t>о закупке</w:t>
      </w:r>
      <w:r w:rsidRPr="00332B00">
        <w:rPr>
          <w:rFonts w:ascii="GHEA Grapalat" w:hAnsi="GHEA Grapalat" w:cs="Sylfaen"/>
          <w:sz w:val="20"/>
          <w:szCs w:val="20"/>
          <w:lang w:val="hy-AM"/>
        </w:rPr>
        <w:t xml:space="preserve"> </w:t>
      </w:r>
      <w:r w:rsidRPr="00332B00">
        <w:rPr>
          <w:rFonts w:ascii="GHEA Grapalat" w:hAnsi="GHEA Grapalat" w:cs="Sylfaen"/>
          <w:sz w:val="20"/>
          <w:szCs w:val="20"/>
        </w:rPr>
        <w:t>работ</w:t>
      </w:r>
      <w:r w:rsidRPr="00332B0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32B00">
        <w:rPr>
          <w:rFonts w:ascii="GHEA Grapalat" w:hAnsi="GHEA Grapalat" w:cs="Sylfaen"/>
          <w:sz w:val="20"/>
          <w:szCs w:val="20"/>
        </w:rPr>
        <w:t xml:space="preserve">выделенных </w:t>
      </w:r>
      <w:r w:rsidRPr="00332B00">
        <w:rPr>
          <w:rFonts w:ascii="GHEA Grapalat" w:hAnsi="GHEA Grapalat" w:cs="Sylfaen"/>
          <w:sz w:val="20"/>
          <w:szCs w:val="20"/>
          <w:lang w:val="hy-AM"/>
        </w:rPr>
        <w:t xml:space="preserve">финансовых </w:t>
      </w:r>
      <w:r w:rsidRPr="00332B00">
        <w:rPr>
          <w:rFonts w:ascii="GHEA Grapalat" w:hAnsi="GHEA Grapalat" w:cs="Sylfaen"/>
          <w:sz w:val="20"/>
          <w:szCs w:val="20"/>
        </w:rPr>
        <w:t>средств</w:t>
      </w:r>
      <w:r w:rsidRPr="00332B0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32B00">
        <w:rPr>
          <w:rFonts w:ascii="GHEA Grapalat" w:hAnsi="GHEA Grapalat" w:cs="Sylfaen"/>
          <w:sz w:val="20"/>
          <w:szCs w:val="20"/>
        </w:rPr>
        <w:t>.</w:t>
      </w:r>
    </w:p>
    <w:p w14:paraId="0B0FB361" w14:textId="77777777" w:rsidR="002406D8" w:rsidRPr="00332B00" w:rsidRDefault="002406D8"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1723D6" w:rsidRPr="00332B00">
        <w:rPr>
          <w:rFonts w:ascii="GHEA Grapalat" w:hAnsi="GHEA Grapalat"/>
          <w:sz w:val="20"/>
          <w:szCs w:val="20"/>
        </w:rPr>
        <w:t>3</w:t>
      </w:r>
      <w:r w:rsidR="00DC30CC" w:rsidRPr="00332B00">
        <w:rPr>
          <w:rFonts w:ascii="GHEA Grapalat" w:hAnsi="GHEA Grapalat"/>
          <w:sz w:val="20"/>
          <w:szCs w:val="20"/>
        </w:rPr>
        <w:t>.</w:t>
      </w:r>
      <w:r w:rsidR="00DC30CC" w:rsidRPr="00332B00">
        <w:rPr>
          <w:rFonts w:ascii="GHEA Grapalat" w:hAnsi="GHEA Grapalat"/>
          <w:sz w:val="20"/>
          <w:szCs w:val="20"/>
        </w:rPr>
        <w:tab/>
      </w:r>
      <w:r w:rsidRPr="00332B00">
        <w:rPr>
          <w:rFonts w:ascii="GHEA Grapalat" w:hAnsi="GHEA Grapalat"/>
          <w:sz w:val="20"/>
          <w:szCs w:val="20"/>
        </w:rPr>
        <w:t xml:space="preserve">Размер обеспечения договора составляет 10 процентов от цены </w:t>
      </w:r>
      <w:r w:rsidR="00E562C0" w:rsidRPr="00332B00">
        <w:rPr>
          <w:rFonts w:ascii="GHEA Grapalat" w:hAnsi="GHEA Grapalat"/>
          <w:sz w:val="20"/>
          <w:szCs w:val="20"/>
        </w:rPr>
        <w:t>закупки</w:t>
      </w:r>
      <w:r w:rsidRPr="00332B00">
        <w:rPr>
          <w:rFonts w:ascii="GHEA Grapalat" w:hAnsi="GHEA Grapalat"/>
          <w:sz w:val="20"/>
          <w:szCs w:val="20"/>
        </w:rPr>
        <w:t xml:space="preserve">. </w:t>
      </w:r>
      <w:r w:rsidR="002D492B" w:rsidRPr="00332B0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332B00">
        <w:rPr>
          <w:rFonts w:ascii="GHEA Grapalat" w:hAnsi="GHEA Grapalat"/>
          <w:sz w:val="20"/>
          <w:szCs w:val="20"/>
        </w:rPr>
        <w:t>договора</w:t>
      </w:r>
      <w:r w:rsidR="002D492B" w:rsidRPr="00332B00">
        <w:rPr>
          <w:rFonts w:ascii="GHEA Grapalat" w:hAnsi="GHEA Grapalat"/>
          <w:sz w:val="20"/>
          <w:szCs w:val="20"/>
        </w:rPr>
        <w:t xml:space="preserve"> исчисляется в отношении цены договора. </w:t>
      </w:r>
      <w:r w:rsidR="001723D6" w:rsidRPr="00332B00">
        <w:rPr>
          <w:rFonts w:ascii="GHEA Grapalat" w:hAnsi="GHEA Grapalat"/>
          <w:sz w:val="20"/>
          <w:szCs w:val="20"/>
        </w:rPr>
        <w:t xml:space="preserve">Обеспечение </w:t>
      </w:r>
      <w:r w:rsidR="00896AAF" w:rsidRPr="00332B00">
        <w:rPr>
          <w:rFonts w:ascii="GHEA Grapalat" w:hAnsi="GHEA Grapalat"/>
          <w:sz w:val="20"/>
          <w:szCs w:val="20"/>
        </w:rPr>
        <w:t>договора</w:t>
      </w:r>
      <w:r w:rsidR="001723D6" w:rsidRPr="00332B00">
        <w:rPr>
          <w:rFonts w:ascii="GHEA Grapalat" w:hAnsi="GHEA Grapalat"/>
          <w:sz w:val="20"/>
          <w:szCs w:val="20"/>
        </w:rPr>
        <w:t xml:space="preserve"> представляется в </w:t>
      </w:r>
      <w:r w:rsidR="005876A3" w:rsidRPr="00332B00">
        <w:rPr>
          <w:rFonts w:ascii="GHEA Grapalat" w:hAnsi="GHEA Grapalat"/>
          <w:sz w:val="20"/>
          <w:szCs w:val="20"/>
        </w:rPr>
        <w:t>виде</w:t>
      </w:r>
      <w:r w:rsidR="001723D6" w:rsidRPr="00332B00">
        <w:rPr>
          <w:rFonts w:ascii="GHEA Grapalat" w:hAnsi="GHEA Grapalat"/>
          <w:sz w:val="20"/>
          <w:szCs w:val="20"/>
        </w:rPr>
        <w:t xml:space="preserve"> банковской гарантии (Приложение 5)</w:t>
      </w:r>
      <w:r w:rsidR="00375E5E" w:rsidRPr="00332B00">
        <w:rPr>
          <w:rFonts w:ascii="GHEA Grapalat" w:hAnsi="GHEA Grapalat"/>
          <w:sz w:val="20"/>
          <w:szCs w:val="20"/>
        </w:rPr>
        <w:t xml:space="preserve"> или наличных денег</w:t>
      </w:r>
      <w:r w:rsidR="009A0467" w:rsidRPr="00332B00">
        <w:rPr>
          <w:rStyle w:val="af6"/>
          <w:rFonts w:ascii="GHEA Grapalat" w:hAnsi="GHEA Grapalat"/>
          <w:sz w:val="20"/>
          <w:szCs w:val="20"/>
        </w:rPr>
        <w:footnoteReference w:customMarkFollows="1" w:id="8"/>
        <w:t>13</w:t>
      </w:r>
      <w:r w:rsidR="00375E5E" w:rsidRPr="00332B00">
        <w:rPr>
          <w:rFonts w:ascii="GHEA Grapalat" w:hAnsi="GHEA Grapalat"/>
          <w:sz w:val="20"/>
          <w:szCs w:val="20"/>
        </w:rPr>
        <w:t>.</w:t>
      </w:r>
    </w:p>
    <w:p w14:paraId="53D9C4DB" w14:textId="77777777" w:rsidR="00DA0D2B" w:rsidRPr="00332B00" w:rsidRDefault="0058395E"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Если процедура закупки организована </w:t>
      </w:r>
      <w:r w:rsidR="00BE0C42" w:rsidRPr="00332B0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332B00">
        <w:rPr>
          <w:rFonts w:ascii="GHEA Grapalat" w:hAnsi="GHEA Grapalat" w:cs="Sylfaen"/>
          <w:sz w:val="20"/>
          <w:szCs w:val="20"/>
        </w:rPr>
        <w:t xml:space="preserve">то он может предоставить обеспечение договора как </w:t>
      </w:r>
      <w:r w:rsidR="00BE0C42" w:rsidRPr="00332B00">
        <w:rPr>
          <w:rFonts w:ascii="GHEA Grapalat" w:hAnsi="GHEA Grapalat"/>
          <w:sz w:val="20"/>
          <w:szCs w:val="20"/>
        </w:rPr>
        <w:t xml:space="preserve">для каждого лота в отдельности, так и одно обеспечение для всех лотов. </w:t>
      </w:r>
      <w:r w:rsidR="00DA0D2B" w:rsidRPr="00332B00">
        <w:rPr>
          <w:rFonts w:ascii="GHEA Grapalat" w:hAnsi="GHEA Grapalat"/>
          <w:sz w:val="20"/>
          <w:szCs w:val="20"/>
        </w:rPr>
        <w:t xml:space="preserve">При представлении одного обеспечения </w:t>
      </w:r>
      <w:proofErr w:type="spellStart"/>
      <w:r w:rsidR="00DA0D2B" w:rsidRPr="00332B00">
        <w:rPr>
          <w:rFonts w:ascii="GHEA Grapalat" w:hAnsi="GHEA Grapalat"/>
          <w:sz w:val="20"/>
          <w:szCs w:val="20"/>
        </w:rPr>
        <w:t>догогвора</w:t>
      </w:r>
      <w:proofErr w:type="spellEnd"/>
      <w:r w:rsidR="00DA0D2B" w:rsidRPr="00332B00">
        <w:rPr>
          <w:rFonts w:ascii="GHEA Grapalat" w:hAnsi="GHEA Grapalat"/>
          <w:sz w:val="20"/>
          <w:szCs w:val="20"/>
        </w:rPr>
        <w:t xml:space="preserve"> его сумма исчисляется по отношению </w:t>
      </w:r>
      <w:r w:rsidR="00DA0D2B" w:rsidRPr="00332B00">
        <w:rPr>
          <w:rFonts w:ascii="GHEA Grapalat" w:hAnsi="GHEA Grapalat" w:cs="Sylfaen"/>
          <w:sz w:val="20"/>
          <w:szCs w:val="20"/>
        </w:rPr>
        <w:t>к сумме цен закупок представленных лотов</w:t>
      </w:r>
      <w:r w:rsidR="00DA0D2B" w:rsidRPr="00332B00">
        <w:rPr>
          <w:rFonts w:ascii="GHEA Grapalat" w:hAnsi="GHEA Grapalat"/>
          <w:color w:val="FF0000"/>
          <w:sz w:val="20"/>
          <w:szCs w:val="20"/>
        </w:rPr>
        <w:t xml:space="preserve"> </w:t>
      </w:r>
      <w:r w:rsidR="00DA0D2B" w:rsidRPr="00332B00">
        <w:rPr>
          <w:rFonts w:ascii="GHEA Grapalat" w:hAnsi="GHEA Grapalat"/>
          <w:color w:val="000000" w:themeColor="text1"/>
          <w:sz w:val="20"/>
          <w:szCs w:val="20"/>
        </w:rPr>
        <w:t xml:space="preserve">с учетом требований </w:t>
      </w:r>
      <w:proofErr w:type="gramStart"/>
      <w:r w:rsidR="00DA0D2B" w:rsidRPr="00332B00">
        <w:rPr>
          <w:rFonts w:ascii="GHEA Grapalat" w:hAnsi="GHEA Grapalat"/>
          <w:color w:val="000000" w:themeColor="text1"/>
          <w:sz w:val="20"/>
          <w:szCs w:val="20"/>
        </w:rPr>
        <w:t>9-ого</w:t>
      </w:r>
      <w:proofErr w:type="gramEnd"/>
      <w:r w:rsidR="00DA0D2B" w:rsidRPr="00332B00">
        <w:rPr>
          <w:rFonts w:ascii="GHEA Grapalat" w:hAnsi="GHEA Grapalat"/>
          <w:color w:val="000000" w:themeColor="text1"/>
          <w:sz w:val="20"/>
          <w:szCs w:val="20"/>
        </w:rPr>
        <w:t xml:space="preserve"> подпункта </w:t>
      </w:r>
      <w:proofErr w:type="gramStart"/>
      <w:r w:rsidR="00DA0D2B" w:rsidRPr="00332B00">
        <w:rPr>
          <w:rFonts w:ascii="GHEA Grapalat" w:hAnsi="GHEA Grapalat"/>
          <w:color w:val="000000" w:themeColor="text1"/>
          <w:sz w:val="20"/>
          <w:szCs w:val="20"/>
        </w:rPr>
        <w:t>32-ого</w:t>
      </w:r>
      <w:proofErr w:type="gramEnd"/>
      <w:r w:rsidR="00DA0D2B" w:rsidRPr="00332B00">
        <w:rPr>
          <w:rFonts w:ascii="GHEA Grapalat" w:hAnsi="GHEA Grapalat"/>
          <w:color w:val="000000" w:themeColor="text1"/>
          <w:sz w:val="20"/>
          <w:szCs w:val="20"/>
        </w:rPr>
        <w:t xml:space="preserve"> пункта</w:t>
      </w:r>
      <w:r w:rsidR="00DA0D2B" w:rsidRPr="00332B00">
        <w:rPr>
          <w:rFonts w:ascii="GHEA Grapalat" w:hAnsi="GHEA Grapalat"/>
          <w:sz w:val="20"/>
          <w:szCs w:val="20"/>
        </w:rPr>
        <w:t xml:space="preserve">. </w:t>
      </w:r>
    </w:p>
    <w:p w14:paraId="6461F0C7" w14:textId="77777777" w:rsidR="00BE0C42" w:rsidRPr="00332B00" w:rsidRDefault="00BE0C42"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w:t>
      </w:r>
    </w:p>
    <w:p w14:paraId="1C5EFFBA" w14:textId="77777777" w:rsidR="00E969ED" w:rsidRPr="00332B00" w:rsidRDefault="00BE0C42"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 </w:t>
      </w:r>
      <w:r w:rsidR="00030D40" w:rsidRPr="00332B00">
        <w:rPr>
          <w:rFonts w:ascii="GHEA Grapalat" w:hAnsi="GHEA Grapalat"/>
          <w:sz w:val="20"/>
          <w:szCs w:val="20"/>
        </w:rPr>
        <w:t xml:space="preserve">Обеспечение договора должно быть действительно как минимум включительно до </w:t>
      </w:r>
      <w:r w:rsidR="00411A25" w:rsidRPr="00332B00">
        <w:rPr>
          <w:rFonts w:ascii="GHEA Grapalat" w:hAnsi="GHEA Grapalat"/>
          <w:sz w:val="20"/>
          <w:szCs w:val="20"/>
        </w:rPr>
        <w:t>90</w:t>
      </w:r>
      <w:r w:rsidR="00030D40" w:rsidRPr="00332B0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32B00">
        <w:rPr>
          <w:rFonts w:ascii="GHEA Grapalat" w:hAnsi="GHEA Grapalat"/>
          <w:sz w:val="20"/>
          <w:szCs w:val="20"/>
        </w:rPr>
        <w:t xml:space="preserve">пяти </w:t>
      </w:r>
      <w:r w:rsidR="00030D40" w:rsidRPr="00332B0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32B00">
        <w:rPr>
          <w:rFonts w:ascii="GHEA Grapalat" w:hAnsi="GHEA Grapalat"/>
          <w:sz w:val="20"/>
          <w:szCs w:val="20"/>
        </w:rPr>
        <w:t>договору.</w:t>
      </w:r>
    </w:p>
    <w:p w14:paraId="03853899" w14:textId="77777777" w:rsidR="00F0759D" w:rsidRPr="00332B00" w:rsidRDefault="00F92A5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32B00">
        <w:rPr>
          <w:rFonts w:ascii="Calibri" w:hAnsi="Calibri" w:cs="Calibri"/>
          <w:sz w:val="20"/>
          <w:szCs w:val="20"/>
        </w:rPr>
        <w:t> </w:t>
      </w:r>
      <w:r w:rsidRPr="00332B00">
        <w:rPr>
          <w:rFonts w:ascii="GHEA Grapalat" w:hAnsi="GHEA Grapalat"/>
          <w:sz w:val="20"/>
          <w:szCs w:val="20"/>
        </w:rPr>
        <w:t>"900008000</w:t>
      </w:r>
      <w:r w:rsidR="00B66AB9" w:rsidRPr="00332B00">
        <w:rPr>
          <w:rFonts w:ascii="GHEA Grapalat" w:hAnsi="GHEA Grapalat"/>
          <w:sz w:val="20"/>
          <w:szCs w:val="20"/>
        </w:rPr>
        <w:t>66</w:t>
      </w:r>
      <w:r w:rsidRPr="00332B00">
        <w:rPr>
          <w:rFonts w:ascii="GHEA Grapalat" w:hAnsi="GHEA Grapalat"/>
          <w:sz w:val="20"/>
          <w:szCs w:val="20"/>
        </w:rPr>
        <w:t xml:space="preserve">4", открытый в Центральном казначействе на имя </w:t>
      </w:r>
      <w:r w:rsidRPr="00332B00">
        <w:rPr>
          <w:rFonts w:ascii="GHEA Grapalat" w:hAnsi="GHEA Grapalat"/>
          <w:sz w:val="20"/>
          <w:szCs w:val="20"/>
        </w:rPr>
        <w:lastRenderedPageBreak/>
        <w:t>уполномоченного органа.</w:t>
      </w:r>
    </w:p>
    <w:p w14:paraId="28D8F7A3" w14:textId="77777777" w:rsidR="00D32092" w:rsidRPr="00332B00" w:rsidRDefault="004A0321"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10.4</w:t>
      </w:r>
      <w:r w:rsidR="00251CF9" w:rsidRPr="00332B00">
        <w:rPr>
          <w:rFonts w:ascii="GHEA Grapalat" w:hAnsi="GHEA Grapalat"/>
          <w:sz w:val="20"/>
          <w:szCs w:val="20"/>
        </w:rPr>
        <w:t xml:space="preserve"> </w:t>
      </w:r>
      <w:r w:rsidR="0076763C" w:rsidRPr="00332B0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32B00">
        <w:rPr>
          <w:rFonts w:ascii="GHEA Grapalat" w:hAnsi="GHEA Grapalat"/>
          <w:sz w:val="20"/>
          <w:szCs w:val="20"/>
        </w:rPr>
        <w:t>я квалификации и</w:t>
      </w:r>
      <w:r w:rsidR="0076763C" w:rsidRPr="00332B00">
        <w:rPr>
          <w:rFonts w:ascii="GHEA Grapalat" w:hAnsi="GHEA Grapalat"/>
          <w:sz w:val="20"/>
          <w:szCs w:val="20"/>
        </w:rPr>
        <w:t xml:space="preserve"> договора представля</w:t>
      </w:r>
      <w:r w:rsidR="00DE7753" w:rsidRPr="00332B00">
        <w:rPr>
          <w:rFonts w:ascii="GHEA Grapalat" w:hAnsi="GHEA Grapalat"/>
          <w:sz w:val="20"/>
          <w:szCs w:val="20"/>
        </w:rPr>
        <w:t>ю</w:t>
      </w:r>
      <w:r w:rsidR="0076763C" w:rsidRPr="00332B00">
        <w:rPr>
          <w:rFonts w:ascii="GHEA Grapalat" w:hAnsi="GHEA Grapalat"/>
          <w:sz w:val="20"/>
          <w:szCs w:val="20"/>
        </w:rPr>
        <w:t>тся</w:t>
      </w:r>
      <w:r w:rsidR="00180134" w:rsidRPr="00332B00">
        <w:rPr>
          <w:rFonts w:ascii="GHEA Grapalat" w:hAnsi="GHEA Grapalat"/>
          <w:sz w:val="20"/>
          <w:szCs w:val="20"/>
        </w:rPr>
        <w:t xml:space="preserve"> в виде заключенного в одностороннем порядке </w:t>
      </w:r>
      <w:r w:rsidR="00A9694C" w:rsidRPr="00332B00">
        <w:rPr>
          <w:rFonts w:ascii="GHEA Grapalat" w:hAnsi="GHEA Grapalat"/>
          <w:sz w:val="20"/>
          <w:szCs w:val="20"/>
        </w:rPr>
        <w:t>за</w:t>
      </w:r>
      <w:r w:rsidR="00180134" w:rsidRPr="00332B00">
        <w:rPr>
          <w:rFonts w:ascii="GHEA Grapalat" w:hAnsi="GHEA Grapalat"/>
          <w:sz w:val="20"/>
          <w:szCs w:val="20"/>
        </w:rPr>
        <w:t>явления - в виде неустойки или наличных денег</w:t>
      </w:r>
      <w:r w:rsidR="006D7219" w:rsidRPr="00332B00">
        <w:rPr>
          <w:rFonts w:ascii="GHEA Grapalat" w:hAnsi="GHEA Grapalat"/>
          <w:sz w:val="20"/>
          <w:szCs w:val="20"/>
        </w:rPr>
        <w:t>. Если на момент возникновения правомочия по заключению договора</w:t>
      </w:r>
      <w:r w:rsidR="00E01672" w:rsidRPr="00332B00">
        <w:rPr>
          <w:rFonts w:ascii="GHEA Grapalat" w:hAnsi="GHEA Grapalat"/>
          <w:sz w:val="20"/>
          <w:szCs w:val="20"/>
          <w:lang w:val="hy-AM"/>
        </w:rPr>
        <w:t xml:space="preserve"> </w:t>
      </w:r>
      <w:r w:rsidR="00D32092" w:rsidRPr="00332B00">
        <w:rPr>
          <w:rFonts w:ascii="GHEA Grapalat" w:hAnsi="GHEA Grapalat" w:cs="Sylfaen"/>
          <w:sz w:val="20"/>
          <w:szCs w:val="20"/>
        </w:rPr>
        <w:t xml:space="preserve">предусмотренные финансовые средства превышают </w:t>
      </w:r>
      <w:r w:rsidR="00E01672" w:rsidRPr="00332B00">
        <w:rPr>
          <w:rFonts w:ascii="GHEA Grapalat" w:hAnsi="GHEA Grapalat" w:cs="Sylfaen"/>
          <w:sz w:val="20"/>
          <w:szCs w:val="20"/>
          <w:lang w:val="hy-AM"/>
        </w:rPr>
        <w:t>25</w:t>
      </w:r>
      <w:r w:rsidR="00D32092" w:rsidRPr="00332B0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332B00">
        <w:rPr>
          <w:rFonts w:ascii="GHEA Grapalat" w:hAnsi="GHEA Grapalat" w:cs="Sylfaen"/>
          <w:sz w:val="20"/>
          <w:szCs w:val="20"/>
        </w:rPr>
        <w:t>я квалификации и</w:t>
      </w:r>
      <w:r w:rsidR="00D32092" w:rsidRPr="00332B0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332B00">
        <w:rPr>
          <w:rFonts w:ascii="GHEA Grapalat" w:hAnsi="GHEA Grapalat" w:cs="Sylfaen"/>
          <w:sz w:val="20"/>
          <w:szCs w:val="20"/>
        </w:rPr>
        <w:t xml:space="preserve">банковской </w:t>
      </w:r>
      <w:r w:rsidR="00D32092" w:rsidRPr="00332B0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401B30" w:rsidRPr="00332B00">
        <w:rPr>
          <w:rFonts w:ascii="GHEA Grapalat" w:hAnsi="GHEA Grapalat"/>
          <w:sz w:val="20"/>
          <w:szCs w:val="20"/>
        </w:rPr>
        <w:t>6</w:t>
      </w:r>
      <w:r w:rsidR="003E194D" w:rsidRPr="00332B00">
        <w:rPr>
          <w:rFonts w:ascii="GHEA Grapalat" w:hAnsi="GHEA Grapalat"/>
          <w:sz w:val="20"/>
          <w:szCs w:val="20"/>
        </w:rPr>
        <w:t>.</w:t>
      </w:r>
      <w:r w:rsidR="008F0732" w:rsidRPr="00332B00">
        <w:rPr>
          <w:rFonts w:ascii="GHEA Grapalat" w:hAnsi="GHEA Grapalat"/>
          <w:sz w:val="20"/>
          <w:szCs w:val="20"/>
        </w:rPr>
        <w:t xml:space="preserve"> </w:t>
      </w:r>
      <w:r w:rsidRPr="00332B00">
        <w:rPr>
          <w:rFonts w:ascii="GHEA Grapalat" w:hAnsi="GHEA Grapalat"/>
          <w:sz w:val="20"/>
          <w:szCs w:val="20"/>
        </w:rPr>
        <w:t>Если в рамках процедуры закупки, организованной по лотам</w:t>
      </w:r>
      <w:r w:rsidR="00DC14CE" w:rsidRPr="00332B00">
        <w:rPr>
          <w:rFonts w:ascii="GHEA Grapalat" w:hAnsi="GHEA Grapalat"/>
          <w:sz w:val="20"/>
          <w:szCs w:val="20"/>
        </w:rPr>
        <w:t xml:space="preserve"> </w:t>
      </w:r>
      <w:r w:rsidR="00125AA6" w:rsidRPr="00332B0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32B00">
        <w:rPr>
          <w:rFonts w:ascii="GHEA Grapalat" w:hAnsi="GHEA Grapalat"/>
          <w:sz w:val="20"/>
          <w:szCs w:val="20"/>
        </w:rPr>
        <w:t>я квалификации и</w:t>
      </w:r>
      <w:r w:rsidR="00125AA6" w:rsidRPr="00332B00">
        <w:rPr>
          <w:rFonts w:ascii="GHEA Grapalat" w:hAnsi="GHEA Grapalat"/>
          <w:sz w:val="20"/>
          <w:szCs w:val="20"/>
        </w:rPr>
        <w:t xml:space="preserve"> договора выплачива</w:t>
      </w:r>
      <w:r w:rsidR="00DC14CE" w:rsidRPr="00332B00">
        <w:rPr>
          <w:rFonts w:ascii="GHEA Grapalat" w:hAnsi="GHEA Grapalat"/>
          <w:sz w:val="20"/>
          <w:szCs w:val="20"/>
        </w:rPr>
        <w:t>ю</w:t>
      </w:r>
      <w:r w:rsidR="00125AA6" w:rsidRPr="00332B00">
        <w:rPr>
          <w:rFonts w:ascii="GHEA Grapalat" w:hAnsi="GHEA Grapalat"/>
          <w:sz w:val="20"/>
          <w:szCs w:val="20"/>
        </w:rPr>
        <w:t>тся в размере суммы, исчисленной только за этот лот</w:t>
      </w:r>
      <w:r w:rsidR="00DC14CE" w:rsidRPr="00332B00">
        <w:rPr>
          <w:rFonts w:ascii="GHEA Grapalat" w:hAnsi="GHEA Grapalat"/>
          <w:sz w:val="20"/>
          <w:szCs w:val="20"/>
        </w:rPr>
        <w:t>.</w:t>
      </w:r>
    </w:p>
    <w:p w14:paraId="060750BC" w14:textId="77777777" w:rsidR="001075CA" w:rsidRPr="00332B00" w:rsidRDefault="001075CA" w:rsidP="003850C3">
      <w:pPr>
        <w:widowControl w:val="0"/>
        <w:tabs>
          <w:tab w:val="left" w:pos="1134"/>
        </w:tabs>
        <w:ind w:firstLine="567"/>
        <w:jc w:val="both"/>
        <w:rPr>
          <w:rFonts w:ascii="GHEA Grapalat" w:hAnsi="GHEA Grapalat"/>
          <w:sz w:val="20"/>
          <w:szCs w:val="20"/>
        </w:rPr>
      </w:pPr>
      <w:r w:rsidRPr="00332B00">
        <w:rPr>
          <w:rFonts w:ascii="GHEA Grapalat" w:hAnsi="GHEA Grapalat"/>
          <w:b/>
          <w:sz w:val="20"/>
          <w:szCs w:val="20"/>
        </w:rPr>
        <w:t xml:space="preserve">  </w:t>
      </w:r>
      <w:r w:rsidRPr="00332B00">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332B00">
        <w:rPr>
          <w:rFonts w:ascii="GHEA Grapalat" w:hAnsi="GHEA Grapalat"/>
          <w:sz w:val="20"/>
          <w:szCs w:val="20"/>
        </w:rPr>
        <w:t>договора  и</w:t>
      </w:r>
      <w:proofErr w:type="gramEnd"/>
      <w:r w:rsidRPr="00332B00">
        <w:rPr>
          <w:rFonts w:ascii="GHEA Grapalat" w:hAnsi="GHEA Grapalat"/>
          <w:sz w:val="20"/>
          <w:szCs w:val="20"/>
        </w:rPr>
        <w:t xml:space="preserve"> квалификации банку, а в случае обеспечения, представленного в виде наличных денег</w:t>
      </w:r>
      <w:r w:rsidRPr="00332B00">
        <w:rPr>
          <w:rFonts w:ascii="GHEA Grapalat" w:hAnsi="GHEA Grapalat"/>
          <w:sz w:val="20"/>
          <w:szCs w:val="20"/>
          <w:lang w:val="hy-AM"/>
        </w:rPr>
        <w:t>-</w:t>
      </w:r>
      <w:r w:rsidRPr="00332B00">
        <w:rPr>
          <w:rFonts w:ascii="GHEA Grapalat" w:hAnsi="GHEA Grapalat"/>
          <w:sz w:val="20"/>
          <w:szCs w:val="20"/>
        </w:rPr>
        <w:t xml:space="preserve"> уполномоченному органу</w:t>
      </w:r>
      <w:r w:rsidRPr="00332B00">
        <w:rPr>
          <w:rFonts w:ascii="GHEA Grapalat" w:hAnsi="GHEA Grapalat"/>
          <w:sz w:val="20"/>
          <w:szCs w:val="20"/>
          <w:lang w:val="hy-AM"/>
        </w:rPr>
        <w:t>,</w:t>
      </w:r>
      <w:r w:rsidRPr="00332B00">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332B00">
        <w:rPr>
          <w:rFonts w:ascii="GHEA Grapalat" w:hAnsi="GHEA Grapalat"/>
          <w:sz w:val="20"/>
          <w:szCs w:val="20"/>
        </w:rPr>
        <w:t>вылаты</w:t>
      </w:r>
      <w:proofErr w:type="spellEnd"/>
      <w:r w:rsidRPr="00332B00">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CBC94AB" w14:textId="66292C6A" w:rsidR="00637D24" w:rsidRPr="00437197" w:rsidRDefault="003E194D" w:rsidP="003850C3">
      <w:pPr>
        <w:widowControl w:val="0"/>
        <w:tabs>
          <w:tab w:val="left" w:pos="1134"/>
        </w:tabs>
        <w:ind w:firstLine="567"/>
        <w:jc w:val="both"/>
        <w:rPr>
          <w:rFonts w:ascii="GHEA Grapalat" w:hAnsi="GHEA Grapalat" w:cs="Sylfaen"/>
        </w:rPr>
      </w:pPr>
      <w:r w:rsidRPr="00437197">
        <w:rPr>
          <w:rFonts w:ascii="GHEA Grapalat" w:hAnsi="GHEA Grapalat"/>
        </w:rPr>
        <w:tab/>
      </w: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332B00" w:rsidRDefault="00096865"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11.1</w:t>
      </w:r>
      <w:r w:rsidR="00801AC7" w:rsidRPr="00332B00">
        <w:rPr>
          <w:rFonts w:ascii="GHEA Grapalat" w:hAnsi="GHEA Grapalat"/>
          <w:sz w:val="20"/>
          <w:szCs w:val="20"/>
        </w:rPr>
        <w:t>.</w:t>
      </w:r>
      <w:r w:rsidR="00801AC7" w:rsidRPr="00332B00">
        <w:rPr>
          <w:rFonts w:ascii="GHEA Grapalat" w:hAnsi="GHEA Grapalat"/>
          <w:sz w:val="20"/>
          <w:szCs w:val="20"/>
        </w:rPr>
        <w:tab/>
      </w:r>
      <w:r w:rsidRPr="00332B00">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w:t>
      </w:r>
      <w:r w:rsidR="00801AC7" w:rsidRPr="00332B00">
        <w:rPr>
          <w:rFonts w:ascii="GHEA Grapalat" w:hAnsi="GHEA Grapalat"/>
          <w:sz w:val="20"/>
          <w:szCs w:val="20"/>
        </w:rPr>
        <w:tab/>
      </w:r>
      <w:r w:rsidRPr="00332B00">
        <w:rPr>
          <w:rFonts w:ascii="GHEA Grapalat" w:hAnsi="GHEA Grapalat"/>
          <w:sz w:val="20"/>
          <w:szCs w:val="20"/>
        </w:rPr>
        <w:t>ни одна из заявок не соответствует условиям приглашения;</w:t>
      </w:r>
    </w:p>
    <w:p w14:paraId="432313DF"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w:t>
      </w:r>
      <w:r w:rsidR="00801AC7" w:rsidRPr="00332B00">
        <w:rPr>
          <w:rFonts w:ascii="GHEA Grapalat" w:hAnsi="GHEA Grapalat"/>
          <w:sz w:val="20"/>
          <w:szCs w:val="20"/>
        </w:rPr>
        <w:tab/>
      </w:r>
      <w:r w:rsidRPr="00332B0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32B00">
        <w:rPr>
          <w:rFonts w:ascii="Calibri" w:hAnsi="Calibri" w:cs="Calibri"/>
          <w:sz w:val="20"/>
          <w:szCs w:val="20"/>
          <w:lang w:val="en-US"/>
        </w:rPr>
        <w:t> </w:t>
      </w:r>
      <w:r w:rsidRPr="00332B00">
        <w:rPr>
          <w:rFonts w:ascii="GHEA Grapalat" w:hAnsi="GHEA Grapalat"/>
          <w:sz w:val="20"/>
          <w:szCs w:val="20"/>
        </w:rPr>
        <w:t>— Совета попечителей</w:t>
      </w:r>
      <w:r w:rsidR="0027573B" w:rsidRPr="00332B00">
        <w:rPr>
          <w:rStyle w:val="af6"/>
          <w:rFonts w:ascii="GHEA Grapalat" w:hAnsi="GHEA Grapalat"/>
          <w:sz w:val="20"/>
          <w:szCs w:val="20"/>
        </w:rPr>
        <w:footnoteReference w:customMarkFollows="1" w:id="9"/>
        <w:t>14</w:t>
      </w:r>
      <w:r w:rsidRPr="00332B00">
        <w:rPr>
          <w:rFonts w:ascii="GHEA Grapalat" w:hAnsi="GHEA Grapalat"/>
          <w:sz w:val="20"/>
          <w:szCs w:val="20"/>
        </w:rPr>
        <w:t>.</w:t>
      </w:r>
    </w:p>
    <w:p w14:paraId="33BE367E"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01AC7" w:rsidRPr="00332B00">
        <w:rPr>
          <w:rFonts w:ascii="GHEA Grapalat" w:hAnsi="GHEA Grapalat"/>
          <w:sz w:val="20"/>
          <w:szCs w:val="20"/>
        </w:rPr>
        <w:tab/>
      </w:r>
      <w:r w:rsidRPr="00332B00">
        <w:rPr>
          <w:rFonts w:ascii="GHEA Grapalat" w:hAnsi="GHEA Grapalat"/>
          <w:sz w:val="20"/>
          <w:szCs w:val="20"/>
        </w:rPr>
        <w:t>не подано ни одной заявки;</w:t>
      </w:r>
    </w:p>
    <w:p w14:paraId="233D4981"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801AC7" w:rsidRPr="00332B00">
        <w:rPr>
          <w:rFonts w:ascii="GHEA Grapalat" w:hAnsi="GHEA Grapalat"/>
          <w:sz w:val="20"/>
          <w:szCs w:val="20"/>
        </w:rPr>
        <w:tab/>
      </w:r>
      <w:r w:rsidRPr="00332B00">
        <w:rPr>
          <w:rFonts w:ascii="GHEA Grapalat" w:hAnsi="GHEA Grapalat"/>
          <w:sz w:val="20"/>
          <w:szCs w:val="20"/>
        </w:rPr>
        <w:t>договор не заключается.</w:t>
      </w:r>
    </w:p>
    <w:p w14:paraId="0139A984" w14:textId="77777777" w:rsidR="00CA1C11" w:rsidRPr="00332B00" w:rsidRDefault="00731D26"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11.2</w:t>
      </w:r>
      <w:r w:rsidR="007642C2" w:rsidRPr="00332B00">
        <w:rPr>
          <w:rFonts w:ascii="GHEA Grapalat" w:hAnsi="GHEA Grapalat"/>
          <w:sz w:val="20"/>
          <w:szCs w:val="20"/>
        </w:rPr>
        <w:t>.</w:t>
      </w:r>
      <w:r w:rsidR="007642C2" w:rsidRPr="00332B00">
        <w:rPr>
          <w:rFonts w:ascii="GHEA Grapalat" w:hAnsi="GHEA Grapalat"/>
          <w:sz w:val="20"/>
          <w:szCs w:val="20"/>
        </w:rPr>
        <w:tab/>
      </w:r>
      <w:r w:rsidRPr="00332B0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332B00">
        <w:rPr>
          <w:rFonts w:ascii="GHEA Grapalat" w:hAnsi="GHEA Grapalat"/>
          <w:sz w:val="20"/>
          <w:szCs w:val="20"/>
        </w:rPr>
        <w:t>) .</w:t>
      </w:r>
      <w:proofErr w:type="gramEnd"/>
    </w:p>
    <w:p w14:paraId="60FB05A6"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Каждое лицо, до крайнего срока подачи заявок, имеет право обжаловать характеристики </w:t>
      </w:r>
      <w:r w:rsidRPr="00332B00">
        <w:rPr>
          <w:rFonts w:ascii="GHEA Grapalat" w:hAnsi="GHEA Grapalat"/>
          <w:sz w:val="20"/>
          <w:szCs w:val="20"/>
        </w:rPr>
        <w:lastRenderedPageBreak/>
        <w:t>предмета закупки или требования приглашения в установленном Кодексом порядке.</w:t>
      </w:r>
    </w:p>
    <w:p w14:paraId="1914A200"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12.2. Отношения, связанные с настоящей процедурой, не являются </w:t>
      </w:r>
      <w:proofErr w:type="gramStart"/>
      <w:r w:rsidRPr="00332B00">
        <w:rPr>
          <w:rFonts w:ascii="GHEA Grapalat" w:hAnsi="GHEA Grapalat"/>
          <w:sz w:val="20"/>
          <w:szCs w:val="20"/>
        </w:rPr>
        <w:t>административными  и</w:t>
      </w:r>
      <w:proofErr w:type="gramEnd"/>
      <w:r w:rsidRPr="00332B00">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332B00" w:rsidRDefault="001770E8" w:rsidP="003850C3">
      <w:pPr>
        <w:widowControl w:val="0"/>
        <w:ind w:firstLine="567"/>
        <w:jc w:val="both"/>
        <w:rPr>
          <w:rFonts w:ascii="GHEA Grapalat" w:hAnsi="GHEA Grapalat"/>
          <w:sz w:val="20"/>
          <w:szCs w:val="20"/>
        </w:rPr>
      </w:pPr>
      <w:r w:rsidRPr="00332B0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32B00">
        <w:rPr>
          <w:rFonts w:ascii="GHEA Grapalat" w:hAnsi="GHEA Grapalat"/>
          <w:sz w:val="20"/>
          <w:szCs w:val="20"/>
          <w:lang w:val="hy-AM"/>
        </w:rPr>
        <w:t>.</w:t>
      </w:r>
    </w:p>
    <w:p w14:paraId="6BF9DABD"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32B00">
        <w:rPr>
          <w:rFonts w:ascii="GHEA Grapalat" w:hAnsi="GHEA Grapalat"/>
          <w:sz w:val="20"/>
          <w:szCs w:val="20"/>
          <w:lang w:val="hy-AM"/>
        </w:rPr>
        <w:t>.</w:t>
      </w:r>
      <w:r w:rsidRPr="00332B0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32B00">
        <w:rPr>
          <w:rFonts w:ascii="GHEA Grapalat" w:hAnsi="GHEA Grapalat"/>
          <w:sz w:val="20"/>
          <w:szCs w:val="20"/>
          <w:lang w:val="hy-AM"/>
        </w:rPr>
        <w:t>.</w:t>
      </w:r>
    </w:p>
    <w:p w14:paraId="6B4986F5"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 xml:space="preserve">12.11. </w:t>
      </w:r>
      <w:r w:rsidRPr="00332B0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332B00" w:rsidRDefault="00C87BF8" w:rsidP="003850C3">
      <w:pPr>
        <w:jc w:val="both"/>
        <w:rPr>
          <w:rFonts w:ascii="GHEA Grapalat" w:hAnsi="GHEA Grapalat"/>
          <w:sz w:val="20"/>
          <w:szCs w:val="20"/>
        </w:rPr>
      </w:pPr>
      <w:proofErr w:type="gramStart"/>
      <w:r w:rsidRPr="00332B00">
        <w:rPr>
          <w:rFonts w:ascii="GHEA Grapalat" w:hAnsi="GHEA Grapalat"/>
          <w:sz w:val="20"/>
          <w:szCs w:val="20"/>
        </w:rPr>
        <w:t>12.19 .</w:t>
      </w:r>
      <w:proofErr w:type="gramEnd"/>
      <w:r w:rsidRPr="00332B00">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332B00">
        <w:rPr>
          <w:rFonts w:ascii="GHEA Grapalat" w:hAnsi="GHEA Grapalat"/>
          <w:sz w:val="20"/>
          <w:szCs w:val="20"/>
        </w:rPr>
        <w:t>органа.Уполномоченный</w:t>
      </w:r>
      <w:proofErr w:type="spellEnd"/>
      <w:proofErr w:type="gramEnd"/>
      <w:r w:rsidRPr="00332B00">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332B00" w:rsidRDefault="00C87BF8" w:rsidP="003850C3">
      <w:pPr>
        <w:widowControl w:val="0"/>
        <w:ind w:firstLine="567"/>
        <w:jc w:val="both"/>
        <w:rPr>
          <w:rFonts w:ascii="GHEA Grapalat" w:hAnsi="GHEA Grapalat" w:cs="Sylfaen"/>
          <w:b/>
          <w:sz w:val="20"/>
          <w:szCs w:val="20"/>
        </w:rPr>
      </w:pPr>
      <w:r w:rsidRPr="00332B00">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1.1</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1.2</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1.3</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Кроме армянского языка, заявки могут быть поданы также н</w:t>
      </w:r>
      <w:r w:rsidR="00191D27" w:rsidRPr="00332B00">
        <w:rPr>
          <w:rFonts w:ascii="GHEA Grapalat" w:hAnsi="GHEA Grapalat"/>
          <w:sz w:val="20"/>
          <w:szCs w:val="20"/>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332B00" w:rsidRDefault="00EA1314"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2. </w:t>
      </w:r>
      <w:r w:rsidR="008F15B9" w:rsidRPr="00332B0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32B00">
        <w:rPr>
          <w:rFonts w:ascii="GHEA Grapalat" w:hAnsi="GHEA Grapalat"/>
          <w:sz w:val="20"/>
          <w:szCs w:val="20"/>
        </w:rPr>
        <w:t>:</w:t>
      </w:r>
    </w:p>
    <w:p w14:paraId="372AEEC5" w14:textId="77777777" w:rsidR="00096865" w:rsidRPr="00332B00" w:rsidRDefault="002D5CF0"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заявление</w:t>
      </w:r>
      <w:r w:rsidR="00EB3C28" w:rsidRPr="00332B00">
        <w:rPr>
          <w:rFonts w:ascii="GHEA Grapalat" w:hAnsi="GHEA Grapalat"/>
          <w:sz w:val="20"/>
          <w:szCs w:val="20"/>
        </w:rPr>
        <w:t>--</w:t>
      </w:r>
      <w:proofErr w:type="spellStart"/>
      <w:r w:rsidR="00EB3C28" w:rsidRPr="00332B00">
        <w:rPr>
          <w:rFonts w:ascii="GHEA Grapalat" w:hAnsi="GHEA Grapalat"/>
          <w:sz w:val="20"/>
          <w:szCs w:val="20"/>
        </w:rPr>
        <w:t>объявлени</w:t>
      </w:r>
      <w:proofErr w:type="spellEnd"/>
      <w:proofErr w:type="gramStart"/>
      <w:r w:rsidR="00EB3C28" w:rsidRPr="00332B00">
        <w:rPr>
          <w:rFonts w:ascii="GHEA Grapalat" w:hAnsi="GHEA Grapalat"/>
          <w:sz w:val="20"/>
          <w:szCs w:val="20"/>
          <w:lang w:val="en-US"/>
        </w:rPr>
        <w:t>e</w:t>
      </w:r>
      <w:r w:rsidR="00EB3C28" w:rsidRPr="00332B00">
        <w:rPr>
          <w:rFonts w:ascii="GHEA Grapalat" w:hAnsi="GHEA Grapalat"/>
          <w:sz w:val="20"/>
          <w:szCs w:val="20"/>
        </w:rPr>
        <w:t xml:space="preserve"> </w:t>
      </w:r>
      <w:r w:rsidRPr="00332B00">
        <w:rPr>
          <w:rFonts w:ascii="GHEA Grapalat" w:hAnsi="GHEA Grapalat"/>
          <w:sz w:val="20"/>
          <w:szCs w:val="20"/>
        </w:rPr>
        <w:t xml:space="preserve"> на</w:t>
      </w:r>
      <w:proofErr w:type="gramEnd"/>
      <w:r w:rsidRPr="00332B00">
        <w:rPr>
          <w:rFonts w:ascii="GHEA Grapalat" w:hAnsi="GHEA Grapalat"/>
          <w:sz w:val="20"/>
          <w:szCs w:val="20"/>
        </w:rPr>
        <w:t xml:space="preserve"> участие в процедуре согласно Приложению №1;</w:t>
      </w:r>
    </w:p>
    <w:p w14:paraId="0516BB2F" w14:textId="77777777" w:rsidR="00172BC4" w:rsidRPr="00332B00" w:rsidRDefault="00172BC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2.2</w:t>
      </w:r>
      <w:r w:rsidR="00D23E36" w:rsidRPr="00332B00">
        <w:rPr>
          <w:rFonts w:ascii="GHEA Grapalat" w:hAnsi="GHEA Grapalat"/>
          <w:sz w:val="20"/>
          <w:szCs w:val="20"/>
        </w:rPr>
        <w:t>.</w:t>
      </w:r>
      <w:r w:rsidRPr="00332B00">
        <w:rPr>
          <w:rFonts w:ascii="GHEA Grapalat" w:hAnsi="GHEA Grapalat"/>
          <w:sz w:val="20"/>
          <w:szCs w:val="20"/>
        </w:rPr>
        <w:t xml:space="preserve"> </w:t>
      </w:r>
      <w:proofErr w:type="spellStart"/>
      <w:r w:rsidRPr="00332B00">
        <w:rPr>
          <w:rFonts w:ascii="GHEA Grapalat" w:hAnsi="GHEA Grapalat"/>
          <w:sz w:val="20"/>
          <w:szCs w:val="20"/>
        </w:rPr>
        <w:t>утвержденн</w:t>
      </w:r>
      <w:proofErr w:type="spellEnd"/>
      <w:r w:rsidRPr="00332B00">
        <w:rPr>
          <w:rFonts w:ascii="GHEA Grapalat" w:hAnsi="GHEA Grapalat"/>
          <w:sz w:val="20"/>
          <w:szCs w:val="20"/>
          <w:lang w:val="en-US"/>
        </w:rPr>
        <w:t>o</w:t>
      </w:r>
      <w:r w:rsidRPr="00332B00">
        <w:rPr>
          <w:rFonts w:ascii="GHEA Grapalat" w:hAnsi="GHEA Grapalat"/>
          <w:sz w:val="20"/>
          <w:szCs w:val="20"/>
        </w:rPr>
        <w:t xml:space="preserve">е им полное описание предлагаемого товара согласно Приложению </w:t>
      </w:r>
      <w:r w:rsidRPr="00332B00">
        <w:rPr>
          <w:rFonts w:ascii="GHEA Grapalat" w:hAnsi="GHEA Grapalat"/>
          <w:sz w:val="20"/>
          <w:szCs w:val="20"/>
          <w:lang w:val="en-US"/>
        </w:rPr>
        <w:t>N</w:t>
      </w:r>
      <w:r w:rsidRPr="00332B00">
        <w:rPr>
          <w:rFonts w:ascii="GHEA Grapalat" w:hAnsi="GHEA Grapalat"/>
          <w:sz w:val="20"/>
          <w:szCs w:val="20"/>
        </w:rPr>
        <w:t xml:space="preserve"> 1.1.</w:t>
      </w:r>
    </w:p>
    <w:p w14:paraId="5417B5B7" w14:textId="77777777" w:rsidR="009D7EFF" w:rsidRPr="00332B00" w:rsidRDefault="009D7EFF" w:rsidP="003850C3">
      <w:pPr>
        <w:widowControl w:val="0"/>
        <w:tabs>
          <w:tab w:val="left" w:pos="1134"/>
        </w:tabs>
        <w:ind w:firstLine="567"/>
        <w:jc w:val="both"/>
        <w:rPr>
          <w:rFonts w:ascii="GHEA Grapalat" w:hAnsi="GHEA Grapalat"/>
          <w:sz w:val="20"/>
          <w:szCs w:val="20"/>
        </w:rPr>
      </w:pPr>
      <w:proofErr w:type="gramStart"/>
      <w:r w:rsidRPr="00332B00">
        <w:rPr>
          <w:rFonts w:ascii="GHEA Grapalat" w:hAnsi="GHEA Grapalat"/>
          <w:sz w:val="20"/>
          <w:szCs w:val="20"/>
        </w:rPr>
        <w:t>2.</w:t>
      </w:r>
      <w:r w:rsidR="00EA7CA6" w:rsidRPr="00332B00">
        <w:rPr>
          <w:rFonts w:ascii="GHEA Grapalat" w:hAnsi="GHEA Grapalat"/>
          <w:sz w:val="20"/>
          <w:szCs w:val="20"/>
        </w:rPr>
        <w:t xml:space="preserve">3 </w:t>
      </w:r>
      <w:r w:rsidR="00524D3D" w:rsidRPr="00332B00">
        <w:rPr>
          <w:rFonts w:ascii="GHEA Grapalat" w:hAnsi="GHEA Grapalat"/>
          <w:sz w:val="20"/>
          <w:szCs w:val="20"/>
        </w:rPr>
        <w:t xml:space="preserve"> </w:t>
      </w:r>
      <w:r w:rsidRPr="00332B00">
        <w:rPr>
          <w:rFonts w:ascii="GHEA Grapalat" w:hAnsi="GHEA Grapalat"/>
          <w:sz w:val="20"/>
          <w:szCs w:val="20"/>
        </w:rPr>
        <w:t>копию</w:t>
      </w:r>
      <w:proofErr w:type="gramEnd"/>
      <w:r w:rsidRPr="00332B00">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332B00" w:rsidRDefault="008D4137"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EA7CA6" w:rsidRPr="00332B00">
        <w:rPr>
          <w:rFonts w:ascii="GHEA Grapalat" w:hAnsi="GHEA Grapalat"/>
          <w:sz w:val="20"/>
          <w:szCs w:val="20"/>
        </w:rPr>
        <w:t xml:space="preserve">4 </w:t>
      </w:r>
      <w:r w:rsidRPr="00332B0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332B00">
        <w:rPr>
          <w:rStyle w:val="af6"/>
          <w:rFonts w:ascii="GHEA Grapalat" w:hAnsi="GHEA Grapalat"/>
          <w:sz w:val="20"/>
          <w:szCs w:val="20"/>
        </w:rPr>
        <w:footnoteReference w:customMarkFollows="1" w:id="10"/>
        <w:t>15</w:t>
      </w:r>
    </w:p>
    <w:p w14:paraId="08BAFFAB" w14:textId="77777777" w:rsidR="006505D2" w:rsidRPr="00332B00" w:rsidRDefault="002C4DBF"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9E39FC" w:rsidRPr="00332B00">
        <w:rPr>
          <w:rFonts w:ascii="GHEA Grapalat" w:hAnsi="GHEA Grapalat"/>
          <w:sz w:val="20"/>
          <w:szCs w:val="20"/>
        </w:rPr>
        <w:t>5</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332B00">
        <w:rPr>
          <w:rFonts w:ascii="GHEA Grapalat" w:hAnsi="GHEA Grapalat"/>
          <w:sz w:val="20"/>
          <w:szCs w:val="20"/>
        </w:rPr>
        <w:t xml:space="preserve"> (Приложению №3)</w:t>
      </w:r>
      <w:proofErr w:type="gramStart"/>
      <w:r w:rsidRPr="00332B00">
        <w:rPr>
          <w:rFonts w:ascii="GHEA Grapalat" w:hAnsi="GHEA Grapalat"/>
          <w:sz w:val="20"/>
          <w:szCs w:val="20"/>
        </w:rPr>
        <w:t>; При</w:t>
      </w:r>
      <w:proofErr w:type="gramEnd"/>
      <w:r w:rsidRPr="00332B00">
        <w:rPr>
          <w:rFonts w:ascii="GHEA Grapalat" w:hAnsi="GHEA Grapalat"/>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332B00">
        <w:rPr>
          <w:rFonts w:ascii="GHEA Grapalat" w:hAnsi="GHEA Grapalat"/>
          <w:sz w:val="20"/>
          <w:szCs w:val="20"/>
        </w:rPr>
        <w:t xml:space="preserve"> </w:t>
      </w:r>
      <w:r w:rsidR="00761A4D" w:rsidRPr="00332B00">
        <w:rPr>
          <w:rStyle w:val="af6"/>
          <w:rFonts w:ascii="GHEA Grapalat" w:hAnsi="GHEA Grapalat"/>
          <w:sz w:val="20"/>
          <w:szCs w:val="20"/>
        </w:rPr>
        <w:footnoteReference w:customMarkFollows="1" w:id="11"/>
        <w:t>16</w:t>
      </w:r>
    </w:p>
    <w:p w14:paraId="08EEED76" w14:textId="77777777" w:rsidR="00E67BA7"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385C27" w:rsidRPr="00332B00">
        <w:rPr>
          <w:rFonts w:ascii="GHEA Grapalat" w:hAnsi="GHEA Grapalat"/>
          <w:sz w:val="20"/>
          <w:szCs w:val="20"/>
        </w:rPr>
        <w:t>6</w:t>
      </w:r>
      <w:r w:rsidR="004413A5" w:rsidRPr="00332B00">
        <w:rPr>
          <w:rFonts w:ascii="GHEA Grapalat" w:hAnsi="GHEA Grapalat"/>
          <w:sz w:val="20"/>
          <w:szCs w:val="20"/>
        </w:rPr>
        <w:t>.</w:t>
      </w:r>
      <w:r w:rsidR="00367A9A" w:rsidRPr="00332B00">
        <w:rPr>
          <w:rFonts w:ascii="GHEA Grapalat" w:hAnsi="GHEA Grapalat"/>
          <w:sz w:val="20"/>
          <w:szCs w:val="20"/>
        </w:rPr>
        <w:tab/>
      </w:r>
      <w:r w:rsidRPr="00332B00">
        <w:rPr>
          <w:rFonts w:ascii="GHEA Grapalat" w:hAnsi="GHEA Grapalat"/>
          <w:sz w:val="20"/>
          <w:szCs w:val="20"/>
        </w:rPr>
        <w:t>ценовое предложение согласно Приложению №</w:t>
      </w:r>
      <w:r w:rsidR="00385C27" w:rsidRPr="00332B00">
        <w:rPr>
          <w:rFonts w:ascii="GHEA Grapalat" w:hAnsi="GHEA Grapalat"/>
          <w:sz w:val="20"/>
          <w:szCs w:val="20"/>
        </w:rPr>
        <w:t>2</w:t>
      </w:r>
      <w:r w:rsidRPr="00332B0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332B00">
        <w:rPr>
          <w:rFonts w:ascii="GHEA Grapalat" w:hAnsi="GHEA Grapalat"/>
          <w:sz w:val="20"/>
          <w:szCs w:val="20"/>
        </w:rPr>
        <w:t xml:space="preserve"> (совокупность себестоимости и прогнозируемой прибыли</w:t>
      </w:r>
      <w:r w:rsidR="00A57B1A" w:rsidRPr="00332B00">
        <w:rPr>
          <w:rFonts w:ascii="GHEA Grapalat" w:hAnsi="GHEA Grapalat"/>
          <w:sz w:val="20"/>
          <w:szCs w:val="20"/>
        </w:rPr>
        <w:t>)</w:t>
      </w:r>
      <w:r w:rsidRPr="00332B0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332B00">
        <w:rPr>
          <w:rFonts w:ascii="GHEA Grapalat" w:hAnsi="GHEA Grapalat"/>
          <w:sz w:val="20"/>
          <w:szCs w:val="20"/>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332B00" w:rsidRDefault="00F535C1"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937EA" w:rsidRPr="00332B00">
        <w:rPr>
          <w:rFonts w:ascii="GHEA Grapalat" w:hAnsi="GHEA Grapalat"/>
          <w:sz w:val="20"/>
          <w:szCs w:val="20"/>
        </w:rPr>
        <w:t>.1.</w:t>
      </w:r>
      <w:r w:rsidR="008937EA" w:rsidRPr="00332B00">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332B00" w:rsidRDefault="008937EA" w:rsidP="003850C3">
      <w:pPr>
        <w:widowControl w:val="0"/>
        <w:ind w:firstLine="567"/>
        <w:jc w:val="both"/>
        <w:rPr>
          <w:rFonts w:ascii="GHEA Grapalat" w:hAnsi="GHEA Grapalat" w:cs="Sylfaen"/>
          <w:sz w:val="20"/>
          <w:szCs w:val="20"/>
        </w:rPr>
      </w:pPr>
      <w:r w:rsidRPr="00332B0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32B00">
        <w:rPr>
          <w:rFonts w:ascii="Calibri" w:hAnsi="Calibri" w:cs="Calibri"/>
          <w:sz w:val="20"/>
          <w:szCs w:val="20"/>
        </w:rPr>
        <w:t> </w:t>
      </w:r>
      <w:r w:rsidRPr="00332B0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32B00">
        <w:rPr>
          <w:rFonts w:ascii="Calibri" w:hAnsi="Calibri" w:cs="Calibri"/>
          <w:sz w:val="20"/>
          <w:szCs w:val="20"/>
        </w:rPr>
        <w:t> </w:t>
      </w:r>
      <w:r w:rsidRPr="00332B00">
        <w:rPr>
          <w:rFonts w:ascii="GHEA Grapalat" w:hAnsi="GHEA Grapalat"/>
          <w:sz w:val="20"/>
          <w:szCs w:val="20"/>
        </w:rPr>
        <w:t xml:space="preserve">оригинала) и копий в </w:t>
      </w:r>
      <w:r w:rsidR="00953786" w:rsidRPr="00332B00">
        <w:rPr>
          <w:rFonts w:ascii="GHEA Grapalat" w:hAnsi="GHEA Grapalat"/>
          <w:sz w:val="20"/>
          <w:szCs w:val="20"/>
        </w:rPr>
        <w:t>2 экземплярах</w:t>
      </w:r>
      <w:r w:rsidRPr="00332B00">
        <w:rPr>
          <w:rFonts w:ascii="GHEA Grapalat" w:hAnsi="GHEA Grapalat"/>
          <w:sz w:val="20"/>
          <w:szCs w:val="20"/>
        </w:rPr>
        <w:t xml:space="preserve"> </w:t>
      </w:r>
      <w:proofErr w:type="spellStart"/>
      <w:r w:rsidRPr="00332B00">
        <w:rPr>
          <w:rFonts w:ascii="GHEA Grapalat" w:hAnsi="GHEA Grapalat"/>
          <w:sz w:val="20"/>
          <w:szCs w:val="20"/>
        </w:rPr>
        <w:t>экземплярах</w:t>
      </w:r>
      <w:proofErr w:type="spellEnd"/>
      <w:r w:rsidRPr="00332B00">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332B00" w:rsidRDefault="008937EA" w:rsidP="003850C3">
      <w:pPr>
        <w:widowControl w:val="0"/>
        <w:ind w:firstLine="567"/>
        <w:jc w:val="both"/>
        <w:rPr>
          <w:rFonts w:ascii="GHEA Grapalat" w:hAnsi="GHEA Grapalat"/>
          <w:sz w:val="20"/>
          <w:szCs w:val="20"/>
        </w:rPr>
      </w:pPr>
      <w:r w:rsidRPr="00332B0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4.2.</w:t>
      </w:r>
      <w:r w:rsidRPr="00332B0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332B00" w:rsidRDefault="008937EA" w:rsidP="003850C3">
      <w:pPr>
        <w:widowControl w:val="0"/>
        <w:tabs>
          <w:tab w:val="left" w:pos="1134"/>
        </w:tabs>
        <w:ind w:firstLine="567"/>
        <w:rPr>
          <w:rFonts w:ascii="GHEA Grapalat" w:hAnsi="GHEA Grapalat"/>
          <w:sz w:val="20"/>
          <w:szCs w:val="20"/>
        </w:rPr>
      </w:pPr>
      <w:r w:rsidRPr="00332B00">
        <w:rPr>
          <w:rFonts w:ascii="GHEA Grapalat" w:hAnsi="GHEA Grapalat"/>
          <w:sz w:val="20"/>
          <w:szCs w:val="20"/>
        </w:rPr>
        <w:t>1)</w:t>
      </w:r>
      <w:r w:rsidRPr="00332B00">
        <w:rPr>
          <w:rFonts w:ascii="GHEA Grapalat" w:hAnsi="GHEA Grapalat"/>
          <w:sz w:val="20"/>
          <w:szCs w:val="20"/>
        </w:rPr>
        <w:tab/>
        <w:t>наименование заказчика и место (адрес) подачи заявки;</w:t>
      </w:r>
    </w:p>
    <w:p w14:paraId="5BAB3656"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 xml:space="preserve">код </w:t>
      </w:r>
      <w:r w:rsidR="00F535C1" w:rsidRPr="00332B00">
        <w:rPr>
          <w:rFonts w:ascii="GHEA Grapalat" w:hAnsi="GHEA Grapalat"/>
          <w:sz w:val="20"/>
          <w:szCs w:val="20"/>
        </w:rPr>
        <w:t>процедуры</w:t>
      </w:r>
      <w:r w:rsidRPr="00332B00">
        <w:rPr>
          <w:rFonts w:ascii="GHEA Grapalat" w:hAnsi="GHEA Grapalat"/>
          <w:sz w:val="20"/>
          <w:szCs w:val="20"/>
        </w:rPr>
        <w:t>;</w:t>
      </w:r>
    </w:p>
    <w:p w14:paraId="52506F50"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Pr="00332B00">
        <w:rPr>
          <w:rFonts w:ascii="GHEA Grapalat" w:hAnsi="GHEA Grapalat"/>
          <w:sz w:val="20"/>
          <w:szCs w:val="20"/>
        </w:rPr>
        <w:tab/>
        <w:t>слова “не вскрывать до заседания по вскрытию заявок”;</w:t>
      </w:r>
    </w:p>
    <w:p w14:paraId="72CB236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(имя), место нахождения и номер телефона участника.</w:t>
      </w:r>
    </w:p>
    <w:p w14:paraId="76193FD7" w14:textId="77777777" w:rsidR="008937EA" w:rsidRPr="00332B00" w:rsidRDefault="008937EA"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4.3.</w:t>
      </w:r>
      <w:r w:rsidRPr="00332B00">
        <w:rPr>
          <w:rFonts w:ascii="GHEA Grapalat" w:hAnsi="GHEA Grapalat"/>
          <w:sz w:val="20"/>
          <w:szCs w:val="20"/>
        </w:rPr>
        <w:tab/>
        <w:t>На заседании по вскрытию заявок комиссия отклоняет заявки, не</w:t>
      </w:r>
      <w:r w:rsidRPr="00332B00">
        <w:rPr>
          <w:rFonts w:ascii="Calibri" w:hAnsi="Calibri" w:cs="Calibri"/>
          <w:sz w:val="20"/>
          <w:szCs w:val="20"/>
        </w:rPr>
        <w:t> </w:t>
      </w:r>
      <w:r w:rsidRPr="00332B00">
        <w:rPr>
          <w:rFonts w:ascii="GHEA Grapalat" w:hAnsi="GHEA Grapalat"/>
          <w:sz w:val="20"/>
          <w:szCs w:val="20"/>
        </w:rPr>
        <w:t xml:space="preserve">соответствующие требованиям пунктов </w:t>
      </w:r>
      <w:r w:rsidR="00EE46E2" w:rsidRPr="00332B00">
        <w:rPr>
          <w:rFonts w:ascii="GHEA Grapalat" w:hAnsi="GHEA Grapalat"/>
          <w:sz w:val="20"/>
          <w:szCs w:val="20"/>
        </w:rPr>
        <w:t>3</w:t>
      </w:r>
      <w:r w:rsidRPr="00332B00">
        <w:rPr>
          <w:rFonts w:ascii="GHEA Grapalat" w:hAnsi="GHEA Grapalat"/>
          <w:sz w:val="20"/>
          <w:szCs w:val="20"/>
        </w:rPr>
        <w:t xml:space="preserve">.1 и </w:t>
      </w:r>
      <w:r w:rsidR="00EE46E2" w:rsidRPr="00332B00">
        <w:rPr>
          <w:rFonts w:ascii="GHEA Grapalat" w:hAnsi="GHEA Grapalat"/>
          <w:sz w:val="20"/>
          <w:szCs w:val="20"/>
        </w:rPr>
        <w:t>3</w:t>
      </w:r>
      <w:r w:rsidRPr="00332B00">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332B00"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332B00" w:rsidRDefault="00B2572B" w:rsidP="003850C3">
      <w:pPr>
        <w:pStyle w:val="norm"/>
        <w:widowControl w:val="0"/>
        <w:spacing w:line="240" w:lineRule="auto"/>
        <w:ind w:firstLine="284"/>
        <w:jc w:val="right"/>
        <w:rPr>
          <w:rFonts w:ascii="GHEA Grapalat" w:hAnsi="GHEA Grapalat" w:cs="Arial"/>
          <w:b/>
          <w:sz w:val="20"/>
        </w:rPr>
      </w:pPr>
      <w:r w:rsidRPr="00332B00">
        <w:rPr>
          <w:rFonts w:ascii="GHEA Grapalat" w:hAnsi="GHEA Grapalat"/>
          <w:b/>
          <w:sz w:val="20"/>
        </w:rPr>
        <w:lastRenderedPageBreak/>
        <w:t>Приложение № 1</w:t>
      </w:r>
    </w:p>
    <w:p w14:paraId="61518B11" w14:textId="5210BBD9" w:rsidR="00953786" w:rsidRPr="00332B00" w:rsidRDefault="00953786" w:rsidP="003850C3">
      <w:pPr>
        <w:jc w:val="right"/>
        <w:rPr>
          <w:rFonts w:ascii="GHEA Grapalat" w:hAnsi="GHEA Grapalat" w:cstheme="minorHAnsi"/>
          <w:i/>
          <w:sz w:val="20"/>
          <w:szCs w:val="20"/>
        </w:rPr>
      </w:pPr>
      <w:r w:rsidRPr="00332B00">
        <w:rPr>
          <w:rFonts w:ascii="GHEA Grapalat" w:hAnsi="GHEA Grapalat"/>
          <w:b/>
          <w:sz w:val="20"/>
          <w:szCs w:val="20"/>
        </w:rPr>
        <w:t>к Приглашению на открытый конкурс</w:t>
      </w:r>
      <w:r w:rsidRPr="00332B00">
        <w:rPr>
          <w:rFonts w:ascii="GHEA Grapalat" w:hAnsi="GHEA Grapalat" w:cs="Arial"/>
          <w:b/>
          <w:sz w:val="20"/>
          <w:szCs w:val="20"/>
        </w:rPr>
        <w:br/>
      </w:r>
      <w:r w:rsidRPr="00332B00">
        <w:rPr>
          <w:rFonts w:ascii="GHEA Grapalat" w:hAnsi="GHEA Grapalat"/>
          <w:b/>
          <w:sz w:val="20"/>
          <w:szCs w:val="20"/>
        </w:rPr>
        <w:t xml:space="preserve">под кодом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lang w:val="hy-AM"/>
        </w:rPr>
        <w:t>ՄՍԱԿ-ԳՀԱՊՁԲ-26/02</w:t>
      </w:r>
      <w:r w:rsidR="0075358A" w:rsidRPr="00332B00">
        <w:rPr>
          <w:rFonts w:ascii="GHEA Grapalat" w:hAnsi="GHEA Grapalat" w:cstheme="minorHAnsi"/>
          <w:sz w:val="20"/>
          <w:szCs w:val="20"/>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proofErr w:type="gramStart"/>
      <w:r w:rsidR="00350210" w:rsidRPr="00437197">
        <w:rPr>
          <w:rFonts w:ascii="GHEA Grapalat" w:hAnsi="GHEA Grapalat"/>
          <w:b/>
        </w:rPr>
        <w:t>-</w:t>
      </w:r>
      <w:r w:rsidR="005A6435" w:rsidRPr="00437197">
        <w:rPr>
          <w:rFonts w:ascii="GHEA Grapalat" w:hAnsi="GHEA Grapalat"/>
          <w:b/>
        </w:rPr>
        <w:t xml:space="preserve">  ОБЪЯВЛЕНИЕ</w:t>
      </w:r>
      <w:proofErr w:type="gramEnd"/>
      <w:r w:rsidR="005A6435" w:rsidRPr="00437197">
        <w:rPr>
          <w:rFonts w:ascii="GHEA Grapalat" w:hAnsi="GHEA Grapalat"/>
          <w:b/>
        </w:rPr>
        <w:t xml:space="preserve">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332B00" w:rsidRDefault="00B2572B" w:rsidP="003850C3">
      <w:pPr>
        <w:widowControl w:val="0"/>
        <w:jc w:val="center"/>
        <w:rPr>
          <w:rFonts w:ascii="GHEA Grapalat" w:hAnsi="GHEA Grapalat"/>
          <w:sz w:val="20"/>
          <w:szCs w:val="20"/>
        </w:rPr>
      </w:pPr>
    </w:p>
    <w:p w14:paraId="40CB7D43"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______________________________________________________________заявляет, что </w:t>
      </w:r>
    </w:p>
    <w:p w14:paraId="59915592" w14:textId="77777777" w:rsidR="00374F4A" w:rsidRPr="00332B00" w:rsidRDefault="00374F4A" w:rsidP="003850C3">
      <w:pPr>
        <w:ind w:left="2694"/>
        <w:jc w:val="both"/>
        <w:rPr>
          <w:rFonts w:ascii="GHEA Grapalat" w:hAnsi="GHEA Grapalat"/>
          <w:sz w:val="20"/>
          <w:szCs w:val="20"/>
        </w:rPr>
      </w:pPr>
      <w:r w:rsidRPr="00332B00">
        <w:rPr>
          <w:rFonts w:ascii="GHEA Grapalat" w:hAnsi="GHEA Grapalat"/>
          <w:sz w:val="20"/>
          <w:szCs w:val="20"/>
        </w:rPr>
        <w:t xml:space="preserve">наименование участника </w:t>
      </w:r>
    </w:p>
    <w:p w14:paraId="378CA0E6" w14:textId="77777777" w:rsidR="00374F4A" w:rsidRPr="00332B00" w:rsidRDefault="00374F4A" w:rsidP="003850C3">
      <w:pPr>
        <w:jc w:val="both"/>
        <w:rPr>
          <w:rFonts w:ascii="GHEA Grapalat" w:hAnsi="GHEA Grapalat"/>
          <w:sz w:val="20"/>
          <w:szCs w:val="20"/>
          <w:u w:val="single"/>
        </w:rPr>
      </w:pPr>
      <w:r w:rsidRPr="00332B00">
        <w:rPr>
          <w:rFonts w:ascii="GHEA Grapalat" w:hAnsi="GHEA Grapalat"/>
          <w:sz w:val="20"/>
          <w:szCs w:val="20"/>
        </w:rPr>
        <w:t>желает участвовать в лоте (лотах)_______________________________ объявленного</w:t>
      </w:r>
    </w:p>
    <w:p w14:paraId="29056FBF" w14:textId="77777777" w:rsidR="00374F4A" w:rsidRPr="00332B00" w:rsidRDefault="00374F4A" w:rsidP="003850C3">
      <w:pPr>
        <w:ind w:left="4395"/>
        <w:jc w:val="both"/>
        <w:rPr>
          <w:rFonts w:ascii="GHEA Grapalat" w:hAnsi="GHEA Grapalat" w:cs="Sylfaen"/>
          <w:sz w:val="20"/>
          <w:szCs w:val="20"/>
        </w:rPr>
      </w:pPr>
      <w:r w:rsidRPr="00332B00">
        <w:rPr>
          <w:rFonts w:ascii="GHEA Grapalat" w:hAnsi="GHEA Grapalat"/>
          <w:sz w:val="20"/>
          <w:szCs w:val="20"/>
        </w:rPr>
        <w:t>номер лота (лотов)</w:t>
      </w:r>
    </w:p>
    <w:p w14:paraId="509CC435" w14:textId="0631C0DD" w:rsidR="00374F4A" w:rsidRPr="00332B00" w:rsidRDefault="00374F4A" w:rsidP="003850C3">
      <w:pPr>
        <w:jc w:val="both"/>
        <w:rPr>
          <w:rFonts w:ascii="GHEA Grapalat" w:hAnsi="GHEA Grapalat" w:cstheme="minorHAnsi"/>
          <w:sz w:val="20"/>
          <w:szCs w:val="20"/>
        </w:rPr>
      </w:pPr>
      <w:r w:rsidRPr="00332B00">
        <w:rPr>
          <w:rFonts w:ascii="GHEA Grapalat" w:hAnsi="GHEA Grapalat"/>
          <w:sz w:val="20"/>
          <w:szCs w:val="20"/>
        </w:rPr>
        <w:t>_____________</w:t>
      </w:r>
      <w:r w:rsidR="002040D1" w:rsidRPr="00332B00">
        <w:rPr>
          <w:rFonts w:ascii="GHEA Grapalat" w:hAnsi="GHEA Grapalat"/>
          <w:sz w:val="20"/>
          <w:szCs w:val="20"/>
        </w:rPr>
        <w:t>N</w:t>
      </w:r>
      <w:r w:rsidR="00BE2861" w:rsidRPr="00332B00">
        <w:rPr>
          <w:rFonts w:ascii="GHEA Grapalat" w:hAnsi="GHEA Grapalat"/>
          <w:sz w:val="20"/>
          <w:szCs w:val="20"/>
        </w:rPr>
        <w:t xml:space="preserve"> </w:t>
      </w:r>
      <w:proofErr w:type="gramStart"/>
      <w:r w:rsidR="00BE2861" w:rsidRPr="00332B00">
        <w:rPr>
          <w:rFonts w:ascii="GHEA Grapalat" w:hAnsi="GHEA Grapalat"/>
          <w:sz w:val="20"/>
          <w:szCs w:val="20"/>
          <w:lang w:val="hy-AM"/>
        </w:rPr>
        <w:t xml:space="preserve">20 </w:t>
      </w:r>
      <w:r w:rsidR="002040D1" w:rsidRPr="00332B00">
        <w:rPr>
          <w:rFonts w:ascii="GHEA Grapalat" w:hAnsi="GHEA Grapalat"/>
          <w:sz w:val="20"/>
          <w:szCs w:val="20"/>
          <w:lang w:val="hy-AM"/>
        </w:rPr>
        <w:t xml:space="preserve"> </w:t>
      </w:r>
      <w:r w:rsidR="002040D1" w:rsidRPr="00332B00">
        <w:rPr>
          <w:rFonts w:ascii="GHEA Grapalat" w:hAnsi="GHEA Grapalat"/>
          <w:sz w:val="20"/>
          <w:szCs w:val="20"/>
        </w:rPr>
        <w:t>поликлиника</w:t>
      </w:r>
      <w:proofErr w:type="gramEnd"/>
      <w:r w:rsidR="002040D1" w:rsidRPr="00332B00">
        <w:rPr>
          <w:rFonts w:ascii="GHEA Grapalat" w:hAnsi="GHEA Grapalat"/>
          <w:sz w:val="20"/>
          <w:szCs w:val="20"/>
        </w:rPr>
        <w:t xml:space="preserve"> ЗАО</w:t>
      </w:r>
      <w:r w:rsidRPr="00332B00">
        <w:rPr>
          <w:rFonts w:ascii="GHEA Grapalat" w:hAnsi="GHEA Grapalat"/>
          <w:sz w:val="20"/>
          <w:szCs w:val="20"/>
        </w:rPr>
        <w:t xml:space="preserve">_ под кодом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lang w:val="hy-AM"/>
        </w:rPr>
        <w:t>ՄՍԱԿ-ԳՀԱՊՁԲ-26/02</w:t>
      </w:r>
      <w:r w:rsidR="0075358A" w:rsidRPr="00332B00">
        <w:rPr>
          <w:rFonts w:ascii="GHEA Grapalat" w:hAnsi="GHEA Grapalat" w:cstheme="minorHAnsi"/>
          <w:sz w:val="20"/>
          <w:szCs w:val="20"/>
          <w:lang w:val="hy-AM"/>
        </w:rPr>
        <w:t>»</w:t>
      </w:r>
    </w:p>
    <w:p w14:paraId="29200C95" w14:textId="77777777" w:rsidR="00374F4A" w:rsidRPr="00332B00" w:rsidRDefault="00374F4A" w:rsidP="003850C3">
      <w:pPr>
        <w:ind w:left="1560"/>
        <w:jc w:val="both"/>
        <w:rPr>
          <w:rFonts w:ascii="GHEA Grapalat" w:hAnsi="GHEA Grapalat"/>
          <w:sz w:val="20"/>
          <w:szCs w:val="20"/>
        </w:rPr>
      </w:pPr>
      <w:r w:rsidRPr="00332B00">
        <w:rPr>
          <w:rFonts w:ascii="GHEA Grapalat" w:hAnsi="GHEA Grapalat"/>
          <w:sz w:val="20"/>
          <w:szCs w:val="20"/>
        </w:rPr>
        <w:t>наименование заказчика</w:t>
      </w:r>
    </w:p>
    <w:p w14:paraId="4D8F761D"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__________________________________________________ заявляет и заверяет, что</w:t>
      </w:r>
    </w:p>
    <w:p w14:paraId="55885B91" w14:textId="77777777" w:rsidR="00374F4A" w:rsidRPr="00332B00" w:rsidRDefault="00374F4A" w:rsidP="003850C3">
      <w:pPr>
        <w:ind w:left="1843"/>
        <w:jc w:val="both"/>
        <w:rPr>
          <w:rFonts w:ascii="GHEA Grapalat" w:hAnsi="GHEA Grapalat" w:cs="Sylfaen"/>
          <w:sz w:val="20"/>
          <w:szCs w:val="20"/>
        </w:rPr>
      </w:pPr>
      <w:r w:rsidRPr="00332B00">
        <w:rPr>
          <w:rFonts w:ascii="GHEA Grapalat" w:hAnsi="GHEA Grapalat"/>
          <w:sz w:val="20"/>
          <w:szCs w:val="20"/>
        </w:rPr>
        <w:t>наименование участника</w:t>
      </w:r>
    </w:p>
    <w:p w14:paraId="6B2DA7B5" w14:textId="77777777" w:rsidR="00374F4A" w:rsidRPr="00332B00" w:rsidRDefault="00374F4A" w:rsidP="003850C3">
      <w:pPr>
        <w:jc w:val="both"/>
        <w:rPr>
          <w:rFonts w:ascii="GHEA Grapalat" w:hAnsi="GHEA Grapalat" w:cs="Sylfaen"/>
          <w:sz w:val="20"/>
          <w:szCs w:val="20"/>
        </w:rPr>
      </w:pPr>
      <w:r w:rsidRPr="00332B00">
        <w:rPr>
          <w:rFonts w:ascii="GHEA Grapalat" w:hAnsi="GHEA Grapalat"/>
          <w:sz w:val="20"/>
          <w:szCs w:val="20"/>
        </w:rPr>
        <w:t>является резидентом ______________________________________________________</w:t>
      </w:r>
      <w:r w:rsidR="00D04575" w:rsidRPr="00332B00">
        <w:rPr>
          <w:rFonts w:ascii="GHEA Grapalat" w:hAnsi="GHEA Grapalat"/>
          <w:sz w:val="20"/>
          <w:szCs w:val="20"/>
        </w:rPr>
        <w:t>.</w:t>
      </w:r>
    </w:p>
    <w:p w14:paraId="5187C962" w14:textId="77777777" w:rsidR="00374F4A" w:rsidRPr="00332B00" w:rsidRDefault="00374F4A" w:rsidP="003850C3">
      <w:pPr>
        <w:ind w:left="4111"/>
        <w:jc w:val="both"/>
        <w:rPr>
          <w:rFonts w:ascii="GHEA Grapalat" w:hAnsi="GHEA Grapalat" w:cs="Arial"/>
          <w:sz w:val="20"/>
          <w:szCs w:val="20"/>
        </w:rPr>
      </w:pPr>
      <w:r w:rsidRPr="00332B00">
        <w:rPr>
          <w:rFonts w:ascii="GHEA Grapalat" w:hAnsi="GHEA Grapalat"/>
          <w:sz w:val="20"/>
          <w:szCs w:val="20"/>
        </w:rPr>
        <w:t>наименование страны</w:t>
      </w:r>
    </w:p>
    <w:p w14:paraId="61458D8A" w14:textId="77777777" w:rsidR="000612B9" w:rsidRPr="00332B00" w:rsidRDefault="000612B9" w:rsidP="003850C3">
      <w:pPr>
        <w:jc w:val="both"/>
        <w:rPr>
          <w:rFonts w:ascii="GHEA Grapalat" w:hAnsi="GHEA Grapalat"/>
          <w:sz w:val="20"/>
          <w:szCs w:val="20"/>
        </w:rPr>
      </w:pPr>
    </w:p>
    <w:p w14:paraId="4453D846" w14:textId="77777777" w:rsidR="000612B9" w:rsidRPr="00332B00" w:rsidRDefault="004F0CAA" w:rsidP="003850C3">
      <w:pPr>
        <w:jc w:val="both"/>
        <w:rPr>
          <w:rFonts w:ascii="GHEA Grapalat" w:hAnsi="GHEA Grapalat"/>
          <w:sz w:val="20"/>
          <w:szCs w:val="20"/>
        </w:rPr>
      </w:pPr>
      <w:r w:rsidRPr="00332B00">
        <w:rPr>
          <w:rFonts w:ascii="GHEA Grapalat" w:hAnsi="GHEA Grapalat"/>
          <w:sz w:val="20"/>
          <w:szCs w:val="20"/>
        </w:rPr>
        <w:t>Данные</w:t>
      </w:r>
      <w:r w:rsidR="002A0700" w:rsidRPr="00332B00">
        <w:rPr>
          <w:rFonts w:ascii="GHEA Grapalat" w:hAnsi="GHEA Grapalat"/>
          <w:sz w:val="20"/>
          <w:szCs w:val="20"/>
        </w:rPr>
        <w:t xml:space="preserve">       </w:t>
      </w:r>
      <w:proofErr w:type="gramStart"/>
      <w:r w:rsidR="000612B9" w:rsidRPr="00332B00">
        <w:rPr>
          <w:rFonts w:ascii="GHEA Grapalat" w:hAnsi="GHEA Grapalat"/>
          <w:sz w:val="20"/>
          <w:szCs w:val="20"/>
        </w:rPr>
        <w:t>----------------------------------------</w:t>
      </w:r>
      <w:r w:rsidR="00304237" w:rsidRPr="00332B00">
        <w:rPr>
          <w:rFonts w:ascii="GHEA Grapalat" w:hAnsi="GHEA Grapalat"/>
          <w:sz w:val="20"/>
          <w:szCs w:val="20"/>
        </w:rPr>
        <w:t xml:space="preserve">  </w:t>
      </w:r>
      <w:r w:rsidR="00F96993" w:rsidRPr="00332B00">
        <w:rPr>
          <w:rFonts w:ascii="GHEA Grapalat" w:hAnsi="GHEA Grapalat"/>
          <w:sz w:val="20"/>
          <w:szCs w:val="20"/>
        </w:rPr>
        <w:t>следующие</w:t>
      </w:r>
      <w:proofErr w:type="gramEnd"/>
      <w:r w:rsidR="00304237" w:rsidRPr="00332B00">
        <w:rPr>
          <w:rFonts w:ascii="GHEA Grapalat" w:hAnsi="GHEA Grapalat"/>
          <w:sz w:val="20"/>
          <w:szCs w:val="20"/>
        </w:rPr>
        <w:t>:</w:t>
      </w:r>
    </w:p>
    <w:p w14:paraId="5F9CD9E8" w14:textId="77777777" w:rsidR="002A0700" w:rsidRPr="00332B00" w:rsidRDefault="002A0700" w:rsidP="003850C3">
      <w:pPr>
        <w:ind w:left="1843"/>
        <w:rPr>
          <w:rFonts w:ascii="GHEA Grapalat" w:hAnsi="GHEA Grapalat" w:cs="Sylfaen"/>
          <w:sz w:val="20"/>
          <w:szCs w:val="20"/>
          <w:lang w:val="hy-AM"/>
        </w:rPr>
      </w:pPr>
      <w:r w:rsidRPr="00332B00">
        <w:rPr>
          <w:rFonts w:ascii="GHEA Grapalat" w:hAnsi="GHEA Grapalat"/>
          <w:sz w:val="20"/>
          <w:szCs w:val="20"/>
        </w:rPr>
        <w:t>наименование участника</w:t>
      </w:r>
    </w:p>
    <w:p w14:paraId="1F608960" w14:textId="77777777" w:rsidR="000612B9" w:rsidRPr="00332B00" w:rsidRDefault="000612B9" w:rsidP="003850C3">
      <w:pPr>
        <w:jc w:val="both"/>
        <w:rPr>
          <w:rFonts w:ascii="GHEA Grapalat" w:hAnsi="GHEA Grapalat"/>
          <w:sz w:val="20"/>
          <w:szCs w:val="20"/>
        </w:rPr>
      </w:pPr>
    </w:p>
    <w:p w14:paraId="5582F786"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Учетный номер налогоплательщика  </w:t>
      </w:r>
      <w:r w:rsidR="00B138F3" w:rsidRPr="00332B00">
        <w:rPr>
          <w:rFonts w:ascii="GHEA Grapalat" w:hAnsi="GHEA Grapalat"/>
          <w:sz w:val="20"/>
          <w:szCs w:val="20"/>
        </w:rPr>
        <w:t xml:space="preserve">             </w:t>
      </w:r>
      <w:r w:rsidRPr="00332B00">
        <w:rPr>
          <w:rFonts w:ascii="GHEA Grapalat" w:hAnsi="GHEA Grapalat"/>
          <w:sz w:val="20"/>
          <w:szCs w:val="20"/>
        </w:rPr>
        <w:t>________________</w:t>
      </w:r>
    </w:p>
    <w:p w14:paraId="1C5EACBE" w14:textId="77777777" w:rsidR="00374F4A" w:rsidRPr="00332B00" w:rsidRDefault="00B138F3" w:rsidP="003850C3">
      <w:pPr>
        <w:tabs>
          <w:tab w:val="left" w:pos="7371"/>
        </w:tabs>
        <w:ind w:left="4111"/>
        <w:jc w:val="both"/>
        <w:rPr>
          <w:rFonts w:ascii="GHEA Grapalat" w:hAnsi="GHEA Grapalat" w:cs="Arial"/>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учетный номер</w:t>
      </w:r>
      <w:r w:rsidRPr="00332B00">
        <w:rPr>
          <w:rFonts w:ascii="GHEA Grapalat" w:hAnsi="GHEA Grapalat"/>
          <w:sz w:val="20"/>
          <w:szCs w:val="20"/>
        </w:rPr>
        <w:t xml:space="preserve"> </w:t>
      </w:r>
      <w:r w:rsidR="00374F4A" w:rsidRPr="00332B00">
        <w:rPr>
          <w:rFonts w:ascii="GHEA Grapalat" w:hAnsi="GHEA Grapalat"/>
          <w:sz w:val="20"/>
          <w:szCs w:val="20"/>
        </w:rPr>
        <w:t>налогоплательщика</w:t>
      </w:r>
    </w:p>
    <w:p w14:paraId="7715BF6D" w14:textId="77777777" w:rsidR="00B138F3" w:rsidRPr="00332B00" w:rsidRDefault="00B138F3" w:rsidP="003850C3">
      <w:pPr>
        <w:jc w:val="both"/>
        <w:rPr>
          <w:rFonts w:ascii="GHEA Grapalat" w:hAnsi="GHEA Grapalat"/>
          <w:sz w:val="20"/>
          <w:szCs w:val="20"/>
        </w:rPr>
      </w:pPr>
    </w:p>
    <w:p w14:paraId="185DA09A" w14:textId="77777777" w:rsidR="00374F4A" w:rsidRPr="00332B00" w:rsidRDefault="00B138F3" w:rsidP="003850C3">
      <w:pPr>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 xml:space="preserve">Адрес электронной почты </w:t>
      </w:r>
      <w:r w:rsidRPr="00332B00">
        <w:rPr>
          <w:rFonts w:ascii="GHEA Grapalat" w:hAnsi="GHEA Grapalat"/>
          <w:sz w:val="20"/>
          <w:szCs w:val="20"/>
        </w:rPr>
        <w:t xml:space="preserve">                           </w:t>
      </w:r>
      <w:r w:rsidR="00374F4A" w:rsidRPr="00332B00">
        <w:rPr>
          <w:rFonts w:ascii="GHEA Grapalat" w:hAnsi="GHEA Grapalat"/>
          <w:sz w:val="20"/>
          <w:szCs w:val="20"/>
        </w:rPr>
        <w:t>__________________</w:t>
      </w:r>
    </w:p>
    <w:p w14:paraId="5AE6EBEA" w14:textId="77777777" w:rsidR="00374F4A" w:rsidRPr="00332B00" w:rsidRDefault="00B138F3" w:rsidP="003850C3">
      <w:pPr>
        <w:tabs>
          <w:tab w:val="left" w:pos="6946"/>
        </w:tabs>
        <w:ind w:left="3402" w:firstLine="6"/>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адрес электронной</w:t>
      </w:r>
      <w:r w:rsidR="00374F4A" w:rsidRPr="00332B00">
        <w:rPr>
          <w:rFonts w:ascii="GHEA Grapalat" w:hAnsi="GHEA Grapalat"/>
          <w:sz w:val="20"/>
          <w:szCs w:val="20"/>
        </w:rPr>
        <w:tab/>
        <w:t>почты</w:t>
      </w:r>
    </w:p>
    <w:p w14:paraId="67F56425" w14:textId="77777777" w:rsidR="00B138F3" w:rsidRPr="00332B00" w:rsidRDefault="00B138F3" w:rsidP="003850C3">
      <w:pPr>
        <w:jc w:val="both"/>
        <w:rPr>
          <w:rFonts w:ascii="GHEA Grapalat" w:hAnsi="GHEA Grapalat"/>
          <w:sz w:val="20"/>
          <w:szCs w:val="20"/>
        </w:rPr>
      </w:pPr>
    </w:p>
    <w:p w14:paraId="4C0FCE1C" w14:textId="77777777" w:rsidR="009E1181" w:rsidRPr="00332B00" w:rsidRDefault="00F96993" w:rsidP="003850C3">
      <w:pPr>
        <w:jc w:val="both"/>
        <w:rPr>
          <w:rFonts w:ascii="GHEA Grapalat" w:hAnsi="GHEA Grapalat"/>
          <w:sz w:val="20"/>
          <w:szCs w:val="20"/>
        </w:rPr>
      </w:pPr>
      <w:r w:rsidRPr="00332B00">
        <w:rPr>
          <w:rFonts w:ascii="GHEA Grapalat" w:hAnsi="GHEA Grapalat"/>
          <w:sz w:val="20"/>
          <w:szCs w:val="20"/>
        </w:rPr>
        <w:t>Адрес деятельности</w:t>
      </w:r>
      <w:r w:rsidR="009E1181" w:rsidRPr="00332B00">
        <w:rPr>
          <w:rFonts w:ascii="GHEA Grapalat" w:hAnsi="GHEA Grapalat"/>
          <w:sz w:val="20"/>
          <w:szCs w:val="20"/>
        </w:rPr>
        <w:t xml:space="preserve">              ----------------------------</w:t>
      </w:r>
      <w:r w:rsidR="009627B3" w:rsidRPr="00332B00">
        <w:rPr>
          <w:rFonts w:ascii="GHEA Grapalat" w:hAnsi="GHEA Grapalat"/>
          <w:sz w:val="20"/>
          <w:szCs w:val="20"/>
        </w:rPr>
        <w:t>--------------------------------</w:t>
      </w:r>
    </w:p>
    <w:p w14:paraId="1562ECE1" w14:textId="77777777" w:rsidR="00F96993" w:rsidRPr="00332B00" w:rsidRDefault="009E1181" w:rsidP="003850C3">
      <w:pPr>
        <w:jc w:val="both"/>
        <w:rPr>
          <w:rFonts w:ascii="GHEA Grapalat" w:hAnsi="GHEA Grapalat"/>
          <w:sz w:val="20"/>
          <w:szCs w:val="20"/>
        </w:rPr>
      </w:pPr>
      <w:r w:rsidRPr="00332B00">
        <w:rPr>
          <w:rFonts w:ascii="GHEA Grapalat" w:hAnsi="GHEA Grapalat"/>
          <w:sz w:val="20"/>
          <w:szCs w:val="20"/>
        </w:rPr>
        <w:t xml:space="preserve">            </w:t>
      </w:r>
      <w:r w:rsidR="00F96993" w:rsidRPr="00332B00">
        <w:rPr>
          <w:rFonts w:ascii="GHEA Grapalat" w:hAnsi="GHEA Grapalat"/>
          <w:sz w:val="20"/>
          <w:szCs w:val="20"/>
        </w:rPr>
        <w:t xml:space="preserve">  </w:t>
      </w:r>
      <w:r w:rsidRPr="00332B00">
        <w:rPr>
          <w:rFonts w:ascii="GHEA Grapalat" w:hAnsi="GHEA Grapalat"/>
          <w:sz w:val="20"/>
          <w:szCs w:val="20"/>
        </w:rPr>
        <w:t xml:space="preserve">                                </w:t>
      </w:r>
      <w:r w:rsidR="00B138F3" w:rsidRPr="00332B00">
        <w:rPr>
          <w:rFonts w:ascii="GHEA Grapalat" w:hAnsi="GHEA Grapalat"/>
          <w:sz w:val="20"/>
          <w:szCs w:val="20"/>
        </w:rPr>
        <w:t xml:space="preserve">                        </w:t>
      </w:r>
      <w:r w:rsidRPr="00332B00">
        <w:rPr>
          <w:rFonts w:ascii="GHEA Grapalat" w:hAnsi="GHEA Grapalat"/>
          <w:sz w:val="20"/>
          <w:szCs w:val="20"/>
        </w:rPr>
        <w:t>адрес деятельности</w:t>
      </w:r>
    </w:p>
    <w:p w14:paraId="0F262C03" w14:textId="77777777" w:rsidR="00B16483" w:rsidRPr="00332B00" w:rsidRDefault="00B16483" w:rsidP="003850C3">
      <w:pPr>
        <w:jc w:val="both"/>
        <w:rPr>
          <w:rFonts w:ascii="GHEA Grapalat" w:hAnsi="GHEA Grapalat"/>
          <w:sz w:val="20"/>
          <w:szCs w:val="20"/>
        </w:rPr>
      </w:pPr>
    </w:p>
    <w:p w14:paraId="46733260" w14:textId="77777777" w:rsidR="00B16483" w:rsidRPr="00332B00" w:rsidRDefault="00B16483" w:rsidP="003850C3">
      <w:pPr>
        <w:jc w:val="both"/>
        <w:rPr>
          <w:rFonts w:ascii="GHEA Grapalat" w:hAnsi="GHEA Grapalat"/>
          <w:sz w:val="20"/>
          <w:szCs w:val="20"/>
        </w:rPr>
      </w:pPr>
      <w:r w:rsidRPr="00332B00">
        <w:rPr>
          <w:rFonts w:ascii="GHEA Grapalat" w:hAnsi="GHEA Grapalat"/>
          <w:sz w:val="20"/>
          <w:szCs w:val="20"/>
        </w:rPr>
        <w:t>Номер телефона                     ------------------------------</w:t>
      </w:r>
      <w:r w:rsidR="009627B3" w:rsidRPr="00332B00">
        <w:rPr>
          <w:rFonts w:ascii="GHEA Grapalat" w:hAnsi="GHEA Grapalat"/>
          <w:sz w:val="20"/>
          <w:szCs w:val="20"/>
        </w:rPr>
        <w:t>-------------------------------</w:t>
      </w:r>
      <w:r w:rsidRPr="00332B00">
        <w:rPr>
          <w:rFonts w:ascii="GHEA Grapalat" w:hAnsi="GHEA Grapalat"/>
          <w:sz w:val="20"/>
          <w:szCs w:val="20"/>
        </w:rPr>
        <w:t xml:space="preserve"> </w:t>
      </w:r>
    </w:p>
    <w:p w14:paraId="4C606B0F" w14:textId="77777777" w:rsidR="006B3E56" w:rsidRPr="00332B00" w:rsidRDefault="00B138F3" w:rsidP="003850C3">
      <w:pPr>
        <w:tabs>
          <w:tab w:val="left" w:pos="7371"/>
        </w:tabs>
        <w:ind w:left="3544" w:firstLine="3"/>
        <w:jc w:val="both"/>
        <w:rPr>
          <w:rFonts w:ascii="GHEA Grapalat" w:hAnsi="GHEA Grapalat"/>
          <w:sz w:val="20"/>
          <w:szCs w:val="20"/>
        </w:rPr>
      </w:pPr>
      <w:r w:rsidRPr="00332B00">
        <w:rPr>
          <w:rFonts w:ascii="GHEA Grapalat" w:hAnsi="GHEA Grapalat"/>
          <w:sz w:val="20"/>
          <w:szCs w:val="20"/>
        </w:rPr>
        <w:t xml:space="preserve">                                 </w:t>
      </w:r>
      <w:r w:rsidR="00B16483" w:rsidRPr="00332B00">
        <w:rPr>
          <w:rFonts w:ascii="GHEA Grapalat" w:hAnsi="GHEA Grapalat"/>
          <w:sz w:val="20"/>
          <w:szCs w:val="20"/>
        </w:rPr>
        <w:t>Номер телефона</w:t>
      </w:r>
    </w:p>
    <w:p w14:paraId="29F804A7" w14:textId="77777777" w:rsidR="00B16483" w:rsidRPr="00332B00" w:rsidRDefault="00B16483" w:rsidP="003850C3">
      <w:pPr>
        <w:tabs>
          <w:tab w:val="left" w:pos="7371"/>
        </w:tabs>
        <w:ind w:left="3544" w:firstLine="3"/>
        <w:jc w:val="both"/>
        <w:rPr>
          <w:rFonts w:ascii="GHEA Grapalat" w:hAnsi="GHEA Grapalat"/>
          <w:sz w:val="20"/>
          <w:szCs w:val="20"/>
        </w:rPr>
      </w:pPr>
    </w:p>
    <w:p w14:paraId="2AD74B38" w14:textId="77777777" w:rsidR="006B3E56" w:rsidRPr="00332B00" w:rsidRDefault="006B3E56" w:rsidP="003850C3">
      <w:pPr>
        <w:widowControl w:val="0"/>
        <w:jc w:val="both"/>
        <w:rPr>
          <w:rFonts w:ascii="GHEA Grapalat" w:hAnsi="GHEA Grapalat"/>
          <w:sz w:val="20"/>
          <w:szCs w:val="20"/>
        </w:rPr>
      </w:pPr>
      <w:r w:rsidRPr="00332B00">
        <w:rPr>
          <w:rFonts w:ascii="GHEA Grapalat" w:hAnsi="GHEA Grapalat"/>
          <w:sz w:val="20"/>
          <w:szCs w:val="20"/>
        </w:rPr>
        <w:t xml:space="preserve">Настоящим _________________________________объявляет и </w:t>
      </w:r>
      <w:proofErr w:type="spellStart"/>
      <w:proofErr w:type="gramStart"/>
      <w:r w:rsidRPr="00332B00">
        <w:rPr>
          <w:rFonts w:ascii="GHEA Grapalat" w:hAnsi="GHEA Grapalat"/>
          <w:sz w:val="20"/>
          <w:szCs w:val="20"/>
        </w:rPr>
        <w:t>подтверждает,что</w:t>
      </w:r>
      <w:proofErr w:type="spellEnd"/>
      <w:proofErr w:type="gramEnd"/>
      <w:r w:rsidRPr="00332B00">
        <w:rPr>
          <w:rFonts w:ascii="GHEA Grapalat" w:hAnsi="GHEA Grapalat"/>
          <w:sz w:val="20"/>
          <w:szCs w:val="20"/>
        </w:rPr>
        <w:t>:</w:t>
      </w:r>
    </w:p>
    <w:p w14:paraId="206D60F0" w14:textId="77777777" w:rsidR="006B3E56" w:rsidRPr="00332B00" w:rsidRDefault="006B3E56" w:rsidP="003850C3">
      <w:pPr>
        <w:widowControl w:val="0"/>
        <w:ind w:left="2835"/>
        <w:jc w:val="both"/>
        <w:rPr>
          <w:rFonts w:ascii="GHEA Grapalat" w:hAnsi="GHEA Grapalat"/>
          <w:sz w:val="20"/>
          <w:szCs w:val="20"/>
        </w:rPr>
      </w:pPr>
      <w:r w:rsidRPr="00332B00">
        <w:rPr>
          <w:rFonts w:ascii="GHEA Grapalat" w:hAnsi="GHEA Grapalat"/>
          <w:sz w:val="20"/>
          <w:szCs w:val="20"/>
        </w:rPr>
        <w:t>наименование участника</w:t>
      </w:r>
    </w:p>
    <w:p w14:paraId="1F2C9681" w14:textId="77777777" w:rsidR="009E1F0A" w:rsidRPr="00332B00" w:rsidRDefault="009E1F0A" w:rsidP="003850C3">
      <w:pPr>
        <w:ind w:firstLine="709"/>
        <w:rPr>
          <w:rFonts w:ascii="GHEA Grapalat" w:hAnsi="GHEA Grapalat"/>
          <w:sz w:val="20"/>
          <w:szCs w:val="20"/>
        </w:rPr>
      </w:pPr>
      <w:r w:rsidRPr="00332B00">
        <w:rPr>
          <w:rFonts w:ascii="GHEA Grapalat" w:hAnsi="GHEA Grapalat" w:cs="Arial"/>
          <w:sz w:val="20"/>
          <w:szCs w:val="20"/>
        </w:rPr>
        <w:t>1)</w:t>
      </w:r>
      <w:r w:rsidRPr="00332B00">
        <w:rPr>
          <w:rFonts w:ascii="GHEA Grapalat" w:hAnsi="GHEA Grapalat"/>
          <w:sz w:val="20"/>
          <w:szCs w:val="20"/>
          <w:lang w:val="hy-AM"/>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и </w:t>
      </w:r>
      <w:r w:rsidRPr="00332B00">
        <w:rPr>
          <w:rFonts w:ascii="GHEA Grapalat" w:hAnsi="GHEA Grapalat"/>
          <w:sz w:val="20"/>
          <w:szCs w:val="20"/>
          <w:lang w:val="hy-AM"/>
        </w:rPr>
        <w:t>аффилированные</w:t>
      </w:r>
      <w:r w:rsidRPr="00332B00">
        <w:rPr>
          <w:rFonts w:ascii="GHEA Grapalat" w:hAnsi="GHEA Grapalat"/>
          <w:sz w:val="20"/>
          <w:szCs w:val="20"/>
        </w:rPr>
        <w:t xml:space="preserve"> с ним</w:t>
      </w:r>
      <w:r w:rsidRPr="00332B00">
        <w:rPr>
          <w:rFonts w:ascii="GHEA Grapalat" w:hAnsi="GHEA Grapalat"/>
          <w:sz w:val="20"/>
          <w:szCs w:val="20"/>
          <w:lang w:val="hy-AM"/>
        </w:rPr>
        <w:t xml:space="preserve"> </w:t>
      </w:r>
    </w:p>
    <w:p w14:paraId="0C969900" w14:textId="77777777" w:rsidR="009E1F0A" w:rsidRPr="00332B00" w:rsidRDefault="009E1F0A" w:rsidP="003850C3">
      <w:pPr>
        <w:widowControl w:val="0"/>
        <w:ind w:left="2835"/>
        <w:rPr>
          <w:rFonts w:ascii="GHEA Grapalat" w:hAnsi="GHEA Grapalat"/>
          <w:sz w:val="20"/>
          <w:szCs w:val="20"/>
        </w:rPr>
      </w:pPr>
      <w:r w:rsidRPr="00332B00">
        <w:rPr>
          <w:rFonts w:ascii="GHEA Grapalat" w:hAnsi="GHEA Grapalat"/>
          <w:sz w:val="20"/>
          <w:szCs w:val="20"/>
        </w:rPr>
        <w:t>наименование участника</w:t>
      </w:r>
    </w:p>
    <w:p w14:paraId="08784914" w14:textId="77777777" w:rsidR="009E1F0A" w:rsidRPr="00332B00" w:rsidRDefault="009E1F0A" w:rsidP="003850C3">
      <w:pPr>
        <w:rPr>
          <w:rFonts w:ascii="GHEA Grapalat" w:hAnsi="GHEA Grapalat"/>
          <w:i/>
          <w:sz w:val="20"/>
          <w:szCs w:val="20"/>
          <w:vertAlign w:val="superscript"/>
        </w:rPr>
      </w:pPr>
    </w:p>
    <w:p w14:paraId="099840F6" w14:textId="77777777" w:rsidR="002040D1" w:rsidRPr="00332B00" w:rsidRDefault="009E1F0A" w:rsidP="003850C3">
      <w:pPr>
        <w:rPr>
          <w:rFonts w:ascii="GHEA Grapalat" w:hAnsi="GHEA Grapalat" w:cstheme="minorHAnsi"/>
          <w:sz w:val="20"/>
          <w:szCs w:val="20"/>
          <w:lang w:val="af-ZA"/>
        </w:rPr>
      </w:pPr>
      <w:r w:rsidRPr="00332B00">
        <w:rPr>
          <w:rFonts w:ascii="GHEA Grapalat" w:hAnsi="GHEA Grapalat"/>
          <w:sz w:val="20"/>
          <w:szCs w:val="20"/>
          <w:lang w:val="hy-AM"/>
        </w:rPr>
        <w:t>лица</w:t>
      </w:r>
      <w:r w:rsidRPr="00332B00">
        <w:rPr>
          <w:rFonts w:ascii="GHEA Grapalat" w:hAnsi="GHEA Grapalat" w:cs="Arial"/>
          <w:sz w:val="20"/>
          <w:szCs w:val="20"/>
        </w:rPr>
        <w:t xml:space="preserve"> </w:t>
      </w:r>
      <w:r w:rsidRPr="00332B00">
        <w:rPr>
          <w:rFonts w:ascii="GHEA Grapalat" w:hAnsi="GHEA Grapalat" w:cs="Arial"/>
          <w:sz w:val="20"/>
          <w:szCs w:val="20"/>
          <w:lang w:val="hy-AM"/>
        </w:rPr>
        <w:t xml:space="preserve"> </w:t>
      </w:r>
      <w:r w:rsidRPr="00332B00">
        <w:rPr>
          <w:rFonts w:ascii="GHEA Grapalat" w:hAnsi="GHEA Grapalat"/>
          <w:sz w:val="20"/>
          <w:szCs w:val="20"/>
          <w:lang w:val="hy-AM"/>
        </w:rPr>
        <w:t xml:space="preserve">удовлетворяют </w:t>
      </w:r>
      <w:r w:rsidRPr="00332B00">
        <w:rPr>
          <w:rFonts w:ascii="GHEA Grapalat" w:hAnsi="GHEA Grapalat"/>
          <w:color w:val="000000" w:themeColor="text1"/>
          <w:spacing w:val="-4"/>
          <w:sz w:val="20"/>
          <w:szCs w:val="20"/>
        </w:rPr>
        <w:t>требованиям</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права участия</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 xml:space="preserve">установленным приглашением на </w:t>
      </w:r>
      <w:proofErr w:type="spellStart"/>
      <w:r w:rsidRPr="00332B00">
        <w:rPr>
          <w:rFonts w:ascii="GHEA Grapalat" w:hAnsi="GHEA Grapalat"/>
          <w:spacing w:val="-4"/>
          <w:sz w:val="20"/>
          <w:szCs w:val="20"/>
        </w:rPr>
        <w:t>на</w:t>
      </w:r>
      <w:proofErr w:type="spellEnd"/>
      <w:r w:rsidRPr="00332B00">
        <w:rPr>
          <w:rFonts w:ascii="GHEA Grapalat" w:hAnsi="GHEA Grapalat"/>
          <w:spacing w:val="-4"/>
          <w:sz w:val="20"/>
          <w:szCs w:val="20"/>
        </w:rPr>
        <w:t xml:space="preserve"> </w:t>
      </w:r>
      <w:proofErr w:type="spellStart"/>
      <w:r w:rsidR="002040D1" w:rsidRPr="00332B00">
        <w:rPr>
          <w:rFonts w:ascii="GHEA Grapalat" w:hAnsi="GHEA Grapalat"/>
          <w:color w:val="000000" w:themeColor="text1"/>
          <w:spacing w:val="-4"/>
          <w:sz w:val="20"/>
          <w:szCs w:val="20"/>
        </w:rPr>
        <w:t>на</w:t>
      </w:r>
      <w:proofErr w:type="spellEnd"/>
      <w:r w:rsidR="002040D1" w:rsidRPr="00332B00">
        <w:rPr>
          <w:rFonts w:ascii="GHEA Grapalat" w:hAnsi="GHEA Grapalat"/>
          <w:color w:val="000000" w:themeColor="text1"/>
          <w:spacing w:val="-4"/>
          <w:sz w:val="20"/>
          <w:szCs w:val="20"/>
        </w:rPr>
        <w:t xml:space="preserve"> </w:t>
      </w:r>
      <w:r w:rsidR="002040D1" w:rsidRPr="00332B00">
        <w:rPr>
          <w:rFonts w:ascii="GHEA Grapalat" w:hAnsi="GHEA Grapalat" w:cstheme="minorHAnsi"/>
          <w:sz w:val="20"/>
          <w:szCs w:val="20"/>
          <w:lang w:val="af-ZA"/>
        </w:rPr>
        <w:t>Запрос Катировок</w:t>
      </w:r>
    </w:p>
    <w:p w14:paraId="3100D5CA" w14:textId="223F9983" w:rsidR="009E1F0A" w:rsidRPr="00332B00" w:rsidRDefault="002040D1" w:rsidP="003850C3">
      <w:pPr>
        <w:rPr>
          <w:rFonts w:ascii="GHEA Grapalat" w:hAnsi="GHEA Grapalat" w:cs="Sylfaen"/>
          <w:sz w:val="20"/>
          <w:szCs w:val="20"/>
          <w:lang w:val="hy-AM"/>
        </w:rPr>
      </w:pPr>
      <w:r w:rsidRPr="00332B00">
        <w:rPr>
          <w:rFonts w:ascii="GHEA Grapalat" w:hAnsi="GHEA Grapalat"/>
          <w:color w:val="000000" w:themeColor="text1"/>
          <w:sz w:val="20"/>
          <w:szCs w:val="20"/>
          <w:lang w:val="af-ZA"/>
        </w:rPr>
        <w:t>кодом</w:t>
      </w:r>
      <w:r w:rsidRPr="00332B00">
        <w:rPr>
          <w:rFonts w:ascii="GHEA Grapalat" w:hAnsi="GHEA Grapalat" w:cs="Arial"/>
          <w:sz w:val="20"/>
          <w:szCs w:val="20"/>
          <w:lang w:val="hy-AM"/>
        </w:rPr>
        <w:t xml:space="preserve"> </w:t>
      </w:r>
      <w:r w:rsidRPr="00332B00">
        <w:rPr>
          <w:rFonts w:ascii="GHEA Grapalat" w:hAnsi="GHEA Grapalat"/>
          <w:sz w:val="20"/>
          <w:szCs w:val="20"/>
          <w:lang w:val="af-ZA"/>
        </w:rPr>
        <w:t>"</w:t>
      </w:r>
      <w:r w:rsidRPr="00332B00">
        <w:rPr>
          <w:rFonts w:ascii="GHEA Grapalat" w:hAnsi="GHEA Grapalat"/>
          <w:b/>
          <w:sz w:val="20"/>
          <w:szCs w:val="20"/>
          <w:lang w:val="af-ZA"/>
        </w:rPr>
        <w:t xml:space="preserve">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rPr>
        <w:t>ՄՍԱԿ-ԳՀԱՊՁԲ-26/02</w:t>
      </w:r>
      <w:r w:rsidR="00D40583" w:rsidRPr="00332B00">
        <w:rPr>
          <w:rFonts w:ascii="GHEA Grapalat" w:hAnsi="GHEA Grapalat" w:cstheme="minorHAnsi"/>
          <w:sz w:val="20"/>
          <w:szCs w:val="20"/>
          <w:lang w:val="af-ZA"/>
        </w:rPr>
        <w:t xml:space="preserve">» </w:t>
      </w:r>
      <w:r w:rsidR="00F02464" w:rsidRPr="00332B00">
        <w:rPr>
          <w:rFonts w:ascii="GHEA Grapalat" w:hAnsi="GHEA Grapalat"/>
          <w:sz w:val="20"/>
          <w:szCs w:val="20"/>
          <w:lang w:val="af-ZA"/>
        </w:rPr>
        <w:t>-1</w:t>
      </w:r>
      <w:r w:rsidR="009E1F0A" w:rsidRPr="00332B00">
        <w:rPr>
          <w:rFonts w:ascii="GHEA Grapalat" w:hAnsi="GHEA Grapalat"/>
          <w:sz w:val="20"/>
          <w:szCs w:val="20"/>
          <w:lang w:val="af-ZA"/>
        </w:rPr>
        <w:t>---/---"*</w:t>
      </w:r>
      <w:r w:rsidR="009E1F0A" w:rsidRPr="00332B00">
        <w:rPr>
          <w:rFonts w:ascii="GHEA Grapalat" w:hAnsi="GHEA Grapalat"/>
          <w:color w:val="000000" w:themeColor="text1"/>
          <w:sz w:val="20"/>
          <w:szCs w:val="20"/>
          <w:lang w:val="af-ZA"/>
        </w:rPr>
        <w:t>и</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lang w:val="af-ZA"/>
        </w:rPr>
        <w:t>---------------------------------</w:t>
      </w:r>
      <w:r w:rsidR="006247D8" w:rsidRPr="00332B00">
        <w:rPr>
          <w:rFonts w:ascii="GHEA Grapalat" w:hAnsi="GHEA Grapalat"/>
          <w:sz w:val="20"/>
          <w:szCs w:val="20"/>
          <w:u w:val="single"/>
          <w:lang w:val="af-ZA"/>
        </w:rPr>
        <w:t>-------</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rPr>
        <w:t xml:space="preserve">                         </w:t>
      </w:r>
      <w:r w:rsidR="009E1F0A" w:rsidRPr="00332B00">
        <w:rPr>
          <w:rFonts w:ascii="GHEA Grapalat" w:hAnsi="GHEA Grapalat"/>
          <w:sz w:val="20"/>
          <w:szCs w:val="20"/>
          <w:u w:val="single"/>
          <w:lang w:val="hy-AM"/>
        </w:rPr>
        <w:t xml:space="preserve">          </w:t>
      </w:r>
      <w:r w:rsidR="009E1F0A" w:rsidRPr="00332B00">
        <w:rPr>
          <w:rFonts w:ascii="GHEA Grapalat" w:hAnsi="GHEA Grapalat" w:cs="Sylfaen"/>
          <w:sz w:val="20"/>
          <w:szCs w:val="20"/>
          <w:lang w:val="hy-AM"/>
        </w:rPr>
        <w:t xml:space="preserve"> </w:t>
      </w:r>
    </w:p>
    <w:p w14:paraId="0816779C" w14:textId="77777777" w:rsidR="009E1F0A" w:rsidRPr="00332B00" w:rsidRDefault="009E1F0A" w:rsidP="003850C3">
      <w:pPr>
        <w:tabs>
          <w:tab w:val="left" w:pos="6450"/>
        </w:tabs>
        <w:rPr>
          <w:rFonts w:ascii="GHEA Grapalat" w:hAnsi="GHEA Grapalat"/>
          <w:sz w:val="20"/>
          <w:szCs w:val="20"/>
        </w:rPr>
      </w:pPr>
      <w:r w:rsidRPr="00332B00">
        <w:rPr>
          <w:rFonts w:ascii="GHEA Grapalat" w:hAnsi="GHEA Grapalat" w:cs="Sylfaen"/>
          <w:sz w:val="20"/>
          <w:szCs w:val="20"/>
        </w:rPr>
        <w:t xml:space="preserve">                                                         </w:t>
      </w:r>
      <w:r w:rsidRPr="00332B00">
        <w:rPr>
          <w:rFonts w:ascii="GHEA Grapalat" w:hAnsi="GHEA Grapalat" w:cs="Sylfaen"/>
          <w:sz w:val="20"/>
          <w:szCs w:val="20"/>
          <w:lang w:val="af-ZA"/>
        </w:rPr>
        <w:t xml:space="preserve">       </w:t>
      </w:r>
      <w:r w:rsidRPr="00332B00">
        <w:rPr>
          <w:rFonts w:ascii="GHEA Grapalat" w:hAnsi="GHEA Grapalat" w:cs="Sylfaen"/>
          <w:sz w:val="20"/>
          <w:szCs w:val="20"/>
        </w:rPr>
        <w:t xml:space="preserve"> </w:t>
      </w:r>
      <w:r w:rsidR="006247D8" w:rsidRPr="00332B00">
        <w:rPr>
          <w:rFonts w:ascii="GHEA Grapalat" w:hAnsi="GHEA Grapalat" w:cs="Sylfaen"/>
          <w:sz w:val="20"/>
          <w:szCs w:val="20"/>
          <w:lang w:val="af-ZA"/>
        </w:rPr>
        <w:t xml:space="preserve">                                        </w:t>
      </w:r>
      <w:r w:rsidRPr="00332B00">
        <w:rPr>
          <w:rFonts w:ascii="GHEA Grapalat" w:hAnsi="GHEA Grapalat"/>
          <w:sz w:val="20"/>
          <w:szCs w:val="20"/>
        </w:rPr>
        <w:t>наименование участника</w:t>
      </w:r>
    </w:p>
    <w:p w14:paraId="60F74B40" w14:textId="77777777" w:rsidR="006B3E56" w:rsidRPr="00332B00" w:rsidRDefault="009E1F0A" w:rsidP="003850C3">
      <w:pPr>
        <w:widowControl w:val="0"/>
        <w:ind w:left="568"/>
        <w:jc w:val="both"/>
        <w:rPr>
          <w:rFonts w:ascii="GHEA Grapalat" w:hAnsi="GHEA Grapalat" w:cs="Arial"/>
          <w:sz w:val="20"/>
          <w:szCs w:val="20"/>
        </w:rPr>
      </w:pPr>
      <w:r w:rsidRPr="00332B00">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332B00">
        <w:rPr>
          <w:rFonts w:ascii="GHEA Grapalat" w:hAnsi="GHEA Grapalat"/>
          <w:color w:val="000000" w:themeColor="text1"/>
          <w:sz w:val="20"/>
          <w:szCs w:val="20"/>
        </w:rPr>
        <w:t>приглашением  представить</w:t>
      </w:r>
      <w:proofErr w:type="gramEnd"/>
      <w:r w:rsidRPr="00332B00">
        <w:rPr>
          <w:rFonts w:ascii="GHEA Grapalat" w:hAnsi="GHEA Grapalat"/>
          <w:color w:val="000000" w:themeColor="text1"/>
          <w:sz w:val="20"/>
          <w:szCs w:val="20"/>
        </w:rPr>
        <w:t xml:space="preserve"> обеспечение квалификации</w:t>
      </w:r>
      <w:r w:rsidRPr="00332B00" w:rsidDel="009E1F0A">
        <w:rPr>
          <w:rFonts w:ascii="GHEA Grapalat" w:hAnsi="GHEA Grapalat"/>
          <w:sz w:val="20"/>
          <w:szCs w:val="20"/>
        </w:rPr>
        <w:t xml:space="preserve"> </w:t>
      </w:r>
      <w:r w:rsidR="0035493A" w:rsidRPr="00332B00">
        <w:rPr>
          <w:rFonts w:ascii="GHEA Grapalat" w:hAnsi="GHEA Grapalat"/>
          <w:sz w:val="20"/>
          <w:szCs w:val="20"/>
          <w:vertAlign w:val="superscript"/>
        </w:rPr>
        <w:t>16</w:t>
      </w:r>
      <w:r w:rsidR="00952531" w:rsidRPr="00332B00">
        <w:rPr>
          <w:rFonts w:ascii="GHEA Grapalat" w:hAnsi="GHEA Grapalat"/>
          <w:sz w:val="20"/>
          <w:szCs w:val="20"/>
        </w:rPr>
        <w:t>,</w:t>
      </w:r>
    </w:p>
    <w:p w14:paraId="0A0EBD35" w14:textId="41B21B73" w:rsidR="006B3E56" w:rsidRPr="00332B00"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332B00">
        <w:rPr>
          <w:rFonts w:ascii="GHEA Grapalat" w:hAnsi="GHEA Grapalat"/>
          <w:sz w:val="20"/>
          <w:szCs w:val="20"/>
        </w:rPr>
        <w:t xml:space="preserve">в рамках участия в </w:t>
      </w:r>
      <w:r w:rsidR="00305944" w:rsidRPr="00332B00">
        <w:rPr>
          <w:rFonts w:ascii="GHEA Grapalat" w:hAnsi="GHEA Grapalat"/>
          <w:sz w:val="20"/>
          <w:szCs w:val="20"/>
        </w:rPr>
        <w:t xml:space="preserve">открытом конкурсе </w:t>
      </w:r>
      <w:r w:rsidRPr="00332B00">
        <w:rPr>
          <w:rFonts w:ascii="GHEA Grapalat" w:hAnsi="GHEA Grapalat"/>
          <w:sz w:val="20"/>
          <w:szCs w:val="20"/>
        </w:rPr>
        <w:t xml:space="preserve">под кодом </w:t>
      </w:r>
      <w:r w:rsidR="0075358A" w:rsidRPr="00332B00">
        <w:rPr>
          <w:rFonts w:ascii="GHEA Grapalat" w:hAnsi="GHEA Grapalat"/>
          <w:color w:val="000000" w:themeColor="text1"/>
          <w:sz w:val="20"/>
          <w:szCs w:val="20"/>
          <w:lang w:val="hy-AM"/>
        </w:rPr>
        <w:t>«</w:t>
      </w:r>
      <w:r w:rsidR="003B3DE7">
        <w:rPr>
          <w:rFonts w:ascii="GHEA Grapalat" w:hAnsi="GHEA Grapalat" w:cstheme="minorHAnsi"/>
          <w:sz w:val="20"/>
          <w:szCs w:val="20"/>
          <w:lang w:val="af-ZA"/>
        </w:rPr>
        <w:t>ՄՍԱԿ-ԳՀԱՊՁԲ-26/02</w:t>
      </w:r>
      <w:r w:rsidR="0075358A" w:rsidRPr="00332B00">
        <w:rPr>
          <w:rFonts w:ascii="GHEA Grapalat" w:hAnsi="GHEA Grapalat" w:cstheme="minorHAnsi"/>
          <w:sz w:val="20"/>
          <w:szCs w:val="20"/>
          <w:lang w:val="af-ZA"/>
        </w:rPr>
        <w:t>»</w:t>
      </w:r>
    </w:p>
    <w:p w14:paraId="727D3D64" w14:textId="77777777" w:rsidR="006B3E56" w:rsidRPr="00332B00" w:rsidRDefault="006B3E56" w:rsidP="003850C3">
      <w:pPr>
        <w:pStyle w:val="aff"/>
        <w:widowControl w:val="0"/>
        <w:numPr>
          <w:ilvl w:val="0"/>
          <w:numId w:val="22"/>
        </w:numPr>
        <w:tabs>
          <w:tab w:val="left" w:pos="567"/>
        </w:tabs>
        <w:jc w:val="both"/>
        <w:rPr>
          <w:rFonts w:ascii="GHEA Grapalat" w:hAnsi="GHEA Grapalat"/>
          <w:sz w:val="20"/>
          <w:szCs w:val="20"/>
        </w:rPr>
      </w:pPr>
      <w:r w:rsidRPr="00332B00">
        <w:rPr>
          <w:rFonts w:ascii="GHEA Grapalat" w:hAnsi="GHEA Grapalat"/>
          <w:sz w:val="20"/>
          <w:szCs w:val="20"/>
        </w:rPr>
        <w:t>не допускал и (или) не допустит</w:t>
      </w:r>
      <w:r w:rsidR="00024FA3" w:rsidRPr="00332B00">
        <w:rPr>
          <w:rFonts w:ascii="GHEA Grapalat" w:hAnsi="GHEA Grapalat"/>
          <w:sz w:val="20"/>
          <w:szCs w:val="20"/>
        </w:rPr>
        <w:t xml:space="preserve"> </w:t>
      </w:r>
      <w:r w:rsidR="00024FA3" w:rsidRPr="00332B00">
        <w:rPr>
          <w:rFonts w:ascii="GHEA Grapalat" w:hAnsi="GHEA Grapalat"/>
          <w:sz w:val="20"/>
          <w:szCs w:val="20"/>
          <w:lang w:val="hy-AM"/>
        </w:rPr>
        <w:t>недобросовестн</w:t>
      </w:r>
      <w:r w:rsidR="00024FA3" w:rsidRPr="00332B00">
        <w:rPr>
          <w:rFonts w:ascii="GHEA Grapalat" w:hAnsi="GHEA Grapalat"/>
          <w:sz w:val="20"/>
          <w:szCs w:val="20"/>
        </w:rPr>
        <w:t>ой</w:t>
      </w:r>
      <w:r w:rsidR="00024FA3" w:rsidRPr="00332B00">
        <w:rPr>
          <w:rFonts w:ascii="GHEA Grapalat" w:hAnsi="GHEA Grapalat"/>
          <w:sz w:val="20"/>
          <w:szCs w:val="20"/>
          <w:lang w:val="hy-AM"/>
        </w:rPr>
        <w:t xml:space="preserve"> конкуренци</w:t>
      </w:r>
      <w:r w:rsidR="00024FA3" w:rsidRPr="00332B00">
        <w:rPr>
          <w:rFonts w:ascii="GHEA Grapalat" w:hAnsi="GHEA Grapalat"/>
          <w:sz w:val="20"/>
          <w:szCs w:val="20"/>
        </w:rPr>
        <w:t>и,</w:t>
      </w:r>
      <w:r w:rsidRPr="00332B00">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332B00"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332B00">
        <w:rPr>
          <w:rFonts w:ascii="GHEA Grapalat" w:hAnsi="GHEA Grapalat"/>
          <w:spacing w:val="-6"/>
          <w:sz w:val="20"/>
          <w:szCs w:val="20"/>
        </w:rPr>
        <w:t xml:space="preserve">отсутствует случай установленного приглашением на </w:t>
      </w:r>
      <w:r w:rsidR="00305944" w:rsidRPr="00332B00">
        <w:rPr>
          <w:rFonts w:ascii="GHEA Grapalat" w:hAnsi="GHEA Grapalat"/>
          <w:sz w:val="20"/>
          <w:szCs w:val="20"/>
        </w:rPr>
        <w:t>открытый конкурс</w:t>
      </w:r>
      <w:r w:rsidRPr="00332B00">
        <w:rPr>
          <w:rFonts w:ascii="GHEA Grapalat" w:hAnsi="GHEA Grapalat"/>
          <w:sz w:val="20"/>
          <w:szCs w:val="20"/>
        </w:rPr>
        <w:t xml:space="preserve"> случая     одновременного </w:t>
      </w:r>
    </w:p>
    <w:p w14:paraId="7A287788" w14:textId="77777777" w:rsidR="006B3E56" w:rsidRPr="00332B00" w:rsidRDefault="006B3E56" w:rsidP="003850C3">
      <w:pPr>
        <w:pStyle w:val="a3"/>
        <w:widowControl w:val="0"/>
        <w:spacing w:line="240" w:lineRule="auto"/>
        <w:ind w:firstLine="0"/>
        <w:jc w:val="left"/>
        <w:rPr>
          <w:rFonts w:ascii="GHEA Grapalat" w:hAnsi="GHEA Grapalat"/>
          <w:i w:val="0"/>
        </w:rPr>
      </w:pPr>
      <w:r w:rsidRPr="00332B00">
        <w:rPr>
          <w:rFonts w:ascii="GHEA Grapalat" w:hAnsi="GHEA Grapalat"/>
          <w:i w:val="0"/>
        </w:rPr>
        <w:t>участия взаимосвязанных с ________________ лиц и (или) учрежденных__________</w:t>
      </w:r>
    </w:p>
    <w:p w14:paraId="7D7E8C0C" w14:textId="77777777" w:rsidR="006B3E56" w:rsidRPr="00332B00" w:rsidRDefault="006B3E56" w:rsidP="003850C3">
      <w:pPr>
        <w:widowControl w:val="0"/>
        <w:tabs>
          <w:tab w:val="left" w:pos="7938"/>
        </w:tabs>
        <w:ind w:left="3119"/>
        <w:jc w:val="both"/>
        <w:rPr>
          <w:rFonts w:ascii="GHEA Grapalat" w:hAnsi="GHEA Grapalat"/>
          <w:sz w:val="20"/>
          <w:szCs w:val="20"/>
        </w:rPr>
      </w:pPr>
      <w:r w:rsidRPr="00332B00">
        <w:rPr>
          <w:rFonts w:ascii="GHEA Grapalat" w:hAnsi="GHEA Grapalat"/>
          <w:sz w:val="20"/>
          <w:szCs w:val="20"/>
        </w:rPr>
        <w:t>наименование участника</w:t>
      </w:r>
      <w:r w:rsidRPr="00332B00">
        <w:rPr>
          <w:rFonts w:ascii="GHEA Grapalat" w:hAnsi="GHEA Grapalat"/>
          <w:sz w:val="20"/>
          <w:szCs w:val="20"/>
        </w:rPr>
        <w:tab/>
        <w:t>наименован</w:t>
      </w:r>
      <w:r w:rsidRPr="00332B00">
        <w:rPr>
          <w:rFonts w:ascii="GHEA Grapalat" w:hAnsi="GHEA Grapalat"/>
          <w:sz w:val="20"/>
          <w:szCs w:val="20"/>
        </w:rPr>
        <w:lastRenderedPageBreak/>
        <w:t>ие</w:t>
      </w:r>
    </w:p>
    <w:p w14:paraId="7ACF9B12" w14:textId="77777777" w:rsidR="006B3E56" w:rsidRPr="00332B00" w:rsidRDefault="006B3E56" w:rsidP="003850C3">
      <w:pPr>
        <w:widowControl w:val="0"/>
        <w:tabs>
          <w:tab w:val="left" w:pos="7938"/>
        </w:tabs>
        <w:ind w:left="8080"/>
        <w:jc w:val="both"/>
        <w:rPr>
          <w:rFonts w:ascii="GHEA Grapalat" w:hAnsi="GHEA Grapalat" w:cs="Arial"/>
          <w:sz w:val="20"/>
          <w:szCs w:val="20"/>
        </w:rPr>
      </w:pPr>
      <w:r w:rsidRPr="00332B00">
        <w:rPr>
          <w:rFonts w:ascii="GHEA Grapalat" w:hAnsi="GHEA Grapalat"/>
          <w:sz w:val="20"/>
          <w:szCs w:val="20"/>
        </w:rPr>
        <w:t>участника</w:t>
      </w:r>
    </w:p>
    <w:p w14:paraId="097D0557" w14:textId="77777777" w:rsidR="006B3E56" w:rsidRPr="00332B00" w:rsidRDefault="006B3E56" w:rsidP="003850C3">
      <w:pPr>
        <w:widowControl w:val="0"/>
        <w:jc w:val="both"/>
        <w:rPr>
          <w:rFonts w:ascii="GHEA Grapalat" w:hAnsi="GHEA Grapalat"/>
          <w:sz w:val="20"/>
          <w:szCs w:val="20"/>
          <w:u w:val="single"/>
        </w:rPr>
      </w:pPr>
      <w:r w:rsidRPr="00332B00">
        <w:rPr>
          <w:rFonts w:ascii="GHEA Grapalat" w:hAnsi="GHEA Grapalat"/>
          <w:sz w:val="20"/>
          <w:szCs w:val="20"/>
        </w:rPr>
        <w:t>организаций, либо организаций, имеющих принадлежащую ____________________</w:t>
      </w:r>
    </w:p>
    <w:p w14:paraId="1C42A191" w14:textId="77777777" w:rsidR="006B3E56" w:rsidRPr="00332B00" w:rsidRDefault="006B3E56" w:rsidP="003850C3">
      <w:pPr>
        <w:widowControl w:val="0"/>
        <w:ind w:left="7088"/>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433CEBAD" w14:textId="77777777" w:rsidR="006B3E56" w:rsidRPr="00332B00" w:rsidRDefault="006B3E56" w:rsidP="003850C3">
      <w:pPr>
        <w:widowControl w:val="0"/>
        <w:jc w:val="both"/>
        <w:rPr>
          <w:ins w:id="8" w:author="Inesa Kocharyan" w:date="2021-09-01T13:44:00Z"/>
          <w:rFonts w:ascii="GHEA Grapalat" w:hAnsi="GHEA Grapalat"/>
          <w:sz w:val="20"/>
          <w:szCs w:val="20"/>
        </w:rPr>
      </w:pPr>
      <w:r w:rsidRPr="00332B00">
        <w:rPr>
          <w:rFonts w:ascii="GHEA Grapalat" w:hAnsi="GHEA Grapalat"/>
          <w:sz w:val="20"/>
          <w:szCs w:val="20"/>
        </w:rPr>
        <w:t>долю (пай) в размере более пятидесяти процентов</w:t>
      </w:r>
      <w:r w:rsidR="00BB6319" w:rsidRPr="00332B00">
        <w:rPr>
          <w:rFonts w:ascii="GHEA Grapalat" w:hAnsi="GHEA Grapalat"/>
          <w:sz w:val="20"/>
          <w:szCs w:val="20"/>
        </w:rPr>
        <w:t>.</w:t>
      </w:r>
    </w:p>
    <w:p w14:paraId="132A27F0" w14:textId="77777777" w:rsidR="00BB6319" w:rsidRPr="00332B00" w:rsidRDefault="00BB6319" w:rsidP="003850C3">
      <w:pPr>
        <w:widowControl w:val="0"/>
        <w:contextualSpacing/>
        <w:jc w:val="both"/>
        <w:rPr>
          <w:rFonts w:ascii="GHEA Grapalat" w:hAnsi="GHEA Grapalat"/>
          <w:sz w:val="20"/>
          <w:szCs w:val="20"/>
        </w:rPr>
      </w:pPr>
      <w:proofErr w:type="gramStart"/>
      <w:r w:rsidRPr="00332B00">
        <w:rPr>
          <w:rFonts w:ascii="GHEA Grapalat" w:hAnsi="GHEA Grapalat"/>
          <w:sz w:val="20"/>
          <w:szCs w:val="20"/>
        </w:rPr>
        <w:t>Ниже  ------------</w:t>
      </w:r>
      <w:r w:rsidR="009A73EA" w:rsidRPr="00332B00">
        <w:rPr>
          <w:rFonts w:ascii="GHEA Grapalat" w:hAnsi="GHEA Grapalat"/>
          <w:sz w:val="20"/>
          <w:szCs w:val="20"/>
        </w:rPr>
        <w:t>---------------------------</w:t>
      </w:r>
      <w:r w:rsidRPr="00332B00">
        <w:rPr>
          <w:rFonts w:ascii="GHEA Grapalat" w:hAnsi="GHEA Grapalat"/>
          <w:sz w:val="20"/>
          <w:szCs w:val="20"/>
        </w:rPr>
        <w:t>-</w:t>
      </w:r>
      <w:proofErr w:type="gramEnd"/>
      <w:r w:rsidR="009A73EA" w:rsidRPr="00332B00">
        <w:rPr>
          <w:rFonts w:ascii="GHEA Grapalat" w:hAnsi="GHEA Grapalat"/>
          <w:sz w:val="20"/>
          <w:szCs w:val="20"/>
        </w:rPr>
        <w:t xml:space="preserve"> </w:t>
      </w:r>
      <w:r w:rsidR="004A5C6D" w:rsidRPr="00332B00">
        <w:rPr>
          <w:rFonts w:ascii="GHEA Grapalat" w:hAnsi="GHEA Grapalat"/>
          <w:sz w:val="20"/>
          <w:szCs w:val="20"/>
        </w:rPr>
        <w:t xml:space="preserve">представляет </w:t>
      </w:r>
      <w:r w:rsidR="009A73EA" w:rsidRPr="00332B00">
        <w:rPr>
          <w:rFonts w:ascii="GHEA Grapalat" w:hAnsi="GHEA Grapalat"/>
          <w:sz w:val="20"/>
          <w:szCs w:val="20"/>
        </w:rPr>
        <w:t>ссылку на сайт, содержащий</w:t>
      </w:r>
    </w:p>
    <w:p w14:paraId="534ADEBB" w14:textId="77777777" w:rsidR="00BB6319" w:rsidRPr="00332B00" w:rsidRDefault="00BB6319" w:rsidP="003850C3">
      <w:pPr>
        <w:widowControl w:val="0"/>
        <w:ind w:left="1276"/>
        <w:contextualSpacing/>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7A4F7CC7" w14:textId="77777777" w:rsidR="007D1008" w:rsidRPr="00332B00" w:rsidRDefault="009A73EA" w:rsidP="003850C3">
      <w:pPr>
        <w:widowControl w:val="0"/>
        <w:jc w:val="both"/>
        <w:rPr>
          <w:rFonts w:ascii="GHEA Grapalat" w:hAnsi="GHEA Grapalat"/>
          <w:sz w:val="20"/>
          <w:szCs w:val="20"/>
        </w:rPr>
      </w:pPr>
      <w:r w:rsidRPr="00332B00">
        <w:rPr>
          <w:rFonts w:ascii="GHEA Grapalat" w:hAnsi="GHEA Grapalat"/>
          <w:sz w:val="20"/>
          <w:szCs w:val="20"/>
        </w:rPr>
        <w:t xml:space="preserve">информацию о реальных бенефициарах </w:t>
      </w:r>
      <w:r w:rsidR="00BB6319" w:rsidRPr="00332B00">
        <w:rPr>
          <w:rFonts w:ascii="GHEA Grapalat" w:hAnsi="GHEA Grapalat"/>
          <w:sz w:val="20"/>
          <w:szCs w:val="20"/>
        </w:rPr>
        <w:t xml:space="preserve">---------------------------------------------------- </w:t>
      </w:r>
      <w:r w:rsidR="006B3E56" w:rsidRPr="00332B00">
        <w:rPr>
          <w:rStyle w:val="af6"/>
          <w:rFonts w:ascii="GHEA Grapalat" w:hAnsi="GHEA Grapalat"/>
          <w:sz w:val="20"/>
          <w:szCs w:val="20"/>
        </w:rPr>
        <w:footnoteReference w:customMarkFollows="1" w:id="12"/>
        <w:t>**</w:t>
      </w:r>
      <w:r w:rsidRPr="00332B00">
        <w:rPr>
          <w:rFonts w:ascii="GHEA Grapalat" w:hAnsi="GHEA Grapalat"/>
          <w:sz w:val="20"/>
          <w:szCs w:val="20"/>
        </w:rPr>
        <w:t>.</w:t>
      </w:r>
      <w:r w:rsidR="006B3E56" w:rsidRPr="00332B00">
        <w:rPr>
          <w:rFonts w:ascii="GHEA Grapalat" w:hAnsi="GHEA Grapalat"/>
          <w:sz w:val="20"/>
          <w:szCs w:val="20"/>
        </w:rPr>
        <w:t xml:space="preserve"> </w:t>
      </w:r>
      <w:r w:rsidR="007D1008" w:rsidRPr="00332B00">
        <w:rPr>
          <w:rFonts w:ascii="GHEA Grapalat" w:hAnsi="GHEA Grapalat"/>
          <w:sz w:val="20"/>
          <w:szCs w:val="20"/>
        </w:rPr>
        <w:br w:type="page"/>
      </w:r>
    </w:p>
    <w:p w14:paraId="5672DE1F" w14:textId="77777777" w:rsidR="00923711" w:rsidRPr="00332B00" w:rsidRDefault="00923711" w:rsidP="003850C3">
      <w:pPr>
        <w:rPr>
          <w:rFonts w:ascii="GHEA Grapalat" w:hAnsi="GHEA Grapalat"/>
          <w:sz w:val="20"/>
          <w:szCs w:val="20"/>
        </w:rPr>
      </w:pPr>
    </w:p>
    <w:p w14:paraId="0FC0209C" w14:textId="77777777" w:rsidR="00110534" w:rsidRPr="00332B00" w:rsidRDefault="00F36AD3" w:rsidP="003850C3">
      <w:pPr>
        <w:jc w:val="both"/>
        <w:rPr>
          <w:rFonts w:ascii="GHEA Grapalat" w:hAnsi="GHEA Grapalat"/>
          <w:sz w:val="20"/>
          <w:szCs w:val="20"/>
        </w:rPr>
      </w:pPr>
      <w:r w:rsidRPr="00332B00">
        <w:rPr>
          <w:rFonts w:ascii="GHEA Grapalat" w:hAnsi="GHEA Grapalat"/>
          <w:sz w:val="20"/>
          <w:szCs w:val="20"/>
        </w:rPr>
        <w:t xml:space="preserve"> </w:t>
      </w:r>
    </w:p>
    <w:p w14:paraId="58AFAFE0" w14:textId="77777777" w:rsidR="00993891" w:rsidRPr="00332B00" w:rsidRDefault="00F36AD3" w:rsidP="003850C3">
      <w:pPr>
        <w:jc w:val="both"/>
        <w:rPr>
          <w:rFonts w:ascii="GHEA Grapalat" w:hAnsi="GHEA Grapalat"/>
          <w:sz w:val="20"/>
          <w:szCs w:val="20"/>
        </w:rPr>
      </w:pPr>
      <w:proofErr w:type="gramStart"/>
      <w:r w:rsidRPr="00332B00">
        <w:rPr>
          <w:rFonts w:ascii="GHEA Grapalat" w:hAnsi="GHEA Grapalat"/>
          <w:sz w:val="20"/>
          <w:szCs w:val="20"/>
        </w:rPr>
        <w:t xml:space="preserve">Прилагается  </w:t>
      </w:r>
      <w:r w:rsidR="00F855BB" w:rsidRPr="00332B00">
        <w:rPr>
          <w:rFonts w:ascii="GHEA Grapalat" w:hAnsi="GHEA Grapalat"/>
          <w:sz w:val="20"/>
          <w:szCs w:val="20"/>
        </w:rPr>
        <w:t>полное</w:t>
      </w:r>
      <w:proofErr w:type="gramEnd"/>
      <w:r w:rsidR="00F855BB" w:rsidRPr="00332B00">
        <w:rPr>
          <w:rFonts w:ascii="GHEA Grapalat" w:hAnsi="GHEA Grapalat"/>
          <w:sz w:val="20"/>
          <w:szCs w:val="20"/>
        </w:rPr>
        <w:t xml:space="preserve"> описание предлагаемого </w:t>
      </w:r>
      <w:r w:rsidR="00AA4DC0" w:rsidRPr="00332B00">
        <w:rPr>
          <w:rFonts w:ascii="GHEA Grapalat" w:hAnsi="GHEA Grapalat"/>
          <w:sz w:val="20"/>
          <w:szCs w:val="20"/>
        </w:rPr>
        <w:t xml:space="preserve">  ----------------------------</w:t>
      </w:r>
      <w:r w:rsidRPr="00332B00">
        <w:rPr>
          <w:rFonts w:ascii="GHEA Grapalat" w:hAnsi="GHEA Grapalat"/>
          <w:sz w:val="20"/>
          <w:szCs w:val="20"/>
        </w:rPr>
        <w:t xml:space="preserve"> </w:t>
      </w:r>
      <w:r w:rsidR="00F855BB" w:rsidRPr="00332B00">
        <w:rPr>
          <w:rFonts w:ascii="GHEA Grapalat" w:hAnsi="GHEA Grapalat"/>
          <w:sz w:val="20"/>
          <w:szCs w:val="20"/>
        </w:rPr>
        <w:t xml:space="preserve">    товара</w:t>
      </w:r>
      <w:r w:rsidR="00B14486" w:rsidRPr="00332B00">
        <w:rPr>
          <w:rFonts w:ascii="GHEA Grapalat" w:hAnsi="GHEA Grapalat"/>
          <w:sz w:val="20"/>
          <w:szCs w:val="20"/>
        </w:rPr>
        <w:t>,</w:t>
      </w:r>
      <w:r w:rsidR="00F855BB" w:rsidRPr="00332B00">
        <w:rPr>
          <w:rFonts w:ascii="GHEA Grapalat" w:hAnsi="GHEA Grapalat"/>
          <w:sz w:val="20"/>
          <w:szCs w:val="20"/>
        </w:rPr>
        <w:t xml:space="preserve"> </w:t>
      </w:r>
    </w:p>
    <w:p w14:paraId="66FB0ED9" w14:textId="77777777" w:rsidR="00993891" w:rsidRPr="00332B00" w:rsidRDefault="00993891" w:rsidP="003850C3">
      <w:pPr>
        <w:jc w:val="both"/>
        <w:rPr>
          <w:rFonts w:ascii="GHEA Grapalat" w:hAnsi="GHEA Grapalat"/>
          <w:sz w:val="20"/>
          <w:szCs w:val="20"/>
        </w:rPr>
      </w:pPr>
      <w:r w:rsidRPr="00332B00">
        <w:rPr>
          <w:rFonts w:ascii="GHEA Grapalat" w:hAnsi="GHEA Grapalat"/>
          <w:sz w:val="20"/>
          <w:szCs w:val="20"/>
        </w:rPr>
        <w:t xml:space="preserve">                                                                                                  </w:t>
      </w:r>
      <w:r w:rsidR="00C33115" w:rsidRPr="00332B00">
        <w:rPr>
          <w:rFonts w:ascii="GHEA Grapalat" w:hAnsi="GHEA Grapalat"/>
          <w:sz w:val="20"/>
          <w:szCs w:val="20"/>
        </w:rPr>
        <w:t xml:space="preserve">          </w:t>
      </w:r>
      <w:r w:rsidRPr="00332B00">
        <w:rPr>
          <w:rFonts w:ascii="GHEA Grapalat" w:hAnsi="GHEA Grapalat"/>
          <w:sz w:val="20"/>
          <w:szCs w:val="20"/>
        </w:rPr>
        <w:t xml:space="preserve"> наименование участника</w:t>
      </w:r>
    </w:p>
    <w:p w14:paraId="487578F1" w14:textId="77777777" w:rsidR="006B3E56" w:rsidRPr="00332B00" w:rsidRDefault="00F855BB" w:rsidP="003850C3">
      <w:pPr>
        <w:jc w:val="both"/>
        <w:rPr>
          <w:rFonts w:ascii="GHEA Grapalat" w:hAnsi="GHEA Grapalat"/>
          <w:sz w:val="20"/>
          <w:szCs w:val="20"/>
          <w:lang w:val="hy-AM"/>
        </w:rPr>
      </w:pPr>
      <w:r w:rsidRPr="00332B00">
        <w:rPr>
          <w:rFonts w:ascii="GHEA Grapalat" w:hAnsi="GHEA Grapalat"/>
          <w:sz w:val="20"/>
          <w:szCs w:val="20"/>
        </w:rPr>
        <w:t>согласно Приложению 1.1</w:t>
      </w:r>
      <w:r w:rsidR="00C061DC" w:rsidRPr="00332B00">
        <w:rPr>
          <w:rFonts w:ascii="GHEA Grapalat" w:hAnsi="GHEA Grapalat"/>
          <w:sz w:val="20"/>
          <w:szCs w:val="20"/>
        </w:rPr>
        <w:t>.</w:t>
      </w:r>
      <w:r w:rsidR="00F36AD3" w:rsidRPr="00332B00">
        <w:rPr>
          <w:rFonts w:ascii="GHEA Grapalat" w:hAnsi="GHEA Grapalat"/>
          <w:sz w:val="20"/>
          <w:szCs w:val="20"/>
        </w:rPr>
        <w:t xml:space="preserve"> </w:t>
      </w:r>
      <w:r w:rsidRPr="00332B00">
        <w:rPr>
          <w:rFonts w:ascii="GHEA Grapalat" w:hAnsi="GHEA Grapalat"/>
          <w:sz w:val="20"/>
          <w:szCs w:val="20"/>
        </w:rPr>
        <w:t xml:space="preserve"> </w:t>
      </w:r>
      <w:r w:rsidR="00F36AD3" w:rsidRPr="00332B00">
        <w:rPr>
          <w:rFonts w:ascii="GHEA Grapalat" w:hAnsi="GHEA Grapalat"/>
          <w:sz w:val="20"/>
          <w:szCs w:val="20"/>
        </w:rPr>
        <w:t xml:space="preserve"> </w:t>
      </w:r>
      <w:r w:rsidR="00DA5D3D" w:rsidRPr="00332B00">
        <w:rPr>
          <w:rFonts w:ascii="GHEA Grapalat" w:hAnsi="GHEA Grapalat"/>
          <w:sz w:val="20"/>
          <w:szCs w:val="20"/>
        </w:rPr>
        <w:t xml:space="preserve">                                                                             </w:t>
      </w:r>
      <w:r w:rsidRPr="00332B00">
        <w:rPr>
          <w:rFonts w:ascii="GHEA Grapalat" w:hAnsi="GHEA Grapalat"/>
          <w:sz w:val="20"/>
          <w:szCs w:val="20"/>
        </w:rPr>
        <w:t xml:space="preserve">                                     </w:t>
      </w:r>
      <w:r w:rsidR="00DA5D3D" w:rsidRPr="00332B00">
        <w:rPr>
          <w:rFonts w:ascii="GHEA Grapalat" w:hAnsi="GHEA Grapalat"/>
          <w:sz w:val="20"/>
          <w:szCs w:val="20"/>
        </w:rPr>
        <w:t xml:space="preserve">      </w:t>
      </w:r>
    </w:p>
    <w:p w14:paraId="5DAD94C8"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332B00" w:rsidRDefault="006B3E56" w:rsidP="003850C3">
      <w:pPr>
        <w:tabs>
          <w:tab w:val="left" w:pos="7371"/>
        </w:tabs>
        <w:ind w:left="3544" w:firstLine="3"/>
        <w:jc w:val="both"/>
        <w:rPr>
          <w:rFonts w:ascii="GHEA Grapalat" w:hAnsi="GHEA Grapalat"/>
          <w:sz w:val="20"/>
          <w:szCs w:val="20"/>
        </w:rPr>
      </w:pPr>
    </w:p>
    <w:p w14:paraId="0F79B728" w14:textId="77777777" w:rsidR="006B3E56" w:rsidRPr="00332B00" w:rsidRDefault="006B3E56" w:rsidP="003850C3">
      <w:pPr>
        <w:tabs>
          <w:tab w:val="left" w:pos="7371"/>
        </w:tabs>
        <w:ind w:left="3544" w:firstLine="3"/>
        <w:jc w:val="both"/>
        <w:rPr>
          <w:rFonts w:ascii="GHEA Grapalat" w:hAnsi="GHEA Grapalat"/>
          <w:sz w:val="20"/>
          <w:szCs w:val="20"/>
        </w:rPr>
      </w:pPr>
    </w:p>
    <w:p w14:paraId="4B742DE8"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w:t>
      </w:r>
      <w:r w:rsidRPr="00332B00">
        <w:rPr>
          <w:rFonts w:ascii="GHEA Grapalat" w:hAnsi="GHEA Grapalat"/>
          <w:sz w:val="20"/>
          <w:szCs w:val="20"/>
        </w:rPr>
        <w:tab/>
        <w:t>_____________________</w:t>
      </w:r>
    </w:p>
    <w:p w14:paraId="4311F5D9" w14:textId="77777777" w:rsidR="00374F4A" w:rsidRPr="00332B00" w:rsidRDefault="00374F4A" w:rsidP="003850C3">
      <w:pPr>
        <w:tabs>
          <w:tab w:val="left" w:pos="7230"/>
        </w:tabs>
        <w:ind w:left="851"/>
        <w:jc w:val="both"/>
        <w:rPr>
          <w:rFonts w:ascii="GHEA Grapalat" w:hAnsi="GHEA Grapalat"/>
          <w:sz w:val="20"/>
          <w:szCs w:val="20"/>
        </w:rPr>
      </w:pPr>
      <w:r w:rsidRPr="00332B00">
        <w:rPr>
          <w:rFonts w:ascii="GHEA Grapalat" w:hAnsi="GHEA Grapalat"/>
          <w:sz w:val="20"/>
          <w:szCs w:val="20"/>
        </w:rPr>
        <w:t>наименование участника (должность,</w:t>
      </w:r>
      <w:r w:rsidRPr="00332B00">
        <w:rPr>
          <w:rFonts w:ascii="GHEA Grapalat" w:hAnsi="GHEA Grapalat"/>
          <w:sz w:val="20"/>
          <w:szCs w:val="20"/>
        </w:rPr>
        <w:tab/>
        <w:t>подпись)</w:t>
      </w:r>
    </w:p>
    <w:p w14:paraId="23115422" w14:textId="77777777" w:rsidR="00374F4A" w:rsidRPr="00332B00" w:rsidRDefault="00374F4A" w:rsidP="003850C3">
      <w:pPr>
        <w:ind w:left="1134"/>
        <w:jc w:val="both"/>
        <w:rPr>
          <w:rFonts w:ascii="GHEA Grapalat" w:hAnsi="GHEA Grapalat"/>
          <w:sz w:val="20"/>
          <w:szCs w:val="20"/>
        </w:rPr>
      </w:pPr>
      <w:r w:rsidRPr="00332B00">
        <w:rPr>
          <w:rFonts w:ascii="GHEA Grapalat" w:hAnsi="GHEA Grapalat"/>
          <w:sz w:val="20"/>
          <w:szCs w:val="20"/>
        </w:rPr>
        <w:t>имя, фамилия руководителя)</w:t>
      </w:r>
    </w:p>
    <w:p w14:paraId="6AD56F12" w14:textId="77777777" w:rsidR="0094684E" w:rsidRPr="00332B00" w:rsidRDefault="00B2572B" w:rsidP="003850C3">
      <w:pPr>
        <w:widowControl w:val="0"/>
        <w:jc w:val="right"/>
        <w:rPr>
          <w:rFonts w:ascii="GHEA Grapalat" w:hAnsi="GHEA Grapalat"/>
          <w:b/>
          <w:sz w:val="20"/>
          <w:szCs w:val="20"/>
        </w:rPr>
      </w:pPr>
      <w:r w:rsidRPr="00332B00">
        <w:rPr>
          <w:rFonts w:ascii="GHEA Grapalat" w:hAnsi="GHEA Grapalat"/>
          <w:sz w:val="20"/>
          <w:szCs w:val="20"/>
        </w:rPr>
        <w:t>М. П.</w:t>
      </w:r>
      <w:r w:rsidR="00A225D9" w:rsidRPr="00332B00">
        <w:rPr>
          <w:rFonts w:ascii="GHEA Grapalat" w:hAnsi="GHEA Grapalat"/>
          <w:b/>
          <w:sz w:val="20"/>
          <w:szCs w:val="20"/>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332B00" w:rsidRDefault="00D043C1" w:rsidP="003850C3">
      <w:pPr>
        <w:pStyle w:val="3"/>
        <w:keepNext w:val="0"/>
        <w:widowControl w:val="0"/>
        <w:spacing w:line="240" w:lineRule="auto"/>
        <w:ind w:firstLine="567"/>
        <w:jc w:val="right"/>
        <w:rPr>
          <w:rFonts w:ascii="GHEA Grapalat" w:hAnsi="GHEA Grapalat" w:cs="Arial"/>
          <w:b/>
          <w:i w:val="0"/>
        </w:rPr>
      </w:pPr>
      <w:r w:rsidRPr="00332B00">
        <w:rPr>
          <w:rFonts w:ascii="GHEA Grapalat" w:hAnsi="GHEA Grapalat"/>
          <w:b/>
          <w:i w:val="0"/>
        </w:rPr>
        <w:t>Приложение № 1,1</w:t>
      </w:r>
    </w:p>
    <w:p w14:paraId="2A5E018A" w14:textId="77777777" w:rsidR="00D67B92" w:rsidRPr="00332B00" w:rsidRDefault="00D67B92" w:rsidP="003850C3">
      <w:pPr>
        <w:jc w:val="right"/>
        <w:rPr>
          <w:rFonts w:ascii="GHEA Grapalat" w:hAnsi="GHEA Grapalat"/>
          <w:b/>
          <w:sz w:val="20"/>
          <w:szCs w:val="20"/>
        </w:rPr>
      </w:pPr>
      <w:bookmarkStart w:id="9" w:name="_Hlk121054620"/>
      <w:r w:rsidRPr="00332B00">
        <w:rPr>
          <w:rFonts w:ascii="GHEA Grapalat" w:hAnsi="GHEA Grapalat"/>
          <w:b/>
          <w:sz w:val="20"/>
          <w:szCs w:val="20"/>
        </w:rPr>
        <w:t xml:space="preserve">к Приглашению на </w:t>
      </w:r>
      <w:bookmarkStart w:id="10" w:name="_Hlk121054555"/>
      <w:r w:rsidRPr="00332B00">
        <w:rPr>
          <w:rFonts w:ascii="GHEA Grapalat" w:hAnsi="GHEA Grapalat"/>
          <w:b/>
          <w:sz w:val="20"/>
          <w:szCs w:val="20"/>
        </w:rPr>
        <w:t xml:space="preserve">Запрос </w:t>
      </w:r>
      <w:proofErr w:type="spellStart"/>
      <w:r w:rsidRPr="00332B00">
        <w:rPr>
          <w:rFonts w:ascii="GHEA Grapalat" w:hAnsi="GHEA Grapalat"/>
          <w:b/>
          <w:sz w:val="20"/>
          <w:szCs w:val="20"/>
        </w:rPr>
        <w:t>Катировок</w:t>
      </w:r>
      <w:proofErr w:type="spellEnd"/>
    </w:p>
    <w:bookmarkEnd w:id="10"/>
    <w:p w14:paraId="736DD875" w14:textId="25E4BCD4" w:rsidR="00D67B92" w:rsidRPr="00332B00" w:rsidRDefault="00D67B92" w:rsidP="003850C3">
      <w:pPr>
        <w:pStyle w:val="31"/>
        <w:widowControl w:val="0"/>
        <w:spacing w:line="240" w:lineRule="auto"/>
        <w:jc w:val="right"/>
        <w:rPr>
          <w:rFonts w:ascii="GHEA Grapalat" w:hAnsi="GHEA Grapalat"/>
          <w:b/>
        </w:rPr>
      </w:pPr>
      <w:r w:rsidRPr="00332B00">
        <w:rPr>
          <w:rFonts w:ascii="GHEA Grapalat" w:hAnsi="GHEA Grapalat"/>
          <w:b/>
        </w:rPr>
        <w:t xml:space="preserve">под кодом </w:t>
      </w:r>
      <w:r w:rsidR="0075358A" w:rsidRPr="00332B00">
        <w:rPr>
          <w:rFonts w:ascii="GHEA Grapalat" w:hAnsi="GHEA Grapalat"/>
          <w:b/>
          <w:lang w:val="hy-AM"/>
        </w:rPr>
        <w:t>«</w:t>
      </w:r>
      <w:r w:rsidR="003B3DE7">
        <w:rPr>
          <w:rFonts w:ascii="GHEA Grapalat" w:hAnsi="GHEA Grapalat"/>
          <w:b/>
          <w:lang w:val="hy-AM"/>
        </w:rPr>
        <w:t>ՄՍԱԿ-ԳՀԱՊՁԲ-26/02</w:t>
      </w:r>
      <w:r w:rsidR="0075358A" w:rsidRPr="00332B00">
        <w:rPr>
          <w:rFonts w:ascii="GHEA Grapalat" w:hAnsi="GHEA Grapalat"/>
          <w:b/>
          <w:lang w:val="hy-AM"/>
        </w:rPr>
        <w:t>»</w:t>
      </w:r>
    </w:p>
    <w:bookmarkEnd w:id="9"/>
    <w:p w14:paraId="5815EBBA" w14:textId="77777777" w:rsidR="00D043C1" w:rsidRPr="00332B00" w:rsidRDefault="00D043C1" w:rsidP="003850C3">
      <w:pPr>
        <w:widowControl w:val="0"/>
        <w:ind w:left="567" w:right="565"/>
        <w:jc w:val="center"/>
        <w:rPr>
          <w:rFonts w:ascii="GHEA Grapalat" w:hAnsi="GHEA Grapalat"/>
          <w:b/>
          <w:sz w:val="20"/>
          <w:szCs w:val="20"/>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332B00"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____________________________</w:t>
      </w:r>
      <w:proofErr w:type="gramStart"/>
      <w:r w:rsidRPr="00332B00">
        <w:rPr>
          <w:rFonts w:ascii="GHEA Grapalat" w:hAnsi="GHEA Grapalat"/>
          <w:sz w:val="20"/>
          <w:szCs w:val="20"/>
        </w:rPr>
        <w:t xml:space="preserve">_,   </w:t>
      </w:r>
      <w:proofErr w:type="gramEnd"/>
      <w:r w:rsidRPr="00332B00">
        <w:rPr>
          <w:rFonts w:ascii="GHEA Grapalat" w:hAnsi="GHEA Grapalat"/>
          <w:sz w:val="20"/>
          <w:szCs w:val="20"/>
        </w:rPr>
        <w:t xml:space="preserve">                            в качестве участника в </w:t>
      </w:r>
    </w:p>
    <w:p w14:paraId="590D3223" w14:textId="77777777" w:rsidR="00D043C1" w:rsidRPr="00332B00" w:rsidRDefault="00D043C1" w:rsidP="003850C3">
      <w:pPr>
        <w:widowControl w:val="0"/>
        <w:jc w:val="both"/>
        <w:rPr>
          <w:rFonts w:ascii="GHEA Grapalat" w:hAnsi="GHEA Grapalat" w:cs="Arial"/>
          <w:sz w:val="20"/>
          <w:szCs w:val="20"/>
          <w:u w:val="single"/>
        </w:rPr>
      </w:pPr>
      <w:r w:rsidRPr="00332B00">
        <w:rPr>
          <w:rFonts w:ascii="GHEA Grapalat" w:hAnsi="GHEA Grapalat"/>
          <w:sz w:val="20"/>
          <w:szCs w:val="20"/>
        </w:rPr>
        <w:t>наименование участника</w:t>
      </w:r>
    </w:p>
    <w:p w14:paraId="6A494194" w14:textId="0A2A5362"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 xml:space="preserve">рамках открытого конкурса под кодом </w:t>
      </w:r>
      <w:r w:rsidR="0075358A" w:rsidRPr="00332B00">
        <w:rPr>
          <w:rFonts w:ascii="GHEA Grapalat" w:hAnsi="GHEA Grapalat"/>
          <w:b/>
          <w:sz w:val="20"/>
          <w:szCs w:val="20"/>
          <w:lang w:val="hy-AM"/>
        </w:rPr>
        <w:t>«</w:t>
      </w:r>
      <w:r w:rsidR="003B3DE7">
        <w:rPr>
          <w:rFonts w:ascii="GHEA Grapalat" w:hAnsi="GHEA Grapalat"/>
          <w:b/>
          <w:sz w:val="20"/>
          <w:szCs w:val="20"/>
          <w:lang w:val="hy-AM"/>
        </w:rPr>
        <w:t>ՄՍԱԿ-ԳՀԱՊՁԲ-26/02</w:t>
      </w:r>
      <w:r w:rsidR="0075358A" w:rsidRPr="00332B00">
        <w:rPr>
          <w:rFonts w:ascii="GHEA Grapalat" w:hAnsi="GHEA Grapalat"/>
          <w:b/>
          <w:sz w:val="20"/>
          <w:szCs w:val="20"/>
          <w:lang w:val="hy-AM"/>
        </w:rPr>
        <w:t xml:space="preserve">» </w:t>
      </w:r>
      <w:r w:rsidRPr="00332B00">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332B00" w14:paraId="727FD6D4" w14:textId="77777777" w:rsidTr="00FF3F2A">
        <w:tc>
          <w:tcPr>
            <w:tcW w:w="1042" w:type="dxa"/>
            <w:vMerge w:val="restart"/>
            <w:vAlign w:val="center"/>
          </w:tcPr>
          <w:p w14:paraId="1765B4F1" w14:textId="77777777" w:rsidR="00EE1022" w:rsidRPr="00332B00" w:rsidRDefault="00EE1022" w:rsidP="003850C3">
            <w:pPr>
              <w:widowControl w:val="0"/>
              <w:jc w:val="center"/>
              <w:rPr>
                <w:rFonts w:ascii="GHEA Grapalat" w:hAnsi="GHEA Grapalat"/>
                <w:b/>
                <w:sz w:val="20"/>
                <w:szCs w:val="20"/>
              </w:rPr>
            </w:pPr>
          </w:p>
          <w:p w14:paraId="33DB43CA"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Номер лота</w:t>
            </w:r>
          </w:p>
        </w:tc>
        <w:tc>
          <w:tcPr>
            <w:tcW w:w="8244" w:type="dxa"/>
            <w:gridSpan w:val="5"/>
            <w:vAlign w:val="center"/>
          </w:tcPr>
          <w:p w14:paraId="7DC465BC"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Предлагаемый товар</w:t>
            </w:r>
          </w:p>
        </w:tc>
      </w:tr>
      <w:tr w:rsidR="00D043C1" w:rsidRPr="00332B00" w14:paraId="6DC147EA" w14:textId="77777777" w:rsidTr="000811C1">
        <w:trPr>
          <w:trHeight w:val="696"/>
        </w:trPr>
        <w:tc>
          <w:tcPr>
            <w:tcW w:w="1042" w:type="dxa"/>
            <w:vMerge/>
            <w:vAlign w:val="center"/>
          </w:tcPr>
          <w:p w14:paraId="2D6174D5" w14:textId="77777777" w:rsidR="00D043C1" w:rsidRPr="00332B00"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332B00" w:rsidRDefault="00873A3C" w:rsidP="003850C3">
            <w:pPr>
              <w:widowControl w:val="0"/>
              <w:jc w:val="center"/>
              <w:rPr>
                <w:rFonts w:ascii="GHEA Grapalat" w:hAnsi="GHEA Grapalat"/>
                <w:b/>
                <w:sz w:val="20"/>
                <w:szCs w:val="20"/>
              </w:rPr>
            </w:pPr>
            <w:r w:rsidRPr="00332B00">
              <w:rPr>
                <w:rFonts w:ascii="GHEA Grapalat" w:hAnsi="GHEA Grapalat"/>
                <w:b/>
                <w:sz w:val="20"/>
                <w:szCs w:val="20"/>
              </w:rPr>
              <w:t>ф</w:t>
            </w:r>
            <w:r w:rsidR="00D043C1" w:rsidRPr="00332B00">
              <w:rPr>
                <w:rFonts w:ascii="GHEA Grapalat" w:hAnsi="GHEA Grapalat"/>
                <w:b/>
                <w:sz w:val="20"/>
                <w:szCs w:val="20"/>
              </w:rPr>
              <w:t>ирменное</w:t>
            </w:r>
          </w:p>
          <w:p w14:paraId="3F4060B5"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p>
        </w:tc>
        <w:tc>
          <w:tcPr>
            <w:tcW w:w="1463" w:type="dxa"/>
            <w:vAlign w:val="center"/>
          </w:tcPr>
          <w:p w14:paraId="23CACEA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товарный знак</w:t>
            </w:r>
          </w:p>
        </w:tc>
        <w:tc>
          <w:tcPr>
            <w:tcW w:w="1699" w:type="dxa"/>
            <w:vAlign w:val="center"/>
          </w:tcPr>
          <w:p w14:paraId="3666C0C6" w14:textId="77777777" w:rsidR="00D043C1" w:rsidRPr="00332B00" w:rsidRDefault="009A3C00" w:rsidP="003850C3">
            <w:pPr>
              <w:widowControl w:val="0"/>
              <w:jc w:val="center"/>
              <w:rPr>
                <w:rFonts w:ascii="GHEA Grapalat" w:hAnsi="GHEA Grapalat"/>
                <w:b/>
                <w:bCs/>
                <w:sz w:val="20"/>
                <w:szCs w:val="20"/>
                <w:lang w:val="hy-AM"/>
              </w:rPr>
            </w:pPr>
            <w:r w:rsidRPr="00332B00">
              <w:rPr>
                <w:rFonts w:ascii="GHEA Grapalat" w:hAnsi="GHEA Grapalat"/>
                <w:b/>
                <w:bCs/>
                <w:sz w:val="20"/>
                <w:szCs w:val="20"/>
              </w:rPr>
              <w:t>модель</w:t>
            </w:r>
          </w:p>
        </w:tc>
        <w:tc>
          <w:tcPr>
            <w:tcW w:w="1727" w:type="dxa"/>
            <w:vAlign w:val="center"/>
          </w:tcPr>
          <w:p w14:paraId="1EFE392F"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 производителя</w:t>
            </w:r>
          </w:p>
        </w:tc>
        <w:tc>
          <w:tcPr>
            <w:tcW w:w="1750" w:type="dxa"/>
            <w:vAlign w:val="center"/>
          </w:tcPr>
          <w:p w14:paraId="19E47DF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технические характеристики</w:t>
            </w:r>
          </w:p>
        </w:tc>
      </w:tr>
      <w:tr w:rsidR="00D043C1" w:rsidRPr="00332B00" w14:paraId="7844CE67" w14:textId="77777777" w:rsidTr="00FF3F2A">
        <w:tc>
          <w:tcPr>
            <w:tcW w:w="1042" w:type="dxa"/>
          </w:tcPr>
          <w:p w14:paraId="2AF0DE62"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2DC443E3" w14:textId="77777777" w:rsidTr="00FF3F2A">
        <w:tc>
          <w:tcPr>
            <w:tcW w:w="1042" w:type="dxa"/>
          </w:tcPr>
          <w:p w14:paraId="02AF2D5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52559A6C" w14:textId="77777777" w:rsidTr="00FF3F2A">
        <w:tc>
          <w:tcPr>
            <w:tcW w:w="1042" w:type="dxa"/>
          </w:tcPr>
          <w:p w14:paraId="5D6D1FCC"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332B00"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332B00" w:rsidRDefault="00AB6E69" w:rsidP="003850C3">
      <w:pPr>
        <w:jc w:val="right"/>
        <w:rPr>
          <w:rFonts w:ascii="GHEA Grapalat" w:hAnsi="GHEA Grapalat"/>
          <w:b/>
          <w:sz w:val="16"/>
          <w:szCs w:val="16"/>
        </w:rPr>
      </w:pPr>
      <w:r w:rsidRPr="00332B00">
        <w:rPr>
          <w:rFonts w:ascii="GHEA Grapalat" w:hAnsi="GHEA Grapalat"/>
          <w:b/>
          <w:sz w:val="16"/>
          <w:szCs w:val="16"/>
        </w:rPr>
        <w:lastRenderedPageBreak/>
        <w:t>Приложение 1.</w:t>
      </w:r>
      <w:r w:rsidR="000B5664" w:rsidRPr="00332B00">
        <w:rPr>
          <w:rFonts w:ascii="GHEA Grapalat" w:hAnsi="GHEA Grapalat"/>
          <w:b/>
          <w:sz w:val="16"/>
          <w:szCs w:val="16"/>
        </w:rPr>
        <w:t>2</w:t>
      </w:r>
      <w:r w:rsidRPr="00332B00">
        <w:rPr>
          <w:rFonts w:ascii="GHEA Grapalat" w:hAnsi="GHEA Grapalat"/>
          <w:b/>
          <w:sz w:val="16"/>
          <w:szCs w:val="16"/>
        </w:rPr>
        <w:t xml:space="preserve">** </w:t>
      </w:r>
    </w:p>
    <w:p w14:paraId="7840AF5A" w14:textId="2CFD4A04" w:rsidR="00F016A2" w:rsidRPr="00332B00" w:rsidRDefault="00D67B92"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по</w:t>
      </w:r>
      <w:r w:rsidR="0075358A" w:rsidRPr="00332B00">
        <w:rPr>
          <w:rFonts w:ascii="GHEA Grapalat" w:hAnsi="GHEA Grapalat"/>
          <w:b/>
          <w:sz w:val="16"/>
          <w:szCs w:val="16"/>
        </w:rPr>
        <w:t xml:space="preserve">д </w:t>
      </w:r>
      <w:proofErr w:type="gramStart"/>
      <w:r w:rsidR="0075358A" w:rsidRPr="00332B00">
        <w:rPr>
          <w:rFonts w:ascii="GHEA Grapalat" w:hAnsi="GHEA Grapalat"/>
          <w:b/>
          <w:sz w:val="16"/>
          <w:szCs w:val="16"/>
        </w:rPr>
        <w:t xml:space="preserve">кодом </w:t>
      </w:r>
      <w:r w:rsidRPr="00332B00">
        <w:rPr>
          <w:rFonts w:ascii="GHEA Grapalat" w:hAnsi="GHEA Grapalat"/>
          <w:b/>
          <w:sz w:val="16"/>
          <w:szCs w:val="16"/>
        </w:rPr>
        <w:t xml:space="preserve"> </w:t>
      </w:r>
      <w:r w:rsidR="0075358A" w:rsidRPr="00332B00">
        <w:rPr>
          <w:rFonts w:ascii="GHEA Grapalat" w:hAnsi="GHEA Grapalat"/>
          <w:b/>
          <w:sz w:val="16"/>
          <w:szCs w:val="16"/>
          <w:lang w:val="hy-AM"/>
        </w:rPr>
        <w:t>«</w:t>
      </w:r>
      <w:proofErr w:type="gramEnd"/>
      <w:r w:rsidR="003B3DE7">
        <w:rPr>
          <w:rFonts w:ascii="GHEA Grapalat" w:hAnsi="GHEA Grapalat"/>
          <w:b/>
          <w:sz w:val="16"/>
          <w:szCs w:val="16"/>
          <w:lang w:val="hy-AM"/>
        </w:rPr>
        <w:t>ՄՍԱԿ-ԳՀԱՊՁԲ-26/02</w:t>
      </w:r>
      <w:r w:rsidR="0075358A" w:rsidRPr="00332B00">
        <w:rPr>
          <w:rFonts w:ascii="GHEA Grapalat" w:hAnsi="GHEA Grapalat"/>
          <w:b/>
          <w:sz w:val="16"/>
          <w:szCs w:val="16"/>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 xml:space="preserve">ДЕКЛАРАЦИИ О </w:t>
      </w:r>
      <w:proofErr w:type="gramStart"/>
      <w:r w:rsidRPr="00437197">
        <w:rPr>
          <w:rFonts w:ascii="GHEA Grapalat" w:hAnsi="GHEA Grapalat"/>
          <w:b/>
        </w:rPr>
        <w:t>РЕАЛЬНЫХ  БЕНЕФИЦИАРАХ</w:t>
      </w:r>
      <w:proofErr w:type="gramEnd"/>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ins w:id="11"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roofErr w:type="gramEnd"/>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Подпись лица, представляющего 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 xml:space="preserve">Данные </w:t>
      </w:r>
      <w:proofErr w:type="gramStart"/>
      <w:r w:rsidRPr="00437197">
        <w:rPr>
          <w:rFonts w:ascii="GHEA Grapalat" w:eastAsia="GHEA Grapalat" w:hAnsi="GHEA Grapalat" w:cs="GHEA Grapalat"/>
          <w:b/>
          <w:color w:val="000000"/>
        </w:rPr>
        <w:t>листинга  акций</w:t>
      </w:r>
      <w:proofErr w:type="gramEnd"/>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Имя(</w:t>
            </w:r>
            <w:proofErr w:type="gramEnd"/>
            <w:r w:rsidRPr="00437197">
              <w:rPr>
                <w:rFonts w:ascii="GHEA Grapalat" w:eastAsia="GHEA Grapalat" w:hAnsi="GHEA Grapalat" w:cs="GHEA Grapalat"/>
                <w:color w:val="000000"/>
              </w:rPr>
              <w:t>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437197">
              <w:rPr>
                <w:rFonts w:ascii="GHEA Grapalat" w:eastAsia="GHEA Grapalat" w:hAnsi="GHEA Grapalat" w:cs="GHEA Grapalat"/>
              </w:rPr>
              <w:t>лица, в случае, если</w:t>
            </w:r>
            <w:proofErr w:type="gramEnd"/>
            <w:r w:rsidR="00F016A2" w:rsidRPr="00437197">
              <w:rPr>
                <w:rFonts w:ascii="GHEA Grapalat" w:eastAsia="GHEA Grapalat" w:hAnsi="GHEA Grapalat" w:cs="GHEA Grapalat"/>
              </w:rPr>
              <w:t xml:space="preserve">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w:t>
            </w:r>
            <w:proofErr w:type="gramEnd"/>
            <w:r w:rsidRPr="00437197">
              <w:rPr>
                <w:rFonts w:ascii="GHEA Grapalat" w:eastAsia="GHEA Grapalat" w:hAnsi="GHEA Grapalat" w:cs="GHEA Grapalat"/>
                <w:color w:val="000000"/>
              </w:rPr>
              <w:t xml:space="preserve">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332B00" w:rsidRDefault="00F016A2" w:rsidP="003850C3">
      <w:pPr>
        <w:spacing w:line="360" w:lineRule="auto"/>
        <w:contextualSpacing/>
        <w:jc w:val="center"/>
        <w:rPr>
          <w:rFonts w:ascii="GHEA Grapalat" w:hAnsi="GHEA Grapalat"/>
          <w:b/>
          <w:sz w:val="20"/>
          <w:szCs w:val="20"/>
          <w:lang w:val="hy-AM"/>
        </w:rPr>
      </w:pPr>
      <w:r w:rsidRPr="00332B00">
        <w:rPr>
          <w:rFonts w:ascii="GHEA Grapalat" w:hAnsi="GHEA Grapalat"/>
          <w:b/>
          <w:sz w:val="20"/>
          <w:szCs w:val="20"/>
        </w:rPr>
        <w:lastRenderedPageBreak/>
        <w:t>Порядок заполнения декларации</w:t>
      </w:r>
    </w:p>
    <w:p w14:paraId="460ACCF6"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 xml:space="preserve">В </w:t>
      </w:r>
      <w:proofErr w:type="gramStart"/>
      <w:r w:rsidRPr="00332B00">
        <w:rPr>
          <w:rFonts w:ascii="GHEA Grapalat" w:hAnsi="GHEA Grapalat"/>
          <w:sz w:val="20"/>
          <w:szCs w:val="20"/>
        </w:rPr>
        <w:t>1-ом</w:t>
      </w:r>
      <w:proofErr w:type="gramEnd"/>
      <w:r w:rsidRPr="00332B00">
        <w:rPr>
          <w:rFonts w:ascii="GHEA Grapalat" w:hAnsi="GHEA Grapalat"/>
          <w:sz w:val="20"/>
          <w:szCs w:val="20"/>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332B00"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332B0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332B00" w:rsidRDefault="00F016A2" w:rsidP="003850C3">
      <w:pPr>
        <w:pStyle w:val="aff"/>
        <w:numPr>
          <w:ilvl w:val="0"/>
          <w:numId w:val="27"/>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в </w:t>
      </w:r>
      <w:proofErr w:type="gramStart"/>
      <w:r w:rsidRPr="00332B00">
        <w:rPr>
          <w:rFonts w:ascii="GHEA Grapalat" w:hAnsi="GHEA Grapalat"/>
          <w:sz w:val="20"/>
          <w:szCs w:val="20"/>
        </w:rPr>
        <w:t>подразделе  "</w:t>
      </w:r>
      <w:proofErr w:type="gramEnd"/>
      <w:r w:rsidRPr="00332B00">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332B00"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332B0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332B00"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332B0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332B00">
        <w:rPr>
          <w:rFonts w:ascii="GHEA Grapalat" w:hAnsi="GHEA Grapalat"/>
          <w:sz w:val="20"/>
          <w:szCs w:val="20"/>
        </w:rPr>
        <w:t>5-ого</w:t>
      </w:r>
      <w:proofErr w:type="gramEnd"/>
      <w:r w:rsidRPr="00332B00">
        <w:rPr>
          <w:rFonts w:ascii="GHEA Grapalat" w:hAnsi="GHEA Grapalat"/>
          <w:sz w:val="20"/>
          <w:szCs w:val="20"/>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332B0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332B00">
        <w:rPr>
          <w:rFonts w:ascii="GHEA Grapalat" w:hAnsi="GHEA Grapalat"/>
          <w:sz w:val="20"/>
          <w:szCs w:val="20"/>
        </w:rPr>
        <w:t>организациий</w:t>
      </w:r>
      <w:proofErr w:type="spellEnd"/>
      <w:r w:rsidRPr="00332B00">
        <w:rPr>
          <w:rFonts w:ascii="GHEA Grapalat" w:hAnsi="GHEA Grapalat"/>
          <w:sz w:val="20"/>
          <w:szCs w:val="20"/>
        </w:rPr>
        <w:t>. В этом разделе подразделы заполняются следующими правилами</w:t>
      </w:r>
      <w:r w:rsidRPr="00332B00">
        <w:rPr>
          <w:rFonts w:ascii="Cambria Math" w:eastAsia="MS Mincho" w:hAnsi="Cambria Math" w:cs="Cambria Math"/>
          <w:sz w:val="20"/>
          <w:szCs w:val="20"/>
        </w:rPr>
        <w:t>․</w:t>
      </w:r>
    </w:p>
    <w:p w14:paraId="2B354727" w14:textId="77777777" w:rsidR="00F016A2" w:rsidRPr="00332B00"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332B0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332B00">
        <w:rPr>
          <w:rFonts w:ascii="GHEA Grapalat" w:hAnsi="GHEA Grapalat"/>
          <w:sz w:val="20"/>
          <w:szCs w:val="20"/>
        </w:rPr>
        <w:t>муниципалитета.В</w:t>
      </w:r>
      <w:proofErr w:type="spellEnd"/>
      <w:proofErr w:type="gramEnd"/>
      <w:r w:rsidRPr="00332B00">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332B00" w:rsidRDefault="00F016A2" w:rsidP="003850C3">
      <w:pPr>
        <w:spacing w:line="360" w:lineRule="auto"/>
        <w:ind w:left="-360"/>
        <w:contextualSpacing/>
        <w:jc w:val="both"/>
        <w:rPr>
          <w:rFonts w:ascii="GHEA Grapalat" w:hAnsi="GHEA Grapalat"/>
          <w:sz w:val="20"/>
          <w:szCs w:val="20"/>
        </w:rPr>
      </w:pPr>
      <w:r w:rsidRPr="00332B0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32B00">
        <w:rPr>
          <w:rFonts w:ascii="Cambria Math" w:eastAsia="MS Mincho" w:hAnsi="Cambria Math" w:cs="Cambria Math"/>
          <w:sz w:val="20"/>
          <w:szCs w:val="20"/>
        </w:rPr>
        <w:t>․</w:t>
      </w:r>
    </w:p>
    <w:p w14:paraId="54818E06" w14:textId="77777777" w:rsidR="00F016A2" w:rsidRPr="00332B00" w:rsidRDefault="00F016A2" w:rsidP="003850C3">
      <w:pPr>
        <w:pStyle w:val="aff"/>
        <w:numPr>
          <w:ilvl w:val="0"/>
          <w:numId w:val="30"/>
        </w:numPr>
        <w:spacing w:line="360" w:lineRule="auto"/>
        <w:ind w:left="0"/>
        <w:contextualSpacing/>
        <w:jc w:val="both"/>
        <w:rPr>
          <w:rFonts w:ascii="GHEA Grapalat" w:hAnsi="GHEA Grapalat"/>
          <w:sz w:val="20"/>
          <w:szCs w:val="20"/>
        </w:rPr>
      </w:pPr>
      <w:r w:rsidRPr="00332B0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332B00" w:rsidRDefault="00F016A2" w:rsidP="003850C3">
      <w:pPr>
        <w:spacing w:line="360" w:lineRule="auto"/>
        <w:ind w:left="-375"/>
        <w:contextualSpacing/>
        <w:jc w:val="both"/>
        <w:rPr>
          <w:rFonts w:ascii="GHEA Grapalat" w:hAnsi="GHEA Grapalat"/>
          <w:sz w:val="20"/>
          <w:szCs w:val="20"/>
        </w:rPr>
      </w:pPr>
      <w:r w:rsidRPr="00332B00">
        <w:rPr>
          <w:rFonts w:ascii="GHEA Grapalat" w:hAnsi="GHEA Grapalat"/>
          <w:sz w:val="20"/>
          <w:szCs w:val="20"/>
        </w:rPr>
        <w:t xml:space="preserve">5) подраздел "Основания </w:t>
      </w:r>
      <w:r w:rsidRPr="00332B00">
        <w:rPr>
          <w:rFonts w:ascii="GHEA Grapalat" w:eastAsiaTheme="minorHAnsi" w:hAnsi="GHEA Grapalat" w:cstheme="minorBidi"/>
          <w:sz w:val="20"/>
          <w:szCs w:val="20"/>
        </w:rPr>
        <w:t>являться</w:t>
      </w:r>
      <w:r w:rsidRPr="00332B0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332B00">
        <w:rPr>
          <w:rFonts w:ascii="GHEA Grapalat" w:hAnsi="GHEA Grapalat"/>
          <w:sz w:val="20"/>
          <w:szCs w:val="20"/>
        </w:rPr>
        <w:t>на каком основании (основаниях)</w:t>
      </w:r>
      <w:proofErr w:type="gramEnd"/>
      <w:r w:rsidRPr="00332B00">
        <w:rPr>
          <w:rFonts w:ascii="GHEA Grapalat" w:hAnsi="GHEA Grapalat"/>
          <w:sz w:val="20"/>
          <w:szCs w:val="20"/>
        </w:rPr>
        <w:t xml:space="preserve"> предусмотренном законом "О борьбе с отмыванием денег и финансированием терроризма" лицо </w:t>
      </w:r>
      <w:proofErr w:type="gramStart"/>
      <w:r w:rsidRPr="00332B00">
        <w:rPr>
          <w:rFonts w:ascii="GHEA Grapalat" w:hAnsi="GHEA Grapalat"/>
          <w:sz w:val="20"/>
          <w:szCs w:val="20"/>
        </w:rPr>
        <w:t>является  реальным</w:t>
      </w:r>
      <w:proofErr w:type="gramEnd"/>
      <w:r w:rsidRPr="00332B00">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332B00">
        <w:rPr>
          <w:rFonts w:ascii="GHEA Grapalat" w:hAnsi="GHEA Grapalat"/>
          <w:sz w:val="20"/>
          <w:szCs w:val="20"/>
        </w:rPr>
        <w:t>реальнго</w:t>
      </w:r>
      <w:proofErr w:type="spellEnd"/>
      <w:r w:rsidRPr="00332B00">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результате прямого и косвенного участия реального бенефициара. </w:t>
      </w:r>
      <w:proofErr w:type="gramStart"/>
      <w:r w:rsidRPr="00332B00">
        <w:rPr>
          <w:rFonts w:ascii="GHEA Grapalat" w:hAnsi="GHEA Grapalat"/>
          <w:sz w:val="20"/>
          <w:szCs w:val="20"/>
        </w:rPr>
        <w:t>В случае косвенного участия,</w:t>
      </w:r>
      <w:proofErr w:type="gramEnd"/>
      <w:r w:rsidRPr="00332B00">
        <w:rPr>
          <w:rFonts w:ascii="GHEA Grapalat" w:hAnsi="GHEA Grapalat"/>
          <w:sz w:val="20"/>
          <w:szCs w:val="20"/>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32B0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rPr>
        <w:t xml:space="preserve">б. 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делается отметка, если лицо по смыслу пункта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но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lastRenderedPageBreak/>
        <w:t>в</w:t>
      </w:r>
      <w:r w:rsidRPr="00332B00">
        <w:rPr>
          <w:rFonts w:ascii="GHEA Grapalat" w:hAnsi="GHEA Grapalat"/>
          <w:sz w:val="20"/>
          <w:szCs w:val="20"/>
          <w:lang w:val="hy-AM"/>
        </w:rPr>
        <w:t xml:space="preserve">. </w:t>
      </w:r>
      <w:r w:rsidRPr="00332B00">
        <w:rPr>
          <w:rFonts w:ascii="GHEA Grapalat" w:hAnsi="GHEA Grapalat"/>
          <w:sz w:val="20"/>
          <w:szCs w:val="20"/>
        </w:rPr>
        <w:t>в</w:t>
      </w:r>
      <w:r w:rsidRPr="00332B00">
        <w:rPr>
          <w:rFonts w:ascii="GHEA Grapalat" w:hAnsi="GHEA Grapalat"/>
          <w:sz w:val="20"/>
          <w:szCs w:val="20"/>
          <w:lang w:val="hy-AM"/>
        </w:rPr>
        <w:t xml:space="preserve">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32B00">
        <w:rPr>
          <w:rFonts w:ascii="GHEA Grapalat" w:hAnsi="GHEA Grapalat"/>
          <w:sz w:val="20"/>
          <w:szCs w:val="20"/>
        </w:rPr>
        <w:t>О</w:t>
      </w:r>
      <w:r w:rsidRPr="00332B0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и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этого подраздела</w:t>
      </w:r>
      <w:r w:rsidRPr="00332B00">
        <w:rPr>
          <w:rFonts w:ascii="GHEA Grapalat" w:hAnsi="GHEA Grapalat"/>
          <w:sz w:val="20"/>
          <w:szCs w:val="20"/>
        </w:rPr>
        <w:t>.</w:t>
      </w:r>
    </w:p>
    <w:p w14:paraId="25B95596" w14:textId="77777777" w:rsidR="00F016A2" w:rsidRPr="00332B00" w:rsidRDefault="00F016A2" w:rsidP="003850C3">
      <w:pPr>
        <w:spacing w:line="360" w:lineRule="auto"/>
        <w:contextualSpacing/>
        <w:jc w:val="both"/>
        <w:rPr>
          <w:rFonts w:ascii="GHEA Grapalat" w:hAnsi="GHEA Grapalat" w:cs="Cambria Math"/>
          <w:sz w:val="20"/>
          <w:szCs w:val="20"/>
        </w:rPr>
      </w:pPr>
      <w:r w:rsidRPr="00332B00">
        <w:rPr>
          <w:rFonts w:ascii="GHEA Grapalat" w:hAnsi="GHEA Grapalat"/>
          <w:sz w:val="20"/>
          <w:szCs w:val="20"/>
          <w:lang w:val="hy-AM"/>
        </w:rPr>
        <w:t xml:space="preserve">6) </w:t>
      </w:r>
      <w:r w:rsidRPr="00332B00">
        <w:rPr>
          <w:rFonts w:ascii="GHEA Grapalat" w:hAnsi="GHEA Grapalat"/>
          <w:sz w:val="20"/>
          <w:szCs w:val="20"/>
        </w:rPr>
        <w:t>П</w:t>
      </w:r>
      <w:r w:rsidRPr="00332B00">
        <w:rPr>
          <w:rFonts w:ascii="GHEA Grapalat" w:hAnsi="GHEA Grapalat"/>
          <w:sz w:val="20"/>
          <w:szCs w:val="20"/>
          <w:lang w:val="hy-AM"/>
        </w:rPr>
        <w:t xml:space="preserve">одраздел </w:t>
      </w:r>
      <w:r w:rsidRPr="00332B00">
        <w:rPr>
          <w:rFonts w:ascii="GHEA Grapalat" w:eastAsia="GHEA Grapalat" w:hAnsi="GHEA Grapalat" w:cs="GHEA Grapalat"/>
          <w:sz w:val="20"/>
          <w:szCs w:val="20"/>
        </w:rPr>
        <w:t>"</w:t>
      </w:r>
      <w:r w:rsidRPr="00332B00">
        <w:rPr>
          <w:rFonts w:ascii="GHEA Grapalat" w:hAnsi="GHEA Grapalat"/>
          <w:sz w:val="20"/>
          <w:szCs w:val="20"/>
        </w:rPr>
        <w:t>О</w:t>
      </w:r>
      <w:r w:rsidRPr="00332B00">
        <w:rPr>
          <w:rFonts w:ascii="GHEA Grapalat" w:hAnsi="GHEA Grapalat"/>
          <w:sz w:val="20"/>
          <w:szCs w:val="20"/>
          <w:lang w:val="hy-AM"/>
        </w:rPr>
        <w:t xml:space="preserve">снования </w:t>
      </w:r>
      <w:r w:rsidRPr="00332B00">
        <w:rPr>
          <w:rFonts w:ascii="GHEA Grapalat" w:hAnsi="GHEA Grapalat"/>
          <w:sz w:val="20"/>
          <w:szCs w:val="20"/>
        </w:rPr>
        <w:t>являться</w:t>
      </w:r>
      <w:r w:rsidRPr="00332B00">
        <w:rPr>
          <w:rFonts w:ascii="GHEA Grapalat" w:hAnsi="GHEA Grapalat"/>
          <w:sz w:val="20"/>
          <w:szCs w:val="20"/>
          <w:lang w:val="hy-AM"/>
        </w:rPr>
        <w:t xml:space="preserve"> реальн</w:t>
      </w:r>
      <w:proofErr w:type="spellStart"/>
      <w:r w:rsidRPr="00332B00">
        <w:rPr>
          <w:rFonts w:ascii="GHEA Grapalat" w:hAnsi="GHEA Grapalat"/>
          <w:sz w:val="20"/>
          <w:szCs w:val="20"/>
        </w:rPr>
        <w:t>ым</w:t>
      </w:r>
      <w:proofErr w:type="spellEnd"/>
      <w:r w:rsidRPr="00332B00">
        <w:rPr>
          <w:rFonts w:ascii="GHEA Grapalat" w:hAnsi="GHEA Grapalat"/>
          <w:sz w:val="20"/>
          <w:szCs w:val="20"/>
          <w:lang w:val="hy-AM"/>
        </w:rPr>
        <w:t xml:space="preserve"> </w:t>
      </w:r>
      <w:r w:rsidRPr="00332B00">
        <w:rPr>
          <w:rFonts w:ascii="GHEA Grapalat" w:hAnsi="GHEA Grapalat"/>
          <w:sz w:val="20"/>
          <w:szCs w:val="20"/>
        </w:rPr>
        <w:t>бенефициаром</w:t>
      </w:r>
      <w:r w:rsidRPr="00332B0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32B00">
        <w:rPr>
          <w:rFonts w:ascii="GHEA Grapalat" w:hAnsi="GHEA Grapalat"/>
          <w:sz w:val="20"/>
          <w:szCs w:val="20"/>
        </w:rPr>
        <w:t xml:space="preserve"> </w:t>
      </w:r>
      <w:r w:rsidRPr="00332B00">
        <w:rPr>
          <w:rFonts w:ascii="GHEA Grapalat" w:hAnsi="GHEA Grapalat"/>
          <w:sz w:val="20"/>
          <w:szCs w:val="20"/>
          <w:lang w:val="hy-AM"/>
        </w:rPr>
        <w:t xml:space="preserve">Раскрытие реальных </w:t>
      </w:r>
      <w:r w:rsidRPr="00332B00">
        <w:rPr>
          <w:rFonts w:ascii="GHEA Grapalat" w:hAnsi="GHEA Grapalat"/>
          <w:sz w:val="20"/>
          <w:szCs w:val="20"/>
        </w:rPr>
        <w:t>бенефициаров</w:t>
      </w:r>
      <w:r w:rsidRPr="00332B00">
        <w:rPr>
          <w:rFonts w:ascii="GHEA Grapalat" w:hAnsi="GHEA Grapalat"/>
          <w:sz w:val="20"/>
          <w:szCs w:val="20"/>
          <w:lang w:val="hy-AM"/>
        </w:rPr>
        <w:t xml:space="preserve"> осуществляется по критериям, установленным Кодексом О недрах</w:t>
      </w:r>
      <w:r w:rsidRPr="00332B00">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32B00">
        <w:rPr>
          <w:rFonts w:ascii="GHEA Grapalat" w:hAnsi="GHEA Grapalat" w:cs="Cambria Math"/>
          <w:sz w:val="20"/>
          <w:szCs w:val="20"/>
        </w:rPr>
        <w:t>:</w:t>
      </w:r>
    </w:p>
    <w:p w14:paraId="5215175C"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а. в пункте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подпункта 5 пункта 4 настоящего Порядка;</w:t>
      </w:r>
    </w:p>
    <w:p w14:paraId="0E2E0349"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lang w:val="hy-AM"/>
        </w:rPr>
        <w:t xml:space="preserve">б.в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имеет право назначать или </w:t>
      </w:r>
      <w:r w:rsidRPr="00332B00">
        <w:rPr>
          <w:rFonts w:ascii="GHEA Grapalat" w:hAnsi="GHEA Grapalat"/>
          <w:sz w:val="20"/>
          <w:szCs w:val="20"/>
        </w:rPr>
        <w:t>отстраня</w:t>
      </w:r>
      <w:r w:rsidRPr="00332B00">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в. В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г. в пункте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по смыслу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eastAsia="GHEA Grapalat" w:hAnsi="GHEA Grapalat" w:cs="GHEA Grapalat"/>
          <w:sz w:val="20"/>
          <w:szCs w:val="20"/>
          <w:lang w:val="hy-AM"/>
        </w:rPr>
        <w:t xml:space="preserve"> </w:t>
      </w:r>
      <w:r w:rsidRPr="00332B00">
        <w:rPr>
          <w:rFonts w:ascii="GHEA Grapalat" w:hAnsi="GHEA Grapalat"/>
          <w:sz w:val="20"/>
          <w:szCs w:val="20"/>
        </w:rPr>
        <w:t>-</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д. в пункте </w:t>
      </w:r>
      <w:r w:rsidRPr="00332B00">
        <w:rPr>
          <w:rFonts w:ascii="GHEA Grapalat" w:eastAsia="GHEA Grapalat" w:hAnsi="GHEA Grapalat" w:cs="GHEA Grapalat"/>
          <w:sz w:val="20"/>
          <w:szCs w:val="20"/>
        </w:rPr>
        <w:t>"</w:t>
      </w:r>
      <w:r w:rsidRPr="00332B00">
        <w:rPr>
          <w:rFonts w:ascii="GHEA Grapalat" w:hAnsi="GHEA Grapalat"/>
          <w:sz w:val="20"/>
          <w:szCs w:val="20"/>
        </w:rPr>
        <w:t>д</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 xml:space="preserve">" </w:t>
      </w:r>
      <w:r w:rsidRPr="00332B00">
        <w:rPr>
          <w:rFonts w:ascii="GHEA Grapalat" w:hAnsi="GHEA Grapalat"/>
          <w:sz w:val="20"/>
          <w:szCs w:val="20"/>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w:t>
      </w:r>
    </w:p>
    <w:p w14:paraId="2326361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eastAsia="GHEA Grapalat" w:hAnsi="GHEA Grapalat" w:cs="GHEA Grapalat"/>
          <w:sz w:val="20"/>
          <w:szCs w:val="20"/>
        </w:rPr>
        <w:lastRenderedPageBreak/>
        <w:t>8) в подразделе</w:t>
      </w:r>
      <w:r w:rsidRPr="00332B00">
        <w:rPr>
          <w:rFonts w:ascii="GHEA Grapalat" w:eastAsia="GHEA Grapalat" w:hAnsi="GHEA Grapalat" w:cs="GHEA Grapalat"/>
          <w:sz w:val="20"/>
          <w:szCs w:val="20"/>
          <w:lang w:val="hy-AM"/>
        </w:rPr>
        <w:t xml:space="preserve"> </w:t>
      </w:r>
      <w:r w:rsidRPr="00332B00">
        <w:rPr>
          <w:rFonts w:ascii="GHEA Grapalat" w:eastAsia="GHEA Grapalat" w:hAnsi="GHEA Grapalat" w:cs="GHEA Grapalat"/>
          <w:sz w:val="20"/>
          <w:szCs w:val="20"/>
        </w:rPr>
        <w:t xml:space="preserve">"Контактные данные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w:t>
      </w:r>
    </w:p>
    <w:p w14:paraId="202497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32B00">
        <w:rPr>
          <w:rFonts w:ascii="Cambria Math" w:eastAsia="MS Mincho" w:hAnsi="Cambria Math" w:cs="Cambria Math"/>
          <w:sz w:val="20"/>
          <w:szCs w:val="20"/>
        </w:rPr>
        <w:t>․</w:t>
      </w:r>
    </w:p>
    <w:p w14:paraId="0A1B5905"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1) в подразделе</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Данные организации"</w:t>
      </w:r>
      <w:r w:rsidRPr="00332B00">
        <w:rPr>
          <w:rFonts w:ascii="GHEA Grapalat" w:hAnsi="GHEA Grapalat"/>
          <w:sz w:val="20"/>
          <w:szCs w:val="20"/>
          <w:lang w:val="hy-AM"/>
        </w:rPr>
        <w:t xml:space="preserve"> </w:t>
      </w:r>
      <w:r w:rsidRPr="00332B0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3) Подраздел</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6. Раздел 6 декларации (Дополнительные </w:t>
      </w:r>
      <w:r w:rsidR="007F4126" w:rsidRPr="00332B00">
        <w:rPr>
          <w:rFonts w:ascii="GHEA Grapalat" w:hAnsi="GHEA Grapalat"/>
          <w:sz w:val="20"/>
          <w:szCs w:val="20"/>
        </w:rPr>
        <w:t>примечания</w:t>
      </w:r>
      <w:r w:rsidRPr="00332B0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7. Декларация заполняется и подписывается лицом, подающим заявку.</w:t>
      </w:r>
      <w:r w:rsidRPr="00332B00">
        <w:rPr>
          <w:rFonts w:ascii="GHEA Grapalat" w:hAnsi="GHEA Grapalat"/>
          <w:sz w:val="20"/>
          <w:szCs w:val="20"/>
          <w:lang w:val="hy-AM"/>
        </w:rPr>
        <w:t xml:space="preserve"> </w:t>
      </w:r>
    </w:p>
    <w:p w14:paraId="487719A2"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sz w:val="20"/>
          <w:szCs w:val="20"/>
        </w:rPr>
        <w:t xml:space="preserve">* </w:t>
      </w:r>
      <w:r w:rsidRPr="00332B00">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i/>
          <w:sz w:val="20"/>
          <w:szCs w:val="20"/>
        </w:rPr>
        <w:t>** Приложение 1.2 не представляется участником</w:t>
      </w:r>
      <w:r w:rsidR="00DB39A5" w:rsidRPr="00332B00">
        <w:rPr>
          <w:rFonts w:ascii="GHEA Grapalat" w:hAnsi="GHEA Grapalat"/>
          <w:i/>
          <w:sz w:val="20"/>
          <w:szCs w:val="20"/>
          <w:lang w:val="hy-AM"/>
        </w:rPr>
        <w:t xml:space="preserve">, </w:t>
      </w:r>
      <w:r w:rsidR="00302841" w:rsidRPr="00332B00">
        <w:rPr>
          <w:rFonts w:ascii="GHEA Grapalat" w:hAnsi="GHEA Grapalat"/>
          <w:i/>
          <w:sz w:val="20"/>
          <w:szCs w:val="20"/>
        </w:rPr>
        <w:t>если он является резидентом РА,</w:t>
      </w:r>
      <w:r w:rsidRPr="00332B0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332B00" w:rsidRDefault="00AF0EF7" w:rsidP="003850C3">
      <w:pPr>
        <w:jc w:val="right"/>
        <w:rPr>
          <w:rFonts w:ascii="GHEA Grapalat" w:hAnsi="GHEA Grapalat" w:cs="Arial"/>
          <w:b/>
          <w:sz w:val="16"/>
          <w:szCs w:val="16"/>
        </w:rPr>
      </w:pPr>
      <w:r w:rsidRPr="00332B00">
        <w:rPr>
          <w:rFonts w:ascii="GHEA Grapalat" w:hAnsi="GHEA Grapalat"/>
          <w:b/>
          <w:sz w:val="20"/>
          <w:szCs w:val="20"/>
        </w:rPr>
        <w:br w:type="page"/>
      </w:r>
      <w:r w:rsidR="00B2572B" w:rsidRPr="00332B00">
        <w:rPr>
          <w:rFonts w:ascii="GHEA Grapalat" w:hAnsi="GHEA Grapalat"/>
          <w:b/>
          <w:sz w:val="16"/>
          <w:szCs w:val="16"/>
        </w:rPr>
        <w:lastRenderedPageBreak/>
        <w:t xml:space="preserve">Приложение № </w:t>
      </w:r>
      <w:r w:rsidR="00B048B2" w:rsidRPr="00332B00">
        <w:rPr>
          <w:rFonts w:ascii="GHEA Grapalat" w:hAnsi="GHEA Grapalat"/>
          <w:b/>
          <w:sz w:val="16"/>
          <w:szCs w:val="16"/>
        </w:rPr>
        <w:t>2</w:t>
      </w:r>
    </w:p>
    <w:p w14:paraId="2C2F2301" w14:textId="741E2BFB" w:rsidR="00B2572B" w:rsidRPr="004B20CA" w:rsidRDefault="00B2572B" w:rsidP="003850C3">
      <w:pPr>
        <w:pStyle w:val="31"/>
        <w:widowControl w:val="0"/>
        <w:spacing w:line="240" w:lineRule="auto"/>
        <w:jc w:val="right"/>
        <w:rPr>
          <w:rFonts w:ascii="GHEA Grapalat" w:hAnsi="GHEA Grapalat"/>
          <w:b/>
          <w:sz w:val="24"/>
          <w:szCs w:val="24"/>
        </w:rPr>
      </w:pPr>
      <w:r w:rsidRPr="00332B00">
        <w:rPr>
          <w:rFonts w:ascii="GHEA Grapalat" w:hAnsi="GHEA Grapalat"/>
          <w:b/>
          <w:sz w:val="16"/>
          <w:szCs w:val="16"/>
        </w:rPr>
        <w:t>к Приглашению на открытый конкурс</w:t>
      </w:r>
      <w:r w:rsidR="005744FC" w:rsidRPr="00332B00">
        <w:rPr>
          <w:rFonts w:ascii="GHEA Grapalat" w:hAnsi="GHEA Grapalat" w:cs="Arial"/>
          <w:b/>
          <w:sz w:val="16"/>
          <w:szCs w:val="16"/>
        </w:rPr>
        <w:br/>
      </w:r>
      <w:r w:rsidRPr="00332B00">
        <w:rPr>
          <w:rFonts w:ascii="GHEA Grapalat" w:hAnsi="GHEA Grapalat"/>
          <w:b/>
          <w:sz w:val="16"/>
          <w:szCs w:val="16"/>
        </w:rPr>
        <w:t xml:space="preserve">под кодом </w:t>
      </w:r>
      <w:r w:rsidR="0075358A" w:rsidRPr="00332B00">
        <w:rPr>
          <w:rFonts w:ascii="GHEA Grapalat" w:hAnsi="GHEA Grapalat"/>
          <w:b/>
          <w:sz w:val="16"/>
          <w:szCs w:val="16"/>
        </w:rPr>
        <w:t>«</w:t>
      </w:r>
      <w:r w:rsidR="003B3DE7">
        <w:rPr>
          <w:rFonts w:ascii="GHEA Grapalat" w:hAnsi="GHEA Grapalat"/>
          <w:b/>
          <w:sz w:val="16"/>
          <w:szCs w:val="16"/>
        </w:rPr>
        <w:t>ՄՍԱԿ-ԳՀԱՊՁԲ-26/02</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02338212" w:rsidR="005646FC" w:rsidRPr="00332B00" w:rsidRDefault="00B2572B" w:rsidP="003850C3">
      <w:pPr>
        <w:widowControl w:val="0"/>
        <w:ind w:firstLine="567"/>
        <w:jc w:val="both"/>
        <w:rPr>
          <w:rFonts w:ascii="GHEA Grapalat" w:hAnsi="GHEA Grapalat"/>
          <w:sz w:val="20"/>
          <w:szCs w:val="20"/>
        </w:rPr>
      </w:pPr>
      <w:r w:rsidRPr="00332B00">
        <w:rPr>
          <w:rFonts w:ascii="GHEA Grapalat" w:hAnsi="GHEA Grapalat"/>
          <w:spacing w:val="-6"/>
          <w:sz w:val="20"/>
          <w:szCs w:val="20"/>
        </w:rPr>
        <w:t xml:space="preserve">Рассмотрев приглашение на открытый конкурс под кодом </w:t>
      </w:r>
      <w:r w:rsidR="0075358A" w:rsidRPr="00332B00">
        <w:rPr>
          <w:rFonts w:ascii="GHEA Grapalat" w:hAnsi="GHEA Grapalat"/>
          <w:color w:val="000000" w:themeColor="text1"/>
          <w:sz w:val="20"/>
          <w:szCs w:val="20"/>
          <w:lang w:val="hy-AM"/>
        </w:rPr>
        <w:t>«</w:t>
      </w:r>
      <w:r w:rsidR="003B3DE7">
        <w:rPr>
          <w:rFonts w:ascii="GHEA Grapalat" w:hAnsi="GHEA Grapalat"/>
          <w:color w:val="000000" w:themeColor="text1"/>
          <w:sz w:val="20"/>
          <w:szCs w:val="20"/>
          <w:lang w:val="hy-AM"/>
        </w:rPr>
        <w:t>ՄՍԱԿ-ԳՀԱՊՁԲ-26/02</w:t>
      </w:r>
      <w:r w:rsidR="0075358A" w:rsidRPr="00332B00">
        <w:rPr>
          <w:rFonts w:ascii="GHEA Grapalat" w:hAnsi="GHEA Grapalat"/>
          <w:color w:val="000000" w:themeColor="text1"/>
          <w:sz w:val="20"/>
          <w:szCs w:val="20"/>
          <w:lang w:val="hy-AM"/>
        </w:rPr>
        <w:t xml:space="preserve">» </w:t>
      </w:r>
      <w:r w:rsidR="005744FC" w:rsidRPr="00332B00">
        <w:rPr>
          <w:rFonts w:ascii="GHEA Grapalat" w:hAnsi="GHEA Grapalat"/>
          <w:sz w:val="20"/>
          <w:szCs w:val="20"/>
        </w:rPr>
        <w:t xml:space="preserve">в </w:t>
      </w:r>
      <w:r w:rsidRPr="00332B00">
        <w:rPr>
          <w:rFonts w:ascii="GHEA Grapalat" w:hAnsi="GHEA Grapalat"/>
          <w:sz w:val="20"/>
          <w:szCs w:val="20"/>
        </w:rPr>
        <w:t>том числе проект заключаемого договора</w:t>
      </w:r>
      <w:r w:rsidR="005744FC" w:rsidRPr="00332B00">
        <w:rPr>
          <w:rFonts w:ascii="GHEA Grapalat" w:hAnsi="GHEA Grapalat"/>
          <w:sz w:val="20"/>
          <w:szCs w:val="20"/>
        </w:rPr>
        <w:t xml:space="preserve"> </w:t>
      </w:r>
      <w:r w:rsidRPr="00332B00">
        <w:rPr>
          <w:rFonts w:ascii="GHEA Grapalat" w:hAnsi="GHEA Grapalat"/>
          <w:sz w:val="20"/>
          <w:szCs w:val="20"/>
        </w:rPr>
        <w:t>___</w:t>
      </w:r>
      <w:r w:rsidR="005744FC" w:rsidRPr="00332B00">
        <w:rPr>
          <w:rFonts w:ascii="GHEA Grapalat" w:hAnsi="GHEA Grapalat"/>
          <w:sz w:val="20"/>
          <w:szCs w:val="20"/>
        </w:rPr>
        <w:t>________________________</w:t>
      </w:r>
      <w:r w:rsidRPr="00332B00">
        <w:rPr>
          <w:rFonts w:ascii="GHEA Grapalat" w:hAnsi="GHEA Grapalat"/>
          <w:sz w:val="20"/>
          <w:szCs w:val="20"/>
        </w:rPr>
        <w:t>____</w:t>
      </w:r>
      <w:r w:rsidR="00191D27" w:rsidRPr="00332B00">
        <w:rPr>
          <w:rFonts w:ascii="GHEA Grapalat" w:hAnsi="GHEA Grapalat"/>
          <w:sz w:val="20"/>
          <w:szCs w:val="20"/>
        </w:rPr>
        <w:t>___</w:t>
      </w:r>
    </w:p>
    <w:p w14:paraId="21CC7B2B" w14:textId="77777777" w:rsidR="005646FC" w:rsidRPr="00332B00" w:rsidRDefault="005646FC" w:rsidP="003850C3">
      <w:pPr>
        <w:widowControl w:val="0"/>
        <w:ind w:left="6237"/>
        <w:jc w:val="both"/>
        <w:rPr>
          <w:rFonts w:ascii="GHEA Grapalat" w:hAnsi="GHEA Grapalat"/>
          <w:sz w:val="20"/>
          <w:szCs w:val="20"/>
          <w:vertAlign w:val="superscript"/>
        </w:rPr>
      </w:pPr>
      <w:r w:rsidRPr="00332B00">
        <w:rPr>
          <w:rFonts w:ascii="GHEA Grapalat" w:hAnsi="GHEA Grapalat"/>
          <w:sz w:val="20"/>
          <w:szCs w:val="20"/>
          <w:vertAlign w:val="superscript"/>
        </w:rPr>
        <w:t>наименование участника</w:t>
      </w:r>
    </w:p>
    <w:p w14:paraId="3C9DE448" w14:textId="77777777" w:rsidR="00B2572B" w:rsidRPr="00332B00" w:rsidRDefault="00B2572B" w:rsidP="003850C3">
      <w:pPr>
        <w:widowControl w:val="0"/>
        <w:jc w:val="both"/>
        <w:rPr>
          <w:rFonts w:ascii="GHEA Grapalat" w:hAnsi="GHEA Grapalat"/>
          <w:sz w:val="20"/>
          <w:szCs w:val="20"/>
        </w:rPr>
      </w:pPr>
      <w:r w:rsidRPr="00332B00">
        <w:rPr>
          <w:rFonts w:ascii="GHEA Grapalat" w:hAnsi="GHEA Grapalat"/>
          <w:sz w:val="20"/>
          <w:szCs w:val="20"/>
        </w:rPr>
        <w:t>предлагает</w:t>
      </w:r>
      <w:r w:rsidR="005646FC" w:rsidRPr="00332B00">
        <w:rPr>
          <w:rFonts w:ascii="GHEA Grapalat" w:hAnsi="GHEA Grapalat"/>
          <w:sz w:val="20"/>
          <w:szCs w:val="20"/>
        </w:rPr>
        <w:t xml:space="preserve"> </w:t>
      </w:r>
      <w:r w:rsidRPr="00332B00">
        <w:rPr>
          <w:rFonts w:ascii="GHEA Grapalat" w:hAnsi="GHEA Grapalat"/>
          <w:sz w:val="20"/>
          <w:szCs w:val="20"/>
        </w:rPr>
        <w:t>выполнить договор по нижеуказанным общим ценам:</w:t>
      </w:r>
    </w:p>
    <w:p w14:paraId="104B78D3" w14:textId="77777777" w:rsidR="00B2572B" w:rsidRPr="00332B00" w:rsidRDefault="005646FC" w:rsidP="003850C3">
      <w:pPr>
        <w:widowControl w:val="0"/>
        <w:jc w:val="right"/>
        <w:rPr>
          <w:rFonts w:ascii="GHEA Grapalat" w:hAnsi="GHEA Grapalat"/>
          <w:sz w:val="20"/>
          <w:szCs w:val="20"/>
        </w:rPr>
      </w:pPr>
      <w:r w:rsidRPr="00332B00">
        <w:rPr>
          <w:rFonts w:ascii="GHEA Grapalat" w:hAnsi="GHEA Grapalat"/>
          <w:sz w:val="20"/>
          <w:szCs w:val="20"/>
        </w:rPr>
        <w:t>д</w:t>
      </w:r>
      <w:r w:rsidR="00B2572B" w:rsidRPr="00332B0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32B00"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332B00" w:rsidRDefault="0009191C" w:rsidP="003850C3">
            <w:pPr>
              <w:widowControl w:val="0"/>
              <w:jc w:val="center"/>
              <w:rPr>
                <w:rFonts w:ascii="GHEA Grapalat" w:hAnsi="GHEA Grapalat"/>
                <w:b/>
                <w:bCs/>
                <w:sz w:val="20"/>
                <w:szCs w:val="20"/>
                <w:lang w:val="en-US"/>
              </w:rPr>
            </w:pPr>
            <w:r w:rsidRPr="00332B0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r w:rsidRPr="00332B00">
              <w:rPr>
                <w:rFonts w:ascii="Calibri" w:hAnsi="Calibri" w:cs="Calibri"/>
                <w:b/>
                <w:sz w:val="20"/>
                <w:szCs w:val="20"/>
              </w:rPr>
              <w:t> </w:t>
            </w:r>
            <w:r w:rsidRPr="00332B00">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b/>
                <w:sz w:val="20"/>
                <w:szCs w:val="20"/>
              </w:rPr>
              <w:t>Стоимость</w:t>
            </w:r>
          </w:p>
          <w:p w14:paraId="7B821FF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sz w:val="20"/>
                <w:szCs w:val="20"/>
              </w:rPr>
              <w:t>(совокупность себестоимости и прогнозируемой прибыли)</w:t>
            </w:r>
          </w:p>
          <w:p w14:paraId="4A10300D"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332B00" w:rsidRDefault="0009191C" w:rsidP="003850C3">
            <w:pPr>
              <w:widowControl w:val="0"/>
              <w:jc w:val="center"/>
              <w:rPr>
                <w:rFonts w:ascii="GHEA Grapalat" w:hAnsi="GHEA Grapalat"/>
                <w:b/>
                <w:sz w:val="20"/>
                <w:szCs w:val="20"/>
                <w:lang w:val="en-US"/>
              </w:rPr>
            </w:pPr>
            <w:r w:rsidRPr="00332B00">
              <w:rPr>
                <w:rFonts w:ascii="GHEA Grapalat" w:hAnsi="GHEA Grapalat"/>
                <w:b/>
                <w:sz w:val="20"/>
                <w:szCs w:val="20"/>
              </w:rPr>
              <w:t>НДС</w:t>
            </w:r>
            <w:r w:rsidRPr="00332B00">
              <w:rPr>
                <w:rStyle w:val="af6"/>
                <w:rFonts w:ascii="GHEA Grapalat" w:hAnsi="GHEA Grapalat"/>
                <w:b/>
                <w:sz w:val="20"/>
                <w:szCs w:val="20"/>
              </w:rPr>
              <w:footnoteReference w:customMarkFollows="1" w:id="13"/>
              <w:t>**</w:t>
            </w:r>
          </w:p>
          <w:p w14:paraId="0A58045A"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Общая цена</w:t>
            </w:r>
          </w:p>
          <w:p w14:paraId="6E2A6D9E"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r>
      <w:tr w:rsidR="0009191C" w:rsidRPr="00332B00"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332B00" w:rsidRDefault="0009191C" w:rsidP="003850C3">
            <w:pPr>
              <w:widowControl w:val="0"/>
              <w:jc w:val="center"/>
              <w:rPr>
                <w:rFonts w:ascii="GHEA Grapalat" w:hAnsi="GHEA Grapalat"/>
                <w:i/>
                <w:sz w:val="20"/>
                <w:szCs w:val="20"/>
              </w:rPr>
            </w:pPr>
            <w:r w:rsidRPr="00332B0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332B00" w:rsidRDefault="00E02389" w:rsidP="003850C3">
            <w:pPr>
              <w:widowControl w:val="0"/>
              <w:jc w:val="center"/>
              <w:rPr>
                <w:rFonts w:ascii="GHEA Grapalat" w:hAnsi="GHEA Grapalat"/>
                <w:i/>
                <w:sz w:val="20"/>
                <w:szCs w:val="20"/>
                <w:lang w:val="en-US"/>
              </w:rPr>
            </w:pPr>
            <w:r w:rsidRPr="00332B0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332B00" w:rsidRDefault="00E02389" w:rsidP="003850C3">
            <w:pPr>
              <w:widowControl w:val="0"/>
              <w:jc w:val="center"/>
              <w:rPr>
                <w:rFonts w:ascii="GHEA Grapalat" w:hAnsi="GHEA Grapalat"/>
                <w:i/>
                <w:sz w:val="20"/>
                <w:szCs w:val="20"/>
              </w:rPr>
            </w:pPr>
            <w:r w:rsidRPr="00332B00">
              <w:rPr>
                <w:rFonts w:ascii="GHEA Grapalat" w:hAnsi="GHEA Grapalat"/>
                <w:b/>
                <w:i/>
                <w:sz w:val="20"/>
                <w:szCs w:val="20"/>
                <w:lang w:val="en-US"/>
              </w:rPr>
              <w:t>5</w:t>
            </w:r>
            <w:r w:rsidR="0009191C" w:rsidRPr="00332B00">
              <w:rPr>
                <w:rFonts w:ascii="GHEA Grapalat" w:hAnsi="GHEA Grapalat"/>
                <w:b/>
                <w:i/>
                <w:sz w:val="20"/>
                <w:szCs w:val="20"/>
              </w:rPr>
              <w:t>=3+4</w:t>
            </w:r>
          </w:p>
        </w:tc>
      </w:tr>
      <w:tr w:rsidR="0009191C" w:rsidRPr="00332B00"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332B00" w:rsidRDefault="0009191C" w:rsidP="003850C3">
            <w:pPr>
              <w:widowControl w:val="0"/>
              <w:jc w:val="center"/>
              <w:rPr>
                <w:rFonts w:ascii="GHEA Grapalat" w:hAnsi="GHEA Grapalat"/>
                <w:sz w:val="20"/>
                <w:szCs w:val="20"/>
              </w:rPr>
            </w:pPr>
          </w:p>
        </w:tc>
      </w:tr>
      <w:tr w:rsidR="0009191C" w:rsidRPr="00332B00"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332B00"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332B00" w:rsidRDefault="003D2FE2" w:rsidP="003850C3">
      <w:pPr>
        <w:widowControl w:val="0"/>
        <w:jc w:val="right"/>
        <w:rPr>
          <w:rFonts w:ascii="GHEA Grapalat" w:hAnsi="GHEA Grapalat" w:cs="GHEA Grapalat"/>
          <w:i/>
          <w:sz w:val="16"/>
          <w:szCs w:val="16"/>
        </w:rPr>
      </w:pPr>
      <w:r w:rsidRPr="00332B00">
        <w:rPr>
          <w:rFonts w:ascii="GHEA Grapalat" w:hAnsi="GHEA Grapalat"/>
          <w:i/>
          <w:sz w:val="16"/>
          <w:szCs w:val="16"/>
        </w:rPr>
        <w:lastRenderedPageBreak/>
        <w:t>Приложение № 4.</w:t>
      </w:r>
      <w:r w:rsidR="00A13428" w:rsidRPr="00332B00">
        <w:rPr>
          <w:rFonts w:ascii="GHEA Grapalat" w:hAnsi="GHEA Grapalat"/>
          <w:i/>
          <w:sz w:val="16"/>
          <w:szCs w:val="16"/>
        </w:rPr>
        <w:t>2</w:t>
      </w:r>
    </w:p>
    <w:p w14:paraId="0C5215F6" w14:textId="75A248BD"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w:t>
      </w:r>
      <w:r w:rsidR="0075358A" w:rsidRPr="00332B00">
        <w:rPr>
          <w:rFonts w:ascii="GHEA Grapalat" w:hAnsi="GHEA Grapalat"/>
          <w:b/>
          <w:sz w:val="16"/>
          <w:szCs w:val="16"/>
          <w:lang w:val="hy-AM"/>
        </w:rPr>
        <w:t>«</w:t>
      </w:r>
      <w:r w:rsidR="003B3DE7">
        <w:rPr>
          <w:rFonts w:ascii="GHEA Grapalat" w:hAnsi="GHEA Grapalat"/>
          <w:b/>
          <w:sz w:val="16"/>
          <w:szCs w:val="16"/>
          <w:lang w:val="hy-AM"/>
        </w:rPr>
        <w:t>ՄՍԱԿ-ԳՀԱՊՁԲ-26/02</w:t>
      </w:r>
      <w:r w:rsidR="0075358A" w:rsidRPr="00332B00">
        <w:rPr>
          <w:rFonts w:ascii="GHEA Grapalat" w:hAnsi="GHEA Grapalat"/>
          <w:b/>
          <w:sz w:val="16"/>
          <w:szCs w:val="16"/>
          <w:lang w:val="hy-AM"/>
        </w:rPr>
        <w:t>»</w:t>
      </w:r>
    </w:p>
    <w:p w14:paraId="44212362" w14:textId="77777777" w:rsidR="003D2FE2" w:rsidRPr="00332B00" w:rsidRDefault="003D2FE2" w:rsidP="003850C3">
      <w:pPr>
        <w:widowControl w:val="0"/>
        <w:jc w:val="center"/>
        <w:rPr>
          <w:rFonts w:ascii="GHEA Grapalat" w:hAnsi="GHEA Grapalat"/>
          <w:b/>
          <w:sz w:val="16"/>
          <w:szCs w:val="16"/>
        </w:rPr>
      </w:pPr>
    </w:p>
    <w:p w14:paraId="4657361A"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1AC35292"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32B00" w14:paraId="74694907" w14:textId="77777777" w:rsidTr="00B932B8">
        <w:tc>
          <w:tcPr>
            <w:tcW w:w="4786" w:type="dxa"/>
          </w:tcPr>
          <w:p w14:paraId="52437DAF" w14:textId="77777777" w:rsidR="003D2FE2" w:rsidRPr="00332B00" w:rsidRDefault="003D2FE2"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023989D4" w14:textId="77777777" w:rsidR="003D2FE2" w:rsidRPr="00332B00" w:rsidRDefault="003D2FE2"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4"/>
              <w:t>**</w:t>
            </w:r>
          </w:p>
        </w:tc>
      </w:tr>
    </w:tbl>
    <w:p w14:paraId="06238889" w14:textId="77777777" w:rsidR="003D2FE2" w:rsidRPr="00332B00" w:rsidRDefault="003D2FE2" w:rsidP="003850C3">
      <w:pPr>
        <w:widowControl w:val="0"/>
        <w:rPr>
          <w:rFonts w:ascii="GHEA Grapalat" w:hAnsi="GHEA Grapalat" w:cs="GHEA Grapalat"/>
          <w:b/>
          <w:sz w:val="20"/>
          <w:szCs w:val="20"/>
        </w:rPr>
      </w:pPr>
    </w:p>
    <w:p w14:paraId="1C39A50C" w14:textId="77777777" w:rsidR="003D2FE2" w:rsidRPr="00332B00" w:rsidRDefault="003D2FE2"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A7D7674" w14:textId="77777777" w:rsidR="003D2FE2" w:rsidRPr="00332B00" w:rsidRDefault="003D2FE2"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6A3629B6" w14:textId="77777777" w:rsidR="003D2FE2" w:rsidRPr="00332B00" w:rsidRDefault="003D2FE2" w:rsidP="003850C3">
      <w:pPr>
        <w:widowControl w:val="0"/>
        <w:jc w:val="both"/>
        <w:rPr>
          <w:rFonts w:ascii="GHEA Grapalat" w:hAnsi="GHEA Grapalat"/>
          <w:sz w:val="20"/>
          <w:szCs w:val="20"/>
          <w:lang w:val="en-US"/>
        </w:rPr>
      </w:pPr>
      <w:r w:rsidRPr="00332B00">
        <w:rPr>
          <w:rFonts w:ascii="GHEA Grapalat" w:hAnsi="GHEA Grapalat"/>
          <w:sz w:val="20"/>
          <w:szCs w:val="20"/>
          <w:lang w:val="en-US"/>
        </w:rPr>
        <w:t>_________________________________________________________________________</w:t>
      </w:r>
    </w:p>
    <w:p w14:paraId="3AEB28B3" w14:textId="77777777" w:rsidR="003D2FE2" w:rsidRPr="00332B00" w:rsidRDefault="003D2FE2"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6A851EFC"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332B00" w:rsidRDefault="003D2FE2" w:rsidP="003850C3">
      <w:pPr>
        <w:widowControl w:val="0"/>
        <w:ind w:firstLine="709"/>
        <w:jc w:val="both"/>
        <w:rPr>
          <w:rFonts w:ascii="GHEA Grapalat" w:hAnsi="GHEA Grapalat" w:cs="GHEA Grapalat"/>
          <w:sz w:val="20"/>
          <w:szCs w:val="20"/>
        </w:rPr>
      </w:pPr>
    </w:p>
    <w:p w14:paraId="4FC42D1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340338BB" w14:textId="77777777" w:rsidR="003D2FE2" w:rsidRPr="00332B00" w:rsidRDefault="003D2FE2"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332B00" w:rsidRDefault="003D2FE2"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05C09DDA"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97464F9" w14:textId="77777777" w:rsidR="003D2FE2" w:rsidRPr="00332B00" w:rsidRDefault="003D2FE2"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115287D1"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r>
      <w:r w:rsidRPr="00332B00">
        <w:rPr>
          <w:rFonts w:ascii="GHEA Grapalat" w:hAnsi="GHEA Grapalat" w:cs="GHEA Grapalat"/>
          <w:sz w:val="20"/>
          <w:szCs w:val="20"/>
        </w:rPr>
        <w:t xml:space="preserve">В качестве участника, </w:t>
      </w:r>
      <w:r w:rsidRPr="00332B00">
        <w:rPr>
          <w:rFonts w:ascii="GHEA Grapalat" w:hAnsi="GHEA Grapalat" w:cs="GHEA Grapalat"/>
          <w:sz w:val="20"/>
          <w:szCs w:val="20"/>
          <w:lang w:val="hy-AM"/>
        </w:rPr>
        <w:t>օ</w:t>
      </w:r>
      <w:proofErr w:type="spellStart"/>
      <w:r w:rsidRPr="00332B00">
        <w:rPr>
          <w:rFonts w:ascii="GHEA Grapalat" w:hAnsi="GHEA Grapalat" w:cs="GHEA Grapalat"/>
          <w:sz w:val="20"/>
          <w:szCs w:val="20"/>
        </w:rPr>
        <w:t>тобранного</w:t>
      </w:r>
      <w:proofErr w:type="spellEnd"/>
      <w:r w:rsidRPr="00332B0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32B00">
        <w:rPr>
          <w:rFonts w:ascii="GHEA Grapalat" w:hAnsi="GHEA Grapalat" w:cs="GHEA Grapalat"/>
          <w:sz w:val="20"/>
          <w:szCs w:val="20"/>
          <w:lang w:val="en-US"/>
        </w:rPr>
        <w:t>K</w:t>
      </w:r>
      <w:proofErr w:type="spellStart"/>
      <w:r w:rsidRPr="00332B00">
        <w:rPr>
          <w:rFonts w:ascii="GHEA Grapalat" w:hAnsi="GHEA Grapalat" w:cs="GHEA Grapalat"/>
          <w:sz w:val="20"/>
          <w:szCs w:val="20"/>
        </w:rPr>
        <w:t>омпания</w:t>
      </w:r>
      <w:proofErr w:type="spellEnd"/>
      <w:r w:rsidRPr="00332B00">
        <w:rPr>
          <w:rFonts w:ascii="GHEA Grapalat" w:hAnsi="GHEA Grapalat" w:cs="GHEA Grapalat"/>
          <w:sz w:val="20"/>
          <w:szCs w:val="20"/>
        </w:rPr>
        <w:t xml:space="preserve"> </w:t>
      </w:r>
      <w:r w:rsidRPr="00332B0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1.4.</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1.5.</w:t>
      </w:r>
      <w:r w:rsidRPr="00332B00">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1.6.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 xml:space="preserve">Требовании. Банк не обязан проверять факты нарушения Компанией условий </w:t>
      </w:r>
      <w:r w:rsidRPr="00332B00">
        <w:rPr>
          <w:rFonts w:ascii="GHEA Grapalat" w:hAnsi="GHEA Grapalat"/>
          <w:sz w:val="20"/>
          <w:szCs w:val="20"/>
        </w:rPr>
        <w:lastRenderedPageBreak/>
        <w:t>договора.</w:t>
      </w:r>
    </w:p>
    <w:p w14:paraId="19C0E9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1.7.</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1.8.</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4774BF9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64E779D8"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32B00">
        <w:rPr>
          <w:rFonts w:ascii="GHEA Grapalat" w:hAnsi="GHEA Grapalat"/>
          <w:sz w:val="20"/>
          <w:szCs w:val="20"/>
        </w:rPr>
        <w:t>двадцатого</w:t>
      </w:r>
      <w:r w:rsidRPr="00332B0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332B00" w:rsidDel="00A13215"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332B00" w:rsidRDefault="003D2FE2"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14E59085"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45E5FEC1"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236B140C"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DECD358"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6174BFA4"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6E8ED43"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40E318C1" w14:textId="77777777" w:rsidR="003D2FE2" w:rsidRPr="00332B00" w:rsidRDefault="003D2FE2" w:rsidP="003850C3">
      <w:pPr>
        <w:widowControl w:val="0"/>
        <w:jc w:val="right"/>
        <w:rPr>
          <w:rFonts w:ascii="GHEA Grapalat" w:hAnsi="GHEA Grapalat"/>
          <w:sz w:val="20"/>
          <w:szCs w:val="20"/>
        </w:rPr>
      </w:pPr>
    </w:p>
    <w:p w14:paraId="63396FCA" w14:textId="77777777" w:rsidR="003D2FE2" w:rsidRPr="00332B00" w:rsidRDefault="003D2FE2" w:rsidP="003850C3">
      <w:pPr>
        <w:widowControl w:val="0"/>
        <w:jc w:val="right"/>
        <w:rPr>
          <w:rFonts w:ascii="GHEA Grapalat" w:hAnsi="GHEA Grapalat"/>
          <w:sz w:val="20"/>
          <w:szCs w:val="20"/>
        </w:rPr>
      </w:pPr>
      <w:r w:rsidRPr="00332B00">
        <w:rPr>
          <w:rFonts w:ascii="GHEA Grapalat" w:hAnsi="GHEA Grapalat"/>
          <w:sz w:val="20"/>
          <w:szCs w:val="20"/>
        </w:rPr>
        <w:t>М. П.</w:t>
      </w:r>
    </w:p>
    <w:p w14:paraId="2D8283C2"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День/месяц/год</w:t>
      </w:r>
    </w:p>
    <w:p w14:paraId="0305681F" w14:textId="77777777" w:rsidR="003D2FE2" w:rsidRPr="00332B00" w:rsidRDefault="003D2FE2" w:rsidP="003850C3">
      <w:pPr>
        <w:widowControl w:val="0"/>
        <w:jc w:val="both"/>
        <w:rPr>
          <w:rFonts w:ascii="GHEA Grapalat" w:hAnsi="GHEA Grapalat"/>
          <w:sz w:val="20"/>
          <w:szCs w:val="20"/>
        </w:rPr>
      </w:pPr>
    </w:p>
    <w:p w14:paraId="01781B0C" w14:textId="77777777" w:rsidR="003D2FE2" w:rsidRPr="00332B00" w:rsidRDefault="003D2FE2" w:rsidP="003850C3">
      <w:pPr>
        <w:widowControl w:val="0"/>
        <w:jc w:val="both"/>
        <w:rPr>
          <w:rFonts w:ascii="GHEA Grapalat" w:hAnsi="GHEA Grapalat"/>
          <w:sz w:val="20"/>
          <w:szCs w:val="20"/>
        </w:rPr>
      </w:pPr>
    </w:p>
    <w:p w14:paraId="77B24E29" w14:textId="77777777" w:rsidR="003D2FE2" w:rsidRPr="00332B00" w:rsidRDefault="003D2FE2" w:rsidP="003850C3">
      <w:pPr>
        <w:rPr>
          <w:rFonts w:ascii="GHEA Grapalat" w:hAnsi="GHEA Grapalat"/>
          <w:sz w:val="20"/>
          <w:szCs w:val="20"/>
        </w:rPr>
      </w:pPr>
    </w:p>
    <w:p w14:paraId="0E6D7194" w14:textId="77777777" w:rsidR="001005B0" w:rsidRPr="00332B00"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332B00" w:rsidRDefault="00C3421C"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t>2.</w:t>
            </w:r>
            <w:r w:rsidRPr="00332B00">
              <w:rPr>
                <w:rFonts w:ascii="GHEA Grapalat" w:hAnsi="GHEA Grapalat"/>
                <w:sz w:val="20"/>
                <w:szCs w:val="20"/>
              </w:rPr>
              <w:tab/>
              <w:t xml:space="preserve">Номер </w:t>
            </w:r>
          </w:p>
        </w:tc>
      </w:tr>
      <w:tr w:rsidR="00B138F3" w:rsidRPr="00332B00"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332B00" w:rsidRDefault="00C3421C"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lastRenderedPageBreak/>
              <w:t>3</w:t>
            </w:r>
            <w:r w:rsidRPr="00332B00">
              <w:rPr>
                <w:rFonts w:ascii="GHEA Grapalat" w:hAnsi="GHEA Grapalat"/>
                <w:sz w:val="20"/>
                <w:szCs w:val="20"/>
              </w:rPr>
              <w:tab/>
              <w:t>Дата представления: "___" ___ 20___г.</w:t>
            </w:r>
          </w:p>
        </w:tc>
      </w:tr>
      <w:tr w:rsidR="00B138F3" w:rsidRPr="00332B00"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332B00" w:rsidRDefault="00C3421C"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B138F3" w:rsidRPr="00332B00"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332B00" w:rsidRDefault="00C3421C" w:rsidP="004B20CA">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УНН бенефициара:</w:t>
            </w:r>
            <w:r w:rsidR="004B20CA" w:rsidRPr="00332B00">
              <w:rPr>
                <w:rFonts w:ascii="GHEA Grapalat" w:hAnsi="GHEA Grapalat"/>
                <w:sz w:val="20"/>
                <w:szCs w:val="20"/>
              </w:rPr>
              <w:t xml:space="preserve"> </w:t>
            </w:r>
            <w:r w:rsidR="00631FA2" w:rsidRPr="00332B00">
              <w:rPr>
                <w:rFonts w:ascii="GHEA Grapalat" w:hAnsi="GHEA Grapalat"/>
                <w:sz w:val="20"/>
                <w:szCs w:val="20"/>
                <w:lang w:val="hy-AM"/>
              </w:rPr>
              <w:t>01201955</w:t>
            </w:r>
          </w:p>
        </w:tc>
      </w:tr>
      <w:tr w:rsidR="00B138F3" w:rsidRPr="00332B00"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w:t>
            </w:r>
            <w:r w:rsidR="004B20CA" w:rsidRPr="00332B00">
              <w:rPr>
                <w:rFonts w:ascii="GHEA Grapalat" w:hAnsi="GHEA Grapalat"/>
                <w:sz w:val="20"/>
                <w:szCs w:val="20"/>
              </w:rPr>
              <w:t xml:space="preserve"> ЗАО "</w:t>
            </w:r>
            <w:proofErr w:type="spellStart"/>
            <w:r w:rsidR="004B20CA" w:rsidRPr="00332B00">
              <w:rPr>
                <w:rFonts w:ascii="GHEA Grapalat" w:hAnsi="GHEA Grapalat"/>
                <w:sz w:val="20"/>
                <w:szCs w:val="20"/>
              </w:rPr>
              <w:t>Армбизнесбанк</w:t>
            </w:r>
            <w:proofErr w:type="spellEnd"/>
            <w:r w:rsidR="004B20CA" w:rsidRPr="00332B00">
              <w:rPr>
                <w:rFonts w:ascii="GHEA Grapalat" w:hAnsi="GHEA Grapalat"/>
                <w:sz w:val="20"/>
                <w:szCs w:val="20"/>
              </w:rPr>
              <w:t>"</w:t>
            </w:r>
          </w:p>
        </w:tc>
      </w:tr>
      <w:tr w:rsidR="00B138F3" w:rsidRPr="00332B00"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proofErr w:type="gramStart"/>
            <w:r w:rsidRPr="00332B00">
              <w:rPr>
                <w:rFonts w:ascii="GHEA Grapalat" w:hAnsi="GHEA Grapalat"/>
                <w:sz w:val="20"/>
                <w:szCs w:val="20"/>
              </w:rPr>
              <w:t>сч</w:t>
            </w:r>
            <w:proofErr w:type="spellEnd"/>
            <w:r w:rsidRPr="00332B00">
              <w:rPr>
                <w:rFonts w:ascii="GHEA Grapalat" w:hAnsi="GHEA Grapalat"/>
                <w:sz w:val="20"/>
                <w:szCs w:val="20"/>
              </w:rPr>
              <w:t>.№</w:t>
            </w:r>
            <w:proofErr w:type="gramEnd"/>
            <w:r w:rsidRPr="00332B00">
              <w:rPr>
                <w:rFonts w:ascii="GHEA Grapalat" w:hAnsi="GHEA Grapalat"/>
                <w:sz w:val="20"/>
                <w:szCs w:val="20"/>
              </w:rPr>
              <w:t>)</w:t>
            </w:r>
            <w:r w:rsidR="00631FA2" w:rsidRPr="00332B00">
              <w:rPr>
                <w:rFonts w:ascii="GHEA Grapalat" w:hAnsi="GHEA Grapalat" w:cs="Arial"/>
                <w:sz w:val="20"/>
                <w:szCs w:val="20"/>
              </w:rPr>
              <w:t xml:space="preserve"> </w:t>
            </w:r>
            <w:r w:rsidR="00631FA2" w:rsidRPr="00332B00">
              <w:rPr>
                <w:rFonts w:ascii="GHEA Grapalat" w:hAnsi="GHEA Grapalat"/>
                <w:sz w:val="20"/>
                <w:szCs w:val="20"/>
                <w:lang w:val="hy-AM"/>
              </w:rPr>
              <w:t>1150004808698630</w:t>
            </w:r>
          </w:p>
        </w:tc>
      </w:tr>
      <w:tr w:rsidR="00B138F3" w:rsidRPr="00332B00"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B138F3" w:rsidRPr="00332B00"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332B00"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B138F3" w:rsidRPr="00332B00"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 xml:space="preserve">Цель сделки (уплаты): (для обеспечения </w:t>
            </w:r>
            <w:r w:rsidR="00391852" w:rsidRPr="00332B00">
              <w:rPr>
                <w:rFonts w:ascii="GHEA Grapalat" w:hAnsi="GHEA Grapalat"/>
                <w:sz w:val="20"/>
                <w:szCs w:val="20"/>
              </w:rPr>
              <w:t>квалификации</w:t>
            </w:r>
            <w:r w:rsidRPr="00332B00">
              <w:rPr>
                <w:rFonts w:ascii="GHEA Grapalat" w:hAnsi="GHEA Grapalat"/>
                <w:sz w:val="20"/>
                <w:szCs w:val="20"/>
              </w:rPr>
              <w:t>)</w:t>
            </w:r>
          </w:p>
        </w:tc>
      </w:tr>
      <w:tr w:rsidR="00B138F3" w:rsidRPr="00332B00"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32B00"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B138F3" w:rsidRPr="00332B00"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332B00" w:rsidRDefault="00C3421C" w:rsidP="003850C3">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B138F3" w:rsidRPr="00332B00"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332B00" w:rsidRDefault="00C3421C" w:rsidP="003850C3">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2D5877AF" w14:textId="77777777" w:rsidR="00C3421C" w:rsidRPr="00332B00" w:rsidRDefault="00C3421C" w:rsidP="003850C3">
            <w:pPr>
              <w:widowControl w:val="0"/>
              <w:rPr>
                <w:rFonts w:ascii="GHEA Grapalat" w:hAnsi="GHEA Grapalat" w:cs="Sylfaen"/>
                <w:sz w:val="20"/>
                <w:szCs w:val="20"/>
              </w:rPr>
            </w:pPr>
          </w:p>
          <w:p w14:paraId="35F43829"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751B5096" w14:textId="77777777" w:rsidR="00C3421C" w:rsidRPr="00332B00" w:rsidRDefault="00C3421C" w:rsidP="003850C3">
            <w:pPr>
              <w:widowControl w:val="0"/>
              <w:rPr>
                <w:rFonts w:ascii="GHEA Grapalat" w:hAnsi="GHEA Grapalat" w:cs="Sylfaen"/>
                <w:sz w:val="20"/>
                <w:szCs w:val="20"/>
              </w:rPr>
            </w:pPr>
          </w:p>
          <w:p w14:paraId="33EF8693"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070A8774" w14:textId="77777777" w:rsidR="00C3421C" w:rsidRPr="00332B00" w:rsidRDefault="00C3421C" w:rsidP="003850C3">
            <w:pPr>
              <w:widowControl w:val="0"/>
              <w:rPr>
                <w:rFonts w:ascii="GHEA Grapalat" w:hAnsi="GHEA Grapalat" w:cs="Sylfaen"/>
                <w:sz w:val="20"/>
                <w:szCs w:val="20"/>
              </w:rPr>
            </w:pPr>
          </w:p>
          <w:p w14:paraId="39FB1CA5" w14:textId="77777777" w:rsidR="00C3421C" w:rsidRPr="00332B00" w:rsidRDefault="00C3421C" w:rsidP="003850C3">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7186C5EC" w14:textId="77777777" w:rsidR="00C3421C" w:rsidRPr="00332B00"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332B00" w:rsidRDefault="00C3421C" w:rsidP="003850C3">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44FDB3F1" w14:textId="77777777" w:rsidR="00C3421C" w:rsidRPr="00332B00" w:rsidRDefault="00C3421C" w:rsidP="003850C3">
            <w:pPr>
              <w:widowControl w:val="0"/>
              <w:rPr>
                <w:rFonts w:ascii="GHEA Grapalat" w:hAnsi="GHEA Grapalat" w:cs="Sylfaen"/>
                <w:sz w:val="20"/>
                <w:szCs w:val="20"/>
              </w:rPr>
            </w:pPr>
          </w:p>
          <w:p w14:paraId="53ECEB22"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305553D" w14:textId="77777777" w:rsidR="00C3421C" w:rsidRPr="00332B00" w:rsidRDefault="00C3421C" w:rsidP="003850C3">
            <w:pPr>
              <w:widowControl w:val="0"/>
              <w:jc w:val="right"/>
              <w:rPr>
                <w:rFonts w:ascii="GHEA Grapalat" w:hAnsi="GHEA Grapalat" w:cs="Tahoma"/>
                <w:sz w:val="20"/>
                <w:szCs w:val="20"/>
              </w:rPr>
            </w:pPr>
          </w:p>
          <w:p w14:paraId="3EA3CF7D"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2D5BCF72" w14:textId="77777777" w:rsidR="00C3421C" w:rsidRPr="00332B00" w:rsidRDefault="00C3421C" w:rsidP="003850C3">
            <w:pPr>
              <w:widowControl w:val="0"/>
              <w:rPr>
                <w:rFonts w:ascii="GHEA Grapalat" w:hAnsi="GHEA Grapalat" w:cs="Sylfaen"/>
                <w:sz w:val="20"/>
                <w:szCs w:val="20"/>
              </w:rPr>
            </w:pPr>
          </w:p>
          <w:p w14:paraId="36320482" w14:textId="77777777" w:rsidR="00C3421C" w:rsidRPr="00332B00" w:rsidRDefault="00C3421C" w:rsidP="003850C3">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B138F3" w:rsidRPr="00332B00"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3A254E5F" w14:textId="77777777" w:rsidR="00C3421C" w:rsidRPr="00332B00" w:rsidRDefault="00C3421C" w:rsidP="003850C3">
            <w:pPr>
              <w:widowControl w:val="0"/>
              <w:rPr>
                <w:rFonts w:ascii="GHEA Grapalat" w:hAnsi="GHEA Grapalat"/>
                <w:sz w:val="20"/>
                <w:szCs w:val="20"/>
              </w:rPr>
            </w:pPr>
          </w:p>
          <w:p w14:paraId="443C6F46"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5D85A552" w14:textId="77777777" w:rsidR="00C3421C" w:rsidRPr="00332B00" w:rsidRDefault="00C3421C" w:rsidP="003850C3">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6B243345" w14:textId="77777777" w:rsidR="00C3421C" w:rsidRPr="00332B00" w:rsidRDefault="00C3421C" w:rsidP="003850C3">
            <w:pPr>
              <w:widowControl w:val="0"/>
              <w:rPr>
                <w:rFonts w:ascii="GHEA Grapalat" w:hAnsi="GHEA Grapalat" w:cs="Tahoma"/>
                <w:sz w:val="20"/>
                <w:szCs w:val="20"/>
              </w:rPr>
            </w:pPr>
          </w:p>
          <w:p w14:paraId="66CFE144" w14:textId="77777777" w:rsidR="00C3421C" w:rsidRPr="00332B00"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6FA16D8B" w14:textId="77777777" w:rsidR="00C3421C" w:rsidRPr="00332B00" w:rsidRDefault="00C3421C" w:rsidP="003850C3">
            <w:pPr>
              <w:widowControl w:val="0"/>
              <w:rPr>
                <w:rFonts w:ascii="GHEA Grapalat" w:hAnsi="GHEA Grapalat" w:cs="Tahoma"/>
                <w:sz w:val="20"/>
                <w:szCs w:val="20"/>
              </w:rPr>
            </w:pPr>
          </w:p>
          <w:p w14:paraId="1EF46CF4"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22047F12" w14:textId="77777777" w:rsidR="00C3421C" w:rsidRPr="00332B00" w:rsidRDefault="00C3421C" w:rsidP="003850C3">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218B9262" w14:textId="77777777" w:rsidR="00C3421C" w:rsidRPr="00332B00" w:rsidRDefault="00C3421C" w:rsidP="003850C3">
            <w:pPr>
              <w:widowControl w:val="0"/>
              <w:rPr>
                <w:rFonts w:ascii="GHEA Grapalat" w:hAnsi="GHEA Grapalat" w:cs="Arial"/>
                <w:sz w:val="20"/>
                <w:szCs w:val="20"/>
              </w:rPr>
            </w:pPr>
          </w:p>
        </w:tc>
      </w:tr>
      <w:tr w:rsidR="00B138F3" w:rsidRPr="00332B00"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332B00" w:rsidRDefault="00C3421C" w:rsidP="003850C3">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3B813207" w14:textId="77777777" w:rsidR="00C3421C" w:rsidRPr="00332B00" w:rsidRDefault="00C3421C" w:rsidP="003850C3">
            <w:pPr>
              <w:widowControl w:val="0"/>
              <w:rPr>
                <w:rFonts w:ascii="GHEA Grapalat" w:hAnsi="GHEA Grapalat" w:cs="Sylfaen"/>
                <w:sz w:val="20"/>
                <w:szCs w:val="20"/>
              </w:rPr>
            </w:pPr>
          </w:p>
          <w:p w14:paraId="66690717" w14:textId="77777777" w:rsidR="00C3421C" w:rsidRPr="00332B00" w:rsidRDefault="00C3421C" w:rsidP="003850C3">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332B00" w:rsidRDefault="00C3421C" w:rsidP="003850C3">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086D7961" w14:textId="77777777" w:rsidR="00C3421C" w:rsidRPr="00332B00" w:rsidRDefault="00C3421C" w:rsidP="003850C3">
            <w:pPr>
              <w:widowControl w:val="0"/>
              <w:rPr>
                <w:rFonts w:ascii="GHEA Grapalat" w:hAnsi="GHEA Grapalat"/>
                <w:sz w:val="20"/>
                <w:szCs w:val="20"/>
              </w:rPr>
            </w:pPr>
          </w:p>
          <w:p w14:paraId="6AD6445E"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47BBAF68" w14:textId="77777777" w:rsidR="00C3421C" w:rsidRPr="00332B00" w:rsidRDefault="00C3421C" w:rsidP="003850C3">
      <w:pPr>
        <w:widowControl w:val="0"/>
        <w:jc w:val="center"/>
        <w:rPr>
          <w:rFonts w:ascii="GHEA Grapalat" w:hAnsi="GHEA Grapalat" w:cs="Sylfaen"/>
          <w:sz w:val="20"/>
          <w:szCs w:val="20"/>
        </w:rPr>
      </w:pPr>
    </w:p>
    <w:p w14:paraId="06450E8A"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br w:type="page"/>
      </w:r>
    </w:p>
    <w:p w14:paraId="424FC354" w14:textId="77777777" w:rsidR="00C3421C" w:rsidRPr="00332B00" w:rsidRDefault="00C3421C"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5D2FD255"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65A14C4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00BA930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10A752C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7E1F70F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2EC329C"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63515AD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D8B0D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62397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4662A59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55A0685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BDA48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86F01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D45E62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EE89E7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91342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 обязательном порядке заполняются слова "для обеспечения </w:t>
            </w:r>
            <w:r w:rsidR="00040F6C" w:rsidRPr="00332B00">
              <w:rPr>
                <w:rFonts w:ascii="GHEA Grapalat" w:hAnsi="GHEA Grapalat"/>
                <w:sz w:val="20"/>
                <w:szCs w:val="20"/>
              </w:rPr>
              <w:t>квалификации</w:t>
            </w:r>
            <w:r w:rsidRPr="00332B0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3EB1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332B00">
              <w:rPr>
                <w:rFonts w:ascii="GHEA Grapalat" w:hAnsi="GHEA Grapalat"/>
                <w:sz w:val="20"/>
                <w:szCs w:val="20"/>
              </w:rPr>
              <w:t>плательщика Банк</w:t>
            </w:r>
            <w:proofErr w:type="gramEnd"/>
            <w:r w:rsidRPr="00332B00">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332B00" w:rsidDel="0010680B" w:rsidRDefault="00C3421C"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43A33319"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66EC2F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w:t>
            </w:r>
            <w:proofErr w:type="gramStart"/>
            <w:r w:rsidRPr="00332B00">
              <w:rPr>
                <w:rFonts w:ascii="GHEA Grapalat" w:hAnsi="GHEA Grapalat"/>
                <w:sz w:val="20"/>
                <w:szCs w:val="20"/>
              </w:rPr>
              <w:t>что</w:t>
            </w:r>
            <w:proofErr w:type="gramEnd"/>
            <w:r w:rsidRPr="00332B0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7E51FD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DCA09E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32B0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605472E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C561E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1C019E6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FA0BFB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1EC18A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1E818D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52392F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332B00" w:rsidRDefault="00C3421C" w:rsidP="003850C3">
            <w:pPr>
              <w:widowControl w:val="0"/>
              <w:jc w:val="center"/>
              <w:rPr>
                <w:rFonts w:ascii="GHEA Grapalat" w:hAnsi="GHEA Grapalat"/>
                <w:sz w:val="20"/>
                <w:szCs w:val="20"/>
              </w:rPr>
            </w:pPr>
          </w:p>
        </w:tc>
      </w:tr>
      <w:tr w:rsidR="00B138F3" w:rsidRPr="00332B00"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535C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332B00" w:rsidRDefault="00C3421C" w:rsidP="003850C3">
            <w:pPr>
              <w:widowControl w:val="0"/>
              <w:jc w:val="center"/>
              <w:rPr>
                <w:rFonts w:ascii="GHEA Grapalat" w:hAnsi="GHEA Grapalat"/>
                <w:sz w:val="20"/>
                <w:szCs w:val="20"/>
              </w:rPr>
            </w:pPr>
          </w:p>
        </w:tc>
      </w:tr>
      <w:tr w:rsidR="00B138F3" w:rsidRPr="00332B00"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E8671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332B00" w:rsidRDefault="00C3421C" w:rsidP="003850C3">
            <w:pPr>
              <w:widowControl w:val="0"/>
              <w:jc w:val="center"/>
              <w:rPr>
                <w:rFonts w:ascii="GHEA Grapalat" w:hAnsi="GHEA Grapalat"/>
                <w:sz w:val="20"/>
                <w:szCs w:val="20"/>
              </w:rPr>
            </w:pPr>
          </w:p>
        </w:tc>
      </w:tr>
      <w:tr w:rsidR="00B138F3" w:rsidRPr="00332B00"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75C7A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332B00" w:rsidRDefault="00C3421C" w:rsidP="003850C3">
            <w:pPr>
              <w:widowControl w:val="0"/>
              <w:jc w:val="center"/>
              <w:rPr>
                <w:rFonts w:ascii="GHEA Grapalat" w:hAnsi="GHEA Grapalat"/>
                <w:sz w:val="20"/>
                <w:szCs w:val="20"/>
              </w:rPr>
            </w:pPr>
          </w:p>
        </w:tc>
      </w:tr>
      <w:tr w:rsidR="00B138F3" w:rsidRPr="00332B00"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w:t>
            </w:r>
            <w:r w:rsidRPr="00332B0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B2B980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332B00" w:rsidRDefault="00C3421C" w:rsidP="003850C3">
            <w:pPr>
              <w:widowControl w:val="0"/>
              <w:jc w:val="center"/>
              <w:rPr>
                <w:rFonts w:ascii="GHEA Grapalat" w:hAnsi="GHEA Grapalat"/>
                <w:sz w:val="20"/>
                <w:szCs w:val="20"/>
              </w:rPr>
            </w:pPr>
          </w:p>
        </w:tc>
      </w:tr>
      <w:tr w:rsidR="00FF3DE9" w:rsidRPr="00332B00"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249A01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332B00" w:rsidRDefault="00C3421C" w:rsidP="003850C3">
            <w:pPr>
              <w:widowControl w:val="0"/>
              <w:jc w:val="center"/>
              <w:rPr>
                <w:rFonts w:ascii="GHEA Grapalat" w:hAnsi="GHEA Grapalat"/>
                <w:sz w:val="20"/>
                <w:szCs w:val="20"/>
              </w:rPr>
            </w:pPr>
          </w:p>
        </w:tc>
      </w:tr>
    </w:tbl>
    <w:p w14:paraId="0644CA64" w14:textId="77777777" w:rsidR="001005B0" w:rsidRPr="00332B00" w:rsidRDefault="001005B0" w:rsidP="003850C3">
      <w:pPr>
        <w:widowControl w:val="0"/>
        <w:ind w:left="567" w:right="565"/>
        <w:jc w:val="center"/>
        <w:rPr>
          <w:rFonts w:ascii="GHEA Grapalat" w:hAnsi="GHEA Grapalat"/>
          <w:b/>
          <w:sz w:val="20"/>
          <w:szCs w:val="20"/>
        </w:rPr>
      </w:pPr>
    </w:p>
    <w:p w14:paraId="181506DE" w14:textId="77777777" w:rsidR="001005B0" w:rsidRPr="00332B00" w:rsidRDefault="001005B0" w:rsidP="003850C3">
      <w:pPr>
        <w:widowControl w:val="0"/>
        <w:ind w:left="567" w:right="565"/>
        <w:jc w:val="center"/>
        <w:rPr>
          <w:rFonts w:ascii="GHEA Grapalat" w:hAnsi="GHEA Grapalat"/>
          <w:b/>
          <w:sz w:val="20"/>
          <w:szCs w:val="20"/>
        </w:rPr>
      </w:pPr>
    </w:p>
    <w:p w14:paraId="79B53063" w14:textId="77777777" w:rsidR="001005B0" w:rsidRPr="00332B00" w:rsidRDefault="001005B0" w:rsidP="003850C3">
      <w:pPr>
        <w:widowControl w:val="0"/>
        <w:ind w:left="567" w:right="565"/>
        <w:jc w:val="center"/>
        <w:rPr>
          <w:rFonts w:ascii="GHEA Grapalat" w:hAnsi="GHEA Grapalat"/>
          <w:b/>
          <w:sz w:val="20"/>
          <w:szCs w:val="20"/>
        </w:rPr>
      </w:pPr>
    </w:p>
    <w:p w14:paraId="370E3994" w14:textId="77777777" w:rsidR="001005B0" w:rsidRPr="00332B00" w:rsidRDefault="001005B0" w:rsidP="003850C3">
      <w:pPr>
        <w:widowControl w:val="0"/>
        <w:ind w:left="567" w:right="565"/>
        <w:jc w:val="center"/>
        <w:rPr>
          <w:rFonts w:ascii="GHEA Grapalat" w:hAnsi="GHEA Grapalat"/>
          <w:b/>
          <w:sz w:val="20"/>
          <w:szCs w:val="20"/>
        </w:rPr>
      </w:pPr>
    </w:p>
    <w:p w14:paraId="37C3C718" w14:textId="77777777" w:rsidR="001005B0" w:rsidRPr="00332B00" w:rsidRDefault="001005B0" w:rsidP="003850C3">
      <w:pPr>
        <w:widowControl w:val="0"/>
        <w:ind w:left="567" w:right="565"/>
        <w:jc w:val="center"/>
        <w:rPr>
          <w:rFonts w:ascii="GHEA Grapalat" w:hAnsi="GHEA Grapalat"/>
          <w:b/>
          <w:sz w:val="20"/>
          <w:szCs w:val="20"/>
        </w:rPr>
      </w:pPr>
    </w:p>
    <w:p w14:paraId="6CB9C5DF" w14:textId="77777777" w:rsidR="001005B0" w:rsidRPr="00332B00" w:rsidRDefault="001005B0" w:rsidP="003850C3">
      <w:pPr>
        <w:widowControl w:val="0"/>
        <w:ind w:left="567" w:right="565"/>
        <w:jc w:val="center"/>
        <w:rPr>
          <w:rFonts w:ascii="GHEA Grapalat" w:hAnsi="GHEA Grapalat"/>
          <w:b/>
          <w:sz w:val="20"/>
          <w:szCs w:val="20"/>
        </w:rPr>
      </w:pPr>
    </w:p>
    <w:p w14:paraId="2DE8FA44" w14:textId="77777777" w:rsidR="001005B0" w:rsidRPr="00332B00" w:rsidRDefault="001005B0" w:rsidP="003850C3">
      <w:pPr>
        <w:widowControl w:val="0"/>
        <w:ind w:left="567" w:right="565"/>
        <w:jc w:val="center"/>
        <w:rPr>
          <w:rFonts w:ascii="GHEA Grapalat" w:hAnsi="GHEA Grapalat"/>
          <w:b/>
          <w:sz w:val="20"/>
          <w:szCs w:val="20"/>
        </w:rPr>
      </w:pPr>
    </w:p>
    <w:p w14:paraId="5DD5DF17" w14:textId="77777777" w:rsidR="001005B0" w:rsidRPr="00332B00" w:rsidRDefault="001005B0" w:rsidP="003850C3">
      <w:pPr>
        <w:widowControl w:val="0"/>
        <w:ind w:left="567" w:right="565"/>
        <w:jc w:val="center"/>
        <w:rPr>
          <w:rFonts w:ascii="GHEA Grapalat" w:hAnsi="GHEA Grapalat"/>
          <w:b/>
          <w:sz w:val="20"/>
          <w:szCs w:val="20"/>
        </w:rPr>
      </w:pPr>
    </w:p>
    <w:p w14:paraId="70DC4DC5" w14:textId="77777777" w:rsidR="001005B0" w:rsidRPr="00332B00" w:rsidRDefault="001005B0" w:rsidP="003850C3">
      <w:pPr>
        <w:widowControl w:val="0"/>
        <w:ind w:left="567" w:right="565"/>
        <w:jc w:val="center"/>
        <w:rPr>
          <w:rFonts w:ascii="GHEA Grapalat" w:hAnsi="GHEA Grapalat"/>
          <w:b/>
          <w:sz w:val="20"/>
          <w:szCs w:val="20"/>
        </w:rPr>
      </w:pPr>
    </w:p>
    <w:p w14:paraId="4EA0654B" w14:textId="77777777" w:rsidR="001005B0" w:rsidRPr="00332B00" w:rsidRDefault="001005B0" w:rsidP="003850C3">
      <w:pPr>
        <w:widowControl w:val="0"/>
        <w:ind w:left="567" w:right="565"/>
        <w:jc w:val="center"/>
        <w:rPr>
          <w:rFonts w:ascii="GHEA Grapalat" w:hAnsi="GHEA Grapalat"/>
          <w:b/>
          <w:sz w:val="20"/>
          <w:szCs w:val="20"/>
        </w:rPr>
      </w:pPr>
    </w:p>
    <w:p w14:paraId="7A5AC948" w14:textId="77777777" w:rsidR="001005B0" w:rsidRPr="00332B00" w:rsidRDefault="001005B0" w:rsidP="003850C3">
      <w:pPr>
        <w:widowControl w:val="0"/>
        <w:ind w:left="567" w:right="565"/>
        <w:jc w:val="center"/>
        <w:rPr>
          <w:rFonts w:ascii="GHEA Grapalat" w:hAnsi="GHEA Grapalat"/>
          <w:b/>
          <w:sz w:val="20"/>
          <w:szCs w:val="20"/>
        </w:rPr>
      </w:pPr>
    </w:p>
    <w:p w14:paraId="07E8C399" w14:textId="77777777" w:rsidR="001005B0" w:rsidRPr="00332B00" w:rsidRDefault="001005B0" w:rsidP="003850C3">
      <w:pPr>
        <w:widowControl w:val="0"/>
        <w:ind w:left="567" w:right="565"/>
        <w:jc w:val="center"/>
        <w:rPr>
          <w:rFonts w:ascii="GHEA Grapalat" w:hAnsi="GHEA Grapalat"/>
          <w:b/>
          <w:sz w:val="20"/>
          <w:szCs w:val="20"/>
        </w:rPr>
      </w:pPr>
    </w:p>
    <w:p w14:paraId="07A4828D" w14:textId="77777777" w:rsidR="001005B0" w:rsidRPr="00332B00" w:rsidRDefault="001005B0" w:rsidP="003850C3">
      <w:pPr>
        <w:widowControl w:val="0"/>
        <w:ind w:left="567" w:right="565"/>
        <w:jc w:val="center"/>
        <w:rPr>
          <w:rFonts w:ascii="GHEA Grapalat" w:hAnsi="GHEA Grapalat"/>
          <w:b/>
          <w:sz w:val="20"/>
          <w:szCs w:val="20"/>
        </w:rPr>
      </w:pPr>
    </w:p>
    <w:p w14:paraId="4D311704" w14:textId="77777777" w:rsidR="001005B0" w:rsidRPr="00332B00" w:rsidRDefault="001005B0" w:rsidP="003850C3">
      <w:pPr>
        <w:widowControl w:val="0"/>
        <w:ind w:left="567" w:right="565"/>
        <w:jc w:val="center"/>
        <w:rPr>
          <w:rFonts w:ascii="GHEA Grapalat" w:hAnsi="GHEA Grapalat"/>
          <w:b/>
          <w:sz w:val="20"/>
          <w:szCs w:val="20"/>
        </w:rPr>
      </w:pPr>
    </w:p>
    <w:p w14:paraId="6F4CCC57" w14:textId="77777777" w:rsidR="001005B0" w:rsidRPr="00332B00" w:rsidRDefault="001005B0" w:rsidP="003850C3">
      <w:pPr>
        <w:widowControl w:val="0"/>
        <w:ind w:left="567" w:right="565"/>
        <w:jc w:val="center"/>
        <w:rPr>
          <w:rFonts w:ascii="GHEA Grapalat" w:hAnsi="GHEA Grapalat"/>
          <w:b/>
          <w:sz w:val="20"/>
          <w:szCs w:val="20"/>
        </w:rPr>
      </w:pPr>
    </w:p>
    <w:p w14:paraId="70482847" w14:textId="77777777" w:rsidR="001005B0" w:rsidRPr="00332B00" w:rsidRDefault="001005B0" w:rsidP="003850C3">
      <w:pPr>
        <w:widowControl w:val="0"/>
        <w:ind w:left="567" w:right="565"/>
        <w:jc w:val="center"/>
        <w:rPr>
          <w:rFonts w:ascii="GHEA Grapalat" w:hAnsi="GHEA Grapalat"/>
          <w:b/>
          <w:sz w:val="20"/>
          <w:szCs w:val="20"/>
        </w:rPr>
      </w:pPr>
    </w:p>
    <w:p w14:paraId="1B3E239B" w14:textId="77777777" w:rsidR="001005B0" w:rsidRPr="00332B00" w:rsidRDefault="001005B0" w:rsidP="003850C3">
      <w:pPr>
        <w:widowControl w:val="0"/>
        <w:ind w:left="567" w:right="565"/>
        <w:jc w:val="center"/>
        <w:rPr>
          <w:rFonts w:ascii="GHEA Grapalat" w:hAnsi="GHEA Grapalat"/>
          <w:b/>
          <w:sz w:val="20"/>
          <w:szCs w:val="20"/>
        </w:rPr>
      </w:pPr>
    </w:p>
    <w:p w14:paraId="39E8B5DE" w14:textId="77777777"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Приложение № 5.1</w:t>
      </w:r>
    </w:p>
    <w:p w14:paraId="2F95E735" w14:textId="0002D99C"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 xml:space="preserve">к Приглашению на </w:t>
      </w:r>
      <w:r w:rsidR="008B1233" w:rsidRPr="00332B00">
        <w:rPr>
          <w:rFonts w:ascii="GHEA Grapalat" w:hAnsi="GHEA Grapalat"/>
          <w:i/>
          <w:sz w:val="20"/>
          <w:szCs w:val="20"/>
        </w:rPr>
        <w:t>открытый конкурс</w:t>
      </w:r>
      <w:r w:rsidRPr="00332B00">
        <w:rPr>
          <w:rFonts w:ascii="GHEA Grapalat" w:hAnsi="GHEA Grapalat"/>
          <w:i/>
          <w:sz w:val="20"/>
          <w:szCs w:val="20"/>
        </w:rPr>
        <w:br/>
        <w:t xml:space="preserve">под кодом </w:t>
      </w:r>
      <w:r w:rsidR="0075358A" w:rsidRPr="00332B00">
        <w:rPr>
          <w:rFonts w:ascii="GHEA Grapalat" w:hAnsi="GHEA Grapalat"/>
          <w:color w:val="000000" w:themeColor="text1"/>
          <w:sz w:val="20"/>
          <w:szCs w:val="20"/>
          <w:lang w:val="hy-AM"/>
        </w:rPr>
        <w:t>«</w:t>
      </w:r>
      <w:r w:rsidR="003B3DE7">
        <w:rPr>
          <w:rFonts w:ascii="GHEA Grapalat" w:hAnsi="GHEA Grapalat"/>
          <w:color w:val="000000" w:themeColor="text1"/>
          <w:sz w:val="20"/>
          <w:szCs w:val="20"/>
          <w:lang w:val="hy-AM"/>
        </w:rPr>
        <w:t>ՄՍԱԿ-ԳՀԱՊՁԲ-26/02</w:t>
      </w:r>
      <w:r w:rsidR="0075358A" w:rsidRPr="00332B00">
        <w:rPr>
          <w:rFonts w:ascii="GHEA Grapalat" w:hAnsi="GHEA Grapalat"/>
          <w:color w:val="000000" w:themeColor="text1"/>
          <w:sz w:val="20"/>
          <w:szCs w:val="20"/>
          <w:lang w:val="hy-AM"/>
        </w:rPr>
        <w:t>»</w:t>
      </w:r>
    </w:p>
    <w:p w14:paraId="24D3A2C3" w14:textId="77777777" w:rsidR="00AF4211" w:rsidRPr="00332B00" w:rsidRDefault="00AF4211" w:rsidP="003850C3">
      <w:pPr>
        <w:widowControl w:val="0"/>
        <w:jc w:val="center"/>
        <w:rPr>
          <w:rFonts w:ascii="GHEA Grapalat" w:hAnsi="GHEA Grapalat"/>
          <w:b/>
          <w:sz w:val="20"/>
          <w:szCs w:val="20"/>
        </w:rPr>
      </w:pPr>
    </w:p>
    <w:p w14:paraId="6617E9C1"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3E6F85ED"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32B00" w14:paraId="5455BB5C" w14:textId="77777777" w:rsidTr="00DE2AE3">
        <w:tc>
          <w:tcPr>
            <w:tcW w:w="4786" w:type="dxa"/>
          </w:tcPr>
          <w:p w14:paraId="5771B5C1" w14:textId="77777777" w:rsidR="000A214C" w:rsidRPr="00332B00" w:rsidRDefault="000A214C"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40569317" w14:textId="77777777" w:rsidR="000A214C" w:rsidRPr="00332B00" w:rsidRDefault="000A214C"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5"/>
              <w:t>**</w:t>
            </w:r>
          </w:p>
        </w:tc>
      </w:tr>
    </w:tbl>
    <w:p w14:paraId="7801A8BC" w14:textId="77777777" w:rsidR="000A214C" w:rsidRPr="00332B00" w:rsidRDefault="000A214C" w:rsidP="003850C3">
      <w:pPr>
        <w:widowControl w:val="0"/>
        <w:rPr>
          <w:rFonts w:ascii="GHEA Grapalat" w:hAnsi="GHEA Grapalat" w:cs="GHEA Grapalat"/>
          <w:b/>
          <w:sz w:val="20"/>
          <w:szCs w:val="20"/>
        </w:rPr>
      </w:pPr>
    </w:p>
    <w:p w14:paraId="72B33F36" w14:textId="77777777" w:rsidR="000A214C" w:rsidRPr="00332B00" w:rsidRDefault="000A214C"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18CF1D4" w14:textId="77777777" w:rsidR="000A214C" w:rsidRPr="00332B00" w:rsidRDefault="000A214C"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77262B8D" w14:textId="77777777" w:rsidR="000A214C" w:rsidRPr="00332B00" w:rsidRDefault="000A214C" w:rsidP="003850C3">
      <w:pPr>
        <w:widowControl w:val="0"/>
        <w:jc w:val="both"/>
        <w:rPr>
          <w:rFonts w:ascii="GHEA Grapalat" w:hAnsi="GHEA Grapalat"/>
          <w:sz w:val="20"/>
          <w:szCs w:val="20"/>
          <w:lang w:val="en-US"/>
        </w:rPr>
      </w:pPr>
      <w:r w:rsidRPr="00332B00">
        <w:rPr>
          <w:rFonts w:ascii="GHEA Grapalat" w:hAnsi="GHEA Grapalat"/>
          <w:sz w:val="20"/>
          <w:szCs w:val="20"/>
          <w:lang w:val="en-US"/>
        </w:rPr>
        <w:lastRenderedPageBreak/>
        <w:t>_________________________________________________________________________</w:t>
      </w:r>
    </w:p>
    <w:p w14:paraId="0E61C2C0" w14:textId="77777777" w:rsidR="000A214C" w:rsidRPr="00332B00" w:rsidRDefault="000A214C"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57790369"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750CAFCB" w14:textId="77777777" w:rsidR="000A214C" w:rsidRPr="00332B00" w:rsidRDefault="000A214C"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332B00" w:rsidRDefault="000A214C"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3FE4EEC1"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CA82D7E" w14:textId="77777777" w:rsidR="000A214C" w:rsidRPr="00332B00" w:rsidRDefault="000A214C"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6AE62146" w14:textId="77777777" w:rsidR="000A214C" w:rsidRPr="00332B00" w:rsidRDefault="000A214C" w:rsidP="003850C3">
      <w:pPr>
        <w:rPr>
          <w:rFonts w:ascii="GHEA Grapalat" w:hAnsi="GHEA Grapalat"/>
          <w:sz w:val="20"/>
          <w:szCs w:val="20"/>
        </w:rPr>
      </w:pPr>
      <w:r w:rsidRPr="00332B00">
        <w:rPr>
          <w:rFonts w:ascii="GHEA Grapalat" w:hAnsi="GHEA Grapalat"/>
          <w:sz w:val="20"/>
          <w:szCs w:val="20"/>
        </w:rPr>
        <w:br w:type="page"/>
      </w:r>
    </w:p>
    <w:p w14:paraId="199766DB"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lastRenderedPageBreak/>
        <w:t>1.2.</w:t>
      </w:r>
      <w:r w:rsidRPr="00332B00">
        <w:rPr>
          <w:rFonts w:ascii="GHEA Grapalat" w:hAnsi="GHEA Grapalat"/>
          <w:sz w:val="20"/>
          <w:szCs w:val="20"/>
        </w:rPr>
        <w:tab/>
        <w:t>В качестве обеспечения исполнения договора, заключаемого в</w:t>
      </w:r>
      <w:r w:rsidRPr="00332B00">
        <w:rPr>
          <w:rFonts w:ascii="Calibri" w:hAnsi="Calibri" w:cs="Calibri"/>
          <w:sz w:val="20"/>
          <w:szCs w:val="20"/>
          <w:lang w:val="en-US"/>
        </w:rPr>
        <w:t> </w:t>
      </w:r>
      <w:r w:rsidRPr="00332B0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2921" w:rsidRPr="00332B00">
        <w:rPr>
          <w:rFonts w:ascii="GHEA Grapalat" w:hAnsi="GHEA Grapalat"/>
          <w:sz w:val="20"/>
          <w:szCs w:val="20"/>
        </w:rPr>
        <w:t>4</w:t>
      </w:r>
      <w:r w:rsidRPr="00332B00">
        <w:rPr>
          <w:rFonts w:ascii="GHEA Grapalat" w:hAnsi="GHEA Grapalat"/>
          <w:sz w:val="20"/>
          <w:szCs w:val="20"/>
        </w:rPr>
        <w:t>.</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5</w:t>
      </w:r>
      <w:r w:rsidRPr="00332B00">
        <w:rPr>
          <w:rFonts w:ascii="GHEA Grapalat" w:hAnsi="GHEA Grapalat"/>
          <w:sz w:val="20"/>
          <w:szCs w:val="20"/>
        </w:rPr>
        <w:t>.</w:t>
      </w:r>
      <w:r w:rsidRPr="00332B00">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6</w:t>
      </w:r>
      <w:r w:rsidRPr="00332B00">
        <w:rPr>
          <w:rFonts w:ascii="GHEA Grapalat" w:hAnsi="GHEA Grapalat"/>
          <w:sz w:val="20"/>
          <w:szCs w:val="20"/>
        </w:rPr>
        <w:t>.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69A4" w:rsidRPr="00332B00">
        <w:rPr>
          <w:rFonts w:ascii="GHEA Grapalat" w:hAnsi="GHEA Grapalat"/>
          <w:sz w:val="20"/>
          <w:szCs w:val="20"/>
        </w:rPr>
        <w:t>7</w:t>
      </w:r>
      <w:r w:rsidRPr="00332B00">
        <w:rPr>
          <w:rFonts w:ascii="GHEA Grapalat" w:hAnsi="GHEA Grapalat"/>
          <w:sz w:val="20"/>
          <w:szCs w:val="20"/>
        </w:rPr>
        <w:t>.</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EF6AA2" w:rsidRPr="00332B00">
        <w:rPr>
          <w:rFonts w:ascii="GHEA Grapalat" w:hAnsi="GHEA Grapalat"/>
          <w:sz w:val="20"/>
          <w:szCs w:val="20"/>
        </w:rPr>
        <w:t>8</w:t>
      </w:r>
      <w:r w:rsidRPr="00332B00">
        <w:rPr>
          <w:rFonts w:ascii="GHEA Grapalat" w:hAnsi="GHEA Grapalat"/>
          <w:sz w:val="20"/>
          <w:szCs w:val="20"/>
        </w:rPr>
        <w:t>.</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34A14028"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29271B5E" w14:textId="77777777" w:rsidR="00FE75E6"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32B00">
        <w:rPr>
          <w:rFonts w:ascii="GHEA Grapalat" w:hAnsi="GHEA Grapalat"/>
          <w:sz w:val="20"/>
          <w:szCs w:val="20"/>
        </w:rPr>
        <w:t xml:space="preserve">двадцатого </w:t>
      </w:r>
      <w:r w:rsidRPr="00332B00">
        <w:rPr>
          <w:rFonts w:ascii="GHEA Grapalat" w:hAnsi="GHEA Grapalat"/>
          <w:sz w:val="20"/>
          <w:szCs w:val="20"/>
        </w:rPr>
        <w:t>рабочего дня, следующего</w:t>
      </w:r>
      <w:r w:rsidR="004300C2" w:rsidRPr="00332B00">
        <w:rPr>
          <w:rFonts w:ascii="GHEA Grapalat" w:hAnsi="GHEA Grapalat"/>
          <w:sz w:val="20"/>
          <w:szCs w:val="20"/>
        </w:rPr>
        <w:t xml:space="preserve"> за</w:t>
      </w:r>
      <w:r w:rsidRPr="00332B00">
        <w:rPr>
          <w:rFonts w:ascii="GHEA Grapalat" w:hAnsi="GHEA Grapalat"/>
          <w:sz w:val="20"/>
          <w:szCs w:val="20"/>
        </w:rPr>
        <w:t xml:space="preserve"> </w:t>
      </w:r>
      <w:r w:rsidR="00FE75E6" w:rsidRPr="00332B0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332B00" w:rsidDel="00A13215"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332B00" w:rsidRDefault="000A214C"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0D0A9FB4"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6B9D831F"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14BC2816"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lastRenderedPageBreak/>
        <w:t>_______________________________________</w:t>
      </w:r>
    </w:p>
    <w:p w14:paraId="115A9628"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5B3F3EEB"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45D94AA"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351D08B0"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35E313FE"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номер банковского счета компании</w:t>
      </w:r>
    </w:p>
    <w:p w14:paraId="6382B8C2"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8F6E13D"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учетный номер налогоплательщика компании</w:t>
      </w:r>
    </w:p>
    <w:p w14:paraId="222BB72E"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021F2746" w14:textId="77777777" w:rsidR="000A214C" w:rsidRPr="00332B00" w:rsidRDefault="000A214C" w:rsidP="003850C3">
      <w:pPr>
        <w:widowControl w:val="0"/>
        <w:ind w:right="4250"/>
        <w:jc w:val="center"/>
        <w:rPr>
          <w:rFonts w:ascii="GHEA Grapalat" w:hAnsi="GHEA Grapalat"/>
          <w:sz w:val="20"/>
          <w:szCs w:val="20"/>
        </w:rPr>
      </w:pPr>
      <w:r w:rsidRPr="00332B00">
        <w:rPr>
          <w:rFonts w:ascii="GHEA Grapalat" w:hAnsi="GHEA Grapalat"/>
          <w:sz w:val="20"/>
          <w:szCs w:val="20"/>
          <w:vertAlign w:val="superscript"/>
        </w:rPr>
        <w:t>имя, фамилия и подпись директора компании</w:t>
      </w:r>
    </w:p>
    <w:p w14:paraId="00324774" w14:textId="77777777" w:rsidR="000A214C" w:rsidRPr="00332B00" w:rsidRDefault="00632AC2" w:rsidP="003850C3">
      <w:pPr>
        <w:widowControl w:val="0"/>
        <w:rPr>
          <w:rFonts w:ascii="GHEA Grapalat" w:hAnsi="GHEA Grapalat"/>
          <w:sz w:val="20"/>
          <w:szCs w:val="20"/>
        </w:rPr>
      </w:pPr>
      <w:r w:rsidRPr="00332B00">
        <w:rPr>
          <w:rFonts w:ascii="GHEA Grapalat" w:hAnsi="GHEA Grapalat"/>
          <w:sz w:val="20"/>
          <w:szCs w:val="20"/>
        </w:rPr>
        <w:t xml:space="preserve">День/месяц/год                                                                                    </w:t>
      </w:r>
      <w:r w:rsidR="000A214C" w:rsidRPr="00332B0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332B00" w:rsidRDefault="00BE2572" w:rsidP="003850C3">
            <w:pPr>
              <w:widowControl w:val="0"/>
              <w:tabs>
                <w:tab w:val="left" w:pos="3402"/>
              </w:tabs>
              <w:ind w:left="360"/>
              <w:rPr>
                <w:rFonts w:ascii="GHEA Grapalat" w:hAnsi="GHEA Grapalat" w:cs="Sylfaen"/>
                <w:b/>
                <w:bCs/>
                <w:sz w:val="20"/>
                <w:szCs w:val="20"/>
                <w:lang w:val="en-US"/>
              </w:rPr>
            </w:pPr>
            <w:r w:rsidRPr="00332B00">
              <w:rPr>
                <w:rFonts w:ascii="GHEA Grapalat" w:hAnsi="GHEA Grapalat"/>
                <w:b/>
                <w:sz w:val="20"/>
                <w:szCs w:val="20"/>
                <w:lang w:val="en-US"/>
              </w:rPr>
              <w:t>1.</w:t>
            </w:r>
            <w:r w:rsidRPr="00332B00">
              <w:rPr>
                <w:rFonts w:ascii="GHEA Grapalat" w:hAnsi="GHEA Grapalat"/>
                <w:b/>
                <w:sz w:val="20"/>
                <w:szCs w:val="20"/>
                <w:lang w:val="en-US"/>
              </w:rPr>
              <w:tab/>
            </w:r>
            <w:r w:rsidRPr="00332B00">
              <w:rPr>
                <w:rFonts w:ascii="GHEA Grapalat" w:hAnsi="GHEA Grapalat"/>
                <w:b/>
                <w:sz w:val="20"/>
                <w:szCs w:val="20"/>
              </w:rPr>
              <w:t xml:space="preserve">ПЛАТЕЖНОЕ ТРЕБОВАНИЕ </w:t>
            </w:r>
            <w:r w:rsidRPr="00332B00">
              <w:rPr>
                <w:rFonts w:ascii="GHEA Grapalat" w:hAnsi="GHEA Grapalat"/>
                <w:b/>
                <w:sz w:val="20"/>
                <w:szCs w:val="20"/>
                <w:lang w:val="en-US"/>
              </w:rPr>
              <w:t>*</w:t>
            </w:r>
          </w:p>
        </w:tc>
      </w:tr>
      <w:tr w:rsidR="00B138F3" w:rsidRPr="00332B00"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332B00" w:rsidRDefault="00BE2572"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lastRenderedPageBreak/>
              <w:t>2.</w:t>
            </w:r>
            <w:r w:rsidRPr="00332B00">
              <w:rPr>
                <w:rFonts w:ascii="GHEA Grapalat" w:hAnsi="GHEA Grapalat"/>
                <w:sz w:val="20"/>
                <w:szCs w:val="20"/>
              </w:rPr>
              <w:tab/>
              <w:t xml:space="preserve">Номер </w:t>
            </w:r>
          </w:p>
        </w:tc>
      </w:tr>
      <w:tr w:rsidR="00B138F3" w:rsidRPr="00332B00"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332B00" w:rsidRDefault="00BE2572"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Дата представления: "___" ___ 20___г.</w:t>
            </w:r>
          </w:p>
        </w:tc>
      </w:tr>
      <w:tr w:rsidR="00B138F3" w:rsidRPr="00332B00"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631FA2" w:rsidRPr="00332B00"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 xml:space="preserve">УНН бенефициара: </w:t>
            </w:r>
            <w:r w:rsidRPr="00332B00">
              <w:rPr>
                <w:rFonts w:ascii="GHEA Grapalat" w:hAnsi="GHEA Grapalat"/>
                <w:sz w:val="20"/>
                <w:szCs w:val="20"/>
                <w:lang w:val="hy-AM"/>
              </w:rPr>
              <w:t>01201955</w:t>
            </w:r>
          </w:p>
        </w:tc>
      </w:tr>
      <w:tr w:rsidR="00631FA2" w:rsidRPr="00332B00"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 ЗАО "</w:t>
            </w:r>
            <w:proofErr w:type="spellStart"/>
            <w:r w:rsidRPr="00332B00">
              <w:rPr>
                <w:rFonts w:ascii="GHEA Grapalat" w:hAnsi="GHEA Grapalat"/>
                <w:sz w:val="20"/>
                <w:szCs w:val="20"/>
              </w:rPr>
              <w:t>Армбизнесбанк</w:t>
            </w:r>
            <w:proofErr w:type="spellEnd"/>
            <w:r w:rsidRPr="00332B00">
              <w:rPr>
                <w:rFonts w:ascii="GHEA Grapalat" w:hAnsi="GHEA Grapalat"/>
                <w:sz w:val="20"/>
                <w:szCs w:val="20"/>
              </w:rPr>
              <w:t>"</w:t>
            </w:r>
          </w:p>
        </w:tc>
      </w:tr>
      <w:tr w:rsidR="00631FA2" w:rsidRPr="00332B00"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proofErr w:type="gramStart"/>
            <w:r w:rsidRPr="00332B00">
              <w:rPr>
                <w:rFonts w:ascii="GHEA Grapalat" w:hAnsi="GHEA Grapalat"/>
                <w:sz w:val="20"/>
                <w:szCs w:val="20"/>
              </w:rPr>
              <w:t>сч</w:t>
            </w:r>
            <w:proofErr w:type="spellEnd"/>
            <w:r w:rsidRPr="00332B00">
              <w:rPr>
                <w:rFonts w:ascii="GHEA Grapalat" w:hAnsi="GHEA Grapalat"/>
                <w:sz w:val="20"/>
                <w:szCs w:val="20"/>
              </w:rPr>
              <w:t>.№</w:t>
            </w:r>
            <w:proofErr w:type="gramEnd"/>
            <w:r w:rsidRPr="00332B00">
              <w:rPr>
                <w:rFonts w:ascii="GHEA Grapalat" w:hAnsi="GHEA Grapalat"/>
                <w:sz w:val="20"/>
                <w:szCs w:val="20"/>
              </w:rPr>
              <w:t>)</w:t>
            </w:r>
            <w:r w:rsidRPr="00332B00">
              <w:rPr>
                <w:rFonts w:ascii="GHEA Grapalat" w:hAnsi="GHEA Grapalat" w:cs="Arial"/>
                <w:sz w:val="20"/>
                <w:szCs w:val="20"/>
              </w:rPr>
              <w:t xml:space="preserve"> </w:t>
            </w:r>
            <w:r w:rsidRPr="00332B00">
              <w:rPr>
                <w:rFonts w:ascii="GHEA Grapalat" w:hAnsi="GHEA Grapalat"/>
                <w:sz w:val="20"/>
                <w:szCs w:val="20"/>
                <w:lang w:val="hy-AM"/>
              </w:rPr>
              <w:t>1150004808698630</w:t>
            </w:r>
          </w:p>
        </w:tc>
      </w:tr>
      <w:tr w:rsidR="00631FA2" w:rsidRPr="00332B00"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631FA2" w:rsidRPr="00332B00"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332B00"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631FA2" w:rsidRPr="00332B00"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Цель сделки (уплаты): (для обеспечения исполнения договора)</w:t>
            </w:r>
          </w:p>
        </w:tc>
      </w:tr>
      <w:tr w:rsidR="00631FA2" w:rsidRPr="00332B00"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332B00"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631FA2" w:rsidRPr="00332B00"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332B00" w:rsidRDefault="00631FA2" w:rsidP="00631FA2">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631FA2" w:rsidRPr="00332B00"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332B00" w:rsidRDefault="00631FA2" w:rsidP="00631FA2">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5CC0E2BC" w14:textId="77777777" w:rsidR="00631FA2" w:rsidRPr="00332B00" w:rsidRDefault="00631FA2" w:rsidP="00631FA2">
            <w:pPr>
              <w:widowControl w:val="0"/>
              <w:rPr>
                <w:rFonts w:ascii="GHEA Grapalat" w:hAnsi="GHEA Grapalat" w:cs="Sylfaen"/>
                <w:sz w:val="20"/>
                <w:szCs w:val="20"/>
              </w:rPr>
            </w:pPr>
          </w:p>
          <w:p w14:paraId="6EC72394"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68ACEA6F" w14:textId="77777777" w:rsidR="00631FA2" w:rsidRPr="00332B00" w:rsidRDefault="00631FA2" w:rsidP="00631FA2">
            <w:pPr>
              <w:widowControl w:val="0"/>
              <w:rPr>
                <w:rFonts w:ascii="GHEA Grapalat" w:hAnsi="GHEA Grapalat" w:cs="Sylfaen"/>
                <w:sz w:val="20"/>
                <w:szCs w:val="20"/>
              </w:rPr>
            </w:pPr>
          </w:p>
          <w:p w14:paraId="4CAAA653"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9BB9D9C" w14:textId="77777777" w:rsidR="00631FA2" w:rsidRPr="00332B00" w:rsidRDefault="00631FA2" w:rsidP="00631FA2">
            <w:pPr>
              <w:widowControl w:val="0"/>
              <w:rPr>
                <w:rFonts w:ascii="GHEA Grapalat" w:hAnsi="GHEA Grapalat" w:cs="Sylfaen"/>
                <w:sz w:val="20"/>
                <w:szCs w:val="20"/>
              </w:rPr>
            </w:pPr>
          </w:p>
          <w:p w14:paraId="3D9A533F" w14:textId="77777777" w:rsidR="00631FA2" w:rsidRPr="00332B00" w:rsidRDefault="00631FA2" w:rsidP="00631FA2">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64786F1A" w14:textId="77777777" w:rsidR="00631FA2" w:rsidRPr="00332B00"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332B00" w:rsidRDefault="00631FA2" w:rsidP="00631FA2">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0C81AFBE" w14:textId="77777777" w:rsidR="00631FA2" w:rsidRPr="00332B00" w:rsidRDefault="00631FA2" w:rsidP="00631FA2">
            <w:pPr>
              <w:widowControl w:val="0"/>
              <w:rPr>
                <w:rFonts w:ascii="GHEA Grapalat" w:hAnsi="GHEA Grapalat" w:cs="Sylfaen"/>
                <w:sz w:val="20"/>
                <w:szCs w:val="20"/>
              </w:rPr>
            </w:pPr>
          </w:p>
          <w:p w14:paraId="663FCD4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38B34B60" w14:textId="77777777" w:rsidR="00631FA2" w:rsidRPr="00332B00" w:rsidRDefault="00631FA2" w:rsidP="00631FA2">
            <w:pPr>
              <w:widowControl w:val="0"/>
              <w:jc w:val="right"/>
              <w:rPr>
                <w:rFonts w:ascii="GHEA Grapalat" w:hAnsi="GHEA Grapalat" w:cs="Tahoma"/>
                <w:sz w:val="20"/>
                <w:szCs w:val="20"/>
              </w:rPr>
            </w:pPr>
          </w:p>
          <w:p w14:paraId="515F8441"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58619E68" w14:textId="77777777" w:rsidR="00631FA2" w:rsidRPr="00332B00" w:rsidRDefault="00631FA2" w:rsidP="00631FA2">
            <w:pPr>
              <w:widowControl w:val="0"/>
              <w:rPr>
                <w:rFonts w:ascii="GHEA Grapalat" w:hAnsi="GHEA Grapalat" w:cs="Sylfaen"/>
                <w:sz w:val="20"/>
                <w:szCs w:val="20"/>
              </w:rPr>
            </w:pPr>
          </w:p>
          <w:p w14:paraId="3406F218" w14:textId="77777777" w:rsidR="00631FA2" w:rsidRPr="00332B00" w:rsidRDefault="00631FA2" w:rsidP="00631FA2">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631FA2" w:rsidRPr="00332B00"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1C87ACC2" w14:textId="77777777" w:rsidR="00631FA2" w:rsidRPr="00332B00" w:rsidRDefault="00631FA2" w:rsidP="00631FA2">
            <w:pPr>
              <w:widowControl w:val="0"/>
              <w:rPr>
                <w:rFonts w:ascii="GHEA Grapalat" w:hAnsi="GHEA Grapalat"/>
                <w:sz w:val="20"/>
                <w:szCs w:val="20"/>
              </w:rPr>
            </w:pPr>
          </w:p>
          <w:p w14:paraId="1BFB5EBA"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156DCDA7" w14:textId="77777777" w:rsidR="00631FA2" w:rsidRPr="00332B00" w:rsidRDefault="00631FA2" w:rsidP="00631FA2">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30774F78" w14:textId="77777777" w:rsidR="00631FA2" w:rsidRPr="00332B00" w:rsidRDefault="00631FA2" w:rsidP="00631FA2">
            <w:pPr>
              <w:widowControl w:val="0"/>
              <w:rPr>
                <w:rFonts w:ascii="GHEA Grapalat" w:hAnsi="GHEA Grapalat" w:cs="Tahoma"/>
                <w:sz w:val="20"/>
                <w:szCs w:val="20"/>
              </w:rPr>
            </w:pPr>
          </w:p>
          <w:p w14:paraId="6C30733A" w14:textId="77777777" w:rsidR="00631FA2" w:rsidRPr="00332B00"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2AA3900C" w14:textId="77777777" w:rsidR="00631FA2" w:rsidRPr="00332B00" w:rsidRDefault="00631FA2" w:rsidP="00631FA2">
            <w:pPr>
              <w:widowControl w:val="0"/>
              <w:rPr>
                <w:rFonts w:ascii="GHEA Grapalat" w:hAnsi="GHEA Grapalat" w:cs="Tahoma"/>
                <w:sz w:val="20"/>
                <w:szCs w:val="20"/>
              </w:rPr>
            </w:pPr>
          </w:p>
          <w:p w14:paraId="5FD9D441"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42B0AEC9" w14:textId="77777777" w:rsidR="00631FA2" w:rsidRPr="00332B00" w:rsidRDefault="00631FA2" w:rsidP="00631FA2">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0F2E2173" w14:textId="77777777" w:rsidR="00631FA2" w:rsidRPr="00332B00" w:rsidRDefault="00631FA2" w:rsidP="00631FA2">
            <w:pPr>
              <w:widowControl w:val="0"/>
              <w:rPr>
                <w:rFonts w:ascii="GHEA Grapalat" w:hAnsi="GHEA Grapalat" w:cs="Arial"/>
                <w:sz w:val="20"/>
                <w:szCs w:val="20"/>
              </w:rPr>
            </w:pPr>
          </w:p>
        </w:tc>
      </w:tr>
      <w:tr w:rsidR="00631FA2" w:rsidRPr="00332B00"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332B00" w:rsidRDefault="00631FA2" w:rsidP="00631FA2">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57A7F1C0" w14:textId="77777777" w:rsidR="00631FA2" w:rsidRPr="00332B00" w:rsidRDefault="00631FA2" w:rsidP="00631FA2">
            <w:pPr>
              <w:widowControl w:val="0"/>
              <w:rPr>
                <w:rFonts w:ascii="GHEA Grapalat" w:hAnsi="GHEA Grapalat" w:cs="Sylfaen"/>
                <w:sz w:val="20"/>
                <w:szCs w:val="20"/>
              </w:rPr>
            </w:pPr>
          </w:p>
          <w:p w14:paraId="60F23CFF" w14:textId="77777777" w:rsidR="00631FA2" w:rsidRPr="00332B00" w:rsidRDefault="00631FA2" w:rsidP="00631FA2">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332B00" w:rsidRDefault="00631FA2" w:rsidP="00631FA2">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4E826CB3" w14:textId="77777777" w:rsidR="00631FA2" w:rsidRPr="00332B00" w:rsidRDefault="00631FA2" w:rsidP="00631FA2">
            <w:pPr>
              <w:widowControl w:val="0"/>
              <w:rPr>
                <w:rFonts w:ascii="GHEA Grapalat" w:hAnsi="GHEA Grapalat"/>
                <w:sz w:val="20"/>
                <w:szCs w:val="20"/>
              </w:rPr>
            </w:pPr>
          </w:p>
          <w:p w14:paraId="7C90F83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018C14D8" w14:textId="77777777" w:rsidR="00BE2572" w:rsidRPr="00332B00" w:rsidRDefault="00BE2572" w:rsidP="003850C3">
      <w:pPr>
        <w:widowControl w:val="0"/>
        <w:jc w:val="center"/>
        <w:rPr>
          <w:rFonts w:ascii="GHEA Grapalat" w:hAnsi="GHEA Grapalat" w:cs="Sylfaen"/>
          <w:sz w:val="20"/>
          <w:szCs w:val="20"/>
        </w:rPr>
      </w:pPr>
    </w:p>
    <w:p w14:paraId="7608515F"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br w:type="page"/>
      </w:r>
    </w:p>
    <w:p w14:paraId="3C9A822A" w14:textId="77777777" w:rsidR="00BE2572" w:rsidRPr="00332B00" w:rsidRDefault="00BE2572"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26A2A9A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185C97E5"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1E562E63"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6B3E42A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4E903E2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9EB75C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7A868B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CCE09D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95D4EB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FCB7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B0A73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091280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194BC3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2AF33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B997C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3A9927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24FF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332B00">
              <w:rPr>
                <w:rFonts w:ascii="GHEA Grapalat" w:hAnsi="GHEA Grapalat"/>
                <w:sz w:val="20"/>
                <w:szCs w:val="20"/>
              </w:rPr>
              <w:t>плательщика Банк</w:t>
            </w:r>
            <w:proofErr w:type="gramEnd"/>
            <w:r w:rsidRPr="00332B00">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332B00" w:rsidDel="0010680B" w:rsidRDefault="00BE2572"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3D127E60"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098700E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w:t>
            </w:r>
            <w:proofErr w:type="gramStart"/>
            <w:r w:rsidRPr="00332B00">
              <w:rPr>
                <w:rFonts w:ascii="GHEA Grapalat" w:hAnsi="GHEA Grapalat"/>
                <w:sz w:val="20"/>
                <w:szCs w:val="20"/>
              </w:rPr>
              <w:t>что</w:t>
            </w:r>
            <w:proofErr w:type="gramEnd"/>
            <w:r w:rsidRPr="00332B0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E9C55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58A0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332B0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11C48A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0A5808E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6E5B34B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28ED837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570AA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9F450B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0262F12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103C29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332B00" w:rsidRDefault="00BE2572" w:rsidP="003850C3">
            <w:pPr>
              <w:widowControl w:val="0"/>
              <w:jc w:val="center"/>
              <w:rPr>
                <w:rFonts w:ascii="GHEA Grapalat" w:hAnsi="GHEA Grapalat"/>
                <w:sz w:val="20"/>
                <w:szCs w:val="20"/>
              </w:rPr>
            </w:pPr>
          </w:p>
        </w:tc>
      </w:tr>
      <w:tr w:rsidR="00B138F3" w:rsidRPr="00332B00"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2DC53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332B00" w:rsidRDefault="00BE2572" w:rsidP="003850C3">
            <w:pPr>
              <w:widowControl w:val="0"/>
              <w:jc w:val="center"/>
              <w:rPr>
                <w:rFonts w:ascii="GHEA Grapalat" w:hAnsi="GHEA Grapalat"/>
                <w:sz w:val="20"/>
                <w:szCs w:val="20"/>
              </w:rPr>
            </w:pPr>
          </w:p>
        </w:tc>
      </w:tr>
      <w:tr w:rsidR="00B138F3" w:rsidRPr="00332B00"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4B3AA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332B00" w:rsidRDefault="00BE2572" w:rsidP="003850C3">
            <w:pPr>
              <w:widowControl w:val="0"/>
              <w:jc w:val="center"/>
              <w:rPr>
                <w:rFonts w:ascii="GHEA Grapalat" w:hAnsi="GHEA Grapalat"/>
                <w:sz w:val="20"/>
                <w:szCs w:val="20"/>
              </w:rPr>
            </w:pPr>
          </w:p>
        </w:tc>
      </w:tr>
      <w:tr w:rsidR="00B138F3" w:rsidRPr="00332B00"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61AF4D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332B00" w:rsidRDefault="00BE2572" w:rsidP="003850C3">
            <w:pPr>
              <w:widowControl w:val="0"/>
              <w:jc w:val="center"/>
              <w:rPr>
                <w:rFonts w:ascii="GHEA Grapalat" w:hAnsi="GHEA Grapalat"/>
                <w:sz w:val="20"/>
                <w:szCs w:val="20"/>
              </w:rPr>
            </w:pPr>
          </w:p>
        </w:tc>
      </w:tr>
      <w:tr w:rsidR="00B138F3" w:rsidRPr="00332B00"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4E7103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332B00" w:rsidRDefault="00BE2572" w:rsidP="003850C3">
            <w:pPr>
              <w:widowControl w:val="0"/>
              <w:jc w:val="center"/>
              <w:rPr>
                <w:rFonts w:ascii="GHEA Grapalat" w:hAnsi="GHEA Grapalat"/>
                <w:sz w:val="20"/>
                <w:szCs w:val="20"/>
              </w:rPr>
            </w:pPr>
          </w:p>
        </w:tc>
      </w:tr>
      <w:tr w:rsidR="00FF3DE9" w:rsidRPr="00332B00"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6738A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332B00" w:rsidRDefault="00BE2572" w:rsidP="003850C3">
            <w:pPr>
              <w:widowControl w:val="0"/>
              <w:jc w:val="center"/>
              <w:rPr>
                <w:rFonts w:ascii="GHEA Grapalat" w:hAnsi="GHEA Grapalat"/>
                <w:sz w:val="20"/>
                <w:szCs w:val="20"/>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332B00" w:rsidRDefault="00B2572B" w:rsidP="003850C3">
      <w:pPr>
        <w:pStyle w:val="31"/>
        <w:widowControl w:val="0"/>
        <w:spacing w:line="240" w:lineRule="auto"/>
        <w:jc w:val="right"/>
        <w:rPr>
          <w:rFonts w:ascii="GHEA Grapalat" w:hAnsi="GHEA Grapalat" w:cs="Sylfaen"/>
          <w:b/>
          <w:sz w:val="16"/>
          <w:szCs w:val="16"/>
        </w:rPr>
      </w:pPr>
      <w:r w:rsidRPr="00332B00">
        <w:rPr>
          <w:rFonts w:ascii="GHEA Grapalat" w:hAnsi="GHEA Grapalat"/>
          <w:b/>
          <w:sz w:val="16"/>
          <w:szCs w:val="16"/>
        </w:rPr>
        <w:lastRenderedPageBreak/>
        <w:t xml:space="preserve">Приложение № </w:t>
      </w:r>
      <w:r w:rsidR="004A51CE" w:rsidRPr="00332B00">
        <w:rPr>
          <w:rFonts w:ascii="GHEA Grapalat" w:hAnsi="GHEA Grapalat"/>
          <w:b/>
          <w:sz w:val="16"/>
          <w:szCs w:val="16"/>
        </w:rPr>
        <w:t>6</w:t>
      </w:r>
    </w:p>
    <w:p w14:paraId="19492E8C" w14:textId="5477B569"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 </w:t>
      </w:r>
      <w:r w:rsidR="0075358A" w:rsidRPr="00332B00">
        <w:rPr>
          <w:rFonts w:ascii="GHEA Grapalat" w:hAnsi="GHEA Grapalat"/>
          <w:color w:val="000000" w:themeColor="text1"/>
          <w:sz w:val="16"/>
          <w:szCs w:val="16"/>
          <w:lang w:val="hy-AM"/>
        </w:rPr>
        <w:t>«</w:t>
      </w:r>
      <w:r w:rsidR="003B3DE7">
        <w:rPr>
          <w:rFonts w:ascii="GHEA Grapalat" w:hAnsi="GHEA Grapalat"/>
          <w:color w:val="000000" w:themeColor="text1"/>
          <w:sz w:val="16"/>
          <w:szCs w:val="16"/>
          <w:lang w:val="hy-AM"/>
        </w:rPr>
        <w:t>ՄՍԱԿ-ԳՀԱՊՁԲ-26/02</w:t>
      </w:r>
      <w:r w:rsidR="0075358A" w:rsidRPr="00332B00">
        <w:rPr>
          <w:rFonts w:ascii="GHEA Grapalat" w:hAnsi="GHEA Grapalat"/>
          <w:color w:val="000000" w:themeColor="text1"/>
          <w:sz w:val="16"/>
          <w:szCs w:val="16"/>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32B00" w14:paraId="7CD6AD20" w14:textId="77777777" w:rsidTr="00F15CED">
        <w:tc>
          <w:tcPr>
            <w:tcW w:w="4643" w:type="dxa"/>
          </w:tcPr>
          <w:p w14:paraId="6982178A" w14:textId="77777777" w:rsidR="00F15CED" w:rsidRPr="00332B00" w:rsidRDefault="00F83E0A" w:rsidP="003850C3">
            <w:pPr>
              <w:widowControl w:val="0"/>
              <w:rPr>
                <w:rFonts w:ascii="GHEA Grapalat" w:hAnsi="GHEA Grapalat" w:cs="Sylfaen"/>
                <w:sz w:val="20"/>
                <w:szCs w:val="20"/>
                <w:lang w:val="en-US"/>
              </w:rPr>
            </w:pPr>
            <w:r w:rsidRPr="00332B00">
              <w:rPr>
                <w:rFonts w:ascii="GHEA Grapalat" w:hAnsi="GHEA Grapalat"/>
                <w:sz w:val="20"/>
                <w:szCs w:val="20"/>
                <w:lang w:val="en-US"/>
              </w:rPr>
              <w:tab/>
            </w:r>
            <w:r w:rsidR="00F15CED" w:rsidRPr="00332B00">
              <w:rPr>
                <w:rFonts w:ascii="GHEA Grapalat" w:hAnsi="GHEA Grapalat"/>
                <w:sz w:val="20"/>
                <w:szCs w:val="20"/>
              </w:rPr>
              <w:t>г</w:t>
            </w:r>
          </w:p>
        </w:tc>
        <w:tc>
          <w:tcPr>
            <w:tcW w:w="4643" w:type="dxa"/>
          </w:tcPr>
          <w:p w14:paraId="3ECDEBAA" w14:textId="77777777" w:rsidR="00F15CED" w:rsidRPr="00332B00" w:rsidRDefault="00F15CED" w:rsidP="003850C3">
            <w:pPr>
              <w:widowControl w:val="0"/>
              <w:jc w:val="right"/>
              <w:rPr>
                <w:rFonts w:ascii="GHEA Grapalat" w:hAnsi="GHEA Grapalat" w:cs="Sylfaen"/>
                <w:sz w:val="20"/>
                <w:szCs w:val="20"/>
                <w:lang w:val="en-US"/>
              </w:rPr>
            </w:pPr>
            <w:r w:rsidRPr="00332B00">
              <w:rPr>
                <w:rFonts w:ascii="GHEA Grapalat" w:hAnsi="GHEA Grapalat"/>
                <w:sz w:val="20"/>
                <w:szCs w:val="20"/>
              </w:rPr>
              <w:t>"</w:t>
            </w:r>
            <w:r w:rsidR="00F83E0A" w:rsidRPr="00332B00">
              <w:rPr>
                <w:rFonts w:ascii="GHEA Grapalat" w:hAnsi="GHEA Grapalat"/>
                <w:sz w:val="20"/>
                <w:szCs w:val="20"/>
                <w:lang w:val="en-US"/>
              </w:rPr>
              <w:tab/>
            </w:r>
            <w:r w:rsidRPr="00332B00">
              <w:rPr>
                <w:rFonts w:ascii="GHEA Grapalat" w:hAnsi="GHEA Grapalat"/>
                <w:sz w:val="20"/>
                <w:szCs w:val="20"/>
              </w:rPr>
              <w:t xml:space="preserve">" </w:t>
            </w:r>
            <w:r w:rsidR="00F83E0A" w:rsidRPr="00332B00">
              <w:rPr>
                <w:rFonts w:ascii="GHEA Grapalat" w:hAnsi="GHEA Grapalat"/>
                <w:sz w:val="20"/>
                <w:szCs w:val="20"/>
                <w:lang w:val="en-US"/>
              </w:rPr>
              <w:tab/>
            </w:r>
            <w:r w:rsidRPr="00332B00">
              <w:rPr>
                <w:rFonts w:ascii="GHEA Grapalat" w:hAnsi="GHEA Grapalat"/>
                <w:sz w:val="20"/>
                <w:szCs w:val="20"/>
                <w:lang w:val="en-US"/>
              </w:rPr>
              <w:t xml:space="preserve"> </w:t>
            </w:r>
            <w:r w:rsidRPr="00332B00">
              <w:rPr>
                <w:rFonts w:ascii="GHEA Grapalat" w:hAnsi="GHEA Grapalat"/>
                <w:sz w:val="20"/>
                <w:szCs w:val="20"/>
              </w:rPr>
              <w:t>20</w:t>
            </w:r>
            <w:r w:rsidR="00F83E0A" w:rsidRPr="00332B00">
              <w:rPr>
                <w:rFonts w:ascii="GHEA Grapalat" w:hAnsi="GHEA Grapalat"/>
                <w:sz w:val="20"/>
                <w:szCs w:val="20"/>
                <w:lang w:val="en-US"/>
              </w:rPr>
              <w:tab/>
            </w:r>
            <w:r w:rsidRPr="00332B00">
              <w:rPr>
                <w:rFonts w:ascii="GHEA Grapalat" w:hAnsi="GHEA Grapalat"/>
                <w:sz w:val="20"/>
                <w:szCs w:val="20"/>
              </w:rPr>
              <w:t>г.</w:t>
            </w:r>
          </w:p>
        </w:tc>
      </w:tr>
    </w:tbl>
    <w:p w14:paraId="52BC92B2" w14:textId="77777777" w:rsidR="00071D1C" w:rsidRPr="00332B00"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332B00" w:rsidRDefault="006B3AE3" w:rsidP="003850C3">
      <w:pPr>
        <w:widowControl w:val="0"/>
        <w:jc w:val="both"/>
        <w:rPr>
          <w:rFonts w:ascii="GHEA Grapalat" w:hAnsi="GHEA Grapalat"/>
          <w:sz w:val="20"/>
          <w:szCs w:val="20"/>
        </w:rPr>
      </w:pPr>
      <w:r w:rsidRPr="00332B0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332B00">
        <w:rPr>
          <w:rFonts w:ascii="GHEA Grapalat" w:hAnsi="GHEA Grapalat"/>
          <w:sz w:val="20"/>
          <w:szCs w:val="20"/>
        </w:rPr>
        <w:t xml:space="preserve"> </w:t>
      </w:r>
      <w:r w:rsidRPr="00332B00">
        <w:rPr>
          <w:rFonts w:ascii="GHEA Grapalat" w:hAnsi="GHEA Grapalat"/>
          <w:sz w:val="20"/>
          <w:szCs w:val="20"/>
        </w:rPr>
        <w:t>__________________, в лице директора</w:t>
      </w:r>
      <w:r w:rsidR="00D5443D" w:rsidRPr="00332B00">
        <w:rPr>
          <w:rFonts w:ascii="GHEA Grapalat" w:hAnsi="GHEA Grapalat"/>
          <w:sz w:val="20"/>
          <w:szCs w:val="20"/>
        </w:rPr>
        <w:t xml:space="preserve"> </w:t>
      </w:r>
      <w:r w:rsidRPr="00332B0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332B00" w:rsidRDefault="00071D1C" w:rsidP="003850C3">
      <w:pPr>
        <w:widowControl w:val="0"/>
        <w:ind w:firstLine="709"/>
        <w:jc w:val="both"/>
        <w:rPr>
          <w:rFonts w:ascii="GHEA Grapalat" w:hAnsi="GHEA Grapalat"/>
          <w:b/>
          <w:sz w:val="20"/>
          <w:szCs w:val="20"/>
        </w:rPr>
      </w:pPr>
    </w:p>
    <w:p w14:paraId="6F80AC8F" w14:textId="77777777" w:rsidR="00071D1C" w:rsidRPr="00332B00" w:rsidRDefault="00071D1C" w:rsidP="003850C3">
      <w:pPr>
        <w:widowControl w:val="0"/>
        <w:jc w:val="center"/>
        <w:rPr>
          <w:rFonts w:ascii="GHEA Grapalat" w:hAnsi="GHEA Grapalat" w:cs="Times Armenian"/>
          <w:b/>
          <w:sz w:val="20"/>
          <w:szCs w:val="20"/>
        </w:rPr>
      </w:pPr>
      <w:r w:rsidRPr="00332B00">
        <w:rPr>
          <w:rFonts w:ascii="GHEA Grapalat" w:hAnsi="GHEA Grapalat"/>
          <w:b/>
          <w:sz w:val="20"/>
          <w:szCs w:val="20"/>
        </w:rPr>
        <w:t>1. ПРЕДМЕТ ДОГОВОРА</w:t>
      </w:r>
    </w:p>
    <w:p w14:paraId="3668E4C2"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1.1.</w:t>
      </w:r>
      <w:r w:rsidR="00F15CED" w:rsidRPr="00332B00">
        <w:rPr>
          <w:rFonts w:ascii="GHEA Grapalat" w:hAnsi="GHEA Grapalat"/>
          <w:sz w:val="20"/>
          <w:szCs w:val="20"/>
        </w:rPr>
        <w:tab/>
      </w:r>
      <w:r w:rsidRPr="00332B00">
        <w:rPr>
          <w:rFonts w:ascii="GHEA Grapalat" w:hAnsi="GHEA Grapalat"/>
          <w:spacing w:val="6"/>
          <w:sz w:val="20"/>
          <w:szCs w:val="20"/>
        </w:rPr>
        <w:t>Продавец обязуется в установленном настоящим Договором (далее</w:t>
      </w:r>
      <w:r w:rsidR="00F15CED" w:rsidRPr="00332B00">
        <w:rPr>
          <w:rFonts w:ascii="Calibri" w:hAnsi="Calibri" w:cs="Calibri"/>
          <w:spacing w:val="6"/>
          <w:sz w:val="20"/>
          <w:szCs w:val="20"/>
          <w:lang w:val="en-US"/>
        </w:rPr>
        <w:t> </w:t>
      </w:r>
      <w:r w:rsidRPr="00332B00">
        <w:rPr>
          <w:rFonts w:ascii="GHEA Grapalat" w:hAnsi="GHEA Grapalat"/>
          <w:spacing w:val="6"/>
          <w:sz w:val="20"/>
          <w:szCs w:val="20"/>
        </w:rPr>
        <w:t xml:space="preserve">— договор) </w:t>
      </w:r>
      <w:r w:rsidRPr="00332B0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332B00" w:rsidRDefault="00071D1C" w:rsidP="003850C3">
      <w:pPr>
        <w:widowControl w:val="0"/>
        <w:ind w:firstLine="709"/>
        <w:jc w:val="both"/>
        <w:rPr>
          <w:rFonts w:ascii="GHEA Grapalat" w:hAnsi="GHEA Grapalat" w:cs="Times Armenian"/>
          <w:sz w:val="20"/>
          <w:szCs w:val="20"/>
        </w:rPr>
      </w:pPr>
    </w:p>
    <w:p w14:paraId="7561483C"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2.ПРАВА И ОБЯЗАННОСТИ СТОРОН</w:t>
      </w:r>
    </w:p>
    <w:p w14:paraId="301D21CE"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1.</w:t>
      </w:r>
      <w:r w:rsidR="009D71F8" w:rsidRPr="00332B00">
        <w:rPr>
          <w:rFonts w:ascii="GHEA Grapalat" w:hAnsi="GHEA Grapalat"/>
          <w:b/>
          <w:sz w:val="20"/>
          <w:szCs w:val="20"/>
        </w:rPr>
        <w:tab/>
      </w:r>
      <w:r w:rsidRPr="00332B00">
        <w:rPr>
          <w:rFonts w:ascii="GHEA Grapalat" w:hAnsi="GHEA Grapalat"/>
          <w:b/>
          <w:sz w:val="20"/>
          <w:szCs w:val="20"/>
        </w:rPr>
        <w:t>Покупатель имеет право:</w:t>
      </w:r>
    </w:p>
    <w:p w14:paraId="68A6A6F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Отказываться от товара в случае непоставки товара Продавцом в</w:t>
      </w:r>
      <w:r w:rsidR="005250C2" w:rsidRPr="00332B00">
        <w:rPr>
          <w:rFonts w:ascii="Calibri" w:hAnsi="Calibri" w:cs="Calibri"/>
          <w:sz w:val="20"/>
          <w:szCs w:val="20"/>
          <w:lang w:val="en-US"/>
        </w:rPr>
        <w:t> </w:t>
      </w:r>
      <w:r w:rsidRPr="00332B00">
        <w:rPr>
          <w:rFonts w:ascii="GHEA Grapalat" w:hAnsi="GHEA Grapalat"/>
          <w:sz w:val="20"/>
          <w:szCs w:val="20"/>
        </w:rPr>
        <w:t>установленный договором срок, если сроки поставки были нарушены более чем на ______</w:t>
      </w:r>
      <w:r w:rsidR="00F15CED" w:rsidRPr="00332B00">
        <w:rPr>
          <w:rFonts w:ascii="GHEA Grapalat" w:hAnsi="GHEA Grapalat"/>
          <w:sz w:val="20"/>
          <w:szCs w:val="20"/>
        </w:rPr>
        <w:t>__________</w:t>
      </w:r>
      <w:r w:rsidR="00EC165E" w:rsidRPr="00332B00">
        <w:rPr>
          <w:rFonts w:ascii="GHEA Grapalat" w:hAnsi="GHEA Grapalat"/>
          <w:sz w:val="20"/>
          <w:szCs w:val="20"/>
        </w:rPr>
        <w:t>__</w:t>
      </w:r>
      <w:r w:rsidR="00F15CED" w:rsidRPr="00332B00">
        <w:rPr>
          <w:rFonts w:ascii="GHEA Grapalat" w:hAnsi="GHEA Grapalat"/>
          <w:sz w:val="20"/>
          <w:szCs w:val="20"/>
        </w:rPr>
        <w:t>__</w:t>
      </w:r>
      <w:r w:rsidRPr="00332B00">
        <w:rPr>
          <w:rFonts w:ascii="GHEA Grapalat" w:hAnsi="GHEA Grapalat"/>
          <w:sz w:val="20"/>
          <w:szCs w:val="20"/>
        </w:rPr>
        <w:t>__ дней.</w:t>
      </w:r>
    </w:p>
    <w:p w14:paraId="5C6118D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 xml:space="preserve">требовать восполнения </w:t>
      </w:r>
      <w:proofErr w:type="spellStart"/>
      <w:r w:rsidRPr="00332B00">
        <w:rPr>
          <w:rFonts w:ascii="GHEA Grapalat" w:hAnsi="GHEA Grapalat"/>
          <w:sz w:val="20"/>
          <w:szCs w:val="20"/>
        </w:rPr>
        <w:t>недопереданного</w:t>
      </w:r>
      <w:proofErr w:type="spellEnd"/>
      <w:r w:rsidRPr="00332B00">
        <w:rPr>
          <w:rFonts w:ascii="GHEA Grapalat" w:hAnsi="GHEA Grapalat"/>
          <w:sz w:val="20"/>
          <w:szCs w:val="20"/>
        </w:rPr>
        <w:t xml:space="preserve"> количества</w:t>
      </w:r>
      <w:r w:rsidR="00AA7117" w:rsidRPr="00332B00">
        <w:rPr>
          <w:rFonts w:ascii="GHEA Grapalat" w:hAnsi="GHEA Grapalat"/>
          <w:sz w:val="20"/>
          <w:szCs w:val="20"/>
        </w:rPr>
        <w:t xml:space="preserve"> </w:t>
      </w:r>
      <w:r w:rsidRPr="00332B00">
        <w:rPr>
          <w:rFonts w:ascii="GHEA Grapalat" w:hAnsi="GHEA Grapalat"/>
          <w:sz w:val="20"/>
          <w:szCs w:val="20"/>
        </w:rPr>
        <w:t>товара;</w:t>
      </w:r>
    </w:p>
    <w:p w14:paraId="63737C8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2.1.4</w:t>
      </w:r>
      <w:r w:rsidR="005250C2" w:rsidRPr="00332B00">
        <w:rPr>
          <w:rFonts w:ascii="GHEA Grapalat" w:hAnsi="GHEA Grapalat"/>
          <w:sz w:val="20"/>
          <w:szCs w:val="20"/>
        </w:rPr>
        <w:t>.</w:t>
      </w:r>
      <w:r w:rsidR="005250C2" w:rsidRPr="00332B00">
        <w:rPr>
          <w:rFonts w:ascii="GHEA Grapalat" w:hAnsi="GHEA Grapalat"/>
          <w:sz w:val="20"/>
          <w:szCs w:val="20"/>
        </w:rPr>
        <w:tab/>
      </w:r>
      <w:r w:rsidRPr="00332B00">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32B00">
        <w:rPr>
          <w:rFonts w:ascii="Calibri" w:hAnsi="Calibri" w:cs="Calibri"/>
          <w:sz w:val="20"/>
          <w:szCs w:val="20"/>
          <w:lang w:val="en-US"/>
        </w:rPr>
        <w:t> </w:t>
      </w:r>
      <w:r w:rsidRPr="00332B00">
        <w:rPr>
          <w:rFonts w:ascii="GHEA Grapalat" w:hAnsi="GHEA Grapalat"/>
          <w:sz w:val="20"/>
          <w:szCs w:val="20"/>
        </w:rPr>
        <w:t>виду.</w:t>
      </w:r>
    </w:p>
    <w:p w14:paraId="1585FDE9" w14:textId="77777777" w:rsidR="009E45F3"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Требовать у Продавца возмещения убытков, если Покупатель в</w:t>
      </w:r>
      <w:r w:rsidR="005250C2" w:rsidRPr="00332B00">
        <w:rPr>
          <w:rFonts w:ascii="Calibri" w:hAnsi="Calibri" w:cs="Calibri"/>
          <w:sz w:val="20"/>
          <w:szCs w:val="20"/>
          <w:lang w:val="en-US"/>
        </w:rPr>
        <w:t> </w:t>
      </w:r>
      <w:r w:rsidRPr="00332B0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w:t>
      </w:r>
      <w:r w:rsidRPr="00332B00">
        <w:rPr>
          <w:rFonts w:ascii="GHEA Grapalat" w:hAnsi="GHEA Grapalat"/>
          <w:sz w:val="20"/>
          <w:szCs w:val="20"/>
        </w:rPr>
        <w:lastRenderedPageBreak/>
        <w:t>иного лица.</w:t>
      </w:r>
    </w:p>
    <w:p w14:paraId="20E2CC8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2.1.7.</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Продавцом считается существенным, если:</w:t>
      </w:r>
    </w:p>
    <w:p w14:paraId="65ED669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сроки поставки товара нарушены более чем на ____</w:t>
      </w:r>
      <w:r w:rsidR="00786A78" w:rsidRPr="00332B00">
        <w:rPr>
          <w:rFonts w:ascii="GHEA Grapalat" w:hAnsi="GHEA Grapalat"/>
          <w:sz w:val="20"/>
          <w:szCs w:val="20"/>
        </w:rPr>
        <w:t>_________</w:t>
      </w:r>
      <w:r w:rsidRPr="00332B00">
        <w:rPr>
          <w:rFonts w:ascii="GHEA Grapalat" w:hAnsi="GHEA Grapalat"/>
          <w:sz w:val="20"/>
          <w:szCs w:val="20"/>
        </w:rPr>
        <w:t>___ дней;</w:t>
      </w:r>
    </w:p>
    <w:p w14:paraId="1086626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Осматривать товар и незамедлительно уведомлять Продавца о</w:t>
      </w:r>
      <w:r w:rsidR="005250C2" w:rsidRPr="00332B00">
        <w:rPr>
          <w:rFonts w:ascii="Calibri" w:hAnsi="Calibri" w:cs="Calibri"/>
          <w:sz w:val="20"/>
          <w:szCs w:val="20"/>
          <w:lang w:val="en-US"/>
        </w:rPr>
        <w:t> </w:t>
      </w:r>
      <w:r w:rsidRPr="00332B00">
        <w:rPr>
          <w:rFonts w:ascii="GHEA Grapalat" w:hAnsi="GHEA Grapalat"/>
          <w:sz w:val="20"/>
          <w:szCs w:val="20"/>
        </w:rPr>
        <w:t>выявленных дефектах.</w:t>
      </w:r>
    </w:p>
    <w:p w14:paraId="0E78DD9C"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2.</w:t>
      </w:r>
      <w:r w:rsidR="009D71F8" w:rsidRPr="00332B00">
        <w:rPr>
          <w:rFonts w:ascii="GHEA Grapalat" w:hAnsi="GHEA Grapalat"/>
          <w:b/>
          <w:sz w:val="20"/>
          <w:szCs w:val="20"/>
        </w:rPr>
        <w:tab/>
      </w:r>
      <w:r w:rsidRPr="00332B00">
        <w:rPr>
          <w:rFonts w:ascii="GHEA Grapalat" w:hAnsi="GHEA Grapalat"/>
          <w:b/>
          <w:sz w:val="20"/>
          <w:szCs w:val="20"/>
        </w:rPr>
        <w:t>Покупатель обязан:</w:t>
      </w:r>
    </w:p>
    <w:p w14:paraId="4DDA704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332B00" w:rsidRDefault="00071D1C" w:rsidP="003850C3">
      <w:pPr>
        <w:widowControl w:val="0"/>
        <w:tabs>
          <w:tab w:val="left" w:pos="1276"/>
        </w:tabs>
        <w:ind w:firstLine="567"/>
        <w:jc w:val="both"/>
        <w:rPr>
          <w:rFonts w:ascii="GHEA Grapalat" w:hAnsi="GHEA Grapalat"/>
          <w:b/>
          <w:sz w:val="20"/>
          <w:szCs w:val="20"/>
        </w:rPr>
      </w:pPr>
      <w:r w:rsidRPr="00332B00">
        <w:rPr>
          <w:rFonts w:ascii="GHEA Grapalat" w:hAnsi="GHEA Grapalat"/>
          <w:b/>
          <w:sz w:val="20"/>
          <w:szCs w:val="20"/>
        </w:rPr>
        <w:t>2.</w:t>
      </w:r>
      <w:r w:rsidR="005B2A24" w:rsidRPr="00332B00">
        <w:rPr>
          <w:rFonts w:ascii="GHEA Grapalat" w:hAnsi="GHEA Grapalat"/>
          <w:b/>
          <w:sz w:val="20"/>
          <w:szCs w:val="20"/>
        </w:rPr>
        <w:t>3.</w:t>
      </w:r>
      <w:r w:rsidR="005B2A24" w:rsidRPr="00332B00">
        <w:rPr>
          <w:rFonts w:ascii="GHEA Grapalat" w:hAnsi="GHEA Grapalat"/>
          <w:b/>
          <w:sz w:val="20"/>
          <w:szCs w:val="20"/>
        </w:rPr>
        <w:tab/>
      </w:r>
      <w:r w:rsidRPr="00332B00">
        <w:rPr>
          <w:rFonts w:ascii="GHEA Grapalat" w:hAnsi="GHEA Grapalat"/>
          <w:b/>
          <w:sz w:val="20"/>
          <w:szCs w:val="20"/>
        </w:rPr>
        <w:t>Продавец имеет право:</w:t>
      </w:r>
    </w:p>
    <w:p w14:paraId="783E686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332B00" w:rsidRDefault="00071D1C" w:rsidP="003850C3">
      <w:pPr>
        <w:widowControl w:val="0"/>
        <w:tabs>
          <w:tab w:val="left" w:pos="1560"/>
        </w:tabs>
        <w:ind w:firstLine="567"/>
        <w:jc w:val="both"/>
        <w:rPr>
          <w:rFonts w:ascii="GHEA Grapalat" w:hAnsi="GHEA Grapalat"/>
          <w:sz w:val="20"/>
          <w:szCs w:val="20"/>
        </w:rPr>
      </w:pPr>
      <w:r w:rsidRPr="00332B00">
        <w:rPr>
          <w:rFonts w:ascii="GHEA Grapalat" w:hAnsi="GHEA Grapalat"/>
          <w:sz w:val="20"/>
          <w:szCs w:val="20"/>
        </w:rPr>
        <w:t>2.3.3.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Досрочно поставля</w:t>
      </w:r>
      <w:r w:rsidR="00C45B20" w:rsidRPr="00332B00">
        <w:rPr>
          <w:rFonts w:ascii="GHEA Grapalat" w:hAnsi="GHEA Grapalat"/>
          <w:sz w:val="20"/>
          <w:szCs w:val="20"/>
        </w:rPr>
        <w:t>ть товар с согласия Покупателя.</w:t>
      </w:r>
    </w:p>
    <w:p w14:paraId="00A7BEA8"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552934" w:rsidRPr="00332B00">
        <w:rPr>
          <w:rFonts w:ascii="GHEA Grapalat" w:hAnsi="GHEA Grapalat"/>
          <w:b/>
          <w:sz w:val="20"/>
          <w:szCs w:val="20"/>
        </w:rPr>
        <w:t>4.</w:t>
      </w:r>
      <w:r w:rsidR="00552934" w:rsidRPr="00332B00">
        <w:rPr>
          <w:rFonts w:ascii="GHEA Grapalat" w:hAnsi="GHEA Grapalat"/>
          <w:b/>
          <w:sz w:val="20"/>
          <w:szCs w:val="20"/>
        </w:rPr>
        <w:tab/>
      </w:r>
      <w:r w:rsidRPr="00332B00">
        <w:rPr>
          <w:rFonts w:ascii="GHEA Grapalat" w:hAnsi="GHEA Grapalat"/>
          <w:b/>
          <w:sz w:val="20"/>
          <w:szCs w:val="20"/>
        </w:rPr>
        <w:t>Продавец обязан:</w:t>
      </w:r>
    </w:p>
    <w:p w14:paraId="3E49EA67"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332B00">
        <w:rPr>
          <w:rFonts w:ascii="GHEA Grapalat" w:hAnsi="GHEA Grapalat"/>
          <w:sz w:val="20"/>
          <w:szCs w:val="20"/>
        </w:rPr>
        <w:t>тановленные Покупателем сроки.</w:t>
      </w:r>
    </w:p>
    <w:p w14:paraId="385410B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Передавать Покупателю товар, свободный от прав третьих лиц.</w:t>
      </w:r>
    </w:p>
    <w:p w14:paraId="0C1262E6"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Передавать Покупателю товар предусмотренного</w:t>
      </w:r>
      <w:r w:rsidR="00AA7117" w:rsidRPr="00332B00">
        <w:rPr>
          <w:rFonts w:ascii="GHEA Grapalat" w:hAnsi="GHEA Grapalat"/>
          <w:sz w:val="20"/>
          <w:szCs w:val="20"/>
        </w:rPr>
        <w:t xml:space="preserve"> </w:t>
      </w:r>
      <w:r w:rsidRPr="00332B0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lastRenderedPageBreak/>
        <w:t>2.4.</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2.4.1</w:t>
      </w:r>
      <w:r w:rsidR="006E15CD" w:rsidRPr="00332B00">
        <w:rPr>
          <w:rFonts w:ascii="GHEA Grapalat" w:hAnsi="GHEA Grapalat"/>
          <w:sz w:val="20"/>
          <w:szCs w:val="20"/>
        </w:rPr>
        <w:t>0.</w:t>
      </w:r>
      <w:r w:rsidR="006E15CD"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332B00" w:rsidRDefault="00071D1C" w:rsidP="003850C3">
      <w:pPr>
        <w:widowControl w:val="0"/>
        <w:tabs>
          <w:tab w:val="left" w:pos="1418"/>
        </w:tabs>
        <w:ind w:firstLine="567"/>
        <w:jc w:val="both"/>
        <w:rPr>
          <w:rFonts w:ascii="GHEA Grapalat" w:hAnsi="GHEA Grapalat"/>
          <w:sz w:val="20"/>
          <w:szCs w:val="20"/>
        </w:rPr>
      </w:pPr>
      <w:r w:rsidRPr="00332B00">
        <w:rPr>
          <w:rFonts w:ascii="GHEA Grapalat" w:hAnsi="GHEA Grapalat"/>
          <w:sz w:val="20"/>
          <w:szCs w:val="20"/>
        </w:rPr>
        <w:t>2.4.1</w:t>
      </w:r>
      <w:r w:rsidR="009D71F8" w:rsidRPr="00332B00">
        <w:rPr>
          <w:rFonts w:ascii="GHEA Grapalat" w:hAnsi="GHEA Grapalat"/>
          <w:sz w:val="20"/>
          <w:szCs w:val="20"/>
        </w:rPr>
        <w:t>1.</w:t>
      </w:r>
      <w:r w:rsidR="009D71F8" w:rsidRPr="00332B00">
        <w:rPr>
          <w:rFonts w:ascii="GHEA Grapalat" w:hAnsi="GHEA Grapalat"/>
          <w:sz w:val="20"/>
          <w:szCs w:val="20"/>
        </w:rPr>
        <w:tab/>
      </w:r>
      <w:r w:rsidR="00011CB9" w:rsidRPr="00332B0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3. ЦЕНА ДОГОВОРА И ПОРЯДОК ОПЛАТЫ</w:t>
      </w:r>
    </w:p>
    <w:p w14:paraId="3B9F6360"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Цена договора составляет ________</w:t>
      </w:r>
      <w:r w:rsidR="00C45B20" w:rsidRPr="00332B00">
        <w:rPr>
          <w:rFonts w:ascii="GHEA Grapalat" w:hAnsi="GHEA Grapalat"/>
          <w:sz w:val="20"/>
          <w:szCs w:val="20"/>
        </w:rPr>
        <w:t>_____</w:t>
      </w:r>
      <w:r w:rsidRPr="00332B00">
        <w:rPr>
          <w:rFonts w:ascii="GHEA Grapalat" w:hAnsi="GHEA Grapalat"/>
          <w:sz w:val="20"/>
          <w:szCs w:val="20"/>
        </w:rPr>
        <w:t>________ драмов Республики Армения, включая НДС</w:t>
      </w:r>
      <w:r w:rsidR="00D043FA" w:rsidRPr="00332B00">
        <w:rPr>
          <w:rStyle w:val="af6"/>
          <w:rFonts w:ascii="GHEA Grapalat" w:hAnsi="GHEA Grapalat"/>
          <w:sz w:val="20"/>
          <w:szCs w:val="20"/>
        </w:rPr>
        <w:footnoteReference w:customMarkFollows="1" w:id="16"/>
        <w:t>17</w:t>
      </w:r>
      <w:r w:rsidRPr="00332B0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Покупатель перечи</w:t>
      </w:r>
      <w:r w:rsidR="00C45B20" w:rsidRPr="00332B00">
        <w:rPr>
          <w:rFonts w:ascii="GHEA Grapalat" w:hAnsi="GHEA Grapalat"/>
          <w:sz w:val="20"/>
          <w:szCs w:val="20"/>
        </w:rPr>
        <w:t>сляет сумму в размере до ______</w:t>
      </w:r>
      <w:r w:rsidRPr="00332B0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32B00">
        <w:rPr>
          <w:rFonts w:ascii="GHEA Grapalat" w:hAnsi="GHEA Grapalat"/>
          <w:sz w:val="20"/>
          <w:szCs w:val="20"/>
        </w:rPr>
        <w:t xml:space="preserve">При этом до полного погашения предоплаты платежи </w:t>
      </w:r>
      <w:r w:rsidR="00EC00EF" w:rsidRPr="00332B00">
        <w:rPr>
          <w:rFonts w:ascii="GHEA Grapalat" w:hAnsi="GHEA Grapalat"/>
          <w:sz w:val="20"/>
          <w:szCs w:val="20"/>
        </w:rPr>
        <w:t>Продавцу</w:t>
      </w:r>
      <w:r w:rsidR="0072587C" w:rsidRPr="00332B00">
        <w:rPr>
          <w:rFonts w:ascii="GHEA Grapalat" w:hAnsi="GHEA Grapalat"/>
          <w:sz w:val="20"/>
          <w:szCs w:val="20"/>
        </w:rPr>
        <w:t xml:space="preserve"> не производятся.</w:t>
      </w:r>
      <w:r w:rsidR="003C61D5" w:rsidRPr="00332B00">
        <w:rPr>
          <w:rStyle w:val="af6"/>
          <w:rFonts w:ascii="GHEA Grapalat" w:hAnsi="GHEA Grapalat"/>
          <w:sz w:val="20"/>
          <w:szCs w:val="20"/>
        </w:rPr>
        <w:footnoteReference w:customMarkFollows="1" w:id="17"/>
        <w:t>18</w:t>
      </w:r>
      <w:r w:rsidR="00C45B20" w:rsidRPr="00332B00">
        <w:rPr>
          <w:rFonts w:ascii="GHEA Grapalat" w:hAnsi="GHEA Grapalat"/>
          <w:sz w:val="20"/>
          <w:szCs w:val="20"/>
        </w:rPr>
        <w:t>.</w:t>
      </w:r>
    </w:p>
    <w:p w14:paraId="61E92586" w14:textId="77777777" w:rsidR="00071D1C" w:rsidRPr="00332B00" w:rsidRDefault="00071D1C"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rPr>
        <w:t>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32B00">
        <w:rPr>
          <w:rFonts w:ascii="Calibri" w:hAnsi="Calibri" w:cs="Calibri"/>
          <w:sz w:val="20"/>
          <w:szCs w:val="20"/>
          <w:lang w:val="en-US"/>
        </w:rPr>
        <w:t> </w:t>
      </w:r>
      <w:r w:rsidRPr="00332B0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332B00">
        <w:rPr>
          <w:rFonts w:ascii="GHEA Grapalat" w:hAnsi="GHEA Grapalat"/>
          <w:sz w:val="20"/>
          <w:szCs w:val="20"/>
        </w:rPr>
        <w:t>в течение месяцев, предусмотренных</w:t>
      </w:r>
      <w:r w:rsidR="0044370A" w:rsidRPr="00332B00" w:rsidDel="0044370A">
        <w:rPr>
          <w:rFonts w:ascii="GHEA Grapalat" w:hAnsi="GHEA Grapalat"/>
          <w:sz w:val="20"/>
          <w:szCs w:val="20"/>
        </w:rPr>
        <w:t xml:space="preserve"> </w:t>
      </w:r>
      <w:r w:rsidRPr="00332B00">
        <w:rPr>
          <w:rFonts w:ascii="GHEA Grapalat" w:hAnsi="GHEA Grapalat"/>
          <w:sz w:val="20"/>
          <w:szCs w:val="20"/>
        </w:rPr>
        <w:t>графиком оплаты договора (Приложение № 2, но</w:t>
      </w:r>
      <w:r w:rsidR="00C45B20" w:rsidRPr="00332B00">
        <w:rPr>
          <w:rFonts w:ascii="Calibri" w:hAnsi="Calibri" w:cs="Calibri"/>
          <w:sz w:val="20"/>
          <w:szCs w:val="20"/>
          <w:lang w:val="en-US"/>
        </w:rPr>
        <w:t> </w:t>
      </w:r>
      <w:r w:rsidRPr="00332B00">
        <w:rPr>
          <w:rFonts w:ascii="GHEA Grapalat" w:hAnsi="GHEA Grapalat"/>
          <w:sz w:val="20"/>
          <w:szCs w:val="20"/>
        </w:rPr>
        <w:t xml:space="preserve">не позднее чем </w:t>
      </w:r>
      <w:proofErr w:type="gramStart"/>
      <w:r w:rsidRPr="00332B00">
        <w:rPr>
          <w:rFonts w:ascii="GHEA Grapalat" w:hAnsi="GHEA Grapalat"/>
          <w:sz w:val="20"/>
          <w:szCs w:val="20"/>
        </w:rPr>
        <w:t xml:space="preserve">до </w:t>
      </w:r>
      <w:r w:rsidR="001762F4" w:rsidRPr="00332B00">
        <w:rPr>
          <w:rFonts w:ascii="GHEA Grapalat" w:hAnsi="GHEA Grapalat"/>
          <w:sz w:val="20"/>
          <w:szCs w:val="20"/>
        </w:rPr>
        <w:t xml:space="preserve"> ---</w:t>
      </w:r>
      <w:proofErr w:type="gramEnd"/>
      <w:r w:rsidR="0044370A" w:rsidRPr="00332B00">
        <w:rPr>
          <w:rFonts w:ascii="GHEA Grapalat" w:hAnsi="GHEA Grapalat"/>
          <w:sz w:val="20"/>
          <w:szCs w:val="20"/>
        </w:rPr>
        <w:t>ого</w:t>
      </w:r>
      <w:r w:rsidR="0044370A" w:rsidRPr="00332B00">
        <w:rPr>
          <w:rFonts w:ascii="GHEA Grapalat" w:hAnsi="GHEA Grapalat"/>
          <w:sz w:val="20"/>
          <w:szCs w:val="20"/>
          <w:lang w:val="hy-AM"/>
        </w:rPr>
        <w:t xml:space="preserve"> </w:t>
      </w:r>
      <w:r w:rsidRPr="00332B00">
        <w:rPr>
          <w:rFonts w:ascii="GHEA Grapalat" w:hAnsi="GHEA Grapalat"/>
          <w:sz w:val="20"/>
          <w:szCs w:val="20"/>
        </w:rPr>
        <w:t xml:space="preserve">декабря данного года. </w:t>
      </w:r>
    </w:p>
    <w:p w14:paraId="4851733A" w14:textId="77777777" w:rsidR="00232E31" w:rsidRPr="00332B00" w:rsidRDefault="00232E31"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32B00">
        <w:rPr>
          <w:rFonts w:ascii="GHEA Grapalat" w:hAnsi="GHEA Grapalat"/>
          <w:sz w:val="20"/>
          <w:szCs w:val="20"/>
          <w:vertAlign w:val="superscript"/>
          <w:lang w:val="hy-AM"/>
        </w:rPr>
        <w:t>17,1</w:t>
      </w:r>
      <w:r w:rsidRPr="00332B00">
        <w:rPr>
          <w:rFonts w:ascii="GHEA Grapalat" w:hAnsi="GHEA Grapalat"/>
          <w:sz w:val="20"/>
          <w:szCs w:val="20"/>
          <w:lang w:val="hy-AM"/>
        </w:rPr>
        <w:t>.</w:t>
      </w:r>
    </w:p>
    <w:p w14:paraId="77BE40F9" w14:textId="77777777" w:rsidR="00071D1C" w:rsidRPr="00332B00"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4. КАЧЕСТВО И ГАРАНТИЯ ТОВАРА</w:t>
      </w:r>
    </w:p>
    <w:p w14:paraId="2C696687"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5EB97F38" w:rsidR="009E45F3"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Для товаров, являющихся основным средством, гарантийным сроком устанавливается </w:t>
      </w:r>
      <w:r w:rsidR="00C062A9" w:rsidRPr="00332B00">
        <w:rPr>
          <w:rFonts w:ascii="GHEA Grapalat" w:hAnsi="GHEA Grapalat"/>
          <w:sz w:val="20"/>
          <w:szCs w:val="20"/>
          <w:lang w:val="hy-AM"/>
        </w:rPr>
        <w:t xml:space="preserve">365 </w:t>
      </w:r>
      <w:r w:rsidRPr="00332B00">
        <w:rPr>
          <w:rFonts w:ascii="GHEA Grapalat" w:hAnsi="GHEA Grapalat"/>
          <w:sz w:val="20"/>
          <w:szCs w:val="20"/>
        </w:rPr>
        <w:t>календарных дней со дня, следующего за днем принятия товара Покупателем.</w:t>
      </w:r>
      <w:r w:rsidR="00AA7117" w:rsidRPr="00332B00">
        <w:rPr>
          <w:rFonts w:ascii="GHEA Grapalat" w:hAnsi="GHEA Grapalat"/>
          <w:sz w:val="20"/>
          <w:szCs w:val="20"/>
        </w:rPr>
        <w:t xml:space="preserve"> </w:t>
      </w:r>
      <w:r w:rsidRPr="00332B0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32B00">
        <w:rPr>
          <w:rStyle w:val="af6"/>
          <w:rFonts w:ascii="GHEA Grapalat" w:hAnsi="GHEA Grapalat"/>
          <w:sz w:val="20"/>
          <w:szCs w:val="20"/>
        </w:rPr>
        <w:footnoteReference w:customMarkFollows="1" w:id="18"/>
        <w:t>19</w:t>
      </w:r>
      <w:r w:rsidRPr="00332B00">
        <w:rPr>
          <w:rFonts w:ascii="GHEA Grapalat" w:hAnsi="GHEA Grapalat"/>
          <w:sz w:val="20"/>
          <w:szCs w:val="20"/>
        </w:rPr>
        <w:t>.</w:t>
      </w:r>
    </w:p>
    <w:p w14:paraId="254BCB88" w14:textId="77777777" w:rsidR="009E45F3" w:rsidRPr="00332B00" w:rsidRDefault="009E45F3" w:rsidP="003850C3">
      <w:pPr>
        <w:widowControl w:val="0"/>
        <w:jc w:val="center"/>
        <w:rPr>
          <w:rFonts w:ascii="GHEA Grapalat" w:hAnsi="GHEA Grapalat"/>
          <w:b/>
          <w:sz w:val="20"/>
          <w:szCs w:val="20"/>
        </w:rPr>
      </w:pPr>
      <w:r w:rsidRPr="00332B00">
        <w:rPr>
          <w:rFonts w:ascii="GHEA Grapalat" w:hAnsi="GHEA Grapalat"/>
          <w:b/>
          <w:sz w:val="20"/>
          <w:szCs w:val="20"/>
        </w:rPr>
        <w:lastRenderedPageBreak/>
        <w:t>5. ПЕРЕДАЧА И ПРИЕМ ТОВАРА</w:t>
      </w:r>
    </w:p>
    <w:p w14:paraId="67CBD4DB" w14:textId="77777777" w:rsidR="009E45F3" w:rsidRPr="00332B00" w:rsidRDefault="009E45F3"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32B00">
        <w:rPr>
          <w:rFonts w:ascii="GHEA Grapalat" w:hAnsi="GHEA Grapalat"/>
          <w:sz w:val="20"/>
          <w:szCs w:val="20"/>
        </w:rPr>
        <w:t>ием даты составления документа.</w:t>
      </w:r>
    </w:p>
    <w:p w14:paraId="11B1B518" w14:textId="77777777" w:rsidR="00CE1E11" w:rsidRPr="00332B00" w:rsidRDefault="00CE1E11" w:rsidP="003850C3">
      <w:pPr>
        <w:widowControl w:val="0"/>
        <w:ind w:firstLine="567"/>
        <w:jc w:val="both"/>
        <w:rPr>
          <w:rFonts w:ascii="GHEA Grapalat" w:hAnsi="GHEA Grapalat" w:cs="Sylfaen"/>
          <w:sz w:val="20"/>
          <w:szCs w:val="20"/>
        </w:rPr>
      </w:pPr>
      <w:r w:rsidRPr="00332B0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5.2.</w:t>
      </w:r>
      <w:r w:rsidRPr="00332B0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а)</w:t>
      </w:r>
      <w:r w:rsidRPr="00332B0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б)</w:t>
      </w:r>
      <w:r w:rsidRPr="00332B00">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332B00" w:rsidRDefault="00CB121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123CA" w:rsidRPr="00332B00">
        <w:rPr>
          <w:rFonts w:ascii="GHEA Grapalat" w:hAnsi="GHEA Grapalat"/>
          <w:sz w:val="20"/>
          <w:szCs w:val="20"/>
        </w:rPr>
        <w:t>.</w:t>
      </w:r>
      <w:r w:rsidR="005B2A24" w:rsidRPr="00332B00">
        <w:rPr>
          <w:rFonts w:ascii="GHEA Grapalat" w:hAnsi="GHEA Grapalat"/>
          <w:sz w:val="20"/>
          <w:szCs w:val="20"/>
        </w:rPr>
        <w:t>3.</w:t>
      </w:r>
      <w:r w:rsidR="005B2A24" w:rsidRPr="00332B00">
        <w:rPr>
          <w:rFonts w:ascii="GHEA Grapalat" w:hAnsi="GHEA Grapalat"/>
          <w:sz w:val="20"/>
          <w:szCs w:val="20"/>
        </w:rPr>
        <w:tab/>
      </w:r>
      <w:r w:rsidR="00371CF8" w:rsidRPr="00332B0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332B00" w:rsidRDefault="00371CF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5.4.</w:t>
      </w:r>
      <w:r w:rsidRPr="00332B0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332B00"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332B00" w:rsidRDefault="009123CA" w:rsidP="003850C3">
      <w:pPr>
        <w:widowControl w:val="0"/>
        <w:jc w:val="center"/>
        <w:rPr>
          <w:rFonts w:ascii="GHEA Grapalat" w:hAnsi="GHEA Grapalat"/>
          <w:b/>
          <w:sz w:val="20"/>
          <w:szCs w:val="20"/>
        </w:rPr>
      </w:pPr>
      <w:r w:rsidRPr="00332B00">
        <w:rPr>
          <w:rFonts w:ascii="GHEA Grapalat" w:hAnsi="GHEA Grapalat"/>
          <w:b/>
          <w:sz w:val="20"/>
          <w:szCs w:val="20"/>
        </w:rPr>
        <w:t>6. ОТВЕТСТВЕННОСТЬ СТОРОН</w:t>
      </w:r>
    </w:p>
    <w:p w14:paraId="036E4B3C"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332B00">
        <w:rPr>
          <w:rFonts w:ascii="GHEA Grapalat" w:hAnsi="GHEA Grapalat"/>
          <w:sz w:val="20"/>
          <w:szCs w:val="20"/>
        </w:rPr>
        <w:t xml:space="preserve"> рабочий</w:t>
      </w:r>
      <w:r w:rsidRPr="00332B0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каждом случае поставки товара, не соответствующего указанной в</w:t>
      </w:r>
      <w:r w:rsidR="00D52566" w:rsidRPr="00332B00">
        <w:rPr>
          <w:rFonts w:ascii="Calibri" w:hAnsi="Calibri" w:cs="Calibri"/>
          <w:sz w:val="20"/>
          <w:szCs w:val="20"/>
          <w:lang w:val="en-US"/>
        </w:rPr>
        <w:t> </w:t>
      </w:r>
      <w:r w:rsidRPr="00332B00">
        <w:rPr>
          <w:rFonts w:ascii="GHEA Grapalat" w:hAnsi="GHEA Grapalat"/>
          <w:sz w:val="20"/>
          <w:szCs w:val="20"/>
        </w:rPr>
        <w:t>пункте 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332B00">
        <w:rPr>
          <w:rStyle w:val="af6"/>
          <w:rFonts w:ascii="GHEA Grapalat" w:hAnsi="GHEA Grapalat"/>
          <w:sz w:val="20"/>
          <w:szCs w:val="20"/>
        </w:rPr>
        <w:footnoteReference w:customMarkFollows="1" w:id="19"/>
        <w:t>20</w:t>
      </w:r>
      <w:r w:rsidRPr="00332B00">
        <w:rPr>
          <w:rFonts w:ascii="GHEA Grapalat" w:hAnsi="GHEA Grapalat"/>
          <w:sz w:val="20"/>
          <w:szCs w:val="20"/>
        </w:rPr>
        <w:t>.</w:t>
      </w:r>
      <w:r w:rsidR="00DF0BD2" w:rsidRPr="00332B00">
        <w:rPr>
          <w:rFonts w:ascii="GHEA Grapalat" w:hAnsi="GHEA Grapalat"/>
          <w:sz w:val="20"/>
          <w:szCs w:val="20"/>
        </w:rPr>
        <w:t xml:space="preserve"> </w:t>
      </w:r>
      <w:proofErr w:type="gramStart"/>
      <w:r w:rsidR="00DF0BD2" w:rsidRPr="00332B00">
        <w:rPr>
          <w:rFonts w:ascii="GHEA Grapalat" w:hAnsi="GHEA Grapalat"/>
          <w:sz w:val="20"/>
          <w:szCs w:val="20"/>
        </w:rPr>
        <w:t>При этом</w:t>
      </w:r>
      <w:r w:rsidR="00DF0BD2" w:rsidRPr="00332B00">
        <w:rPr>
          <w:rFonts w:ascii="GHEA Grapalat" w:hAnsi="GHEA Grapalat"/>
          <w:sz w:val="20"/>
          <w:szCs w:val="20"/>
          <w:lang w:val="hy-AM"/>
        </w:rPr>
        <w:t>,</w:t>
      </w:r>
      <w:proofErr w:type="gramEnd"/>
      <w:r w:rsidR="00DF0BD2" w:rsidRPr="00332B0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332B00">
        <w:rPr>
          <w:rFonts w:ascii="GHEA Grapalat" w:hAnsi="GHEA Grapalat"/>
          <w:sz w:val="20"/>
          <w:szCs w:val="20"/>
        </w:rPr>
        <w:t xml:space="preserve">рабочий </w:t>
      </w:r>
      <w:r w:rsidRPr="00332B0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332B00">
        <w:rPr>
          <w:rFonts w:ascii="GHEA Grapalat" w:hAnsi="GHEA Grapalat"/>
          <w:sz w:val="20"/>
          <w:szCs w:val="20"/>
        </w:rPr>
        <w:lastRenderedPageBreak/>
        <w:t>законодательством Республики Армения.</w:t>
      </w:r>
    </w:p>
    <w:p w14:paraId="257A87D3" w14:textId="77777777" w:rsidR="0094684E" w:rsidRPr="00332B00" w:rsidRDefault="00BE552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4684E" w:rsidRPr="00332B00">
        <w:rPr>
          <w:rFonts w:ascii="GHEA Grapalat" w:hAnsi="GHEA Grapalat"/>
          <w:sz w:val="20"/>
          <w:szCs w:val="20"/>
        </w:rPr>
        <w:t>.</w:t>
      </w:r>
      <w:r w:rsidR="00AC30D5" w:rsidRPr="00332B00">
        <w:rPr>
          <w:rFonts w:ascii="GHEA Grapalat" w:hAnsi="GHEA Grapalat"/>
          <w:sz w:val="20"/>
          <w:szCs w:val="20"/>
        </w:rPr>
        <w:t>7.</w:t>
      </w:r>
      <w:r w:rsidR="00AC30D5" w:rsidRPr="00332B00">
        <w:rPr>
          <w:rFonts w:ascii="GHEA Grapalat" w:hAnsi="GHEA Grapalat"/>
          <w:sz w:val="20"/>
          <w:szCs w:val="20"/>
        </w:rPr>
        <w:tab/>
      </w:r>
      <w:r w:rsidR="0094684E" w:rsidRPr="00332B0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332B00" w:rsidRDefault="00D52566" w:rsidP="003850C3">
      <w:pPr>
        <w:rPr>
          <w:rFonts w:ascii="GHEA Grapalat" w:hAnsi="GHEA Grapalat"/>
          <w:sz w:val="20"/>
          <w:szCs w:val="20"/>
          <w:lang w:val="hy-AM"/>
        </w:rPr>
      </w:pPr>
    </w:p>
    <w:p w14:paraId="2BFCB83A" w14:textId="77777777" w:rsidR="009F337A" w:rsidRPr="00332B00" w:rsidRDefault="009F337A" w:rsidP="003850C3">
      <w:pPr>
        <w:widowControl w:val="0"/>
        <w:jc w:val="center"/>
        <w:rPr>
          <w:rFonts w:ascii="GHEA Grapalat" w:hAnsi="GHEA Grapalat"/>
          <w:b/>
          <w:sz w:val="20"/>
          <w:szCs w:val="20"/>
        </w:rPr>
      </w:pPr>
      <w:r w:rsidRPr="00332B00">
        <w:rPr>
          <w:rFonts w:ascii="GHEA Grapalat" w:hAnsi="GHEA Grapalat"/>
          <w:b/>
          <w:sz w:val="20"/>
          <w:szCs w:val="20"/>
        </w:rPr>
        <w:t>7. ДЕЙСТВИЕ НЕПРЕОДОЛИМОЙ СИЛЫ (ФОРС-МАЖОР)</w:t>
      </w:r>
    </w:p>
    <w:p w14:paraId="19346383" w14:textId="77777777" w:rsidR="009F337A" w:rsidRPr="00332B00" w:rsidRDefault="009F337A" w:rsidP="003850C3">
      <w:pPr>
        <w:widowControl w:val="0"/>
        <w:ind w:firstLine="567"/>
        <w:jc w:val="both"/>
        <w:rPr>
          <w:rFonts w:ascii="GHEA Grapalat" w:hAnsi="GHEA Grapalat"/>
          <w:sz w:val="20"/>
          <w:szCs w:val="20"/>
        </w:rPr>
      </w:pPr>
      <w:r w:rsidRPr="00332B0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332B00" w:rsidRDefault="0094684E" w:rsidP="003850C3">
      <w:pPr>
        <w:widowControl w:val="0"/>
        <w:jc w:val="center"/>
        <w:rPr>
          <w:rFonts w:ascii="GHEA Grapalat" w:hAnsi="GHEA Grapalat"/>
          <w:sz w:val="20"/>
          <w:szCs w:val="20"/>
          <w:lang w:val="hy-AM"/>
        </w:rPr>
      </w:pPr>
    </w:p>
    <w:p w14:paraId="180689F1"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8. ИНЫЕ УСЛОВИЯ</w:t>
      </w:r>
    </w:p>
    <w:p w14:paraId="4DE6B3C6"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8.</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32B00">
        <w:rPr>
          <w:rStyle w:val="af6"/>
          <w:rFonts w:ascii="GHEA Grapalat" w:hAnsi="GHEA Grapalat"/>
          <w:sz w:val="20"/>
          <w:szCs w:val="20"/>
        </w:rPr>
        <w:footnoteReference w:customMarkFollows="1" w:id="20"/>
        <w:t>21</w:t>
      </w:r>
      <w:r w:rsidRPr="00332B00">
        <w:rPr>
          <w:rFonts w:ascii="GHEA Grapalat" w:hAnsi="GHEA Grapalat"/>
          <w:sz w:val="20"/>
          <w:szCs w:val="20"/>
        </w:rPr>
        <w:t>.</w:t>
      </w:r>
    </w:p>
    <w:p w14:paraId="520EB9F6"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32B00">
        <w:rPr>
          <w:rFonts w:ascii="Calibri" w:hAnsi="Calibri" w:cs="Calibri"/>
          <w:sz w:val="20"/>
          <w:szCs w:val="20"/>
          <w:lang w:val="en-US"/>
        </w:rPr>
        <w:t> </w:t>
      </w:r>
      <w:r w:rsidRPr="00332B00">
        <w:rPr>
          <w:rFonts w:ascii="GHEA Grapalat" w:hAnsi="GHEA Grapalat"/>
          <w:sz w:val="20"/>
          <w:szCs w:val="20"/>
        </w:rPr>
        <w:t>тре</w:t>
      </w:r>
      <w:r w:rsidR="00D52566" w:rsidRPr="00332B00">
        <w:rPr>
          <w:rFonts w:ascii="GHEA Grapalat" w:hAnsi="GHEA Grapalat"/>
          <w:sz w:val="20"/>
          <w:szCs w:val="20"/>
        </w:rPr>
        <w:t>бования, вытекающее из договора</w:t>
      </w:r>
      <w:r w:rsidRPr="00332B00">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32B00">
        <w:rPr>
          <w:rFonts w:ascii="GHEA Grapalat" w:hAnsi="GHEA Grapalat"/>
          <w:sz w:val="20"/>
          <w:szCs w:val="20"/>
          <w:lang w:val="hy-AM"/>
        </w:rPr>
        <w:t xml:space="preserve"> расторгает договор</w:t>
      </w:r>
      <w:r w:rsidRPr="00332B00">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8.5</w:t>
      </w:r>
      <w:r w:rsidRPr="00332B0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332B00">
        <w:rPr>
          <w:rFonts w:ascii="GHEA Grapalat" w:hAnsi="GHEA Grapalat"/>
          <w:sz w:val="20"/>
          <w:szCs w:val="20"/>
        </w:rPr>
        <w:t>—</w:t>
      </w:r>
      <w:r w:rsidRPr="00332B0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332B00" w:rsidRDefault="00071D1C" w:rsidP="003850C3">
      <w:pPr>
        <w:widowControl w:val="0"/>
        <w:tabs>
          <w:tab w:val="left" w:pos="1134"/>
        </w:tabs>
        <w:ind w:firstLine="567"/>
        <w:jc w:val="both"/>
        <w:rPr>
          <w:rFonts w:ascii="GHEA Grapalat" w:hAnsi="GHEA Grapalat" w:cs="Sylfaen"/>
          <w:spacing w:val="-6"/>
          <w:sz w:val="20"/>
          <w:szCs w:val="20"/>
        </w:rPr>
      </w:pPr>
      <w:r w:rsidRPr="00332B0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E95CE6" w:rsidRPr="00332B00">
        <w:rPr>
          <w:rFonts w:ascii="GHEA Grapalat" w:hAnsi="GHEA Grapalat"/>
          <w:sz w:val="20"/>
          <w:szCs w:val="20"/>
        </w:rPr>
        <w:tab/>
      </w:r>
      <w:r w:rsidRPr="00332B00">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2)</w:t>
      </w:r>
      <w:r w:rsidR="00E95CE6" w:rsidRPr="00332B00">
        <w:rPr>
          <w:rFonts w:ascii="GHEA Grapalat" w:hAnsi="GHEA Grapalat"/>
          <w:sz w:val="20"/>
          <w:szCs w:val="20"/>
        </w:rPr>
        <w:tab/>
      </w:r>
      <w:r w:rsidRPr="00332B0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32B00">
        <w:rPr>
          <w:rStyle w:val="af6"/>
          <w:rFonts w:ascii="GHEA Grapalat" w:hAnsi="GHEA Grapalat"/>
          <w:sz w:val="20"/>
          <w:szCs w:val="20"/>
        </w:rPr>
        <w:footnoteReference w:customMarkFollows="1" w:id="21"/>
        <w:t>22</w:t>
      </w:r>
      <w:r w:rsidRPr="00332B00">
        <w:rPr>
          <w:rFonts w:ascii="GHEA Grapalat" w:hAnsi="GHEA Grapalat"/>
          <w:sz w:val="20"/>
          <w:szCs w:val="20"/>
        </w:rPr>
        <w:t>.</w:t>
      </w:r>
    </w:p>
    <w:p w14:paraId="1408F25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32B00">
        <w:rPr>
          <w:rStyle w:val="af6"/>
          <w:rFonts w:ascii="GHEA Grapalat" w:hAnsi="GHEA Grapalat"/>
          <w:sz w:val="20"/>
          <w:szCs w:val="20"/>
        </w:rPr>
        <w:footnoteReference w:customMarkFollows="1" w:id="22"/>
        <w:t>23</w:t>
      </w:r>
      <w:r w:rsidRPr="00332B00">
        <w:rPr>
          <w:rFonts w:ascii="GHEA Grapalat" w:hAnsi="GHEA Grapalat"/>
          <w:sz w:val="20"/>
          <w:szCs w:val="20"/>
        </w:rPr>
        <w:t>.</w:t>
      </w:r>
    </w:p>
    <w:p w14:paraId="3644F65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8.</w:t>
      </w:r>
      <w:r w:rsidR="006E15CD" w:rsidRPr="00332B00">
        <w:rPr>
          <w:rFonts w:ascii="GHEA Grapalat" w:hAnsi="GHEA Grapalat"/>
          <w:sz w:val="20"/>
          <w:szCs w:val="20"/>
        </w:rPr>
        <w:tab/>
      </w:r>
      <w:proofErr w:type="gramStart"/>
      <w:r w:rsidRPr="00332B00">
        <w:rPr>
          <w:rFonts w:ascii="GHEA Grapalat" w:hAnsi="GHEA Grapalat"/>
          <w:sz w:val="20"/>
          <w:szCs w:val="20"/>
        </w:rPr>
        <w:t>При наличии предложения от Продавца,</w:t>
      </w:r>
      <w:proofErr w:type="gramEnd"/>
      <w:r w:rsidRPr="00332B00">
        <w:rPr>
          <w:rFonts w:ascii="GHEA Grapalat" w:hAnsi="GHEA Grapalat"/>
          <w:sz w:val="20"/>
          <w:szCs w:val="20"/>
        </w:rPr>
        <w:t xml:space="preserve">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332B00">
        <w:rPr>
          <w:rFonts w:ascii="GHEA Grapalat" w:hAnsi="GHEA Grapalat"/>
          <w:sz w:val="20"/>
          <w:szCs w:val="20"/>
        </w:rPr>
        <w:t>товара</w:t>
      </w:r>
      <w:r w:rsidR="005A3009" w:rsidRPr="00332B00">
        <w:rPr>
          <w:rFonts w:ascii="GHEA Grapalat" w:hAnsi="GHEA Grapalat"/>
          <w:sz w:val="20"/>
          <w:szCs w:val="20"/>
        </w:rPr>
        <w:t>,а</w:t>
      </w:r>
      <w:proofErr w:type="spellEnd"/>
      <w:proofErr w:type="gramEnd"/>
      <w:r w:rsidR="005A3009" w:rsidRPr="00332B00">
        <w:rPr>
          <w:rFonts w:ascii="GHEA Grapalat" w:hAnsi="GHEA Grapalat"/>
          <w:sz w:val="20"/>
          <w:szCs w:val="20"/>
        </w:rPr>
        <w:t xml:space="preserve"> предложение продавца было представлено не позднее </w:t>
      </w:r>
      <w:r w:rsidR="006F01FB" w:rsidRPr="00332B00">
        <w:rPr>
          <w:rFonts w:ascii="GHEA Grapalat" w:hAnsi="GHEA Grapalat"/>
          <w:sz w:val="20"/>
          <w:szCs w:val="20"/>
        </w:rPr>
        <w:t>7-и</w:t>
      </w:r>
      <w:r w:rsidR="005A3009" w:rsidRPr="00332B0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332B00">
        <w:rPr>
          <w:rFonts w:ascii="GHEA Grapalat" w:hAnsi="GHEA Grapalat"/>
          <w:sz w:val="20"/>
          <w:szCs w:val="20"/>
          <w:lang w:val="hy-AM"/>
        </w:rPr>
        <w:t xml:space="preserve">. </w:t>
      </w:r>
      <w:r w:rsidRPr="00332B0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332B00">
        <w:rPr>
          <w:rFonts w:ascii="GHEA Grapalat" w:hAnsi="GHEA Grapalat"/>
          <w:sz w:val="20"/>
          <w:szCs w:val="20"/>
        </w:rPr>
        <w:t>—</w:t>
      </w:r>
      <w:r w:rsidRPr="00332B00">
        <w:rPr>
          <w:rFonts w:ascii="GHEA Grapalat" w:hAnsi="GHEA Grapalat"/>
          <w:sz w:val="20"/>
          <w:szCs w:val="20"/>
        </w:rPr>
        <w:t xml:space="preserve"> это выгода или убытки, понесенные данной стороной.</w:t>
      </w:r>
      <w:r w:rsidR="003A39AC" w:rsidRPr="00332B00" w:rsidDel="003A39AC">
        <w:rPr>
          <w:rFonts w:ascii="GHEA Grapalat" w:hAnsi="GHEA Grapalat"/>
          <w:sz w:val="20"/>
          <w:szCs w:val="20"/>
        </w:rPr>
        <w:t xml:space="preserve"> </w:t>
      </w:r>
      <w:r w:rsidRPr="00332B0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E3606B" w:rsidRPr="00332B00">
        <w:rPr>
          <w:rFonts w:ascii="GHEA Grapalat" w:hAnsi="GHEA Grapalat"/>
          <w:sz w:val="20"/>
          <w:szCs w:val="20"/>
        </w:rPr>
        <w:t>0.</w:t>
      </w:r>
      <w:r w:rsidR="00E3606B" w:rsidRPr="00332B00">
        <w:rPr>
          <w:rFonts w:ascii="GHEA Grapalat" w:hAnsi="GHEA Grapalat"/>
          <w:sz w:val="20"/>
          <w:szCs w:val="20"/>
        </w:rPr>
        <w:tab/>
      </w:r>
      <w:r w:rsidRPr="00332B00">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32B00">
        <w:rPr>
          <w:rFonts w:ascii="Calibri" w:hAnsi="Calibri" w:cs="Calibri"/>
          <w:sz w:val="20"/>
          <w:szCs w:val="20"/>
          <w:lang w:val="en-US"/>
        </w:rPr>
        <w:t> </w:t>
      </w:r>
      <w:r w:rsidRPr="00332B00">
        <w:rPr>
          <w:rFonts w:ascii="GHEA Grapalat" w:hAnsi="GHEA Grapalat"/>
          <w:sz w:val="20"/>
          <w:szCs w:val="20"/>
        </w:rPr>
        <w:t xml:space="preserve">Армения. </w:t>
      </w:r>
    </w:p>
    <w:p w14:paraId="1E29D8B0" w14:textId="77777777" w:rsidR="00071D1C" w:rsidRPr="00332B00" w:rsidRDefault="00071D1C" w:rsidP="003850C3">
      <w:pPr>
        <w:widowControl w:val="0"/>
        <w:tabs>
          <w:tab w:val="left" w:pos="1276"/>
        </w:tabs>
        <w:ind w:firstLine="567"/>
        <w:jc w:val="both"/>
        <w:rPr>
          <w:rFonts w:ascii="GHEA Grapalat" w:hAnsi="GHEA Grapalat"/>
          <w:spacing w:val="-6"/>
          <w:sz w:val="20"/>
          <w:szCs w:val="20"/>
        </w:rPr>
      </w:pPr>
      <w:r w:rsidRPr="00332B00">
        <w:rPr>
          <w:rFonts w:ascii="GHEA Grapalat" w:hAnsi="GHEA Grapalat"/>
          <w:sz w:val="20"/>
          <w:szCs w:val="20"/>
        </w:rPr>
        <w:t>8.1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332B00">
        <w:rPr>
          <w:rFonts w:ascii="GHEA Grapalat" w:hAnsi="GHEA Grapalat"/>
          <w:sz w:val="20"/>
          <w:szCs w:val="20"/>
        </w:rPr>
        <w:t xml:space="preserve"> </w:t>
      </w:r>
      <w:r w:rsidR="00DD41E4" w:rsidRPr="00332B0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332B00">
        <w:rPr>
          <w:rFonts w:ascii="GHEA Grapalat" w:hAnsi="GHEA Grapalat"/>
          <w:spacing w:val="-6"/>
          <w:sz w:val="20"/>
          <w:szCs w:val="20"/>
        </w:rPr>
        <w:t xml:space="preserve">высылает </w:t>
      </w:r>
      <w:r w:rsidR="00DD41E4" w:rsidRPr="00332B00">
        <w:rPr>
          <w:rFonts w:ascii="GHEA Grapalat" w:hAnsi="GHEA Grapalat"/>
          <w:spacing w:val="-6"/>
          <w:sz w:val="20"/>
          <w:szCs w:val="20"/>
        </w:rPr>
        <w:t>его также на электронную почту Продавца.</w:t>
      </w:r>
    </w:p>
    <w:p w14:paraId="7E0D1C4C"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32B00">
        <w:rPr>
          <w:rFonts w:ascii="GHEA Grapalat" w:eastAsiaTheme="minorHAnsi" w:hAnsi="GHEA Grapalat" w:cstheme="minorBidi"/>
          <w:sz w:val="20"/>
          <w:szCs w:val="20"/>
          <w:lang w:val="hy-AM" w:eastAsia="en-US" w:bidi="ar-SA"/>
        </w:rPr>
        <w:t xml:space="preserve">. </w:t>
      </w:r>
      <w:r w:rsidRPr="00332B0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332B00">
        <w:rPr>
          <w:rFonts w:ascii="GHEA Grapalat" w:eastAsiaTheme="minorHAnsi" w:hAnsi="GHEA Grapalat" w:cstheme="minorBidi"/>
          <w:sz w:val="20"/>
          <w:szCs w:val="20"/>
          <w:lang w:val="en-US" w:eastAsia="en-US" w:bidi="ar-SA"/>
        </w:rPr>
        <w:t>N</w:t>
      </w:r>
      <w:r w:rsidRPr="00332B0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w:t>
      </w:r>
      <w:r w:rsidRPr="00332B00">
        <w:rPr>
          <w:rFonts w:ascii="GHEA Grapalat" w:eastAsiaTheme="minorHAnsi" w:hAnsi="GHEA Grapalat" w:cstheme="minorBidi"/>
          <w:sz w:val="20"/>
          <w:szCs w:val="20"/>
          <w:lang w:eastAsia="en-US" w:bidi="ar-SA"/>
        </w:rPr>
        <w:lastRenderedPageBreak/>
        <w:t>предшествующий дню внесения Покупателем платежного поручения и копии протокола в казначейскую систему уполномоченного органа.</w:t>
      </w:r>
      <w:r w:rsidRPr="00332B00">
        <w:rPr>
          <w:rFonts w:ascii="GHEA Grapalat" w:eastAsiaTheme="minorHAnsi" w:hAnsi="GHEA Grapalat" w:cstheme="minorBidi"/>
          <w:sz w:val="20"/>
          <w:szCs w:val="20"/>
          <w:vertAlign w:val="superscript"/>
          <w:lang w:eastAsia="en-US" w:bidi="ar-SA"/>
        </w:rPr>
        <w:t>24</w:t>
      </w:r>
    </w:p>
    <w:p w14:paraId="58038013"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hAnsi="GHEA Grapalat"/>
          <w:sz w:val="20"/>
          <w:szCs w:val="20"/>
        </w:rPr>
        <w:t>8.13.</w:t>
      </w:r>
      <w:r w:rsidRPr="00332B00">
        <w:rPr>
          <w:rFonts w:ascii="GHEA Grapalat" w:hAnsi="GHEA Grapalat"/>
          <w:sz w:val="20"/>
          <w:szCs w:val="20"/>
        </w:rPr>
        <w:tab/>
      </w:r>
      <w:r w:rsidRPr="00332B0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8.14.</w:t>
      </w:r>
      <w:r w:rsidRPr="00332B00">
        <w:rPr>
          <w:rFonts w:ascii="GHEA Grapalat" w:hAnsi="GHEA Grapalat"/>
          <w:sz w:val="20"/>
          <w:szCs w:val="20"/>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sidRPr="00332B00">
        <w:rPr>
          <w:rFonts w:ascii="Courier New" w:hAnsi="Courier New" w:cs="Courier New"/>
          <w:sz w:val="20"/>
          <w:szCs w:val="20"/>
          <w:lang w:val="en-US"/>
        </w:rPr>
        <w:t> </w:t>
      </w:r>
      <w:r w:rsidRPr="00332B00">
        <w:rPr>
          <w:rFonts w:ascii="GHEA Grapalat" w:hAnsi="GHEA Grapalat"/>
          <w:sz w:val="20"/>
          <w:szCs w:val="20"/>
        </w:rPr>
        <w:t>договору считаются неотъемлемой частью договора.</w:t>
      </w:r>
    </w:p>
    <w:p w14:paraId="783D0A04"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8.15.</w:t>
      </w:r>
      <w:r w:rsidRPr="00332B00">
        <w:rPr>
          <w:rFonts w:ascii="GHEA Grapalat" w:hAnsi="GHEA Grapalat"/>
          <w:sz w:val="20"/>
          <w:szCs w:val="20"/>
        </w:rPr>
        <w:tab/>
        <w:t>К отношениям, связанным с договором, применяется право Республики Армения.</w:t>
      </w:r>
    </w:p>
    <w:p w14:paraId="58B629F9" w14:textId="77777777" w:rsidR="00C062A9" w:rsidRPr="00332B00" w:rsidRDefault="00C062A9" w:rsidP="00C062A9">
      <w:pPr>
        <w:widowControl w:val="0"/>
        <w:tabs>
          <w:tab w:val="left" w:pos="1276"/>
        </w:tabs>
        <w:spacing w:after="160"/>
        <w:ind w:firstLine="567"/>
        <w:jc w:val="both"/>
        <w:rPr>
          <w:ins w:id="14" w:author="Inesa Kocharyan" w:date="2025-02-19T10:37:00Z"/>
          <w:rFonts w:ascii="GHEA Grapalat" w:hAnsi="GHEA Grapalat"/>
          <w:sz w:val="20"/>
          <w:szCs w:val="20"/>
        </w:rPr>
      </w:pPr>
      <w:r w:rsidRPr="00332B00">
        <w:rPr>
          <w:rFonts w:ascii="GHEA Grapalat" w:hAnsi="GHEA Grapalat"/>
          <w:sz w:val="20"/>
          <w:szCs w:val="20"/>
        </w:rPr>
        <w:t>8.16.</w:t>
      </w:r>
      <w:r w:rsidRPr="00332B00">
        <w:rPr>
          <w:rFonts w:ascii="GHEA Grapalat" w:hAnsi="GHEA Grapalat"/>
          <w:sz w:val="20"/>
          <w:szCs w:val="20"/>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Pr="00332B00" w:rsidRDefault="00C062A9" w:rsidP="00C062A9">
      <w:pPr>
        <w:widowControl w:val="0"/>
        <w:tabs>
          <w:tab w:val="left" w:pos="1276"/>
        </w:tabs>
        <w:spacing w:after="160"/>
        <w:ind w:firstLine="567"/>
        <w:jc w:val="both"/>
        <w:rPr>
          <w:ins w:id="15" w:author="Inesa Kocharyan" w:date="2025-02-19T10:34:00Z"/>
          <w:rFonts w:ascii="GHEA Grapalat" w:hAnsi="GHEA Grapalat"/>
          <w:sz w:val="20"/>
          <w:szCs w:val="20"/>
        </w:rPr>
      </w:pPr>
      <w:r w:rsidRPr="00332B00">
        <w:rPr>
          <w:rStyle w:val="ezkurwreuab5ozgtqnkl"/>
          <w:i/>
          <w:sz w:val="20"/>
          <w:szCs w:val="20"/>
          <w:vertAlign w:val="superscript"/>
        </w:rPr>
        <w:t>24</w:t>
      </w:r>
      <w:r w:rsidRPr="00332B00">
        <w:rPr>
          <w:rStyle w:val="ezkurwreuab5ozgtqnkl"/>
          <w:i/>
          <w:sz w:val="20"/>
          <w:szCs w:val="20"/>
        </w:rPr>
        <w:t xml:space="preserve"> Если</w:t>
      </w:r>
      <w:r w:rsidRPr="00332B00">
        <w:rPr>
          <w:i/>
          <w:sz w:val="20"/>
          <w:szCs w:val="20"/>
        </w:rPr>
        <w:t xml:space="preserve"> </w:t>
      </w:r>
      <w:r w:rsidRPr="00332B00">
        <w:rPr>
          <w:rStyle w:val="ezkurwreuab5ozgtqnkl"/>
          <w:rFonts w:ascii="Sylfaen" w:hAnsi="Sylfaen"/>
          <w:i/>
          <w:sz w:val="20"/>
          <w:szCs w:val="20"/>
        </w:rPr>
        <w:t>П</w:t>
      </w:r>
      <w:r w:rsidRPr="00332B00">
        <w:rPr>
          <w:rStyle w:val="ezkurwreuab5ozgtqnkl"/>
          <w:i/>
          <w:sz w:val="20"/>
          <w:szCs w:val="20"/>
        </w:rPr>
        <w:t>окупатель</w:t>
      </w:r>
      <w:r w:rsidRPr="00332B00">
        <w:rPr>
          <w:i/>
          <w:sz w:val="20"/>
          <w:szCs w:val="20"/>
        </w:rPr>
        <w:t xml:space="preserve"> </w:t>
      </w:r>
      <w:r w:rsidRPr="00332B00">
        <w:rPr>
          <w:rStyle w:val="ezkurwreuab5ozgtqnkl"/>
          <w:i/>
          <w:sz w:val="20"/>
          <w:szCs w:val="20"/>
        </w:rPr>
        <w:t>является</w:t>
      </w:r>
      <w:r w:rsidRPr="00332B00">
        <w:rPr>
          <w:i/>
          <w:sz w:val="20"/>
          <w:szCs w:val="20"/>
        </w:rPr>
        <w:t xml:space="preserve"> </w:t>
      </w:r>
      <w:r w:rsidRPr="00332B00">
        <w:rPr>
          <w:rStyle w:val="ezkurwreuab5ozgtqnkl"/>
          <w:i/>
          <w:sz w:val="20"/>
          <w:szCs w:val="20"/>
        </w:rPr>
        <w:t>заказчиком, не имеющим счета в казначействе, настоящий</w:t>
      </w:r>
      <w:r w:rsidRPr="00332B00">
        <w:rPr>
          <w:i/>
          <w:sz w:val="20"/>
          <w:szCs w:val="20"/>
        </w:rPr>
        <w:t xml:space="preserve"> </w:t>
      </w:r>
      <w:r w:rsidRPr="00332B00">
        <w:rPr>
          <w:rStyle w:val="ezkurwreuab5ozgtqnkl"/>
          <w:i/>
          <w:sz w:val="20"/>
          <w:szCs w:val="20"/>
        </w:rPr>
        <w:t>пункт</w:t>
      </w:r>
      <w:r w:rsidRPr="00332B00">
        <w:rPr>
          <w:i/>
          <w:sz w:val="20"/>
          <w:szCs w:val="20"/>
        </w:rPr>
        <w:t xml:space="preserve"> </w:t>
      </w:r>
      <w:proofErr w:type="gramStart"/>
      <w:r w:rsidRPr="00332B00">
        <w:rPr>
          <w:rStyle w:val="ezkurwreuab5ozgtqnkl"/>
          <w:i/>
          <w:sz w:val="20"/>
          <w:szCs w:val="20"/>
        </w:rPr>
        <w:t>редактируется</w:t>
      </w:r>
      <w:proofErr w:type="gramEnd"/>
      <w:r w:rsidRPr="00332B00">
        <w:rPr>
          <w:i/>
          <w:sz w:val="20"/>
          <w:szCs w:val="20"/>
        </w:rPr>
        <w:t xml:space="preserve"> </w:t>
      </w:r>
      <w:r w:rsidRPr="00332B00">
        <w:rPr>
          <w:rStyle w:val="ezkurwreuab5ozgtqnkl"/>
          <w:i/>
          <w:sz w:val="20"/>
          <w:szCs w:val="20"/>
        </w:rPr>
        <w:t>заменив</w:t>
      </w:r>
      <w:r w:rsidRPr="00332B00">
        <w:rPr>
          <w:i/>
          <w:sz w:val="20"/>
          <w:szCs w:val="20"/>
        </w:rPr>
        <w:t xml:space="preserve"> </w:t>
      </w:r>
      <w:r w:rsidRPr="00332B00">
        <w:rPr>
          <w:rStyle w:val="ezkurwreuab5ozgtqnkl"/>
          <w:i/>
          <w:sz w:val="20"/>
          <w:szCs w:val="20"/>
        </w:rPr>
        <w:t>слова</w:t>
      </w:r>
      <w:r w:rsidRPr="00332B00">
        <w:rPr>
          <w:i/>
          <w:sz w:val="20"/>
          <w:szCs w:val="20"/>
        </w:rPr>
        <w:t xml:space="preserve"> </w:t>
      </w:r>
      <w:r w:rsidRPr="00332B00">
        <w:rPr>
          <w:rStyle w:val="ezkurwreuab5ozgtqnkl"/>
          <w:i/>
          <w:sz w:val="20"/>
          <w:szCs w:val="20"/>
        </w:rPr>
        <w:t>"внесения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и</w:t>
      </w:r>
      <w:r w:rsidRPr="00332B00">
        <w:rPr>
          <w:i/>
          <w:sz w:val="20"/>
          <w:szCs w:val="20"/>
        </w:rPr>
        <w:t xml:space="preserve"> </w:t>
      </w:r>
      <w:r w:rsidRPr="00332B00">
        <w:rPr>
          <w:rStyle w:val="ezkurwreuab5ozgtqnkl"/>
          <w:i/>
          <w:sz w:val="20"/>
          <w:szCs w:val="20"/>
        </w:rPr>
        <w:t>копии</w:t>
      </w:r>
      <w:r w:rsidRPr="00332B00">
        <w:rPr>
          <w:i/>
          <w:sz w:val="20"/>
          <w:szCs w:val="20"/>
        </w:rPr>
        <w:t xml:space="preserve"> </w:t>
      </w:r>
      <w:r w:rsidRPr="00332B00">
        <w:rPr>
          <w:rStyle w:val="ezkurwreuab5ozgtqnkl"/>
          <w:i/>
          <w:sz w:val="20"/>
          <w:szCs w:val="20"/>
        </w:rPr>
        <w:t>протокола</w:t>
      </w:r>
      <w:r w:rsidRPr="00332B00">
        <w:rPr>
          <w:i/>
          <w:sz w:val="20"/>
          <w:szCs w:val="20"/>
        </w:rPr>
        <w:t xml:space="preserve"> </w:t>
      </w:r>
      <w:r w:rsidRPr="00332B00">
        <w:rPr>
          <w:rStyle w:val="ezkurwreuab5ozgtqnkl"/>
          <w:i/>
          <w:sz w:val="20"/>
          <w:szCs w:val="20"/>
        </w:rPr>
        <w:t>в</w:t>
      </w:r>
      <w:r w:rsidRPr="00332B00">
        <w:rPr>
          <w:i/>
          <w:sz w:val="20"/>
          <w:szCs w:val="20"/>
        </w:rPr>
        <w:t xml:space="preserve"> </w:t>
      </w:r>
      <w:r w:rsidRPr="00332B00">
        <w:rPr>
          <w:rStyle w:val="ezkurwreuab5ozgtqnkl"/>
          <w:i/>
          <w:sz w:val="20"/>
          <w:szCs w:val="20"/>
        </w:rPr>
        <w:t>казначейскую</w:t>
      </w:r>
      <w:r w:rsidRPr="00332B00">
        <w:rPr>
          <w:i/>
          <w:sz w:val="20"/>
          <w:szCs w:val="20"/>
        </w:rPr>
        <w:t xml:space="preserve"> </w:t>
      </w:r>
      <w:r w:rsidRPr="00332B00">
        <w:rPr>
          <w:rStyle w:val="ezkurwreuab5ozgtqnkl"/>
          <w:i/>
          <w:sz w:val="20"/>
          <w:szCs w:val="20"/>
        </w:rPr>
        <w:t>систему</w:t>
      </w:r>
      <w:r w:rsidRPr="00332B00">
        <w:rPr>
          <w:i/>
          <w:sz w:val="20"/>
          <w:szCs w:val="20"/>
        </w:rPr>
        <w:t xml:space="preserve"> </w:t>
      </w:r>
      <w:r w:rsidRPr="00332B00">
        <w:rPr>
          <w:rStyle w:val="ezkurwreuab5ozgtqnkl"/>
          <w:i/>
          <w:sz w:val="20"/>
          <w:szCs w:val="20"/>
        </w:rPr>
        <w:t>уполномоченного органа"</w:t>
      </w:r>
      <w:r w:rsidRPr="00332B00">
        <w:rPr>
          <w:i/>
          <w:sz w:val="20"/>
          <w:szCs w:val="20"/>
        </w:rPr>
        <w:t xml:space="preserve"> </w:t>
      </w:r>
      <w:r w:rsidRPr="00332B00">
        <w:rPr>
          <w:rStyle w:val="ezkurwreuab5ozgtqnkl"/>
          <w:i/>
          <w:sz w:val="20"/>
          <w:szCs w:val="20"/>
        </w:rPr>
        <w:t>словами "выдачи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банку"</w:t>
      </w:r>
      <w:ins w:id="16" w:author="Inesa Kocharyan" w:date="2025-02-19T10:34:00Z">
        <w:r w:rsidRPr="00332B00">
          <w:rPr>
            <w:rFonts w:ascii="GHEA Grapalat" w:hAnsi="GHEA Grapalat"/>
            <w:sz w:val="20"/>
            <w:szCs w:val="20"/>
          </w:rPr>
          <w:br w:type="page"/>
        </w:r>
      </w:ins>
    </w:p>
    <w:p w14:paraId="2865AD75" w14:textId="03A641E7" w:rsidR="00C062A9" w:rsidRPr="00332B00" w:rsidRDefault="00C062A9" w:rsidP="00C062A9">
      <w:pPr>
        <w:widowControl w:val="0"/>
        <w:tabs>
          <w:tab w:val="left" w:pos="1276"/>
        </w:tabs>
        <w:spacing w:after="160"/>
        <w:jc w:val="both"/>
        <w:rPr>
          <w:rFonts w:ascii="GHEA Grapalat" w:hAnsi="GHEA Grapalat"/>
          <w:sz w:val="20"/>
          <w:szCs w:val="20"/>
        </w:rPr>
      </w:pPr>
      <w:r w:rsidRPr="00332B00">
        <w:rPr>
          <w:rFonts w:ascii="GHEA Grapalat" w:hAnsi="GHEA Grapalat"/>
          <w:sz w:val="20"/>
          <w:szCs w:val="20"/>
        </w:rPr>
        <w:lastRenderedPageBreak/>
        <w:t xml:space="preserve">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332B00">
        <w:rPr>
          <w:rFonts w:ascii="GHEA Grapalat" w:hAnsi="GHEA Grapalat"/>
          <w:sz w:val="20"/>
          <w:szCs w:val="20"/>
        </w:rPr>
        <w:t>двадцатипятикратный</w:t>
      </w:r>
      <w:proofErr w:type="spellEnd"/>
      <w:r w:rsidRPr="00332B00">
        <w:rPr>
          <w:rFonts w:ascii="GHEA Grapalat" w:hAnsi="GHEA Grapalat"/>
          <w:sz w:val="20"/>
          <w:szCs w:val="20"/>
        </w:rPr>
        <w:t xml:space="preserve"> размер базовой единицы закупок, то Покупателем будет </w:t>
      </w:r>
      <w:proofErr w:type="spellStart"/>
      <w:r w:rsidRPr="00332B00">
        <w:rPr>
          <w:rFonts w:ascii="GHEA Grapalat" w:hAnsi="GHEA Grapalat"/>
          <w:sz w:val="20"/>
          <w:szCs w:val="20"/>
        </w:rPr>
        <w:t>заключенo</w:t>
      </w:r>
      <w:proofErr w:type="spellEnd"/>
      <w:r w:rsidRPr="00332B00">
        <w:rPr>
          <w:rFonts w:ascii="GHEA Grapalat" w:hAnsi="GHEA Grapalat"/>
          <w:sz w:val="20"/>
          <w:szCs w:val="20"/>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332B00">
        <w:rPr>
          <w:rFonts w:ascii="GHEA Grapalat" w:hAnsi="GHEA Grapalat"/>
          <w:sz w:val="20"/>
          <w:szCs w:val="20"/>
          <w:lang w:val="hy-AM"/>
        </w:rPr>
        <w:t xml:space="preserve"> </w:t>
      </w:r>
      <w:r w:rsidRPr="00332B0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332B00">
        <w:rPr>
          <w:rFonts w:ascii="GHEA Grapalat" w:hAnsi="GHEA Grapalat"/>
          <w:sz w:val="20"/>
          <w:szCs w:val="20"/>
        </w:rPr>
        <w:t>обеспечений квалификации и договора</w:t>
      </w:r>
      <w:proofErr w:type="gramEnd"/>
      <w:r w:rsidRPr="00332B00">
        <w:rPr>
          <w:rFonts w:ascii="GHEA Grapalat" w:hAnsi="GHEA Grapalat"/>
          <w:sz w:val="20"/>
          <w:szCs w:val="20"/>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332B00" w:rsidRDefault="0075358A" w:rsidP="003850C3">
      <w:pPr>
        <w:widowControl w:val="0"/>
        <w:jc w:val="center"/>
        <w:rPr>
          <w:rFonts w:ascii="GHEA Grapalat" w:hAnsi="GHEA Grapalat"/>
          <w:b/>
          <w:sz w:val="20"/>
          <w:szCs w:val="20"/>
        </w:rPr>
      </w:pPr>
      <w:r w:rsidRPr="00332B00">
        <w:rPr>
          <w:rFonts w:ascii="GHEA Grapalat" w:hAnsi="GHEA Grapalat"/>
          <w:b/>
          <w:sz w:val="20"/>
          <w:szCs w:val="20"/>
        </w:rPr>
        <w:t>9</w:t>
      </w:r>
      <w:r w:rsidR="00071D1C" w:rsidRPr="00332B00">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32B00" w14:paraId="55F14098" w14:textId="77777777" w:rsidTr="0016519F">
        <w:tc>
          <w:tcPr>
            <w:tcW w:w="4536" w:type="dxa"/>
          </w:tcPr>
          <w:p w14:paraId="4750B864"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ПОКУПАТЕЛЬ</w:t>
            </w:r>
          </w:p>
          <w:p w14:paraId="7EBEB129"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_______________________</w:t>
            </w:r>
          </w:p>
          <w:p w14:paraId="749F741E"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2436976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c>
          <w:tcPr>
            <w:tcW w:w="760" w:type="dxa"/>
          </w:tcPr>
          <w:p w14:paraId="5D5B825E" w14:textId="77777777" w:rsidR="00071D1C" w:rsidRPr="00332B00" w:rsidRDefault="00071D1C" w:rsidP="003850C3">
            <w:pPr>
              <w:widowControl w:val="0"/>
              <w:jc w:val="center"/>
              <w:rPr>
                <w:rFonts w:ascii="GHEA Grapalat" w:hAnsi="GHEA Grapalat"/>
                <w:sz w:val="20"/>
                <w:szCs w:val="20"/>
              </w:rPr>
            </w:pPr>
          </w:p>
        </w:tc>
        <w:tc>
          <w:tcPr>
            <w:tcW w:w="4343" w:type="dxa"/>
          </w:tcPr>
          <w:p w14:paraId="1AA52738"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ПРОДАВЕЦ</w:t>
            </w:r>
          </w:p>
          <w:p w14:paraId="4CDE455E"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w:t>
            </w:r>
          </w:p>
          <w:p w14:paraId="0617FF91"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61B41E0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r>
    </w:tbl>
    <w:p w14:paraId="2347F4B1" w14:textId="77777777" w:rsidR="00382B60" w:rsidRPr="00332B00" w:rsidRDefault="00382B60" w:rsidP="003850C3">
      <w:pPr>
        <w:widowControl w:val="0"/>
        <w:ind w:firstLine="567"/>
        <w:jc w:val="both"/>
        <w:rPr>
          <w:rFonts w:ascii="GHEA Grapalat" w:hAnsi="GHEA Grapalat"/>
          <w:i/>
          <w:sz w:val="20"/>
          <w:szCs w:val="20"/>
          <w:lang w:val="hy-AM"/>
        </w:rPr>
      </w:pPr>
    </w:p>
    <w:p w14:paraId="1A82EC3E"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i/>
          <w:sz w:val="20"/>
          <w:szCs w:val="20"/>
        </w:rPr>
        <w:t>В случае необходимости в договор могут быть включены не</w:t>
      </w:r>
      <w:r w:rsidR="001D0249" w:rsidRPr="00332B00">
        <w:rPr>
          <w:rFonts w:ascii="Calibri" w:hAnsi="Calibri" w:cs="Calibri"/>
          <w:i/>
          <w:sz w:val="20"/>
          <w:szCs w:val="20"/>
          <w:lang w:val="en-US"/>
        </w:rPr>
        <w:t> </w:t>
      </w:r>
      <w:r w:rsidRPr="00332B00">
        <w:rPr>
          <w:rFonts w:ascii="GHEA Grapalat" w:hAnsi="GHEA Grapalat"/>
          <w:i/>
          <w:sz w:val="20"/>
          <w:szCs w:val="20"/>
        </w:rPr>
        <w:t>противоречащие законодательству Республики Армения положения.</w:t>
      </w:r>
    </w:p>
    <w:p w14:paraId="2BADB402" w14:textId="77777777" w:rsidR="00071D1C" w:rsidRPr="00332B00" w:rsidRDefault="00071D1C" w:rsidP="003850C3">
      <w:pPr>
        <w:widowControl w:val="0"/>
        <w:rPr>
          <w:rFonts w:ascii="GHEA Grapalat" w:hAnsi="GHEA Grapalat"/>
          <w:sz w:val="20"/>
          <w:szCs w:val="20"/>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proofErr w:type="gramStart"/>
      <w:r w:rsidRPr="00437197">
        <w:rPr>
          <w:rFonts w:ascii="GHEA Grapalat" w:hAnsi="GHEA Grapalat"/>
        </w:rPr>
        <w:t>_ ,</w:t>
      </w:r>
      <w:proofErr w:type="gramEnd"/>
      <w:r w:rsidRPr="00437197">
        <w:rPr>
          <w:rFonts w:ascii="GHEA Grapalat" w:hAnsi="GHEA Grapalat"/>
        </w:rPr>
        <w:t xml:space="preserve">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37197">
        <w:rPr>
          <w:rFonts w:ascii="GHEA Grapalat" w:hAnsi="GHEA Grapalat"/>
          <w:snapToGrid w:val="0"/>
        </w:rPr>
        <w:t>Акта,</w:t>
      </w:r>
      <w:r w:rsidRPr="00437197">
        <w:rPr>
          <w:rFonts w:ascii="GHEA Grapalat" w:hAnsi="GHEA Grapalat"/>
        </w:rPr>
        <w:t>являются</w:t>
      </w:r>
      <w:proofErr w:type="spellEnd"/>
      <w:proofErr w:type="gram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7"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3DDC1" w14:textId="77777777" w:rsidR="00F37088" w:rsidRDefault="00F37088">
      <w:r>
        <w:separator/>
      </w:r>
    </w:p>
  </w:endnote>
  <w:endnote w:type="continuationSeparator" w:id="0">
    <w:p w14:paraId="51ED9345" w14:textId="77777777" w:rsidR="00F37088" w:rsidRDefault="00F37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B2250" w14:textId="77777777" w:rsidR="00F37088" w:rsidRDefault="00F37088">
      <w:r>
        <w:separator/>
      </w:r>
    </w:p>
  </w:footnote>
  <w:footnote w:type="continuationSeparator" w:id="0">
    <w:p w14:paraId="7ABDE903" w14:textId="77777777" w:rsidR="00F37088" w:rsidRDefault="00F37088">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25131994">
    <w:abstractNumId w:val="20"/>
  </w:num>
  <w:num w:numId="2" w16cid:durableId="605623227">
    <w:abstractNumId w:val="10"/>
  </w:num>
  <w:num w:numId="3" w16cid:durableId="599526326">
    <w:abstractNumId w:val="19"/>
  </w:num>
  <w:num w:numId="4" w16cid:durableId="154223690">
    <w:abstractNumId w:val="15"/>
  </w:num>
  <w:num w:numId="5" w16cid:durableId="97259113">
    <w:abstractNumId w:val="24"/>
  </w:num>
  <w:num w:numId="6" w16cid:durableId="503790486">
    <w:abstractNumId w:val="20"/>
    <w:lvlOverride w:ilvl="0">
      <w:startOverride w:val="1"/>
    </w:lvlOverride>
    <w:lvlOverride w:ilvl="1"/>
    <w:lvlOverride w:ilvl="2"/>
    <w:lvlOverride w:ilvl="3"/>
    <w:lvlOverride w:ilvl="4"/>
    <w:lvlOverride w:ilvl="5"/>
    <w:lvlOverride w:ilvl="6"/>
    <w:lvlOverride w:ilvl="7"/>
    <w:lvlOverride w:ilvl="8"/>
  </w:num>
  <w:num w:numId="7" w16cid:durableId="9182945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76469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9807844">
    <w:abstractNumId w:val="17"/>
  </w:num>
  <w:num w:numId="10" w16cid:durableId="1676296450">
    <w:abstractNumId w:val="5"/>
  </w:num>
  <w:num w:numId="11" w16cid:durableId="1052073902">
    <w:abstractNumId w:val="8"/>
  </w:num>
  <w:num w:numId="12" w16cid:durableId="788429379">
    <w:abstractNumId w:val="29"/>
  </w:num>
  <w:num w:numId="13" w16cid:durableId="712391961">
    <w:abstractNumId w:val="26"/>
  </w:num>
  <w:num w:numId="14" w16cid:durableId="119106183">
    <w:abstractNumId w:val="12"/>
  </w:num>
  <w:num w:numId="15" w16cid:durableId="2066100010">
    <w:abstractNumId w:val="28"/>
  </w:num>
  <w:num w:numId="16" w16cid:durableId="608439181">
    <w:abstractNumId w:val="14"/>
  </w:num>
  <w:num w:numId="17" w16cid:durableId="1671985163">
    <w:abstractNumId w:val="6"/>
  </w:num>
  <w:num w:numId="18" w16cid:durableId="1817988120">
    <w:abstractNumId w:val="1"/>
  </w:num>
  <w:num w:numId="19" w16cid:durableId="1508980654">
    <w:abstractNumId w:val="16"/>
  </w:num>
  <w:num w:numId="20" w16cid:durableId="1236892329">
    <w:abstractNumId w:val="16"/>
  </w:num>
  <w:num w:numId="21" w16cid:durableId="10047453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6970947">
    <w:abstractNumId w:val="21"/>
  </w:num>
  <w:num w:numId="23" w16cid:durableId="1721511039">
    <w:abstractNumId w:val="7"/>
  </w:num>
  <w:num w:numId="24" w16cid:durableId="1500851002">
    <w:abstractNumId w:val="18"/>
  </w:num>
  <w:num w:numId="25" w16cid:durableId="1270578926">
    <w:abstractNumId w:val="11"/>
  </w:num>
  <w:num w:numId="26" w16cid:durableId="1044064375">
    <w:abstractNumId w:val="4"/>
  </w:num>
  <w:num w:numId="27" w16cid:durableId="678699886">
    <w:abstractNumId w:val="3"/>
  </w:num>
  <w:num w:numId="28" w16cid:durableId="1170022458">
    <w:abstractNumId w:val="0"/>
  </w:num>
  <w:num w:numId="29" w16cid:durableId="2146702425">
    <w:abstractNumId w:val="9"/>
  </w:num>
  <w:num w:numId="30" w16cid:durableId="1710760923">
    <w:abstractNumId w:val="25"/>
  </w:num>
  <w:num w:numId="31" w16cid:durableId="1138063905">
    <w:abstractNumId w:val="22"/>
  </w:num>
  <w:num w:numId="32" w16cid:durableId="365102246">
    <w:abstractNumId w:val="23"/>
  </w:num>
  <w:num w:numId="33" w16cid:durableId="985234187">
    <w:abstractNumId w:val="13"/>
  </w:num>
  <w:num w:numId="34" w16cid:durableId="819343621">
    <w:abstractNumId w:val="27"/>
  </w:num>
  <w:num w:numId="35" w16cid:durableId="331416339">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6F78"/>
    <w:rsid w:val="00017484"/>
    <w:rsid w:val="000209D3"/>
    <w:rsid w:val="00020B2E"/>
    <w:rsid w:val="00020C83"/>
    <w:rsid w:val="00021481"/>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BB3"/>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07DE7"/>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46A"/>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A9E"/>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186"/>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2CB"/>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48BC"/>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2B00"/>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DE7"/>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9FA"/>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2E4"/>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CE"/>
    <w:rsid w:val="005900F2"/>
    <w:rsid w:val="0059159E"/>
    <w:rsid w:val="00591608"/>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1F4"/>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6939"/>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7E2"/>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EAC"/>
    <w:rsid w:val="007F12DE"/>
    <w:rsid w:val="007F1314"/>
    <w:rsid w:val="007F263C"/>
    <w:rsid w:val="007F281F"/>
    <w:rsid w:val="007F4126"/>
    <w:rsid w:val="007F503F"/>
    <w:rsid w:val="007F537C"/>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3A3"/>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A62"/>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2C"/>
    <w:rsid w:val="00976CAD"/>
    <w:rsid w:val="009771B9"/>
    <w:rsid w:val="009775DB"/>
    <w:rsid w:val="00981155"/>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A7BBD"/>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838"/>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3FB"/>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074"/>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CF"/>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5F8"/>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2C"/>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B32"/>
    <w:rsid w:val="00DA0D2B"/>
    <w:rsid w:val="00DA0F94"/>
    <w:rsid w:val="00DA0FDD"/>
    <w:rsid w:val="00DA1801"/>
    <w:rsid w:val="00DA187D"/>
    <w:rsid w:val="00DA1AF1"/>
    <w:rsid w:val="00DA2289"/>
    <w:rsid w:val="00DA2705"/>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78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0F8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02C"/>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255"/>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1A"/>
    <w:rsid w:val="00F37088"/>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1839108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2204</TotalTime>
  <Pages>77</Pages>
  <Words>17118</Words>
  <Characters>122399</Characters>
  <Application>Microsoft Office Word</Application>
  <DocSecurity>0</DocSecurity>
  <Lines>3824</Lines>
  <Paragraphs>2146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137371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1291</cp:revision>
  <cp:lastPrinted>2018-02-16T07:12:00Z</cp:lastPrinted>
  <dcterms:created xsi:type="dcterms:W3CDTF">2019-10-28T07:04:00Z</dcterms:created>
  <dcterms:modified xsi:type="dcterms:W3CDTF">2026-01-13T10:20:00Z</dcterms:modified>
</cp:coreProperties>
</file>