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ОБЪЯВЛЕНИЕ</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Настоящий текст объявления утвержден Решением Оценочной Комиссии от </w:t>
      </w:r>
      <w:r w:rsidR="00527AFE" w:rsidRPr="00527AFE">
        <w:rPr>
          <w:rFonts w:ascii="GHEA Grapalat" w:hAnsi="GHEA Grapalat"/>
          <w:i w:val="0"/>
          <w:sz w:val="24"/>
          <w:szCs w:val="24"/>
        </w:rPr>
        <w:t>07</w:t>
      </w:r>
      <w:r w:rsidR="00792156">
        <w:rPr>
          <w:rFonts w:ascii="GHEA Grapalat" w:hAnsi="GHEA Grapalat"/>
          <w:i w:val="0"/>
          <w:sz w:val="24"/>
          <w:szCs w:val="24"/>
        </w:rPr>
        <w:t xml:space="preserve">-го </w:t>
      </w:r>
      <w:r w:rsidR="00527AFE">
        <w:rPr>
          <w:rFonts w:ascii="GHEA Grapalat" w:hAnsi="GHEA Grapalat"/>
          <w:i w:val="0"/>
          <w:sz w:val="24"/>
          <w:szCs w:val="24"/>
        </w:rPr>
        <w:t>апреля</w:t>
      </w:r>
      <w:r w:rsidR="00C159DD">
        <w:rPr>
          <w:rFonts w:ascii="GHEA Grapalat" w:hAnsi="GHEA Grapalat"/>
          <w:i w:val="0"/>
          <w:sz w:val="24"/>
          <w:szCs w:val="24"/>
        </w:rPr>
        <w:t xml:space="preserve"> </w:t>
      </w:r>
      <w:r w:rsidR="00FE0DE3">
        <w:rPr>
          <w:rFonts w:ascii="GHEA Grapalat" w:hAnsi="GHEA Grapalat"/>
          <w:i w:val="0"/>
          <w:sz w:val="24"/>
          <w:szCs w:val="24"/>
        </w:rPr>
        <w:t>202</w:t>
      </w:r>
      <w:r w:rsidR="00CC689E">
        <w:rPr>
          <w:rFonts w:ascii="GHEA Grapalat" w:hAnsi="GHEA Grapalat"/>
          <w:i w:val="0"/>
          <w:sz w:val="24"/>
          <w:szCs w:val="24"/>
        </w:rPr>
        <w:t>5</w:t>
      </w:r>
      <w:r>
        <w:rPr>
          <w:rFonts w:ascii="GHEA Grapalat" w:hAnsi="GHEA Grapalat"/>
          <w:i w:val="0"/>
          <w:sz w:val="24"/>
          <w:szCs w:val="24"/>
        </w:rPr>
        <w:t xml:space="preserve"> года номер 1 </w:t>
      </w:r>
    </w:p>
    <w:p w:rsidR="00B758C4" w:rsidRDefault="00B758C4" w:rsidP="00B758C4">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процедуры </w:t>
      </w:r>
      <w:r>
        <w:rPr>
          <w:rFonts w:ascii="GHEA Grapalat" w:hAnsi="GHEA Grapalat"/>
          <w:b/>
          <w:i w:val="0"/>
          <w:sz w:val="24"/>
          <w:szCs w:val="24"/>
        </w:rPr>
        <w:t>«</w:t>
      </w:r>
      <w:r w:rsidR="00527AFE">
        <w:rPr>
          <w:rFonts w:ascii="GHEA Grapalat" w:hAnsi="GHEA Grapalat"/>
          <w:b/>
          <w:i w:val="0"/>
          <w:sz w:val="24"/>
          <w:szCs w:val="24"/>
        </w:rPr>
        <w:t>GHTsDzB-HVKAK-2025-25</w:t>
      </w:r>
      <w:r>
        <w:rPr>
          <w:rFonts w:ascii="GHEA Grapalat" w:hAnsi="GHEA Grapalat"/>
          <w:b/>
          <w:i w:val="0"/>
          <w:sz w:val="24"/>
          <w:szCs w:val="24"/>
        </w:rPr>
        <w:t>»</w:t>
      </w:r>
    </w:p>
    <w:p w:rsidR="00FE0DE3" w:rsidRDefault="00FE0DE3" w:rsidP="00FE0DE3">
      <w:pPr>
        <w:pStyle w:val="a3"/>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Pr>
          <w:rFonts w:ascii="GHEA Grapalat" w:hAnsi="GHEA Grapalat"/>
          <w:b/>
          <w:i w:val="0"/>
          <w:sz w:val="24"/>
          <w:szCs w:val="24"/>
        </w:rPr>
        <w:t xml:space="preserve"> ГНО «Национальный центр по контролю и профилактике заболеваний» МЗ РА</w:t>
      </w:r>
      <w:r>
        <w:rPr>
          <w:rFonts w:ascii="GHEA Grapalat" w:hAnsi="GHEA Grapalat"/>
          <w:i w:val="0"/>
          <w:sz w:val="24"/>
          <w:szCs w:val="24"/>
        </w:rPr>
        <w:t>, находящийся по адресу г.</w:t>
      </w:r>
      <w:r>
        <w:rPr>
          <w:rFonts w:ascii="GHEA Grapalat" w:hAnsi="GHEA Grapalat"/>
          <w:i w:val="0"/>
          <w:sz w:val="24"/>
          <w:szCs w:val="24"/>
          <w:lang w:val="hy-AM"/>
        </w:rPr>
        <w:t xml:space="preserve"> </w:t>
      </w:r>
      <w:r>
        <w:rPr>
          <w:rFonts w:ascii="GHEA Grapalat" w:hAnsi="GHEA Grapalat"/>
          <w:i w:val="0"/>
          <w:sz w:val="24"/>
          <w:szCs w:val="24"/>
        </w:rPr>
        <w:t>Ереван, ул. М.</w:t>
      </w:r>
      <w:r>
        <w:rPr>
          <w:rFonts w:ascii="GHEA Grapalat" w:hAnsi="GHEA Grapalat"/>
          <w:i w:val="0"/>
          <w:sz w:val="24"/>
          <w:szCs w:val="24"/>
          <w:lang w:val="hy-AM"/>
        </w:rPr>
        <w:t xml:space="preserve"> </w:t>
      </w:r>
      <w:proofErr w:type="spellStart"/>
      <w:r>
        <w:rPr>
          <w:rFonts w:ascii="GHEA Grapalat" w:hAnsi="GHEA Grapalat"/>
          <w:i w:val="0"/>
          <w:sz w:val="24"/>
          <w:szCs w:val="24"/>
        </w:rPr>
        <w:t>Гераци</w:t>
      </w:r>
      <w:proofErr w:type="spellEnd"/>
      <w:r>
        <w:rPr>
          <w:rFonts w:ascii="GHEA Grapalat" w:hAnsi="GHEA Grapalat"/>
          <w:i w:val="0"/>
          <w:sz w:val="24"/>
          <w:szCs w:val="24"/>
        </w:rPr>
        <w:t>, д. 12,</w:t>
      </w:r>
      <w:r>
        <w:rPr>
          <w:rFonts w:ascii="GHEA Grapalat" w:hAnsi="GHEA Grapalat"/>
          <w:i w:val="0"/>
          <w:sz w:val="24"/>
          <w:szCs w:val="24"/>
          <w:lang w:val="hy-AM"/>
        </w:rPr>
        <w:t xml:space="preserve"> </w:t>
      </w:r>
      <w:r>
        <w:rPr>
          <w:rFonts w:ascii="GHEA Grapalat" w:hAnsi="GHEA Grapalat"/>
          <w:i w:val="0"/>
          <w:sz w:val="24"/>
          <w:szCs w:val="24"/>
        </w:rPr>
        <w:t>объявляет запрос котировок.</w:t>
      </w:r>
    </w:p>
    <w:p w:rsidR="00FE0DE3" w:rsidRDefault="00FE0DE3" w:rsidP="00FE0DE3">
      <w:pPr>
        <w:pStyle w:val="a3"/>
        <w:widowControl w:val="0"/>
        <w:spacing w:line="240" w:lineRule="auto"/>
        <w:ind w:firstLine="567"/>
        <w:rPr>
          <w:rFonts w:ascii="GHEA Grapalat" w:hAnsi="GHEA Grapalat"/>
          <w:i w:val="0"/>
          <w:sz w:val="24"/>
          <w:szCs w:val="24"/>
        </w:rPr>
      </w:pPr>
      <w:r>
        <w:rPr>
          <w:rFonts w:ascii="GHEA Grapalat" w:hAnsi="GHEA Grapalat"/>
          <w:i w:val="0"/>
          <w:sz w:val="24"/>
          <w:szCs w:val="24"/>
        </w:rPr>
        <w:t>Участнику, отобранному по итогам настоящей процедуры, в</w:t>
      </w:r>
      <w:r>
        <w:rPr>
          <w:rFonts w:ascii="Courier New" w:hAnsi="Courier New" w:cs="Courier New"/>
          <w:i w:val="0"/>
          <w:sz w:val="24"/>
          <w:szCs w:val="24"/>
          <w:lang w:val="en-US"/>
        </w:rPr>
        <w:t> </w:t>
      </w:r>
      <w:r>
        <w:rPr>
          <w:rFonts w:ascii="GHEA Grapalat" w:hAnsi="GHEA Grapalat"/>
          <w:i w:val="0"/>
          <w:spacing w:val="6"/>
          <w:sz w:val="24"/>
          <w:szCs w:val="24"/>
        </w:rPr>
        <w:t>установленном</w:t>
      </w:r>
      <w:r>
        <w:rPr>
          <w:rFonts w:ascii="Courier New" w:hAnsi="Courier New" w:cs="Courier New"/>
          <w:i w:val="0"/>
          <w:spacing w:val="6"/>
          <w:sz w:val="24"/>
          <w:szCs w:val="24"/>
          <w:lang w:val="en-US"/>
        </w:rPr>
        <w:t> </w:t>
      </w:r>
      <w:r>
        <w:rPr>
          <w:rFonts w:ascii="GHEA Grapalat" w:hAnsi="GHEA Grapalat"/>
          <w:i w:val="0"/>
          <w:spacing w:val="6"/>
          <w:sz w:val="24"/>
          <w:szCs w:val="24"/>
        </w:rPr>
        <w:t xml:space="preserve">порядке будет предложено заключить договор </w:t>
      </w:r>
      <w:r w:rsidR="00C159DD" w:rsidRPr="00A2539C">
        <w:rPr>
          <w:rFonts w:ascii="GHEA Grapalat" w:hAnsi="GHEA Grapalat"/>
          <w:b/>
          <w:i w:val="0"/>
          <w:sz w:val="24"/>
          <w:szCs w:val="24"/>
        </w:rPr>
        <w:t>на предоставление</w:t>
      </w:r>
      <w:r w:rsidR="00C159DD" w:rsidRPr="00A2539C">
        <w:rPr>
          <w:rFonts w:ascii="GHEA Grapalat" w:hAnsi="GHEA Grapalat"/>
          <w:i w:val="0"/>
          <w:sz w:val="24"/>
          <w:szCs w:val="24"/>
        </w:rPr>
        <w:t xml:space="preserve"> </w:t>
      </w:r>
      <w:r w:rsidR="00C159DD" w:rsidRPr="00DB23E1">
        <w:rPr>
          <w:rFonts w:ascii="GHEA Grapalat" w:hAnsi="GHEA Grapalat"/>
          <w:b/>
          <w:i w:val="0"/>
          <w:sz w:val="24"/>
          <w:szCs w:val="24"/>
        </w:rPr>
        <w:t xml:space="preserve">услуг </w:t>
      </w:r>
      <w:r w:rsidR="00CC689E">
        <w:rPr>
          <w:rFonts w:ascii="GHEA Grapalat" w:hAnsi="GHEA Grapalat"/>
          <w:b/>
          <w:i w:val="0"/>
          <w:sz w:val="24"/>
          <w:szCs w:val="24"/>
        </w:rPr>
        <w:t>автотехобслуживания</w:t>
      </w:r>
      <w:r>
        <w:rPr>
          <w:rFonts w:ascii="GHEA Grapalat" w:hAnsi="GHEA Grapalat"/>
          <w:b/>
          <w:i w:val="0"/>
          <w:sz w:val="24"/>
          <w:szCs w:val="24"/>
        </w:rPr>
        <w:t xml:space="preserve">. </w:t>
      </w:r>
    </w:p>
    <w:p w:rsidR="00357D48" w:rsidRPr="009044F1" w:rsidRDefault="00A20B69"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8B069D" w:rsidRDefault="00052084" w:rsidP="00FE0DE3">
      <w:pPr>
        <w:pStyle w:val="a3"/>
        <w:widowControl w:val="0"/>
        <w:spacing w:line="240" w:lineRule="auto"/>
        <w:ind w:firstLine="567"/>
        <w:contextualSpacing/>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FE0DE3">
      <w:pPr>
        <w:pStyle w:val="a3"/>
        <w:widowControl w:val="0"/>
        <w:spacing w:line="240" w:lineRule="auto"/>
        <w:ind w:firstLine="567"/>
        <w:contextualSpacing/>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67579A" w:rsidRPr="00D5443D" w:rsidRDefault="00357D48" w:rsidP="00FE0DE3">
      <w:pPr>
        <w:pStyle w:val="a3"/>
        <w:widowControl w:val="0"/>
        <w:spacing w:line="240" w:lineRule="auto"/>
        <w:ind w:firstLine="567"/>
        <w:contextualSpacing/>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9216D6" w:rsidRPr="008B659E" w:rsidRDefault="009216D6" w:rsidP="008B659E">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sidR="00B1012E">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00B1012E" w:rsidRPr="00535F40">
        <w:rPr>
          <w:rFonts w:ascii="GHEA Grapalat" w:hAnsi="GHEA Grapalat"/>
          <w:b/>
          <w:i w:val="0"/>
          <w:spacing w:val="6"/>
          <w:sz w:val="24"/>
          <w:szCs w:val="24"/>
        </w:rPr>
        <w:t xml:space="preserve"> </w:t>
      </w:r>
      <w:proofErr w:type="gramStart"/>
      <w:r w:rsidR="00B1012E" w:rsidRPr="00535F40">
        <w:rPr>
          <w:rFonts w:ascii="GHEA Grapalat" w:hAnsi="GHEA Grapalat"/>
          <w:b/>
          <w:i w:val="0"/>
          <w:spacing w:val="6"/>
          <w:sz w:val="24"/>
          <w:szCs w:val="24"/>
        </w:rPr>
        <w:t>г</w:t>
      </w:r>
      <w:proofErr w:type="gramEnd"/>
      <w:r w:rsidR="00B1012E" w:rsidRPr="00535F40">
        <w:rPr>
          <w:rFonts w:ascii="GHEA Grapalat" w:hAnsi="GHEA Grapalat"/>
          <w:b/>
          <w:i w:val="0"/>
          <w:spacing w:val="6"/>
          <w:sz w:val="24"/>
          <w:szCs w:val="24"/>
        </w:rPr>
        <w:t xml:space="preserve">. Ереван, </w:t>
      </w:r>
      <w:r w:rsidR="00535F40">
        <w:rPr>
          <w:rFonts w:ascii="GHEA Grapalat" w:hAnsi="GHEA Grapalat"/>
          <w:b/>
          <w:i w:val="0"/>
          <w:spacing w:val="6"/>
          <w:sz w:val="24"/>
          <w:szCs w:val="24"/>
        </w:rPr>
        <w:t xml:space="preserve">ул. </w:t>
      </w:r>
      <w:r w:rsidR="008B659E" w:rsidRPr="00535F40">
        <w:rPr>
          <w:rFonts w:ascii="GHEA Grapalat" w:hAnsi="GHEA Grapalat"/>
          <w:b/>
          <w:i w:val="0"/>
          <w:spacing w:val="6"/>
          <w:sz w:val="24"/>
          <w:szCs w:val="24"/>
        </w:rPr>
        <w:t xml:space="preserve">М. </w:t>
      </w:r>
      <w:proofErr w:type="spellStart"/>
      <w:r w:rsidR="008B659E" w:rsidRPr="00535F40">
        <w:rPr>
          <w:rFonts w:ascii="GHEA Grapalat" w:hAnsi="GHEA Grapalat"/>
          <w:b/>
          <w:i w:val="0"/>
          <w:spacing w:val="6"/>
          <w:sz w:val="24"/>
          <w:szCs w:val="24"/>
        </w:rPr>
        <w:t>Гераци</w:t>
      </w:r>
      <w:proofErr w:type="spellEnd"/>
      <w:r w:rsidR="008B659E" w:rsidRPr="00535F40">
        <w:rPr>
          <w:rFonts w:ascii="GHEA Grapalat" w:hAnsi="GHEA Grapalat"/>
          <w:b/>
          <w:i w:val="0"/>
          <w:spacing w:val="6"/>
          <w:sz w:val="24"/>
          <w:szCs w:val="24"/>
        </w:rPr>
        <w:t xml:space="preserve">, </w:t>
      </w:r>
      <w:r w:rsidR="00535F40">
        <w:rPr>
          <w:rFonts w:ascii="GHEA Grapalat" w:hAnsi="GHEA Grapalat"/>
          <w:b/>
          <w:i w:val="0"/>
          <w:spacing w:val="6"/>
          <w:sz w:val="24"/>
          <w:szCs w:val="24"/>
        </w:rPr>
        <w:t xml:space="preserve">д. </w:t>
      </w:r>
      <w:r w:rsidR="008B659E" w:rsidRPr="00535F40">
        <w:rPr>
          <w:rFonts w:ascii="GHEA Grapalat" w:hAnsi="GHEA Grapalat"/>
          <w:b/>
          <w:i w:val="0"/>
          <w:spacing w:val="6"/>
          <w:sz w:val="24"/>
          <w:szCs w:val="24"/>
        </w:rPr>
        <w:t>12</w:t>
      </w:r>
      <w:r w:rsidR="008B659E">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00535F40" w:rsidRPr="00535F40">
        <w:rPr>
          <w:rFonts w:ascii="GHEA Grapalat" w:hAnsi="GHEA Grapalat"/>
          <w:b/>
          <w:i w:val="0"/>
          <w:sz w:val="24"/>
          <w:szCs w:val="24"/>
        </w:rPr>
        <w:t xml:space="preserve">10:30 </w:t>
      </w:r>
      <w:r w:rsidRPr="00535F40">
        <w:rPr>
          <w:rFonts w:ascii="GHEA Grapalat" w:hAnsi="GHEA Grapalat"/>
          <w:b/>
          <w:i w:val="0"/>
          <w:sz w:val="24"/>
          <w:szCs w:val="24"/>
        </w:rPr>
        <w:t xml:space="preserve">часов </w:t>
      </w:r>
      <w:r w:rsidR="00535F40" w:rsidRPr="00535F40">
        <w:rPr>
          <w:rFonts w:ascii="GHEA Grapalat" w:hAnsi="GHEA Grapalat"/>
          <w:b/>
          <w:i w:val="0"/>
          <w:sz w:val="24"/>
          <w:szCs w:val="24"/>
        </w:rPr>
        <w:t>0</w:t>
      </w:r>
      <w:r w:rsidR="0077372B">
        <w:rPr>
          <w:rFonts w:ascii="GHEA Grapalat" w:hAnsi="GHEA Grapalat"/>
          <w:b/>
          <w:i w:val="0"/>
          <w:sz w:val="24"/>
          <w:szCs w:val="24"/>
        </w:rPr>
        <w:t>7</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rsidR="009216D6" w:rsidRDefault="009216D6" w:rsidP="00FE0DE3">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proofErr w:type="gramStart"/>
      <w:r w:rsidR="00535F40" w:rsidRPr="0012656E">
        <w:rPr>
          <w:rFonts w:ascii="GHEA Grapalat" w:hAnsi="GHEA Grapalat"/>
          <w:b/>
          <w:i w:val="0"/>
          <w:sz w:val="24"/>
          <w:szCs w:val="24"/>
        </w:rPr>
        <w:t>г</w:t>
      </w:r>
      <w:proofErr w:type="gramEnd"/>
      <w:r w:rsidR="00535F40" w:rsidRPr="0012656E">
        <w:rPr>
          <w:rFonts w:ascii="GHEA Grapalat" w:hAnsi="GHEA Grapalat"/>
          <w:b/>
          <w:i w:val="0"/>
          <w:sz w:val="24"/>
          <w:szCs w:val="24"/>
        </w:rPr>
        <w:t xml:space="preserve">. Ереван, ул. М. </w:t>
      </w:r>
      <w:proofErr w:type="spellStart"/>
      <w:r w:rsidR="00535F40" w:rsidRPr="0012656E">
        <w:rPr>
          <w:rFonts w:ascii="GHEA Grapalat" w:hAnsi="GHEA Grapalat"/>
          <w:b/>
          <w:i w:val="0"/>
          <w:sz w:val="24"/>
          <w:szCs w:val="24"/>
        </w:rPr>
        <w:t>Гераци</w:t>
      </w:r>
      <w:proofErr w:type="spellEnd"/>
      <w:r w:rsidR="00535F40" w:rsidRPr="0012656E">
        <w:rPr>
          <w:rFonts w:ascii="GHEA Grapalat" w:hAnsi="GHEA Grapalat"/>
          <w:b/>
          <w:i w:val="0"/>
          <w:sz w:val="24"/>
          <w:szCs w:val="24"/>
        </w:rPr>
        <w:t>, д. 12</w:t>
      </w:r>
      <w:r w:rsidRPr="0012656E">
        <w:rPr>
          <w:rFonts w:ascii="GHEA Grapalat" w:hAnsi="GHEA Grapalat"/>
          <w:b/>
          <w:i w:val="0"/>
          <w:sz w:val="24"/>
          <w:szCs w:val="24"/>
        </w:rPr>
        <w:t xml:space="preserve">, в </w:t>
      </w:r>
      <w:r w:rsidR="0012656E" w:rsidRPr="0012656E">
        <w:rPr>
          <w:rFonts w:ascii="GHEA Grapalat" w:hAnsi="GHEA Grapalat"/>
          <w:b/>
          <w:i w:val="0"/>
          <w:sz w:val="24"/>
          <w:szCs w:val="24"/>
        </w:rPr>
        <w:t>10:30</w:t>
      </w:r>
      <w:r w:rsidRPr="0012656E">
        <w:rPr>
          <w:rFonts w:ascii="GHEA Grapalat" w:hAnsi="GHEA Grapalat"/>
          <w:b/>
          <w:i w:val="0"/>
          <w:sz w:val="24"/>
          <w:szCs w:val="24"/>
        </w:rPr>
        <w:t xml:space="preserve"> </w:t>
      </w:r>
      <w:r w:rsidR="0012656E" w:rsidRPr="0012656E">
        <w:rPr>
          <w:rFonts w:ascii="GHEA Grapalat" w:hAnsi="GHEA Grapalat"/>
          <w:b/>
          <w:i w:val="0"/>
          <w:sz w:val="24"/>
          <w:szCs w:val="24"/>
        </w:rPr>
        <w:t xml:space="preserve">часов </w:t>
      </w:r>
      <w:r w:rsidR="00527AFE">
        <w:rPr>
          <w:rFonts w:ascii="GHEA Grapalat" w:hAnsi="GHEA Grapalat"/>
          <w:b/>
          <w:i w:val="0"/>
          <w:sz w:val="24"/>
          <w:szCs w:val="24"/>
        </w:rPr>
        <w:t>14 апреля</w:t>
      </w:r>
      <w:r w:rsidR="00CC689E">
        <w:rPr>
          <w:rFonts w:ascii="GHEA Grapalat" w:hAnsi="GHEA Grapalat"/>
          <w:b/>
          <w:i w:val="0"/>
          <w:sz w:val="24"/>
          <w:szCs w:val="24"/>
        </w:rPr>
        <w:t xml:space="preserve"> 2025</w:t>
      </w:r>
      <w:r w:rsidR="0012656E" w:rsidRPr="0012656E">
        <w:rPr>
          <w:rFonts w:ascii="GHEA Grapalat" w:hAnsi="GHEA Grapalat"/>
          <w:b/>
          <w:i w:val="0"/>
          <w:sz w:val="24"/>
          <w:szCs w:val="24"/>
        </w:rPr>
        <w:t xml:space="preserve"> года.</w:t>
      </w:r>
    </w:p>
    <w:p w:rsidR="00F95DBF" w:rsidRPr="001B32D9" w:rsidRDefault="00F95DBF" w:rsidP="00FE0DE3">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BE1C5E" w:rsidRPr="003A1EBB" w:rsidRDefault="00754697" w:rsidP="00FE0DE3">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
    <w:p w:rsidR="004C7808" w:rsidRDefault="004C7808" w:rsidP="004C7808">
      <w:pPr>
        <w:pStyle w:val="a3"/>
        <w:widowControl w:val="0"/>
        <w:spacing w:line="240" w:lineRule="auto"/>
        <w:ind w:firstLine="567"/>
        <w:rPr>
          <w:rFonts w:ascii="GHEA Grapalat" w:hAnsi="GHEA Grapalat"/>
          <w:i w:val="0"/>
          <w:sz w:val="24"/>
          <w:szCs w:val="24"/>
        </w:rPr>
      </w:pP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Pr>
          <w:rFonts w:ascii="GHEA Grapalat" w:hAnsi="GHEA Grapalat"/>
          <w:i w:val="0"/>
          <w:sz w:val="24"/>
          <w:szCs w:val="24"/>
        </w:rPr>
        <w:t>.</w:t>
      </w:r>
    </w:p>
    <w:p w:rsidR="004C7808" w:rsidRDefault="004C7808" w:rsidP="004C7808">
      <w:pPr>
        <w:pStyle w:val="a3"/>
        <w:spacing w:line="240" w:lineRule="auto"/>
        <w:ind w:firstLine="0"/>
        <w:rPr>
          <w:rFonts w:ascii="GHEA Grapalat" w:hAnsi="GHEA Grapalat"/>
          <w:i w:val="0"/>
          <w:sz w:val="24"/>
          <w:szCs w:val="24"/>
          <w:u w:val="single"/>
        </w:rPr>
      </w:pPr>
      <w:r>
        <w:rPr>
          <w:rFonts w:ascii="GHEA Grapalat" w:hAnsi="GHEA Grapalat"/>
          <w:i w:val="0"/>
          <w:sz w:val="24"/>
          <w:szCs w:val="24"/>
        </w:rPr>
        <w:t xml:space="preserve">Телефон: </w:t>
      </w:r>
      <w:r>
        <w:rPr>
          <w:rFonts w:ascii="GHEA Grapalat" w:hAnsi="GHEA Grapalat"/>
          <w:b/>
          <w:i w:val="0"/>
          <w:sz w:val="24"/>
          <w:szCs w:val="24"/>
        </w:rPr>
        <w:t>012-80-80-83 (6014)</w:t>
      </w:r>
    </w:p>
    <w:p w:rsidR="004C7808" w:rsidRDefault="004C7808" w:rsidP="004C7808">
      <w:pPr>
        <w:pStyle w:val="a3"/>
        <w:spacing w:line="240" w:lineRule="auto"/>
        <w:ind w:firstLine="0"/>
        <w:rPr>
          <w:rFonts w:ascii="GHEA Grapalat" w:hAnsi="GHEA Grapalat"/>
          <w:b/>
          <w:i w:val="0"/>
          <w:sz w:val="24"/>
          <w:szCs w:val="24"/>
          <w:lang w:val="af-ZA"/>
        </w:rPr>
      </w:pPr>
      <w:r>
        <w:rPr>
          <w:rFonts w:ascii="GHEA Grapalat" w:hAnsi="GHEA Grapalat"/>
          <w:i w:val="0"/>
          <w:sz w:val="24"/>
          <w:szCs w:val="24"/>
        </w:rPr>
        <w:t xml:space="preserve">Электронная почта: </w:t>
      </w:r>
      <w:r>
        <w:rPr>
          <w:rFonts w:ascii="GHEA Grapalat" w:hAnsi="GHEA Grapalat"/>
          <w:b/>
          <w:i w:val="0"/>
          <w:sz w:val="24"/>
          <w:szCs w:val="24"/>
        </w:rPr>
        <w:t>procurement@ncdc.am</w:t>
      </w:r>
    </w:p>
    <w:p w:rsidR="004C7808" w:rsidRPr="004C7808" w:rsidRDefault="004C7808">
      <w:pPr>
        <w:rPr>
          <w:rFonts w:ascii="GHEA Grapalat" w:hAnsi="GHEA Grapalat"/>
        </w:rPr>
      </w:pPr>
      <w:r w:rsidRPr="004C7808">
        <w:rPr>
          <w:rFonts w:ascii="GHEA Grapalat" w:hAnsi="GHEA Grapalat"/>
        </w:rPr>
        <w:t>Заказчик</w:t>
      </w:r>
      <w:r w:rsidRPr="004C7808">
        <w:rPr>
          <w:rFonts w:ascii="GHEA Grapalat" w:hAnsi="GHEA Grapalat"/>
          <w:b/>
        </w:rPr>
        <w:t xml:space="preserve"> ГНО «Национальный центр по контролю и профилактике заболеваний» МЗ РА</w:t>
      </w:r>
      <w:r w:rsidRPr="004C7808">
        <w:rPr>
          <w:rFonts w:ascii="GHEA Grapalat" w:hAnsi="GHEA Grapalat"/>
        </w:rPr>
        <w:t xml:space="preserve"> </w:t>
      </w:r>
      <w:r w:rsidRPr="004C7808">
        <w:rPr>
          <w:rFonts w:ascii="GHEA Grapalat" w:hAnsi="GHEA Grapalat"/>
        </w:rPr>
        <w:br w:type="page"/>
      </w:r>
    </w:p>
    <w:p w:rsidR="004C7808" w:rsidRDefault="004C7808">
      <w:pPr>
        <w:rPr>
          <w:rFonts w:ascii="GHEA Grapalat" w:hAnsi="GHEA Grapalat"/>
          <w:i/>
        </w:rPr>
      </w:pPr>
    </w:p>
    <w:p w:rsidR="0041256C" w:rsidRPr="005B26C2" w:rsidRDefault="0041256C" w:rsidP="0041256C">
      <w:pPr>
        <w:pStyle w:val="aa"/>
        <w:widowControl w:val="0"/>
        <w:spacing w:after="0"/>
        <w:ind w:firstLine="567"/>
        <w:contextualSpacing/>
        <w:jc w:val="right"/>
        <w:rPr>
          <w:rFonts w:ascii="GHEA Grapalat" w:hAnsi="GHEA Grapalat" w:cs="Sylfaen"/>
        </w:rPr>
      </w:pPr>
      <w:r w:rsidRPr="005B26C2">
        <w:rPr>
          <w:rFonts w:ascii="GHEA Grapalat" w:hAnsi="GHEA Grapalat"/>
        </w:rPr>
        <w:t>Утверждено</w:t>
      </w:r>
    </w:p>
    <w:p w:rsidR="0041256C" w:rsidRPr="00BB6E4B" w:rsidRDefault="0041256C" w:rsidP="0041256C">
      <w:pPr>
        <w:pStyle w:val="aa"/>
        <w:widowControl w:val="0"/>
        <w:spacing w:after="0"/>
        <w:ind w:right="-7" w:firstLine="567"/>
        <w:contextualSpacing/>
        <w:jc w:val="right"/>
        <w:rPr>
          <w:rFonts w:ascii="GHEA Grapalat" w:hAnsi="GHEA Grapalat"/>
          <w:sz w:val="22"/>
          <w:szCs w:val="22"/>
          <w:lang w:val="hy-AM"/>
        </w:rPr>
      </w:pPr>
      <w:r w:rsidRPr="005B26C2">
        <w:rPr>
          <w:rFonts w:ascii="GHEA Grapalat" w:hAnsi="GHEA Grapalat"/>
          <w:sz w:val="22"/>
          <w:szCs w:val="22"/>
        </w:rPr>
        <w:t>Решением Оценочной комиссии запроса котировок</w:t>
      </w:r>
      <w:r w:rsidRPr="005B26C2">
        <w:rPr>
          <w:rFonts w:ascii="GHEA Grapalat" w:hAnsi="GHEA Grapalat" w:cs="Sylfaen"/>
          <w:sz w:val="22"/>
          <w:szCs w:val="22"/>
        </w:rPr>
        <w:br/>
      </w:r>
      <w:r w:rsidRPr="00BB6E4B">
        <w:rPr>
          <w:rFonts w:ascii="GHEA Grapalat" w:hAnsi="GHEA Grapalat"/>
          <w:sz w:val="22"/>
          <w:szCs w:val="22"/>
        </w:rPr>
        <w:t>под кодом «</w:t>
      </w:r>
      <w:r w:rsidR="00527AFE">
        <w:rPr>
          <w:rFonts w:ascii="GHEA Grapalat" w:hAnsi="GHEA Grapalat"/>
          <w:sz w:val="22"/>
          <w:szCs w:val="22"/>
        </w:rPr>
        <w:t>GHTsDzB-HVKAK-2025-25</w:t>
      </w:r>
      <w:r w:rsidRPr="00BB6E4B">
        <w:rPr>
          <w:rFonts w:ascii="GHEA Grapalat" w:hAnsi="GHEA Grapalat"/>
          <w:sz w:val="22"/>
          <w:szCs w:val="22"/>
        </w:rPr>
        <w:t>»</w:t>
      </w:r>
      <w:r w:rsidRPr="00BB6E4B">
        <w:rPr>
          <w:rFonts w:ascii="GHEA Grapalat" w:hAnsi="GHEA Grapalat"/>
          <w:sz w:val="22"/>
          <w:szCs w:val="22"/>
        </w:rPr>
        <w:br/>
        <w:t xml:space="preserve">  № </w:t>
      </w:r>
      <w:r>
        <w:rPr>
          <w:rFonts w:ascii="GHEA Grapalat" w:hAnsi="GHEA Grapalat"/>
          <w:sz w:val="22"/>
          <w:szCs w:val="22"/>
          <w:lang w:val="hy-AM"/>
        </w:rPr>
        <w:t>1</w:t>
      </w:r>
      <w:r w:rsidRPr="00BB6E4B">
        <w:rPr>
          <w:rFonts w:ascii="GHEA Grapalat" w:hAnsi="GHEA Grapalat"/>
          <w:sz w:val="22"/>
          <w:szCs w:val="22"/>
        </w:rPr>
        <w:t xml:space="preserve"> от </w:t>
      </w:r>
      <w:r w:rsidR="00527AFE">
        <w:rPr>
          <w:rFonts w:ascii="GHEA Grapalat" w:hAnsi="GHEA Grapalat"/>
          <w:sz w:val="22"/>
          <w:szCs w:val="22"/>
        </w:rPr>
        <w:t>07 апреля</w:t>
      </w:r>
      <w:r w:rsidR="001734A4">
        <w:rPr>
          <w:rFonts w:ascii="GHEA Grapalat" w:hAnsi="GHEA Grapalat"/>
          <w:sz w:val="22"/>
          <w:szCs w:val="22"/>
        </w:rPr>
        <w:t xml:space="preserve"> 2025</w:t>
      </w:r>
      <w:r w:rsidRPr="00BB6E4B">
        <w:rPr>
          <w:rFonts w:ascii="GHEA Grapalat" w:hAnsi="GHEA Grapalat"/>
          <w:sz w:val="22"/>
          <w:szCs w:val="22"/>
        </w:rPr>
        <w:t xml:space="preserve"> г</w:t>
      </w:r>
      <w:r w:rsidRPr="00BB6E4B">
        <w:rPr>
          <w:rFonts w:ascii="GHEA Grapalat" w:hAnsi="GHEA Grapalat"/>
          <w:sz w:val="22"/>
          <w:szCs w:val="22"/>
          <w:lang w:val="hy-AM"/>
        </w:rPr>
        <w:t>.</w:t>
      </w:r>
    </w:p>
    <w:p w:rsidR="00096865" w:rsidRPr="0041256C" w:rsidRDefault="00096865" w:rsidP="00B46D58">
      <w:pPr>
        <w:pStyle w:val="aa"/>
        <w:widowControl w:val="0"/>
        <w:spacing w:after="160"/>
        <w:ind w:right="-7" w:firstLine="567"/>
        <w:jc w:val="center"/>
        <w:rPr>
          <w:rFonts w:ascii="GHEA Grapalat" w:hAnsi="GHEA Grapalat"/>
          <w:lang w:val="hy-AM"/>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41256C" w:rsidRPr="00E063D7" w:rsidRDefault="0041256C" w:rsidP="0041256C">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3"/>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41256C" w:rsidRPr="00E063D7" w:rsidRDefault="0041256C" w:rsidP="0041256C">
      <w:pPr>
        <w:pStyle w:val="aa"/>
        <w:widowControl w:val="0"/>
        <w:spacing w:after="160"/>
        <w:ind w:right="-7" w:firstLine="567"/>
        <w:jc w:val="center"/>
        <w:rPr>
          <w:rFonts w:ascii="GHEA Grapalat" w:hAnsi="GHEA Grapalat" w:cs="Sylfaen"/>
          <w:sz w:val="22"/>
          <w:szCs w:val="22"/>
        </w:rPr>
      </w:pPr>
    </w:p>
    <w:p w:rsidR="00CF3958" w:rsidRPr="001A6617" w:rsidRDefault="00CF3958" w:rsidP="00CF3958">
      <w:pPr>
        <w:pStyle w:val="aa"/>
        <w:widowControl w:val="0"/>
        <w:spacing w:after="160"/>
        <w:ind w:right="-7"/>
        <w:contextualSpacing/>
        <w:jc w:val="center"/>
        <w:rPr>
          <w:rFonts w:ascii="GHEA Grapalat" w:hAnsi="GHEA Grapalat"/>
          <w:b/>
          <w:i/>
          <w:color w:val="0D0D0D" w:themeColor="text1" w:themeTint="F2"/>
        </w:rPr>
      </w:pPr>
      <w:r w:rsidRPr="0094161A">
        <w:rPr>
          <w:rFonts w:ascii="GHEA Grapalat" w:hAnsi="GHEA Grapalat"/>
          <w:b/>
        </w:rPr>
        <w:t xml:space="preserve">НА ЗАПРОС КОТИРОВОК, ОБЪЯВЛЕННЫЙ С ЦЕЛЬЮ ПРИОБРЕТЕНИЯ </w:t>
      </w:r>
      <w:r w:rsidRPr="00DB23E1">
        <w:rPr>
          <w:rFonts w:ascii="GHEA Grapalat" w:hAnsi="GHEA Grapalat"/>
          <w:b/>
        </w:rPr>
        <w:t xml:space="preserve">УСЛУГ </w:t>
      </w:r>
      <w:r w:rsidR="001734A4">
        <w:rPr>
          <w:rFonts w:ascii="GHEA Grapalat" w:hAnsi="GHEA Grapalat"/>
          <w:b/>
        </w:rPr>
        <w:t>АВТОТЕХОБСЛУЖИВАНИЯ</w:t>
      </w:r>
      <w:r>
        <w:rPr>
          <w:rFonts w:ascii="GHEA Grapalat" w:hAnsi="GHEA Grapalat"/>
          <w:b/>
        </w:rPr>
        <w:t xml:space="preserve"> </w:t>
      </w:r>
      <w:r w:rsidRPr="00A37E73">
        <w:rPr>
          <w:rFonts w:ascii="GHEA Grapalat" w:hAnsi="GHEA Grapalat"/>
          <w:b/>
        </w:rPr>
        <w:t>ДЛЯ СВОИХ НУЖД</w:t>
      </w:r>
    </w:p>
    <w:p w:rsidR="0041256C" w:rsidRPr="009044F1" w:rsidRDefault="0041256C" w:rsidP="0041256C">
      <w:pPr>
        <w:pStyle w:val="aa"/>
        <w:widowControl w:val="0"/>
        <w:spacing w:after="160"/>
        <w:ind w:right="-7" w:firstLine="567"/>
        <w:jc w:val="center"/>
        <w:rPr>
          <w:rFonts w:ascii="GHEA Grapalat" w:hAnsi="GHEA Grapalat"/>
        </w:rPr>
      </w:pPr>
    </w:p>
    <w:p w:rsidR="0041256C" w:rsidRPr="009044F1" w:rsidRDefault="0041256C" w:rsidP="0041256C">
      <w:pPr>
        <w:pStyle w:val="aa"/>
        <w:widowControl w:val="0"/>
        <w:spacing w:after="160"/>
        <w:ind w:right="-7" w:firstLine="567"/>
        <w:jc w:val="cente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rPr>
      </w:pPr>
    </w:p>
    <w:p w:rsidR="0041256C" w:rsidRDefault="0041256C" w:rsidP="0041256C">
      <w:pPr>
        <w:rPr>
          <w:rFonts w:ascii="GHEA Grapalat" w:hAnsi="GHEA Grapalat"/>
          <w:i/>
        </w:rPr>
      </w:pPr>
    </w:p>
    <w:p w:rsidR="0041256C" w:rsidRDefault="0041256C" w:rsidP="0041256C">
      <w:pPr>
        <w:rPr>
          <w:rFonts w:ascii="GHEA Grapalat" w:hAnsi="GHEA Grapalat"/>
          <w:b/>
          <w:i/>
          <w:color w:val="FF0000"/>
        </w:rPr>
      </w:pPr>
      <w:r w:rsidRPr="0041256C">
        <w:rPr>
          <w:rFonts w:ascii="GHEA Grapalat" w:hAnsi="GHEA Grapalat"/>
          <w:b/>
          <w:i/>
          <w:color w:val="FF0000"/>
        </w:rPr>
        <w:t>Уважаемый участник, прежде чем составить и подать заявку просим Вас</w:t>
      </w:r>
      <w:r w:rsidRPr="0041256C">
        <w:rPr>
          <w:rFonts w:ascii="Courier New" w:hAnsi="Courier New" w:cs="Courier New"/>
          <w:b/>
          <w:i/>
          <w:color w:val="FF0000"/>
          <w:lang w:val="en-US"/>
        </w:rPr>
        <w:t> </w:t>
      </w:r>
      <w:r w:rsidRPr="0041256C">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77372B" w:rsidRPr="0041256C" w:rsidRDefault="0077372B" w:rsidP="0041256C">
      <w:pPr>
        <w:rPr>
          <w:rFonts w:ascii="GHEA Grapalat" w:hAnsi="GHEA Grapalat" w:cs="Sylfaen"/>
          <w:b/>
          <w:i/>
          <w:color w:val="FF0000"/>
        </w:rPr>
      </w:pPr>
    </w:p>
    <w:p w:rsidR="00160AE4" w:rsidRPr="00CF3958" w:rsidRDefault="00994A77" w:rsidP="00AD3CC1">
      <w:pPr>
        <w:widowControl w:val="0"/>
        <w:ind w:firstLine="567"/>
        <w:contextualSpacing/>
        <w:jc w:val="center"/>
        <w:rPr>
          <w:rFonts w:ascii="GHEA Grapalat" w:hAnsi="GHEA Grapalat"/>
          <w:b/>
          <w:sz w:val="20"/>
          <w:szCs w:val="20"/>
        </w:rPr>
      </w:pPr>
      <w:r w:rsidRPr="009044F1">
        <w:rPr>
          <w:rFonts w:ascii="GHEA Grapalat" w:hAnsi="GHEA Grapalat"/>
        </w:rPr>
        <w:br w:type="page"/>
      </w:r>
      <w:r w:rsidR="00160AE4" w:rsidRPr="00CF3958">
        <w:rPr>
          <w:rFonts w:ascii="GHEA Grapalat" w:hAnsi="GHEA Grapalat"/>
          <w:b/>
          <w:sz w:val="20"/>
          <w:szCs w:val="20"/>
        </w:rPr>
        <w:lastRenderedPageBreak/>
        <w:t>СОДЕРЖАНИЕ</w:t>
      </w:r>
    </w:p>
    <w:p w:rsidR="00CF3958" w:rsidRPr="00CF3958" w:rsidRDefault="00CF3958" w:rsidP="00CF3958">
      <w:pPr>
        <w:pStyle w:val="aa"/>
        <w:widowControl w:val="0"/>
        <w:spacing w:after="0"/>
        <w:ind w:right="-7"/>
        <w:contextualSpacing/>
        <w:jc w:val="center"/>
        <w:rPr>
          <w:rFonts w:ascii="GHEA Grapalat" w:hAnsi="GHEA Grapalat"/>
          <w:b/>
          <w:i/>
          <w:color w:val="0D0D0D" w:themeColor="text1" w:themeTint="F2"/>
          <w:sz w:val="20"/>
          <w:szCs w:val="20"/>
        </w:rPr>
      </w:pPr>
      <w:r w:rsidRPr="00CF3958">
        <w:rPr>
          <w:rFonts w:ascii="GHEA Grapalat" w:hAnsi="GHEA Grapalat"/>
          <w:b/>
          <w:sz w:val="20"/>
          <w:szCs w:val="20"/>
        </w:rPr>
        <w:t xml:space="preserve">ПРИГЛАШЕНИЯ НА ЗАПРОС КОТИРОВОК, ОБЪЯВЛЕННЫЙ С ЦЕЛЬЮ ПРИОБРЕТЕНИЯ УСЛУГ </w:t>
      </w:r>
      <w:r w:rsidR="001734A4">
        <w:rPr>
          <w:rFonts w:ascii="GHEA Grapalat" w:hAnsi="GHEA Grapalat"/>
          <w:b/>
          <w:sz w:val="20"/>
          <w:szCs w:val="20"/>
        </w:rPr>
        <w:t xml:space="preserve">АВТОТЕХОБСЛУЖИВАНИЯ </w:t>
      </w:r>
      <w:r w:rsidRPr="00CF3958">
        <w:rPr>
          <w:rFonts w:ascii="GHEA Grapalat" w:hAnsi="GHEA Grapalat"/>
          <w:b/>
          <w:sz w:val="20"/>
          <w:szCs w:val="20"/>
        </w:rPr>
        <w:t>ДЛЯ СВОИХ НУЖД</w:t>
      </w:r>
    </w:p>
    <w:p w:rsidR="00CF3958" w:rsidRDefault="00CF3958"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p>
    <w:p w:rsidR="00AE1BA4" w:rsidRPr="009044F1" w:rsidRDefault="00AE1BA4" w:rsidP="004260E1">
      <w:pPr>
        <w:widowControl w:val="0"/>
        <w:tabs>
          <w:tab w:val="left" w:pos="1134"/>
        </w:tabs>
        <w:ind w:left="1134" w:hanging="567"/>
        <w:contextualSpacing/>
        <w:jc w:val="both"/>
        <w:rPr>
          <w:rFonts w:ascii="GHEA Grapalat" w:hAnsi="GHEA Grapalat"/>
        </w:rPr>
      </w:pPr>
      <w:r>
        <w:rPr>
          <w:rFonts w:ascii="GHEA Grapalat" w:hAnsi="GHEA Grapalat"/>
        </w:rPr>
        <w:t>7.</w:t>
      </w:r>
    </w:p>
    <w:p w:rsidR="00096865" w:rsidRPr="008842CE" w:rsidRDefault="00087A30" w:rsidP="004260E1">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4260E1">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4260E1">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4260E1">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4260E1">
        <w:rPr>
          <w:rFonts w:ascii="GHEA Grapalat" w:hAnsi="GHEA Grapalat"/>
          <w:b/>
        </w:rPr>
        <w:t>ЗАПРОС КОТИРОВОК</w:t>
      </w:r>
    </w:p>
    <w:p w:rsidR="00096865" w:rsidRPr="003A1EBB" w:rsidRDefault="00096865" w:rsidP="004260E1">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4260E1">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4260E1">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AD798D">
      <w:pPr>
        <w:contextualSpacing/>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AD798D" w:rsidRPr="00AD798D">
        <w:rPr>
          <w:rFonts w:ascii="GHEA Grapalat" w:hAnsi="GHEA Grapalat"/>
          <w:b/>
          <w:sz w:val="22"/>
          <w:szCs w:val="22"/>
        </w:rPr>
        <w:t>«</w:t>
      </w:r>
      <w:r w:rsidR="00527AFE">
        <w:rPr>
          <w:rFonts w:ascii="GHEA Grapalat" w:hAnsi="GHEA Grapalat"/>
          <w:b/>
          <w:sz w:val="22"/>
          <w:szCs w:val="22"/>
        </w:rPr>
        <w:t>GHTsDzB-HVKAK-2025-25</w:t>
      </w:r>
      <w:r w:rsidR="00AD798D" w:rsidRPr="00AD798D">
        <w:rPr>
          <w:rFonts w:ascii="GHEA Grapalat" w:hAnsi="GHEA Grapalat"/>
          <w:b/>
          <w:sz w:val="22"/>
          <w:szCs w:val="22"/>
        </w:rPr>
        <w:t>»</w:t>
      </w:r>
      <w:r w:rsidR="00AD798D" w:rsidRPr="00AD798D">
        <w:rPr>
          <w:rFonts w:ascii="GHEA Grapalat" w:hAnsi="GHEA Grapalat"/>
          <w:b/>
          <w:spacing w:val="-6"/>
        </w:rPr>
        <w:t xml:space="preserve"> </w:t>
      </w:r>
      <w:r w:rsidR="00096865" w:rsidRPr="006D2DF7">
        <w:rPr>
          <w:rFonts w:ascii="GHEA Grapalat" w:hAnsi="GHEA Grapalat"/>
          <w:spacing w:val="-6"/>
        </w:rPr>
        <w:t>(далее — процедура).</w:t>
      </w:r>
    </w:p>
    <w:p w:rsidR="00096865" w:rsidRPr="000B2CFA" w:rsidRDefault="00096865" w:rsidP="004260E1">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AD798D">
        <w:rPr>
          <w:rFonts w:ascii="GHEA Grapalat" w:hAnsi="GHEA Grapalat"/>
          <w:b/>
        </w:rPr>
        <w:t>ГНО «Национальным центром по контролю и</w:t>
      </w:r>
      <w:proofErr w:type="gramEnd"/>
      <w:r w:rsidR="00AD798D">
        <w:rPr>
          <w:rFonts w:ascii="GHEA Grapalat" w:hAnsi="GHEA Grapalat"/>
          <w:b/>
        </w:rPr>
        <w:t xml:space="preserve"> профилактике заболеваний» 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4260E1">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4260E1">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4260E1">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4C6A6E">
        <w:rPr>
          <w:rFonts w:ascii="GHEA Grapalat" w:hAnsi="GHEA Grapalat"/>
          <w:b/>
          <w:sz w:val="24"/>
          <w:szCs w:val="24"/>
        </w:rPr>
        <w:t>procurement@ncdc.am</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777B7F"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w:t>
      </w:r>
      <w:r w:rsidRPr="00777B7F">
        <w:rPr>
          <w:rFonts w:ascii="GHEA Grapalat" w:hAnsi="GHEA Grapalat"/>
          <w:i w:val="0"/>
          <w:sz w:val="24"/>
          <w:szCs w:val="24"/>
        </w:rPr>
        <w:t xml:space="preserve">является приобретение </w:t>
      </w:r>
      <w:r w:rsidR="00483ED3" w:rsidRPr="00DB23E1">
        <w:rPr>
          <w:rFonts w:ascii="GHEA Grapalat" w:hAnsi="GHEA Grapalat"/>
          <w:b/>
          <w:i w:val="0"/>
          <w:sz w:val="24"/>
          <w:szCs w:val="24"/>
        </w:rPr>
        <w:t xml:space="preserve">услуг </w:t>
      </w:r>
      <w:r w:rsidR="003E0F53">
        <w:rPr>
          <w:rFonts w:ascii="GHEA Grapalat" w:hAnsi="GHEA Grapalat"/>
          <w:b/>
          <w:i w:val="0"/>
          <w:sz w:val="24"/>
          <w:szCs w:val="24"/>
        </w:rPr>
        <w:t>автотехобслуживания</w:t>
      </w:r>
      <w:r w:rsidR="00777B7F" w:rsidRPr="00777B7F">
        <w:rPr>
          <w:rFonts w:ascii="GHEA Grapalat" w:hAnsi="GHEA Grapalat"/>
          <w:i w:val="0"/>
          <w:sz w:val="24"/>
          <w:szCs w:val="24"/>
        </w:rPr>
        <w:t xml:space="preserve"> </w:t>
      </w:r>
      <w:r w:rsidRPr="00777B7F">
        <w:rPr>
          <w:rFonts w:ascii="GHEA Grapalat" w:hAnsi="GHEA Grapalat"/>
          <w:i w:val="0"/>
          <w:sz w:val="24"/>
          <w:szCs w:val="24"/>
        </w:rPr>
        <w:t xml:space="preserve">(далее — также </w:t>
      </w:r>
      <w:r w:rsidR="00E968BE" w:rsidRPr="00777B7F">
        <w:rPr>
          <w:rFonts w:ascii="GHEA Grapalat" w:hAnsi="GHEA Grapalat"/>
          <w:i w:val="0"/>
          <w:sz w:val="24"/>
          <w:szCs w:val="24"/>
        </w:rPr>
        <w:t>услуга</w:t>
      </w:r>
      <w:r w:rsidRPr="00777B7F">
        <w:rPr>
          <w:rFonts w:ascii="GHEA Grapalat" w:hAnsi="GHEA Grapalat"/>
          <w:i w:val="0"/>
          <w:sz w:val="24"/>
          <w:szCs w:val="24"/>
        </w:rPr>
        <w:t xml:space="preserve">) для нужд </w:t>
      </w:r>
      <w:r w:rsidR="00777B7F" w:rsidRPr="00777B7F">
        <w:rPr>
          <w:rFonts w:ascii="GHEA Grapalat" w:hAnsi="GHEA Grapalat"/>
          <w:b/>
          <w:i w:val="0"/>
          <w:sz w:val="24"/>
          <w:szCs w:val="24"/>
        </w:rPr>
        <w:t>ГНО «Национального центра по контролю и профилактике заболеваний» МЗ РА</w:t>
      </w:r>
      <w:r w:rsidR="00777B7F">
        <w:rPr>
          <w:rFonts w:ascii="GHEA Grapalat" w:hAnsi="GHEA Grapalat"/>
          <w:i w:val="0"/>
          <w:sz w:val="24"/>
          <w:szCs w:val="24"/>
        </w:rPr>
        <w:t xml:space="preserve">, которые сгруппированы в </w:t>
      </w:r>
      <w:r w:rsidR="003E0F53">
        <w:rPr>
          <w:rFonts w:ascii="GHEA Grapalat" w:hAnsi="GHEA Grapalat"/>
          <w:b/>
          <w:i w:val="0"/>
          <w:sz w:val="24"/>
          <w:szCs w:val="24"/>
        </w:rPr>
        <w:t>1 лот</w:t>
      </w:r>
      <w:r w:rsidR="003C6569">
        <w:rPr>
          <w:rFonts w:ascii="GHEA Grapalat" w:hAnsi="GHEA Grapalat"/>
          <w:b/>
          <w:i w:val="0"/>
          <w:sz w:val="24"/>
          <w:szCs w:val="24"/>
        </w:rPr>
        <w:t xml:space="preserve"> (согласно прикрепленному Приложению № 1)</w:t>
      </w:r>
      <w:r w:rsidRPr="00777B7F">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16"/>
        <w:gridCol w:w="1418"/>
        <w:gridCol w:w="6600"/>
      </w:tblGrid>
      <w:tr w:rsidR="00970424" w:rsidRPr="009044F1" w:rsidTr="00F32DDC">
        <w:trPr>
          <w:jc w:val="center"/>
        </w:trPr>
        <w:tc>
          <w:tcPr>
            <w:tcW w:w="2634" w:type="dxa"/>
            <w:gridSpan w:val="2"/>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0" w:type="dxa"/>
            <w:vMerge w:val="restart"/>
            <w:vAlign w:val="center"/>
          </w:tcPr>
          <w:p w:rsidR="00970424" w:rsidRPr="009044F1" w:rsidRDefault="00970424"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970424" w:rsidRPr="009044F1" w:rsidTr="00970424">
        <w:trPr>
          <w:jc w:val="center"/>
        </w:trPr>
        <w:tc>
          <w:tcPr>
            <w:tcW w:w="1216" w:type="dxa"/>
            <w:vAlign w:val="center"/>
          </w:tcPr>
          <w:p w:rsidR="00970424" w:rsidRPr="009044F1" w:rsidRDefault="00970424"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418" w:type="dxa"/>
            <w:vAlign w:val="center"/>
          </w:tcPr>
          <w:p w:rsidR="00970424" w:rsidRPr="00970424" w:rsidRDefault="00970424" w:rsidP="00970424">
            <w:pPr>
              <w:pStyle w:val="23"/>
              <w:widowControl w:val="0"/>
              <w:spacing w:after="120" w:line="240" w:lineRule="auto"/>
              <w:ind w:firstLine="0"/>
              <w:jc w:val="center"/>
              <w:rPr>
                <w:rFonts w:ascii="GHEA Grapalat" w:hAnsi="GHEA Grapalat"/>
                <w:b/>
                <w:i/>
                <w:sz w:val="24"/>
                <w:szCs w:val="24"/>
              </w:rPr>
            </w:pPr>
            <w:r w:rsidRPr="00970424">
              <w:rPr>
                <w:rFonts w:ascii="GHEA Grapalat" w:hAnsi="GHEA Grapalat"/>
                <w:b/>
                <w:i/>
                <w:sz w:val="24"/>
                <w:szCs w:val="24"/>
              </w:rPr>
              <w:t>Цена закупки</w:t>
            </w:r>
          </w:p>
        </w:tc>
        <w:tc>
          <w:tcPr>
            <w:tcW w:w="6600" w:type="dxa"/>
            <w:vMerge/>
            <w:vAlign w:val="center"/>
          </w:tcPr>
          <w:p w:rsidR="00970424" w:rsidRPr="009044F1" w:rsidRDefault="00970424" w:rsidP="00B46D58">
            <w:pPr>
              <w:pStyle w:val="23"/>
              <w:widowControl w:val="0"/>
              <w:spacing w:after="120" w:line="240" w:lineRule="auto"/>
              <w:ind w:firstLine="0"/>
              <w:rPr>
                <w:rFonts w:ascii="GHEA Grapalat" w:hAnsi="GHEA Grapalat"/>
                <w:sz w:val="24"/>
                <w:szCs w:val="24"/>
                <w:u w:val="single"/>
              </w:rPr>
            </w:pPr>
          </w:p>
        </w:tc>
      </w:tr>
      <w:tr w:rsidR="00AA73D2" w:rsidRPr="00AA73D2" w:rsidTr="00B52043">
        <w:trPr>
          <w:jc w:val="center"/>
        </w:trPr>
        <w:tc>
          <w:tcPr>
            <w:tcW w:w="1216" w:type="dxa"/>
            <w:vAlign w:val="center"/>
          </w:tcPr>
          <w:p w:rsidR="00AA73D2" w:rsidRDefault="00AA73D2" w:rsidP="00B46D58">
            <w:pPr>
              <w:pStyle w:val="23"/>
              <w:widowControl w:val="0"/>
              <w:spacing w:after="120" w:line="240" w:lineRule="auto"/>
              <w:ind w:firstLine="0"/>
              <w:jc w:val="center"/>
              <w:rPr>
                <w:rFonts w:ascii="GHEA Grapalat" w:hAnsi="GHEA Grapalat"/>
                <w:sz w:val="24"/>
                <w:szCs w:val="24"/>
              </w:rPr>
            </w:pPr>
            <w:r>
              <w:rPr>
                <w:rFonts w:ascii="GHEA Grapalat" w:hAnsi="GHEA Grapalat"/>
                <w:sz w:val="24"/>
                <w:szCs w:val="24"/>
              </w:rPr>
              <w:t>1</w:t>
            </w:r>
          </w:p>
        </w:tc>
        <w:tc>
          <w:tcPr>
            <w:tcW w:w="1418" w:type="dxa"/>
            <w:vAlign w:val="center"/>
          </w:tcPr>
          <w:p w:rsidR="00AA73D2" w:rsidRPr="0077372B" w:rsidRDefault="0077372B" w:rsidP="003E0F53">
            <w:pPr>
              <w:pStyle w:val="23"/>
              <w:spacing w:line="240" w:lineRule="auto"/>
              <w:ind w:firstLine="0"/>
              <w:jc w:val="center"/>
              <w:rPr>
                <w:rFonts w:ascii="GHEA Grapalat" w:hAnsi="GHEA Grapalat"/>
              </w:rPr>
            </w:pPr>
            <w:r>
              <w:rPr>
                <w:rFonts w:ascii="GHEA Grapalat" w:hAnsi="GHEA Grapalat"/>
              </w:rPr>
              <w:t>2,</w:t>
            </w:r>
            <w:r w:rsidR="003E0F53">
              <w:rPr>
                <w:rFonts w:ascii="GHEA Grapalat" w:hAnsi="GHEA Grapalat"/>
              </w:rPr>
              <w:t>0</w:t>
            </w:r>
            <w:r>
              <w:rPr>
                <w:rFonts w:ascii="GHEA Grapalat" w:hAnsi="GHEA Grapalat"/>
              </w:rPr>
              <w:t>00,000</w:t>
            </w:r>
          </w:p>
        </w:tc>
        <w:tc>
          <w:tcPr>
            <w:tcW w:w="6600" w:type="dxa"/>
            <w:vAlign w:val="center"/>
          </w:tcPr>
          <w:p w:rsidR="00AA73D2" w:rsidRPr="009D6A8A" w:rsidRDefault="003E0F53" w:rsidP="00AA73D2">
            <w:pPr>
              <w:rPr>
                <w:rFonts w:ascii="GHEA Grapalat" w:hAnsi="GHEA Grapalat"/>
                <w:sz w:val="20"/>
                <w:szCs w:val="20"/>
                <w:lang w:val="hy-AM"/>
              </w:rPr>
            </w:pPr>
            <w:r w:rsidRPr="003E0F53">
              <w:rPr>
                <w:rFonts w:ascii="GHEA Grapalat" w:hAnsi="GHEA Grapalat"/>
                <w:sz w:val="20"/>
                <w:szCs w:val="20"/>
                <w:lang w:val="hy-AM"/>
              </w:rPr>
              <w:t>Услуги автотехобслуживания для автомобилей марки Форд Transit 22270A 2.2TD</w:t>
            </w:r>
          </w:p>
        </w:tc>
      </w:tr>
    </w:tbl>
    <w:p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13323F">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 xml:space="preserve">в Приложении № </w:t>
      </w:r>
      <w:r w:rsidR="006672E6" w:rsidRPr="00E21282">
        <w:rPr>
          <w:rFonts w:ascii="GHEA Grapalat" w:hAnsi="GHEA Grapalat"/>
          <w:sz w:val="24"/>
          <w:szCs w:val="24"/>
        </w:rPr>
        <w:t xml:space="preserve">6 </w:t>
      </w:r>
      <w:r w:rsidRPr="00E21282">
        <w:rPr>
          <w:rFonts w:ascii="GHEA Grapalat" w:hAnsi="GHEA Grapalat"/>
          <w:sz w:val="24"/>
          <w:szCs w:val="24"/>
        </w:rPr>
        <w:t>к настоящему Приглашению.</w:t>
      </w: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w:t>
      </w:r>
      <w:r w:rsidR="00302F50" w:rsidRPr="009044F1">
        <w:rPr>
          <w:rFonts w:ascii="GHEA Grapalat" w:hAnsi="GHEA Grapalat"/>
          <w:b/>
        </w:rPr>
        <w:t xml:space="preserve">ТРЕБОВАНИЯ К ПРАВУ УЧАСТНИКА НА УЧАСТИЕ, </w:t>
      </w:r>
      <w:r w:rsidR="00302F50" w:rsidRPr="00693101">
        <w:rPr>
          <w:rFonts w:ascii="GHEA Grapalat" w:hAnsi="GHEA Grapalat"/>
          <w:b/>
        </w:rPr>
        <w:br/>
      </w:r>
      <w:r w:rsidR="00302F50">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BD2C67" w:rsidRPr="001115E9" w:rsidRDefault="00BD2C67" w:rsidP="00DD276C">
      <w:pPr>
        <w:widowControl w:val="0"/>
        <w:tabs>
          <w:tab w:val="left" w:pos="1134"/>
        </w:tabs>
        <w:ind w:firstLine="567"/>
        <w:contextualSpacing/>
        <w:jc w:val="both"/>
        <w:rPr>
          <w:rFonts w:ascii="GHEA Grapalat" w:hAnsi="GHEA Grapalat"/>
        </w:rPr>
      </w:pPr>
    </w:p>
    <w:p w:rsidR="00753E6E" w:rsidRPr="009044F1" w:rsidRDefault="00096865" w:rsidP="00DD276C">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w:t>
      </w:r>
      <w:r w:rsidR="00B23A2E">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00DD276C">
        <w:rPr>
          <w:rFonts w:ascii="GHEA Grapalat" w:hAnsi="GHEA Grapalat"/>
        </w:rPr>
        <w:t xml:space="preserve">финансирование </w:t>
      </w:r>
      <w:r w:rsidRPr="009044F1">
        <w:rPr>
          <w:rFonts w:ascii="GHEA Grapalat" w:hAnsi="GHEA Grapalat"/>
        </w:rPr>
        <w:t xml:space="preserve">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Pr>
          <w:rFonts w:ascii="GHEA Grapalat" w:hAnsi="GHEA Grapalat"/>
        </w:rPr>
        <w:t>или отменена</w:t>
      </w:r>
      <w:r w:rsidR="003240F7">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4)</w:t>
      </w:r>
      <w:r w:rsidR="00E1385B" w:rsidRPr="003A1EBB">
        <w:rPr>
          <w:rFonts w:ascii="GHEA Grapalat" w:hAnsi="GHEA Grapalat"/>
        </w:rPr>
        <w:tab/>
      </w:r>
      <w:r w:rsidR="00E231AD">
        <w:rPr>
          <w:rFonts w:ascii="GHEA Grapalat" w:hAnsi="GHEA Grapalat"/>
        </w:rPr>
        <w:t xml:space="preserve">в отношении которых  административный акт, устанавливающий ответственность за </w:t>
      </w:r>
      <w:proofErr w:type="spellStart"/>
      <w:r w:rsidR="00E231AD">
        <w:rPr>
          <w:rFonts w:ascii="GHEA Grapalat" w:hAnsi="GHEA Grapalat"/>
        </w:rPr>
        <w:t>антиконкурентное</w:t>
      </w:r>
      <w:proofErr w:type="spellEnd"/>
      <w:r w:rsidR="00E231AD">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E231AD">
        <w:rPr>
          <w:rFonts w:ascii="GHEA Grapalat" w:hAnsi="GHEA Grapalat"/>
        </w:rPr>
        <w:t>необжалуемым</w:t>
      </w:r>
      <w:proofErr w:type="spellEnd"/>
      <w:r w:rsidR="00E231AD">
        <w:rPr>
          <w:rFonts w:ascii="GHEA Grapalat" w:hAnsi="GHEA Grapalat"/>
        </w:rPr>
        <w:t>, а в случае обжалования оставлен без изменений</w:t>
      </w:r>
      <w:r w:rsidRPr="009044F1">
        <w:rPr>
          <w:rFonts w:ascii="GHEA Grapalat" w:hAnsi="GHEA Grapalat"/>
        </w:rPr>
        <w:t>;</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DD276C">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Default="00990561" w:rsidP="00DD276C">
      <w:pPr>
        <w:widowControl w:val="0"/>
        <w:tabs>
          <w:tab w:val="left" w:pos="1134"/>
        </w:tabs>
        <w:ind w:firstLine="567"/>
        <w:contextualSpacing/>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4004A3" w:rsidRPr="004004A3" w:rsidRDefault="004004A3" w:rsidP="00DD276C">
      <w:pPr>
        <w:widowControl w:val="0"/>
        <w:tabs>
          <w:tab w:val="left" w:pos="1134"/>
        </w:tabs>
        <w:ind w:firstLine="567"/>
        <w:contextualSpacing/>
        <w:rPr>
          <w:rFonts w:ascii="GHEA Grapalat" w:hAnsi="GHEA Grapalat" w:cs="Sylfaen"/>
        </w:rPr>
      </w:pPr>
      <w:r w:rsidRPr="004004A3">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rsidR="004004A3" w:rsidRDefault="004004A3" w:rsidP="00DD276C">
      <w:pPr>
        <w:pStyle w:val="aff"/>
        <w:widowControl w:val="0"/>
        <w:numPr>
          <w:ilvl w:val="0"/>
          <w:numId w:val="31"/>
        </w:numPr>
        <w:tabs>
          <w:tab w:val="left" w:pos="1134"/>
        </w:tabs>
        <w:ind w:left="426"/>
        <w:contextualSpacing/>
        <w:jc w:val="both"/>
        <w:rPr>
          <w:rFonts w:ascii="GHEA Grapalat" w:hAnsi="GHEA Grapalat" w:cs="Sylfaen"/>
        </w:rPr>
      </w:pPr>
      <w:r w:rsidRPr="004004A3">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4004A3" w:rsidRPr="004004A3" w:rsidRDefault="004004A3" w:rsidP="00DD276C">
      <w:pPr>
        <w:pStyle w:val="aff"/>
        <w:widowControl w:val="0"/>
        <w:numPr>
          <w:ilvl w:val="0"/>
          <w:numId w:val="31"/>
        </w:numPr>
        <w:tabs>
          <w:tab w:val="left" w:pos="1134"/>
        </w:tabs>
        <w:ind w:left="426" w:hanging="284"/>
        <w:contextualSpacing/>
        <w:jc w:val="both"/>
        <w:rPr>
          <w:rFonts w:ascii="GHEA Grapalat" w:hAnsi="GHEA Grapalat" w:cs="Sylfaen"/>
        </w:rPr>
      </w:pPr>
      <w:r w:rsidRPr="004004A3">
        <w:rPr>
          <w:rFonts w:ascii="GHEA Grapalat" w:hAnsi="GHEA Grapalat" w:cs="Sylfaen"/>
        </w:rPr>
        <w:t>в качестве отобранного участника отказался или лишился  права заключения договора.</w:t>
      </w:r>
    </w:p>
    <w:p w:rsidR="00753E6E" w:rsidRPr="009044F1" w:rsidRDefault="00753E6E"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им письменное объявление, предусмотренное </w:t>
      </w:r>
      <w:r w:rsidRPr="00CB60AE">
        <w:rPr>
          <w:rFonts w:ascii="GHEA Grapalat" w:hAnsi="GHEA Grapalat"/>
        </w:rPr>
        <w:t>пунктом 2.</w:t>
      </w:r>
      <w:r w:rsidR="009858A0" w:rsidRPr="00CB60AE">
        <w:rPr>
          <w:rFonts w:ascii="GHEA Grapalat" w:hAnsi="GHEA Grapalat"/>
        </w:rPr>
        <w:t>1</w:t>
      </w:r>
      <w:r w:rsidRPr="00CB60AE">
        <w:rPr>
          <w:rFonts w:ascii="GHEA Grapalat" w:hAnsi="GHEA Grapalat"/>
        </w:rPr>
        <w:t>.</w:t>
      </w:r>
      <w:r w:rsidRPr="009044F1">
        <w:rPr>
          <w:rFonts w:ascii="GHEA Grapalat" w:hAnsi="GHEA Grapalat"/>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106256" w:rsidRDefault="00BA3554" w:rsidP="00DD276C">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106256" w:rsidRPr="000B29DC">
        <w:rPr>
          <w:rFonts w:ascii="GHEA Grapalat" w:hAnsi="GHEA Grapalat"/>
        </w:rPr>
        <w:t xml:space="preserve">Включение участника в список, предусмотренный пунктом 6 части 1 статьи 6 Закона, в период его нахождения автоматически приводит к ограничению права </w:t>
      </w:r>
      <w:proofErr w:type="spellStart"/>
      <w:r w:rsidR="00106256" w:rsidRPr="000B29DC">
        <w:rPr>
          <w:rFonts w:ascii="GHEA Grapalat" w:hAnsi="GHEA Grapalat"/>
        </w:rPr>
        <w:t>аффилированных</w:t>
      </w:r>
      <w:proofErr w:type="spellEnd"/>
      <w:r w:rsidR="00106256" w:rsidRPr="000B29DC">
        <w:rPr>
          <w:rFonts w:ascii="GHEA Grapalat" w:hAnsi="GHEA Grapalat"/>
        </w:rPr>
        <w:t xml:space="preserve"> с ним лиц на участие в процессе закупок</w:t>
      </w:r>
      <w:r w:rsidR="00106256">
        <w:rPr>
          <w:rFonts w:ascii="GHEA Grapalat" w:hAnsi="GHEA Grapalat"/>
        </w:rPr>
        <w:t>.</w:t>
      </w:r>
    </w:p>
    <w:p w:rsidR="00BA3554" w:rsidRPr="009044F1" w:rsidRDefault="00BA3554" w:rsidP="00DD276C">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DD276C">
      <w:pPr>
        <w:pStyle w:val="af4"/>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115E9"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DD276C">
      <w:pPr>
        <w:pStyle w:val="af4"/>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DD276C">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roofErr w:type="gramEnd"/>
    </w:p>
    <w:p w:rsidR="00E67CC4" w:rsidRPr="009044F1" w:rsidRDefault="00096865" w:rsidP="00DD276C">
      <w:pPr>
        <w:widowControl w:val="0"/>
        <w:tabs>
          <w:tab w:val="left" w:pos="1134"/>
        </w:tabs>
        <w:ind w:firstLine="567"/>
        <w:contextualSpacing/>
        <w:jc w:val="both"/>
        <w:rPr>
          <w:rFonts w:ascii="GHEA Grapalat" w:hAnsi="GHEA Grapalat" w:cs="Arial Armenian"/>
        </w:rPr>
      </w:pPr>
      <w:r w:rsidRPr="00CC18C4">
        <w:rPr>
          <w:rFonts w:ascii="GHEA Grapalat" w:hAnsi="GHEA Grapalat"/>
        </w:rPr>
        <w:t>2.4</w:t>
      </w:r>
      <w:r w:rsidR="00D13662" w:rsidRPr="00CC18C4">
        <w:rPr>
          <w:rFonts w:ascii="GHEA Grapalat" w:hAnsi="GHEA Grapalat"/>
        </w:rPr>
        <w:t>.</w:t>
      </w:r>
      <w:r w:rsidR="00E1385B" w:rsidRPr="00CC18C4">
        <w:rPr>
          <w:rFonts w:ascii="GHEA Grapalat" w:hAnsi="GHEA Grapalat"/>
        </w:rPr>
        <w:tab/>
      </w:r>
      <w:r w:rsidR="00E661BE" w:rsidRPr="00CC18C4">
        <w:rPr>
          <w:rFonts w:ascii="GHEA Grapalat" w:hAnsi="GHEA Grapalat"/>
        </w:rPr>
        <w:t>Участник, в случае признания отобранным участником,</w:t>
      </w:r>
      <w:r w:rsidR="001125CC">
        <w:rPr>
          <w:rFonts w:ascii="GHEA Grapalat" w:hAnsi="GHEA Grapalat"/>
        </w:rPr>
        <w:t xml:space="preserve"> </w:t>
      </w:r>
      <w:r w:rsidR="001125CC" w:rsidRPr="00AC3C74">
        <w:rPr>
          <w:rFonts w:ascii="GHEA Grapalat" w:hAnsi="GHEA Grapalat"/>
        </w:rPr>
        <w:t>представляет обеспечение квалификации в порядке и размере, установленны</w:t>
      </w:r>
      <w:r w:rsidR="001125CC">
        <w:rPr>
          <w:rFonts w:ascii="GHEA Grapalat" w:hAnsi="GHEA Grapalat"/>
        </w:rPr>
        <w:t>ми</w:t>
      </w:r>
      <w:r w:rsidR="001125CC" w:rsidRPr="00AC3C74">
        <w:rPr>
          <w:rFonts w:ascii="GHEA Grapalat" w:hAnsi="GHEA Grapalat"/>
        </w:rPr>
        <w:t xml:space="preserve"> настоящим приглашением</w:t>
      </w:r>
      <w:r w:rsidR="001125CC">
        <w:rPr>
          <w:rFonts w:ascii="GHEA Grapalat" w:hAnsi="GHEA Grapalat"/>
        </w:rPr>
        <w:t>.</w:t>
      </w:r>
      <w:r w:rsidR="00E661BE" w:rsidRPr="00CC18C4">
        <w:rPr>
          <w:rFonts w:ascii="GHEA Grapalat" w:hAnsi="GHEA Grapalat"/>
        </w:rPr>
        <w:t xml:space="preserve"> </w:t>
      </w:r>
    </w:p>
    <w:p w:rsidR="000A6B75" w:rsidRPr="009044F1" w:rsidRDefault="000A6B75" w:rsidP="00DD276C">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DD276C">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DD276C">
      <w:pPr>
        <w:pStyle w:val="23"/>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FE2CCB" w:rsidRPr="00ED3BA4" w:rsidRDefault="00C366B6" w:rsidP="00DD276C">
      <w:pPr>
        <w:pStyle w:val="23"/>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sidRPr="00613836">
        <w:rPr>
          <w:rFonts w:ascii="GHEA Grapalat" w:hAnsi="GHEA Grapalat"/>
          <w:sz w:val="24"/>
          <w:szCs w:val="24"/>
        </w:rPr>
        <w:t>(на о</w:t>
      </w:r>
      <w:r w:rsidR="00796D4A" w:rsidRPr="00325476">
        <w:rPr>
          <w:rFonts w:ascii="GHEA Grapalat" w:hAnsi="GHEA Grapalat"/>
          <w:sz w:val="24"/>
          <w:szCs w:val="24"/>
        </w:rPr>
        <w:t>дин и тот же</w:t>
      </w:r>
      <w:r w:rsidR="00796D4A" w:rsidRPr="00613836">
        <w:rPr>
          <w:rFonts w:ascii="GHEA Grapalat" w:hAnsi="GHEA Grapalat"/>
          <w:sz w:val="24"/>
          <w:szCs w:val="24"/>
        </w:rPr>
        <w:t xml:space="preserve"> лот</w:t>
      </w:r>
      <w:r w:rsidR="00796D4A">
        <w:rPr>
          <w:rFonts w:ascii="GHEA Grapalat" w:hAnsi="GHEA Grapalat"/>
        </w:rPr>
        <w:t>)</w:t>
      </w:r>
      <w:r w:rsidR="000A6B75" w:rsidRPr="009044F1">
        <w:rPr>
          <w:rFonts w:ascii="GHEA Grapalat" w:hAnsi="GHEA Grapalat"/>
          <w:sz w:val="24"/>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9044F1">
        <w:rPr>
          <w:rFonts w:ascii="GHEA Grapalat" w:hAnsi="GHEA Grapalat"/>
          <w:sz w:val="24"/>
          <w:szCs w:val="24"/>
        </w:rPr>
        <w:t>так и заявки, представленные отдельно.</w:t>
      </w:r>
    </w:p>
    <w:p w:rsidR="00FE2CCB" w:rsidRPr="009044F1" w:rsidRDefault="00FE2CCB" w:rsidP="00DD276C">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Pr="009044F1">
        <w:rPr>
          <w:rFonts w:ascii="GHEA Grapalat" w:hAnsi="GHEA Grapalat"/>
          <w:sz w:val="24"/>
          <w:szCs w:val="24"/>
        </w:rPr>
        <w:t>)</w:t>
      </w:r>
      <w:r w:rsidRPr="00911F57">
        <w:rPr>
          <w:rFonts w:ascii="GHEA Grapalat" w:hAnsi="GHEA Grapalat"/>
          <w:sz w:val="24"/>
          <w:szCs w:val="24"/>
        </w:rPr>
        <w:tab/>
      </w:r>
      <w:r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w:t>
      </w:r>
      <w:r w:rsidRPr="00FE2CCB">
        <w:rPr>
          <w:rFonts w:ascii="GHEA Grapalat" w:hAnsi="GHEA Grapalat"/>
          <w:sz w:val="24"/>
          <w:szCs w:val="24"/>
        </w:rPr>
        <w:t xml:space="preserve"> </w:t>
      </w:r>
      <w:r w:rsidRPr="009044F1">
        <w:rPr>
          <w:rFonts w:ascii="GHEA Grapalat" w:hAnsi="GHEA Grapalat"/>
          <w:sz w:val="24"/>
          <w:szCs w:val="24"/>
        </w:rPr>
        <w:t>заказчиком с консорциумом, расторгается в одностороннем порядке, и в</w:t>
      </w:r>
      <w:r w:rsidRPr="00FE2CCB">
        <w:rPr>
          <w:rFonts w:ascii="GHEA Grapalat" w:hAnsi="GHEA Grapalat"/>
          <w:sz w:val="24"/>
          <w:szCs w:val="24"/>
        </w:rPr>
        <w:t xml:space="preserve"> </w:t>
      </w:r>
      <w:r w:rsidRPr="009044F1">
        <w:rPr>
          <w:rFonts w:ascii="GHEA Grapalat" w:hAnsi="GHEA Grapalat"/>
          <w:sz w:val="24"/>
          <w:szCs w:val="24"/>
        </w:rPr>
        <w:t>отношении членов консорциума применяются предусмотренные договором меры ответственности.</w:t>
      </w:r>
    </w:p>
    <w:p w:rsidR="00BD2C67" w:rsidRPr="001115E9" w:rsidRDefault="00BD2C67" w:rsidP="00B46D58">
      <w:pPr>
        <w:widowControl w:val="0"/>
        <w:spacing w:after="160"/>
        <w:jc w:val="center"/>
        <w:rPr>
          <w:rFonts w:ascii="GHEA Grapalat" w:hAnsi="GHEA Grapalat"/>
          <w:b/>
        </w:rPr>
      </w:pPr>
    </w:p>
    <w:p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1D7DC4">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1D7DC4">
        <w:rPr>
          <w:rFonts w:ascii="GHEA Grapalat" w:hAnsi="GHEA Grapalat"/>
        </w:rPr>
        <w:t>.</w:t>
      </w:r>
      <w:r w:rsidR="00AA7117">
        <w:rPr>
          <w:rFonts w:ascii="GHEA Grapalat" w:hAnsi="GHEA Grapalat"/>
        </w:rPr>
        <w:t xml:space="preserve"> </w:t>
      </w:r>
    </w:p>
    <w:p w:rsidR="00096865" w:rsidRPr="009044F1" w:rsidRDefault="00096865" w:rsidP="001D7DC4">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1D7DC4">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 xml:space="preserve">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1D7DC4">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0811C1" w:rsidRDefault="002D7D70" w:rsidP="001D7DC4">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1D7DC4">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1D7DC4">
      <w:pPr>
        <w:widowControl w:val="0"/>
        <w:tabs>
          <w:tab w:val="left" w:pos="1134"/>
        </w:tabs>
        <w:ind w:firstLine="567"/>
        <w:contextualSpacing/>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9044F1" w:rsidRDefault="000946A3" w:rsidP="001D7DC4">
      <w:pPr>
        <w:pStyle w:val="23"/>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1D7DC4">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w:t>
      </w:r>
      <w:r w:rsidR="00A86664">
        <w:rPr>
          <w:rFonts w:ascii="GHEA Grapalat" w:hAnsi="GHEA Grapalat"/>
          <w:sz w:val="24"/>
          <w:szCs w:val="24"/>
        </w:rPr>
        <w:t>запрос котировок</w:t>
      </w:r>
      <w:r w:rsidRPr="009044F1">
        <w:rPr>
          <w:rFonts w:ascii="GHEA Grapalat" w:hAnsi="GHEA Grapalat"/>
          <w:sz w:val="24"/>
          <w:szCs w:val="24"/>
        </w:rPr>
        <w:t>.</w:t>
      </w:r>
    </w:p>
    <w:p w:rsidR="000371A2" w:rsidRDefault="000371A2" w:rsidP="001D7DC4">
      <w:pPr>
        <w:pStyle w:val="23"/>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proofErr w:type="gramStart"/>
      <w:r w:rsidR="002843AD">
        <w:rPr>
          <w:rFonts w:ascii="GHEA Grapalat" w:hAnsi="GHEA Grapalat"/>
          <w:sz w:val="24"/>
          <w:szCs w:val="24"/>
        </w:rPr>
        <w:t>г</w:t>
      </w:r>
      <w:proofErr w:type="gramEnd"/>
      <w:r w:rsidR="002843AD">
        <w:rPr>
          <w:rFonts w:ascii="GHEA Grapalat" w:hAnsi="GHEA Grapalat"/>
          <w:sz w:val="24"/>
          <w:szCs w:val="24"/>
        </w:rPr>
        <w:t xml:space="preserve">. Ереван, ул. М. </w:t>
      </w:r>
      <w:proofErr w:type="spellStart"/>
      <w:r w:rsidR="002843AD">
        <w:rPr>
          <w:rFonts w:ascii="GHEA Grapalat" w:hAnsi="GHEA Grapalat"/>
          <w:sz w:val="24"/>
          <w:szCs w:val="24"/>
        </w:rPr>
        <w:t>Гераци</w:t>
      </w:r>
      <w:proofErr w:type="spellEnd"/>
      <w:r w:rsidR="002843AD">
        <w:rPr>
          <w:rFonts w:ascii="GHEA Grapalat" w:hAnsi="GHEA Grapalat"/>
          <w:sz w:val="24"/>
          <w:szCs w:val="24"/>
        </w:rPr>
        <w:t>, д. 12</w:t>
      </w:r>
      <w:r>
        <w:rPr>
          <w:rFonts w:ascii="GHEA Grapalat" w:hAnsi="GHEA Grapalat"/>
          <w:sz w:val="24"/>
          <w:szCs w:val="24"/>
        </w:rPr>
        <w:t xml:space="preserve"> не позднее, чем </w:t>
      </w:r>
      <w:r w:rsidR="009415D8">
        <w:rPr>
          <w:rFonts w:ascii="GHEA Grapalat" w:hAnsi="GHEA Grapalat"/>
          <w:sz w:val="24"/>
          <w:szCs w:val="24"/>
        </w:rPr>
        <w:t xml:space="preserve">в </w:t>
      </w:r>
      <w:r w:rsidR="009415D8" w:rsidRPr="009415D8">
        <w:rPr>
          <w:rFonts w:ascii="GHEA Grapalat" w:hAnsi="GHEA Grapalat"/>
          <w:b/>
          <w:sz w:val="24"/>
          <w:szCs w:val="24"/>
        </w:rPr>
        <w:t>10:30</w:t>
      </w:r>
      <w:r w:rsidRPr="009415D8">
        <w:rPr>
          <w:rFonts w:ascii="GHEA Grapalat" w:hAnsi="GHEA Grapalat"/>
          <w:b/>
          <w:sz w:val="24"/>
          <w:szCs w:val="24"/>
        </w:rPr>
        <w:t xml:space="preserve"> часов </w:t>
      </w:r>
      <w:r w:rsidR="009415D8" w:rsidRPr="009415D8">
        <w:rPr>
          <w:rFonts w:ascii="GHEA Grapalat" w:hAnsi="GHEA Grapalat"/>
          <w:b/>
          <w:sz w:val="24"/>
          <w:szCs w:val="24"/>
        </w:rPr>
        <w:t>0</w:t>
      </w:r>
      <w:r w:rsidR="003C6569">
        <w:rPr>
          <w:rFonts w:ascii="GHEA Grapalat" w:hAnsi="GHEA Grapalat"/>
          <w:b/>
          <w:sz w:val="24"/>
          <w:szCs w:val="24"/>
        </w:rPr>
        <w:t>7</w:t>
      </w:r>
      <w:r w:rsidRPr="009415D8">
        <w:rPr>
          <w:rFonts w:ascii="GHEA Grapalat" w:hAnsi="GHEA Grapalat"/>
          <w:b/>
          <w:sz w:val="24"/>
          <w:szCs w:val="24"/>
        </w:rPr>
        <w:t>-го дня</w:t>
      </w:r>
      <w:r>
        <w:rPr>
          <w:rFonts w:ascii="GHEA Grapalat" w:hAnsi="GHEA Grapalat"/>
          <w:sz w:val="24"/>
          <w:szCs w:val="24"/>
        </w:rPr>
        <w:t xml:space="preserve"> с даты опубликования в бюллетене объявления и приглашения на настоящую процедуру. </w:t>
      </w:r>
    </w:p>
    <w:p w:rsidR="000371A2" w:rsidRDefault="000371A2" w:rsidP="001D7DC4">
      <w:pPr>
        <w:pStyle w:val="23"/>
        <w:widowControl w:val="0"/>
        <w:tabs>
          <w:tab w:val="left" w:pos="1134"/>
        </w:tabs>
        <w:spacing w:line="240" w:lineRule="auto"/>
        <w:ind w:firstLine="567"/>
        <w:contextualSpacing/>
        <w:rPr>
          <w:rFonts w:ascii="GHEA Grapalat" w:hAnsi="GHEA Grapalat"/>
          <w:sz w:val="24"/>
          <w:szCs w:val="24"/>
        </w:rPr>
      </w:pPr>
      <w:r w:rsidRPr="009415D8">
        <w:rPr>
          <w:rFonts w:ascii="GHEA Grapalat" w:hAnsi="GHEA Grapalat"/>
          <w:sz w:val="24"/>
          <w:szCs w:val="24"/>
        </w:rPr>
        <w:t>Заявки на процедуру получает и в журнале регистрации заявок регистрирует секретарь комиссии</w:t>
      </w:r>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Астгик</w:t>
      </w:r>
      <w:proofErr w:type="spellEnd"/>
      <w:r w:rsidR="009415D8" w:rsidRPr="009415D8">
        <w:rPr>
          <w:rFonts w:ascii="GHEA Grapalat" w:hAnsi="GHEA Grapalat"/>
          <w:sz w:val="24"/>
          <w:szCs w:val="24"/>
        </w:rPr>
        <w:t xml:space="preserve"> </w:t>
      </w:r>
      <w:proofErr w:type="spellStart"/>
      <w:r w:rsidR="009415D8" w:rsidRPr="009415D8">
        <w:rPr>
          <w:rFonts w:ascii="GHEA Grapalat" w:hAnsi="GHEA Grapalat"/>
          <w:sz w:val="24"/>
          <w:szCs w:val="24"/>
        </w:rPr>
        <w:t>Вирабян</w:t>
      </w:r>
      <w:proofErr w:type="spellEnd"/>
      <w:r w:rsidR="009415D8" w:rsidRPr="009415D8">
        <w:rPr>
          <w:rFonts w:ascii="GHEA Grapalat" w:hAnsi="GHEA Grapalat"/>
          <w:sz w:val="24"/>
          <w:szCs w:val="24"/>
        </w:rPr>
        <w:t>.</w:t>
      </w:r>
      <w:r w:rsidRPr="009415D8">
        <w:rPr>
          <w:rFonts w:ascii="GHEA Grapalat" w:hAnsi="GHEA Grapalat"/>
          <w:sz w:val="24"/>
          <w:szCs w:val="24"/>
        </w:rPr>
        <w:t xml:space="preserve"> Секретарь</w:t>
      </w:r>
      <w:r>
        <w:rPr>
          <w:rFonts w:ascii="GHEA Grapalat" w:hAnsi="GHEA Grapalat"/>
          <w:sz w:val="24"/>
          <w:szCs w:val="24"/>
        </w:rPr>
        <w:t xml:space="preserve">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D3436F" w:rsidRDefault="00B67CCD" w:rsidP="001D7DC4">
      <w:pPr>
        <w:pStyle w:val="23"/>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1D7DC4">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1D7DC4">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w:t>
      </w:r>
      <w:proofErr w:type="spellStart"/>
      <w:r w:rsidR="00F827F5">
        <w:rPr>
          <w:rFonts w:ascii="GHEA Grapalat" w:hAnsi="GHEA Grapalat"/>
        </w:rPr>
        <w:t>аффилированных</w:t>
      </w:r>
      <w:proofErr w:type="spellEnd"/>
      <w:r w:rsidR="00F827F5">
        <w:rPr>
          <w:rFonts w:ascii="GHEA Grapalat" w:hAnsi="GHEA Grapalat"/>
        </w:rPr>
        <w:t xml:space="preserve"> с ним лиц </w:t>
      </w:r>
      <w:r>
        <w:rPr>
          <w:rFonts w:ascii="GHEA Grapalat" w:hAnsi="GHEA Grapalat"/>
        </w:rPr>
        <w:t>требованиям права на участие, установленным настоящим приглашением;</w:t>
      </w:r>
    </w:p>
    <w:p w:rsidR="00C648DF" w:rsidRDefault="005F25EF" w:rsidP="001D7DC4">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rsidR="005F25EF" w:rsidRDefault="005F25EF" w:rsidP="001D7DC4">
      <w:pPr>
        <w:ind w:firstLine="284"/>
        <w:contextualSpacing/>
        <w:jc w:val="both"/>
        <w:rPr>
          <w:rFonts w:ascii="GHEA Grapalat" w:hAnsi="GHEA Grapalat"/>
        </w:rPr>
      </w:pPr>
      <w:r>
        <w:rPr>
          <w:rFonts w:ascii="GHEA Grapalat" w:hAnsi="GHEA Grapalat"/>
        </w:rPr>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r w:rsidR="002E067C">
        <w:rPr>
          <w:rFonts w:ascii="GHEA Grapalat" w:hAnsi="GHEA Grapalat"/>
        </w:rPr>
        <w:t>;</w:t>
      </w:r>
    </w:p>
    <w:p w:rsidR="005F25EF" w:rsidRDefault="005F25EF" w:rsidP="001D7DC4">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1D7DC4">
      <w:pPr>
        <w:pStyle w:val="norm"/>
        <w:widowControl w:val="0"/>
        <w:tabs>
          <w:tab w:val="left" w:pos="1134"/>
        </w:tabs>
        <w:spacing w:line="240" w:lineRule="auto"/>
        <w:ind w:firstLine="284"/>
        <w:contextualSpacing/>
        <w:rPr>
          <w:rFonts w:ascii="GHEA Grapalat" w:hAnsi="GHEA Grapalat"/>
        </w:rPr>
      </w:pPr>
      <w:proofErr w:type="spellStart"/>
      <w:r w:rsidRPr="00985FFB">
        <w:rPr>
          <w:rFonts w:ascii="GHEA Grapalat" w:hAnsi="GHEA Grapalat"/>
          <w:sz w:val="24"/>
          <w:szCs w:val="24"/>
        </w:rPr>
        <w:t>д</w:t>
      </w:r>
      <w:proofErr w:type="spellEnd"/>
      <w:r w:rsidRPr="00985FFB">
        <w:rPr>
          <w:rFonts w:ascii="GHEA Grapalat" w:hAnsi="GHEA Grapalat"/>
          <w:sz w:val="24"/>
          <w:szCs w:val="24"/>
        </w:rPr>
        <w:t xml:space="preserve">)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w:t>
      </w:r>
      <w:proofErr w:type="gramStart"/>
      <w:r w:rsidRPr="00985FFB">
        <w:rPr>
          <w:rFonts w:ascii="GHEA Grapalat" w:hAnsi="GHEA Grapalat"/>
          <w:sz w:val="24"/>
          <w:szCs w:val="24"/>
        </w:rPr>
        <w:t>,</w:t>
      </w:r>
      <w:proofErr w:type="gramEnd"/>
      <w:r w:rsidRPr="00985FFB">
        <w:rPr>
          <w:rFonts w:ascii="GHEA Grapalat" w:hAnsi="GHEA Grapalat"/>
          <w:sz w:val="24"/>
          <w:szCs w:val="24"/>
        </w:rPr>
        <w:t xml:space="preserve">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B67CCD" w:rsidRPr="009044F1" w:rsidRDefault="008E58A2"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204A09" w:rsidP="001D7DC4">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3</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204A09" w:rsidP="001D7DC4">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1D7DC4">
      <w:pPr>
        <w:contextualSpacing/>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1D7DC4">
      <w:pPr>
        <w:contextualSpacing/>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1D7DC4">
      <w:pPr>
        <w:pStyle w:val="norm"/>
        <w:widowControl w:val="0"/>
        <w:spacing w:line="240" w:lineRule="auto"/>
        <w:ind w:firstLine="0"/>
        <w:contextualSpacing/>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7B18B8">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w:t>
      </w:r>
      <w:r w:rsidR="005A26BE" w:rsidRPr="005A26BE">
        <w:t xml:space="preserve"> </w:t>
      </w:r>
      <w:r w:rsidR="005A26BE">
        <w:rPr>
          <w:rFonts w:asciiTheme="minorHAnsi" w:hAnsiTheme="minorHAnsi"/>
        </w:rPr>
        <w:t>/</w:t>
      </w:r>
      <w:r w:rsidR="005A26BE" w:rsidRPr="005A26BE">
        <w:rPr>
          <w:rFonts w:ascii="GHEA Grapalat" w:hAnsi="GHEA Grapalat"/>
          <w:sz w:val="24"/>
          <w:szCs w:val="24"/>
        </w:rPr>
        <w:t>в виде суммы цен по каждому виду оказания услуг (согласно приложению № 1.1)</w:t>
      </w:r>
      <w:r w:rsidR="005A26BE">
        <w:rPr>
          <w:rFonts w:ascii="GHEA Grapalat" w:hAnsi="GHEA Grapalat"/>
          <w:sz w:val="24"/>
          <w:szCs w:val="24"/>
        </w:rPr>
        <w:t>/</w:t>
      </w:r>
      <w:r w:rsidRPr="009044F1">
        <w:rPr>
          <w:rFonts w:ascii="GHEA Grapalat" w:hAnsi="GHEA Grapalat"/>
          <w:sz w:val="24"/>
          <w:szCs w:val="24"/>
        </w:rPr>
        <w:t xml:space="preserve">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rsidR="00A70A2B" w:rsidRDefault="00940B86" w:rsidP="007B18B8">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Pr>
          <w:rFonts w:ascii="GHEA Grapalat" w:hAnsi="GHEA Grapalat"/>
          <w:sz w:val="24"/>
          <w:szCs w:val="24"/>
        </w:rPr>
        <w:t>б)</w:t>
      </w:r>
      <w:r>
        <w:t xml:space="preserve"> </w:t>
      </w:r>
      <w:r w:rsidRPr="00483ED3">
        <w:rPr>
          <w:rFonts w:ascii="GHEA Grapalat" w:hAnsi="GHEA Grapalat"/>
          <w:b/>
          <w:sz w:val="24"/>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483ED3">
        <w:rPr>
          <w:rFonts w:ascii="GHEA Grapalat" w:hAnsi="GHEA Grapalat"/>
          <w:b/>
          <w:sz w:val="24"/>
          <w:szCs w:val="24"/>
          <w:lang w:val="hy-AM"/>
        </w:rPr>
        <w:t xml:space="preserve">, </w:t>
      </w:r>
      <w:r w:rsidRPr="00483ED3">
        <w:rPr>
          <w:rFonts w:ascii="GHEA Grapalat" w:hAnsi="GHEA Grapalat"/>
          <w:b/>
          <w:sz w:val="24"/>
          <w:szCs w:val="24"/>
        </w:rPr>
        <w:t xml:space="preserve">учитывая, что выплаты за услуги, предоставляемые в рамках заключаемого договора, осуществляются по следующей формуле </w:t>
      </w:r>
      <w:proofErr w:type="gramStart"/>
      <w:r w:rsidRPr="00483ED3">
        <w:rPr>
          <w:rFonts w:ascii="GHEA Grapalat" w:hAnsi="GHEA Grapalat"/>
          <w:b/>
          <w:sz w:val="24"/>
          <w:szCs w:val="24"/>
        </w:rPr>
        <w:t>ВС</w:t>
      </w:r>
      <w:proofErr w:type="gramEnd"/>
      <w:r w:rsidRPr="00483ED3">
        <w:rPr>
          <w:rFonts w:ascii="GHEA Grapalat" w:hAnsi="GHEA Grapalat"/>
          <w:b/>
          <w:sz w:val="24"/>
          <w:szCs w:val="24"/>
        </w:rPr>
        <w:t>= ЦУ/</w:t>
      </w:r>
      <w:proofErr w:type="spellStart"/>
      <w:r w:rsidRPr="00483ED3">
        <w:rPr>
          <w:rFonts w:ascii="GHEA Grapalat" w:hAnsi="GHEA Grapalat"/>
          <w:b/>
          <w:sz w:val="24"/>
          <w:szCs w:val="24"/>
        </w:rPr>
        <w:t>С</w:t>
      </w:r>
      <w:r w:rsidR="007861DD" w:rsidRPr="00483ED3">
        <w:rPr>
          <w:rFonts w:ascii="GHEA Grapalat" w:hAnsi="GHEA Grapalat"/>
          <w:b/>
          <w:sz w:val="24"/>
          <w:szCs w:val="24"/>
        </w:rPr>
        <w:t>ц</w:t>
      </w:r>
      <w:r w:rsidRPr="00483ED3">
        <w:rPr>
          <w:rFonts w:ascii="GHEA Grapalat" w:hAnsi="GHEA Grapalat"/>
          <w:b/>
          <w:sz w:val="24"/>
          <w:szCs w:val="24"/>
        </w:rPr>
        <w:t>xУxК</w:t>
      </w:r>
      <w:proofErr w:type="spellEnd"/>
      <w:r w:rsidR="007861DD" w:rsidRPr="00483ED3">
        <w:rPr>
          <w:rFonts w:ascii="GHEA Grapalat" w:hAnsi="GHEA Grapalat"/>
          <w:b/>
          <w:sz w:val="24"/>
          <w:szCs w:val="24"/>
        </w:rPr>
        <w:t>, где:</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r w:rsidRPr="00483ED3">
        <w:rPr>
          <w:rFonts w:ascii="GHEA Grapalat" w:hAnsi="GHEA Grapalat"/>
          <w:b/>
          <w:sz w:val="24"/>
          <w:szCs w:val="24"/>
        </w:rPr>
        <w:t>ВС-сумма</w:t>
      </w:r>
      <w:proofErr w:type="spellEnd"/>
      <w:r w:rsidRPr="00483ED3">
        <w:rPr>
          <w:rFonts w:ascii="GHEA Grapalat" w:hAnsi="GHEA Grapalat"/>
          <w:b/>
          <w:sz w:val="24"/>
          <w:szCs w:val="24"/>
        </w:rPr>
        <w:t xml:space="preserve">, </w:t>
      </w:r>
      <w:proofErr w:type="gramStart"/>
      <w:r w:rsidRPr="00483ED3">
        <w:rPr>
          <w:rFonts w:ascii="GHEA Grapalat" w:hAnsi="GHEA Grapalat"/>
          <w:b/>
          <w:sz w:val="24"/>
          <w:szCs w:val="24"/>
        </w:rPr>
        <w:t>выплачиваемая</w:t>
      </w:r>
      <w:proofErr w:type="gramEnd"/>
      <w:r w:rsidRPr="00483ED3">
        <w:rPr>
          <w:rFonts w:ascii="GHEA Grapalat" w:hAnsi="GHEA Grapalat"/>
          <w:b/>
          <w:sz w:val="24"/>
          <w:szCs w:val="24"/>
        </w:rPr>
        <w:t xml:space="preserve"> за оказание отдельных видов услуг, установленных договором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 xml:space="preserve">ЦУ </w:t>
      </w:r>
      <w:proofErr w:type="gramStart"/>
      <w:r w:rsidRPr="00483ED3">
        <w:rPr>
          <w:rFonts w:ascii="GHEA Grapalat" w:hAnsi="GHEA Grapalat"/>
          <w:b/>
          <w:sz w:val="24"/>
          <w:szCs w:val="24"/>
        </w:rPr>
        <w:t>-и</w:t>
      </w:r>
      <w:proofErr w:type="gramEnd"/>
      <w:r w:rsidRPr="00483ED3">
        <w:rPr>
          <w:rFonts w:ascii="GHEA Grapalat" w:hAnsi="GHEA Grapalat"/>
          <w:b/>
          <w:sz w:val="24"/>
          <w:szCs w:val="24"/>
        </w:rPr>
        <w:t xml:space="preserve">тоговая цена, предложенная </w:t>
      </w:r>
      <w:r w:rsidR="0038256B" w:rsidRPr="00483ED3">
        <w:rPr>
          <w:rFonts w:ascii="GHEA Grapalat" w:hAnsi="GHEA Grapalat"/>
          <w:b/>
          <w:sz w:val="24"/>
          <w:szCs w:val="24"/>
        </w:rPr>
        <w:t>ото</w:t>
      </w:r>
      <w:r w:rsidRPr="00483ED3">
        <w:rPr>
          <w:rFonts w:ascii="GHEA Grapalat" w:hAnsi="GHEA Grapalat"/>
          <w:b/>
          <w:sz w:val="24"/>
          <w:szCs w:val="24"/>
        </w:rPr>
        <w:t>бранным участником</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С</w:t>
      </w:r>
      <w:proofErr w:type="gramStart"/>
      <w:r w:rsidRPr="00483ED3">
        <w:rPr>
          <w:rFonts w:ascii="GHEA Grapalat" w:hAnsi="GHEA Grapalat"/>
          <w:b/>
          <w:sz w:val="24"/>
          <w:szCs w:val="24"/>
        </w:rPr>
        <w:t>Ц-</w:t>
      </w:r>
      <w:proofErr w:type="gramEnd"/>
      <w:r w:rsidRPr="00483ED3">
        <w:rPr>
          <w:rFonts w:ascii="GHEA Grapalat" w:hAnsi="GHEA Grapalat"/>
          <w:b/>
          <w:sz w:val="24"/>
          <w:szCs w:val="24"/>
        </w:rPr>
        <w:t xml:space="preserve"> совокупность максимальных единиц цен, установленных для оказания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proofErr w:type="spellStart"/>
      <w:proofErr w:type="gramStart"/>
      <w:r w:rsidRPr="00483ED3">
        <w:rPr>
          <w:rFonts w:ascii="GHEA Grapalat" w:hAnsi="GHEA Grapalat"/>
          <w:b/>
          <w:sz w:val="24"/>
          <w:szCs w:val="24"/>
        </w:rPr>
        <w:t>У-цена</w:t>
      </w:r>
      <w:proofErr w:type="spellEnd"/>
      <w:proofErr w:type="gramEnd"/>
      <w:r w:rsidRPr="00483ED3">
        <w:rPr>
          <w:rFonts w:ascii="GHEA Grapalat" w:hAnsi="GHEA Grapalat"/>
          <w:b/>
          <w:sz w:val="24"/>
          <w:szCs w:val="24"/>
        </w:rPr>
        <w:t xml:space="preserve"> на максимальную единицу предоставленной услуги</w:t>
      </w:r>
      <w:r w:rsidR="00F00004" w:rsidRPr="00483ED3">
        <w:rPr>
          <w:rFonts w:ascii="GHEA Grapalat" w:hAnsi="GHEA Grapalat"/>
          <w:b/>
          <w:sz w:val="24"/>
          <w:szCs w:val="24"/>
        </w:rPr>
        <w:t>,</w:t>
      </w:r>
    </w:p>
    <w:p w:rsidR="00BC1D1C" w:rsidRPr="00483ED3" w:rsidRDefault="00BC1D1C" w:rsidP="007B18B8">
      <w:pPr>
        <w:pStyle w:val="norm"/>
        <w:widowControl w:val="0"/>
        <w:spacing w:line="240" w:lineRule="auto"/>
        <w:ind w:firstLine="567"/>
        <w:contextualSpacing/>
        <w:rPr>
          <w:rFonts w:ascii="GHEA Grapalat" w:hAnsi="GHEA Grapalat"/>
          <w:b/>
          <w:sz w:val="24"/>
          <w:szCs w:val="24"/>
        </w:rPr>
      </w:pPr>
      <w:r w:rsidRPr="00483ED3">
        <w:rPr>
          <w:rFonts w:ascii="GHEA Grapalat" w:hAnsi="GHEA Grapalat"/>
          <w:b/>
          <w:sz w:val="24"/>
          <w:szCs w:val="24"/>
        </w:rPr>
        <w:t>К-количество предоставленных услуг.</w:t>
      </w:r>
    </w:p>
    <w:p w:rsidR="00B95FE0" w:rsidRPr="009044F1" w:rsidRDefault="00A70A2B" w:rsidP="007B18B8">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rsidR="00B95FE0" w:rsidRPr="008C1A8A"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rsidR="00B95FE0" w:rsidRPr="009044F1" w:rsidRDefault="00B95FE0"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65078" w:rsidRDefault="00B95FE0"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rsidR="00B9778A" w:rsidRPr="00207098" w:rsidRDefault="00B9778A"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207098" w:rsidRPr="00207098">
        <w:rPr>
          <w:rFonts w:ascii="GHEA Grapalat" w:hAnsi="GHEA Grapalat"/>
          <w:sz w:val="24"/>
          <w:szCs w:val="24"/>
        </w:rPr>
        <w:t>;</w:t>
      </w:r>
    </w:p>
    <w:p w:rsidR="00A14685" w:rsidRDefault="00A14685" w:rsidP="007B18B8">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936CA6" w:rsidRDefault="00147FD7" w:rsidP="007B18B8">
      <w:pPr>
        <w:pStyle w:val="norm"/>
        <w:widowControl w:val="0"/>
        <w:tabs>
          <w:tab w:val="left" w:pos="1134"/>
        </w:tabs>
        <w:spacing w:line="240" w:lineRule="auto"/>
        <w:ind w:firstLine="567"/>
        <w:contextualSpacing/>
        <w:rPr>
          <w:rFonts w:ascii="GHEA Grapalat" w:hAnsi="GHEA Grapalat"/>
          <w:sz w:val="24"/>
          <w:szCs w:val="24"/>
        </w:rPr>
      </w:pPr>
      <w:r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rsidR="0048059F" w:rsidRPr="009044F1" w:rsidRDefault="0048059F" w:rsidP="007B18B8">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580617" w:rsidRDefault="00C8055A" w:rsidP="007B18B8">
      <w:pPr>
        <w:pStyle w:val="norm"/>
        <w:widowControl w:val="0"/>
        <w:tabs>
          <w:tab w:val="left" w:pos="1134"/>
        </w:tabs>
        <w:spacing w:line="240" w:lineRule="auto"/>
        <w:ind w:firstLine="567"/>
        <w:contextualSpacing/>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rsidR="00A45946" w:rsidRPr="009044F1" w:rsidRDefault="00C8055A" w:rsidP="007B18B8">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7B18B8">
      <w:pPr>
        <w:pStyle w:val="23"/>
        <w:widowControl w:val="0"/>
        <w:spacing w:line="240" w:lineRule="auto"/>
        <w:ind w:firstLine="567"/>
        <w:contextualSpacing/>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204A09">
      <w:pPr>
        <w:pStyle w:val="a3"/>
        <w:widowControl w:val="0"/>
        <w:tabs>
          <w:tab w:val="left" w:pos="1134"/>
        </w:tabs>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204A09">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A225E0" w:rsidRDefault="00A225E0" w:rsidP="00B46D58">
      <w:pPr>
        <w:rPr>
          <w:rFonts w:ascii="GHEA Grapalat" w:hAnsi="GHEA Grapalat" w:cs="Sylfaen"/>
        </w:rPr>
      </w:pPr>
    </w:p>
    <w:p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A9098A" w:rsidRPr="00AD29CE" w:rsidRDefault="00FD2748" w:rsidP="00204A09">
      <w:pPr>
        <w:pStyle w:val="23"/>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proofErr w:type="gramStart"/>
      <w:r w:rsidR="00A9098A" w:rsidRPr="002B605C">
        <w:rPr>
          <w:rFonts w:ascii="GHEA Grapalat" w:hAnsi="GHEA Grapalat"/>
          <w:sz w:val="24"/>
          <w:szCs w:val="24"/>
        </w:rPr>
        <w:t>заседании</w:t>
      </w:r>
      <w:proofErr w:type="gramEnd"/>
      <w:r w:rsidR="00A9098A" w:rsidRPr="002B605C">
        <w:rPr>
          <w:rFonts w:ascii="GHEA Grapalat" w:hAnsi="GHEA Grapalat"/>
          <w:sz w:val="24"/>
          <w:szCs w:val="24"/>
        </w:rPr>
        <w:t xml:space="preserve"> комиссии по вскрытию заявок</w:t>
      </w:r>
      <w:r w:rsidR="00A9098A" w:rsidRPr="00AD29CE">
        <w:rPr>
          <w:rFonts w:ascii="GHEA Grapalat" w:hAnsi="GHEA Grapalat"/>
          <w:sz w:val="24"/>
          <w:szCs w:val="24"/>
        </w:rPr>
        <w:t xml:space="preserve"> на </w:t>
      </w:r>
      <w:r w:rsidR="00204A09" w:rsidRPr="00204A09">
        <w:rPr>
          <w:rFonts w:ascii="GHEA Grapalat" w:hAnsi="GHEA Grapalat"/>
          <w:b/>
          <w:sz w:val="24"/>
          <w:szCs w:val="24"/>
        </w:rPr>
        <w:t>0</w:t>
      </w:r>
      <w:r w:rsidR="009809FA">
        <w:rPr>
          <w:rFonts w:ascii="GHEA Grapalat" w:hAnsi="GHEA Grapalat"/>
          <w:b/>
          <w:sz w:val="24"/>
          <w:szCs w:val="24"/>
        </w:rPr>
        <w:t>7</w:t>
      </w:r>
      <w:r w:rsidR="00A9098A" w:rsidRPr="00204A09">
        <w:rPr>
          <w:rFonts w:ascii="GHEA Grapalat" w:hAnsi="GHEA Grapalat"/>
          <w:b/>
          <w:sz w:val="24"/>
          <w:szCs w:val="24"/>
        </w:rPr>
        <w:t xml:space="preserve">-ый день в </w:t>
      </w:r>
      <w:r w:rsidR="00204A09" w:rsidRPr="00204A09">
        <w:rPr>
          <w:rFonts w:ascii="GHEA Grapalat" w:hAnsi="GHEA Grapalat"/>
          <w:b/>
          <w:sz w:val="24"/>
          <w:szCs w:val="24"/>
        </w:rPr>
        <w:t>10:30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rsidR="00A9098A" w:rsidRDefault="00A9098A" w:rsidP="00204A09">
      <w:pPr>
        <w:widowControl w:val="0"/>
        <w:ind w:firstLine="567"/>
        <w:contextualSpacing/>
        <w:jc w:val="both"/>
        <w:rPr>
          <w:rFonts w:ascii="GHEA Grapalat" w:hAnsi="GHEA Grapalat"/>
        </w:rPr>
      </w:pPr>
      <w:r w:rsidRPr="00AD29CE">
        <w:rPr>
          <w:rFonts w:ascii="GHEA Grapalat" w:hAnsi="GHEA Grapalat"/>
        </w:rPr>
        <w:t xml:space="preserve"> </w:t>
      </w:r>
      <w:proofErr w:type="gramStart"/>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Default="00A9098A" w:rsidP="00204A09">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A9098A" w:rsidRDefault="00A9098A" w:rsidP="00204A09">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Default="00A9098A" w:rsidP="00204A09">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204A09">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204A09">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204A09">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rsidR="00B514E8" w:rsidRPr="009044F1" w:rsidRDefault="00FD2748"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rsidR="00C832E0" w:rsidRPr="00A01157" w:rsidRDefault="00FD2748" w:rsidP="00C832E0">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C832E0">
        <w:rPr>
          <w:rFonts w:ascii="GHEA Grapalat" w:hAnsi="GHEA Grapalat"/>
          <w:i w:val="0"/>
          <w:sz w:val="24"/>
          <w:szCs w:val="24"/>
        </w:rPr>
        <w:t>,</w:t>
      </w:r>
      <w:r w:rsidRPr="009044F1">
        <w:rPr>
          <w:rFonts w:ascii="GHEA Grapalat" w:hAnsi="GHEA Grapalat"/>
          <w:i w:val="0"/>
          <w:sz w:val="24"/>
          <w:szCs w:val="24"/>
        </w:rPr>
        <w:t xml:space="preserve"> </w:t>
      </w:r>
      <w:r w:rsidR="00C832E0" w:rsidRPr="00E063D7">
        <w:rPr>
          <w:rFonts w:ascii="GHEA Grapalat" w:hAnsi="GHEA Grapalat"/>
          <w:b/>
          <w:i w:val="0"/>
          <w:sz w:val="22"/>
          <w:szCs w:val="22"/>
        </w:rPr>
        <w:t>установленному Центральным банком Армении на момент вскрытия заявок</w:t>
      </w:r>
      <w:r w:rsidR="00C832E0">
        <w:rPr>
          <w:rFonts w:ascii="GHEA Grapalat" w:hAnsi="GHEA Grapalat"/>
          <w:b/>
          <w:i w:val="0"/>
          <w:sz w:val="22"/>
          <w:szCs w:val="22"/>
        </w:rPr>
        <w:t>.</w:t>
      </w:r>
    </w:p>
    <w:p w:rsidR="009B6D58" w:rsidRPr="00186559" w:rsidRDefault="00FD274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 xml:space="preserve">на  </w:t>
      </w:r>
      <w:proofErr w:type="spellStart"/>
      <w:r w:rsidR="00D25F3D">
        <w:rPr>
          <w:rFonts w:ascii="GHEA Grapalat" w:hAnsi="GHEA Grapalat"/>
          <w:sz w:val="24"/>
          <w:szCs w:val="24"/>
        </w:rPr>
        <w:t>заседаниии</w:t>
      </w:r>
      <w:proofErr w:type="spellEnd"/>
      <w:r w:rsidR="00D25F3D">
        <w:rPr>
          <w:rFonts w:ascii="GHEA Grapalat" w:hAnsi="GHEA Grapalat"/>
          <w:sz w:val="24"/>
          <w:szCs w:val="24"/>
        </w:rPr>
        <w:t xml:space="preserve">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proofErr w:type="gramStart"/>
      <w:r w:rsidR="00EE36CC" w:rsidRPr="009044F1">
        <w:rPr>
          <w:rFonts w:ascii="GHEA Grapalat" w:hAnsi="GHEA Grapalat"/>
          <w:sz w:val="24"/>
          <w:szCs w:val="24"/>
        </w:rPr>
        <w:t>)п</w:t>
      </w:r>
      <w:proofErr w:type="gramEnd"/>
      <w:r w:rsidR="00EE36CC" w:rsidRPr="009044F1">
        <w:rPr>
          <w:rFonts w:ascii="GHEA Grapalat" w:hAnsi="GHEA Grapalat"/>
          <w:sz w:val="24"/>
          <w:szCs w:val="24"/>
        </w:rPr>
        <w:t>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 xml:space="preserve">представивших равные </w:t>
      </w:r>
      <w:proofErr w:type="spellStart"/>
      <w:r w:rsidR="003F1A1C">
        <w:rPr>
          <w:rFonts w:ascii="GHEA Grapalat" w:hAnsi="GHEA Grapalat"/>
          <w:sz w:val="24"/>
          <w:szCs w:val="24"/>
        </w:rPr>
        <w:t>цены</w:t>
      </w:r>
      <w:r w:rsidRPr="009044F1">
        <w:rPr>
          <w:rFonts w:ascii="GHEA Grapalat" w:hAnsi="GHEA Grapalat"/>
          <w:sz w:val="24"/>
          <w:szCs w:val="24"/>
        </w:rPr>
        <w:t>участников</w:t>
      </w:r>
      <w:proofErr w:type="spellEnd"/>
      <w:r w:rsidRPr="009044F1">
        <w:rPr>
          <w:rFonts w:ascii="GHEA Grapalat" w:hAnsi="GHEA Grapalat"/>
          <w:sz w:val="24"/>
          <w:szCs w:val="24"/>
        </w:rPr>
        <w:t xml:space="preserve">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xml:space="preserve">,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204A09">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rsidR="00E87147" w:rsidRDefault="00E87147" w:rsidP="00204A09">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8.7</w:t>
      </w:r>
      <w:r w:rsidR="00C832E0">
        <w:rPr>
          <w:rFonts w:ascii="GHEA Grapalat" w:hAnsi="GHEA Grapalat"/>
          <w:sz w:val="24"/>
          <w:szCs w:val="24"/>
        </w:rPr>
        <w:t xml:space="preserve">. </w:t>
      </w:r>
      <w:proofErr w:type="gramStart"/>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proofErr w:type="gramEnd"/>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E87147" w:rsidRPr="009044F1" w:rsidRDefault="00E87147" w:rsidP="00204A09">
      <w:pPr>
        <w:pStyle w:val="norm"/>
        <w:widowControl w:val="0"/>
        <w:tabs>
          <w:tab w:val="left" w:pos="1134"/>
        </w:tabs>
        <w:spacing w:line="240" w:lineRule="auto"/>
        <w:ind w:firstLine="567"/>
        <w:contextualSpacing/>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AD2081" w:rsidRDefault="00A150A9" w:rsidP="00204A09">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3C8A" w:rsidP="00204A09">
      <w:pPr>
        <w:pStyle w:val="norm"/>
        <w:widowControl w:val="0"/>
        <w:tabs>
          <w:tab w:val="left" w:pos="1134"/>
        </w:tabs>
        <w:spacing w:line="240" w:lineRule="auto"/>
        <w:ind w:firstLine="567"/>
        <w:contextualSpacing/>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E46770"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E46770" w:rsidRPr="00B6749E">
        <w:rPr>
          <w:rFonts w:ascii="GHEA Grapalat" w:hAnsi="GHEA Grapalat"/>
          <w:sz w:val="24"/>
          <w:szCs w:val="24"/>
        </w:rPr>
        <w:t>ю(</w:t>
      </w:r>
      <w:proofErr w:type="gramEnd"/>
      <w:r w:rsidR="00E46770" w:rsidRPr="00B6749E">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7065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w:t>
      </w:r>
      <w:r w:rsidR="00C832E0">
        <w:rPr>
          <w:rFonts w:ascii="GHEA Grapalat" w:hAnsi="GHEA Grapalat"/>
          <w:sz w:val="24"/>
          <w:szCs w:val="24"/>
        </w:rPr>
        <w:t xml:space="preserve"> </w:t>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204A09">
      <w:pPr>
        <w:pStyle w:val="23"/>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FB5F76" w:rsidRPr="00551FD6">
        <w:rPr>
          <w:rFonts w:ascii="GHEA Grapalat" w:hAnsi="GHEA Grapalat"/>
        </w:rPr>
        <w:t xml:space="preserve">В случае выявления </w:t>
      </w:r>
      <w:r w:rsidR="00FB5F76" w:rsidRPr="00681C1F">
        <w:rPr>
          <w:rFonts w:ascii="GHEA Grapalat" w:hAnsi="GHEA Grapalat"/>
          <w:color w:val="000000" w:themeColor="text1"/>
        </w:rPr>
        <w:t xml:space="preserve">оснований, предусмотренных пунктом 6 части 1 статьи 6 Закона, </w:t>
      </w:r>
      <w:r w:rsidR="00FB5F76"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FB5F76" w:rsidRPr="00787DDB">
        <w:rPr>
          <w:rFonts w:ascii="GHEA Grapalat" w:hAnsi="GHEA Grapalat"/>
        </w:rPr>
        <w:t>. Мотивированное решение руководителя заказчика уполномоченный орган публикует в бюллетене</w:t>
      </w:r>
      <w:r w:rsidR="00FB5F76" w:rsidRPr="00E533E5">
        <w:rPr>
          <w:rFonts w:ascii="GHEA Grapalat" w:hAnsi="GHEA Grapalat"/>
        </w:rPr>
        <w:t xml:space="preserve"> </w:t>
      </w:r>
      <w:r w:rsidR="00FB5F76">
        <w:rPr>
          <w:rFonts w:ascii="GHEA Grapalat" w:hAnsi="GHEA Grapalat"/>
        </w:rPr>
        <w:t xml:space="preserve">в течение пяти рабочих дней, </w:t>
      </w:r>
      <w:r w:rsidR="00FB5F76">
        <w:rPr>
          <w:rStyle w:val="ezkurwreuab5ozgtqnkl"/>
          <w:rFonts w:ascii="GHEA Grapalat" w:hAnsi="GHEA Grapalat"/>
        </w:rPr>
        <w:t>следующих</w:t>
      </w:r>
      <w:r w:rsidR="00FB5F76">
        <w:rPr>
          <w:rFonts w:ascii="GHEA Grapalat" w:hAnsi="GHEA Grapalat"/>
        </w:rPr>
        <w:t xml:space="preserve"> </w:t>
      </w:r>
      <w:r w:rsidR="00FB5F76">
        <w:rPr>
          <w:rStyle w:val="ezkurwreuab5ozgtqnkl"/>
          <w:rFonts w:ascii="GHEA Grapalat" w:hAnsi="GHEA Grapalat"/>
        </w:rPr>
        <w:t>за днем</w:t>
      </w:r>
      <w:r w:rsidR="00FB5F76">
        <w:rPr>
          <w:rFonts w:ascii="GHEA Grapalat" w:hAnsi="GHEA Grapalat"/>
        </w:rPr>
        <w:t xml:space="preserve"> </w:t>
      </w:r>
      <w:r w:rsidR="00FB5F76">
        <w:rPr>
          <w:rStyle w:val="ezkurwreuab5ozgtqnkl"/>
          <w:rFonts w:ascii="GHEA Grapalat" w:hAnsi="GHEA Grapalat"/>
        </w:rPr>
        <w:t>получения</w:t>
      </w:r>
      <w:r w:rsidR="00FB5F76">
        <w:rPr>
          <w:rFonts w:ascii="GHEA Grapalat" w:hAnsi="GHEA Grapalat"/>
        </w:rPr>
        <w:t xml:space="preserve"> </w:t>
      </w:r>
      <w:r w:rsidR="00FB5F76">
        <w:rPr>
          <w:rStyle w:val="ezkurwreuab5ozgtqnkl"/>
          <w:rFonts w:ascii="GHEA Grapalat" w:hAnsi="GHEA Grapalat"/>
        </w:rPr>
        <w:t>решения</w:t>
      </w:r>
      <w:r w:rsidR="00FB5F76" w:rsidRPr="00787DDB">
        <w:rPr>
          <w:rFonts w:ascii="GHEA Grapalat" w:hAnsi="GHEA Grapalat"/>
        </w:rPr>
        <w:t>.</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 xml:space="preserve">на десятый </w:t>
      </w:r>
      <w:proofErr w:type="gramStart"/>
      <w:r w:rsidR="00BD06DB">
        <w:rPr>
          <w:rFonts w:ascii="GHEA Grapalat" w:hAnsi="GHEA Grapalat"/>
        </w:rPr>
        <w:t>день</w:t>
      </w:r>
      <w:proofErr w:type="gramEnd"/>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proofErr w:type="gramStart"/>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w:t>
      </w:r>
      <w:proofErr w:type="gramEnd"/>
      <w:r w:rsidR="00BD06DB">
        <w:rPr>
          <w:rFonts w:ascii="GHEA Grapalat" w:hAnsi="GHEA Grapalat"/>
        </w:rPr>
        <w:t xml:space="preserve">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rsidR="006D55DC" w:rsidRPr="006D55DC" w:rsidRDefault="00392E38" w:rsidP="00204A09">
      <w:pPr>
        <w:widowControl w:val="0"/>
        <w:tabs>
          <w:tab w:val="left" w:pos="1276"/>
        </w:tabs>
        <w:contextualSpacing/>
        <w:rPr>
          <w:rFonts w:ascii="GHEA Grapalat" w:hAnsi="GHEA Grapalat"/>
        </w:rPr>
      </w:pPr>
      <w:r>
        <w:rPr>
          <w:rFonts w:ascii="GHEA Grapalat" w:hAnsi="GHEA Grapalat"/>
        </w:rPr>
        <w:t>Е</w:t>
      </w:r>
      <w:r w:rsidR="006D55DC" w:rsidRPr="006D55DC">
        <w:rPr>
          <w:rFonts w:ascii="GHEA Grapalat" w:hAnsi="GHEA Grapalat"/>
        </w:rPr>
        <w:t>сли:</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6D55DC" w:rsidRPr="006D55DC" w:rsidRDefault="006D55DC" w:rsidP="00204A09">
      <w:pPr>
        <w:pStyle w:val="aff"/>
        <w:widowControl w:val="0"/>
        <w:numPr>
          <w:ilvl w:val="0"/>
          <w:numId w:val="31"/>
        </w:numPr>
        <w:ind w:left="0" w:firstLine="284"/>
        <w:contextualSpacing/>
        <w:jc w:val="both"/>
        <w:rPr>
          <w:rFonts w:ascii="GHEA Grapalat" w:hAnsi="GHEA Grapalat"/>
        </w:rPr>
      </w:pPr>
      <w:proofErr w:type="gramStart"/>
      <w:r w:rsidRPr="006D55DC">
        <w:rPr>
          <w:rFonts w:ascii="GHEA Grapalat" w:hAnsi="GHEA Grapalat"/>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rsidR="00050818" w:rsidRPr="00050818" w:rsidRDefault="00050818" w:rsidP="00050818">
      <w:pPr>
        <w:widowControl w:val="0"/>
        <w:tabs>
          <w:tab w:val="left" w:pos="1276"/>
        </w:tabs>
        <w:spacing w:after="160"/>
        <w:jc w:val="both"/>
        <w:rPr>
          <w:rFonts w:ascii="GHEA Grapalat" w:hAnsi="GHEA Grapalat"/>
        </w:rPr>
      </w:pPr>
      <w:r w:rsidRPr="00050818">
        <w:rPr>
          <w:rFonts w:ascii="GHEA Grapalat" w:hAnsi="GHEA Grapalat" w:cs="Sylfaen"/>
        </w:rPr>
        <w:t xml:space="preserve">     </w:t>
      </w:r>
      <w:r w:rsidRPr="00050818">
        <w:rPr>
          <w:rFonts w:ascii="GHEA Grapalat" w:hAnsi="GHEA Grapalat" w:cs="Sylfaen" w:hint="eastAsia"/>
        </w:rPr>
        <w:t>При</w:t>
      </w:r>
      <w:r w:rsidRPr="00050818">
        <w:rPr>
          <w:rFonts w:ascii="GHEA Grapalat" w:hAnsi="GHEA Grapalat" w:cs="Sylfaen"/>
        </w:rPr>
        <w:t xml:space="preserve"> </w:t>
      </w:r>
      <w:r w:rsidRPr="00050818">
        <w:rPr>
          <w:rFonts w:ascii="GHEA Grapalat" w:hAnsi="GHEA Grapalat" w:cs="Sylfaen" w:hint="eastAsia"/>
        </w:rPr>
        <w:t>этом</w:t>
      </w:r>
      <w:proofErr w:type="gramStart"/>
      <w:r w:rsidRPr="00050818">
        <w:rPr>
          <w:rFonts w:ascii="GHEA Grapalat" w:hAnsi="GHEA Grapalat" w:cs="Sylfaen"/>
        </w:rPr>
        <w:t>,</w:t>
      </w:r>
      <w:proofErr w:type="gramEnd"/>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заявление</w:t>
      </w:r>
      <w:r w:rsidRPr="00050818">
        <w:rPr>
          <w:rFonts w:ascii="GHEA Grapalat" w:hAnsi="GHEA Grapalat" w:cs="Sylfaen"/>
        </w:rPr>
        <w:t>-</w:t>
      </w:r>
      <w:r w:rsidRPr="00050818">
        <w:rPr>
          <w:rFonts w:ascii="GHEA Grapalat" w:hAnsi="GHEA Grapalat" w:cs="Sylfaen" w:hint="eastAsia"/>
        </w:rPr>
        <w:t>объявление</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праве</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участие</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квалифицируется</w:t>
      </w:r>
      <w:r w:rsidRPr="00050818">
        <w:rPr>
          <w:rFonts w:ascii="GHEA Grapalat" w:hAnsi="GHEA Grapalat" w:cs="Sylfaen"/>
        </w:rPr>
        <w:t xml:space="preserve"> </w:t>
      </w:r>
      <w:r w:rsidRPr="00050818">
        <w:rPr>
          <w:rFonts w:ascii="GHEA Grapalat" w:hAnsi="GHEA Grapalat" w:cs="Sylfaen" w:hint="eastAsia"/>
        </w:rPr>
        <w:t>как</w:t>
      </w:r>
      <w:r w:rsidRPr="00050818">
        <w:rPr>
          <w:rFonts w:ascii="GHEA Grapalat" w:hAnsi="GHEA Grapalat" w:cs="Sylfaen"/>
        </w:rPr>
        <w:t xml:space="preserve"> </w:t>
      </w:r>
      <w:r w:rsidRPr="00050818">
        <w:rPr>
          <w:rFonts w:ascii="GHEA Grapalat" w:hAnsi="GHEA Grapalat" w:cs="Sylfaen" w:hint="eastAsia"/>
        </w:rPr>
        <w:t>несоответствующее</w:t>
      </w:r>
      <w:r w:rsidRPr="00050818">
        <w:rPr>
          <w:rFonts w:ascii="GHEA Grapalat" w:hAnsi="GHEA Grapalat" w:cs="Sylfaen"/>
        </w:rPr>
        <w:t xml:space="preserve"> </w:t>
      </w:r>
      <w:r w:rsidRPr="00050818">
        <w:rPr>
          <w:rFonts w:ascii="GHEA Grapalat" w:hAnsi="GHEA Grapalat" w:cs="Sylfaen" w:hint="eastAsia"/>
        </w:rPr>
        <w:t>действительности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предусмотренные</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w:t>
      </w:r>
      <w:r w:rsidRPr="00050818">
        <w:rPr>
          <w:rFonts w:ascii="GHEA Grapalat" w:hAnsi="GHEA Grapalat" w:cs="Sylfaen" w:hint="eastAsia"/>
        </w:rPr>
        <w:t>документы</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порядке</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сроки</w:t>
      </w:r>
      <w:r w:rsidRPr="00050818">
        <w:rPr>
          <w:rFonts w:ascii="GHEA Grapalat" w:hAnsi="GHEA Grapalat" w:cs="Sylfaen"/>
        </w:rPr>
        <w:t xml:space="preserve">, </w:t>
      </w:r>
      <w:r w:rsidRPr="00050818">
        <w:rPr>
          <w:rFonts w:ascii="GHEA Grapalat" w:hAnsi="GHEA Grapalat" w:cs="Sylfaen" w:hint="eastAsia"/>
        </w:rPr>
        <w:t>установленные</w:t>
      </w:r>
      <w:r w:rsidRPr="00050818">
        <w:rPr>
          <w:rFonts w:ascii="GHEA Grapalat" w:hAnsi="GHEA Grapalat" w:cs="Sylfaen"/>
        </w:rPr>
        <w:t xml:space="preserve"> </w:t>
      </w:r>
      <w:r w:rsidRPr="00050818">
        <w:rPr>
          <w:rFonts w:ascii="GHEA Grapalat" w:hAnsi="GHEA Grapalat" w:cs="Sylfaen" w:hint="eastAsia"/>
        </w:rPr>
        <w:t>настоящим</w:t>
      </w:r>
      <w:r w:rsidRPr="00050818">
        <w:rPr>
          <w:rFonts w:ascii="GHEA Grapalat" w:hAnsi="GHEA Grapalat" w:cs="Sylfaen"/>
        </w:rPr>
        <w:t xml:space="preserve"> </w:t>
      </w:r>
      <w:r w:rsidRPr="00050818">
        <w:rPr>
          <w:rFonts w:ascii="GHEA Grapalat" w:hAnsi="GHEA Grapalat" w:cs="Sylfaen" w:hint="eastAsia"/>
        </w:rPr>
        <w:t>приглашением</w:t>
      </w:r>
      <w:r w:rsidRPr="00050818">
        <w:rPr>
          <w:rFonts w:ascii="GHEA Grapalat" w:hAnsi="GHEA Grapalat" w:cs="Sylfaen"/>
        </w:rPr>
        <w:t xml:space="preserve">, 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отобранный</w:t>
      </w:r>
      <w:r w:rsidRPr="00050818">
        <w:rPr>
          <w:rFonts w:ascii="GHEA Grapalat" w:hAnsi="GHEA Grapalat" w:cs="Sylfaen"/>
        </w:rPr>
        <w:t xml:space="preserve"> </w:t>
      </w:r>
      <w:r w:rsidRPr="00050818">
        <w:rPr>
          <w:rFonts w:ascii="GHEA Grapalat" w:hAnsi="GHEA Grapalat" w:cs="Sylfaen" w:hint="eastAsia"/>
        </w:rPr>
        <w:t>участник</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представляет</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если</w:t>
      </w:r>
      <w:r w:rsidRPr="00050818">
        <w:rPr>
          <w:rFonts w:ascii="GHEA Grapalat" w:hAnsi="GHEA Grapalat" w:cs="Sylfaen"/>
        </w:rPr>
        <w:t xml:space="preserve"> </w:t>
      </w:r>
      <w:r w:rsidRPr="00050818">
        <w:rPr>
          <w:rFonts w:ascii="GHEA Grapalat" w:hAnsi="GHEA Grapalat" w:cs="Sylfaen" w:hint="eastAsia"/>
        </w:rPr>
        <w:t>процедура</w:t>
      </w:r>
      <w:r w:rsidRPr="00050818">
        <w:rPr>
          <w:rFonts w:ascii="GHEA Grapalat" w:hAnsi="GHEA Grapalat" w:cs="Sylfaen"/>
        </w:rPr>
        <w:t xml:space="preserve"> </w:t>
      </w:r>
      <w:r w:rsidRPr="00050818">
        <w:rPr>
          <w:rFonts w:ascii="GHEA Grapalat" w:hAnsi="GHEA Grapalat" w:cs="Sylfaen" w:hint="eastAsia"/>
        </w:rPr>
        <w:t>организована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соответствии</w:t>
      </w:r>
      <w:r w:rsidRPr="00050818">
        <w:rPr>
          <w:rFonts w:ascii="GHEA Grapalat" w:hAnsi="GHEA Grapalat" w:cs="Sylfaen"/>
        </w:rPr>
        <w:t xml:space="preserve"> </w:t>
      </w:r>
      <w:r w:rsidRPr="00050818">
        <w:rPr>
          <w:rFonts w:ascii="GHEA Grapalat" w:hAnsi="GHEA Grapalat" w:cs="Sylfaen" w:hint="eastAsia"/>
        </w:rPr>
        <w:t>с</w:t>
      </w:r>
      <w:r w:rsidRPr="00050818">
        <w:rPr>
          <w:rFonts w:ascii="GHEA Grapalat" w:hAnsi="GHEA Grapalat" w:cs="Sylfaen"/>
        </w:rPr>
        <w:t xml:space="preserve"> </w:t>
      </w:r>
      <w:r w:rsidRPr="00050818">
        <w:rPr>
          <w:rFonts w:ascii="GHEA Grapalat" w:hAnsi="GHEA Grapalat" w:cs="Sylfaen" w:hint="eastAsia"/>
        </w:rPr>
        <w:t>нормами</w:t>
      </w:r>
      <w:r w:rsidRPr="00050818">
        <w:rPr>
          <w:rFonts w:ascii="GHEA Grapalat" w:hAnsi="GHEA Grapalat" w:cs="Sylfaen"/>
        </w:rPr>
        <w:t xml:space="preserve">, </w:t>
      </w:r>
      <w:r w:rsidRPr="00050818">
        <w:rPr>
          <w:rFonts w:ascii="GHEA Grapalat" w:hAnsi="GHEA Grapalat" w:cs="Sylfaen" w:hint="eastAsia"/>
        </w:rPr>
        <w:t>предусмотренным</w:t>
      </w:r>
      <w:r w:rsidRPr="00050818">
        <w:rPr>
          <w:rFonts w:ascii="GHEA Grapalat" w:hAnsi="GHEA Grapalat" w:cs="Sylfaen"/>
        </w:rPr>
        <w:t xml:space="preserve"> </w:t>
      </w:r>
      <w:r w:rsidRPr="00050818">
        <w:rPr>
          <w:rFonts w:ascii="GHEA Grapalat" w:hAnsi="GHEA Grapalat" w:cs="Sylfaen" w:hint="eastAsia"/>
        </w:rPr>
        <w:t>частью</w:t>
      </w:r>
      <w:r w:rsidRPr="00050818">
        <w:rPr>
          <w:rFonts w:ascii="GHEA Grapalat" w:hAnsi="GHEA Grapalat" w:cs="Sylfaen"/>
        </w:rPr>
        <w:t xml:space="preserve"> 6 </w:t>
      </w:r>
      <w:r w:rsidRPr="00050818">
        <w:rPr>
          <w:rFonts w:ascii="GHEA Grapalat" w:hAnsi="GHEA Grapalat" w:cs="Sylfaen" w:hint="eastAsia"/>
        </w:rPr>
        <w:t>статьи</w:t>
      </w:r>
      <w:r w:rsidRPr="00050818">
        <w:rPr>
          <w:rFonts w:ascii="GHEA Grapalat" w:hAnsi="GHEA Grapalat" w:cs="Sylfaen"/>
        </w:rPr>
        <w:t xml:space="preserve"> 15 </w:t>
      </w:r>
      <w:r w:rsidRPr="00050818">
        <w:rPr>
          <w:rFonts w:ascii="GHEA Grapalat" w:hAnsi="GHEA Grapalat" w:cs="Sylfaen" w:hint="eastAsia"/>
        </w:rPr>
        <w:t>Закона</w:t>
      </w:r>
      <w:r w:rsidRPr="00050818">
        <w:rPr>
          <w:rFonts w:ascii="GHEA Grapalat" w:hAnsi="GHEA Grapalat" w:cs="Sylfaen"/>
        </w:rPr>
        <w:t xml:space="preserve"> </w:t>
      </w:r>
      <w:r w:rsidRPr="00050818">
        <w:rPr>
          <w:rFonts w:ascii="GHEA Grapalat" w:hAnsi="GHEA Grapalat" w:cs="Sylfaen" w:hint="eastAsia"/>
        </w:rPr>
        <w:t>РА</w:t>
      </w:r>
      <w:r w:rsidRPr="00050818">
        <w:rPr>
          <w:rFonts w:ascii="GHEA Grapalat" w:hAnsi="GHEA Grapalat" w:cs="Sylfaen"/>
        </w:rPr>
        <w:t xml:space="preserve"> "</w:t>
      </w:r>
      <w:r w:rsidRPr="00050818">
        <w:rPr>
          <w:rFonts w:ascii="GHEA Grapalat" w:hAnsi="GHEA Grapalat" w:cs="Sylfaen" w:hint="eastAsia"/>
        </w:rPr>
        <w:t>О</w:t>
      </w:r>
      <w:r w:rsidRPr="00050818">
        <w:rPr>
          <w:rFonts w:ascii="GHEA Grapalat" w:hAnsi="GHEA Grapalat" w:cs="Sylfaen"/>
        </w:rPr>
        <w:t xml:space="preserve"> </w:t>
      </w:r>
      <w:r w:rsidRPr="00050818">
        <w:rPr>
          <w:rFonts w:ascii="GHEA Grapalat" w:hAnsi="GHEA Grapalat" w:cs="Sylfaen" w:hint="eastAsia"/>
        </w:rPr>
        <w:t>закупках</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результате</w:t>
      </w:r>
      <w:r w:rsidRPr="00050818">
        <w:rPr>
          <w:rFonts w:ascii="GHEA Grapalat" w:hAnsi="GHEA Grapalat" w:cs="Sylfaen"/>
        </w:rPr>
        <w:t xml:space="preserve"> </w:t>
      </w:r>
      <w:r w:rsidRPr="00050818">
        <w:rPr>
          <w:rFonts w:ascii="GHEA Grapalat" w:hAnsi="GHEA Grapalat" w:cs="Sylfaen" w:hint="eastAsia"/>
        </w:rPr>
        <w:t>этого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целях</w:t>
      </w:r>
      <w:r w:rsidRPr="00050818">
        <w:rPr>
          <w:rFonts w:ascii="GHEA Grapalat" w:hAnsi="GHEA Grapalat" w:cs="Sylfaen"/>
        </w:rPr>
        <w:t xml:space="preserve"> </w:t>
      </w:r>
      <w:r w:rsidRPr="00050818">
        <w:rPr>
          <w:rFonts w:ascii="GHEA Grapalat" w:hAnsi="GHEA Grapalat" w:cs="Sylfaen" w:hint="eastAsia"/>
        </w:rPr>
        <w:t>заключения</w:t>
      </w:r>
      <w:r w:rsidRPr="00050818">
        <w:rPr>
          <w:rFonts w:ascii="GHEA Grapalat" w:hAnsi="GHEA Grapalat" w:cs="Sylfaen"/>
        </w:rPr>
        <w:t xml:space="preserve"> </w:t>
      </w:r>
      <w:r w:rsidRPr="00050818">
        <w:rPr>
          <w:rFonts w:ascii="GHEA Grapalat" w:hAnsi="GHEA Grapalat" w:cs="Sylfaen" w:hint="eastAsia"/>
        </w:rPr>
        <w:t>соглашения</w:t>
      </w:r>
      <w:r w:rsidRPr="00050818">
        <w:rPr>
          <w:rFonts w:ascii="GHEA Grapalat" w:hAnsi="GHEA Grapalat" w:cs="Sylfaen"/>
        </w:rPr>
        <w:t xml:space="preserve"> </w:t>
      </w:r>
      <w:r w:rsidRPr="00050818">
        <w:rPr>
          <w:rFonts w:ascii="GHEA Grapalat" w:hAnsi="GHEA Grapalat" w:cs="Sylfaen" w:hint="eastAsia"/>
        </w:rPr>
        <w:t>лицо</w:t>
      </w:r>
      <w:r w:rsidRPr="00050818">
        <w:rPr>
          <w:rFonts w:ascii="GHEA Grapalat" w:hAnsi="GHEA Grapalat" w:cs="Sylfaen"/>
        </w:rPr>
        <w:t xml:space="preserve">, </w:t>
      </w:r>
      <w:r w:rsidRPr="00050818">
        <w:rPr>
          <w:rFonts w:ascii="GHEA Grapalat" w:hAnsi="GHEA Grapalat" w:cs="Sylfaen" w:hint="eastAsia"/>
        </w:rPr>
        <w:t>заключившее</w:t>
      </w:r>
      <w:r w:rsidRPr="00050818">
        <w:rPr>
          <w:rFonts w:ascii="GHEA Grapalat" w:hAnsi="GHEA Grapalat" w:cs="Sylfaen"/>
        </w:rPr>
        <w:t xml:space="preserve"> </w:t>
      </w:r>
      <w:r w:rsidRPr="00050818">
        <w:rPr>
          <w:rFonts w:ascii="GHEA Grapalat" w:hAnsi="GHEA Grapalat" w:cs="Sylfaen" w:hint="eastAsia"/>
        </w:rPr>
        <w:t>договор</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установленный</w:t>
      </w:r>
      <w:r w:rsidRPr="00050818">
        <w:rPr>
          <w:rFonts w:ascii="GHEA Grapalat" w:hAnsi="GHEA Grapalat" w:cs="Sylfaen"/>
        </w:rPr>
        <w:t xml:space="preserve"> </w:t>
      </w:r>
      <w:r w:rsidRPr="00050818">
        <w:rPr>
          <w:rFonts w:ascii="GHEA Grapalat" w:hAnsi="GHEA Grapalat" w:cs="Sylfaen" w:hint="eastAsia"/>
        </w:rPr>
        <w:t>срок</w:t>
      </w:r>
      <w:r w:rsidRPr="00050818">
        <w:rPr>
          <w:rFonts w:ascii="GHEA Grapalat" w:hAnsi="GHEA Grapalat" w:cs="Sylfaen"/>
        </w:rPr>
        <w:t xml:space="preserve"> </w:t>
      </w:r>
      <w:r w:rsidRPr="00050818">
        <w:rPr>
          <w:rFonts w:ascii="GHEA Grapalat" w:hAnsi="GHEA Grapalat" w:cs="Sylfaen" w:hint="eastAsia"/>
        </w:rPr>
        <w:t>обеспечение</w:t>
      </w:r>
      <w:r w:rsidRPr="00050818">
        <w:rPr>
          <w:rFonts w:ascii="GHEA Grapalat" w:hAnsi="GHEA Grapalat" w:cs="Sylfaen"/>
        </w:rPr>
        <w:t xml:space="preserve"> </w:t>
      </w:r>
      <w:r w:rsidRPr="00050818">
        <w:rPr>
          <w:rFonts w:ascii="GHEA Grapalat" w:hAnsi="GHEA Grapalat" w:cs="Sylfaen" w:hint="eastAsia"/>
        </w:rPr>
        <w:t>договора</w:t>
      </w:r>
      <w:r w:rsidRPr="00050818">
        <w:rPr>
          <w:rFonts w:ascii="GHEA Grapalat" w:hAnsi="GHEA Grapalat" w:cs="Sylfaen"/>
        </w:rPr>
        <w:t xml:space="preserve"> </w:t>
      </w:r>
      <w:r w:rsidRPr="00050818">
        <w:rPr>
          <w:rFonts w:ascii="GHEA Grapalat" w:hAnsi="GHEA Grapalat" w:cs="Sylfaen" w:hint="eastAsia"/>
        </w:rPr>
        <w:t>и</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квалификации</w:t>
      </w:r>
      <w:r w:rsidRPr="00050818">
        <w:rPr>
          <w:rFonts w:ascii="GHEA Grapalat" w:hAnsi="GHEA Grapalat" w:cs="Sylfaen"/>
        </w:rPr>
        <w:t xml:space="preserve">, </w:t>
      </w:r>
      <w:r w:rsidRPr="00050818">
        <w:rPr>
          <w:rFonts w:ascii="GHEA Grapalat" w:hAnsi="GHEA Grapalat" w:cs="Sylfaen" w:hint="eastAsia"/>
        </w:rPr>
        <w:t>представленного</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виде</w:t>
      </w:r>
      <w:r w:rsidRPr="00050818">
        <w:rPr>
          <w:rFonts w:ascii="GHEA Grapalat" w:hAnsi="GHEA Grapalat" w:cs="Sylfaen"/>
        </w:rPr>
        <w:t xml:space="preserve"> </w:t>
      </w:r>
      <w:r w:rsidRPr="00050818">
        <w:rPr>
          <w:rFonts w:ascii="GHEA Grapalat" w:hAnsi="GHEA Grapalat" w:cs="Sylfaen" w:hint="eastAsia"/>
        </w:rPr>
        <w:t>односторонне</w:t>
      </w:r>
      <w:r w:rsidRPr="00050818">
        <w:rPr>
          <w:rFonts w:ascii="GHEA Grapalat" w:hAnsi="GHEA Grapalat" w:cs="Sylfaen"/>
        </w:rPr>
        <w:t xml:space="preserve"> </w:t>
      </w:r>
      <w:r w:rsidRPr="00050818">
        <w:rPr>
          <w:rFonts w:ascii="GHEA Grapalat" w:hAnsi="GHEA Grapalat" w:cs="Sylfaen" w:hint="eastAsia"/>
        </w:rPr>
        <w:t>утвержденного</w:t>
      </w:r>
      <w:r w:rsidRPr="00050818">
        <w:rPr>
          <w:rFonts w:ascii="GHEA Grapalat" w:hAnsi="GHEA Grapalat" w:cs="Sylfaen"/>
        </w:rPr>
        <w:t xml:space="preserve"> </w:t>
      </w:r>
      <w:r w:rsidRPr="00050818">
        <w:rPr>
          <w:rFonts w:ascii="GHEA Grapalat" w:hAnsi="GHEA Grapalat" w:cs="Sylfaen" w:hint="eastAsia"/>
        </w:rPr>
        <w:t>заявлени</w:t>
      </w:r>
      <w:proofErr w:type="gramStart"/>
      <w:r w:rsidRPr="00050818">
        <w:rPr>
          <w:rFonts w:ascii="GHEA Grapalat" w:hAnsi="GHEA Grapalat" w:cs="Sylfaen" w:hint="eastAsia"/>
        </w:rPr>
        <w:t>я</w:t>
      </w:r>
      <w:r w:rsidRPr="00050818">
        <w:rPr>
          <w:rFonts w:ascii="GHEA Grapalat" w:hAnsi="GHEA Grapalat" w:cs="Sylfaen"/>
        </w:rPr>
        <w:t>-</w:t>
      </w:r>
      <w:proofErr w:type="gramEnd"/>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далее</w:t>
      </w:r>
      <w:r w:rsidRPr="00050818">
        <w:rPr>
          <w:rFonts w:ascii="GHEA Grapalat" w:hAnsi="GHEA Grapalat" w:cs="Sylfaen"/>
        </w:rPr>
        <w:t xml:space="preserve"> </w:t>
      </w:r>
      <w:r w:rsidRPr="00050818">
        <w:rPr>
          <w:rFonts w:ascii="GHEA Grapalat" w:hAnsi="GHEA Grapalat" w:cs="Sylfaen" w:hint="eastAsia"/>
        </w:rPr>
        <w:t>также</w:t>
      </w:r>
      <w:r w:rsidRPr="00050818">
        <w:rPr>
          <w:rFonts w:ascii="GHEA Grapalat" w:hAnsi="GHEA Grapalat" w:cs="Sylfaen"/>
        </w:rPr>
        <w:t xml:space="preserve"> </w:t>
      </w:r>
      <w:r w:rsidRPr="00050818">
        <w:rPr>
          <w:rFonts w:ascii="GHEA Grapalat" w:hAnsi="GHEA Grapalat" w:cs="Sylfaen" w:hint="eastAsia"/>
        </w:rPr>
        <w:t>неустойки</w:t>
      </w:r>
      <w:r w:rsidRPr="00050818">
        <w:rPr>
          <w:rFonts w:ascii="GHEA Grapalat" w:hAnsi="GHEA Grapalat" w:cs="Sylfaen"/>
        </w:rPr>
        <w:t xml:space="preserve">), </w:t>
      </w:r>
      <w:r w:rsidRPr="00050818">
        <w:rPr>
          <w:rFonts w:ascii="GHEA Grapalat" w:hAnsi="GHEA Grapalat" w:cs="Sylfaen" w:hint="eastAsia"/>
        </w:rPr>
        <w:t>не</w:t>
      </w:r>
      <w:r w:rsidRPr="00050818">
        <w:rPr>
          <w:rFonts w:ascii="GHEA Grapalat" w:hAnsi="GHEA Grapalat" w:cs="Sylfaen"/>
        </w:rPr>
        <w:t xml:space="preserve"> </w:t>
      </w:r>
      <w:r w:rsidRPr="00050818">
        <w:rPr>
          <w:rFonts w:ascii="GHEA Grapalat" w:hAnsi="GHEA Grapalat" w:cs="Sylfaen" w:hint="eastAsia"/>
        </w:rPr>
        <w:t>заменяет</w:t>
      </w:r>
      <w:r w:rsidRPr="00050818">
        <w:rPr>
          <w:rFonts w:ascii="GHEA Grapalat" w:hAnsi="GHEA Grapalat" w:cs="Sylfaen"/>
        </w:rPr>
        <w:t xml:space="preserve"> </w:t>
      </w:r>
      <w:r w:rsidRPr="00050818">
        <w:rPr>
          <w:rFonts w:ascii="GHEA Grapalat" w:hAnsi="GHEA Grapalat" w:cs="Sylfaen" w:hint="eastAsia"/>
        </w:rPr>
        <w:t>на</w:t>
      </w:r>
      <w:r w:rsidRPr="00050818">
        <w:rPr>
          <w:rFonts w:ascii="GHEA Grapalat" w:hAnsi="GHEA Grapalat" w:cs="Sylfaen"/>
        </w:rPr>
        <w:t xml:space="preserve"> </w:t>
      </w:r>
      <w:r w:rsidRPr="00050818">
        <w:rPr>
          <w:rFonts w:ascii="GHEA Grapalat" w:hAnsi="GHEA Grapalat" w:cs="Sylfaen" w:hint="eastAsia"/>
        </w:rPr>
        <w:t>банковскую</w:t>
      </w:r>
      <w:r w:rsidRPr="00050818">
        <w:rPr>
          <w:rFonts w:ascii="GHEA Grapalat" w:hAnsi="GHEA Grapalat" w:cs="Sylfaen"/>
        </w:rPr>
        <w:t xml:space="preserve"> </w:t>
      </w:r>
      <w:r w:rsidRPr="00050818">
        <w:rPr>
          <w:rFonts w:ascii="GHEA Grapalat" w:hAnsi="GHEA Grapalat" w:cs="Sylfaen" w:hint="eastAsia"/>
        </w:rPr>
        <w:t>гарантию</w:t>
      </w:r>
      <w:r w:rsidRPr="00050818">
        <w:rPr>
          <w:rFonts w:ascii="GHEA Grapalat" w:hAnsi="GHEA Grapalat" w:cs="Sylfaen"/>
        </w:rPr>
        <w:t xml:space="preserve"> </w:t>
      </w:r>
      <w:r w:rsidRPr="00050818">
        <w:rPr>
          <w:rFonts w:ascii="GHEA Grapalat" w:hAnsi="GHEA Grapalat" w:cs="Sylfaen" w:hint="eastAsia"/>
        </w:rPr>
        <w:t>или</w:t>
      </w:r>
      <w:r w:rsidRPr="00050818">
        <w:rPr>
          <w:rFonts w:ascii="GHEA Grapalat" w:hAnsi="GHEA Grapalat" w:cs="Sylfaen"/>
        </w:rPr>
        <w:t xml:space="preserve"> </w:t>
      </w:r>
      <w:r w:rsidRPr="00050818">
        <w:rPr>
          <w:rFonts w:ascii="GHEA Grapalat" w:hAnsi="GHEA Grapalat" w:cs="Sylfaen" w:hint="eastAsia"/>
        </w:rPr>
        <w:t>наличные</w:t>
      </w:r>
      <w:r w:rsidRPr="00050818">
        <w:rPr>
          <w:rFonts w:ascii="GHEA Grapalat" w:hAnsi="GHEA Grapalat" w:cs="Sylfaen"/>
        </w:rPr>
        <w:t xml:space="preserve"> </w:t>
      </w:r>
      <w:r w:rsidRPr="00050818">
        <w:rPr>
          <w:rFonts w:ascii="GHEA Grapalat" w:hAnsi="GHEA Grapalat" w:cs="Sylfaen" w:hint="eastAsia"/>
        </w:rPr>
        <w:t>деньги</w:t>
      </w:r>
      <w:r w:rsidRPr="00050818">
        <w:rPr>
          <w:rFonts w:ascii="GHEA Grapalat" w:hAnsi="GHEA Grapalat" w:cs="Sylfaen"/>
        </w:rPr>
        <w:t xml:space="preserve">, </w:t>
      </w:r>
      <w:r w:rsidRPr="00050818">
        <w:rPr>
          <w:rFonts w:ascii="GHEA Grapalat" w:hAnsi="GHEA Grapalat" w:cs="Sylfaen" w:hint="eastAsia"/>
        </w:rPr>
        <w:t>то</w:t>
      </w:r>
      <w:r w:rsidRPr="00050818">
        <w:rPr>
          <w:rFonts w:ascii="GHEA Grapalat" w:hAnsi="GHEA Grapalat" w:cs="Sylfaen"/>
        </w:rPr>
        <w:t xml:space="preserve"> </w:t>
      </w:r>
      <w:r w:rsidRPr="00050818">
        <w:rPr>
          <w:rFonts w:ascii="GHEA Grapalat" w:hAnsi="GHEA Grapalat" w:cs="Sylfaen" w:hint="eastAsia"/>
        </w:rPr>
        <w:t>это</w:t>
      </w:r>
      <w:r w:rsidRPr="00050818">
        <w:rPr>
          <w:rFonts w:ascii="GHEA Grapalat" w:hAnsi="GHEA Grapalat" w:cs="Sylfaen"/>
        </w:rPr>
        <w:t xml:space="preserve"> </w:t>
      </w:r>
      <w:r w:rsidRPr="00050818">
        <w:rPr>
          <w:rFonts w:ascii="GHEA Grapalat" w:hAnsi="GHEA Grapalat" w:cs="Sylfaen" w:hint="eastAsia"/>
        </w:rPr>
        <w:t>обстоятельство</w:t>
      </w:r>
      <w:r w:rsidRPr="00050818">
        <w:rPr>
          <w:rFonts w:ascii="GHEA Grapalat" w:hAnsi="GHEA Grapalat" w:cs="Sylfaen"/>
        </w:rPr>
        <w:t xml:space="preserve"> </w:t>
      </w:r>
      <w:r w:rsidRPr="00050818">
        <w:rPr>
          <w:rFonts w:ascii="GHEA Grapalat" w:hAnsi="GHEA Grapalat" w:cs="Sylfaen" w:hint="eastAsia"/>
        </w:rPr>
        <w:t>считается</w:t>
      </w:r>
      <w:r w:rsidRPr="00050818">
        <w:rPr>
          <w:rFonts w:ascii="GHEA Grapalat" w:hAnsi="GHEA Grapalat" w:cs="Sylfaen"/>
        </w:rPr>
        <w:t xml:space="preserve"> </w:t>
      </w:r>
      <w:r w:rsidRPr="00050818">
        <w:rPr>
          <w:rFonts w:ascii="GHEA Grapalat" w:hAnsi="GHEA Grapalat" w:cs="Sylfaen" w:hint="eastAsia"/>
        </w:rPr>
        <w:t>нарушением</w:t>
      </w:r>
      <w:r w:rsidRPr="00050818">
        <w:rPr>
          <w:rFonts w:ascii="GHEA Grapalat" w:hAnsi="GHEA Grapalat" w:cs="Sylfaen"/>
        </w:rPr>
        <w:t xml:space="preserve"> </w:t>
      </w:r>
      <w:r w:rsidRPr="00050818">
        <w:rPr>
          <w:rFonts w:ascii="GHEA Grapalat" w:hAnsi="GHEA Grapalat" w:cs="Sylfaen" w:hint="eastAsia"/>
        </w:rPr>
        <w:t>обязательства</w:t>
      </w:r>
      <w:r w:rsidRPr="00050818">
        <w:rPr>
          <w:rFonts w:ascii="GHEA Grapalat" w:hAnsi="GHEA Grapalat" w:cs="Sylfaen"/>
        </w:rPr>
        <w:t xml:space="preserve"> </w:t>
      </w:r>
      <w:r w:rsidRPr="00050818">
        <w:rPr>
          <w:rFonts w:ascii="GHEA Grapalat" w:hAnsi="GHEA Grapalat" w:cs="Sylfaen" w:hint="eastAsia"/>
        </w:rPr>
        <w:t>участника</w:t>
      </w:r>
      <w:r w:rsidRPr="00050818">
        <w:rPr>
          <w:rFonts w:ascii="GHEA Grapalat" w:hAnsi="GHEA Grapalat" w:cs="Sylfaen"/>
        </w:rPr>
        <w:t xml:space="preserve"> </w:t>
      </w:r>
      <w:r w:rsidRPr="00050818">
        <w:rPr>
          <w:rFonts w:ascii="GHEA Grapalat" w:hAnsi="GHEA Grapalat" w:cs="Sylfaen" w:hint="eastAsia"/>
        </w:rPr>
        <w:t>в</w:t>
      </w:r>
      <w:r w:rsidRPr="00050818">
        <w:rPr>
          <w:rFonts w:ascii="GHEA Grapalat" w:hAnsi="GHEA Grapalat" w:cs="Sylfaen"/>
        </w:rPr>
        <w:t xml:space="preserve"> </w:t>
      </w:r>
      <w:r w:rsidRPr="00050818">
        <w:rPr>
          <w:rFonts w:ascii="GHEA Grapalat" w:hAnsi="GHEA Grapalat" w:cs="Sylfaen" w:hint="eastAsia"/>
        </w:rPr>
        <w:t>рамках</w:t>
      </w:r>
      <w:r w:rsidRPr="00050818">
        <w:rPr>
          <w:rFonts w:ascii="GHEA Grapalat" w:hAnsi="GHEA Grapalat" w:cs="Sylfaen"/>
        </w:rPr>
        <w:t xml:space="preserve"> </w:t>
      </w:r>
      <w:r w:rsidRPr="00050818">
        <w:rPr>
          <w:rFonts w:ascii="GHEA Grapalat" w:hAnsi="GHEA Grapalat" w:cs="Sylfaen" w:hint="eastAsia"/>
        </w:rPr>
        <w:t>процесса</w:t>
      </w:r>
      <w:r w:rsidRPr="00050818">
        <w:rPr>
          <w:rFonts w:ascii="GHEA Grapalat" w:hAnsi="GHEA Grapalat" w:cs="Sylfaen"/>
        </w:rPr>
        <w:t xml:space="preserve"> </w:t>
      </w:r>
      <w:r w:rsidRPr="00050818">
        <w:rPr>
          <w:rFonts w:ascii="GHEA Grapalat" w:hAnsi="GHEA Grapalat" w:cs="Sylfaen" w:hint="eastAsia"/>
        </w:rPr>
        <w:t>закупки</w:t>
      </w:r>
      <w:r w:rsidRPr="00050818">
        <w:rPr>
          <w:rFonts w:ascii="GHEA Grapalat" w:hAnsi="GHEA Grapalat" w:cs="Sylfaen"/>
        </w:rPr>
        <w:t>.</w:t>
      </w:r>
    </w:p>
    <w:p w:rsidR="00A63D83" w:rsidRPr="009044F1" w:rsidRDefault="00A63D83" w:rsidP="00204A09">
      <w:pPr>
        <w:widowControl w:val="0"/>
        <w:tabs>
          <w:tab w:val="left" w:pos="1276"/>
        </w:tabs>
        <w:ind w:firstLine="567"/>
        <w:contextualSpacing/>
        <w:jc w:val="both"/>
        <w:rPr>
          <w:rFonts w:ascii="GHEA Grapalat" w:hAnsi="GHEA Grapalat"/>
        </w:rPr>
      </w:pPr>
      <w:r>
        <w:rPr>
          <w:rFonts w:ascii="GHEA Grapalat" w:hAnsi="GHEA Grapalat"/>
        </w:rPr>
        <w:t>8.1</w:t>
      </w:r>
      <w:r w:rsidR="00C44C97">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204A09">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204A09">
      <w:pPr>
        <w:pStyle w:val="23"/>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3E009B" w:rsidRDefault="00BF457D" w:rsidP="00204A09">
      <w:pPr>
        <w:widowControl w:val="0"/>
        <w:tabs>
          <w:tab w:val="left" w:pos="1276"/>
        </w:tabs>
        <w:ind w:firstLine="567"/>
        <w:contextualSpacing/>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proofErr w:type="gramStart"/>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AA5BD2" w:rsidRDefault="00BF457D" w:rsidP="00204A09">
      <w:pPr>
        <w:widowControl w:val="0"/>
        <w:ind w:firstLine="567"/>
        <w:contextualSpacing/>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C832E0" w:rsidRDefault="00A150A9" w:rsidP="00204A09">
      <w:pPr>
        <w:pStyle w:val="23"/>
        <w:widowControl w:val="0"/>
        <w:tabs>
          <w:tab w:val="left" w:pos="1276"/>
        </w:tabs>
        <w:spacing w:line="240" w:lineRule="auto"/>
        <w:ind w:firstLine="567"/>
        <w:contextualSpacing/>
        <w:rPr>
          <w:rFonts w:ascii="GHEA Grapalat" w:hAnsi="GHEA Grapalat"/>
          <w:b/>
          <w:sz w:val="24"/>
          <w:szCs w:val="24"/>
        </w:rPr>
      </w:pPr>
      <w:r w:rsidRPr="00C832E0">
        <w:rPr>
          <w:rFonts w:ascii="GHEA Grapalat" w:hAnsi="GHEA Grapalat"/>
          <w:b/>
          <w:sz w:val="24"/>
          <w:szCs w:val="24"/>
        </w:rPr>
        <w:t>8.</w:t>
      </w:r>
      <w:r w:rsidR="000E624C" w:rsidRPr="00C832E0">
        <w:rPr>
          <w:rFonts w:ascii="GHEA Grapalat" w:hAnsi="GHEA Grapalat"/>
          <w:b/>
          <w:sz w:val="24"/>
          <w:szCs w:val="24"/>
          <w:lang w:val="hy-AM"/>
        </w:rPr>
        <w:t>1</w:t>
      </w:r>
      <w:r w:rsidR="00E520F6" w:rsidRPr="00C832E0">
        <w:rPr>
          <w:rFonts w:ascii="GHEA Grapalat" w:hAnsi="GHEA Grapalat"/>
          <w:b/>
          <w:sz w:val="24"/>
          <w:szCs w:val="24"/>
        </w:rPr>
        <w:t>8</w:t>
      </w:r>
      <w:r w:rsidRPr="00C832E0">
        <w:rPr>
          <w:rFonts w:ascii="GHEA Grapalat" w:hAnsi="GHEA Grapalat"/>
          <w:b/>
          <w:sz w:val="24"/>
          <w:szCs w:val="24"/>
        </w:rPr>
        <w:t>.</w:t>
      </w:r>
      <w:r w:rsidR="00EE0CB1" w:rsidRPr="00C832E0">
        <w:rPr>
          <w:rFonts w:ascii="GHEA Grapalat" w:hAnsi="GHEA Grapalat"/>
          <w:b/>
          <w:sz w:val="24"/>
          <w:szCs w:val="24"/>
        </w:rPr>
        <w:tab/>
      </w:r>
    </w:p>
    <w:p w:rsidR="00583092" w:rsidRPr="009044F1" w:rsidRDefault="00A150A9" w:rsidP="00204A09">
      <w:pPr>
        <w:widowControl w:val="0"/>
        <w:tabs>
          <w:tab w:val="left" w:pos="1276"/>
        </w:tabs>
        <w:ind w:firstLine="567"/>
        <w:contextualSpacing/>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proofErr w:type="gramStart"/>
      <w:r w:rsidR="000702A0" w:rsidRPr="009044F1">
        <w:rPr>
          <w:rFonts w:ascii="GHEA Grapalat" w:hAnsi="GHEA Grapalat"/>
        </w:rPr>
        <w:t>комисси</w:t>
      </w:r>
      <w:r w:rsidR="000702A0">
        <w:rPr>
          <w:rFonts w:ascii="GHEA Grapalat" w:hAnsi="GHEA Grapalat"/>
        </w:rPr>
        <w:t>и</w:t>
      </w:r>
      <w:proofErr w:type="gramEnd"/>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rsidR="00583092" w:rsidRPr="009044F1" w:rsidRDefault="00A150A9" w:rsidP="00204A09">
      <w:pPr>
        <w:pStyle w:val="23"/>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204A09">
      <w:pPr>
        <w:pStyle w:val="23"/>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rsidR="00E45ACA" w:rsidRPr="000811C1" w:rsidRDefault="00A150A9" w:rsidP="00204A09">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204A09">
      <w:pPr>
        <w:pStyle w:val="23"/>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E5A30" w:rsidRDefault="00EE5A30" w:rsidP="00204A09">
      <w:pPr>
        <w:pStyle w:val="23"/>
        <w:widowControl w:val="0"/>
        <w:spacing w:line="240" w:lineRule="auto"/>
        <w:ind w:left="284" w:firstLine="567"/>
        <w:contextualSpacing/>
        <w:rPr>
          <w:rFonts w:ascii="GHEA Grapalat" w:hAnsi="GHEA Grapalat"/>
          <w:sz w:val="24"/>
          <w:szCs w:val="24"/>
        </w:rPr>
      </w:pPr>
      <w:r w:rsidRPr="009044F1">
        <w:rPr>
          <w:rFonts w:ascii="GHEA Grapalat" w:hAnsi="GHEA Grapalat"/>
          <w:sz w:val="24"/>
          <w:szCs w:val="24"/>
        </w:rPr>
        <w:t xml:space="preserve">Период ожидания в случае </w:t>
      </w:r>
      <w:r w:rsidR="00F76488">
        <w:rPr>
          <w:rFonts w:ascii="GHEA Grapalat" w:hAnsi="GHEA Grapalat"/>
          <w:sz w:val="24"/>
          <w:szCs w:val="24"/>
        </w:rPr>
        <w:t xml:space="preserve">настоящей процедуры составляет 10 </w:t>
      </w:r>
      <w:r w:rsidRPr="009044F1">
        <w:rPr>
          <w:rFonts w:ascii="GHEA Grapalat" w:hAnsi="GHEA Grapalat"/>
          <w:sz w:val="24"/>
          <w:szCs w:val="24"/>
        </w:rPr>
        <w:t>календарных дней. Период ожидания</w:t>
      </w:r>
      <w:r>
        <w:rPr>
          <w:rFonts w:ascii="GHEA Grapalat" w:hAnsi="GHEA Grapalat"/>
          <w:sz w:val="24"/>
          <w:szCs w:val="24"/>
        </w:rPr>
        <w:t>:</w:t>
      </w:r>
    </w:p>
    <w:p w:rsidR="00EE5A30" w:rsidRPr="00B6749E" w:rsidRDefault="00EE5A30" w:rsidP="00204A09">
      <w:pPr>
        <w:pStyle w:val="23"/>
        <w:widowControl w:val="0"/>
        <w:numPr>
          <w:ilvl w:val="0"/>
          <w:numId w:val="32"/>
        </w:numPr>
        <w:spacing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rsidR="00EE5A30" w:rsidRDefault="00EE5A30" w:rsidP="00204A09">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t xml:space="preserve">применим также в том случае, когда заявку подал только один </w:t>
      </w:r>
      <w:proofErr w:type="gramStart"/>
      <w:r w:rsidRPr="00747338">
        <w:rPr>
          <w:rFonts w:ascii="GHEA Grapalat" w:hAnsi="GHEA Grapalat"/>
          <w:sz w:val="24"/>
          <w:szCs w:val="24"/>
        </w:rPr>
        <w:t>участник</w:t>
      </w:r>
      <w:proofErr w:type="gramEnd"/>
      <w:r w:rsidRPr="00747338">
        <w:rPr>
          <w:rFonts w:ascii="GHEA Grapalat" w:hAnsi="GHEA Grapalat"/>
          <w:sz w:val="24"/>
          <w:szCs w:val="24"/>
        </w:rPr>
        <w:t xml:space="preserve">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EE5A30" w:rsidRPr="00747338" w:rsidRDefault="00EE5A30" w:rsidP="00204A09">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rsidR="00F23A51" w:rsidRPr="009044F1" w:rsidRDefault="00AA0AD8" w:rsidP="00F76488">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rsidR="00B06EC9" w:rsidRDefault="00AA0AD8" w:rsidP="00F76488">
      <w:pPr>
        <w:widowControl w:val="0"/>
        <w:tabs>
          <w:tab w:val="left" w:pos="1134"/>
        </w:tabs>
        <w:ind w:firstLine="567"/>
        <w:contextualSpacing/>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proofErr w:type="gramStart"/>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proofErr w:type="gramEnd"/>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rsidR="000313A6" w:rsidRPr="009044F1" w:rsidRDefault="00B06EC9" w:rsidP="00F76488">
      <w:pPr>
        <w:widowControl w:val="0"/>
        <w:tabs>
          <w:tab w:val="left" w:pos="1134"/>
        </w:tabs>
        <w:ind w:firstLine="567"/>
        <w:contextualSpacing/>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w:t>
      </w:r>
      <w:proofErr w:type="gramStart"/>
      <w:r w:rsidR="000313A6" w:rsidRPr="009044F1">
        <w:rPr>
          <w:rFonts w:ascii="GHEA Grapalat" w:hAnsi="GHEA Grapalat"/>
        </w:rPr>
        <w:t>,</w:t>
      </w:r>
      <w:proofErr w:type="gramEnd"/>
      <w:r w:rsidR="000313A6"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F76488">
      <w:pPr>
        <w:pStyle w:val="a3"/>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rsidR="00F76488" w:rsidRDefault="007F245B" w:rsidP="009E460F">
      <w:pPr>
        <w:rPr>
          <w:rFonts w:ascii="GHEA Grapalat" w:hAnsi="GHEA Grapalat"/>
          <w:b/>
        </w:rPr>
      </w:pPr>
      <w:r w:rsidRPr="00925DE0">
        <w:rPr>
          <w:rFonts w:ascii="GHEA Grapalat" w:hAnsi="GHEA Grapalat"/>
          <w:b/>
        </w:rPr>
        <w:t xml:space="preserve">                 </w:t>
      </w:r>
    </w:p>
    <w:p w:rsidR="00096865" w:rsidRPr="00925DE0" w:rsidRDefault="00030D40" w:rsidP="00F76488">
      <w:pPr>
        <w:jc w:val="center"/>
        <w:rPr>
          <w:rFonts w:ascii="GHEA Grapalat" w:hAnsi="GHEA Grapalat"/>
          <w:b/>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ДОГОВОРА</w:t>
      </w:r>
    </w:p>
    <w:p w:rsidR="007C56B2" w:rsidRDefault="00030D40" w:rsidP="00FA2474">
      <w:pPr>
        <w:widowControl w:val="0"/>
        <w:tabs>
          <w:tab w:val="left" w:pos="1276"/>
        </w:tabs>
        <w:ind w:firstLine="567"/>
        <w:contextualSpacing/>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535E93">
        <w:rPr>
          <w:rFonts w:ascii="GHEA Grapalat" w:hAnsi="GHEA Grapalat"/>
        </w:rPr>
        <w:t>.</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535E93">
        <w:rPr>
          <w:rFonts w:ascii="GHEA Grapalat" w:hAnsi="GHEA Grapalat"/>
          <w:color w:val="000000" w:themeColor="text1"/>
        </w:rPr>
        <w:t>.</w:t>
      </w:r>
    </w:p>
    <w:p w:rsidR="0057550D" w:rsidRPr="008D2394" w:rsidRDefault="00A6609C" w:rsidP="00FA2474">
      <w:pPr>
        <w:widowControl w:val="0"/>
        <w:tabs>
          <w:tab w:val="left" w:pos="1276"/>
        </w:tabs>
        <w:ind w:firstLine="567"/>
        <w:contextualSpacing/>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 или гарантий, предоставленных банками</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rsidR="00384973" w:rsidRDefault="0085658A" w:rsidP="00FA2474">
      <w:pPr>
        <w:widowControl w:val="0"/>
        <w:tabs>
          <w:tab w:val="left" w:pos="1276"/>
        </w:tabs>
        <w:ind w:firstLine="567"/>
        <w:contextualSpacing/>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1F0CFE">
        <w:rPr>
          <w:rFonts w:ascii="GHEA Grapalat" w:hAnsi="GHEA Grapalat"/>
        </w:rPr>
        <w:t>.</w:t>
      </w:r>
    </w:p>
    <w:p w:rsidR="00CD2651" w:rsidRPr="002E6E0C" w:rsidRDefault="00CD2651"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w:t>
      </w:r>
      <w:proofErr w:type="gramStart"/>
      <w:r w:rsidRPr="002E6E0C">
        <w:rPr>
          <w:rFonts w:ascii="GHEA Grapalat" w:hAnsi="GHEA Grapalat" w:cs="Sylfaen"/>
        </w:rPr>
        <w:t>по</w:t>
      </w:r>
      <w:proofErr w:type="gramEnd"/>
      <w:r w:rsidRPr="002E6E0C">
        <w:rPr>
          <w:rFonts w:ascii="GHEA Grapalat" w:hAnsi="GHEA Grapalat" w:cs="Sylfaen"/>
        </w:rPr>
        <w:t xml:space="preserve"> более </w:t>
      </w:r>
      <w:proofErr w:type="gramStart"/>
      <w:r w:rsidRPr="002E6E0C">
        <w:rPr>
          <w:rFonts w:ascii="GHEA Grapalat" w:hAnsi="GHEA Grapalat" w:cs="Sylfaen"/>
        </w:rPr>
        <w:t>чем</w:t>
      </w:r>
      <w:proofErr w:type="gramEnd"/>
      <w:r w:rsidRPr="002E6E0C">
        <w:rPr>
          <w:rFonts w:ascii="GHEA Grapalat" w:hAnsi="GHEA Grapalat" w:cs="Sylfaen"/>
        </w:rPr>
        <w:t xml:space="preserve">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«900008000698» открытый в Центральном казначействе на имя уполномоченного органа.</w:t>
      </w:r>
    </w:p>
    <w:p w:rsidR="00C74E96" w:rsidRPr="000F2EA6" w:rsidRDefault="00C74E96" w:rsidP="00FA2474">
      <w:pPr>
        <w:widowControl w:val="0"/>
        <w:tabs>
          <w:tab w:val="left" w:pos="1276"/>
        </w:tabs>
        <w:ind w:firstLine="567"/>
        <w:contextualSpacing/>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rsidR="00CD2651" w:rsidRDefault="00CD2651" w:rsidP="00FA2474">
      <w:pPr>
        <w:widowControl w:val="0"/>
        <w:tabs>
          <w:tab w:val="left" w:pos="1276"/>
        </w:tabs>
        <w:ind w:firstLine="567"/>
        <w:contextualSpacing/>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rsidR="00786738" w:rsidRPr="007F7087" w:rsidRDefault="007F7087" w:rsidP="007F7087">
      <w:pPr>
        <w:widowControl w:val="0"/>
        <w:tabs>
          <w:tab w:val="left" w:pos="1276"/>
        </w:tabs>
        <w:spacing w:after="160"/>
        <w:ind w:firstLine="567"/>
        <w:contextualSpacing/>
        <w:jc w:val="both"/>
        <w:rPr>
          <w:rFonts w:ascii="GHEA Grapalat" w:hAnsi="GHEA Grapalat"/>
          <w:lang w:val="en-GB"/>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E6A7A">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2406D8" w:rsidRPr="00853D2D" w:rsidRDefault="002406D8" w:rsidP="007F7087">
      <w:pPr>
        <w:widowControl w:val="0"/>
        <w:tabs>
          <w:tab w:val="left" w:pos="1276"/>
        </w:tabs>
        <w:ind w:firstLine="567"/>
        <w:contextualSpacing/>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обязательство, которое влечет за собой одностороннее расторжение договора заказчиком.</w:t>
      </w:r>
    </w:p>
    <w:p w:rsidR="00366C4E" w:rsidRPr="00853D2D" w:rsidRDefault="00030D40" w:rsidP="00FA2474">
      <w:pPr>
        <w:widowControl w:val="0"/>
        <w:tabs>
          <w:tab w:val="left" w:pos="1276"/>
        </w:tabs>
        <w:ind w:firstLine="567"/>
        <w:contextualSpacing/>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банковской гарантии</w:t>
      </w:r>
      <w:r w:rsidR="00E7637F">
        <w:rPr>
          <w:rFonts w:ascii="GHEA Grapalat" w:hAnsi="GHEA Grapalat"/>
        </w:rPr>
        <w:t xml:space="preserve">, </w:t>
      </w:r>
      <w:r w:rsidR="00E7637F" w:rsidRPr="008D2394">
        <w:rPr>
          <w:rFonts w:ascii="GHEA Grapalat" w:hAnsi="GHEA Grapalat"/>
        </w:rPr>
        <w:t xml:space="preserve">в виде </w:t>
      </w:r>
      <w:r w:rsidR="00E7637F">
        <w:rPr>
          <w:rFonts w:ascii="GHEA Grapalat" w:hAnsi="GHEA Grapalat"/>
        </w:rPr>
        <w:t>соглашения о неустойке</w:t>
      </w:r>
      <w:r w:rsidR="001723D6" w:rsidRPr="00853D2D">
        <w:rPr>
          <w:rFonts w:ascii="GHEA Grapalat" w:hAnsi="GHEA Grapalat"/>
        </w:rPr>
        <w:t xml:space="preserve"> (Приложение 5</w:t>
      </w:r>
      <w:r w:rsidR="00E7637F">
        <w:rPr>
          <w:rFonts w:ascii="GHEA Grapalat" w:hAnsi="GHEA Grapalat"/>
        </w:rPr>
        <w:t>.2</w:t>
      </w:r>
      <w:r w:rsidR="001723D6" w:rsidRPr="00853D2D">
        <w:rPr>
          <w:rFonts w:ascii="GHEA Grapalat" w:hAnsi="GHEA Grapalat"/>
        </w:rPr>
        <w:t>)</w:t>
      </w:r>
      <w:r w:rsidR="00375E5E" w:rsidRPr="00853D2D">
        <w:rPr>
          <w:rFonts w:ascii="GHEA Grapalat" w:hAnsi="GHEA Grapalat"/>
        </w:rPr>
        <w:t xml:space="preserve"> или наличных дене</w:t>
      </w:r>
      <w:r w:rsidR="00E7637F">
        <w:rPr>
          <w:rFonts w:ascii="GHEA Grapalat" w:hAnsi="GHEA Grapalat"/>
        </w:rPr>
        <w:t>г.</w:t>
      </w:r>
    </w:p>
    <w:p w:rsidR="0011249D" w:rsidRDefault="0058395E" w:rsidP="00FA2474">
      <w:pPr>
        <w:widowControl w:val="0"/>
        <w:tabs>
          <w:tab w:val="left" w:pos="1276"/>
        </w:tabs>
        <w:ind w:firstLine="567"/>
        <w:contextualSpacing/>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w:t>
      </w:r>
      <w:proofErr w:type="gramStart"/>
      <w:r w:rsidR="0011249D" w:rsidRPr="00AA515D">
        <w:rPr>
          <w:rFonts w:ascii="GHEA Grapalat" w:hAnsi="GHEA Grapalat"/>
        </w:rPr>
        <w:t>по</w:t>
      </w:r>
      <w:proofErr w:type="gramEnd"/>
      <w:r w:rsidR="0011249D" w:rsidRPr="00AA515D">
        <w:rPr>
          <w:rFonts w:ascii="GHEA Grapalat" w:hAnsi="GHEA Grapalat"/>
        </w:rPr>
        <w:t xml:space="preserve"> более </w:t>
      </w:r>
      <w:proofErr w:type="gramStart"/>
      <w:r w:rsidR="0011249D" w:rsidRPr="00AA515D">
        <w:rPr>
          <w:rFonts w:ascii="GHEA Grapalat" w:hAnsi="GHEA Grapalat"/>
        </w:rPr>
        <w:t>чем</w:t>
      </w:r>
      <w:proofErr w:type="gramEnd"/>
      <w:r w:rsidR="0011249D" w:rsidRPr="00AA515D">
        <w:rPr>
          <w:rFonts w:ascii="GHEA Grapalat" w:hAnsi="GHEA Grapalat"/>
        </w:rPr>
        <w:t xml:space="preserve"> одному лоту, </w:t>
      </w:r>
      <w:r w:rsidR="0011249D" w:rsidRPr="00AA515D">
        <w:rPr>
          <w:rFonts w:ascii="GHEA Grapalat" w:hAnsi="GHEA Grapalat" w:cs="Sylfaen"/>
        </w:rPr>
        <w:t xml:space="preserve">то он может предоставить обеспечение </w:t>
      </w:r>
      <w:proofErr w:type="spellStart"/>
      <w:r w:rsidR="0075486A" w:rsidRPr="00AA515D">
        <w:rPr>
          <w:rFonts w:ascii="GHEA Grapalat" w:hAnsi="GHEA Grapalat" w:cs="Sylfaen"/>
        </w:rPr>
        <w:t>догогвора</w:t>
      </w:r>
      <w:proofErr w:type="spellEnd"/>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proofErr w:type="spellStart"/>
      <w:r w:rsidR="0075486A" w:rsidRPr="00AA515D">
        <w:rPr>
          <w:rFonts w:ascii="GHEA Grapalat" w:hAnsi="GHEA Grapalat"/>
        </w:rPr>
        <w:t>догогвора</w:t>
      </w:r>
      <w:proofErr w:type="spellEnd"/>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rsidR="00E969ED" w:rsidRPr="00DC30CC" w:rsidRDefault="00740EF5" w:rsidP="00FA2474">
      <w:pPr>
        <w:widowControl w:val="0"/>
        <w:tabs>
          <w:tab w:val="left" w:pos="1276"/>
        </w:tabs>
        <w:ind w:firstLine="567"/>
        <w:contextualSpacing/>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E7637F">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9044F1">
        <w:rPr>
          <w:rFonts w:ascii="GHEA Grapalat" w:hAnsi="GHEA Grapalat"/>
        </w:rPr>
        <w:t>возврату</w:t>
      </w:r>
      <w:proofErr w:type="gramEnd"/>
      <w:r w:rsidR="00030D40"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FA2474">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BC2673" w:rsidRDefault="004A0321" w:rsidP="00FA2474">
      <w:pPr>
        <w:widowControl w:val="0"/>
        <w:tabs>
          <w:tab w:val="left" w:pos="1276"/>
        </w:tabs>
        <w:ind w:firstLine="567"/>
        <w:contextualSpacing/>
        <w:jc w:val="both"/>
        <w:rPr>
          <w:rFonts w:ascii="GHEA Grapalat" w:hAnsi="GHEA Grapalat" w:cs="Sylfaen"/>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w:t>
      </w:r>
      <w:proofErr w:type="gramStart"/>
      <w:r w:rsidR="006D7219" w:rsidRPr="009044F1">
        <w:rPr>
          <w:rFonts w:ascii="GHEA Grapalat" w:hAnsi="GHEA Grapalat"/>
        </w:rPr>
        <w:t>правомочия</w:t>
      </w:r>
      <w:proofErr w:type="gramEnd"/>
      <w:r w:rsidR="006D7219" w:rsidRPr="009044F1">
        <w:rPr>
          <w:rFonts w:ascii="GHEA Grapalat" w:hAnsi="GHEA Grapalat"/>
        </w:rPr>
        <w:t xml:space="preserve">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w:t>
      </w:r>
      <w:proofErr w:type="spellStart"/>
      <w:r w:rsidR="00D32092" w:rsidRPr="00A21022">
        <w:rPr>
          <w:rFonts w:ascii="GHEA Grapalat" w:hAnsi="GHEA Grapalat" w:cs="Sylfaen"/>
        </w:rPr>
        <w:t>драмов</w:t>
      </w:r>
      <w:proofErr w:type="spellEnd"/>
      <w:r w:rsidR="00D32092" w:rsidRPr="00A21022">
        <w:rPr>
          <w:rFonts w:ascii="GHEA Grapalat" w:hAnsi="GHEA Grapalat" w:cs="Sylfaen"/>
        </w:rPr>
        <w:t>,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 xml:space="preserve">гарантии или наличных денег, а по части требуемых финансовых </w:t>
      </w:r>
      <w:proofErr w:type="spellStart"/>
      <w:r w:rsidR="00D32092" w:rsidRPr="00A21022">
        <w:rPr>
          <w:rFonts w:ascii="GHEA Grapalat" w:hAnsi="GHEA Grapalat" w:cs="Sylfaen"/>
        </w:rPr>
        <w:t>средств-в</w:t>
      </w:r>
      <w:proofErr w:type="spellEnd"/>
      <w:r w:rsidR="00D32092" w:rsidRPr="00A21022">
        <w:rPr>
          <w:rFonts w:ascii="GHEA Grapalat" w:hAnsi="GHEA Grapalat" w:cs="Sylfaen"/>
        </w:rPr>
        <w:t xml:space="preserve"> одностороннем порядке утвержденного </w:t>
      </w:r>
      <w:proofErr w:type="spellStart"/>
      <w:r w:rsidR="00D32092" w:rsidRPr="00A21022">
        <w:rPr>
          <w:rFonts w:ascii="GHEA Grapalat" w:hAnsi="GHEA Grapalat" w:cs="Sylfaen"/>
        </w:rPr>
        <w:t>заявления-в</w:t>
      </w:r>
      <w:proofErr w:type="spellEnd"/>
      <w:r w:rsidR="00D32092" w:rsidRPr="00A21022">
        <w:rPr>
          <w:rFonts w:ascii="GHEA Grapalat" w:hAnsi="GHEA Grapalat" w:cs="Sylfaen"/>
        </w:rPr>
        <w:t xml:space="preserve"> виде неустойки или наличных денег</w:t>
      </w:r>
      <w:r w:rsidR="00BC2673" w:rsidRPr="00A21022">
        <w:rPr>
          <w:rFonts w:ascii="GHEA Grapalat" w:hAnsi="GHEA Grapalat" w:cs="Sylfaen"/>
        </w:rPr>
        <w:t>.</w:t>
      </w:r>
    </w:p>
    <w:p w:rsidR="008F0732" w:rsidRPr="00625529" w:rsidRDefault="00030D40" w:rsidP="00FA2474">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Pr>
          <w:rFonts w:ascii="GHEA Grapalat" w:hAnsi="GHEA Grapalat"/>
        </w:rPr>
        <w:t xml:space="preserve"> </w:t>
      </w:r>
      <w:r w:rsidR="007811E5" w:rsidRPr="001647D2">
        <w:rPr>
          <w:rFonts w:ascii="GHEA Grapalat" w:hAnsi="GHEA Grapalat"/>
        </w:rPr>
        <w:t>(</w:t>
      </w:r>
      <w:r w:rsidR="00F53937">
        <w:rPr>
          <w:rFonts w:ascii="GHEA Grapalat" w:hAnsi="GHEA Grapalat"/>
        </w:rPr>
        <w:t>не предусматривается</w:t>
      </w:r>
      <w:r w:rsidR="007811E5" w:rsidRPr="001647D2">
        <w:rPr>
          <w:rFonts w:ascii="GHEA Grapalat" w:hAnsi="GHEA Grapalat"/>
        </w:rPr>
        <w:t>)</w:t>
      </w:r>
      <w:r w:rsidR="007811E5" w:rsidRPr="009044F1">
        <w:rPr>
          <w:rFonts w:ascii="GHEA Grapalat" w:hAnsi="GHEA Grapalat"/>
        </w:rPr>
        <w:t>.</w:t>
      </w:r>
      <w:r w:rsidR="007811E5" w:rsidRPr="009044F1">
        <w:rPr>
          <w:rFonts w:ascii="GHEA Grapalat" w:hAnsi="GHEA Grapalat"/>
          <w:i/>
        </w:rPr>
        <w:t xml:space="preserve"> </w:t>
      </w:r>
      <w:r w:rsidRPr="009044F1">
        <w:rPr>
          <w:rFonts w:ascii="GHEA Grapalat" w:hAnsi="GHEA Grapalat"/>
          <w:i/>
        </w:rPr>
        <w:t xml:space="preserve"> </w:t>
      </w:r>
    </w:p>
    <w:p w:rsidR="002807DD" w:rsidRPr="00FA2474" w:rsidRDefault="00030D40" w:rsidP="00FA2474">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74650E" w:rsidRDefault="0074650E" w:rsidP="00FA2474">
      <w:pPr>
        <w:widowControl w:val="0"/>
        <w:tabs>
          <w:tab w:val="left" w:pos="1134"/>
        </w:tabs>
        <w:ind w:firstLine="567"/>
        <w:contextualSpacing/>
        <w:jc w:val="both"/>
        <w:rPr>
          <w:rFonts w:ascii="GHEA Grapalat" w:hAnsi="GHEA Grapalat"/>
        </w:rPr>
      </w:pPr>
      <w:r>
        <w:rPr>
          <w:rFonts w:ascii="GHEA Grapalat" w:hAnsi="GHEA Grapalat"/>
          <w:b/>
        </w:rPr>
        <w:t xml:space="preserve">  </w:t>
      </w:r>
      <w:r w:rsidRPr="0074650E">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74650E">
        <w:rPr>
          <w:rFonts w:ascii="GHEA Grapalat" w:hAnsi="GHEA Grapalat"/>
        </w:rPr>
        <w:t>г</w:t>
      </w:r>
      <w:r w:rsidRPr="0074650E">
        <w:rPr>
          <w:rFonts w:ascii="GHEA Grapalat" w:hAnsi="GHEA Grapalat"/>
          <w:lang w:val="hy-AM"/>
        </w:rPr>
        <w:t>-</w:t>
      </w:r>
      <w:proofErr w:type="gramEnd"/>
      <w:r w:rsidRPr="0074650E">
        <w:rPr>
          <w:rFonts w:ascii="GHEA Grapalat" w:hAnsi="GHEA Grapalat"/>
        </w:rPr>
        <w:t xml:space="preserve"> уполномоченному органу</w:t>
      </w:r>
      <w:r w:rsidRPr="0074650E">
        <w:rPr>
          <w:rFonts w:ascii="GHEA Grapalat" w:hAnsi="GHEA Grapalat"/>
          <w:lang w:val="hy-AM"/>
        </w:rPr>
        <w:t>,</w:t>
      </w:r>
      <w:r w:rsidRPr="0074650E">
        <w:rPr>
          <w:rFonts w:ascii="GHEA Grapalat" w:hAnsi="GHEA Grapalat"/>
        </w:rPr>
        <w:t xml:space="preserve"> в течение трех рабочих дней, следующих за днем возникновения основания для </w:t>
      </w:r>
      <w:proofErr w:type="spellStart"/>
      <w:r w:rsidRPr="0074650E">
        <w:rPr>
          <w:rFonts w:ascii="GHEA Grapalat" w:hAnsi="GHEA Grapalat"/>
        </w:rPr>
        <w:t>вылаты</w:t>
      </w:r>
      <w:proofErr w:type="spellEnd"/>
      <w:r w:rsidRPr="0074650E">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GHEA Grapalat" w:hAnsi="GHEA Grapalat"/>
        </w:rPr>
      </w:pPr>
      <w:r w:rsidRPr="00F2342B">
        <w:rPr>
          <w:rFonts w:ascii="GHEA Grapalat" w:hAnsi="GHEA Grapalat"/>
        </w:rPr>
        <w:t>10.8</w:t>
      </w:r>
      <w:proofErr w:type="gramStart"/>
      <w:r w:rsidRPr="00F2342B">
        <w:rPr>
          <w:rFonts w:ascii="GHEA Grapalat" w:hAnsi="GHEA Grapalat"/>
        </w:rPr>
        <w:t xml:space="preserve"> </w:t>
      </w:r>
      <w:r w:rsidRPr="00F2342B">
        <w:rPr>
          <w:rFonts w:ascii="GHEA Grapalat" w:hAnsi="GHEA Grapalat" w:hint="eastAsia"/>
        </w:rPr>
        <w:t>О</w:t>
      </w:r>
      <w:proofErr w:type="gramEnd"/>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w:t>
      </w:r>
      <w:r>
        <w:rPr>
          <w:rFonts w:ascii="GHEA Grapalat" w:hAnsi="GHEA Grapalat"/>
        </w:rPr>
        <w:t>т</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rsidR="00F53937" w:rsidRPr="00F2342B" w:rsidRDefault="00F53937" w:rsidP="00F539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w:t>
      </w:r>
      <w:proofErr w:type="gramStart"/>
      <w:r w:rsidRPr="00F2342B">
        <w:rPr>
          <w:rFonts w:ascii="GHEA Grapalat" w:hAnsi="GHEA Grapalat" w:hint="eastAsia"/>
        </w:rPr>
        <w:t>и</w:t>
      </w:r>
      <w:r w:rsidRPr="00F2342B">
        <w:rPr>
          <w:rFonts w:ascii="GHEA Grapalat" w:hAnsi="GHEA Grapalat"/>
        </w:rPr>
        <w:t>-</w:t>
      </w:r>
      <w:proofErr w:type="gramEnd"/>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rsidR="00F53937" w:rsidRDefault="00F53937" w:rsidP="00F53937">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rsidR="00F53937" w:rsidRDefault="00F53937" w:rsidP="00FA2474">
      <w:pPr>
        <w:widowControl w:val="0"/>
        <w:tabs>
          <w:tab w:val="left" w:pos="1134"/>
        </w:tabs>
        <w:ind w:firstLine="567"/>
        <w:contextualSpacing/>
        <w:jc w:val="both"/>
        <w:rPr>
          <w:rFonts w:ascii="GHEA Grapalat" w:hAnsi="GHEA Grapalat"/>
        </w:rPr>
      </w:pPr>
    </w:p>
    <w:p w:rsidR="00096865" w:rsidRDefault="002807DD" w:rsidP="002807DD">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Pr="00801AC7">
        <w:rPr>
          <w:rFonts w:ascii="GHEA Grapalat" w:hAnsi="GHEA Grapalat"/>
        </w:rPr>
        <w:t>.</w:t>
      </w:r>
      <w:r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E7637F" w:rsidRPr="009044F1" w:rsidRDefault="00E7637F" w:rsidP="00E7637F">
      <w:pPr>
        <w:widowControl w:val="0"/>
        <w:tabs>
          <w:tab w:val="left" w:pos="1134"/>
        </w:tabs>
        <w:ind w:firstLine="709"/>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rsidR="00E7637F" w:rsidRPr="009044F1" w:rsidRDefault="00E7637F" w:rsidP="00E7637F">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Pr="005114D0">
        <w:rPr>
          <w:rFonts w:ascii="GHEA Grapalat" w:hAnsi="GHEA Grapalat"/>
        </w:rPr>
        <w:tab/>
      </w:r>
      <w:r w:rsidRPr="009044F1">
        <w:rPr>
          <w:rFonts w:ascii="GHEA Grapalat" w:hAnsi="GHEA Grapalat"/>
        </w:rPr>
        <w:t>не подано ни одной заявки;</w:t>
      </w:r>
    </w:p>
    <w:p w:rsidR="00E7637F" w:rsidRPr="00D3436F" w:rsidRDefault="00E7637F" w:rsidP="00E7637F">
      <w:pPr>
        <w:widowControl w:val="0"/>
        <w:tabs>
          <w:tab w:val="left" w:pos="1134"/>
        </w:tabs>
        <w:ind w:firstLine="567"/>
        <w:contextualSpacing/>
        <w:jc w:val="both"/>
        <w:rPr>
          <w:rFonts w:ascii="GHEA Grapalat" w:hAnsi="GHEA Grapalat"/>
        </w:rPr>
      </w:pPr>
      <w:r w:rsidRPr="009044F1">
        <w:rPr>
          <w:rFonts w:ascii="GHEA Grapalat" w:hAnsi="GHEA Grapalat"/>
        </w:rPr>
        <w:t>4)</w:t>
      </w:r>
      <w:r w:rsidRPr="005114D0">
        <w:rPr>
          <w:rFonts w:ascii="GHEA Grapalat" w:hAnsi="GHEA Grapalat"/>
        </w:rPr>
        <w:tab/>
      </w:r>
      <w:r w:rsidRPr="009044F1">
        <w:rPr>
          <w:rFonts w:ascii="GHEA Grapalat" w:hAnsi="GHEA Grapalat"/>
        </w:rPr>
        <w:t>договор не заключается.</w:t>
      </w:r>
    </w:p>
    <w:p w:rsidR="00E7637F" w:rsidRPr="009044F1" w:rsidRDefault="00E7637F" w:rsidP="00E7637F">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Pr="007642C2">
        <w:rPr>
          <w:rFonts w:ascii="GHEA Grapalat" w:hAnsi="GHEA Grapalat"/>
        </w:rPr>
        <w:t>.</w:t>
      </w:r>
      <w:r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7637F" w:rsidRDefault="00E7637F" w:rsidP="00B46D58">
      <w:pPr>
        <w:widowControl w:val="0"/>
        <w:spacing w:after="160"/>
        <w:ind w:left="567" w:right="565"/>
        <w:jc w:val="center"/>
        <w:rPr>
          <w:rFonts w:ascii="GHEA Grapalat" w:hAnsi="GHEA Grapalat"/>
          <w:b/>
        </w:rPr>
      </w:pP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w:t>
      </w:r>
      <w:proofErr w:type="spellStart"/>
      <w:r w:rsidRPr="00216702">
        <w:rPr>
          <w:rFonts w:ascii="GHEA Grapalat" w:hAnsi="GHEA Grapalat"/>
        </w:rPr>
        <w:t>далее-</w:t>
      </w:r>
      <w:r>
        <w:rPr>
          <w:rFonts w:ascii="GHEA Grapalat" w:hAnsi="GHEA Grapalat"/>
        </w:rPr>
        <w:t>К</w:t>
      </w:r>
      <w:r w:rsidRPr="00216702">
        <w:rPr>
          <w:rFonts w:ascii="GHEA Grapalat" w:hAnsi="GHEA Grapalat"/>
        </w:rPr>
        <w:t>одекс</w:t>
      </w:r>
      <w:proofErr w:type="spellEnd"/>
      <w:r w:rsidRPr="00216702">
        <w:rPr>
          <w:rFonts w:ascii="GHEA Grapalat" w:hAnsi="GHEA Grapalat"/>
        </w:rPr>
        <w:t>)</w:t>
      </w:r>
      <w:proofErr w:type="gramStart"/>
      <w:r w:rsidRPr="00216702">
        <w:rPr>
          <w:rFonts w:ascii="GHEA Grapalat" w:hAnsi="GHEA Grapalat"/>
        </w:rPr>
        <w:t xml:space="preserve"> </w:t>
      </w:r>
      <w:r>
        <w:rPr>
          <w:rFonts w:ascii="GHEA Grapalat" w:hAnsi="GHEA Grapalat"/>
        </w:rPr>
        <w:t>.</w:t>
      </w:r>
      <w:proofErr w:type="gramEnd"/>
    </w:p>
    <w:p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административными</w:t>
      </w:r>
      <w:proofErr w:type="gramEnd"/>
      <w:r w:rsidRPr="00D57ABB">
        <w:rPr>
          <w:rFonts w:ascii="GHEA Grapalat" w:hAnsi="GHEA Grapalat"/>
        </w:rPr>
        <w:t xml:space="preserve">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В случае неисполнения ответчиком требований решения о требовании доказатель</w:t>
      </w:r>
      <w:proofErr w:type="gramStart"/>
      <w:r w:rsidRPr="00570BBD">
        <w:rPr>
          <w:rFonts w:ascii="GHEA Grapalat" w:hAnsi="GHEA Grapalat"/>
        </w:rPr>
        <w:t>ств в ср</w:t>
      </w:r>
      <w:proofErr w:type="gramEnd"/>
      <w:r w:rsidRPr="00570BBD">
        <w:rPr>
          <w:rFonts w:ascii="GHEA Grapalat" w:hAnsi="GHEA Grapalat"/>
        </w:rPr>
        <w:t xml:space="preserve">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spellStart"/>
      <w:proofErr w:type="gramStart"/>
      <w:r w:rsidRPr="00570BBD">
        <w:rPr>
          <w:rFonts w:ascii="GHEA Grapalat" w:hAnsi="GHEA Grapalat"/>
        </w:rPr>
        <w:t>лиц-руководителя</w:t>
      </w:r>
      <w:proofErr w:type="spellEnd"/>
      <w:proofErr w:type="gramEnd"/>
      <w:r w:rsidRPr="00570BBD">
        <w:rPr>
          <w:rFonts w:ascii="GHEA Grapalat" w:hAnsi="GHEA Grapalat"/>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70BBD">
        <w:rPr>
          <w:rFonts w:ascii="GHEA Grapalat" w:hAnsi="GHEA Grapalat"/>
        </w:rPr>
        <w:t>органа</w:t>
      </w:r>
      <w:proofErr w:type="gramStart"/>
      <w:r w:rsidRPr="00570BBD">
        <w:rPr>
          <w:rFonts w:ascii="GHEA Grapalat" w:hAnsi="GHEA Grapalat"/>
        </w:rPr>
        <w:t>.У</w:t>
      </w:r>
      <w:proofErr w:type="gramEnd"/>
      <w:r w:rsidRPr="00570BBD">
        <w:rPr>
          <w:rFonts w:ascii="GHEA Grapalat" w:hAnsi="GHEA Grapalat"/>
        </w:rPr>
        <w:t>полномоченный</w:t>
      </w:r>
      <w:proofErr w:type="spell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167353" w:rsidRPr="009044F1" w:rsidRDefault="00167353" w:rsidP="00167353">
      <w:pPr>
        <w:widowControl w:val="0"/>
        <w:spacing w:after="160"/>
        <w:jc w:val="both"/>
        <w:rPr>
          <w:rFonts w:ascii="GHEA Grapalat" w:hAnsi="GHEA Grapalat" w:cs="Sylfaen"/>
          <w:b/>
        </w:rPr>
      </w:pP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t>ЧАСТЬ II</w:t>
      </w: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01D04">
        <w:rPr>
          <w:rFonts w:ascii="GHEA Grapalat" w:hAnsi="GHEA Grapalat"/>
          <w:b/>
        </w:rPr>
        <w:t>ЗАПРОС КОТИРОВОК</w:t>
      </w: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01D04">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0A0E52" w:rsidRDefault="000A0E52" w:rsidP="00B01D04">
      <w:pPr>
        <w:widowControl w:val="0"/>
        <w:ind w:firstLine="567"/>
        <w:contextualSpacing/>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rsidR="00412DF7" w:rsidRPr="00AD29CE" w:rsidRDefault="00412DF7" w:rsidP="00B01D04">
      <w:pPr>
        <w:widowControl w:val="0"/>
        <w:ind w:firstLine="567"/>
        <w:contextualSpacing/>
        <w:jc w:val="both"/>
        <w:rPr>
          <w:rFonts w:ascii="GHEA Grapalat" w:hAnsi="GHEA Grapalat" w:cs="Sylfaen"/>
        </w:rPr>
      </w:pPr>
      <w:r w:rsidRPr="00AD29CE">
        <w:rPr>
          <w:rFonts w:ascii="GHEA Grapalat" w:hAnsi="GHEA Grapalat"/>
        </w:rPr>
        <w:t xml:space="preserve">Участник заявкой представляет </w:t>
      </w:r>
      <w:proofErr w:type="gramStart"/>
      <w:r w:rsidRPr="00AD29CE">
        <w:rPr>
          <w:rFonts w:ascii="GHEA Grapalat" w:hAnsi="GHEA Grapalat"/>
        </w:rPr>
        <w:t>утвержденные</w:t>
      </w:r>
      <w:proofErr w:type="gramEnd"/>
      <w:r w:rsidRPr="00AD29CE">
        <w:rPr>
          <w:rFonts w:ascii="GHEA Grapalat" w:hAnsi="GHEA Grapalat"/>
        </w:rPr>
        <w:t xml:space="preserve"> им:</w:t>
      </w:r>
    </w:p>
    <w:p w:rsidR="00096865" w:rsidRPr="000811C1" w:rsidRDefault="002D5CF0" w:rsidP="00B01D04">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proofErr w:type="spellStart"/>
      <w:r w:rsidRPr="009044F1">
        <w:rPr>
          <w:rFonts w:ascii="GHEA Grapalat" w:hAnsi="GHEA Grapalat"/>
        </w:rPr>
        <w:t>заявление</w:t>
      </w:r>
      <w:r w:rsidR="00EB3C28">
        <w:rPr>
          <w:rFonts w:ascii="GHEA Grapalat" w:hAnsi="GHEA Grapalat"/>
        </w:rPr>
        <w:t>-объявлени</w:t>
      </w:r>
      <w:proofErr w:type="spellEnd"/>
      <w:proofErr w:type="gramStart"/>
      <w:r w:rsidR="00EB3C28">
        <w:rPr>
          <w:rFonts w:ascii="GHEA Grapalat" w:hAnsi="GHEA Grapalat"/>
          <w:lang w:val="en-US"/>
        </w:rPr>
        <w:t>e</w:t>
      </w:r>
      <w:proofErr w:type="gramEnd"/>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9D7EFF" w:rsidRPr="00D3436F" w:rsidRDefault="009D7EFF"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01D04">
      <w:pPr>
        <w:widowControl w:val="0"/>
        <w:tabs>
          <w:tab w:val="left" w:pos="1134"/>
        </w:tabs>
        <w:ind w:firstLine="567"/>
        <w:contextualSpacing/>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54780B">
        <w:rPr>
          <w:rStyle w:val="af6"/>
          <w:rFonts w:ascii="GHEA Grapalat" w:hAnsi="GHEA Grapalat"/>
        </w:rPr>
        <w:footnoteReference w:customMarkFollows="1" w:id="1"/>
        <w:t>14</w:t>
      </w:r>
    </w:p>
    <w:p w:rsidR="00E67BA7" w:rsidRPr="00E267E5" w:rsidRDefault="00096865" w:rsidP="00B01D04">
      <w:pPr>
        <w:widowControl w:val="0"/>
        <w:tabs>
          <w:tab w:val="left" w:pos="1134"/>
        </w:tabs>
        <w:ind w:firstLine="567"/>
        <w:contextualSpacing/>
        <w:jc w:val="both"/>
        <w:rPr>
          <w:rFonts w:ascii="GHEA Grapalat" w:hAnsi="GHEA Grapalat"/>
        </w:rPr>
      </w:pPr>
      <w:r w:rsidRPr="009044F1">
        <w:rPr>
          <w:rFonts w:ascii="GHEA Grapalat" w:hAnsi="GHEA Grapalat"/>
        </w:rPr>
        <w:t>2.</w:t>
      </w:r>
      <w:r w:rsidR="00531CA1">
        <w:rPr>
          <w:rFonts w:ascii="GHEA Grapalat" w:hAnsi="GHEA Grapalat"/>
        </w:rPr>
        <w:t>4</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E52441" w:rsidRPr="00925DE0" w:rsidRDefault="00E52441" w:rsidP="00B01D04">
      <w:pPr>
        <w:widowControl w:val="0"/>
        <w:contextualSpacing/>
        <w:jc w:val="center"/>
        <w:rPr>
          <w:rFonts w:ascii="GHEA Grapalat" w:hAnsi="GHEA Grapalat"/>
          <w:b/>
        </w:rPr>
      </w:pPr>
    </w:p>
    <w:p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E24455" w:rsidRPr="002658C9" w:rsidRDefault="00E2445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rsidR="00E24455" w:rsidRPr="002658C9" w:rsidRDefault="00E24455" w:rsidP="00531CA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531CA1" w:rsidRPr="00531CA1">
        <w:rPr>
          <w:rFonts w:ascii="GHEA Grapalat" w:hAnsi="GHEA Grapalat"/>
          <w:b/>
        </w:rPr>
        <w:t xml:space="preserve">одном </w:t>
      </w:r>
      <w:r w:rsidRPr="00531CA1">
        <w:rPr>
          <w:rFonts w:ascii="GHEA Grapalat" w:hAnsi="GHEA Grapalat"/>
          <w:b/>
        </w:rPr>
        <w:t>экземпляр</w:t>
      </w:r>
      <w:r w:rsidR="00531CA1" w:rsidRPr="00531CA1">
        <w:rPr>
          <w:rFonts w:ascii="GHEA Grapalat" w:hAnsi="GHEA Grapalat"/>
          <w:b/>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2658C9" w:rsidRDefault="00E24455" w:rsidP="00531CA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2658C9" w:rsidRDefault="00107A05" w:rsidP="00531CA1">
      <w:pPr>
        <w:widowControl w:val="0"/>
        <w:tabs>
          <w:tab w:val="left" w:pos="1134"/>
        </w:tabs>
        <w:ind w:firstLine="567"/>
        <w:contextualSpacing/>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rsidR="00E24455" w:rsidRPr="00B95A43" w:rsidRDefault="00E24455" w:rsidP="00531CA1">
      <w:pPr>
        <w:widowControl w:val="0"/>
        <w:tabs>
          <w:tab w:val="left" w:pos="1134"/>
        </w:tabs>
        <w:ind w:firstLine="567"/>
        <w:contextualSpacing/>
        <w:rPr>
          <w:rFonts w:ascii="GHEA Grapalat" w:hAnsi="GHEA Grapalat"/>
          <w:highlight w:val="yellow"/>
        </w:rPr>
      </w:pPr>
      <w:r w:rsidRPr="00B95A43">
        <w:rPr>
          <w:rFonts w:ascii="GHEA Grapalat" w:hAnsi="GHEA Grapalat"/>
          <w:highlight w:val="yellow"/>
        </w:rPr>
        <w:t>1)</w:t>
      </w:r>
      <w:r w:rsidRPr="00B95A43">
        <w:rPr>
          <w:rFonts w:ascii="GHEA Grapalat" w:hAnsi="GHEA Grapalat"/>
          <w:highlight w:val="yellow"/>
        </w:rPr>
        <w:tab/>
        <w:t>наименование заказчика и место (адрес) подачи заявки;</w:t>
      </w:r>
    </w:p>
    <w:p w:rsidR="00E24455" w:rsidRPr="00B95A43" w:rsidRDefault="00E24455" w:rsidP="00531CA1">
      <w:pPr>
        <w:widowControl w:val="0"/>
        <w:tabs>
          <w:tab w:val="left" w:pos="1134"/>
          <w:tab w:val="left" w:pos="6284"/>
        </w:tabs>
        <w:ind w:firstLine="567"/>
        <w:contextualSpacing/>
        <w:jc w:val="both"/>
        <w:rPr>
          <w:rFonts w:ascii="GHEA Grapalat" w:hAnsi="GHEA Grapalat"/>
          <w:highlight w:val="yellow"/>
        </w:rPr>
      </w:pPr>
      <w:r w:rsidRPr="00B95A43">
        <w:rPr>
          <w:rFonts w:ascii="GHEA Grapalat" w:hAnsi="GHEA Grapalat"/>
          <w:highlight w:val="yellow"/>
        </w:rPr>
        <w:t>2)</w:t>
      </w:r>
      <w:r w:rsidRPr="00B95A43">
        <w:rPr>
          <w:rFonts w:ascii="GHEA Grapalat" w:hAnsi="GHEA Grapalat"/>
          <w:highlight w:val="yellow"/>
        </w:rPr>
        <w:tab/>
        <w:t xml:space="preserve">код </w:t>
      </w:r>
      <w:r w:rsidR="00107A05" w:rsidRPr="00B95A43">
        <w:rPr>
          <w:rFonts w:ascii="GHEA Grapalat" w:hAnsi="GHEA Grapalat"/>
          <w:highlight w:val="yellow"/>
        </w:rPr>
        <w:t>процедуры</w:t>
      </w:r>
      <w:r w:rsidRPr="00B95A43">
        <w:rPr>
          <w:rFonts w:ascii="GHEA Grapalat" w:hAnsi="GHEA Grapalat"/>
          <w:highlight w:val="yellow"/>
        </w:rPr>
        <w:t>;</w:t>
      </w:r>
      <w:r w:rsidRPr="00B95A43">
        <w:rPr>
          <w:rFonts w:ascii="GHEA Grapalat" w:hAnsi="GHEA Grapalat"/>
          <w:highlight w:val="yellow"/>
        </w:rPr>
        <w:tab/>
      </w:r>
    </w:p>
    <w:p w:rsidR="00E24455" w:rsidRPr="00B95A43" w:rsidRDefault="00E24455" w:rsidP="00531CA1">
      <w:pPr>
        <w:widowControl w:val="0"/>
        <w:tabs>
          <w:tab w:val="left" w:pos="1134"/>
        </w:tabs>
        <w:ind w:firstLine="567"/>
        <w:contextualSpacing/>
        <w:jc w:val="both"/>
        <w:rPr>
          <w:rFonts w:ascii="GHEA Grapalat" w:hAnsi="GHEA Grapalat"/>
          <w:highlight w:val="yellow"/>
        </w:rPr>
      </w:pPr>
      <w:r w:rsidRPr="00B95A43">
        <w:rPr>
          <w:rFonts w:ascii="GHEA Grapalat" w:hAnsi="GHEA Grapalat"/>
          <w:highlight w:val="yellow"/>
        </w:rPr>
        <w:t>3)</w:t>
      </w:r>
      <w:r w:rsidRPr="00B95A43">
        <w:rPr>
          <w:rFonts w:ascii="GHEA Grapalat" w:hAnsi="GHEA Grapalat"/>
          <w:highlight w:val="yellow"/>
        </w:rPr>
        <w:tab/>
        <w:t>слова “не вскрывать до заседания по вскрытию заявок”;</w:t>
      </w:r>
    </w:p>
    <w:p w:rsidR="00E24455" w:rsidRPr="002658C9" w:rsidRDefault="00E24455" w:rsidP="00531CA1">
      <w:pPr>
        <w:widowControl w:val="0"/>
        <w:tabs>
          <w:tab w:val="left" w:pos="1134"/>
        </w:tabs>
        <w:ind w:firstLine="567"/>
        <w:contextualSpacing/>
        <w:jc w:val="both"/>
        <w:rPr>
          <w:rFonts w:ascii="GHEA Grapalat" w:hAnsi="GHEA Grapalat"/>
        </w:rPr>
      </w:pPr>
      <w:r w:rsidRPr="00B95A43">
        <w:rPr>
          <w:rFonts w:ascii="GHEA Grapalat" w:hAnsi="GHEA Grapalat"/>
          <w:highlight w:val="yellow"/>
        </w:rPr>
        <w:t>4)</w:t>
      </w:r>
      <w:r w:rsidRPr="00B95A43">
        <w:rPr>
          <w:rFonts w:ascii="GHEA Grapalat" w:hAnsi="GHEA Grapalat"/>
          <w:highlight w:val="yellow"/>
        </w:rPr>
        <w:tab/>
        <w:t>наименование (имя), место нахождения и номер телефона участника.</w:t>
      </w:r>
    </w:p>
    <w:p w:rsidR="00E24455" w:rsidRDefault="00107A05" w:rsidP="00531CA1">
      <w:pPr>
        <w:widowControl w:val="0"/>
        <w:tabs>
          <w:tab w:val="left" w:pos="1134"/>
        </w:tabs>
        <w:ind w:firstLine="567"/>
        <w:contextualSpacing/>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374F4A" w:rsidRDefault="00B2572B" w:rsidP="00B95A4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t>Приложение № 1</w:t>
      </w:r>
    </w:p>
    <w:p w:rsidR="00B95A43" w:rsidRPr="00374F4A" w:rsidRDefault="00B95A43" w:rsidP="00B95A4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27AFE">
        <w:rPr>
          <w:rFonts w:ascii="GHEA Grapalat" w:hAnsi="GHEA Grapalat"/>
          <w:b/>
          <w:sz w:val="22"/>
          <w:szCs w:val="22"/>
        </w:rPr>
        <w:t>GHTsDzB-HVKAK-2025-25</w:t>
      </w:r>
      <w:r w:rsidRPr="00E063D7">
        <w:rPr>
          <w:rFonts w:ascii="GHEA Grapalat" w:hAnsi="GHEA Grapalat"/>
          <w:b/>
          <w:sz w:val="22"/>
          <w:szCs w:val="22"/>
        </w:rPr>
        <w:t>»</w:t>
      </w:r>
    </w:p>
    <w:p w:rsidR="00B2572B" w:rsidRDefault="00B2572B" w:rsidP="00B46D58">
      <w:pPr>
        <w:widowControl w:val="0"/>
        <w:spacing w:after="120"/>
        <w:jc w:val="center"/>
        <w:rPr>
          <w:rFonts w:ascii="GHEA Grapalat" w:hAnsi="GHEA Grapalat" w:cs="Sylfaen"/>
          <w:b/>
        </w:rPr>
      </w:pPr>
    </w:p>
    <w:p w:rsidR="00B2572B" w:rsidRPr="00374F4A" w:rsidRDefault="00B2572B" w:rsidP="00B95A43">
      <w:pPr>
        <w:widowControl w:val="0"/>
        <w:contextualSpacing/>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rsidR="00B2572B" w:rsidRPr="00374F4A" w:rsidRDefault="00B2572B" w:rsidP="00B95A43">
      <w:pPr>
        <w:pStyle w:val="6"/>
        <w:keepNext w:val="0"/>
        <w:widowControl w:val="0"/>
        <w:contextualSpacing/>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B95A4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C47D07" w:rsidRDefault="00C47D07" w:rsidP="00C47D07">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00374F4A"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Pr="00E063D7">
        <w:rPr>
          <w:rFonts w:ascii="GHEA Grapalat" w:hAnsi="GHEA Grapalat"/>
          <w:sz w:val="22"/>
          <w:szCs w:val="22"/>
        </w:rPr>
        <w:t>«</w:t>
      </w:r>
      <w:r w:rsidR="00527AFE">
        <w:rPr>
          <w:rFonts w:ascii="GHEA Grapalat" w:hAnsi="GHEA Grapalat"/>
          <w:b/>
          <w:sz w:val="22"/>
          <w:szCs w:val="22"/>
        </w:rPr>
        <w:t>GHTsDzB-HVKAK-2025-25</w:t>
      </w:r>
      <w:r w:rsidRPr="00E063D7">
        <w:rPr>
          <w:rFonts w:ascii="GHEA Grapalat" w:hAnsi="GHEA Grapalat"/>
          <w:b/>
          <w:sz w:val="22"/>
          <w:szCs w:val="22"/>
        </w:rPr>
        <w:t>»</w:t>
      </w:r>
      <w:r>
        <w:rPr>
          <w:rFonts w:ascii="GHEA Grapalat" w:hAnsi="GHEA Grapalat"/>
          <w:b/>
          <w:sz w:val="22"/>
          <w:szCs w:val="22"/>
        </w:rPr>
        <w:t xml:space="preserve"> </w:t>
      </w:r>
      <w:r>
        <w:rPr>
          <w:rFonts w:ascii="GHEA Grapalat" w:hAnsi="GHEA Grapalat"/>
        </w:rPr>
        <w:t>запроса котировок</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B0401C" w:rsidRDefault="00B0401C" w:rsidP="00B46D58">
      <w:pPr>
        <w:widowControl w:val="0"/>
        <w:jc w:val="both"/>
        <w:rPr>
          <w:rFonts w:ascii="GHEA Grapalat" w:hAnsi="GHEA Grapalat"/>
        </w:rPr>
      </w:pPr>
    </w:p>
    <w:p w:rsidR="006B3E56" w:rsidRDefault="006B3E56" w:rsidP="00B46D58">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D87B1D" w:rsidRDefault="00D87B1D" w:rsidP="00B46D58">
      <w:pPr>
        <w:widowControl w:val="0"/>
        <w:spacing w:after="120"/>
        <w:ind w:left="2835"/>
        <w:jc w:val="both"/>
        <w:rPr>
          <w:rFonts w:ascii="GHEA Grapalat" w:hAnsi="GHEA Grapalat"/>
          <w:sz w:val="16"/>
        </w:rPr>
      </w:pPr>
    </w:p>
    <w:p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rsidR="00833D4F" w:rsidRPr="001E7AA5" w:rsidRDefault="00833D4F" w:rsidP="00833D4F">
      <w:pPr>
        <w:rPr>
          <w:rFonts w:ascii="GHEA Grapalat" w:hAnsi="GHEA Grapalat"/>
          <w:i/>
          <w:sz w:val="16"/>
          <w:vertAlign w:val="superscript"/>
          <w:lang w:val="es-ES"/>
        </w:rPr>
      </w:pPr>
    </w:p>
    <w:p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00C47D07">
        <w:rPr>
          <w:rFonts w:ascii="GHEA Grapalat" w:hAnsi="GHEA Grapalat"/>
          <w:spacing w:val="-4"/>
        </w:rPr>
        <w:t xml:space="preserve">запрос котировок </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00C47D07" w:rsidRPr="00E063D7">
        <w:rPr>
          <w:rFonts w:ascii="GHEA Grapalat" w:hAnsi="GHEA Grapalat"/>
          <w:sz w:val="22"/>
          <w:szCs w:val="22"/>
        </w:rPr>
        <w:t>«</w:t>
      </w:r>
      <w:r w:rsidR="00527AFE">
        <w:rPr>
          <w:rFonts w:ascii="GHEA Grapalat" w:hAnsi="GHEA Grapalat"/>
          <w:b/>
          <w:sz w:val="22"/>
          <w:szCs w:val="22"/>
        </w:rPr>
        <w:t>GHTsDzB-HVKAK-2025-25</w:t>
      </w:r>
      <w:r w:rsidR="00C47D07" w:rsidRPr="00E063D7">
        <w:rPr>
          <w:rFonts w:ascii="GHEA Grapalat" w:hAnsi="GHEA Grapalat"/>
          <w:b/>
          <w:sz w:val="22"/>
          <w:szCs w:val="22"/>
        </w:rPr>
        <w:t>»</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rsidR="006B3E56" w:rsidRPr="00EF3DB6" w:rsidRDefault="00833D4F" w:rsidP="006F3CBD">
      <w:pPr>
        <w:widowControl w:val="0"/>
        <w:spacing w:after="160"/>
        <w:ind w:left="426"/>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w:t>
      </w:r>
      <w:proofErr w:type="spellStart"/>
      <w:r w:rsidRPr="006F3CBD">
        <w:rPr>
          <w:rFonts w:ascii="GHEA Grapalat" w:hAnsi="GHEA Grapalat"/>
          <w:color w:val="000000" w:themeColor="text1"/>
        </w:rPr>
        <w:t>квалификаци</w:t>
      </w:r>
      <w:proofErr w:type="spellEnd"/>
      <w:proofErr w:type="gramStart"/>
      <w:r w:rsidRPr="006F3CBD">
        <w:rPr>
          <w:rFonts w:ascii="GHEA Grapalat" w:hAnsi="GHEA Grapalat"/>
          <w:color w:val="000000" w:themeColor="text1"/>
        </w:rPr>
        <w:t xml:space="preserve"> </w:t>
      </w:r>
      <w:r w:rsidR="00EF3DB6">
        <w:rPr>
          <w:rFonts w:ascii="GHEA Grapalat" w:hAnsi="GHEA Grapalat"/>
          <w:color w:val="000000" w:themeColor="text1"/>
        </w:rPr>
        <w:t>,</w:t>
      </w:r>
      <w:proofErr w:type="gramEnd"/>
    </w:p>
    <w:p w:rsidR="006B3E56" w:rsidRPr="00EE5573" w:rsidRDefault="006F3CBD" w:rsidP="00B46D58">
      <w:pPr>
        <w:pStyle w:val="aff"/>
        <w:widowControl w:val="0"/>
        <w:numPr>
          <w:ilvl w:val="0"/>
          <w:numId w:val="22"/>
        </w:numPr>
        <w:tabs>
          <w:tab w:val="left" w:pos="567"/>
        </w:tabs>
        <w:spacing w:after="160"/>
        <w:jc w:val="both"/>
        <w:rPr>
          <w:rFonts w:ascii="GHEA Grapalat" w:hAnsi="GHEA Grapalat"/>
        </w:rPr>
      </w:pPr>
      <w:r w:rsidRPr="00EE5573">
        <w:rPr>
          <w:rFonts w:ascii="GHEA Grapalat" w:hAnsi="GHEA Grapalat"/>
        </w:rPr>
        <w:t xml:space="preserve"> </w:t>
      </w:r>
      <w:r w:rsidR="006B3E56" w:rsidRPr="00EE5573">
        <w:rPr>
          <w:rFonts w:ascii="GHEA Grapalat" w:hAnsi="GHEA Grapalat"/>
        </w:rPr>
        <w:t xml:space="preserve">в рамках участия в </w:t>
      </w:r>
      <w:r w:rsidR="009608F3">
        <w:rPr>
          <w:rFonts w:ascii="GHEA Grapalat" w:hAnsi="GHEA Grapalat"/>
        </w:rPr>
        <w:t>запросе котировок</w:t>
      </w:r>
      <w:r w:rsidR="00305944" w:rsidRPr="00EE5573">
        <w:rPr>
          <w:rFonts w:ascii="GHEA Grapalat" w:hAnsi="GHEA Grapalat"/>
        </w:rPr>
        <w:t xml:space="preserve"> </w:t>
      </w:r>
      <w:r w:rsidR="006B3E56" w:rsidRPr="00EE5573">
        <w:rPr>
          <w:rFonts w:ascii="GHEA Grapalat" w:hAnsi="GHEA Grapalat"/>
        </w:rPr>
        <w:t xml:space="preserve">под кодом </w:t>
      </w:r>
      <w:r w:rsidR="00EE5573" w:rsidRPr="00E063D7">
        <w:rPr>
          <w:rFonts w:ascii="GHEA Grapalat" w:hAnsi="GHEA Grapalat"/>
          <w:sz w:val="22"/>
          <w:szCs w:val="22"/>
        </w:rPr>
        <w:t>«</w:t>
      </w:r>
      <w:r w:rsidR="00527AFE">
        <w:rPr>
          <w:rFonts w:ascii="GHEA Grapalat" w:hAnsi="GHEA Grapalat"/>
          <w:b/>
          <w:sz w:val="22"/>
          <w:szCs w:val="22"/>
        </w:rPr>
        <w:t>GHTsDzB-HVKAK-2025-25</w:t>
      </w:r>
      <w:r w:rsidR="00EE5573" w:rsidRPr="00E063D7">
        <w:rPr>
          <w:rFonts w:ascii="GHEA Grapalat" w:hAnsi="GHEA Grapalat"/>
          <w:b/>
          <w:sz w:val="22"/>
          <w:szCs w:val="22"/>
        </w:rPr>
        <w:t>»</w:t>
      </w:r>
      <w:r w:rsidR="009608F3">
        <w:rPr>
          <w:rFonts w:ascii="GHEA Grapalat" w:hAnsi="GHEA Grapalat"/>
          <w:b/>
          <w:sz w:val="22"/>
          <w:szCs w:val="22"/>
        </w:rPr>
        <w:t xml:space="preserve"> </w:t>
      </w:r>
      <w:r w:rsidR="006B3E56" w:rsidRPr="00EE5573">
        <w:rPr>
          <w:rFonts w:ascii="GHEA Grapalat" w:hAnsi="GHEA Grapalat"/>
        </w:rPr>
        <w:t xml:space="preserve">не допускал и (или) не допустит </w:t>
      </w:r>
      <w:r w:rsidR="00C026EF" w:rsidRPr="00EE5573">
        <w:rPr>
          <w:rFonts w:ascii="GHEA Grapalat" w:hAnsi="GHEA Grapalat"/>
          <w:lang w:val="hy-AM"/>
        </w:rPr>
        <w:t>недобросовестн</w:t>
      </w:r>
      <w:r w:rsidR="00C026EF" w:rsidRPr="00EE5573">
        <w:rPr>
          <w:rFonts w:ascii="GHEA Grapalat" w:hAnsi="GHEA Grapalat"/>
        </w:rPr>
        <w:t>ой</w:t>
      </w:r>
      <w:r w:rsidR="00C026EF" w:rsidRPr="00EE5573">
        <w:rPr>
          <w:rFonts w:ascii="GHEA Grapalat" w:hAnsi="GHEA Grapalat"/>
          <w:lang w:val="hy-AM"/>
        </w:rPr>
        <w:t xml:space="preserve"> конкуренци</w:t>
      </w:r>
      <w:r w:rsidR="00C026EF" w:rsidRPr="00EE5573">
        <w:rPr>
          <w:rFonts w:ascii="GHEA Grapalat" w:hAnsi="GHEA Grapalat"/>
        </w:rPr>
        <w:t xml:space="preserve">и, </w:t>
      </w:r>
      <w:r w:rsidR="006B3E56" w:rsidRPr="00EE5573">
        <w:rPr>
          <w:rFonts w:ascii="GHEA Grapalat" w:hAnsi="GHEA Grapalat"/>
        </w:rPr>
        <w:t xml:space="preserve">злоупотребления доминирующим положением и </w:t>
      </w:r>
      <w:proofErr w:type="spellStart"/>
      <w:r w:rsidR="006B3E56" w:rsidRPr="00EE5573">
        <w:rPr>
          <w:rFonts w:ascii="GHEA Grapalat" w:hAnsi="GHEA Grapalat"/>
        </w:rPr>
        <w:t>антиконкурентного</w:t>
      </w:r>
      <w:proofErr w:type="spellEnd"/>
      <w:r w:rsidR="006B3E56" w:rsidRPr="00EE5573">
        <w:rPr>
          <w:rFonts w:ascii="GHEA Grapalat" w:hAnsi="GHEA Grapalat"/>
        </w:rPr>
        <w:t xml:space="preserve"> соглашения,</w:t>
      </w:r>
    </w:p>
    <w:p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A86664">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0"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rsidR="00B0401C" w:rsidDel="007906A2" w:rsidRDefault="00503980" w:rsidP="00B0401C">
      <w:pPr>
        <w:widowControl w:val="0"/>
        <w:tabs>
          <w:tab w:val="left" w:pos="1134"/>
        </w:tabs>
        <w:spacing w:after="160"/>
        <w:jc w:val="both"/>
        <w:rPr>
          <w:del w:id="1" w:author="Inesa Kocharyan" w:date="2021-09-01T14:03:00Z"/>
          <w:rFonts w:ascii="GHEA Grapalat" w:hAnsi="GHEA Grapalat" w:cs="Sylfaen"/>
        </w:rPr>
      </w:pPr>
      <w:proofErr w:type="gramStart"/>
      <w:r w:rsidRPr="006B2B1A">
        <w:rPr>
          <w:rFonts w:ascii="GHEA Grapalat" w:hAnsi="GHEA Grapalat"/>
        </w:rPr>
        <w:t>содержащий</w:t>
      </w:r>
      <w:proofErr w:type="gramEnd"/>
      <w:r w:rsidRPr="006B2B1A">
        <w:rPr>
          <w:rFonts w:ascii="GHEA Grapalat" w:hAnsi="GHEA Grapalat"/>
        </w:rPr>
        <w:t xml:space="preserve">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2"/>
        <w:t>**</w:t>
      </w:r>
      <w:r>
        <w:rPr>
          <w:rFonts w:ascii="GHEA Grapalat" w:hAnsi="GHEA Grapalat"/>
          <w:sz w:val="32"/>
          <w:szCs w:val="32"/>
        </w:rPr>
        <w:t xml:space="preserve"> .</w:t>
      </w:r>
      <w:r w:rsidR="006B3E56" w:rsidRPr="00503980">
        <w:rPr>
          <w:rFonts w:ascii="GHEA Grapalat" w:hAnsi="GHEA Grapalat"/>
          <w:sz w:val="32"/>
          <w:szCs w:val="32"/>
        </w:rPr>
        <w:t xml:space="preserve"> </w:t>
      </w: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652A78" w:rsidRDefault="00123294">
      <w:pPr>
        <w:rPr>
          <w:ins w:id="2" w:author="Inesa Kocharyan" w:date="2021-09-01T14:04:00Z"/>
          <w:rFonts w:ascii="GHEA Grapalat" w:hAnsi="GHEA Grapalat"/>
          <w:b/>
        </w:rPr>
      </w:pPr>
      <w:r>
        <w:rPr>
          <w:rFonts w:ascii="GHEA Grapalat" w:hAnsi="GHEA Grapalat"/>
          <w:b/>
        </w:rPr>
        <w:br w:type="page"/>
      </w:r>
    </w:p>
    <w:p w:rsidR="00652A78" w:rsidRDefault="00652A78" w:rsidP="00652A78">
      <w:pPr>
        <w:jc w:val="right"/>
        <w:rPr>
          <w:rFonts w:ascii="GHEA Grapalat" w:hAnsi="GHEA Grapalat"/>
          <w:b/>
        </w:rPr>
      </w:pPr>
      <w:r>
        <w:rPr>
          <w:rFonts w:ascii="GHEA Grapalat" w:hAnsi="GHEA Grapalat"/>
          <w:b/>
        </w:rPr>
        <w:t>Приложение 1.</w:t>
      </w:r>
      <w:r w:rsidR="00BD3FDD">
        <w:rPr>
          <w:rFonts w:ascii="GHEA Grapalat" w:hAnsi="GHEA Grapalat"/>
          <w:b/>
        </w:rPr>
        <w:t>1</w:t>
      </w:r>
      <w:r>
        <w:rPr>
          <w:rFonts w:ascii="GHEA Grapalat" w:hAnsi="GHEA Grapalat"/>
          <w:b/>
        </w:rPr>
        <w:t xml:space="preserve">** </w:t>
      </w:r>
    </w:p>
    <w:p w:rsidR="009608F3" w:rsidRPr="00374F4A" w:rsidRDefault="009608F3" w:rsidP="009608F3">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27AFE">
        <w:rPr>
          <w:rFonts w:ascii="GHEA Grapalat" w:hAnsi="GHEA Grapalat"/>
          <w:b/>
          <w:sz w:val="22"/>
          <w:szCs w:val="22"/>
        </w:rPr>
        <w:t>GHTsDzB-HVKAK-2025-25</w:t>
      </w:r>
      <w:r w:rsidRPr="00E063D7">
        <w:rPr>
          <w:rFonts w:ascii="GHEA Grapalat" w:hAnsi="GHEA Grapalat"/>
          <w:b/>
          <w:sz w:val="22"/>
          <w:szCs w:val="22"/>
        </w:rPr>
        <w:t>»</w:t>
      </w:r>
    </w:p>
    <w:p w:rsidR="00123294" w:rsidRDefault="00123294" w:rsidP="00B46D58">
      <w:pPr>
        <w:rPr>
          <w:rFonts w:ascii="GHEA Grapalat" w:hAnsi="GHEA Grapalat"/>
          <w:b/>
        </w:rPr>
      </w:pPr>
    </w:p>
    <w:p w:rsidR="00A9306E" w:rsidRDefault="00A9306E" w:rsidP="00A9306E">
      <w:pPr>
        <w:ind w:left="360" w:hanging="360"/>
        <w:jc w:val="center"/>
        <w:rPr>
          <w:rFonts w:ascii="GHEA Grapalat" w:hAnsi="GHEA Grapalat"/>
          <w:b/>
        </w:rPr>
      </w:pPr>
      <w:r>
        <w:rPr>
          <w:rFonts w:ascii="GHEA Grapalat" w:hAnsi="GHEA Grapalat"/>
          <w:b/>
        </w:rPr>
        <w:t>ФОРМА</w:t>
      </w:r>
    </w:p>
    <w:p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rsidR="00A9306E" w:rsidRPr="00ED3A13" w:rsidRDefault="00A9306E" w:rsidP="00A9306E">
      <w:pPr>
        <w:ind w:left="360" w:hanging="360"/>
        <w:jc w:val="cente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3"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ind w:left="993" w:hanging="851"/>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487"/>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rPr>
          <w:rFonts w:ascii="GHEA Grapalat" w:eastAsia="GHEA Grapalat" w:hAnsi="GHEA Grapalat" w:cs="GHEA Grapalat"/>
        </w:rPr>
      </w:pPr>
    </w:p>
    <w:p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Данные листинга  акций</w:t>
      </w:r>
    </w:p>
    <w:p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361"/>
        </w:trPr>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p>
    <w:p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rsidR="00A9306E" w:rsidRPr="00FD1EE4" w:rsidRDefault="00A9306E" w:rsidP="00A9306E">
      <w:pPr>
        <w:rPr>
          <w:rFonts w:ascii="GHEA Grapalat" w:eastAsia="GHEA Grapalat" w:hAnsi="GHEA Grapalat" w:cs="GHEA Grapalat"/>
          <w:b/>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w:t>
            </w:r>
            <w:proofErr w:type="gramStart"/>
            <w:r>
              <w:rPr>
                <w:rFonts w:ascii="GHEA Grapalat" w:eastAsia="GHEA Grapalat" w:hAnsi="GHEA Grapalat" w:cs="GHEA Grapalat"/>
                <w:color w:val="000000"/>
              </w:rPr>
              <w:t>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6"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7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943"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 xml:space="preserve">(за исключением подотчетных организаций сферы </w:t>
      </w:r>
      <w:proofErr w:type="spellStart"/>
      <w:r w:rsidRPr="008C665F">
        <w:rPr>
          <w:rFonts w:ascii="GHEA Grapalat" w:eastAsia="GHEA Grapalat" w:hAnsi="GHEA Grapalat" w:cs="GHEA Grapalat"/>
          <w:i/>
          <w:color w:val="000000"/>
        </w:rPr>
        <w:t>недропользования</w:t>
      </w:r>
      <w:proofErr w:type="spellEnd"/>
      <w:r w:rsidRPr="008C665F">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D5DC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proofErr w:type="gramStart"/>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End"/>
          </w:p>
        </w:tc>
        <w:tc>
          <w:tcPr>
            <w:tcW w:w="4508" w:type="dxa"/>
            <w:shd w:val="clear" w:color="auto" w:fill="FFFFFF"/>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A9306E" w:rsidRPr="006B364D" w:rsidRDefault="00FD5DC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F10CBA" w:rsidRDefault="00FD5DC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6F16E4">
              <w:rPr>
                <w:rFonts w:ascii="GHEA Grapalat" w:eastAsia="GHEA Grapalat" w:hAnsi="GHEA Grapalat" w:cs="GHEA Grapalat"/>
                <w:lang w:val="hy-AM"/>
              </w:rPr>
              <w:t>б</w:t>
            </w:r>
            <w:proofErr w:type="gramEnd"/>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rsidTr="00F32DDC">
        <w:tc>
          <w:tcPr>
            <w:tcW w:w="9016" w:type="dxa"/>
            <w:gridSpan w:val="2"/>
            <w:vAlign w:val="center"/>
          </w:tcPr>
          <w:p w:rsidR="00A9306E" w:rsidRPr="00FD1EE4" w:rsidRDefault="00FD5DC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801B2D">
              <w:rPr>
                <w:rFonts w:ascii="GHEA Grapalat" w:eastAsia="GHEA Grapalat" w:hAnsi="GHEA Grapalat" w:cs="GHEA Grapalat"/>
                <w:lang w:val="hy-AM"/>
              </w:rPr>
              <w:t>в</w:t>
            </w:r>
            <w:proofErr w:type="gramEnd"/>
            <w:r w:rsidR="00A9306E">
              <w:rPr>
                <w:rFonts w:ascii="GHEA Grapalat" w:eastAsia="GHEA Grapalat" w:hAnsi="GHEA Grapalat" w:cs="GHEA Grapalat"/>
              </w:rPr>
              <w:t>.</w:t>
            </w:r>
            <w:r w:rsidR="00A9306E" w:rsidRPr="00BA30D4">
              <w:rPr>
                <w:rFonts w:ascii="GHEA Grapalat" w:eastAsia="GHEA Grapalat" w:hAnsi="GHEA Grapalat" w:cs="GHEA Grapalat"/>
              </w:rPr>
              <w:t xml:space="preserve"> </w:t>
            </w:r>
            <w:proofErr w:type="gramStart"/>
            <w:r w:rsidR="00A9306E" w:rsidRPr="00BA30D4">
              <w:rPr>
                <w:rFonts w:ascii="GHEA Grapalat" w:eastAsia="GHEA Grapalat" w:hAnsi="GHEA Grapalat" w:cs="GHEA Grapalat"/>
              </w:rPr>
              <w:t>является</w:t>
            </w:r>
            <w:proofErr w:type="gramEnd"/>
            <w:r w:rsidR="00A9306E" w:rsidRPr="00BA30D4">
              <w:rPr>
                <w:rFonts w:ascii="GHEA Grapalat" w:eastAsia="GHEA Grapalat" w:hAnsi="GHEA Grapalat" w:cs="GHEA Grapalat"/>
              </w:rPr>
              <w:t xml:space="preserve">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 xml:space="preserve">(для подотчетных организаций сферы </w:t>
      </w:r>
      <w:proofErr w:type="spellStart"/>
      <w:r w:rsidRPr="00A5193B">
        <w:rPr>
          <w:rFonts w:ascii="GHEA Grapalat" w:eastAsia="GHEA Grapalat" w:hAnsi="GHEA Grapalat" w:cs="GHEA Grapalat"/>
          <w:i/>
          <w:color w:val="000000"/>
        </w:rPr>
        <w:t>недропользования</w:t>
      </w:r>
      <w:proofErr w:type="spellEnd"/>
      <w:r w:rsidRPr="00A5193B">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A9306E" w:rsidRPr="00FD1EE4" w:rsidTr="00F32DDC">
        <w:trPr>
          <w:trHeight w:val="924"/>
        </w:trPr>
        <w:tc>
          <w:tcPr>
            <w:tcW w:w="9016" w:type="dxa"/>
            <w:gridSpan w:val="2"/>
            <w:vAlign w:val="center"/>
          </w:tcPr>
          <w:p w:rsidR="00A9306E" w:rsidRPr="00FD1EE4" w:rsidRDefault="00FD5DC3"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rsidTr="00F32DDC">
        <w:trPr>
          <w:trHeight w:val="684"/>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proofErr w:type="gramStart"/>
            <w:r w:rsidRPr="00FD1EE4">
              <w:rPr>
                <w:rFonts w:ascii="GHEA Grapalat" w:eastAsia="GHEA Grapalat" w:hAnsi="GHEA Grapalat" w:cs="GHEA Grapalat"/>
                <w:color w:val="000000"/>
              </w:rPr>
              <w:t xml:space="preserve"> (%)</w:t>
            </w:r>
            <w:proofErr w:type="gramEnd"/>
          </w:p>
        </w:tc>
        <w:tc>
          <w:tcPr>
            <w:tcW w:w="4508" w:type="dxa"/>
            <w:shd w:val="clear" w:color="auto" w:fill="auto"/>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1282"/>
        </w:trPr>
        <w:tc>
          <w:tcPr>
            <w:tcW w:w="4508"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A9306E" w:rsidRPr="00C843BA" w:rsidRDefault="00FD5DC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rsidR="00A9306E" w:rsidRPr="00C843BA" w:rsidRDefault="00FD5DC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rsidTr="00F32DDC">
        <w:tc>
          <w:tcPr>
            <w:tcW w:w="9016" w:type="dxa"/>
            <w:gridSpan w:val="2"/>
            <w:vAlign w:val="center"/>
          </w:tcPr>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D654B4">
              <w:rPr>
                <w:rFonts w:ascii="GHEA Grapalat" w:eastAsia="GHEA Grapalat" w:hAnsi="GHEA Grapalat" w:cs="GHEA Grapalat"/>
                <w:lang w:val="hy-AM"/>
              </w:rPr>
              <w:t>б</w:t>
            </w:r>
            <w:proofErr w:type="gramEnd"/>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rsidTr="00F32DDC">
        <w:tc>
          <w:tcPr>
            <w:tcW w:w="9016" w:type="dxa"/>
            <w:gridSpan w:val="2"/>
            <w:vAlign w:val="center"/>
          </w:tcPr>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1104ED">
              <w:rPr>
                <w:rFonts w:ascii="GHEA Grapalat" w:eastAsia="GHEA Grapalat" w:hAnsi="GHEA Grapalat" w:cs="GHEA Grapalat"/>
                <w:lang w:val="hy-AM"/>
              </w:rPr>
              <w:t>в</w:t>
            </w:r>
            <w:proofErr w:type="gramEnd"/>
            <w:r w:rsidR="00A9306E" w:rsidRPr="00FD1EE4">
              <w:rPr>
                <w:rFonts w:eastAsia="Cambria Math"/>
              </w:rPr>
              <w:t>․</w:t>
            </w:r>
            <w:r w:rsidR="00A9306E" w:rsidRPr="00FD1EE4">
              <w:rPr>
                <w:rFonts w:ascii="GHEA Grapalat" w:eastAsia="Cambria Math" w:hAnsi="GHEA Grapalat" w:cs="Cambria Math"/>
              </w:rPr>
              <w:t xml:space="preserve"> </w:t>
            </w:r>
            <w:proofErr w:type="gramStart"/>
            <w:r w:rsidR="00A9306E" w:rsidRPr="001104ED">
              <w:rPr>
                <w:rFonts w:ascii="GHEA Grapalat" w:eastAsia="GHEA Grapalat" w:hAnsi="GHEA Grapalat" w:cs="GHEA Grapalat"/>
              </w:rPr>
              <w:t>от</w:t>
            </w:r>
            <w:proofErr w:type="gramEnd"/>
            <w:r w:rsidR="00A9306E" w:rsidRPr="001104ED">
              <w:rPr>
                <w:rFonts w:ascii="GHEA Grapalat" w:eastAsia="GHEA Grapalat" w:hAnsi="GHEA Grapalat" w:cs="GHEA Grapalat"/>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rsidTr="00F32DDC">
        <w:tc>
          <w:tcPr>
            <w:tcW w:w="9016" w:type="dxa"/>
            <w:gridSpan w:val="2"/>
            <w:vAlign w:val="center"/>
          </w:tcPr>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proofErr w:type="gramStart"/>
            <w:r w:rsidR="00A9306E" w:rsidRPr="009839CB">
              <w:rPr>
                <w:rFonts w:ascii="GHEA Grapalat" w:eastAsia="GHEA Grapalat" w:hAnsi="GHEA Grapalat" w:cs="GHEA Grapalat"/>
                <w:lang w:val="hy-AM"/>
              </w:rPr>
              <w:t>г</w:t>
            </w:r>
            <w:proofErr w:type="gramEnd"/>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rsidTr="00F32DDC">
        <w:tc>
          <w:tcPr>
            <w:tcW w:w="9016" w:type="dxa"/>
            <w:gridSpan w:val="2"/>
            <w:vAlign w:val="center"/>
          </w:tcPr>
          <w:p w:rsidR="00A9306E" w:rsidRPr="00FD1EE4" w:rsidRDefault="00FD5DC3"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proofErr w:type="gram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roofErr w:type="gram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w:t>
            </w:r>
            <w:proofErr w:type="gramStart"/>
            <w:r w:rsidRPr="005558FC">
              <w:rPr>
                <w:rFonts w:ascii="GHEA Grapalat" w:eastAsia="GHEA Grapalat" w:hAnsi="GHEA Grapalat" w:cs="GHEA Grapalat"/>
                <w:color w:val="000000"/>
              </w:rPr>
              <w:t>контроля за</w:t>
            </w:r>
            <w:proofErr w:type="gramEnd"/>
            <w:r w:rsidRPr="005558FC">
              <w:rPr>
                <w:rFonts w:ascii="GHEA Grapalat" w:eastAsia="GHEA Grapalat" w:hAnsi="GHEA Grapalat" w:cs="GHEA Grapalat"/>
                <w:color w:val="000000"/>
              </w:rPr>
              <w:t xml:space="preserve"> организацией</w:t>
            </w:r>
          </w:p>
        </w:tc>
        <w:tc>
          <w:tcPr>
            <w:tcW w:w="6180" w:type="dxa"/>
            <w:vAlign w:val="center"/>
          </w:tcPr>
          <w:p w:rsidR="00A9306E" w:rsidRPr="00B23852" w:rsidRDefault="00FD5DC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rsidR="00A9306E" w:rsidRPr="00FD1EE4" w:rsidRDefault="00FD5DC3" w:rsidP="00F32DDC">
            <w:pPr>
              <w:rPr>
                <w:rFonts w:ascii="GHEA Grapalat" w:eastAsia="GHEA Grapalat" w:hAnsi="GHEA Grapalat" w:cs="GHEA Grapalat"/>
              </w:rPr>
            </w:pPr>
            <w:sdt>
              <w:sdtPr>
                <w:rPr>
                  <w:rFonts w:ascii="GHEA Grapalat" w:eastAsia="GHEA Grapalat" w:hAnsi="GHEA Grapalat" w:cs="GHEA Grapalat"/>
                </w:rPr>
                <w:id w:val="45428789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 xml:space="preserve">Совместно с </w:t>
            </w:r>
            <w:proofErr w:type="spellStart"/>
            <w:r w:rsidR="00A9306E" w:rsidRPr="005558FC">
              <w:rPr>
                <w:rFonts w:ascii="GHEA Grapalat" w:eastAsia="GHEA Grapalat" w:hAnsi="GHEA Grapalat" w:cs="GHEA Grapalat"/>
              </w:rPr>
              <w:t>аффилированными</w:t>
            </w:r>
            <w:proofErr w:type="spellEnd"/>
            <w:r w:rsidR="00A9306E" w:rsidRPr="005558FC">
              <w:rPr>
                <w:rFonts w:ascii="GHEA Grapalat" w:eastAsia="GHEA Grapalat" w:hAnsi="GHEA Grapalat" w:cs="GHEA Grapalat"/>
              </w:rPr>
              <w:t xml:space="preserve"> лицами</w:t>
            </w: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w:t>
            </w:r>
            <w:proofErr w:type="spellStart"/>
            <w:r w:rsidRPr="005D151C">
              <w:rPr>
                <w:rFonts w:ascii="GHEA Grapalat" w:eastAsia="GHEA Grapalat" w:hAnsi="GHEA Grapalat" w:cs="GHEA Grapalat"/>
                <w:color w:val="000000"/>
              </w:rPr>
              <w:t>недропользования</w:t>
            </w:r>
            <w:proofErr w:type="spellEnd"/>
            <w:r w:rsidRPr="005D151C">
              <w:rPr>
                <w:rFonts w:ascii="GHEA Grapalat" w:eastAsia="GHEA Grapalat" w:hAnsi="GHEA Grapalat" w:cs="GHEA Grapalat"/>
                <w:color w:val="000000"/>
              </w:rPr>
              <w:t xml:space="preserve">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A9306E" w:rsidRPr="005600B4" w:rsidRDefault="00FD5DC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rsidR="00A9306E" w:rsidRPr="005600B4" w:rsidRDefault="00FD5DC3"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7"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p>
    <w:p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rPr>
          <w:trHeight w:val="853"/>
        </w:trPr>
        <w:tc>
          <w:tcPr>
            <w:tcW w:w="2835" w:type="dxa"/>
            <w:vMerge w:val="restart"/>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rPr>
          <w:trHeight w:val="850"/>
        </w:trPr>
        <w:tc>
          <w:tcPr>
            <w:tcW w:w="2835" w:type="dxa"/>
            <w:vMerge/>
            <w:shd w:val="clear" w:color="auto" w:fill="D9E2F3"/>
            <w:vAlign w:val="center"/>
          </w:tcPr>
          <w:p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9306E" w:rsidRPr="00FD1EE4" w:rsidRDefault="00A9306E" w:rsidP="00F32DDC">
            <w:pPr>
              <w:spacing w:before="240" w:after="240"/>
              <w:rPr>
                <w:rFonts w:ascii="GHEA Grapalat" w:eastAsia="GHEA Grapalat" w:hAnsi="GHEA Grapalat" w:cs="GHEA Grapalat"/>
              </w:rPr>
            </w:pPr>
          </w:p>
        </w:tc>
      </w:tr>
    </w:tbl>
    <w:p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r w:rsidR="00A9306E" w:rsidRPr="00FD1EE4" w:rsidTr="00F32DDC">
        <w:tc>
          <w:tcPr>
            <w:tcW w:w="2835" w:type="dxa"/>
            <w:shd w:val="clear" w:color="auto" w:fill="D9E2F3"/>
            <w:vAlign w:val="center"/>
          </w:tcPr>
          <w:p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A9306E" w:rsidRPr="00FD1EE4" w:rsidRDefault="00A9306E" w:rsidP="00F32DDC">
            <w:pPr>
              <w:spacing w:before="240" w:after="240"/>
              <w:rPr>
                <w:rFonts w:ascii="GHEA Grapalat" w:eastAsia="GHEA Grapalat" w:hAnsi="GHEA Grapalat" w:cs="GHEA Grapalat"/>
              </w:rPr>
            </w:pPr>
          </w:p>
        </w:tc>
      </w:tr>
    </w:tbl>
    <w:p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p>
    <w:p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9016"/>
      </w:tblGrid>
      <w:tr w:rsidR="00A9306E" w:rsidRPr="00FD1EE4" w:rsidTr="00F32DDC">
        <w:tc>
          <w:tcPr>
            <w:tcW w:w="9016" w:type="dxa"/>
            <w:shd w:val="clear" w:color="auto" w:fill="DBE5F1" w:themeFill="accent1" w:themeFillTint="33"/>
          </w:tcPr>
          <w:p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rsidTr="00F32DDC">
        <w:trPr>
          <w:trHeight w:val="10187"/>
        </w:trPr>
        <w:tc>
          <w:tcPr>
            <w:tcW w:w="9016" w:type="dxa"/>
          </w:tcPr>
          <w:p w:rsidR="00A9306E" w:rsidRPr="00FD1EE4" w:rsidRDefault="00A9306E" w:rsidP="00F32DDC">
            <w:pPr>
              <w:rPr>
                <w:rFonts w:ascii="GHEA Grapalat" w:eastAsia="GHEA Grapalat" w:hAnsi="GHEA Grapalat" w:cs="GHEA Grapalat"/>
                <w:b/>
                <w:color w:val="000000"/>
              </w:rPr>
            </w:pPr>
          </w:p>
        </w:tc>
      </w:tr>
    </w:tbl>
    <w:p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rsidR="00A9306E" w:rsidRDefault="00A9306E" w:rsidP="00A9306E">
      <w:pPr>
        <w:rPr>
          <w:rFonts w:ascii="GHEA Grapalat" w:hAnsi="GHEA Grapalat"/>
          <w:b/>
        </w:rPr>
      </w:pPr>
    </w:p>
    <w:p w:rsidR="00A9306E" w:rsidRDefault="00A9306E" w:rsidP="00A9306E">
      <w:pPr>
        <w:rPr>
          <w:rFonts w:ascii="GHEA Grapalat" w:hAnsi="GHEA Grapalat"/>
          <w:b/>
        </w:rPr>
      </w:pPr>
    </w:p>
    <w:p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t>Порядок заполнения декларации</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w:t>
      </w:r>
      <w:proofErr w:type="spellStart"/>
      <w:r w:rsidRPr="000306ED">
        <w:rPr>
          <w:rFonts w:ascii="GHEA Grapalat" w:hAnsi="GHEA Grapalat"/>
        </w:rPr>
        <w:t>далее-Организация</w:t>
      </w:r>
      <w:proofErr w:type="spellEnd"/>
      <w:r w:rsidRPr="000306ED">
        <w:rPr>
          <w:rFonts w:ascii="GHEA Grapalat" w:hAnsi="GHEA Grapalat"/>
        </w:rPr>
        <w:t>). В этом разделе подразделы заполняются следующими правилами:</w:t>
      </w:r>
    </w:p>
    <w:p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proofErr w:type="spellStart"/>
      <w:r w:rsidRPr="000306ED">
        <w:rPr>
          <w:rFonts w:ascii="GHEA Grapalat" w:hAnsi="GHEA Grapalat"/>
        </w:rPr>
        <w:t>листингированы</w:t>
      </w:r>
      <w:proofErr w:type="spellEnd"/>
      <w:r w:rsidRPr="000306ED">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proofErr w:type="gramStart"/>
      <w:r w:rsidRPr="000306ED">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листингированы</w:t>
      </w:r>
      <w:proofErr w:type="spellEnd"/>
      <w:r w:rsidRPr="000306ED">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w:t>
      </w:r>
      <w:proofErr w:type="spellStart"/>
      <w:r w:rsidRPr="000306ED">
        <w:rPr>
          <w:rFonts w:ascii="GHEA Grapalat" w:hAnsi="GHEA Grapalat"/>
        </w:rPr>
        <w:t>документы-при</w:t>
      </w:r>
      <w:proofErr w:type="spellEnd"/>
      <w:r w:rsidRPr="000306ED">
        <w:rPr>
          <w:rFonts w:ascii="GHEA Grapalat" w:hAnsi="GHEA Grapalat"/>
        </w:rPr>
        <w:t xml:space="preserve"> наличии документов, содержащих сведения о владельцах данного юридического лица;</w:t>
      </w:r>
      <w:proofErr w:type="gramEnd"/>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306ED">
        <w:rPr>
          <w:rFonts w:ascii="GHEA Grapalat" w:hAnsi="GHEA Grapalat"/>
        </w:rPr>
        <w:t>организациий</w:t>
      </w:r>
      <w:proofErr w:type="spellEnd"/>
      <w:r w:rsidRPr="000306ED">
        <w:rPr>
          <w:rFonts w:ascii="GHEA Grapalat" w:hAnsi="GHEA Grapalat"/>
        </w:rPr>
        <w:t>.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0306ED">
        <w:rPr>
          <w:rFonts w:ascii="GHEA Grapalat" w:hAnsi="GHEA Grapalat"/>
        </w:rPr>
        <w:t>муниципалитета</w:t>
      </w:r>
      <w:proofErr w:type="gramStart"/>
      <w:r w:rsidRPr="000306ED">
        <w:rPr>
          <w:rFonts w:ascii="GHEA Grapalat" w:hAnsi="GHEA Grapalat"/>
        </w:rPr>
        <w:t>.В</w:t>
      </w:r>
      <w:proofErr w:type="spellEnd"/>
      <w:proofErr w:type="gramEnd"/>
      <w:r w:rsidRPr="000306ED">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w:t>
      </w:r>
      <w:proofErr w:type="spellStart"/>
      <w:r w:rsidRPr="000306ED">
        <w:rPr>
          <w:rFonts w:ascii="GHEA Grapalat" w:hAnsi="GHEA Grapalat"/>
        </w:rPr>
        <w:t>недропользования</w:t>
      </w:r>
      <w:proofErr w:type="spellEnd"/>
      <w:r w:rsidRPr="000306ED">
        <w:rPr>
          <w:rFonts w:ascii="GHEA Grapalat" w:hAnsi="GHEA Grapalat"/>
        </w:rPr>
        <w:t xml:space="preserve">)" заполняется, если юридическое лицо, представившее декларацию, не является подотчетной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xml:space="preserve">.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0306ED">
        <w:rPr>
          <w:rFonts w:ascii="GHEA Grapalat" w:hAnsi="GHEA Grapalat"/>
        </w:rPr>
        <w:t>реальнго</w:t>
      </w:r>
      <w:proofErr w:type="spellEnd"/>
      <w:r w:rsidRPr="000306ED">
        <w:rPr>
          <w:rFonts w:ascii="GHEA Grapalat" w:hAnsi="GHEA Grapalat"/>
        </w:rPr>
        <w:t xml:space="preserve"> бенефициара </w:t>
      </w:r>
      <w:proofErr w:type="gramStart"/>
      <w:r w:rsidRPr="000306ED">
        <w:rPr>
          <w:rFonts w:ascii="GHEA Grapalat" w:hAnsi="GHEA Grapalat"/>
        </w:rPr>
        <w:t>по</w:t>
      </w:r>
      <w:proofErr w:type="gramEnd"/>
      <w:r w:rsidRPr="000306ED">
        <w:rPr>
          <w:rFonts w:ascii="GHEA Grapalat" w:hAnsi="GHEA Grapalat"/>
        </w:rPr>
        <w:t xml:space="preserve"> более </w:t>
      </w:r>
      <w:proofErr w:type="gramStart"/>
      <w:r w:rsidRPr="000306ED">
        <w:rPr>
          <w:rFonts w:ascii="GHEA Grapalat" w:hAnsi="GHEA Grapalat"/>
        </w:rPr>
        <w:t>чем</w:t>
      </w:r>
      <w:proofErr w:type="gramEnd"/>
      <w:r w:rsidRPr="000306ED">
        <w:rPr>
          <w:rFonts w:ascii="GHEA Grapalat" w:hAnsi="GHEA Grapalat"/>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0306ED">
        <w:rPr>
          <w:rFonts w:ascii="GHEA Grapalat" w:hAnsi="GHEA Grapalat"/>
        </w:rPr>
        <w:t>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w:t>
      </w:r>
      <w:proofErr w:type="gramEnd"/>
      <w:r w:rsidRPr="000306ED">
        <w:rPr>
          <w:rFonts w:ascii="GHEA Grapalat" w:hAnsi="GHEA Grapalat"/>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результате прямого и косвенного участия реального бенефициара. </w:t>
      </w:r>
      <w:proofErr w:type="gramStart"/>
      <w:r w:rsidRPr="000306ED">
        <w:rPr>
          <w:rFonts w:ascii="GHEA Grapalat" w:hAnsi="GHEA Grapalat"/>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proofErr w:type="spellStart"/>
      <w:r w:rsidRPr="000306ED">
        <w:rPr>
          <w:rFonts w:ascii="GHEA Grapalat" w:hAnsi="GHEA Grapalat"/>
        </w:rPr>
        <w:t>рганизации</w:t>
      </w:r>
      <w:proofErr w:type="spellEnd"/>
      <w:r w:rsidRPr="000306ED">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0306ED">
        <w:rPr>
          <w:rFonts w:ascii="GHEA Grapalat" w:hAnsi="GHEA Grapalat"/>
        </w:rPr>
        <w:t xml:space="preserve">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A9306E" w:rsidRPr="000306ED" w:rsidRDefault="00A9306E" w:rsidP="00A9306E">
      <w:pPr>
        <w:spacing w:line="360" w:lineRule="auto"/>
        <w:contextualSpacing/>
        <w:jc w:val="both"/>
        <w:rPr>
          <w:rFonts w:ascii="GHEA Grapalat" w:hAnsi="GHEA Grapalat"/>
          <w:lang w:val="hy-AM"/>
        </w:rPr>
      </w:pPr>
      <w:proofErr w:type="gramStart"/>
      <w:r w:rsidRPr="000306ED">
        <w:rPr>
          <w:rFonts w:ascii="GHEA Grapalat" w:hAnsi="GHEA Grapalat"/>
        </w:rPr>
        <w:t>б</w:t>
      </w:r>
      <w:proofErr w:type="gramEnd"/>
      <w:r w:rsidRPr="000306ED">
        <w:rPr>
          <w:rFonts w:ascii="GHEA Grapalat" w:hAnsi="GHEA Grapalat"/>
        </w:rPr>
        <w:t xml:space="preserve">.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lang w:val="hy-AM"/>
        </w:rPr>
        <w:t xml:space="preserve">. </w:t>
      </w:r>
      <w:proofErr w:type="gramStart"/>
      <w:r w:rsidRPr="000306ED">
        <w:rPr>
          <w:rFonts w:ascii="GHEA Grapalat" w:hAnsi="GHEA Grapalat"/>
        </w:rPr>
        <w:t>в</w:t>
      </w:r>
      <w:proofErr w:type="gramEnd"/>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proofErr w:type="spellStart"/>
      <w:r w:rsidRPr="000306ED">
        <w:rPr>
          <w:rFonts w:ascii="GHEA Grapalat" w:hAnsi="GHEA Grapalat"/>
        </w:rPr>
        <w:t>ым</w:t>
      </w:r>
      <w:proofErr w:type="spellEnd"/>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proofErr w:type="spellStart"/>
      <w:r w:rsidRPr="000306ED">
        <w:rPr>
          <w:rFonts w:ascii="GHEA Grapalat" w:hAnsi="GHEA Grapalat"/>
        </w:rPr>
        <w:t>отстраня</w:t>
      </w:r>
      <w:proofErr w:type="spellEnd"/>
      <w:r w:rsidRPr="000306ED">
        <w:rPr>
          <w:rFonts w:ascii="GHEA Grapalat" w:hAnsi="GHEA Grapalat"/>
          <w:lang w:val="hy-AM"/>
        </w:rPr>
        <w:t>ть большинство членов органов управления юридического лица;</w:t>
      </w:r>
    </w:p>
    <w:p w:rsidR="00A9306E" w:rsidRPr="000306ED" w:rsidRDefault="00A9306E" w:rsidP="00A9306E">
      <w:pPr>
        <w:spacing w:line="360" w:lineRule="auto"/>
        <w:contextualSpacing/>
        <w:jc w:val="both"/>
        <w:rPr>
          <w:rFonts w:ascii="GHEA Grapalat" w:hAnsi="GHEA Grapalat"/>
        </w:rPr>
      </w:pPr>
      <w:proofErr w:type="gramStart"/>
      <w:r w:rsidRPr="000306ED">
        <w:rPr>
          <w:rFonts w:ascii="GHEA Grapalat" w:hAnsi="GHEA Grapalat"/>
        </w:rPr>
        <w:t>в</w:t>
      </w:r>
      <w:proofErr w:type="gramEnd"/>
      <w:r w:rsidRPr="000306ED">
        <w:rPr>
          <w:rFonts w:ascii="GHEA Grapalat" w:hAnsi="GHEA Grapalat"/>
        </w:rPr>
        <w:t xml:space="preserve">. </w:t>
      </w:r>
      <w:proofErr w:type="gramStart"/>
      <w:r w:rsidRPr="000306ED">
        <w:rPr>
          <w:rFonts w:ascii="GHEA Grapalat" w:hAnsi="GHEA Grapalat"/>
        </w:rPr>
        <w:t>В</w:t>
      </w:r>
      <w:proofErr w:type="gramEnd"/>
      <w:r w:rsidRPr="000306ED">
        <w:rPr>
          <w:rFonts w:ascii="GHEA Grapalat" w:hAnsi="GHEA Grapalat"/>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proofErr w:type="spellStart"/>
      <w:r w:rsidRPr="000306ED">
        <w:rPr>
          <w:rFonts w:ascii="GHEA Grapalat" w:hAnsi="GHEA Grapalat"/>
        </w:rPr>
        <w:t>д</w:t>
      </w:r>
      <w:proofErr w:type="spellEnd"/>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0306ED">
        <w:rPr>
          <w:rFonts w:ascii="GHEA Grapalat" w:hAnsi="GHEA Grapalat"/>
        </w:rPr>
        <w:t>аффилированными</w:t>
      </w:r>
      <w:proofErr w:type="spellEnd"/>
      <w:r w:rsidRPr="000306ED">
        <w:rPr>
          <w:rFonts w:ascii="GHEA Grapalat" w:hAnsi="GHEA Grapalat"/>
        </w:rPr>
        <w:t xml:space="preserve"> лицами производится отметка, если реальный бенефициар контролирует </w:t>
      </w:r>
      <w:r w:rsidRPr="000306ED">
        <w:rPr>
          <w:rFonts w:ascii="GHEA Grapalat" w:hAnsi="GHEA Grapalat"/>
          <w:lang w:val="hy-AM"/>
        </w:rPr>
        <w:t>Օ</w:t>
      </w:r>
      <w:proofErr w:type="spellStart"/>
      <w:r w:rsidRPr="000306ED">
        <w:rPr>
          <w:rFonts w:ascii="GHEA Grapalat" w:hAnsi="GHEA Grapalat"/>
        </w:rPr>
        <w:t>рганизацию</w:t>
      </w:r>
      <w:proofErr w:type="spellEnd"/>
      <w:r w:rsidRPr="000306ED">
        <w:rPr>
          <w:rFonts w:ascii="GHEA Grapalat" w:hAnsi="GHEA Grapalat"/>
        </w:rPr>
        <w:t xml:space="preserve"> в силу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или может контролировать ее в случае согласованной с </w:t>
      </w:r>
      <w:proofErr w:type="spellStart"/>
      <w:r w:rsidRPr="000306ED">
        <w:rPr>
          <w:rFonts w:ascii="GHEA Grapalat" w:hAnsi="GHEA Grapalat"/>
        </w:rPr>
        <w:t>аффилированным</w:t>
      </w:r>
      <w:proofErr w:type="spellEnd"/>
      <w:r w:rsidRPr="000306ED">
        <w:rPr>
          <w:rFonts w:ascii="GHEA Grapalat" w:hAnsi="GHEA Grapalat"/>
        </w:rPr>
        <w:t xml:space="preserve"> лицом деятельности. Если юридическое лицо, представившее декларацию, является отчетной организацией в сфере </w:t>
      </w:r>
      <w:proofErr w:type="spellStart"/>
      <w:r w:rsidRPr="000306ED">
        <w:rPr>
          <w:rFonts w:ascii="GHEA Grapalat" w:hAnsi="GHEA Grapalat"/>
        </w:rPr>
        <w:t>недропользования</w:t>
      </w:r>
      <w:proofErr w:type="spellEnd"/>
      <w:r w:rsidRPr="000306ED">
        <w:rPr>
          <w:rFonts w:ascii="GHEA Grapalat" w:hAnsi="GHEA Grapalat"/>
        </w:rPr>
        <w:t>,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0306ED">
        <w:rPr>
          <w:rFonts w:ascii="GHEA Grapalat" w:hAnsi="GHEA Grapalat"/>
        </w:rPr>
        <w:t xml:space="preserve"> О</w:t>
      </w:r>
      <w:proofErr w:type="gramEnd"/>
      <w:r w:rsidRPr="000306ED">
        <w:rPr>
          <w:rFonts w:ascii="GHEA Grapalat" w:hAnsi="GHEA Grapalat"/>
        </w:rPr>
        <w:t xml:space="preserve"> недрах</w:t>
      </w:r>
    </w:p>
    <w:p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306ED">
        <w:rPr>
          <w:rFonts w:ascii="GHEA Grapalat" w:hAnsi="GHEA Grapalat"/>
        </w:rPr>
        <w:t>листингуются</w:t>
      </w:r>
      <w:proofErr w:type="spellEnd"/>
      <w:r w:rsidRPr="000306ED">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0306ED">
        <w:rPr>
          <w:rFonts w:ascii="GHEA Grapalat" w:hAnsi="GHEA Grapalat"/>
        </w:rPr>
        <w:t>Market</w:t>
      </w:r>
      <w:proofErr w:type="spellEnd"/>
      <w:r w:rsidRPr="000306ED">
        <w:rPr>
          <w:rFonts w:ascii="GHEA Grapalat" w:hAnsi="GHEA Grapalat"/>
        </w:rPr>
        <w:t xml:space="preserve"> </w:t>
      </w:r>
      <w:proofErr w:type="spellStart"/>
      <w:r w:rsidRPr="000306ED">
        <w:rPr>
          <w:rFonts w:ascii="GHEA Grapalat" w:hAnsi="GHEA Grapalat"/>
        </w:rPr>
        <w:t>Identifier</w:t>
      </w:r>
      <w:proofErr w:type="spellEnd"/>
      <w:r w:rsidRPr="000306ED">
        <w:rPr>
          <w:rFonts w:ascii="GHEA Grapalat" w:hAnsi="GHEA Grapalat"/>
        </w:rPr>
        <w:t xml:space="preserve"> </w:t>
      </w:r>
      <w:proofErr w:type="spellStart"/>
      <w:r w:rsidRPr="000306ED">
        <w:rPr>
          <w:rFonts w:ascii="GHEA Grapalat" w:hAnsi="GHEA Grapalat"/>
        </w:rPr>
        <w:t>Code</w:t>
      </w:r>
      <w:proofErr w:type="spellEnd"/>
      <w:r w:rsidRPr="000306ED">
        <w:rPr>
          <w:rFonts w:ascii="GHEA Grapalat" w:hAnsi="GHEA Grapalat"/>
        </w:rPr>
        <w:t xml:space="preserve">), где </w:t>
      </w:r>
      <w:proofErr w:type="spellStart"/>
      <w:r w:rsidRPr="000306ED">
        <w:rPr>
          <w:rFonts w:ascii="GHEA Grapalat" w:hAnsi="GHEA Grapalat"/>
        </w:rPr>
        <w:t>листингуются</w:t>
      </w:r>
      <w:proofErr w:type="spellEnd"/>
      <w:r w:rsidRPr="000306ED">
        <w:rPr>
          <w:rFonts w:ascii="GHEA Grapalat" w:hAnsi="GHEA Grapalat"/>
        </w:rPr>
        <w:t xml:space="preserve"> акции юридического лица, а также ссылается на </w:t>
      </w:r>
      <w:proofErr w:type="gramStart"/>
      <w:r w:rsidRPr="000306ED">
        <w:rPr>
          <w:rFonts w:ascii="GHEA Grapalat" w:hAnsi="GHEA Grapalat"/>
        </w:rPr>
        <w:t>имеющиеся</w:t>
      </w:r>
      <w:proofErr w:type="gramEnd"/>
      <w:r w:rsidRPr="000306ED">
        <w:rPr>
          <w:rFonts w:ascii="GHEA Grapalat" w:hAnsi="GHEA Grapalat"/>
        </w:rPr>
        <w:t xml:space="preserve"> на бирже документы.</w:t>
      </w:r>
    </w:p>
    <w:p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B32672" w:rsidRPr="00B32672" w:rsidRDefault="00B32672" w:rsidP="00A9306E">
      <w:pPr>
        <w:spacing w:line="360" w:lineRule="auto"/>
        <w:contextualSpacing/>
        <w:jc w:val="both"/>
        <w:rPr>
          <w:rFonts w:ascii="GHEA Grapalat" w:hAnsi="GHEA Grapalat"/>
        </w:rPr>
      </w:pPr>
    </w:p>
    <w:p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A9306E" w:rsidRDefault="00A9306E">
      <w:pPr>
        <w:rPr>
          <w:rFonts w:ascii="GHEA Grapalat" w:hAnsi="GHEA Grapalat"/>
          <w:b/>
        </w:rPr>
      </w:pPr>
      <w:r>
        <w:rPr>
          <w:rFonts w:ascii="GHEA Grapalat" w:hAnsi="GHEA Grapalat"/>
          <w:b/>
        </w:rPr>
        <w:br w:type="page"/>
      </w:r>
    </w:p>
    <w:p w:rsidR="00B2572B" w:rsidRPr="00DC619D" w:rsidRDefault="00B2572B" w:rsidP="00844DED">
      <w:pPr>
        <w:pStyle w:val="31"/>
        <w:widowControl w:val="0"/>
        <w:spacing w:line="240" w:lineRule="auto"/>
        <w:ind w:firstLine="0"/>
        <w:contextualSpacing/>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rsidR="00844DED" w:rsidRPr="00374F4A" w:rsidRDefault="00844DED" w:rsidP="00844DED">
      <w:pPr>
        <w:pStyle w:val="31"/>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527AFE">
        <w:rPr>
          <w:rFonts w:ascii="GHEA Grapalat" w:hAnsi="GHEA Grapalat"/>
          <w:b/>
          <w:sz w:val="22"/>
          <w:szCs w:val="22"/>
        </w:rPr>
        <w:t>GHTsDzB-HVKAK-2025-25</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844DED">
        <w:rPr>
          <w:rFonts w:ascii="GHEA Grapalat" w:hAnsi="GHEA Grapalat"/>
          <w:spacing w:val="-6"/>
        </w:rPr>
        <w:t>запрос котировок</w:t>
      </w:r>
      <w:r w:rsidRPr="005744FC">
        <w:rPr>
          <w:rFonts w:ascii="GHEA Grapalat" w:hAnsi="GHEA Grapalat"/>
          <w:spacing w:val="-6"/>
        </w:rPr>
        <w:t xml:space="preserve"> под кодом </w:t>
      </w:r>
      <w:r w:rsidR="00844DED" w:rsidRPr="00E063D7">
        <w:rPr>
          <w:rFonts w:ascii="GHEA Grapalat" w:hAnsi="GHEA Grapalat"/>
          <w:sz w:val="22"/>
          <w:szCs w:val="22"/>
        </w:rPr>
        <w:t>«</w:t>
      </w:r>
      <w:r w:rsidR="00527AFE">
        <w:rPr>
          <w:rFonts w:ascii="GHEA Grapalat" w:hAnsi="GHEA Grapalat"/>
          <w:b/>
          <w:sz w:val="22"/>
          <w:szCs w:val="22"/>
        </w:rPr>
        <w:t>GHTsDzB-HVKAK-2025-25</w:t>
      </w:r>
      <w:r w:rsidR="00844DED" w:rsidRPr="00E063D7">
        <w:rPr>
          <w:rFonts w:ascii="GHEA Grapalat" w:hAnsi="GHEA Grapalat"/>
          <w:b/>
          <w:sz w:val="22"/>
          <w:szCs w:val="22"/>
        </w:rPr>
        <w:t>»</w:t>
      </w:r>
      <w:r w:rsidR="00844DED">
        <w:rPr>
          <w:rFonts w:ascii="GHEA Grapalat" w:hAnsi="GHEA Grapalat"/>
          <w:b/>
          <w:sz w:val="22"/>
          <w:szCs w:val="22"/>
        </w:rPr>
        <w:t>,</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084"/>
        <w:gridCol w:w="1701"/>
        <w:gridCol w:w="1914"/>
        <w:gridCol w:w="1904"/>
        <w:gridCol w:w="1498"/>
      </w:tblGrid>
      <w:tr w:rsidR="004A317B" w:rsidRPr="005744FC" w:rsidTr="00BC2673">
        <w:trPr>
          <w:trHeight w:val="916"/>
          <w:jc w:val="center"/>
        </w:trPr>
        <w:tc>
          <w:tcPr>
            <w:tcW w:w="108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rsidR="004A317B" w:rsidRPr="005744FC" w:rsidRDefault="004A317B" w:rsidP="00B46D58">
            <w:pPr>
              <w:widowControl w:val="0"/>
              <w:jc w:val="center"/>
              <w:rPr>
                <w:rFonts w:ascii="GHEA Grapalat" w:hAnsi="GHEA Grapalat"/>
                <w:sz w:val="20"/>
                <w:szCs w:val="20"/>
              </w:rPr>
            </w:pPr>
          </w:p>
        </w:tc>
      </w:tr>
      <w:tr w:rsidR="004A317B" w:rsidRPr="005744FC"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rsidR="004A317B" w:rsidRPr="005744FC" w:rsidRDefault="004A317B"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673870" w:rsidRPr="00844DED" w:rsidRDefault="00673870" w:rsidP="00844DED">
      <w:pPr>
        <w:widowControl w:val="0"/>
        <w:contextualSpacing/>
        <w:jc w:val="right"/>
        <w:rPr>
          <w:rFonts w:ascii="GHEA Grapalat" w:hAnsi="GHEA Grapalat" w:cs="GHEA Grapalat"/>
          <w:b/>
        </w:rPr>
      </w:pPr>
      <w:r w:rsidRPr="00844DED">
        <w:rPr>
          <w:rFonts w:ascii="GHEA Grapalat" w:hAnsi="GHEA Grapalat"/>
          <w:b/>
        </w:rPr>
        <w:t>Приложение № 4.2</w:t>
      </w:r>
    </w:p>
    <w:p w:rsidR="00844DED" w:rsidRPr="00844DED" w:rsidRDefault="00844DED" w:rsidP="00844DED">
      <w:pPr>
        <w:pStyle w:val="31"/>
        <w:widowControl w:val="0"/>
        <w:spacing w:line="240" w:lineRule="auto"/>
        <w:contextualSpacing/>
        <w:jc w:val="right"/>
        <w:rPr>
          <w:rFonts w:ascii="GHEA Grapalat" w:hAnsi="GHEA Grapalat" w:cs="Arial"/>
          <w:b/>
          <w:sz w:val="24"/>
          <w:szCs w:val="24"/>
        </w:rPr>
      </w:pPr>
      <w:r w:rsidRPr="00844DED">
        <w:rPr>
          <w:rFonts w:ascii="GHEA Grapalat" w:hAnsi="GHEA Grapalat"/>
          <w:b/>
          <w:sz w:val="24"/>
          <w:szCs w:val="24"/>
        </w:rPr>
        <w:t>к Приглашению на запрос котировок</w:t>
      </w:r>
      <w:r w:rsidRPr="00844DED">
        <w:rPr>
          <w:rFonts w:ascii="GHEA Grapalat" w:hAnsi="GHEA Grapalat" w:cs="Arial"/>
          <w:b/>
          <w:sz w:val="24"/>
          <w:szCs w:val="24"/>
        </w:rPr>
        <w:br/>
      </w:r>
      <w:r w:rsidRPr="00844DED">
        <w:rPr>
          <w:rFonts w:ascii="GHEA Grapalat" w:hAnsi="GHEA Grapalat"/>
          <w:b/>
          <w:sz w:val="24"/>
          <w:szCs w:val="24"/>
        </w:rPr>
        <w:t xml:space="preserve">под кодом </w:t>
      </w:r>
      <w:r w:rsidRPr="00844DED">
        <w:rPr>
          <w:rFonts w:ascii="GHEA Grapalat" w:hAnsi="GHEA Grapalat"/>
          <w:sz w:val="22"/>
          <w:szCs w:val="22"/>
        </w:rPr>
        <w:t>«</w:t>
      </w:r>
      <w:r w:rsidR="00527AFE">
        <w:rPr>
          <w:rFonts w:ascii="GHEA Grapalat" w:hAnsi="GHEA Grapalat"/>
          <w:b/>
          <w:sz w:val="22"/>
          <w:szCs w:val="22"/>
        </w:rPr>
        <w:t>GHTsDzB-HVKAK-2025-25</w:t>
      </w:r>
      <w:r w:rsidRPr="00844DED">
        <w:rPr>
          <w:rFonts w:ascii="GHEA Grapalat" w:hAnsi="GHEA Grapalat"/>
          <w:b/>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386231" w:rsidRDefault="003D2FE2" w:rsidP="00386231">
      <w:pPr>
        <w:widowControl w:val="0"/>
        <w:tabs>
          <w:tab w:val="left" w:pos="567"/>
        </w:tabs>
        <w:contextualSpacing/>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386231" w:rsidRPr="00025337">
        <w:rPr>
          <w:rFonts w:ascii="GHEA Grapalat" w:hAnsi="GHEA Grapalat"/>
          <w:b/>
          <w:sz w:val="22"/>
          <w:szCs w:val="22"/>
        </w:rPr>
        <w:t>ГНО «Национальным центром по контролю и профилактике заболеваний»</w:t>
      </w:r>
      <w:r w:rsidR="00386231" w:rsidRPr="00025337">
        <w:rPr>
          <w:rFonts w:ascii="GHEA Grapalat" w:hAnsi="GHEA Grapalat"/>
          <w:b/>
          <w:i/>
          <w:sz w:val="22"/>
          <w:szCs w:val="22"/>
        </w:rPr>
        <w:t xml:space="preserve"> </w:t>
      </w:r>
      <w:r w:rsidR="00386231" w:rsidRPr="00025337">
        <w:rPr>
          <w:rFonts w:ascii="GHEA Grapalat" w:hAnsi="GHEA Grapalat"/>
          <w:b/>
          <w:sz w:val="22"/>
          <w:szCs w:val="22"/>
        </w:rPr>
        <w:t>МЗ РА</w:t>
      </w:r>
      <w:r w:rsidR="00386231" w:rsidRPr="00B138F3">
        <w:rPr>
          <w:rFonts w:ascii="GHEA Grapalat" w:hAnsi="GHEA Grapalat"/>
          <w:spacing w:val="-6"/>
          <w:sz w:val="22"/>
          <w:szCs w:val="22"/>
        </w:rPr>
        <w:t xml:space="preserve"> </w:t>
      </w:r>
      <w:r w:rsidRPr="00B138F3">
        <w:rPr>
          <w:rFonts w:ascii="GHEA Grapalat" w:hAnsi="GHEA Grapalat"/>
          <w:spacing w:val="-6"/>
          <w:sz w:val="22"/>
          <w:szCs w:val="22"/>
        </w:rPr>
        <w:t>(далее — Заказчик)</w:t>
      </w:r>
      <w:r w:rsidR="00386231">
        <w:rPr>
          <w:rFonts w:ascii="GHEA Grapalat" w:hAnsi="GHEA Grapalat"/>
          <w:spacing w:val="-6"/>
          <w:sz w:val="22"/>
          <w:szCs w:val="22"/>
        </w:rPr>
        <w:t xml:space="preserve"> </w:t>
      </w:r>
      <w:r w:rsidRPr="00B138F3">
        <w:rPr>
          <w:rFonts w:ascii="GHEA Grapalat" w:hAnsi="GHEA Grapalat"/>
          <w:sz w:val="22"/>
          <w:szCs w:val="22"/>
        </w:rPr>
        <w:t xml:space="preserve">процедуре закупок под кодом </w:t>
      </w:r>
      <w:r w:rsidR="003D1910" w:rsidRPr="00844DED">
        <w:rPr>
          <w:rFonts w:ascii="GHEA Grapalat" w:hAnsi="GHEA Grapalat"/>
          <w:b/>
        </w:rPr>
        <w:t xml:space="preserve">под кодом </w:t>
      </w:r>
      <w:r w:rsidR="003D1910" w:rsidRPr="00844DED">
        <w:rPr>
          <w:rFonts w:ascii="GHEA Grapalat" w:hAnsi="GHEA Grapalat"/>
          <w:sz w:val="22"/>
          <w:szCs w:val="22"/>
        </w:rPr>
        <w:t>«</w:t>
      </w:r>
      <w:r w:rsidR="00527AFE">
        <w:rPr>
          <w:rFonts w:ascii="GHEA Grapalat" w:hAnsi="GHEA Grapalat"/>
          <w:b/>
          <w:sz w:val="22"/>
          <w:szCs w:val="22"/>
        </w:rPr>
        <w:t>GHTsDzB-HVKAK-2025-25</w:t>
      </w:r>
      <w:r w:rsidR="003D1910" w:rsidRPr="00844DED">
        <w:rPr>
          <w:rFonts w:ascii="GHEA Grapalat" w:hAnsi="GHEA Grapalat"/>
          <w:b/>
          <w:sz w:val="22"/>
          <w:szCs w:val="22"/>
        </w:rPr>
        <w:t>»</w:t>
      </w:r>
      <w:r w:rsidRPr="00B138F3">
        <w:rPr>
          <w:rFonts w:ascii="GHEA Grapalat" w:hAnsi="GHEA Grapalat"/>
          <w:sz w:val="22"/>
          <w:szCs w:val="22"/>
        </w:rPr>
        <w:t>.</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proofErr w:type="spellStart"/>
      <w:r w:rsidRPr="00B138F3">
        <w:rPr>
          <w:rFonts w:ascii="GHEA Grapalat" w:hAnsi="GHEA Grapalat"/>
          <w:sz w:val="22"/>
          <w:szCs w:val="22"/>
        </w:rPr>
        <w:t>д</w:t>
      </w:r>
      <w:proofErr w:type="spellEnd"/>
      <w:r w:rsidRPr="00B138F3">
        <w:rPr>
          <w:rFonts w:ascii="GHEA Grapalat" w:hAnsi="GHEA Grapalat"/>
          <w:sz w:val="22"/>
          <w:szCs w:val="22"/>
        </w:rPr>
        <w:t>)</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86231">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936CA6" w:rsidDel="00A13215" w:rsidRDefault="003D2FE2" w:rsidP="00386231">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86231">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86231">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86231">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86231">
      <w:pPr>
        <w:widowControl w:val="0"/>
        <w:contextualSpacing/>
        <w:jc w:val="right"/>
        <w:rPr>
          <w:rFonts w:ascii="GHEA Grapalat" w:hAnsi="GHEA Grapalat"/>
          <w:sz w:val="22"/>
          <w:szCs w:val="22"/>
        </w:rPr>
      </w:pPr>
    </w:p>
    <w:p w:rsidR="003D2FE2" w:rsidRPr="00B138F3" w:rsidRDefault="003D2FE2" w:rsidP="00386231">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86231">
      <w:pPr>
        <w:widowControl w:val="0"/>
        <w:contextualSpacing/>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DC28F9"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DC28F9"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DC28F9"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DC28F9"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C28F9" w:rsidRPr="00E063D7" w:rsidRDefault="00DC28F9" w:rsidP="00DC28F9">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0745BE">
            <w:pPr>
              <w:widowControl w:val="0"/>
              <w:spacing w:after="120"/>
              <w:jc w:val="center"/>
              <w:rPr>
                <w:rFonts w:ascii="GHEA Grapalat" w:hAnsi="GHEA Grapalat"/>
                <w:sz w:val="18"/>
                <w:szCs w:val="18"/>
              </w:rPr>
            </w:pPr>
          </w:p>
        </w:tc>
      </w:tr>
    </w:tbl>
    <w:p w:rsidR="00A86664" w:rsidRDefault="00A86664">
      <w:pPr>
        <w:rPr>
          <w:rFonts w:ascii="GHEA Grapalat" w:hAnsi="GHEA Grapalat"/>
          <w:i/>
        </w:rPr>
      </w:pPr>
      <w:r>
        <w:rPr>
          <w:rFonts w:ascii="GHEA Grapalat" w:hAnsi="GHEA Grapalat"/>
          <w:i/>
        </w:rPr>
        <w:br w:type="page"/>
      </w:r>
    </w:p>
    <w:p w:rsidR="000A214C" w:rsidRPr="00B138F3" w:rsidRDefault="000A214C" w:rsidP="00043314">
      <w:pPr>
        <w:widowControl w:val="0"/>
        <w:contextualSpacing/>
        <w:jc w:val="right"/>
        <w:rPr>
          <w:rFonts w:ascii="GHEA Grapalat" w:hAnsi="GHEA Grapalat" w:cs="GHEA Grapalat"/>
          <w:i/>
        </w:rPr>
      </w:pPr>
      <w:r w:rsidRPr="00B138F3">
        <w:rPr>
          <w:rFonts w:ascii="GHEA Grapalat" w:hAnsi="GHEA Grapalat"/>
          <w:i/>
        </w:rPr>
        <w:t>Приложение № 5.1</w:t>
      </w:r>
    </w:p>
    <w:p w:rsidR="000A214C" w:rsidRPr="000A4ACC" w:rsidRDefault="000A214C" w:rsidP="00043314">
      <w:pPr>
        <w:widowControl w:val="0"/>
        <w:contextualSpacing/>
        <w:jc w:val="right"/>
        <w:rPr>
          <w:rFonts w:ascii="GHEA Grapalat" w:hAnsi="GHEA Grapalat" w:cs="GHEA Grapalat"/>
          <w:i/>
          <w:sz w:val="36"/>
          <w:szCs w:val="36"/>
        </w:rPr>
      </w:pPr>
      <w:r w:rsidRPr="00B138F3">
        <w:rPr>
          <w:rFonts w:ascii="GHEA Grapalat" w:hAnsi="GHEA Grapalat"/>
          <w:i/>
        </w:rPr>
        <w:t xml:space="preserve">к Приглашению на </w:t>
      </w:r>
      <w:r w:rsidR="00A86664">
        <w:rPr>
          <w:rFonts w:ascii="GHEA Grapalat" w:hAnsi="GHEA Grapalat"/>
          <w:i/>
        </w:rPr>
        <w:t>запрос котировок</w:t>
      </w:r>
      <w:r w:rsidRPr="00B138F3">
        <w:rPr>
          <w:rFonts w:ascii="GHEA Grapalat" w:hAnsi="GHEA Grapalat"/>
          <w:i/>
        </w:rPr>
        <w:br/>
      </w:r>
      <w:r w:rsidR="003D1910" w:rsidRPr="00844DED">
        <w:rPr>
          <w:rFonts w:ascii="GHEA Grapalat" w:hAnsi="GHEA Grapalat"/>
          <w:b/>
        </w:rPr>
        <w:t xml:space="preserve">под кодом </w:t>
      </w:r>
      <w:r w:rsidR="003D1910" w:rsidRPr="00844DED">
        <w:rPr>
          <w:rFonts w:ascii="GHEA Grapalat" w:hAnsi="GHEA Grapalat"/>
          <w:sz w:val="22"/>
          <w:szCs w:val="22"/>
        </w:rPr>
        <w:t>«</w:t>
      </w:r>
      <w:r w:rsidR="00527AFE">
        <w:rPr>
          <w:rFonts w:ascii="GHEA Grapalat" w:hAnsi="GHEA Grapalat"/>
          <w:b/>
          <w:sz w:val="22"/>
          <w:szCs w:val="22"/>
        </w:rPr>
        <w:t>GHTsDzB-HVKAK-2025-25</w:t>
      </w:r>
      <w:r w:rsidR="003D1910" w:rsidRPr="00844DE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0745BE">
        <w:tc>
          <w:tcPr>
            <w:tcW w:w="4786" w:type="dxa"/>
          </w:tcPr>
          <w:p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CE0DE4"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CE0DE4" w:rsidRDefault="000A214C" w:rsidP="000A214C">
      <w:pPr>
        <w:widowControl w:val="0"/>
        <w:jc w:val="both"/>
        <w:rPr>
          <w:rFonts w:ascii="GHEA Grapalat" w:hAnsi="GHEA Grapalat"/>
        </w:rPr>
      </w:pPr>
      <w:r w:rsidRPr="00CE0DE4">
        <w:rPr>
          <w:rFonts w:ascii="GHEA Grapalat" w:hAnsi="GHEA Grapalat"/>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43314">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0A214C" w:rsidRPr="003141D5" w:rsidRDefault="000A214C" w:rsidP="003141D5">
      <w:pPr>
        <w:widowControl w:val="0"/>
        <w:tabs>
          <w:tab w:val="left" w:pos="567"/>
        </w:tabs>
        <w:contextualSpacing/>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proofErr w:type="gramStart"/>
      <w:r w:rsidRPr="00B138F3">
        <w:rPr>
          <w:rFonts w:ascii="GHEA Grapalat" w:hAnsi="GHEA Grapalat"/>
          <w:spacing w:val="-6"/>
        </w:rPr>
        <w:t xml:space="preserve">Компания участвует в организованной </w:t>
      </w:r>
      <w:r w:rsidR="003141D5" w:rsidRPr="00025337">
        <w:rPr>
          <w:rFonts w:ascii="GHEA Grapalat" w:hAnsi="GHEA Grapalat"/>
          <w:b/>
          <w:sz w:val="22"/>
          <w:szCs w:val="22"/>
        </w:rPr>
        <w:t>ГНО «Национальным центром по контролю и профилактике заболеваний»</w:t>
      </w:r>
      <w:r w:rsidR="003141D5" w:rsidRPr="00025337">
        <w:rPr>
          <w:rFonts w:ascii="GHEA Grapalat" w:hAnsi="GHEA Grapalat"/>
          <w:b/>
          <w:i/>
          <w:sz w:val="22"/>
          <w:szCs w:val="22"/>
        </w:rPr>
        <w:t xml:space="preserve"> </w:t>
      </w:r>
      <w:r w:rsidR="003141D5" w:rsidRPr="00025337">
        <w:rPr>
          <w:rFonts w:ascii="GHEA Grapalat" w:hAnsi="GHEA Grapalat"/>
          <w:b/>
          <w:sz w:val="22"/>
          <w:szCs w:val="22"/>
        </w:rPr>
        <w:t>МЗ РА</w:t>
      </w:r>
      <w:r w:rsidR="003141D5" w:rsidRPr="00B138F3">
        <w:rPr>
          <w:rFonts w:ascii="GHEA Grapalat" w:hAnsi="GHEA Grapalat"/>
          <w:spacing w:val="-6"/>
        </w:rPr>
        <w:t xml:space="preserve"> </w:t>
      </w:r>
      <w:r w:rsidRPr="00B138F3">
        <w:rPr>
          <w:rFonts w:ascii="GHEA Grapalat" w:hAnsi="GHEA Grapalat"/>
          <w:spacing w:val="-6"/>
        </w:rPr>
        <w:t xml:space="preserve">далее — Заказчик) </w:t>
      </w:r>
      <w:r w:rsidRPr="00B138F3">
        <w:rPr>
          <w:rFonts w:ascii="GHEA Grapalat" w:hAnsi="GHEA Grapalat"/>
        </w:rPr>
        <w:t xml:space="preserve">процедуре закупок под кодом </w:t>
      </w:r>
      <w:r w:rsidR="00043314" w:rsidRPr="00844DED">
        <w:rPr>
          <w:rFonts w:ascii="GHEA Grapalat" w:hAnsi="GHEA Grapalat"/>
          <w:sz w:val="22"/>
          <w:szCs w:val="22"/>
        </w:rPr>
        <w:t>«</w:t>
      </w:r>
      <w:r w:rsidR="00527AFE">
        <w:rPr>
          <w:rFonts w:ascii="GHEA Grapalat" w:hAnsi="GHEA Grapalat"/>
          <w:b/>
          <w:sz w:val="22"/>
          <w:szCs w:val="22"/>
        </w:rPr>
        <w:t>GHTsDzB-HVKAK-2025-25</w:t>
      </w:r>
      <w:r w:rsidR="00043314" w:rsidRPr="00844DED">
        <w:rPr>
          <w:rFonts w:ascii="GHEA Grapalat" w:hAnsi="GHEA Grapalat"/>
          <w:b/>
          <w:sz w:val="22"/>
          <w:szCs w:val="22"/>
        </w:rPr>
        <w:t>»</w:t>
      </w:r>
      <w:r w:rsidRPr="00B138F3">
        <w:rPr>
          <w:rFonts w:ascii="GHEA Grapalat" w:hAnsi="GHEA Grapalat"/>
        </w:rPr>
        <w:t>.</w:t>
      </w:r>
      <w:proofErr w:type="gramEnd"/>
    </w:p>
    <w:p w:rsidR="000A214C" w:rsidRPr="00B138F3" w:rsidRDefault="000A214C" w:rsidP="00043314">
      <w:pPr>
        <w:contextualSpacing/>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43314">
      <w:pPr>
        <w:widowControl w:val="0"/>
        <w:tabs>
          <w:tab w:val="left" w:pos="1134"/>
        </w:tabs>
        <w:ind w:firstLine="567"/>
        <w:contextualSpacing/>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43314">
      <w:pPr>
        <w:widowControl w:val="0"/>
        <w:contextualSpacing/>
        <w:jc w:val="center"/>
        <w:rPr>
          <w:rFonts w:ascii="GHEA Grapalat" w:hAnsi="GHEA Grapalat" w:cs="GHEA Grapalat"/>
          <w:b/>
          <w:bCs/>
        </w:rPr>
      </w:pPr>
      <w:r w:rsidRPr="00B138F3">
        <w:rPr>
          <w:rFonts w:ascii="GHEA Grapalat" w:hAnsi="GHEA Grapalat"/>
          <w:b/>
        </w:rPr>
        <w:t>2. Иные условия</w:t>
      </w:r>
    </w:p>
    <w:p w:rsidR="001D4AC7" w:rsidRPr="005A7DFF"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43314">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43314">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43314">
      <w:pPr>
        <w:widowControl w:val="0"/>
        <w:ind w:firstLine="567"/>
        <w:contextualSpacing/>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43314">
      <w:pPr>
        <w:widowControl w:val="0"/>
        <w:contextualSpacing/>
        <w:jc w:val="both"/>
        <w:rPr>
          <w:rFonts w:ascii="GHEA Grapalat" w:hAnsi="GHEA Grapalat"/>
        </w:rPr>
      </w:pPr>
      <w:r w:rsidRPr="00B138F3">
        <w:rPr>
          <w:rFonts w:ascii="GHEA Grapalat" w:hAnsi="GHEA Grapalat"/>
        </w:rPr>
        <w:t>_______________________________________</w:t>
      </w:r>
    </w:p>
    <w:p w:rsidR="000A214C" w:rsidRPr="006F1605" w:rsidRDefault="000A214C" w:rsidP="00043314">
      <w:pPr>
        <w:widowControl w:val="0"/>
        <w:ind w:right="4250"/>
        <w:contextualSpacing/>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0A214C" w:rsidRPr="00B138F3" w:rsidRDefault="00632AC2" w:rsidP="00043314">
      <w:pPr>
        <w:widowControl w:val="0"/>
        <w:contextualSpacing/>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rsidR="00E752B6" w:rsidRDefault="00E752B6" w:rsidP="00043314">
      <w:pPr>
        <w:contextualSpacing/>
        <w:rPr>
          <w:rFonts w:ascii="GHEA Grapalat" w:hAnsi="GHEA Grapalat" w:cs="Sylfaen"/>
          <w:lang w:val="hy-AM"/>
        </w:rPr>
      </w:pPr>
    </w:p>
    <w:tbl>
      <w:tblPr>
        <w:tblpPr w:leftFromText="180" w:rightFromText="180" w:vertAnchor="page" w:horzAnchor="margin" w:tblpXSpec="center" w:tblpY="1003"/>
        <w:tblW w:w="10980" w:type="dxa"/>
        <w:tblLook w:val="0000"/>
      </w:tblPr>
      <w:tblGrid>
        <w:gridCol w:w="5616"/>
        <w:gridCol w:w="5364"/>
      </w:tblGrid>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E752B6"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273E4F" w:rsidRPr="00B138F3"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273E4F" w:rsidRPr="00B138F3"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273E4F" w:rsidRPr="00B138F3"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273E4F" w:rsidRPr="00B138F3"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73E4F" w:rsidRPr="00E063D7" w:rsidRDefault="00273E4F" w:rsidP="00273E4F">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jc w:val="right"/>
              <w:rPr>
                <w:rFonts w:ascii="GHEA Grapalat" w:hAnsi="GHEA Grapalat" w:cs="Tahoma"/>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E752B6" w:rsidRPr="00B138F3" w:rsidRDefault="00E752B6" w:rsidP="009216D6">
            <w:pPr>
              <w:widowControl w:val="0"/>
              <w:spacing w:after="160"/>
              <w:rPr>
                <w:rFonts w:ascii="GHEA Grapalat" w:hAnsi="GHEA Grapalat" w:cs="Tahoma"/>
              </w:rPr>
            </w:pPr>
          </w:p>
          <w:p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E752B6" w:rsidRPr="00B138F3" w:rsidRDefault="00E752B6" w:rsidP="009216D6">
            <w:pPr>
              <w:widowControl w:val="0"/>
              <w:spacing w:after="160"/>
              <w:rPr>
                <w:rFonts w:ascii="GHEA Grapalat" w:hAnsi="GHEA Grapalat" w:cs="Arial"/>
              </w:rPr>
            </w:pPr>
          </w:p>
        </w:tc>
      </w:tr>
      <w:tr w:rsidR="00E752B6" w:rsidRPr="00B138F3"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E752B6" w:rsidRPr="00B138F3" w:rsidRDefault="00E752B6" w:rsidP="009216D6">
            <w:pPr>
              <w:widowControl w:val="0"/>
              <w:spacing w:after="160"/>
              <w:rPr>
                <w:rFonts w:ascii="GHEA Grapalat" w:hAnsi="GHEA Grapalat" w:cs="Sylfaen"/>
              </w:rPr>
            </w:pPr>
          </w:p>
          <w:p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E752B6" w:rsidRPr="00B138F3" w:rsidRDefault="00E752B6" w:rsidP="009216D6">
            <w:pPr>
              <w:widowControl w:val="0"/>
              <w:spacing w:after="160"/>
              <w:rPr>
                <w:rFonts w:ascii="GHEA Grapalat" w:hAnsi="GHEA Grapalat"/>
              </w:rPr>
            </w:pPr>
          </w:p>
          <w:p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E752B6" w:rsidRPr="00B138F3" w:rsidRDefault="00E752B6" w:rsidP="00E752B6">
      <w:pPr>
        <w:widowControl w:val="0"/>
        <w:spacing w:after="160"/>
        <w:jc w:val="center"/>
        <w:rPr>
          <w:rFonts w:ascii="GHEA Grapalat" w:hAnsi="GHEA Grapalat" w:cs="Sylfaen"/>
        </w:rPr>
      </w:pPr>
    </w:p>
    <w:p w:rsidR="00E752B6" w:rsidRPr="00E752B6" w:rsidRDefault="00E752B6" w:rsidP="00BE2572">
      <w:pPr>
        <w:rPr>
          <w:rFonts w:ascii="GHEA Grapalat" w:hAnsi="GHEA Grapalat" w:cs="Sylfaen"/>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E752B6" w:rsidRDefault="00E752B6" w:rsidP="00BE2572">
      <w:pPr>
        <w:rPr>
          <w:rFonts w:ascii="GHEA Grapalat" w:hAnsi="GHEA Grapalat" w:cs="Sylfaen"/>
          <w:lang w:val="hy-AM"/>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0745BE">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B138F3"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r w:rsidR="00FF3DE9" w:rsidRPr="00B138F3"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0745BE">
            <w:pPr>
              <w:widowControl w:val="0"/>
              <w:spacing w:after="120"/>
              <w:jc w:val="center"/>
              <w:rPr>
                <w:rFonts w:ascii="GHEA Grapalat" w:hAnsi="GHEA Grapalat"/>
                <w:sz w:val="18"/>
                <w:szCs w:val="18"/>
              </w:rPr>
            </w:pPr>
          </w:p>
        </w:tc>
      </w:tr>
    </w:tbl>
    <w:p w:rsidR="009C4E45" w:rsidRDefault="009C4E45" w:rsidP="003F4FD0">
      <w:pPr>
        <w:pStyle w:val="norm"/>
        <w:widowControl w:val="0"/>
        <w:spacing w:line="240" w:lineRule="auto"/>
        <w:ind w:firstLine="284"/>
        <w:contextualSpacing/>
        <w:jc w:val="right"/>
        <w:rPr>
          <w:rFonts w:ascii="GHEA Grapalat" w:hAnsi="GHEA Grapalat"/>
          <w:b/>
          <w:sz w:val="24"/>
          <w:szCs w:val="24"/>
        </w:rPr>
      </w:pPr>
    </w:p>
    <w:p w:rsidR="00D06717" w:rsidRDefault="00D06717">
      <w:pPr>
        <w:rPr>
          <w:rFonts w:ascii="GHEA Grapalat" w:hAnsi="GHEA Grapalat"/>
          <w:b/>
        </w:rPr>
      </w:pPr>
      <w:r>
        <w:rPr>
          <w:rFonts w:ascii="GHEA Grapalat" w:hAnsi="GHEA Grapalat"/>
          <w:b/>
        </w:rPr>
        <w:br w:type="page"/>
      </w:r>
    </w:p>
    <w:p w:rsidR="003B2F27" w:rsidRPr="006F1605" w:rsidRDefault="003B2F27" w:rsidP="003F4FD0">
      <w:pPr>
        <w:pStyle w:val="norm"/>
        <w:widowControl w:val="0"/>
        <w:spacing w:line="240" w:lineRule="auto"/>
        <w:ind w:firstLine="284"/>
        <w:contextualSpacing/>
        <w:jc w:val="right"/>
        <w:rPr>
          <w:rFonts w:ascii="GHEA Grapalat" w:hAnsi="GHEA Grapalat" w:cs="Sylfaen"/>
          <w:b/>
          <w:sz w:val="24"/>
          <w:szCs w:val="24"/>
        </w:rPr>
      </w:pPr>
      <w:r w:rsidRPr="00AD29CE">
        <w:rPr>
          <w:rFonts w:ascii="GHEA Grapalat" w:hAnsi="GHEA Grapalat"/>
          <w:b/>
          <w:sz w:val="24"/>
          <w:szCs w:val="24"/>
        </w:rPr>
        <w:t xml:space="preserve">Приложение № </w:t>
      </w:r>
      <w:r w:rsidR="00B337B0" w:rsidRPr="006F1605">
        <w:rPr>
          <w:rFonts w:ascii="GHEA Grapalat" w:hAnsi="GHEA Grapalat"/>
          <w:b/>
          <w:sz w:val="24"/>
          <w:szCs w:val="24"/>
        </w:rPr>
        <w:t>6</w:t>
      </w:r>
    </w:p>
    <w:p w:rsidR="00A86664" w:rsidRDefault="003B2F27" w:rsidP="003F4FD0">
      <w:pPr>
        <w:pStyle w:val="31"/>
        <w:widowControl w:val="0"/>
        <w:spacing w:line="240" w:lineRule="auto"/>
        <w:contextualSpacing/>
        <w:jc w:val="right"/>
        <w:rPr>
          <w:rFonts w:ascii="GHEA Grapalat" w:hAnsi="GHEA Grapalat"/>
          <w:b/>
          <w:sz w:val="24"/>
          <w:szCs w:val="24"/>
        </w:rPr>
      </w:pPr>
      <w:r w:rsidRPr="00AD29CE">
        <w:rPr>
          <w:rFonts w:ascii="GHEA Grapalat" w:hAnsi="GHEA Grapalat"/>
          <w:b/>
          <w:sz w:val="24"/>
          <w:szCs w:val="24"/>
        </w:rPr>
        <w:t xml:space="preserve">к Приглашению на </w:t>
      </w:r>
      <w:r w:rsidR="00A86664">
        <w:rPr>
          <w:rFonts w:ascii="GHEA Grapalat" w:hAnsi="GHEA Grapalat"/>
          <w:b/>
          <w:sz w:val="24"/>
          <w:szCs w:val="24"/>
        </w:rPr>
        <w:t>запрос котировок</w:t>
      </w:r>
    </w:p>
    <w:p w:rsidR="003B2F27" w:rsidRPr="00C95D0C" w:rsidRDefault="003B2F27" w:rsidP="003F4FD0">
      <w:pPr>
        <w:pStyle w:val="31"/>
        <w:widowControl w:val="0"/>
        <w:spacing w:line="240" w:lineRule="auto"/>
        <w:contextualSpacing/>
        <w:jc w:val="right"/>
        <w:rPr>
          <w:rFonts w:ascii="GHEA Grapalat" w:hAnsi="GHEA Grapalat" w:cs="Sylfaen"/>
          <w:b/>
          <w:sz w:val="24"/>
          <w:szCs w:val="24"/>
        </w:rPr>
      </w:pPr>
      <w:r>
        <w:rPr>
          <w:rFonts w:ascii="GHEA Grapalat" w:hAnsi="GHEA Grapalat"/>
          <w:b/>
          <w:sz w:val="24"/>
          <w:szCs w:val="24"/>
        </w:rPr>
        <w:t xml:space="preserve">под кодом </w:t>
      </w:r>
      <w:r w:rsidR="003F4FD0" w:rsidRPr="00E063D7">
        <w:rPr>
          <w:rFonts w:ascii="GHEA Grapalat" w:hAnsi="GHEA Grapalat"/>
          <w:sz w:val="22"/>
          <w:szCs w:val="22"/>
        </w:rPr>
        <w:t>«</w:t>
      </w:r>
      <w:r w:rsidR="00527AFE">
        <w:rPr>
          <w:rFonts w:ascii="GHEA Grapalat" w:hAnsi="GHEA Grapalat"/>
          <w:b/>
          <w:sz w:val="22"/>
          <w:szCs w:val="22"/>
        </w:rPr>
        <w:t>GHTsDzB-HVKAK-2025-25</w:t>
      </w:r>
      <w:r w:rsidR="003F4FD0" w:rsidRPr="00E063D7">
        <w:rPr>
          <w:rFonts w:ascii="GHEA Grapalat" w:hAnsi="GHEA Grapalat"/>
          <w:b/>
          <w:sz w:val="22"/>
          <w:szCs w:val="22"/>
        </w:rPr>
        <w:t>»</w:t>
      </w:r>
    </w:p>
    <w:p w:rsidR="003B2F27" w:rsidRPr="00AD29CE" w:rsidRDefault="003B2F27" w:rsidP="003B2F27">
      <w:pPr>
        <w:widowControl w:val="0"/>
        <w:spacing w:after="160" w:line="360" w:lineRule="auto"/>
        <w:jc w:val="right"/>
        <w:rPr>
          <w:rFonts w:ascii="GHEA Grapalat" w:hAnsi="GHEA Grapalat"/>
          <w:i/>
        </w:rPr>
      </w:pPr>
    </w:p>
    <w:p w:rsidR="003B2F27" w:rsidRPr="00936B04" w:rsidRDefault="003B2F27"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ДОГОВОР ГОСУДАРСТВЕННОЙ ЗАКУПКИ </w:t>
      </w:r>
      <w:r w:rsidRPr="00936B04">
        <w:rPr>
          <w:rFonts w:ascii="GHEA Grapalat" w:hAnsi="GHEA Grapalat"/>
          <w:b/>
        </w:rPr>
        <w:br/>
        <w:t>НА ПРЕДОСТАВЛЕНИЕ</w:t>
      </w:r>
      <w:r w:rsidR="00E16259">
        <w:rPr>
          <w:rFonts w:ascii="GHEA Grapalat" w:hAnsi="GHEA Grapalat"/>
          <w:b/>
        </w:rPr>
        <w:t xml:space="preserve"> </w:t>
      </w:r>
      <w:r w:rsidR="003F4FD0">
        <w:rPr>
          <w:rFonts w:ascii="GHEA Grapalat" w:hAnsi="GHEA Grapalat"/>
          <w:b/>
        </w:rPr>
        <w:t>УСЛУГ</w:t>
      </w:r>
      <w:r w:rsidRPr="00936B04">
        <w:rPr>
          <w:rFonts w:ascii="GHEA Grapalat" w:hAnsi="GHEA Grapalat"/>
          <w:b/>
        </w:rPr>
        <w:t xml:space="preserve"> ДЛЯ НУЖД ГОСУДАРСТВА </w:t>
      </w:r>
    </w:p>
    <w:p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3B2F27" w:rsidTr="005B7138">
        <w:tc>
          <w:tcPr>
            <w:tcW w:w="4643" w:type="dxa"/>
          </w:tcPr>
          <w:p w:rsidR="003B2F27" w:rsidRPr="00D04EA3" w:rsidRDefault="003B2F27" w:rsidP="003F4FD0">
            <w:pPr>
              <w:widowControl w:val="0"/>
              <w:ind w:left="567"/>
              <w:contextualSpacing/>
              <w:rPr>
                <w:rFonts w:ascii="GHEA Grapalat" w:hAnsi="GHEA Grapalat"/>
                <w:b/>
                <w:u w:val="single"/>
                <w:lang w:val="en-US"/>
              </w:rPr>
            </w:pPr>
            <w:proofErr w:type="gramStart"/>
            <w:r w:rsidRPr="00AD29CE">
              <w:rPr>
                <w:rFonts w:ascii="GHEA Grapalat" w:hAnsi="GHEA Grapalat"/>
              </w:rPr>
              <w:t>г</w:t>
            </w:r>
            <w:proofErr w:type="gramEnd"/>
            <w:r>
              <w:rPr>
                <w:rFonts w:ascii="GHEA Grapalat" w:hAnsi="GHEA Grapalat"/>
                <w:lang w:val="en-US"/>
              </w:rPr>
              <w:t>.</w:t>
            </w:r>
          </w:p>
        </w:tc>
        <w:tc>
          <w:tcPr>
            <w:tcW w:w="4644" w:type="dxa"/>
          </w:tcPr>
          <w:p w:rsidR="003B2F27" w:rsidRPr="00D04EA3" w:rsidRDefault="003B2F27" w:rsidP="003F4FD0">
            <w:pPr>
              <w:widowControl w:val="0"/>
              <w:tabs>
                <w:tab w:val="left" w:pos="1701"/>
                <w:tab w:val="left" w:pos="2552"/>
                <w:tab w:val="left" w:pos="8865"/>
              </w:tabs>
              <w:ind w:firstLine="567"/>
              <w:contextualSpacing/>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rsidR="003B2F27" w:rsidRPr="00AD29CE" w:rsidRDefault="003F4FD0" w:rsidP="003F4FD0">
      <w:pPr>
        <w:widowControl w:val="0"/>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3"/>
          <w:rFonts w:ascii="GHEA Grapalat" w:hAnsi="GHEA Grapalat" w:cs="Arial"/>
          <w:b/>
          <w:bCs/>
          <w:i w:val="0"/>
          <w:color w:val="0D0D0D" w:themeColor="text1" w:themeTint="F2"/>
          <w:shd w:val="clear" w:color="auto" w:fill="FFFFFF"/>
        </w:rPr>
        <w:t>МЗ РА</w:t>
      </w:r>
      <w:r w:rsidRPr="00D04EA3">
        <w:rPr>
          <w:rFonts w:ascii="GHEA Grapalat" w:hAnsi="GHEA Grapalat"/>
        </w:rPr>
        <w:t xml:space="preserve">, в лице </w:t>
      </w:r>
      <w:r w:rsidRPr="003B1214">
        <w:rPr>
          <w:rFonts w:ascii="GHEA Grapalat" w:hAnsi="GHEA Grapalat"/>
        </w:rPr>
        <w:t>генерального</w:t>
      </w:r>
      <w:r>
        <w:rPr>
          <w:rFonts w:ascii="GHEA Grapalat" w:hAnsi="GHEA Grapalat"/>
        </w:rPr>
        <w:t xml:space="preserve"> директора </w:t>
      </w:r>
      <w:r w:rsidR="00E62C64">
        <w:rPr>
          <w:rFonts w:ascii="GHEA Grapalat" w:hAnsi="GHEA Grapalat"/>
        </w:rPr>
        <w:t xml:space="preserve">С. </w:t>
      </w:r>
      <w:proofErr w:type="spellStart"/>
      <w:r w:rsidR="00E62C64">
        <w:rPr>
          <w:rFonts w:ascii="GHEA Grapalat" w:hAnsi="GHEA Grapalat"/>
        </w:rPr>
        <w:t>Атояна</w:t>
      </w:r>
      <w:proofErr w:type="spellEnd"/>
      <w:r w:rsidRPr="00D04EA3">
        <w:rPr>
          <w:rFonts w:ascii="GHEA Grapalat" w:hAnsi="GHEA Grapalat"/>
        </w:rPr>
        <w:t>, действующе</w:t>
      </w:r>
      <w:r w:rsidR="002506DA">
        <w:rPr>
          <w:rFonts w:ascii="GHEA Grapalat" w:hAnsi="GHEA Grapalat"/>
        </w:rPr>
        <w:t xml:space="preserve">й </w:t>
      </w:r>
      <w:r w:rsidRPr="00D04EA3">
        <w:rPr>
          <w:rFonts w:ascii="GHEA Grapalat" w:hAnsi="GHEA Grapalat"/>
        </w:rPr>
        <w:t xml:space="preserve">на основании устава </w:t>
      </w:r>
      <w:r>
        <w:rPr>
          <w:rFonts w:ascii="GHEA Grapalat" w:hAnsi="GHEA Grapalat"/>
        </w:rPr>
        <w:t>организации</w:t>
      </w:r>
      <w:r w:rsidR="003B2F27" w:rsidRPr="00D04EA3">
        <w:rPr>
          <w:rFonts w:ascii="GHEA Grapalat" w:hAnsi="GHEA Grapalat"/>
        </w:rPr>
        <w:t>, (далее — "Заказчик), с одной стороны, и</w:t>
      </w:r>
      <w:r w:rsidR="003B2F27" w:rsidRPr="00D04EA3">
        <w:rPr>
          <w:rFonts w:ascii="Courier New" w:hAnsi="Courier New" w:cs="Courier New"/>
          <w:lang w:val="en-US"/>
        </w:rPr>
        <w:t> </w:t>
      </w:r>
      <w:r w:rsidR="003B2F27"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C169CB" w:rsidRDefault="00C169CB" w:rsidP="003F4FD0">
      <w:pPr>
        <w:contextualSpacing/>
        <w:jc w:val="center"/>
        <w:rPr>
          <w:rFonts w:ascii="GHEA Grapalat" w:hAnsi="GHEA Grapalat"/>
          <w:b/>
        </w:rPr>
      </w:pPr>
    </w:p>
    <w:p w:rsidR="003B2F27" w:rsidRPr="00D04EA3" w:rsidRDefault="003B2F27" w:rsidP="003F4FD0">
      <w:pPr>
        <w:contextualSpacing/>
        <w:jc w:val="center"/>
        <w:rPr>
          <w:rFonts w:ascii="GHEA Grapalat" w:hAnsi="GHEA Grapalat"/>
          <w:b/>
        </w:rPr>
      </w:pPr>
      <w:r w:rsidRPr="00D04EA3">
        <w:rPr>
          <w:rFonts w:ascii="GHEA Grapalat" w:hAnsi="GHEA Grapalat"/>
          <w:b/>
        </w:rPr>
        <w:t>1. ПРЕДМЕТ ДОГОВОРА</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BD68F2" w:rsidRPr="00DB23E1">
        <w:rPr>
          <w:rFonts w:ascii="GHEA Grapalat" w:hAnsi="GHEA Grapalat"/>
          <w:b/>
        </w:rPr>
        <w:t xml:space="preserve">услуг </w:t>
      </w:r>
      <w:r w:rsidR="00281D41">
        <w:rPr>
          <w:rFonts w:ascii="GHEA Grapalat" w:hAnsi="GHEA Grapalat"/>
          <w:b/>
        </w:rPr>
        <w:t>автотехобслуживания</w:t>
      </w:r>
      <w:r w:rsidR="00BD68F2"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rsidR="003B2F27" w:rsidRPr="00AD29CE" w:rsidRDefault="003B2F27" w:rsidP="00E16259">
      <w:pPr>
        <w:contextualSpacing/>
        <w:jc w:val="center"/>
        <w:rPr>
          <w:rFonts w:ascii="GHEA Grapalat" w:hAnsi="GHEA Grapalat" w:cs="Sylfaen"/>
          <w:b/>
          <w:smallCaps/>
        </w:rPr>
      </w:pPr>
      <w:r w:rsidRPr="00AD29CE">
        <w:rPr>
          <w:rFonts w:ascii="GHEA Grapalat" w:hAnsi="GHEA Grapalat"/>
          <w:b/>
          <w:smallCaps/>
        </w:rPr>
        <w:t>2. ПРАВА И ОБЯЗАННОСТИ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BC61E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C169CB">
        <w:rPr>
          <w:rFonts w:ascii="GHEA Grapalat" w:hAnsi="GHEA Grapalat"/>
        </w:rPr>
        <w:t>;</w:t>
      </w:r>
    </w:p>
    <w:p w:rsidR="003B2F27" w:rsidRPr="00BC61E7" w:rsidRDefault="003B2F27" w:rsidP="003F4FD0">
      <w:pPr>
        <w:widowControl w:val="0"/>
        <w:tabs>
          <w:tab w:val="left" w:pos="1080"/>
          <w:tab w:val="left" w:pos="1134"/>
        </w:tabs>
        <w:ind w:firstLine="567"/>
        <w:contextualSpacing/>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rsidR="00830C72" w:rsidRDefault="003B2F27" w:rsidP="00E16259">
      <w:pPr>
        <w:widowControl w:val="0"/>
        <w:pBdr>
          <w:bottom w:val="single" w:sz="6" w:space="1" w:color="auto"/>
        </w:pBdr>
        <w:tabs>
          <w:tab w:val="left" w:pos="1276"/>
        </w:tabs>
        <w:ind w:firstLine="567"/>
        <w:contextualSpacing/>
        <w:jc w:val="both"/>
        <w:rPr>
          <w:rFonts w:ascii="GHEA Grapalat" w:hAnsi="GHEA Grapalat"/>
          <w:lang w:val="hy-AM"/>
        </w:rPr>
      </w:pPr>
      <w:r w:rsidRPr="00AD29CE">
        <w:rPr>
          <w:rFonts w:ascii="GHEA Grapalat" w:hAnsi="GHEA Grapalat"/>
        </w:rPr>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r w:rsidR="00E16259">
        <w:rPr>
          <w:rFonts w:ascii="GHEA Grapalat" w:hAnsi="GHEA Grapalat"/>
          <w:lang w:val="hy-AM"/>
        </w:rPr>
        <w:t xml:space="preserve"> </w:t>
      </w:r>
    </w:p>
    <w:p w:rsidR="003B2F27" w:rsidRPr="00780EB7"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rsidR="003B2F27" w:rsidRPr="00AD29CE" w:rsidRDefault="003B2F27" w:rsidP="003F4FD0">
      <w:pPr>
        <w:widowControl w:val="0"/>
        <w:tabs>
          <w:tab w:val="left" w:pos="1134"/>
        </w:tabs>
        <w:ind w:firstLine="567"/>
        <w:contextualSpacing/>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rsidR="003B2F27" w:rsidRPr="00AD29CE" w:rsidRDefault="003B2F27" w:rsidP="003F4FD0">
      <w:pPr>
        <w:widowControl w:val="0"/>
        <w:tabs>
          <w:tab w:val="left" w:pos="1276"/>
        </w:tabs>
        <w:ind w:firstLine="567"/>
        <w:contextualSpacing/>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3. ПОРЯДОК СДАЧИ И ПРИЕМКИ УСЛУГИ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3.1.</w:t>
      </w:r>
      <w:r>
        <w:rPr>
          <w:rFonts w:ascii="GHEA Grapalat" w:hAnsi="GHEA Grapalat"/>
        </w:rPr>
        <w:tab/>
        <w:t>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w:t>
      </w:r>
      <w:r w:rsidR="00C169CB">
        <w:rPr>
          <w:rFonts w:ascii="GHEA Grapalat" w:hAnsi="GHEA Grapalat"/>
        </w:rPr>
        <w:t>.</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w:t>
      </w:r>
      <w:r w:rsidR="00386D41">
        <w:rPr>
          <w:rFonts w:ascii="GHEA Grapalat" w:hAnsi="GHEA Grapalat"/>
        </w:rPr>
        <w:t>Заказчику (Приложение № 3.1) и 2</w:t>
      </w:r>
      <w:r>
        <w:rPr>
          <w:rFonts w:ascii="GHEA Grapalat" w:hAnsi="GHEA Grapalat"/>
        </w:rPr>
        <w:t xml:space="preserve"> экземпляр</w:t>
      </w:r>
      <w:r w:rsidR="00386D41">
        <w:rPr>
          <w:rFonts w:ascii="GHEA Grapalat" w:hAnsi="GHEA Grapalat"/>
        </w:rPr>
        <w:t>а</w:t>
      </w:r>
      <w:r>
        <w:rPr>
          <w:rFonts w:ascii="GHEA Grapalat" w:hAnsi="GHEA Grapalat"/>
        </w:rPr>
        <w:t xml:space="preserve"> акта сдачи-приемки (Приложение № 3). </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rsidR="00184C37" w:rsidRDefault="00184C37" w:rsidP="003F4FD0">
      <w:pPr>
        <w:widowControl w:val="0"/>
        <w:tabs>
          <w:tab w:val="left" w:pos="1134"/>
        </w:tabs>
        <w:ind w:firstLine="567"/>
        <w:contextualSpacing/>
        <w:jc w:val="both"/>
        <w:rPr>
          <w:rFonts w:ascii="GHEA Grapalat" w:hAnsi="GHEA Grapalat" w:cs="Sylfaen"/>
        </w:rPr>
      </w:pPr>
      <w:r>
        <w:rPr>
          <w:rFonts w:ascii="GHEA Grapalat" w:hAnsi="GHEA Grapalat"/>
        </w:rPr>
        <w:t>3.3.</w:t>
      </w:r>
      <w:r>
        <w:rPr>
          <w:rFonts w:ascii="GHEA Grapalat" w:hAnsi="GHEA Grapalat"/>
        </w:rPr>
        <w:tab/>
        <w:t xml:space="preserve">Заказчик в течение </w:t>
      </w:r>
      <w:r w:rsidR="00386D41">
        <w:rPr>
          <w:rFonts w:ascii="GHEA Grapalat" w:hAnsi="GHEA Grapalat"/>
        </w:rPr>
        <w:t>10</w:t>
      </w:r>
      <w:r>
        <w:rPr>
          <w:rFonts w:ascii="GHEA Grapalat" w:hAnsi="GHEA Grapalat"/>
        </w:rPr>
        <w:t xml:space="preserve"> рабочих дней с </w:t>
      </w:r>
      <w:proofErr w:type="gramStart"/>
      <w:r>
        <w:rPr>
          <w:rFonts w:ascii="GHEA Grapalat" w:hAnsi="GHEA Grapalat"/>
        </w:rPr>
        <w:t>рабочего дня, следующего за днем получения акта сдачи-приемки представляет</w:t>
      </w:r>
      <w:proofErr w:type="gramEnd"/>
      <w:r w:rsidR="00386D41">
        <w:rPr>
          <w:rFonts w:ascii="GHEA Grapalat" w:hAnsi="GHEA Grapalat"/>
        </w:rPr>
        <w:t>.</w:t>
      </w:r>
      <w:r>
        <w:rPr>
          <w:rFonts w:ascii="GHEA Grapalat" w:hAnsi="GHEA Grapalat"/>
        </w:rPr>
        <w:t xml:space="preserve"> Исполнителю один экземпляр подписанного им акта сдачи-приемки либо мотивированное отклонение непринятия услуги.</w:t>
      </w:r>
    </w:p>
    <w:p w:rsidR="00184C37" w:rsidRPr="008F582C" w:rsidRDefault="00184C37" w:rsidP="003F4FD0">
      <w:pPr>
        <w:widowControl w:val="0"/>
        <w:ind w:firstLine="720"/>
        <w:contextualSpacing/>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B2F27" w:rsidRPr="00AD29CE" w:rsidRDefault="003B2F27" w:rsidP="003F4FD0">
      <w:pPr>
        <w:widowControl w:val="0"/>
        <w:contextualSpacing/>
        <w:jc w:val="center"/>
        <w:rPr>
          <w:rFonts w:ascii="GHEA Grapalat" w:hAnsi="GHEA Grapalat" w:cs="Sylfaen"/>
          <w:b/>
        </w:rPr>
      </w:pPr>
      <w:r w:rsidRPr="00AD29CE">
        <w:rPr>
          <w:rFonts w:ascii="GHEA Grapalat" w:hAnsi="GHEA Grapalat"/>
          <w:b/>
        </w:rPr>
        <w:t>4. ЦЕНА ДОГОВОРА</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w:t>
      </w:r>
      <w:proofErr w:type="spellStart"/>
      <w:r w:rsidRPr="00AD29CE">
        <w:rPr>
          <w:rFonts w:ascii="GHEA Grapalat" w:hAnsi="GHEA Grapalat"/>
        </w:rPr>
        <w:t>____п</w:t>
      </w:r>
      <w:r>
        <w:rPr>
          <w:rFonts w:ascii="GHEA Grapalat" w:hAnsi="GHEA Grapalat"/>
        </w:rPr>
        <w:t>рописью_________________________</w:t>
      </w:r>
      <w:proofErr w:type="spellEnd"/>
      <w:r w:rsidRPr="00AD29CE">
        <w:rPr>
          <w:rFonts w:ascii="GHEA Grapalat" w:hAnsi="GHEA Grapalat"/>
        </w:rPr>
        <w:t xml:space="preserve">) </w:t>
      </w:r>
      <w:proofErr w:type="spellStart"/>
      <w:r w:rsidRPr="00AD29CE">
        <w:rPr>
          <w:rFonts w:ascii="GHEA Grapalat" w:hAnsi="GHEA Grapalat"/>
        </w:rPr>
        <w:t>драмов</w:t>
      </w:r>
      <w:proofErr w:type="spellEnd"/>
      <w:r w:rsidRPr="00AD29CE">
        <w:rPr>
          <w:rFonts w:ascii="GHEA Grapalat" w:hAnsi="GHEA Grapalat"/>
        </w:rPr>
        <w:t xml:space="preserve"> РА, включая НДС</w:t>
      </w:r>
      <w:r w:rsidR="00AD2CE2">
        <w:rPr>
          <w:rStyle w:val="af6"/>
          <w:rFonts w:ascii="GHEA Grapalat" w:hAnsi="GHEA Grapalat"/>
        </w:rPr>
        <w:footnoteReference w:customMarkFollows="1" w:id="6"/>
        <w:t>17</w:t>
      </w:r>
      <w:r>
        <w:rPr>
          <w:rFonts w:ascii="GHEA Grapalat" w:hAnsi="GHEA Grapalat"/>
        </w:rPr>
        <w:t>.</w:t>
      </w:r>
    </w:p>
    <w:p w:rsidR="00BD68F2" w:rsidRPr="00D04EA3" w:rsidRDefault="00BD68F2" w:rsidP="003F4FD0">
      <w:pPr>
        <w:widowControl w:val="0"/>
        <w:tabs>
          <w:tab w:val="left" w:pos="1134"/>
        </w:tabs>
        <w:ind w:firstLine="567"/>
        <w:contextualSpacing/>
        <w:jc w:val="both"/>
        <w:rPr>
          <w:rFonts w:ascii="GHEA Grapalat" w:hAnsi="GHEA Grapalat" w:cs="Sylfaen"/>
        </w:rPr>
      </w:pP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AD29CE" w:rsidRDefault="003B2F27" w:rsidP="003F4FD0">
      <w:pPr>
        <w:widowControl w:val="0"/>
        <w:ind w:firstLine="567"/>
        <w:contextualSpacing/>
        <w:jc w:val="both"/>
        <w:rPr>
          <w:rFonts w:ascii="GHEA Grapalat" w:hAnsi="GHEA Grapalat" w:cs="Sylfaen"/>
        </w:rPr>
      </w:pPr>
      <w:r w:rsidRPr="00AD29CE">
        <w:rPr>
          <w:rFonts w:ascii="GHEA Grapalat" w:hAnsi="GHEA Grapalat"/>
        </w:rPr>
        <w:t>Цена предоставления услуги стабильна, и Исполнитель не вправе требовать увеличения, а Заказчик — снижения этой цены.</w:t>
      </w:r>
    </w:p>
    <w:p w:rsidR="003B2F27"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w:t>
      </w:r>
      <w:proofErr w:type="gramStart"/>
      <w:r w:rsidRPr="00AD29CE">
        <w:rPr>
          <w:rFonts w:ascii="GHEA Grapalat" w:hAnsi="GHEA Grapalat"/>
        </w:rPr>
        <w:t>позднее</w:t>
      </w:r>
      <w:proofErr w:type="gramEnd"/>
      <w:r w:rsidRPr="00AD29CE">
        <w:rPr>
          <w:rFonts w:ascii="GHEA Grapalat" w:hAnsi="GHEA Grapalat"/>
        </w:rPr>
        <w:t xml:space="preserve"> чем до </w:t>
      </w:r>
      <w:r w:rsidR="00386D41">
        <w:rPr>
          <w:rFonts w:ascii="GHEA Grapalat" w:hAnsi="GHEA Grapalat"/>
        </w:rPr>
        <w:t>25</w:t>
      </w:r>
      <w:r w:rsidR="00603F00">
        <w:rPr>
          <w:rFonts w:ascii="GHEA Grapalat" w:hAnsi="GHEA Grapalat"/>
        </w:rPr>
        <w:t xml:space="preserve">-ого </w:t>
      </w:r>
      <w:r w:rsidRPr="00AD29CE">
        <w:rPr>
          <w:rFonts w:ascii="GHEA Grapalat" w:hAnsi="GHEA Grapalat"/>
        </w:rPr>
        <w:t xml:space="preserve"> декабря данного года. </w:t>
      </w:r>
    </w:p>
    <w:p w:rsidR="009B7BE7" w:rsidRDefault="009B7BE7" w:rsidP="00456C67">
      <w:pPr>
        <w:widowControl w:val="0"/>
        <w:tabs>
          <w:tab w:val="left" w:pos="1134"/>
        </w:tabs>
        <w:ind w:firstLine="567"/>
        <w:contextualSpacing/>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w:t>
      </w:r>
      <w:proofErr w:type="spellStart"/>
      <w:r w:rsidR="00386D41">
        <w:rPr>
          <w:rFonts w:ascii="GHEA Grapalat" w:hAnsi="GHEA Grapalat"/>
        </w:rPr>
        <w:t>й</w:t>
      </w:r>
      <w:proofErr w:type="spellEnd"/>
      <w:r w:rsidR="00386D41">
        <w:rPr>
          <w:rFonts w:ascii="GHEA Grapalat" w:hAnsi="GHEA Grapalat"/>
        </w:rPr>
        <w:t>.</w:t>
      </w:r>
    </w:p>
    <w:p w:rsidR="00456C67" w:rsidRPr="00F146DC"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4.3 В</w:t>
      </w:r>
      <w:r w:rsidRPr="00F77167">
        <w:rPr>
          <w:rFonts w:ascii="GHEA Grapalat" w:hAnsi="GHEA Grapalat"/>
          <w:sz w:val="24"/>
          <w:szCs w:val="24"/>
        </w:rPr>
        <w:t xml:space="preserve"> случае </w:t>
      </w:r>
      <w:r>
        <w:rPr>
          <w:rFonts w:ascii="GHEA Grapalat" w:hAnsi="GHEA Grapalat"/>
          <w:sz w:val="24"/>
          <w:szCs w:val="24"/>
        </w:rPr>
        <w:t>закупок</w:t>
      </w:r>
      <w:r w:rsidRPr="00F77167">
        <w:rPr>
          <w:rFonts w:ascii="GHEA Grapalat" w:hAnsi="GHEA Grapalat"/>
          <w:sz w:val="24"/>
          <w:szCs w:val="24"/>
        </w:rPr>
        <w:t xml:space="preserve">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w:t>
      </w:r>
      <w:r>
        <w:rPr>
          <w:rFonts w:ascii="GHEA Grapalat" w:hAnsi="GHEA Grapalat"/>
          <w:sz w:val="24"/>
          <w:szCs w:val="24"/>
        </w:rPr>
        <w:t xml:space="preserve"> </w:t>
      </w:r>
      <w:proofErr w:type="gramStart"/>
      <w:r>
        <w:rPr>
          <w:rFonts w:ascii="GHEA Grapalat" w:hAnsi="GHEA Grapalat"/>
          <w:sz w:val="24"/>
          <w:szCs w:val="24"/>
        </w:rPr>
        <w:t>ВС</w:t>
      </w:r>
      <w:proofErr w:type="gramEnd"/>
      <w:r w:rsidRPr="00104AE5">
        <w:rPr>
          <w:rFonts w:ascii="GHEA Grapalat" w:hAnsi="GHEA Grapalat"/>
          <w:sz w:val="24"/>
          <w:szCs w:val="24"/>
        </w:rPr>
        <w:t>=</w:t>
      </w:r>
      <w:r w:rsidRPr="00F146DC">
        <w:rPr>
          <w:rFonts w:ascii="GHEA Grapalat" w:hAnsi="GHEA Grapalat"/>
          <w:sz w:val="24"/>
          <w:szCs w:val="24"/>
        </w:rPr>
        <w:t xml:space="preserve"> </w:t>
      </w:r>
      <w:r w:rsidRPr="00D87896">
        <w:rPr>
          <w:rFonts w:ascii="GHEA Grapalat" w:hAnsi="GHEA Grapalat"/>
          <w:sz w:val="24"/>
          <w:szCs w:val="24"/>
        </w:rPr>
        <w:t>ЦУ/</w:t>
      </w:r>
      <w:proofErr w:type="spellStart"/>
      <w:r w:rsidRPr="00D87896">
        <w:rPr>
          <w:rFonts w:ascii="GHEA Grapalat" w:hAnsi="GHEA Grapalat"/>
          <w:sz w:val="24"/>
          <w:szCs w:val="24"/>
        </w:rPr>
        <w:t>СЦx</w:t>
      </w:r>
      <w:r>
        <w:rPr>
          <w:rFonts w:ascii="GHEA Grapalat" w:hAnsi="GHEA Grapalat"/>
          <w:sz w:val="24"/>
          <w:szCs w:val="24"/>
        </w:rPr>
        <w:t>У</w:t>
      </w:r>
      <w:r w:rsidRPr="00D87896">
        <w:rPr>
          <w:rFonts w:ascii="GHEA Grapalat" w:hAnsi="GHEA Grapalat"/>
          <w:sz w:val="24"/>
          <w:szCs w:val="24"/>
        </w:rPr>
        <w:t>x</w:t>
      </w:r>
      <w:r>
        <w:rPr>
          <w:rFonts w:ascii="GHEA Grapalat" w:hAnsi="GHEA Grapalat"/>
          <w:sz w:val="24"/>
          <w:szCs w:val="24"/>
        </w:rPr>
        <w:t>К</w:t>
      </w:r>
      <w:proofErr w:type="spellEnd"/>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r w:rsidRPr="00F77167">
        <w:rPr>
          <w:rFonts w:ascii="GHEA Grapalat" w:hAnsi="GHEA Grapalat"/>
          <w:sz w:val="24"/>
          <w:szCs w:val="24"/>
        </w:rPr>
        <w:t>В</w:t>
      </w:r>
      <w:r>
        <w:rPr>
          <w:rFonts w:ascii="GHEA Grapalat" w:hAnsi="GHEA Grapalat"/>
          <w:sz w:val="24"/>
          <w:szCs w:val="24"/>
        </w:rPr>
        <w:t>С</w:t>
      </w:r>
      <w:r w:rsidRPr="00F77167">
        <w:rPr>
          <w:rFonts w:ascii="GHEA Grapalat" w:hAnsi="GHEA Grapalat"/>
          <w:sz w:val="24"/>
          <w:szCs w:val="24"/>
        </w:rPr>
        <w:t>-сумма</w:t>
      </w:r>
      <w:proofErr w:type="spellEnd"/>
      <w:r w:rsidRPr="00F77167">
        <w:rPr>
          <w:rFonts w:ascii="GHEA Grapalat" w:hAnsi="GHEA Grapalat"/>
          <w:sz w:val="24"/>
          <w:szCs w:val="24"/>
        </w:rPr>
        <w:t xml:space="preserve">, </w:t>
      </w:r>
      <w:proofErr w:type="gramStart"/>
      <w:r w:rsidRPr="00F77167">
        <w:rPr>
          <w:rFonts w:ascii="GHEA Grapalat" w:hAnsi="GHEA Grapalat"/>
          <w:sz w:val="24"/>
          <w:szCs w:val="24"/>
        </w:rPr>
        <w:t>выплачиваемая</w:t>
      </w:r>
      <w:proofErr w:type="gramEnd"/>
      <w:r w:rsidRPr="00F77167">
        <w:rPr>
          <w:rFonts w:ascii="GHEA Grapalat" w:hAnsi="GHEA Grapalat"/>
          <w:sz w:val="24"/>
          <w:szCs w:val="24"/>
        </w:rPr>
        <w:t xml:space="preserve"> за оказание отдельных видов услуг, установленных договором;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sidRPr="00D87896">
        <w:rPr>
          <w:rFonts w:ascii="GHEA Grapalat" w:hAnsi="GHEA Grapalat"/>
          <w:sz w:val="24"/>
          <w:szCs w:val="24"/>
        </w:rPr>
        <w:t>ЦУ</w:t>
      </w:r>
      <w:r w:rsidRPr="00F77167">
        <w:rPr>
          <w:rFonts w:ascii="GHEA Grapalat" w:hAnsi="GHEA Grapalat"/>
          <w:sz w:val="24"/>
          <w:szCs w:val="24"/>
        </w:rPr>
        <w:t xml:space="preserve"> </w:t>
      </w:r>
      <w:proofErr w:type="gramStart"/>
      <w:r w:rsidRPr="00F77167">
        <w:rPr>
          <w:rFonts w:ascii="GHEA Grapalat" w:hAnsi="GHEA Grapalat"/>
          <w:sz w:val="24"/>
          <w:szCs w:val="24"/>
        </w:rPr>
        <w:t>-и</w:t>
      </w:r>
      <w:proofErr w:type="gramEnd"/>
      <w:r w:rsidRPr="00F77167">
        <w:rPr>
          <w:rFonts w:ascii="GHEA Grapalat" w:hAnsi="GHEA Grapalat"/>
          <w:sz w:val="24"/>
          <w:szCs w:val="24"/>
        </w:rPr>
        <w:t xml:space="preserve">тоговая цена, предложенная </w:t>
      </w:r>
      <w:r>
        <w:rPr>
          <w:rFonts w:ascii="GHEA Grapalat" w:hAnsi="GHEA Grapalat"/>
          <w:sz w:val="24"/>
          <w:szCs w:val="24"/>
        </w:rPr>
        <w:t>ото</w:t>
      </w:r>
      <w:r w:rsidRPr="00F77167">
        <w:rPr>
          <w:rFonts w:ascii="GHEA Grapalat" w:hAnsi="GHEA Grapalat"/>
          <w:sz w:val="24"/>
          <w:szCs w:val="24"/>
        </w:rPr>
        <w:t>бранным участником:</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w:t>
      </w:r>
      <w:proofErr w:type="gramStart"/>
      <w:r>
        <w:rPr>
          <w:rFonts w:ascii="GHEA Grapalat" w:hAnsi="GHEA Grapalat"/>
          <w:sz w:val="24"/>
          <w:szCs w:val="24"/>
        </w:rPr>
        <w:t>Ц</w:t>
      </w:r>
      <w:r w:rsidRPr="00F77167">
        <w:rPr>
          <w:rFonts w:ascii="GHEA Grapalat" w:hAnsi="GHEA Grapalat"/>
          <w:sz w:val="24"/>
          <w:szCs w:val="24"/>
        </w:rPr>
        <w:t>-</w:t>
      </w:r>
      <w:proofErr w:type="gramEnd"/>
      <w:r w:rsidRPr="00F77167">
        <w:rPr>
          <w:rFonts w:ascii="GHEA Grapalat" w:hAnsi="GHEA Grapalat"/>
          <w:sz w:val="24"/>
          <w:szCs w:val="24"/>
        </w:rPr>
        <w:t xml:space="preserve"> совокупность максимальных единиц цен, установленных для оказания услуги:</w:t>
      </w:r>
    </w:p>
    <w:p w:rsidR="00456C67" w:rsidRPr="00F77167" w:rsidRDefault="00456C67" w:rsidP="00456C67">
      <w:pPr>
        <w:pStyle w:val="norm"/>
        <w:widowControl w:val="0"/>
        <w:spacing w:line="240" w:lineRule="auto"/>
        <w:ind w:firstLine="567"/>
        <w:contextualSpacing/>
        <w:rPr>
          <w:rFonts w:ascii="GHEA Grapalat" w:hAnsi="GHEA Grapalat"/>
          <w:sz w:val="24"/>
          <w:szCs w:val="24"/>
        </w:rPr>
      </w:pPr>
      <w:proofErr w:type="spellStart"/>
      <w:proofErr w:type="gramStart"/>
      <w:r>
        <w:rPr>
          <w:rFonts w:ascii="GHEA Grapalat" w:hAnsi="GHEA Grapalat"/>
          <w:sz w:val="24"/>
          <w:szCs w:val="24"/>
        </w:rPr>
        <w:t>У</w:t>
      </w:r>
      <w:r w:rsidRPr="00F77167">
        <w:rPr>
          <w:rFonts w:ascii="GHEA Grapalat" w:hAnsi="GHEA Grapalat"/>
          <w:sz w:val="24"/>
          <w:szCs w:val="24"/>
        </w:rPr>
        <w:t>-</w:t>
      </w:r>
      <w:r>
        <w:rPr>
          <w:rFonts w:ascii="GHEA Grapalat" w:hAnsi="GHEA Grapalat"/>
          <w:sz w:val="24"/>
          <w:szCs w:val="24"/>
        </w:rPr>
        <w:t>ц</w:t>
      </w:r>
      <w:r w:rsidRPr="00F77167">
        <w:rPr>
          <w:rFonts w:ascii="GHEA Grapalat" w:hAnsi="GHEA Grapalat"/>
          <w:sz w:val="24"/>
          <w:szCs w:val="24"/>
        </w:rPr>
        <w:t>ена</w:t>
      </w:r>
      <w:proofErr w:type="spellEnd"/>
      <w:proofErr w:type="gramEnd"/>
      <w:r w:rsidRPr="00F77167">
        <w:rPr>
          <w:rFonts w:ascii="GHEA Grapalat" w:hAnsi="GHEA Grapalat"/>
          <w:sz w:val="24"/>
          <w:szCs w:val="24"/>
        </w:rPr>
        <w:t xml:space="preserve"> на максимальную единицу предоставленной услуги</w:t>
      </w:r>
    </w:p>
    <w:p w:rsidR="00456C67" w:rsidRDefault="00456C67" w:rsidP="00456C67">
      <w:pPr>
        <w:widowControl w:val="0"/>
        <w:ind w:firstLine="720"/>
        <w:contextualSpacing/>
        <w:jc w:val="both"/>
        <w:rPr>
          <w:rFonts w:ascii="GHEA Grapalat" w:hAnsi="GHEA Grapalat"/>
        </w:rPr>
      </w:pPr>
      <w:r>
        <w:rPr>
          <w:rFonts w:ascii="GHEA Grapalat" w:hAnsi="GHEA Grapalat"/>
        </w:rPr>
        <w:t>К</w:t>
      </w:r>
      <w:r w:rsidRPr="00F77167">
        <w:rPr>
          <w:rFonts w:ascii="GHEA Grapalat" w:hAnsi="GHEA Grapalat"/>
        </w:rPr>
        <w:t>-количество предоставленных услуг</w:t>
      </w:r>
      <w:r>
        <w:rPr>
          <w:rFonts w:ascii="GHEA Grapalat" w:hAnsi="GHEA Grapalat"/>
        </w:rPr>
        <w:t>.</w:t>
      </w:r>
    </w:p>
    <w:p w:rsidR="00456C67" w:rsidRDefault="00456C67" w:rsidP="00456C67">
      <w:pPr>
        <w:widowControl w:val="0"/>
        <w:ind w:firstLine="720"/>
        <w:contextualSpacing/>
        <w:jc w:val="center"/>
        <w:rPr>
          <w:rFonts w:ascii="GHEA Grapalat" w:hAnsi="GHEA Grapalat"/>
        </w:rPr>
      </w:pPr>
    </w:p>
    <w:p w:rsidR="003B2F27" w:rsidRPr="00AD29CE" w:rsidRDefault="003B2F27" w:rsidP="00456C67">
      <w:pPr>
        <w:widowControl w:val="0"/>
        <w:ind w:firstLine="720"/>
        <w:contextualSpacing/>
        <w:jc w:val="center"/>
        <w:rPr>
          <w:rFonts w:ascii="GHEA Grapalat" w:hAnsi="GHEA Grapalat" w:cs="Sylfaen"/>
          <w:b/>
        </w:rPr>
      </w:pPr>
      <w:r w:rsidRPr="00AD29CE">
        <w:rPr>
          <w:rFonts w:ascii="GHEA Grapalat" w:hAnsi="GHEA Grapalat"/>
          <w:b/>
        </w:rPr>
        <w:t>5. ОТВЕТСТВЕННОСТЬ СТОРОН</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w:t>
      </w:r>
      <w:proofErr w:type="spellStart"/>
      <w:r w:rsidRPr="00AD29CE">
        <w:rPr>
          <w:rFonts w:ascii="GHEA Grapalat" w:hAnsi="GHEA Grapalat"/>
        </w:rPr>
        <w:t>непредоставленной</w:t>
      </w:r>
      <w:proofErr w:type="spellEnd"/>
      <w:r w:rsidRPr="00AD29CE">
        <w:rPr>
          <w:rFonts w:ascii="GHEA Grapalat" w:hAnsi="GHEA Grapalat"/>
        </w:rPr>
        <w:t xml:space="preserve"> услуги.</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rsidR="003B2F27" w:rsidRPr="00844C3A"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AD29CE">
        <w:rPr>
          <w:rFonts w:ascii="GHEA Grapalat" w:hAnsi="GHEA Grapalat"/>
        </w:rPr>
        <w:t>ств ст</w:t>
      </w:r>
      <w:proofErr w:type="gramEnd"/>
      <w:r w:rsidRPr="00AD29CE">
        <w:rPr>
          <w:rFonts w:ascii="GHEA Grapalat" w:hAnsi="GHEA Grapalat"/>
        </w:rPr>
        <w:t>ороны несут ответственность в порядке, установленном законодательством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w:t>
      </w:r>
      <w:proofErr w:type="gramStart"/>
      <w:r w:rsidRPr="00AD29CE">
        <w:rPr>
          <w:rFonts w:ascii="GHEA Grapalat" w:hAnsi="GHEA Grapalat"/>
        </w:rPr>
        <w:t>от</w:t>
      </w:r>
      <w:proofErr w:type="gramEnd"/>
      <w:r w:rsidRPr="00AD29CE">
        <w:rPr>
          <w:rFonts w:ascii="GHEA Grapalat" w:hAnsi="GHEA Grapalat"/>
        </w:rPr>
        <w:t xml:space="preserve"> </w:t>
      </w:r>
      <w:r w:rsidR="00B778A5" w:rsidRPr="00395B34">
        <w:rPr>
          <w:rFonts w:ascii="GHEA Grapalat" w:hAnsi="GHEA Grapalat"/>
        </w:rPr>
        <w:t xml:space="preserve">полностью и </w:t>
      </w:r>
      <w:proofErr w:type="gramStart"/>
      <w:r w:rsidR="00B778A5" w:rsidRPr="00395B34">
        <w:rPr>
          <w:rFonts w:ascii="GHEA Grapalat" w:hAnsi="GHEA Grapalat"/>
        </w:rPr>
        <w:t>надлежащим</w:t>
      </w:r>
      <w:proofErr w:type="gramEnd"/>
      <w:r w:rsidR="00B778A5" w:rsidRPr="00395B34">
        <w:rPr>
          <w:rFonts w:ascii="GHEA Grapalat" w:hAnsi="GHEA Grapalat"/>
        </w:rPr>
        <w:t xml:space="preserve">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rsidR="003B2F27" w:rsidRPr="00AD29CE" w:rsidRDefault="003B2F27" w:rsidP="003F4FD0">
      <w:pPr>
        <w:widowControl w:val="0"/>
        <w:ind w:firstLine="720"/>
        <w:contextualSpacing/>
        <w:jc w:val="center"/>
        <w:rPr>
          <w:rFonts w:ascii="GHEA Grapalat" w:hAnsi="GHEA Grapalat" w:cs="Sylfaen"/>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6. ДЕЙСТВИЕ НЕПРЕОДОЛИМОЙ СИЛЫ (ФОРС-МАЖОР)</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AD29CE">
        <w:rPr>
          <w:rFonts w:ascii="GHEA Grapalat" w:hAnsi="GHEA Grapalat"/>
        </w:rPr>
        <w:t>которую</w:t>
      </w:r>
      <w:proofErr w:type="gramEnd"/>
      <w:r w:rsidRPr="00AD29CE">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661BE" w:rsidRDefault="0043443E" w:rsidP="003F4FD0">
      <w:pPr>
        <w:contextualSpacing/>
        <w:jc w:val="center"/>
        <w:rPr>
          <w:rFonts w:ascii="GHEA Grapalat" w:hAnsi="GHEA Grapalat"/>
          <w:b/>
        </w:rPr>
      </w:pPr>
    </w:p>
    <w:p w:rsidR="003B2F27" w:rsidRPr="00E661BE" w:rsidRDefault="003B2F27" w:rsidP="003F4FD0">
      <w:pPr>
        <w:contextualSpacing/>
        <w:jc w:val="center"/>
        <w:rPr>
          <w:rFonts w:ascii="GHEA Grapalat" w:hAnsi="GHEA Grapalat"/>
          <w:b/>
        </w:rPr>
      </w:pPr>
      <w:r w:rsidRPr="00AD29CE">
        <w:rPr>
          <w:rFonts w:ascii="GHEA Grapalat" w:hAnsi="GHEA Grapalat"/>
          <w:b/>
        </w:rPr>
        <w:t>7. ИНЫЕ УСЛОВИЯ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AD29CE">
        <w:rPr>
          <w:rFonts w:ascii="GHEA Grapalat" w:hAnsi="GHEA Grapalat"/>
        </w:rPr>
        <w:t xml:space="preserve"> </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844C3A" w:rsidRDefault="003B2F27" w:rsidP="003F4FD0">
      <w:pPr>
        <w:widowControl w:val="0"/>
        <w:tabs>
          <w:tab w:val="left" w:pos="1134"/>
        </w:tabs>
        <w:ind w:firstLine="567"/>
        <w:contextualSpacing/>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proofErr w:type="gramStart"/>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w:t>
      </w:r>
      <w:proofErr w:type="gramEnd"/>
      <w:r w:rsidRPr="00844C3A">
        <w:rPr>
          <w:rFonts w:ascii="GHEA Grapalat" w:hAnsi="GHEA Grapalat"/>
          <w:spacing w:val="-4"/>
        </w:rPr>
        <w:t xml:space="preserve"> </w:t>
      </w:r>
      <w:proofErr w:type="gramStart"/>
      <w:r w:rsidRPr="00844C3A">
        <w:rPr>
          <w:rFonts w:ascii="GHEA Grapalat" w:hAnsi="GHEA Grapalat"/>
          <w:spacing w:val="-4"/>
        </w:rPr>
        <w:t>порядке</w:t>
      </w:r>
      <w:proofErr w:type="gramEnd"/>
      <w:r w:rsidRPr="00844C3A">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44C3A">
        <w:rPr>
          <w:rFonts w:ascii="GHEA Grapalat" w:hAnsi="GHEA Grapalat"/>
          <w:spacing w:val="-4"/>
        </w:rPr>
        <w:t>незаключения</w:t>
      </w:r>
      <w:proofErr w:type="spellEnd"/>
      <w:r w:rsidRPr="00844C3A">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844C3A">
        <w:rPr>
          <w:rFonts w:ascii="GHEA Grapalat" w:hAnsi="GHEA Grapalat"/>
          <w:spacing w:val="-4"/>
        </w:rPr>
        <w:t>был</w:t>
      </w:r>
      <w:proofErr w:type="gramEnd"/>
      <w:r w:rsidRPr="00844C3A">
        <w:rPr>
          <w:rFonts w:ascii="GHEA Grapalat" w:hAnsi="GHEA Grapalat"/>
          <w:spacing w:val="-4"/>
        </w:rPr>
        <w:t xml:space="preserve"> расторгнут договор.</w:t>
      </w:r>
    </w:p>
    <w:p w:rsidR="003B2F27" w:rsidRPr="00AD29CE" w:rsidRDefault="003B2F27" w:rsidP="003F4FD0">
      <w:pPr>
        <w:widowControl w:val="0"/>
        <w:tabs>
          <w:tab w:val="left" w:pos="1134"/>
        </w:tabs>
        <w:ind w:firstLine="567"/>
        <w:contextualSpacing/>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AD29CE" w:rsidRDefault="003B2F27" w:rsidP="003F4FD0">
      <w:pPr>
        <w:widowControl w:val="0"/>
        <w:tabs>
          <w:tab w:val="left" w:pos="1134"/>
        </w:tabs>
        <w:ind w:firstLine="567"/>
        <w:contextualSpacing/>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rsidR="003B2F27" w:rsidRPr="00AD29CE" w:rsidRDefault="003B2F27" w:rsidP="003F4FD0">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7"/>
        <w:t>22</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Pr>
          <w:rStyle w:val="af6"/>
          <w:rFonts w:ascii="GHEA Grapalat" w:hAnsi="GHEA Grapalat"/>
        </w:rPr>
        <w:footnoteReference w:customMarkFollows="1" w:id="8"/>
        <w:t>23</w:t>
      </w:r>
      <w:r w:rsidRPr="00AD29CE">
        <w:rPr>
          <w:rFonts w:ascii="GHEA Grapalat" w:hAnsi="GHEA Grapalat"/>
        </w:rPr>
        <w:t>.</w:t>
      </w:r>
    </w:p>
    <w:p w:rsidR="003B2F27" w:rsidRPr="00AD29CE" w:rsidRDefault="003B2F27" w:rsidP="003F4FD0">
      <w:pPr>
        <w:widowControl w:val="0"/>
        <w:tabs>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AD29CE" w:rsidRDefault="003B2F27" w:rsidP="003F4FD0">
      <w:pPr>
        <w:widowControl w:val="0"/>
        <w:tabs>
          <w:tab w:val="left" w:pos="720"/>
          <w:tab w:val="left" w:pos="1134"/>
        </w:tabs>
        <w:ind w:firstLine="567"/>
        <w:contextualSpacing/>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AD29CE" w:rsidRDefault="003B2F27" w:rsidP="003F4FD0">
      <w:pPr>
        <w:widowControl w:val="0"/>
        <w:ind w:firstLine="567"/>
        <w:contextualSpacing/>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AD29CE" w:rsidRDefault="003B2F27" w:rsidP="003F4FD0">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Договор не может быть изменен вследствие частичного неисполнения обязатель</w:t>
      </w:r>
      <w:proofErr w:type="gramStart"/>
      <w:r w:rsidRPr="00AD29CE">
        <w:rPr>
          <w:rFonts w:ascii="GHEA Grapalat" w:hAnsi="GHEA Grapalat"/>
        </w:rPr>
        <w:t>ств ст</w:t>
      </w:r>
      <w:proofErr w:type="gramEnd"/>
      <w:r w:rsidRPr="00AD29CE">
        <w:rPr>
          <w:rFonts w:ascii="GHEA Grapalat" w:hAnsi="GHEA Grapalat"/>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proofErr w:type="spellStart"/>
      <w:r w:rsidRPr="00AD29CE">
        <w:rPr>
          <w:rFonts w:ascii="GHEA Grapalat" w:hAnsi="GHEA Grapalat"/>
        </w:rPr>
        <w:t>www.procurement.am</w:t>
      </w:r>
      <w:proofErr w:type="spellEnd"/>
      <w:r w:rsidRPr="00AD29CE">
        <w:rPr>
          <w:rFonts w:ascii="GHEA Grapalat" w:hAnsi="GHEA Grapalat"/>
        </w:rPr>
        <w:t xml:space="preserve">, с указанием даты опубликования. Исполнитель считается надлежащим </w:t>
      </w:r>
      <w:proofErr w:type="gramStart"/>
      <w:r w:rsidRPr="00AD29CE">
        <w:rPr>
          <w:rFonts w:ascii="GHEA Grapalat" w:hAnsi="GHEA Grapalat"/>
        </w:rPr>
        <w:t>образом</w:t>
      </w:r>
      <w:proofErr w:type="gramEnd"/>
      <w:r w:rsidRPr="00AD29CE">
        <w:rPr>
          <w:rFonts w:ascii="GHEA Grapalat" w:hAnsi="GHEA Grapalat"/>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rsidR="00281D41" w:rsidRPr="00076092" w:rsidRDefault="00281D41" w:rsidP="00281D41">
      <w:pPr>
        <w:widowControl w:val="0"/>
        <w:tabs>
          <w:tab w:val="left" w:pos="1276"/>
        </w:tabs>
        <w:spacing w:after="160"/>
        <w:ind w:firstLine="567"/>
        <w:contextualSpacing/>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w:t>
      </w:r>
      <w:proofErr w:type="spellStart"/>
      <w:r w:rsidRPr="00B40E38">
        <w:rPr>
          <w:rStyle w:val="ezkurwreuab5ozgtqnkl"/>
          <w:rFonts w:ascii="GHEA Grapalat" w:hAnsi="GHEA Grapalat"/>
        </w:rPr>
        <w:t>далее-договор</w:t>
      </w:r>
      <w:proofErr w:type="spellEnd"/>
      <w:r w:rsidRPr="00B40E38">
        <w:rPr>
          <w:rStyle w:val="ezkurwreuab5ozgtqnkl"/>
          <w:rFonts w:ascii="GHEA Grapalat" w:hAnsi="GHEA Grapalat"/>
        </w:rPr>
        <w:t xml:space="preserve">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этом</w:t>
      </w:r>
      <w:proofErr w:type="gramStart"/>
      <w:r w:rsidRPr="00B43171">
        <w:rPr>
          <w:rStyle w:val="ezkurwreuab5ozgtqnkl"/>
          <w:rFonts w:ascii="GHEA Grapalat" w:hAnsi="GHEA Grapalat"/>
        </w:rPr>
        <w:t>,</w:t>
      </w:r>
      <w:proofErr w:type="gramEnd"/>
      <w:r w:rsidRPr="00B43171">
        <w:rPr>
          <w:rStyle w:val="ezkurwreuab5ozgtqnkl"/>
          <w:rFonts w:ascii="GHEA Grapalat" w:hAnsi="GHEA Grapalat"/>
        </w:rPr>
        <w:t xml:space="preserve">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 xml:space="preserve">. </w:t>
      </w:r>
      <w:r w:rsidRPr="001802E6">
        <w:rPr>
          <w:rStyle w:val="ezkurwreuab5ozgtqnkl"/>
          <w:rFonts w:ascii="GHEA Grapalat" w:hAnsi="GHEA Grapalat"/>
          <w:vertAlign w:val="superscript"/>
        </w:rPr>
        <w:t>24</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w:t>
      </w:r>
      <w:proofErr w:type="spellStart"/>
      <w:r w:rsidRPr="00AD29CE">
        <w:rPr>
          <w:rFonts w:ascii="GHEA Grapalat" w:hAnsi="GHEA Grapalat"/>
        </w:rPr>
        <w:t>недостижения</w:t>
      </w:r>
      <w:proofErr w:type="spellEnd"/>
      <w:r w:rsidRPr="00AD29CE">
        <w:rPr>
          <w:rFonts w:ascii="GHEA Grapalat" w:hAnsi="GHEA Grapalat"/>
        </w:rPr>
        <w:t xml:space="preserve"> согласия споры разрешаются в </w:t>
      </w:r>
      <w:r w:rsidR="008A29BA">
        <w:rPr>
          <w:rFonts w:ascii="GHEA Grapalat" w:hAnsi="GHEA Grapalat"/>
        </w:rPr>
        <w:t>судебном порядке.</w:t>
      </w:r>
    </w:p>
    <w:p w:rsidR="003B2F27" w:rsidRPr="00AD29CE" w:rsidRDefault="003B2F27" w:rsidP="00281D41">
      <w:pPr>
        <w:widowControl w:val="0"/>
        <w:tabs>
          <w:tab w:val="left" w:pos="1276"/>
        </w:tabs>
        <w:ind w:firstLine="567"/>
        <w:contextualSpacing/>
        <w:jc w:val="both"/>
        <w:rPr>
          <w:rFonts w:ascii="GHEA Grapalat" w:hAnsi="GHEA Grapalat"/>
        </w:rPr>
      </w:pPr>
      <w:r w:rsidRPr="00AD29CE">
        <w:rPr>
          <w:rFonts w:ascii="GHEA Grapalat" w:hAnsi="GHEA Grapalat"/>
        </w:rPr>
        <w:t>7.1</w:t>
      </w:r>
      <w:r w:rsidR="00081284">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силу. Приложения № 1, </w:t>
      </w:r>
      <w:r w:rsidR="00463B00" w:rsidRPr="00AD29CE">
        <w:rPr>
          <w:rFonts w:ascii="GHEA Grapalat" w:hAnsi="GHEA Grapalat"/>
        </w:rPr>
        <w:t>№ 1</w:t>
      </w:r>
      <w:r w:rsidR="00463B00" w:rsidRPr="00463B00">
        <w:rPr>
          <w:rFonts w:ascii="GHEA Grapalat" w:hAnsi="GHEA Grapalat"/>
        </w:rPr>
        <w:t>.1</w:t>
      </w:r>
      <w:r w:rsidR="00463B00" w:rsidRPr="00AD29CE">
        <w:rPr>
          <w:rFonts w:ascii="GHEA Grapalat" w:hAnsi="GHEA Grapalat"/>
        </w:rPr>
        <w:t xml:space="preserve">, № </w:t>
      </w:r>
      <w:r w:rsidR="00463B00" w:rsidRPr="00792156">
        <w:rPr>
          <w:rFonts w:ascii="GHEA Grapalat" w:hAnsi="GHEA Grapalat"/>
        </w:rPr>
        <w:t>2</w:t>
      </w:r>
      <w:r w:rsidR="00463B00" w:rsidRPr="00AD29CE">
        <w:rPr>
          <w:rFonts w:ascii="GHEA Grapalat" w:hAnsi="GHEA Grapalat"/>
        </w:rPr>
        <w:t xml:space="preserve">, </w:t>
      </w:r>
      <w:r w:rsidRPr="00AD29CE">
        <w:rPr>
          <w:rFonts w:ascii="GHEA Grapalat" w:hAnsi="GHEA Grapalat"/>
        </w:rPr>
        <w:t>№ 3</w:t>
      </w:r>
      <w:r w:rsidR="00C25E19" w:rsidRPr="00C25E19">
        <w:rPr>
          <w:rFonts w:ascii="GHEA Grapalat" w:hAnsi="GHEA Grapalat"/>
        </w:rPr>
        <w:t>,</w:t>
      </w:r>
      <w:r w:rsidRPr="00AD29CE">
        <w:rPr>
          <w:rFonts w:ascii="GHEA Grapalat" w:hAnsi="GHEA Grapalat"/>
        </w:rPr>
        <w:t xml:space="preserve"> № 3.1</w:t>
      </w:r>
      <w:r w:rsidR="00C25E19" w:rsidRPr="00AD29CE">
        <w:rPr>
          <w:rFonts w:ascii="GHEA Grapalat" w:hAnsi="GHEA Grapalat"/>
        </w:rPr>
        <w:t xml:space="preserve">, № </w:t>
      </w:r>
      <w:r w:rsidR="00C25E19">
        <w:rPr>
          <w:rFonts w:ascii="GHEA Grapalat" w:hAnsi="GHEA Grapalat"/>
          <w:lang w:val="en-GB"/>
        </w:rPr>
        <w:t>4</w:t>
      </w:r>
      <w:r w:rsidRPr="00AD29CE">
        <w:rPr>
          <w:rFonts w:ascii="GHEA Grapalat" w:hAnsi="GHEA Grapalat"/>
        </w:rPr>
        <w:t xml:space="preserve"> к настоящему Договору считаются неотъемлемой частью договора, и каждой стороне предоставляется по одному экземпляру договора.</w:t>
      </w:r>
    </w:p>
    <w:p w:rsidR="003B2F27" w:rsidRPr="00AD29CE" w:rsidRDefault="003B2F27" w:rsidP="003F4FD0">
      <w:pPr>
        <w:widowControl w:val="0"/>
        <w:tabs>
          <w:tab w:val="left" w:pos="1276"/>
        </w:tabs>
        <w:ind w:firstLine="567"/>
        <w:contextualSpacing/>
        <w:jc w:val="both"/>
        <w:rPr>
          <w:rFonts w:ascii="GHEA Grapalat" w:hAnsi="GHEA Grapalat"/>
          <w:bCs/>
        </w:rPr>
      </w:pPr>
      <w:r w:rsidRPr="00AD29CE">
        <w:rPr>
          <w:rFonts w:ascii="GHEA Grapalat" w:hAnsi="GHEA Grapalat"/>
        </w:rPr>
        <w:t>7.1</w:t>
      </w:r>
      <w:r w:rsidR="00081284">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rsidR="003B2F27" w:rsidRPr="00AD29CE" w:rsidRDefault="003B2F27" w:rsidP="003F4FD0">
      <w:pPr>
        <w:widowControl w:val="0"/>
        <w:contextualSpacing/>
        <w:rPr>
          <w:rFonts w:ascii="GHEA Grapalat" w:hAnsi="GHEA Grapalat"/>
        </w:rPr>
      </w:pPr>
    </w:p>
    <w:p w:rsidR="003B2F27" w:rsidRPr="00AD29CE" w:rsidRDefault="003B2F27" w:rsidP="003F4FD0">
      <w:pPr>
        <w:widowControl w:val="0"/>
        <w:contextualSpacing/>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tblPr>
      <w:tblGrid>
        <w:gridCol w:w="4536"/>
        <w:gridCol w:w="4111"/>
      </w:tblGrid>
      <w:tr w:rsidR="003B2F27" w:rsidRPr="00AD29CE" w:rsidTr="005B7138">
        <w:trPr>
          <w:jc w:val="center"/>
        </w:trPr>
        <w:tc>
          <w:tcPr>
            <w:tcW w:w="4536"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3B2F27" w:rsidRPr="00E40AC8" w:rsidRDefault="003B2F27" w:rsidP="003F4FD0">
            <w:pPr>
              <w:widowControl w:val="0"/>
              <w:contextualSpacing/>
              <w:jc w:val="center"/>
              <w:rPr>
                <w:rFonts w:ascii="GHEA Grapalat" w:hAnsi="GHEA Grapalat"/>
              </w:rPr>
            </w:pPr>
            <w:r w:rsidRPr="00E40AC8">
              <w:rPr>
                <w:rFonts w:ascii="GHEA Grapalat" w:hAnsi="GHEA Grapalat"/>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c>
          <w:tcPr>
            <w:tcW w:w="4111" w:type="dxa"/>
          </w:tcPr>
          <w:p w:rsidR="003B2F27" w:rsidRPr="00AD29CE" w:rsidRDefault="003B2F27" w:rsidP="003F4FD0">
            <w:pPr>
              <w:widowControl w:val="0"/>
              <w:contextualSpacing/>
              <w:jc w:val="center"/>
              <w:rPr>
                <w:rFonts w:ascii="GHEA Grapalat" w:hAnsi="GHEA Grapalat"/>
                <w:b/>
              </w:rPr>
            </w:pPr>
            <w:r>
              <w:rPr>
                <w:rFonts w:ascii="GHEA Grapalat" w:hAnsi="GHEA Grapalat"/>
                <w:b/>
              </w:rPr>
              <w:t>ИСПОЛНИТЕЛ</w:t>
            </w:r>
            <w:r w:rsidRPr="00AD29CE">
              <w:rPr>
                <w:rFonts w:ascii="GHEA Grapalat" w:hAnsi="GHEA Grapalat"/>
                <w:b/>
              </w:rPr>
              <w:t>Ь</w:t>
            </w:r>
          </w:p>
          <w:p w:rsidR="003B2F27" w:rsidRPr="00E40AC8" w:rsidRDefault="003B2F27" w:rsidP="003F4FD0">
            <w:pPr>
              <w:widowControl w:val="0"/>
              <w:contextualSpacing/>
              <w:jc w:val="center"/>
              <w:rPr>
                <w:rFonts w:ascii="GHEA Grapalat" w:hAnsi="GHEA Grapalat"/>
                <w:lang w:val="en-US"/>
              </w:rPr>
            </w:pPr>
            <w:r>
              <w:rPr>
                <w:rFonts w:ascii="GHEA Grapalat" w:hAnsi="GHEA Grapalat"/>
                <w:lang w:val="en-US"/>
              </w:rPr>
              <w:t>____________________________</w:t>
            </w:r>
          </w:p>
          <w:p w:rsidR="003B2F27" w:rsidRPr="00E40AC8" w:rsidRDefault="003B2F27" w:rsidP="003F4FD0">
            <w:pPr>
              <w:widowControl w:val="0"/>
              <w:contextualSpacing/>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3F4FD0">
            <w:pPr>
              <w:widowControl w:val="0"/>
              <w:contextualSpacing/>
              <w:jc w:val="center"/>
              <w:rPr>
                <w:rFonts w:ascii="GHEA Grapalat" w:hAnsi="GHEA Grapalat"/>
                <w:lang w:val="en-US"/>
              </w:rPr>
            </w:pPr>
          </w:p>
          <w:p w:rsidR="003B2F27" w:rsidRPr="00E40AC8" w:rsidRDefault="003B2F27" w:rsidP="003F4FD0">
            <w:pPr>
              <w:widowControl w:val="0"/>
              <w:contextualSpacing/>
              <w:jc w:val="center"/>
              <w:rPr>
                <w:rFonts w:ascii="GHEA Grapalat" w:hAnsi="GHEA Grapalat"/>
                <w:lang w:val="en-US"/>
              </w:rPr>
            </w:pPr>
            <w:r w:rsidRPr="00AD29CE">
              <w:rPr>
                <w:rFonts w:ascii="GHEA Grapalat" w:hAnsi="GHEA Grapalat"/>
              </w:rPr>
              <w:t>М. П.</w:t>
            </w:r>
          </w:p>
        </w:tc>
      </w:tr>
    </w:tbl>
    <w:p w:rsidR="003B2F27" w:rsidRPr="00AD29CE" w:rsidRDefault="003B2F27" w:rsidP="003F4FD0">
      <w:pPr>
        <w:widowControl w:val="0"/>
        <w:ind w:firstLine="709"/>
        <w:contextualSpacing/>
        <w:jc w:val="center"/>
        <w:rPr>
          <w:rFonts w:ascii="GHEA Grapalat" w:hAnsi="GHEA Grapalat"/>
          <w:b/>
        </w:rPr>
      </w:pPr>
    </w:p>
    <w:p w:rsidR="003B2F27" w:rsidRPr="00AD29CE" w:rsidRDefault="003B2F27" w:rsidP="003F4FD0">
      <w:pPr>
        <w:widowControl w:val="0"/>
        <w:ind w:firstLine="567"/>
        <w:contextualSpacing/>
        <w:jc w:val="both"/>
        <w:rPr>
          <w:rFonts w:ascii="GHEA Grapalat" w:hAnsi="GHEA Grapalat" w:cs="Sylfaen"/>
          <w:i/>
        </w:rPr>
      </w:pPr>
      <w:r w:rsidRPr="00AD29CE">
        <w:rPr>
          <w:rFonts w:ascii="GHEA Grapalat" w:hAnsi="GHEA Grapalat"/>
          <w:i/>
        </w:rPr>
        <w:t>В случае необходимости в договор могут быть включены не противоречащие законодательству Республики Армения положения.</w:t>
      </w:r>
    </w:p>
    <w:p w:rsidR="003B2F27" w:rsidRPr="00AD29CE" w:rsidRDefault="003B2F27" w:rsidP="003F4FD0">
      <w:pPr>
        <w:widowControl w:val="0"/>
        <w:autoSpaceDE w:val="0"/>
        <w:autoSpaceDN w:val="0"/>
        <w:adjustRightInd w:val="0"/>
        <w:contextualSpacing/>
        <w:jc w:val="right"/>
        <w:rPr>
          <w:rFonts w:ascii="GHEA Grapalat" w:hAnsi="GHEA Grapalat" w:cs="TimesArmenianPSMT"/>
        </w:rPr>
      </w:pPr>
    </w:p>
    <w:p w:rsidR="003B2F27" w:rsidRDefault="003B2F27" w:rsidP="003F4FD0">
      <w:pPr>
        <w:contextualSpacing/>
        <w:rPr>
          <w:rFonts w:ascii="GHEA Grapalat" w:hAnsi="GHEA Grapalat"/>
        </w:rPr>
      </w:pPr>
      <w:r>
        <w:rPr>
          <w:rFonts w:ascii="GHEA Grapalat" w:hAnsi="GHEA Grapalat"/>
        </w:rPr>
        <w:br w:type="page"/>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1</w:t>
      </w:r>
    </w:p>
    <w:p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sidRPr="00AD29CE">
        <w:rPr>
          <w:rFonts w:ascii="GHEA Grapalat" w:hAnsi="GHEA Grapalat"/>
          <w:i/>
        </w:rPr>
        <w:t xml:space="preserve">заключенному </w:t>
      </w:r>
      <w:r>
        <w:rPr>
          <w:rFonts w:ascii="GHEA Grapalat" w:hAnsi="GHEA Grapalat"/>
          <w:i/>
        </w:rPr>
        <w:t>"</w:t>
      </w:r>
      <w:r w:rsidRPr="00E40AC8">
        <w:rPr>
          <w:rFonts w:ascii="GHEA Grapalat" w:hAnsi="GHEA Grapalat"/>
          <w:i/>
        </w:rPr>
        <w:tab/>
      </w:r>
      <w:r>
        <w:rPr>
          <w:rFonts w:ascii="GHEA Grapalat" w:hAnsi="GHEA Grapalat"/>
          <w:i/>
        </w:rPr>
        <w:t>"</w:t>
      </w:r>
      <w:r w:rsidRPr="00E40AC8">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3B2F27">
      <w:pPr>
        <w:widowControl w:val="0"/>
        <w:spacing w:after="160" w:line="360" w:lineRule="auto"/>
        <w:jc w:val="center"/>
        <w:rPr>
          <w:rFonts w:ascii="GHEA Grapalat" w:hAnsi="GHEA Grapalat"/>
        </w:rPr>
      </w:pPr>
    </w:p>
    <w:p w:rsidR="003B2F27"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9"/>
        <w:t>*</w:t>
      </w:r>
    </w:p>
    <w:p w:rsidR="00092AFE" w:rsidRDefault="00092AFE" w:rsidP="003B2F27">
      <w:pPr>
        <w:widowControl w:val="0"/>
        <w:spacing w:after="160" w:line="360" w:lineRule="auto"/>
        <w:jc w:val="center"/>
        <w:rPr>
          <w:rFonts w:ascii="GHEA Grapalat" w:hAnsi="GHEA Grapalat"/>
        </w:rPr>
      </w:pPr>
    </w:p>
    <w:p w:rsidR="00092AFE" w:rsidRPr="007D73E1" w:rsidRDefault="007D73E1" w:rsidP="003B2F27">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7D73E1" w:rsidRPr="00E40AC8" w:rsidRDefault="007D73E1" w:rsidP="003B2F27">
      <w:pPr>
        <w:widowControl w:val="0"/>
        <w:spacing w:after="160" w:line="360" w:lineRule="auto"/>
        <w:jc w:val="center"/>
        <w:rPr>
          <w:rFonts w:ascii="GHEA Grapalat" w:hAnsi="GHEA Grapalat"/>
        </w:rPr>
      </w:pPr>
    </w:p>
    <w:tbl>
      <w:tblPr>
        <w:tblW w:w="9639" w:type="dxa"/>
        <w:jc w:val="center"/>
        <w:tblLayout w:type="fixed"/>
        <w:tblLook w:val="0000"/>
      </w:tblPr>
      <w:tblGrid>
        <w:gridCol w:w="4536"/>
        <w:gridCol w:w="760"/>
        <w:gridCol w:w="4343"/>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ЗАКАЗЧИК</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Pr="00AD29CE" w:rsidRDefault="003B2F27" w:rsidP="005B7138">
            <w:pPr>
              <w:widowControl w:val="0"/>
              <w:spacing w:after="160" w:line="360" w:lineRule="auto"/>
              <w:jc w:val="center"/>
              <w:rPr>
                <w:rFonts w:ascii="GHEA Grapalat" w:hAnsi="GHEA Grapalat" w:cs="Sylfaen"/>
                <w:b/>
                <w:bCs/>
              </w:rPr>
            </w:pPr>
            <w:r w:rsidRPr="00AD29CE">
              <w:rPr>
                <w:rFonts w:ascii="GHEA Grapalat" w:hAnsi="GHEA Grapalat"/>
                <w:b/>
              </w:rPr>
              <w:t>ИСПОЛНИТЕЛЬ</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AD29CE" w:rsidRDefault="003B2F27" w:rsidP="005B7138">
            <w:pPr>
              <w:widowControl w:val="0"/>
              <w:spacing w:after="160" w:line="360" w:lineRule="auto"/>
              <w:jc w:val="center"/>
              <w:rPr>
                <w:rFonts w:ascii="GHEA Grapalat" w:hAnsi="GHEA Grapalat"/>
              </w:rPr>
            </w:pPr>
            <w:r w:rsidRPr="00AD29CE">
              <w:rPr>
                <w:rFonts w:ascii="GHEA Grapalat" w:hAnsi="GHEA Grapalat"/>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Приложение № </w:t>
      </w:r>
      <w:r>
        <w:rPr>
          <w:rFonts w:ascii="GHEA Grapalat" w:hAnsi="GHEA Grapalat"/>
          <w:i/>
        </w:rPr>
        <w:t>2</w:t>
      </w:r>
    </w:p>
    <w:p w:rsidR="0011447A" w:rsidRPr="009F3DC7" w:rsidRDefault="0011447A" w:rsidP="0011447A">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Pr="00517562">
        <w:rPr>
          <w:rFonts w:ascii="GHEA Grapalat" w:hAnsi="GHEA Grapalat"/>
          <w:i/>
        </w:rPr>
        <w:tab/>
      </w:r>
      <w:r w:rsidRPr="009F3DC7">
        <w:rPr>
          <w:rFonts w:ascii="GHEA Grapalat" w:hAnsi="GHEA Grapalat"/>
          <w:i/>
        </w:rPr>
        <w:t>г.</w:t>
      </w:r>
    </w:p>
    <w:p w:rsidR="0011447A" w:rsidRPr="009F3DC7" w:rsidRDefault="0011447A" w:rsidP="0011447A">
      <w:pPr>
        <w:widowControl w:val="0"/>
        <w:tabs>
          <w:tab w:val="left" w:pos="9540"/>
        </w:tabs>
        <w:spacing w:after="160" w:line="360" w:lineRule="auto"/>
        <w:ind w:firstLine="567"/>
        <w:jc w:val="center"/>
        <w:rPr>
          <w:rFonts w:ascii="GHEA Grapalat" w:hAnsi="GHEA Grapalat"/>
        </w:rPr>
      </w:pPr>
    </w:p>
    <w:p w:rsidR="0011447A" w:rsidRPr="00685FDC" w:rsidRDefault="0011447A" w:rsidP="0011447A">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10"/>
        <w:t>*</w:t>
      </w:r>
    </w:p>
    <w:p w:rsidR="0011447A" w:rsidRDefault="0011447A" w:rsidP="0011447A">
      <w:pPr>
        <w:widowControl w:val="0"/>
        <w:spacing w:after="160" w:line="360" w:lineRule="auto"/>
        <w:jc w:val="center"/>
        <w:rPr>
          <w:rFonts w:ascii="GHEA Grapalat" w:hAnsi="GHEA Grapalat"/>
          <w:b/>
          <w:color w:val="FF0000"/>
        </w:rPr>
      </w:pPr>
      <w:r w:rsidRPr="007D73E1">
        <w:rPr>
          <w:rFonts w:ascii="GHEA Grapalat" w:hAnsi="GHEA Grapalat"/>
          <w:b/>
          <w:color w:val="FF0000"/>
        </w:rPr>
        <w:t>ПРИКРЕПЛЕНО ОТДЕЛЬНЫМ ФАЙЛОМ</w:t>
      </w:r>
    </w:p>
    <w:p w:rsidR="0011447A" w:rsidRPr="00987E44" w:rsidRDefault="0011447A" w:rsidP="0011447A">
      <w:pPr>
        <w:widowControl w:val="0"/>
        <w:spacing w:after="160" w:line="360" w:lineRule="auto"/>
        <w:ind w:firstLine="567"/>
        <w:jc w:val="center"/>
        <w:rPr>
          <w:rFonts w:ascii="Sylfaen" w:hAnsi="Sylfaen"/>
          <w:color w:val="FF0000"/>
          <w:lang w:val="hy-AM"/>
        </w:rPr>
      </w:pPr>
    </w:p>
    <w:tbl>
      <w:tblPr>
        <w:tblW w:w="9639" w:type="dxa"/>
        <w:jc w:val="center"/>
        <w:tblLayout w:type="fixed"/>
        <w:tblLook w:val="0000"/>
      </w:tblPr>
      <w:tblGrid>
        <w:gridCol w:w="4536"/>
        <w:gridCol w:w="760"/>
        <w:gridCol w:w="4343"/>
      </w:tblGrid>
      <w:tr w:rsidR="0011447A" w:rsidRPr="009F3DC7" w:rsidTr="00CC689E">
        <w:trPr>
          <w:jc w:val="center"/>
        </w:trPr>
        <w:tc>
          <w:tcPr>
            <w:tcW w:w="4536"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ЗАКАЗЧИК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rsidR="0011447A" w:rsidRPr="009F3DC7" w:rsidRDefault="0011447A" w:rsidP="00CC689E">
            <w:pPr>
              <w:widowControl w:val="0"/>
              <w:spacing w:after="160" w:line="360" w:lineRule="auto"/>
              <w:jc w:val="center"/>
              <w:rPr>
                <w:rFonts w:ascii="GHEA Grapalat" w:hAnsi="GHEA Grapalat"/>
              </w:rPr>
            </w:pPr>
          </w:p>
        </w:tc>
        <w:tc>
          <w:tcPr>
            <w:tcW w:w="4343" w:type="dxa"/>
          </w:tcPr>
          <w:p w:rsidR="0011447A" w:rsidRPr="009F3DC7" w:rsidRDefault="0011447A" w:rsidP="00CC689E">
            <w:pPr>
              <w:widowControl w:val="0"/>
              <w:spacing w:after="160" w:line="360" w:lineRule="auto"/>
              <w:jc w:val="center"/>
              <w:rPr>
                <w:rFonts w:ascii="GHEA Grapalat" w:hAnsi="GHEA Grapalat" w:cs="Sylfaen"/>
                <w:b/>
                <w:bCs/>
              </w:rPr>
            </w:pPr>
            <w:r w:rsidRPr="009F3DC7">
              <w:rPr>
                <w:rFonts w:ascii="GHEA Grapalat" w:hAnsi="GHEA Grapalat"/>
                <w:b/>
              </w:rPr>
              <w:t>ПОДРЯДЧИК</w:t>
            </w:r>
          </w:p>
          <w:p w:rsidR="0011447A" w:rsidRPr="00685FDC" w:rsidRDefault="0011447A" w:rsidP="00CC689E">
            <w:pPr>
              <w:widowControl w:val="0"/>
              <w:spacing w:after="160" w:line="360" w:lineRule="auto"/>
              <w:jc w:val="center"/>
              <w:rPr>
                <w:rFonts w:ascii="GHEA Grapalat" w:hAnsi="GHEA Grapalat"/>
                <w:lang w:val="en-US"/>
              </w:rPr>
            </w:pPr>
            <w:r>
              <w:rPr>
                <w:rFonts w:ascii="GHEA Grapalat" w:hAnsi="GHEA Grapalat"/>
                <w:lang w:val="en-US"/>
              </w:rPr>
              <w:t>_____________________</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/подпись/</w:t>
            </w:r>
          </w:p>
          <w:p w:rsidR="0011447A" w:rsidRPr="009F3DC7" w:rsidRDefault="0011447A" w:rsidP="00CC689E">
            <w:pPr>
              <w:widowControl w:val="0"/>
              <w:spacing w:after="160" w:line="360" w:lineRule="auto"/>
              <w:jc w:val="center"/>
              <w:rPr>
                <w:rFonts w:ascii="GHEA Grapalat" w:hAnsi="GHEA Grapalat"/>
              </w:rPr>
            </w:pPr>
            <w:r w:rsidRPr="009F3DC7">
              <w:rPr>
                <w:rFonts w:ascii="GHEA Grapalat" w:hAnsi="GHEA Grapalat"/>
              </w:rPr>
              <w:t>М. П.</w:t>
            </w:r>
          </w:p>
        </w:tc>
      </w:tr>
    </w:tbl>
    <w:p w:rsidR="0011447A" w:rsidRPr="009F3DC7" w:rsidRDefault="0011447A" w:rsidP="0011447A">
      <w:pPr>
        <w:widowControl w:val="0"/>
        <w:spacing w:after="160" w:line="360" w:lineRule="auto"/>
        <w:ind w:firstLine="567"/>
        <w:rPr>
          <w:rFonts w:ascii="GHEA Grapalat" w:hAnsi="GHEA Grapalat"/>
        </w:rPr>
        <w:sectPr w:rsidR="0011447A" w:rsidRPr="009F3DC7" w:rsidSect="00CC689E">
          <w:footerReference w:type="default" r:id="rId8"/>
          <w:footnotePr>
            <w:pos w:val="beneathText"/>
          </w:footnotePr>
          <w:pgSz w:w="11907" w:h="16840" w:code="9"/>
          <w:pgMar w:top="993" w:right="567" w:bottom="1418" w:left="709" w:header="561" w:footer="561" w:gutter="0"/>
          <w:cols w:space="720"/>
          <w:docGrid w:linePitch="326"/>
        </w:sectPr>
      </w:pPr>
    </w:p>
    <w:p w:rsidR="00E62C64" w:rsidRDefault="00E62C64">
      <w:pPr>
        <w:rPr>
          <w:rFonts w:ascii="GHEA Grapalat" w:hAnsi="GHEA Grapalat"/>
          <w:i/>
        </w:rPr>
      </w:pP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Приложение № 3</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p>
    <w:tbl>
      <w:tblPr>
        <w:tblW w:w="9750" w:type="dxa"/>
        <w:jc w:val="center"/>
        <w:tblCellSpacing w:w="7" w:type="dxa"/>
        <w:tblCellMar>
          <w:left w:w="0" w:type="dxa"/>
          <w:right w:w="0" w:type="dxa"/>
        </w:tblCellMar>
        <w:tblLook w:val="0000"/>
      </w:tblPr>
      <w:tblGrid>
        <w:gridCol w:w="4813"/>
        <w:gridCol w:w="14"/>
        <w:gridCol w:w="4923"/>
      </w:tblGrid>
      <w:tr w:rsidR="003B2F27" w:rsidRPr="00AD29CE" w:rsidDel="004B29A5" w:rsidTr="005B7138">
        <w:trPr>
          <w:tblCellSpacing w:w="7" w:type="dxa"/>
          <w:jc w:val="center"/>
        </w:trPr>
        <w:tc>
          <w:tcPr>
            <w:tcW w:w="0" w:type="auto"/>
            <w:gridSpan w:val="2"/>
            <w:vAlign w:val="center"/>
          </w:tcPr>
          <w:p w:rsidR="003B2F27" w:rsidRPr="00AD29CE" w:rsidDel="004B29A5" w:rsidRDefault="003B2F27" w:rsidP="007D73E1">
            <w:pPr>
              <w:widowControl w:val="0"/>
              <w:contextualSpacing/>
              <w:rPr>
                <w:rFonts w:ascii="GHEA Grapalat" w:hAnsi="GHEA Grapalat"/>
                <w:iCs/>
                <w:color w:val="000000"/>
              </w:rPr>
            </w:pPr>
          </w:p>
        </w:tc>
        <w:tc>
          <w:tcPr>
            <w:tcW w:w="0" w:type="auto"/>
            <w:vAlign w:val="center"/>
          </w:tcPr>
          <w:p w:rsidR="003B2F27" w:rsidRPr="00AD29CE" w:rsidDel="004B29A5" w:rsidRDefault="003B2F27" w:rsidP="007D73E1">
            <w:pPr>
              <w:widowControl w:val="0"/>
              <w:contextualSpacing/>
              <w:rPr>
                <w:rFonts w:ascii="GHEA Grapalat" w:hAnsi="GHEA Grapalat" w:cs="Arial"/>
                <w:iCs/>
                <w:color w:val="000000"/>
              </w:rPr>
            </w:pP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rsidR="003B2F27" w:rsidRPr="00CA2754" w:rsidRDefault="003B2F27" w:rsidP="007D73E1">
            <w:pPr>
              <w:widowControl w:val="0"/>
              <w:contextualSpacing/>
              <w:jc w:val="center"/>
              <w:rPr>
                <w:rFonts w:ascii="GHEA Grapalat" w:hAnsi="GHEA Grapalat"/>
                <w:iCs/>
                <w:color w:val="000000"/>
              </w:rPr>
            </w:pPr>
            <w:proofErr w:type="gramStart"/>
            <w:r>
              <w:rPr>
                <w:rFonts w:ascii="GHEA Grapalat" w:hAnsi="GHEA Grapalat"/>
                <w:color w:val="000000"/>
              </w:rPr>
              <w:t>Р</w:t>
            </w:r>
            <w:proofErr w:type="gramEnd"/>
            <w:r>
              <w:rPr>
                <w:rFonts w:ascii="GHEA Grapalat" w:hAnsi="GHEA Grapalat"/>
                <w:color w:val="000000"/>
              </w:rPr>
              <w:t>/С_______________________</w:t>
            </w:r>
            <w:r w:rsidRPr="00CA2754">
              <w:rPr>
                <w:rFonts w:ascii="GHEA Grapalat" w:hAnsi="GHEA Grapalat"/>
                <w:color w:val="000000"/>
              </w:rPr>
              <w:t>____</w:t>
            </w:r>
            <w:r>
              <w:rPr>
                <w:rFonts w:ascii="GHEA Grapalat" w:hAnsi="GHEA Grapalat"/>
                <w:color w:val="000000"/>
              </w:rPr>
              <w:t>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gridSpan w:val="2"/>
            <w:vAlign w:val="center"/>
          </w:tcPr>
          <w:p w:rsidR="003B2F27" w:rsidRPr="00CA2754" w:rsidRDefault="003B2F27" w:rsidP="007D73E1">
            <w:pPr>
              <w:widowControl w:val="0"/>
              <w:contextualSpacing/>
              <w:jc w:val="center"/>
              <w:rPr>
                <w:rFonts w:ascii="GHEA Grapalat" w:hAnsi="GHEA Grapalat"/>
                <w:iCs/>
                <w:color w:val="000000"/>
              </w:rPr>
            </w:pPr>
            <w:r>
              <w:rPr>
                <w:rFonts w:ascii="GHEA Grapalat" w:hAnsi="GHEA Grapalat"/>
                <w:color w:val="000000"/>
              </w:rPr>
              <w:t>Заказчик</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rsidR="003B2F27" w:rsidRPr="00CA2754"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rsidR="003B2F27" w:rsidRPr="00AD29CE" w:rsidRDefault="003B2F27" w:rsidP="007D73E1">
            <w:pPr>
              <w:widowControl w:val="0"/>
              <w:contextualSpacing/>
              <w:jc w:val="center"/>
              <w:rPr>
                <w:rFonts w:ascii="GHEA Grapalat" w:hAnsi="GHEA Grapalat"/>
                <w:iCs/>
                <w:color w:val="000000"/>
              </w:rPr>
            </w:pPr>
            <w:proofErr w:type="gramStart"/>
            <w:r w:rsidRPr="00AD29CE">
              <w:rPr>
                <w:rFonts w:ascii="GHEA Grapalat" w:hAnsi="GHEA Grapalat"/>
                <w:color w:val="000000"/>
              </w:rPr>
              <w:t>Р</w:t>
            </w:r>
            <w:proofErr w:type="gramEnd"/>
            <w:r w:rsidRPr="00AD29CE">
              <w:rPr>
                <w:rFonts w:ascii="GHEA Grapalat" w:hAnsi="GHEA Grapalat"/>
                <w:color w:val="000000"/>
              </w:rPr>
              <w:t>/С___________________________</w:t>
            </w:r>
            <w:r w:rsidRPr="00CA2754">
              <w:rPr>
                <w:rFonts w:ascii="GHEA Grapalat" w:hAnsi="GHEA Grapalat"/>
                <w:color w:val="000000"/>
              </w:rPr>
              <w:t>_</w:t>
            </w:r>
            <w:r w:rsidRPr="00AD29CE">
              <w:rPr>
                <w:rFonts w:ascii="GHEA Grapalat" w:hAnsi="GHEA Grapalat"/>
                <w:color w:val="000000"/>
              </w:rPr>
              <w:t>_</w:t>
            </w:r>
          </w:p>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rsidR="003B2F27" w:rsidRPr="00AD29CE" w:rsidRDefault="003B2F27" w:rsidP="007D73E1">
      <w:pPr>
        <w:widowControl w:val="0"/>
        <w:ind w:firstLine="375"/>
        <w:contextualSpacing/>
        <w:rPr>
          <w:rFonts w:ascii="GHEA Grapalat" w:hAnsi="GHEA Grapalat"/>
          <w:iCs/>
          <w:color w:val="000000"/>
        </w:rPr>
      </w:pPr>
    </w:p>
    <w:p w:rsidR="003B2F27" w:rsidRPr="00AD29CE" w:rsidRDefault="003B2F27" w:rsidP="007D73E1">
      <w:pPr>
        <w:widowControl w:val="0"/>
        <w:ind w:left="567" w:right="566"/>
        <w:contextualSpacing/>
        <w:jc w:val="center"/>
        <w:rPr>
          <w:rFonts w:ascii="GHEA Grapalat" w:hAnsi="GHEA Grapalat"/>
          <w:iCs/>
          <w:color w:val="000000"/>
        </w:rPr>
      </w:pPr>
      <w:r w:rsidRPr="00AD29CE">
        <w:rPr>
          <w:rFonts w:ascii="GHEA Grapalat" w:hAnsi="GHEA Grapalat"/>
          <w:b/>
          <w:color w:val="000000"/>
        </w:rPr>
        <w:t>АКТ №</w:t>
      </w:r>
    </w:p>
    <w:p w:rsidR="003B2F27" w:rsidRPr="00CA2754" w:rsidRDefault="003B2F27" w:rsidP="007D73E1">
      <w:pPr>
        <w:widowControl w:val="0"/>
        <w:ind w:left="567" w:right="566"/>
        <w:contextualSpacing/>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rsidR="003B2F27" w:rsidRPr="00AD29CE" w:rsidRDefault="003B2F27" w:rsidP="007D73E1">
      <w:pPr>
        <w:pStyle w:val="a3"/>
        <w:widowControl w:val="0"/>
        <w:spacing w:line="240" w:lineRule="auto"/>
        <w:ind w:firstLine="0"/>
        <w:contextualSpacing/>
        <w:jc w:val="center"/>
        <w:rPr>
          <w:rFonts w:ascii="GHEA Grapalat" w:hAnsi="GHEA Grapalat"/>
          <w:b/>
          <w:bCs/>
          <w:iCs/>
          <w:sz w:val="24"/>
          <w:szCs w:val="24"/>
        </w:rPr>
      </w:pPr>
    </w:p>
    <w:p w:rsidR="003B2F27" w:rsidRPr="00AD29CE" w:rsidRDefault="003B2F27" w:rsidP="007D73E1">
      <w:pPr>
        <w:pStyle w:val="a3"/>
        <w:widowControl w:val="0"/>
        <w:tabs>
          <w:tab w:val="left" w:pos="1134"/>
          <w:tab w:val="left" w:pos="1985"/>
        </w:tabs>
        <w:spacing w:line="240" w:lineRule="auto"/>
        <w:ind w:firstLine="540"/>
        <w:contextualSpacing/>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rsidR="003B2F27" w:rsidRPr="00AD29CE" w:rsidRDefault="003B2F27" w:rsidP="007D73E1">
      <w:pPr>
        <w:pStyle w:val="af4"/>
        <w:widowControl w:val="0"/>
        <w:tabs>
          <w:tab w:val="left" w:pos="8789"/>
        </w:tabs>
        <w:spacing w:before="0" w:beforeAutospacing="0" w:after="0" w:afterAutospacing="0"/>
        <w:contextualSpacing/>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rsidR="003B2F27" w:rsidRPr="00AD29CE" w:rsidRDefault="003B2F27" w:rsidP="007D73E1">
      <w:pPr>
        <w:pStyle w:val="af4"/>
        <w:widowControl w:val="0"/>
        <w:spacing w:before="0" w:beforeAutospacing="0" w:after="0" w:afterAutospacing="0"/>
        <w:contextualSpacing/>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rsidR="003B2F27" w:rsidRPr="00AD29CE" w:rsidRDefault="003B2F27" w:rsidP="007D73E1">
      <w:pPr>
        <w:widowControl w:val="0"/>
        <w:tabs>
          <w:tab w:val="left" w:pos="5387"/>
          <w:tab w:val="left" w:pos="6237"/>
        </w:tabs>
        <w:contextualSpacing/>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rsidR="003B2F27" w:rsidRPr="00AD29CE" w:rsidRDefault="003B2F27" w:rsidP="007D73E1">
      <w:pPr>
        <w:widowControl w:val="0"/>
        <w:contextualSpacing/>
        <w:jc w:val="both"/>
        <w:rPr>
          <w:rFonts w:ascii="GHEA Grapalat" w:hAnsi="GHEA Grapalat"/>
          <w:iCs/>
          <w:color w:val="000000"/>
        </w:rPr>
      </w:pPr>
      <w:r w:rsidRPr="00AD29CE">
        <w:rPr>
          <w:rFonts w:ascii="GHEA Grapalat" w:hAnsi="GHEA Grapalat"/>
          <w:color w:val="00000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vAlign w:val="center"/>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73"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44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00"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16"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842"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34"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1168"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c>
          <w:tcPr>
            <w:tcW w:w="675" w:type="dxa"/>
            <w:shd w:val="clear" w:color="auto" w:fill="auto"/>
          </w:tcPr>
          <w:p w:rsidR="003B2F27" w:rsidRPr="00CA2754" w:rsidRDefault="003B2F27" w:rsidP="007D73E1">
            <w:pPr>
              <w:pStyle w:val="af4"/>
              <w:widowControl w:val="0"/>
              <w:spacing w:before="0" w:beforeAutospacing="0" w:after="0" w:afterAutospacing="0"/>
              <w:contextualSpacing/>
              <w:jc w:val="center"/>
              <w:rPr>
                <w:rFonts w:ascii="GHEA Grapalat" w:hAnsi="GHEA Grapalat"/>
                <w:sz w:val="20"/>
              </w:rPr>
            </w:pPr>
          </w:p>
        </w:tc>
      </w:tr>
    </w:tbl>
    <w:p w:rsidR="003B2F27" w:rsidRPr="00CA2754" w:rsidRDefault="003B2F27" w:rsidP="007D73E1">
      <w:pPr>
        <w:widowControl w:val="0"/>
        <w:ind w:firstLine="375"/>
        <w:contextualSpacing/>
        <w:jc w:val="both"/>
        <w:rPr>
          <w:rFonts w:ascii="GHEA Grapalat" w:hAnsi="GHEA Grapalat" w:cs="Arial"/>
          <w:iCs/>
          <w:color w:val="000000"/>
          <w:lang w:val="en-US"/>
        </w:rPr>
      </w:pPr>
    </w:p>
    <w:p w:rsidR="003B2F27" w:rsidRPr="00AD29CE" w:rsidRDefault="003B2F27" w:rsidP="007D73E1">
      <w:pPr>
        <w:widowControl w:val="0"/>
        <w:ind w:firstLine="567"/>
        <w:contextualSpacing/>
        <w:jc w:val="both"/>
        <w:rPr>
          <w:rFonts w:ascii="GHEA Grapalat" w:hAnsi="GHEA Grapalat"/>
          <w:iCs/>
          <w:snapToGrid w:val="0"/>
          <w:color w:val="000000"/>
        </w:rPr>
      </w:pPr>
      <w:proofErr w:type="gramStart"/>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tblPr>
      <w:tblGrid>
        <w:gridCol w:w="4852"/>
        <w:gridCol w:w="4852"/>
      </w:tblGrid>
      <w:tr w:rsidR="003B2F27" w:rsidRPr="00AD29CE" w:rsidTr="005B7138">
        <w:trPr>
          <w:trHeight w:val="266"/>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iCs/>
              </w:rPr>
            </w:pPr>
            <w:r w:rsidRPr="00AD29CE">
              <w:rPr>
                <w:rFonts w:ascii="GHEA Grapalat" w:hAnsi="GHEA Grapalat"/>
              </w:rPr>
              <w:t>___________________________</w:t>
            </w:r>
          </w:p>
          <w:p w:rsidR="003B2F27" w:rsidRPr="00CA2754" w:rsidRDefault="003B2F27" w:rsidP="007D73E1">
            <w:pPr>
              <w:widowControl w:val="0"/>
              <w:contextualSpacing/>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c>
          <w:tcPr>
            <w:tcW w:w="0" w:type="auto"/>
            <w:vAlign w:val="center"/>
          </w:tcPr>
          <w:p w:rsidR="003B2F27" w:rsidRPr="00AD29CE" w:rsidRDefault="003B2F27" w:rsidP="007D73E1">
            <w:pPr>
              <w:widowControl w:val="0"/>
              <w:contextualSpacing/>
              <w:jc w:val="center"/>
              <w:rPr>
                <w:rFonts w:ascii="GHEA Grapalat" w:hAnsi="GHEA Grapalat"/>
                <w:iCs/>
                <w:color w:val="000000"/>
              </w:rPr>
            </w:pPr>
            <w:r w:rsidRPr="00AD29CE">
              <w:rPr>
                <w:rFonts w:ascii="GHEA Grapalat" w:hAnsi="GHEA Grapalat"/>
                <w:color w:val="000000"/>
              </w:rPr>
              <w:t>М. П.</w:t>
            </w:r>
          </w:p>
        </w:tc>
      </w:tr>
    </w:tbl>
    <w:p w:rsidR="003B2F27" w:rsidRPr="00AD29CE" w:rsidRDefault="003B2F27" w:rsidP="007D73E1">
      <w:pPr>
        <w:widowControl w:val="0"/>
        <w:autoSpaceDE w:val="0"/>
        <w:autoSpaceDN w:val="0"/>
        <w:adjustRightInd w:val="0"/>
        <w:contextualSpacing/>
        <w:jc w:val="right"/>
        <w:rPr>
          <w:rFonts w:ascii="GHEA Grapalat" w:hAnsi="GHEA Grapalat" w:cs="TimesArmenianPSMT"/>
        </w:rPr>
      </w:pPr>
    </w:p>
    <w:p w:rsidR="003B2F27" w:rsidRPr="00AD29CE" w:rsidRDefault="003B2F27" w:rsidP="007D73E1">
      <w:pPr>
        <w:contextualSpacing/>
        <w:jc w:val="right"/>
        <w:rPr>
          <w:rFonts w:ascii="GHEA Grapalat" w:hAnsi="GHEA Grapalat" w:cs="TimesArmenianPSMT"/>
          <w:i/>
        </w:rPr>
      </w:pPr>
      <w:r>
        <w:rPr>
          <w:rFonts w:ascii="GHEA Grapalat" w:hAnsi="GHEA Grapalat"/>
        </w:rPr>
        <w:br w:type="page"/>
      </w:r>
      <w:r w:rsidRPr="00AD29CE">
        <w:rPr>
          <w:rFonts w:ascii="GHEA Grapalat" w:hAnsi="GHEA Grapalat"/>
          <w:i/>
        </w:rPr>
        <w:t>Приложение № 3.1</w:t>
      </w:r>
    </w:p>
    <w:p w:rsidR="003B2F27" w:rsidRPr="00AD29CE" w:rsidRDefault="003B2F27" w:rsidP="007D73E1">
      <w:pPr>
        <w:widowControl w:val="0"/>
        <w:autoSpaceDE w:val="0"/>
        <w:autoSpaceDN w:val="0"/>
        <w:adjustRightInd w:val="0"/>
        <w:contextualSpacing/>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rsidR="003B2F27" w:rsidRPr="00AD29CE" w:rsidRDefault="003B2F27" w:rsidP="007D73E1">
      <w:pPr>
        <w:widowControl w:val="0"/>
        <w:contextualSpacing/>
        <w:rPr>
          <w:rFonts w:ascii="GHEA Grapalat" w:hAnsi="GHEA Grapalat"/>
        </w:rPr>
      </w:pPr>
    </w:p>
    <w:p w:rsidR="003B2F27" w:rsidRPr="00565EAA" w:rsidRDefault="003B2F27" w:rsidP="007D73E1">
      <w:pPr>
        <w:widowControl w:val="0"/>
        <w:tabs>
          <w:tab w:val="left" w:pos="2250"/>
        </w:tabs>
        <w:contextualSpacing/>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007AA4" w:rsidRDefault="003B2F27" w:rsidP="007D73E1">
      <w:pPr>
        <w:widowControl w:val="0"/>
        <w:tabs>
          <w:tab w:val="left" w:pos="360"/>
          <w:tab w:val="left" w:pos="540"/>
          <w:tab w:val="left" w:pos="2250"/>
        </w:tabs>
        <w:contextualSpacing/>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rsidR="003B2F27" w:rsidRPr="00F65D1E" w:rsidRDefault="003B2F27" w:rsidP="007D73E1">
      <w:pPr>
        <w:widowControl w:val="0"/>
        <w:tabs>
          <w:tab w:val="left" w:pos="360"/>
          <w:tab w:val="left" w:pos="540"/>
          <w:tab w:val="left" w:pos="2250"/>
        </w:tabs>
        <w:contextualSpacing/>
        <w:jc w:val="center"/>
        <w:rPr>
          <w:rFonts w:ascii="GHEA Grapalat" w:hAnsi="GHEA Grapalat" w:cs="Sylfaen"/>
          <w:bCs/>
        </w:rPr>
      </w:pPr>
    </w:p>
    <w:p w:rsidR="003B2F27" w:rsidRPr="005A78CD" w:rsidRDefault="003B2F27" w:rsidP="007D73E1">
      <w:pPr>
        <w:widowControl w:val="0"/>
        <w:ind w:firstLine="567"/>
        <w:contextualSpacing/>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rsidR="003B2F27" w:rsidRPr="0096584B" w:rsidRDefault="003B2F27" w:rsidP="007D73E1">
      <w:pPr>
        <w:widowControl w:val="0"/>
        <w:ind w:left="7371" w:hanging="141"/>
        <w:contextualSpacing/>
        <w:jc w:val="both"/>
        <w:rPr>
          <w:rFonts w:ascii="GHEA Grapalat" w:hAnsi="GHEA Grapalat"/>
          <w:sz w:val="16"/>
        </w:rPr>
      </w:pPr>
      <w:r w:rsidRPr="00A979AE">
        <w:rPr>
          <w:rFonts w:ascii="GHEA Grapalat" w:hAnsi="GHEA Grapalat"/>
          <w:sz w:val="16"/>
        </w:rPr>
        <w:t>номер договора</w:t>
      </w:r>
    </w:p>
    <w:p w:rsidR="003B2F27" w:rsidRPr="00C7119C" w:rsidRDefault="003B2F27" w:rsidP="007D73E1">
      <w:pPr>
        <w:widowControl w:val="0"/>
        <w:tabs>
          <w:tab w:val="left" w:pos="4480"/>
        </w:tabs>
        <w:contextualSpacing/>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proofErr w:type="gramStart"/>
      <w:r w:rsidRPr="00C7119C">
        <w:rPr>
          <w:rFonts w:ascii="GHEA Grapalat" w:hAnsi="GHEA Grapalat"/>
        </w:rPr>
        <w:t>между</w:t>
      </w:r>
      <w:proofErr w:type="gramEnd"/>
      <w:r w:rsidRPr="00C7119C">
        <w:rPr>
          <w:rFonts w:ascii="GHEA Grapalat" w:hAnsi="GHEA Grapalat"/>
        </w:rPr>
        <w:t xml:space="preserve">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rsidR="003B2F27" w:rsidRPr="005A78CD" w:rsidRDefault="003B2F27" w:rsidP="007D73E1">
      <w:pPr>
        <w:widowControl w:val="0"/>
        <w:tabs>
          <w:tab w:val="left" w:pos="6379"/>
        </w:tabs>
        <w:ind w:left="1701" w:right="-360"/>
        <w:contextualSpacing/>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rsidR="003B2F27" w:rsidRPr="0096584B" w:rsidRDefault="003B2F27" w:rsidP="007D73E1">
      <w:pPr>
        <w:widowControl w:val="0"/>
        <w:tabs>
          <w:tab w:val="left" w:pos="360"/>
          <w:tab w:val="left" w:pos="540"/>
        </w:tabs>
        <w:ind w:right="-2"/>
        <w:contextualSpacing/>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rsidR="003B2F27" w:rsidRPr="00A979AE" w:rsidRDefault="003B2F27" w:rsidP="007D73E1">
      <w:pPr>
        <w:widowControl w:val="0"/>
        <w:ind w:left="3544" w:right="-360"/>
        <w:contextualSpacing/>
        <w:jc w:val="both"/>
        <w:rPr>
          <w:rFonts w:ascii="GHEA Grapalat" w:hAnsi="GHEA Grapalat"/>
          <w:sz w:val="16"/>
        </w:rPr>
      </w:pPr>
      <w:r w:rsidRPr="00410F7A">
        <w:rPr>
          <w:rFonts w:ascii="GHEA Grapalat" w:hAnsi="GHEA Grapalat"/>
          <w:sz w:val="16"/>
        </w:rPr>
        <w:t>имя Исполнителя</w:t>
      </w:r>
    </w:p>
    <w:p w:rsidR="003B2F27" w:rsidRPr="00E467E3" w:rsidRDefault="003B2F27" w:rsidP="007D73E1">
      <w:pPr>
        <w:widowControl w:val="0"/>
        <w:tabs>
          <w:tab w:val="left" w:pos="360"/>
          <w:tab w:val="left" w:pos="540"/>
        </w:tabs>
        <w:contextualSpacing/>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3B2F27" w:rsidRPr="00AD29CE"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jc w:val="center"/>
              <w:rPr>
                <w:rFonts w:ascii="GHEA Grapalat" w:hAnsi="GHEA Grapalat" w:cs="Sylfaen"/>
                <w:bCs/>
              </w:rPr>
            </w:pPr>
            <w:r w:rsidRPr="00AD29CE">
              <w:rPr>
                <w:rFonts w:ascii="GHEA Grapalat" w:hAnsi="GHEA Grapalat"/>
              </w:rPr>
              <w:t>Услуги</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AD29CE" w:rsidRDefault="003B2F27" w:rsidP="007D73E1">
            <w:pPr>
              <w:widowControl w:val="0"/>
              <w:contextualSpacing/>
              <w:jc w:val="center"/>
              <w:rPr>
                <w:rFonts w:ascii="GHEA Grapalat" w:hAnsi="GHEA Grapalat"/>
              </w:rPr>
            </w:pPr>
            <w:r w:rsidRPr="00AD29CE">
              <w:rPr>
                <w:rFonts w:ascii="GHEA Grapalat" w:hAnsi="GHEA Grapalat"/>
              </w:rPr>
              <w:t>объем (фактический)</w:t>
            </w: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r w:rsidR="003B2F27" w:rsidRPr="00AD29CE"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7D73E1">
            <w:pPr>
              <w:widowControl w:val="0"/>
              <w:contextualSpacing/>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7D73E1">
            <w:pPr>
              <w:widowControl w:val="0"/>
              <w:contextualSpacing/>
              <w:rPr>
                <w:rFonts w:ascii="GHEA Grapalat" w:hAnsi="GHEA Grapalat" w:cs="Sylfaen"/>
              </w:rPr>
            </w:pPr>
          </w:p>
        </w:tc>
      </w:tr>
    </w:tbl>
    <w:p w:rsidR="003B2F27" w:rsidRPr="00AD29CE" w:rsidRDefault="003B2F27" w:rsidP="007D73E1">
      <w:pPr>
        <w:widowControl w:val="0"/>
        <w:ind w:firstLine="567"/>
        <w:contextualSpacing/>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rsidR="003B2F27" w:rsidRPr="00AD29CE" w:rsidRDefault="003B2F27" w:rsidP="007D73E1">
      <w:pPr>
        <w:contextualSpacing/>
        <w:jc w:val="center"/>
        <w:rPr>
          <w:rFonts w:ascii="GHEA Grapalat" w:hAnsi="GHEA Grapalat" w:cs="Sylfaen"/>
        </w:rPr>
      </w:pPr>
      <w:r w:rsidRPr="00AD29CE">
        <w:rPr>
          <w:rFonts w:ascii="GHEA Grapalat" w:hAnsi="GHEA Grapalat"/>
        </w:rPr>
        <w:t>СТОРОНЫ</w:t>
      </w:r>
    </w:p>
    <w:p w:rsidR="003B2F27" w:rsidRPr="00AD29CE" w:rsidRDefault="003B2F27" w:rsidP="007D73E1">
      <w:pPr>
        <w:widowControl w:val="0"/>
        <w:tabs>
          <w:tab w:val="left" w:pos="360"/>
          <w:tab w:val="left" w:pos="540"/>
        </w:tabs>
        <w:contextualSpacing/>
        <w:rPr>
          <w:rFonts w:ascii="GHEA Grapalat" w:hAnsi="GHEA Grapalat" w:cs="Sylfaen"/>
        </w:rPr>
      </w:pPr>
    </w:p>
    <w:tbl>
      <w:tblPr>
        <w:tblW w:w="0" w:type="auto"/>
        <w:tblLook w:val="00A0"/>
      </w:tblPr>
      <w:tblGrid>
        <w:gridCol w:w="4785"/>
        <w:gridCol w:w="5223"/>
      </w:tblGrid>
      <w:tr w:rsidR="003B2F27" w:rsidRPr="00AD29CE" w:rsidTr="005B7138">
        <w:tc>
          <w:tcPr>
            <w:tcW w:w="4785"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7D73E1">
            <w:pPr>
              <w:widowControl w:val="0"/>
              <w:tabs>
                <w:tab w:val="left" w:pos="360"/>
                <w:tab w:val="left" w:pos="540"/>
              </w:tabs>
              <w:contextualSpacing/>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7D73E1">
      <w:pPr>
        <w:widowControl w:val="0"/>
        <w:tabs>
          <w:tab w:val="left" w:pos="360"/>
          <w:tab w:val="left" w:pos="540"/>
        </w:tabs>
        <w:contextualSpacing/>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7D73E1">
      <w:pPr>
        <w:widowControl w:val="0"/>
        <w:tabs>
          <w:tab w:val="left" w:pos="360"/>
          <w:tab w:val="left" w:pos="540"/>
        </w:tabs>
        <w:contextualSpacing/>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7D73E1">
            <w:pPr>
              <w:widowControl w:val="0"/>
              <w:contextualSpacing/>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7D73E1">
            <w:pPr>
              <w:widowControl w:val="0"/>
              <w:contextualSpacing/>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7D73E1">
            <w:pPr>
              <w:widowControl w:val="0"/>
              <w:contextualSpacing/>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7D73E1">
            <w:pPr>
              <w:widowControl w:val="0"/>
              <w:contextualSpacing/>
              <w:rPr>
                <w:rFonts w:ascii="GHEA Grapalat" w:hAnsi="GHEA Grapalat" w:cs="GHEA Grapalat"/>
                <w:color w:val="000000"/>
              </w:rPr>
            </w:pPr>
          </w:p>
        </w:tc>
      </w:tr>
    </w:tbl>
    <w:p w:rsidR="003B2F27" w:rsidRPr="00AD29CE" w:rsidRDefault="003B2F27" w:rsidP="007D73E1">
      <w:pPr>
        <w:widowControl w:val="0"/>
        <w:ind w:left="-142" w:firstLine="142"/>
        <w:contextualSpacing/>
        <w:jc w:val="center"/>
        <w:rPr>
          <w:rFonts w:ascii="GHEA Grapalat" w:hAnsi="GHEA Grapalat" w:cs="Sylfaen"/>
          <w:b/>
        </w:rPr>
      </w:pPr>
    </w:p>
    <w:p w:rsidR="003B2F27" w:rsidRPr="00AD29CE" w:rsidRDefault="003B2F27" w:rsidP="007D73E1">
      <w:pPr>
        <w:pStyle w:val="norm"/>
        <w:widowControl w:val="0"/>
        <w:spacing w:line="240" w:lineRule="auto"/>
        <w:ind w:firstLine="284"/>
        <w:contextualSpacing/>
        <w:jc w:val="center"/>
        <w:rPr>
          <w:rFonts w:ascii="GHEA Grapalat" w:hAnsi="GHEA Grapalat"/>
          <w:b/>
          <w:sz w:val="24"/>
          <w:szCs w:val="24"/>
        </w:rPr>
      </w:pPr>
    </w:p>
    <w:p w:rsidR="00081284" w:rsidRDefault="00081284">
      <w:pPr>
        <w:rPr>
          <w:rFonts w:ascii="GHEA Grapalat" w:hAnsi="GHEA Grapalat"/>
          <w:i/>
          <w:lang w:val="en-US"/>
        </w:rPr>
      </w:pPr>
      <w:r>
        <w:rPr>
          <w:rFonts w:ascii="GHEA Grapalat" w:hAnsi="GHEA Grapalat"/>
          <w:i/>
          <w:lang w:val="en-US"/>
        </w:rPr>
        <w:br w:type="page"/>
      </w:r>
    </w:p>
    <w:p w:rsidR="00081284" w:rsidRDefault="00081284" w:rsidP="00081284">
      <w:pPr>
        <w:widowControl w:val="0"/>
        <w:spacing w:after="160"/>
        <w:ind w:left="-142" w:firstLine="142"/>
        <w:jc w:val="center"/>
        <w:rPr>
          <w:rFonts w:ascii="GHEA Grapalat" w:hAnsi="GHEA Grapalat"/>
          <w:i/>
          <w:lang w:val="en-US"/>
        </w:rPr>
      </w:pPr>
    </w:p>
    <w:p w:rsidR="00081284" w:rsidRPr="00A33C34" w:rsidRDefault="00081284" w:rsidP="00081284">
      <w:pPr>
        <w:widowControl w:val="0"/>
        <w:jc w:val="right"/>
        <w:rPr>
          <w:rFonts w:ascii="GHEA Grapalat" w:hAnsi="GHEA Grapalat" w:cs="Sylfaen"/>
          <w:i/>
        </w:rPr>
      </w:pPr>
      <w:r w:rsidRPr="00A33C34">
        <w:rPr>
          <w:rFonts w:ascii="GHEA Grapalat" w:hAnsi="GHEA Grapalat"/>
          <w:i/>
        </w:rPr>
        <w:t>Приложение № 4</w:t>
      </w:r>
    </w:p>
    <w:p w:rsidR="00081284" w:rsidRPr="00A33C34" w:rsidRDefault="00081284" w:rsidP="00081284">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rsidR="00081284" w:rsidRPr="00A33C34" w:rsidRDefault="00081284" w:rsidP="00081284">
      <w:pPr>
        <w:jc w:val="center"/>
        <w:rPr>
          <w:rFonts w:ascii="GHEA Grapalat" w:hAnsi="GHEA Grapalat" w:cs="GHEA Grapalat"/>
        </w:rPr>
      </w:pPr>
    </w:p>
    <w:p w:rsidR="00081284" w:rsidRPr="00A33C34" w:rsidRDefault="00081284" w:rsidP="00081284">
      <w:pPr>
        <w:jc w:val="center"/>
        <w:rPr>
          <w:rFonts w:ascii="GHEA Grapalat" w:hAnsi="GHEA Grapalat" w:cs="GHEA Grapalat"/>
        </w:rPr>
      </w:pPr>
      <w:r w:rsidRPr="00A33C34">
        <w:rPr>
          <w:rFonts w:ascii="GHEA Grapalat" w:hAnsi="GHEA Grapalat" w:cs="GHEA Grapalat"/>
        </w:rPr>
        <w:t>УВЕДОМЛЕНИЕ</w:t>
      </w:r>
    </w:p>
    <w:p w:rsidR="00081284" w:rsidRPr="00A33C34" w:rsidRDefault="00081284" w:rsidP="00081284">
      <w:pPr>
        <w:jc w:val="center"/>
        <w:rPr>
          <w:rFonts w:ascii="GHEA Grapalat" w:hAnsi="GHEA Grapalat" w:cs="GHEA Grapalat"/>
          <w:lang w:val="hy-AM"/>
        </w:rPr>
      </w:pPr>
    </w:p>
    <w:p w:rsidR="00081284" w:rsidRPr="00A33C34" w:rsidRDefault="00081284" w:rsidP="00081284">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rsidR="00081284" w:rsidRPr="00A33C34" w:rsidRDefault="00081284" w:rsidP="00081284">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финансового</w:t>
      </w:r>
      <w:proofErr w:type="spellEnd"/>
      <w:r w:rsidRPr="00A33C34">
        <w:rPr>
          <w:rFonts w:ascii="GHEA Grapalat" w:hAnsi="GHEA Grapalat" w:cs="Sylfaen"/>
          <w:vertAlign w:val="superscript"/>
          <w:lang w:val="es-ES"/>
        </w:rPr>
        <w:t xml:space="preserve"> </w:t>
      </w:r>
      <w:proofErr w:type="spellStart"/>
      <w:r w:rsidRPr="00A33C34">
        <w:rPr>
          <w:rFonts w:ascii="GHEA Grapalat" w:hAnsi="GHEA Grapalat" w:cs="Sylfaen"/>
          <w:vertAlign w:val="superscript"/>
          <w:lang w:val="es-ES"/>
        </w:rPr>
        <w:t>агента</w:t>
      </w:r>
      <w:proofErr w:type="spellEnd"/>
    </w:p>
    <w:p w:rsidR="00081284" w:rsidRPr="00A33C34" w:rsidRDefault="00081284" w:rsidP="00081284">
      <w:pPr>
        <w:rPr>
          <w:rFonts w:ascii="GHEA Grapalat" w:hAnsi="GHEA Grapalat"/>
          <w:vertAlign w:val="superscript"/>
          <w:lang w:val="es-ES"/>
        </w:rPr>
      </w:pPr>
    </w:p>
    <w:p w:rsidR="00081284" w:rsidRPr="00A33C34" w:rsidRDefault="00081284" w:rsidP="00081284">
      <w:pPr>
        <w:pStyle w:val="aff"/>
        <w:numPr>
          <w:ilvl w:val="0"/>
          <w:numId w:val="34"/>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xml:space="preserve">- </w:t>
      </w:r>
      <w:proofErr w:type="spellStart"/>
      <w:r w:rsidRPr="00A33C34">
        <w:rPr>
          <w:rFonts w:ascii="GHEA Grapalat" w:hAnsi="GHEA Grapalat"/>
          <w:sz w:val="20"/>
          <w:szCs w:val="20"/>
        </w:rPr>
        <w:t>ом</w:t>
      </w:r>
      <w:proofErr w:type="spellEnd"/>
      <w:r w:rsidRPr="00A33C34">
        <w:rPr>
          <w:rFonts w:ascii="GHEA Grapalat" w:hAnsi="GHEA Grapalat"/>
          <w:sz w:val="20"/>
          <w:szCs w:val="20"/>
        </w:rPr>
        <w:t xml:space="preserve">   и</w:t>
      </w:r>
      <w:r w:rsidRPr="00A33C34">
        <w:rPr>
          <w:rFonts w:ascii="GHEA Grapalat" w:hAnsi="GHEA Grapalat"/>
        </w:rPr>
        <w:t xml:space="preserve"> ---------------------------- </w:t>
      </w:r>
      <w:r w:rsidRPr="00A33C34">
        <w:rPr>
          <w:rFonts w:ascii="GHEA Grapalat" w:hAnsi="GHEA Grapalat"/>
          <w:sz w:val="20"/>
          <w:szCs w:val="20"/>
        </w:rPr>
        <w:t>-</w:t>
      </w:r>
      <w:proofErr w:type="spellStart"/>
      <w:r w:rsidRPr="00A33C34">
        <w:rPr>
          <w:rFonts w:ascii="GHEA Grapalat" w:hAnsi="GHEA Grapalat"/>
          <w:sz w:val="20"/>
          <w:szCs w:val="20"/>
        </w:rPr>
        <w:t>ом</w:t>
      </w:r>
      <w:proofErr w:type="spellEnd"/>
      <w:r w:rsidRPr="00A33C34">
        <w:rPr>
          <w:rFonts w:ascii="GHEA Grapalat" w:hAnsi="GHEA Grapalat"/>
        </w:rPr>
        <w:t xml:space="preserve">                              </w:t>
      </w:r>
    </w:p>
    <w:p w:rsidR="00081284" w:rsidRPr="00A33C34" w:rsidRDefault="00081284" w:rsidP="00081284">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proofErr w:type="spellStart"/>
      <w:r w:rsidRPr="00A33C34">
        <w:rPr>
          <w:rFonts w:ascii="GHEA Grapalat" w:hAnsi="GHEA Grapalat" w:cs="Sylfaen"/>
          <w:sz w:val="20"/>
          <w:szCs w:val="20"/>
        </w:rPr>
        <w:t>далее-Договор</w:t>
      </w:r>
      <w:proofErr w:type="spellEnd"/>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 xml:space="preserve">и ------------------------- - </w:t>
      </w:r>
      <w:proofErr w:type="spellStart"/>
      <w:r w:rsidRPr="00A33C34">
        <w:rPr>
          <w:rFonts w:ascii="GHEA Grapalat" w:hAnsi="GHEA Grapalat" w:cs="Sylfaen"/>
          <w:sz w:val="20"/>
          <w:szCs w:val="20"/>
        </w:rPr>
        <w:t>ом</w:t>
      </w:r>
      <w:proofErr w:type="spellEnd"/>
    </w:p>
    <w:p w:rsidR="00081284" w:rsidRPr="00A33C34" w:rsidRDefault="00081284" w:rsidP="00081284">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rsidR="00081284" w:rsidRPr="00A33C34" w:rsidRDefault="00081284" w:rsidP="00081284">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rsidR="00081284" w:rsidRPr="00A33C34" w:rsidRDefault="00081284" w:rsidP="00081284">
      <w:pPr>
        <w:rPr>
          <w:rFonts w:ascii="GHEA Grapalat" w:hAnsi="GHEA Grapalat" w:cs="Sylfaen"/>
          <w:sz w:val="20"/>
          <w:szCs w:val="20"/>
          <w:lang w:val="es-ES"/>
        </w:rPr>
      </w:pPr>
    </w:p>
    <w:p w:rsidR="00081284" w:rsidRPr="00A33C34" w:rsidRDefault="00081284" w:rsidP="00081284">
      <w:pPr>
        <w:pStyle w:val="aff"/>
        <w:numPr>
          <w:ilvl w:val="0"/>
          <w:numId w:val="34"/>
        </w:numPr>
        <w:contextualSpacing/>
        <w:jc w:val="both"/>
        <w:rPr>
          <w:rFonts w:ascii="GHEA Grapalat" w:hAnsi="GHEA Grapalat" w:cs="Sylfaen"/>
          <w:sz w:val="20"/>
          <w:szCs w:val="20"/>
        </w:rPr>
      </w:pPr>
      <w:r w:rsidRPr="00A33C34">
        <w:rPr>
          <w:rFonts w:ascii="GHEA Grapalat" w:hAnsi="GHEA Grapalat" w:cs="Sylfaen"/>
          <w:sz w:val="20"/>
          <w:szCs w:val="20"/>
        </w:rPr>
        <w:t xml:space="preserve">Согласен с </w:t>
      </w:r>
      <w:proofErr w:type="gramStart"/>
      <w:r w:rsidRPr="00A33C34">
        <w:rPr>
          <w:rFonts w:ascii="GHEA Grapalat" w:hAnsi="GHEA Grapalat" w:cs="Sylfaen"/>
          <w:sz w:val="20"/>
          <w:szCs w:val="20"/>
        </w:rPr>
        <w:t>условиями</w:t>
      </w:r>
      <w:proofErr w:type="gramEnd"/>
      <w:r w:rsidRPr="00A33C34">
        <w:rPr>
          <w:rFonts w:ascii="GHEA Grapalat" w:hAnsi="GHEA Grapalat" w:cs="Sylfaen"/>
          <w:sz w:val="20"/>
          <w:szCs w:val="20"/>
        </w:rPr>
        <w:t xml:space="preserve"> изложенными в пункте 7.12.</w:t>
      </w:r>
    </w:p>
    <w:p w:rsidR="00081284" w:rsidRPr="00A33C34" w:rsidRDefault="00081284" w:rsidP="00081284">
      <w:pPr>
        <w:jc w:val="center"/>
        <w:rPr>
          <w:rFonts w:ascii="GHEA Grapalat" w:hAnsi="GHEA Grapalat" w:cs="GHEA Grapalat"/>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firstLine="709"/>
        <w:rPr>
          <w:lang w:val="es-ES"/>
        </w:rPr>
      </w:pPr>
    </w:p>
    <w:p w:rsidR="00081284" w:rsidRPr="00A33C34" w:rsidRDefault="00081284" w:rsidP="00081284">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rsidR="00081284" w:rsidRPr="00A33C34" w:rsidRDefault="00081284" w:rsidP="00081284">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rsidR="00081284" w:rsidRPr="00A33C34" w:rsidRDefault="00081284" w:rsidP="00081284">
      <w:pPr>
        <w:jc w:val="right"/>
        <w:rPr>
          <w:rFonts w:ascii="GHEA Grapalat" w:hAnsi="GHEA Grapalat"/>
          <w:sz w:val="20"/>
          <w:lang w:val="hy-AM"/>
        </w:rPr>
      </w:pPr>
      <w:r w:rsidRPr="00A33C34">
        <w:rPr>
          <w:rFonts w:ascii="GHEA Grapalat" w:hAnsi="GHEA Grapalat"/>
          <w:sz w:val="20"/>
          <w:lang w:val="hy-AM"/>
        </w:rPr>
        <w:t xml:space="preserve">    </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rsidR="00081284" w:rsidRPr="00A33C34" w:rsidRDefault="00081284" w:rsidP="00081284">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rsidR="00081284" w:rsidRPr="00A33C34" w:rsidRDefault="00081284" w:rsidP="00081284">
      <w:pPr>
        <w:jc w:val="center"/>
        <w:rPr>
          <w:rFonts w:ascii="GHEA Grapalat" w:hAnsi="GHEA Grapalat" w:cs="Sylfaen"/>
          <w:sz w:val="16"/>
          <w:szCs w:val="16"/>
          <w:lang w:val="es-ES"/>
        </w:rPr>
      </w:pPr>
    </w:p>
    <w:p w:rsidR="00081284" w:rsidRPr="00A33C34" w:rsidRDefault="00081284" w:rsidP="00081284">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rsidR="008D352C" w:rsidRPr="003B2F27" w:rsidRDefault="008D352C" w:rsidP="007D73E1">
      <w:pPr>
        <w:widowControl w:val="0"/>
        <w:ind w:left="-142" w:firstLine="142"/>
        <w:contextualSpacing/>
        <w:jc w:val="center"/>
        <w:rPr>
          <w:rFonts w:ascii="GHEA Grapalat" w:hAnsi="GHEA Grapalat"/>
          <w:i/>
          <w:lang w:val="en-US"/>
        </w:rPr>
      </w:pPr>
    </w:p>
    <w:sectPr w:rsidR="008D352C" w:rsidRPr="003B2F27" w:rsidSect="008F145F">
      <w:footerReference w:type="default" r:id="rId9"/>
      <w:footnotePr>
        <w:pos w:val="beneathText"/>
      </w:footnotePr>
      <w:pgSz w:w="11906" w:h="16838" w:code="9"/>
      <w:pgMar w:top="426" w:right="849" w:bottom="567" w:left="993" w:header="561" w:footer="561"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0818" w:rsidRDefault="00050818">
      <w:r>
        <w:separator/>
      </w:r>
    </w:p>
  </w:endnote>
  <w:endnote w:type="continuationSeparator" w:id="0">
    <w:p w:rsidR="00050818" w:rsidRDefault="0005081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41"/>
      <w:docPartObj>
        <w:docPartGallery w:val="Page Numbers (Bottom of Page)"/>
        <w:docPartUnique/>
      </w:docPartObj>
    </w:sdtPr>
    <w:sdtEndPr>
      <w:rPr>
        <w:rFonts w:ascii="GHEA Grapalat" w:hAnsi="GHEA Grapalat"/>
        <w:sz w:val="24"/>
        <w:szCs w:val="24"/>
      </w:rPr>
    </w:sdtEndPr>
    <w:sdtContent>
      <w:p w:rsidR="00050818" w:rsidRPr="003E450C" w:rsidRDefault="00050818">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C25E19">
          <w:rPr>
            <w:rFonts w:ascii="GHEA Grapalat" w:hAnsi="GHEA Grapalat"/>
            <w:noProof/>
            <w:sz w:val="24"/>
            <w:szCs w:val="24"/>
          </w:rPr>
          <w:t>66</w:t>
        </w:r>
        <w:r w:rsidRPr="003E450C">
          <w:rPr>
            <w:rFonts w:ascii="GHEA Grapalat" w:hAnsi="GHEA Grapalat"/>
            <w:sz w:val="24"/>
            <w:szCs w:val="24"/>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0818" w:rsidRPr="00305BEC" w:rsidRDefault="00050818">
    <w:pPr>
      <w:pStyle w:val="a5"/>
      <w:jc w:val="center"/>
      <w:rPr>
        <w:rFonts w:ascii="GHEA Grapalat" w:hAnsi="GHEA Grapalat"/>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0818" w:rsidRDefault="00050818">
      <w:r>
        <w:separator/>
      </w:r>
    </w:p>
  </w:footnote>
  <w:footnote w:type="continuationSeparator" w:id="0">
    <w:p w:rsidR="00050818" w:rsidRDefault="00050818">
      <w:r>
        <w:continuationSeparator/>
      </w:r>
    </w:p>
  </w:footnote>
  <w:footnote w:id="1">
    <w:p w:rsidR="00050818" w:rsidRPr="00A31673" w:rsidRDefault="00050818">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050818" w:rsidRDefault="00050818" w:rsidP="006B3E56">
      <w:pPr>
        <w:jc w:val="both"/>
      </w:pPr>
    </w:p>
    <w:p w:rsidR="00050818" w:rsidRPr="00503980" w:rsidRDefault="00050818"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w:t>
      </w:r>
      <w:proofErr w:type="gramStart"/>
      <w:r w:rsidRPr="00503980">
        <w:rPr>
          <w:rFonts w:ascii="GHEA Grapalat" w:hAnsi="GHEA Grapalat"/>
          <w:i/>
          <w:sz w:val="20"/>
          <w:szCs w:val="20"/>
        </w:rPr>
        <w:t>"О</w:t>
      </w:r>
      <w:proofErr w:type="gramEnd"/>
      <w:r w:rsidRPr="00503980">
        <w:rPr>
          <w:rFonts w:ascii="GHEA Grapalat" w:hAnsi="GHEA Grapalat"/>
          <w:i/>
          <w:sz w:val="20"/>
          <w:szCs w:val="20"/>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50818" w:rsidRPr="00503980" w:rsidRDefault="00050818" w:rsidP="007906A2">
      <w:pPr>
        <w:jc w:val="both"/>
        <w:rPr>
          <w:rFonts w:ascii="GHEA Grapalat" w:hAnsi="GHEA Grapalat"/>
          <w:i/>
          <w:sz w:val="20"/>
          <w:szCs w:val="20"/>
        </w:rPr>
      </w:pPr>
      <w:proofErr w:type="gramStart"/>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w:t>
      </w:r>
      <w:proofErr w:type="gramEnd"/>
      <w:r w:rsidRPr="00503980">
        <w:rPr>
          <w:rFonts w:ascii="GHEA Grapalat" w:hAnsi="GHEA Grapalat"/>
          <w:i/>
          <w:sz w:val="20"/>
          <w:szCs w:val="20"/>
        </w:rPr>
        <w:t xml:space="preserve">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rsidR="00050818" w:rsidRPr="00503980" w:rsidRDefault="00050818"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w:t>
      </w:r>
      <w:proofErr w:type="gramStart"/>
      <w:r w:rsidRPr="00503980">
        <w:rPr>
          <w:rFonts w:ascii="GHEA Grapalat" w:hAnsi="GHEA Grapalat"/>
          <w:i/>
          <w:sz w:val="20"/>
          <w:szCs w:val="20"/>
        </w:rPr>
        <w:t>м-</w:t>
      </w:r>
      <w:proofErr w:type="gramEnd"/>
      <w:r w:rsidRPr="00503980">
        <w:rPr>
          <w:rFonts w:ascii="GHEA Grapalat" w:hAnsi="GHEA Grapalat"/>
          <w:i/>
          <w:sz w:val="20"/>
          <w:szCs w:val="20"/>
        </w:rPr>
        <w:t xml:space="preserve"> информация о реальных бенефициарах не представляется</w:t>
      </w:r>
    </w:p>
    <w:p w:rsidR="00050818" w:rsidRDefault="00050818" w:rsidP="006B3E56">
      <w:pPr>
        <w:pStyle w:val="af2"/>
        <w:rPr>
          <w:rFonts w:asciiTheme="minorHAnsi" w:hAnsiTheme="minorHAnsi"/>
          <w:lang w:val="af-ZA"/>
        </w:rPr>
      </w:pPr>
    </w:p>
  </w:footnote>
  <w:footnote w:id="3">
    <w:p w:rsidR="00050818" w:rsidRPr="00D3436F" w:rsidRDefault="00050818"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rsidR="00050818" w:rsidRPr="009C4E45" w:rsidRDefault="00050818">
      <w:pPr>
        <w:pStyle w:val="af2"/>
        <w:rPr>
          <w:rFonts w:ascii="GHEA Grapalat" w:hAnsi="GHEA Grapalat"/>
          <w:color w:val="FF0000"/>
          <w:sz w:val="28"/>
          <w:szCs w:val="28"/>
        </w:rPr>
      </w:pPr>
    </w:p>
  </w:footnote>
  <w:footnote w:id="4">
    <w:p w:rsidR="00050818" w:rsidRPr="008842CE" w:rsidRDefault="00050818" w:rsidP="003D2FE2">
      <w:pPr>
        <w:pStyle w:val="af2"/>
        <w:jc w:val="both"/>
      </w:pPr>
    </w:p>
  </w:footnote>
  <w:footnote w:id="5">
    <w:p w:rsidR="00050818" w:rsidRPr="008842CE" w:rsidRDefault="00050818" w:rsidP="000A214C">
      <w:pPr>
        <w:pStyle w:val="af2"/>
        <w:jc w:val="both"/>
      </w:pPr>
    </w:p>
  </w:footnote>
  <w:footnote w:id="6">
    <w:p w:rsidR="00050818" w:rsidRPr="006F5F33" w:rsidRDefault="00050818"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7">
    <w:p w:rsidR="00050818" w:rsidRPr="006F5F33" w:rsidRDefault="00050818"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050818" w:rsidRPr="006F5F33" w:rsidRDefault="00050818"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050818" w:rsidRPr="00E40AC8" w:rsidRDefault="00050818" w:rsidP="003B2F27">
      <w:pPr>
        <w:pStyle w:val="af2"/>
        <w:jc w:val="both"/>
      </w:pPr>
      <w:r>
        <w:rPr>
          <w:rStyle w:val="af6"/>
        </w:rPr>
        <w:t>*</w:t>
      </w:r>
      <w:r>
        <w:t xml:space="preserve"> </w:t>
      </w:r>
      <w:proofErr w:type="spellStart"/>
      <w:proofErr w:type="gramStart"/>
      <w:r w:rsidRPr="00AD29CE">
        <w:rPr>
          <w:rFonts w:ascii="GHEA Grapalat" w:hAnsi="GHEA Grapalat"/>
          <w:i/>
        </w:rPr>
        <w:t>O</w:t>
      </w:r>
      <w:proofErr w:type="gramEnd"/>
      <w:r w:rsidRPr="00AD29CE">
        <w:rPr>
          <w:rFonts w:ascii="GHEA Grapalat" w:hAnsi="GHEA Grapalat"/>
          <w:i/>
        </w:rPr>
        <w:t>кончательный</w:t>
      </w:r>
      <w:proofErr w:type="spellEnd"/>
      <w:r w:rsidRPr="00AD29CE">
        <w:rPr>
          <w:rFonts w:ascii="GHEA Grapalat" w:hAnsi="GHEA Grapalat"/>
          <w:i/>
        </w:rPr>
        <w:t xml:space="preserve"> срок предоставления услуги не может быть позднее </w:t>
      </w:r>
      <w:r>
        <w:rPr>
          <w:rFonts w:ascii="GHEA Grapalat" w:hAnsi="GHEA Grapalat"/>
          <w:i/>
        </w:rPr>
        <w:t>25</w:t>
      </w:r>
      <w:r w:rsidRPr="00AD29CE">
        <w:rPr>
          <w:rFonts w:ascii="GHEA Grapalat" w:hAnsi="GHEA Grapalat"/>
          <w:i/>
        </w:rPr>
        <w:t xml:space="preserve"> декабря данного года.</w:t>
      </w:r>
    </w:p>
  </w:footnote>
  <w:footnote w:id="10">
    <w:p w:rsidR="00050818" w:rsidRPr="00124BE9" w:rsidRDefault="00050818" w:rsidP="0011447A">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8">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0"/>
  </w:num>
  <w:num w:numId="2">
    <w:abstractNumId w:val="10"/>
  </w:num>
  <w:num w:numId="3">
    <w:abstractNumId w:val="19"/>
  </w:num>
  <w:num w:numId="4">
    <w:abstractNumId w:val="14"/>
  </w:num>
  <w:num w:numId="5">
    <w:abstractNumId w:val="24"/>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5"/>
  </w:num>
  <w:num w:numId="11">
    <w:abstractNumId w:val="8"/>
  </w:num>
  <w:num w:numId="12">
    <w:abstractNumId w:val="28"/>
  </w:num>
  <w:num w:numId="13">
    <w:abstractNumId w:val="26"/>
  </w:num>
  <w:num w:numId="14">
    <w:abstractNumId w:val="12"/>
  </w:num>
  <w:num w:numId="15">
    <w:abstractNumId w:val="27"/>
  </w:num>
  <w:num w:numId="16">
    <w:abstractNumId w:val="13"/>
  </w:num>
  <w:num w:numId="17">
    <w:abstractNumId w:val="6"/>
  </w:num>
  <w:num w:numId="18">
    <w:abstractNumId w:val="1"/>
  </w:num>
  <w:num w:numId="19">
    <w:abstractNumId w:val="15"/>
  </w:num>
  <w:num w:numId="20">
    <w:abstractNumId w:val="15"/>
  </w:num>
  <w:num w:numId="21">
    <w:abstractNumId w:val="17"/>
  </w:num>
  <w:num w:numId="22">
    <w:abstractNumId w:val="21"/>
  </w:num>
  <w:num w:numId="23">
    <w:abstractNumId w:val="7"/>
  </w:num>
  <w:num w:numId="24">
    <w:abstractNumId w:val="17"/>
  </w:num>
  <w:num w:numId="25">
    <w:abstractNumId w:val="11"/>
  </w:num>
  <w:num w:numId="26">
    <w:abstractNumId w:val="4"/>
  </w:num>
  <w:num w:numId="27">
    <w:abstractNumId w:val="3"/>
  </w:num>
  <w:num w:numId="28">
    <w:abstractNumId w:val="0"/>
  </w:num>
  <w:num w:numId="29">
    <w:abstractNumId w:val="9"/>
  </w:num>
  <w:num w:numId="30">
    <w:abstractNumId w:val="25"/>
  </w:num>
  <w:num w:numId="31">
    <w:abstractNumId w:val="22"/>
  </w:num>
  <w:num w:numId="32">
    <w:abstractNumId w:val="23"/>
  </w:num>
  <w:num w:numId="33">
    <w:abstractNumId w:val="18"/>
  </w:num>
  <w:num w:numId="34">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26625"/>
  </w:hdrShapeDefaults>
  <w:footnotePr>
    <w:pos w:val="beneathText"/>
    <w:footnote w:id="-1"/>
    <w:footnote w:id="0"/>
  </w:footnotePr>
  <w:endnotePr>
    <w:endnote w:id="-1"/>
    <w:endnote w:id="0"/>
  </w:endnotePr>
  <w:compat/>
  <w:rsids>
    <w:rsidRoot w:val="00615570"/>
    <w:rsid w:val="00000345"/>
    <w:rsid w:val="0000037D"/>
    <w:rsid w:val="00000531"/>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4D2"/>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73F"/>
    <w:rsid w:val="00037DDE"/>
    <w:rsid w:val="00037E15"/>
    <w:rsid w:val="000408D8"/>
    <w:rsid w:val="000424BA"/>
    <w:rsid w:val="000428B6"/>
    <w:rsid w:val="00042BD4"/>
    <w:rsid w:val="00043225"/>
    <w:rsid w:val="00043314"/>
    <w:rsid w:val="0004387F"/>
    <w:rsid w:val="00045796"/>
    <w:rsid w:val="00046BAC"/>
    <w:rsid w:val="000473EF"/>
    <w:rsid w:val="00050818"/>
    <w:rsid w:val="00051490"/>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284"/>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11CA"/>
    <w:rsid w:val="00091FB0"/>
    <w:rsid w:val="0009215F"/>
    <w:rsid w:val="00092AFE"/>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4C4"/>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5D5"/>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447A"/>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56E"/>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34A4"/>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94C"/>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D7DC4"/>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CF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3BBB"/>
    <w:rsid w:val="002046BF"/>
    <w:rsid w:val="00204A09"/>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06DA"/>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2A30"/>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3E4F"/>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1D41"/>
    <w:rsid w:val="00283198"/>
    <w:rsid w:val="00283E26"/>
    <w:rsid w:val="00283F0A"/>
    <w:rsid w:val="002843AD"/>
    <w:rsid w:val="002845BA"/>
    <w:rsid w:val="002845EA"/>
    <w:rsid w:val="002846B1"/>
    <w:rsid w:val="00284E78"/>
    <w:rsid w:val="00286CDB"/>
    <w:rsid w:val="0028726A"/>
    <w:rsid w:val="0029154A"/>
    <w:rsid w:val="00291919"/>
    <w:rsid w:val="00291EFF"/>
    <w:rsid w:val="002926D4"/>
    <w:rsid w:val="00293527"/>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979"/>
    <w:rsid w:val="002A1F5A"/>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A0"/>
    <w:rsid w:val="002F7000"/>
    <w:rsid w:val="002F7391"/>
    <w:rsid w:val="002F7A7E"/>
    <w:rsid w:val="00301193"/>
    <w:rsid w:val="0030129D"/>
    <w:rsid w:val="00301EBE"/>
    <w:rsid w:val="00302F50"/>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1D5"/>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2F7E"/>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231"/>
    <w:rsid w:val="00386D41"/>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892"/>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569"/>
    <w:rsid w:val="003C670C"/>
    <w:rsid w:val="003C6A92"/>
    <w:rsid w:val="003C7160"/>
    <w:rsid w:val="003D0075"/>
    <w:rsid w:val="003D0E3C"/>
    <w:rsid w:val="003D14E9"/>
    <w:rsid w:val="003D1910"/>
    <w:rsid w:val="003D1A79"/>
    <w:rsid w:val="003D1CF4"/>
    <w:rsid w:val="003D290D"/>
    <w:rsid w:val="003D2FE2"/>
    <w:rsid w:val="003D3964"/>
    <w:rsid w:val="003D56A5"/>
    <w:rsid w:val="003D7720"/>
    <w:rsid w:val="003D7BE0"/>
    <w:rsid w:val="003D7F8E"/>
    <w:rsid w:val="003E01D5"/>
    <w:rsid w:val="003E029A"/>
    <w:rsid w:val="003E077D"/>
    <w:rsid w:val="003E0A5B"/>
    <w:rsid w:val="003E0F53"/>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4FD0"/>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56C"/>
    <w:rsid w:val="00412DF7"/>
    <w:rsid w:val="00413390"/>
    <w:rsid w:val="00413595"/>
    <w:rsid w:val="00416546"/>
    <w:rsid w:val="00416F1E"/>
    <w:rsid w:val="0041739A"/>
    <w:rsid w:val="004175B6"/>
    <w:rsid w:val="00417E48"/>
    <w:rsid w:val="00417F33"/>
    <w:rsid w:val="00421AEB"/>
    <w:rsid w:val="00422802"/>
    <w:rsid w:val="00423B3F"/>
    <w:rsid w:val="004260E1"/>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30B1"/>
    <w:rsid w:val="00454D73"/>
    <w:rsid w:val="0045525D"/>
    <w:rsid w:val="004553CA"/>
    <w:rsid w:val="0045669A"/>
    <w:rsid w:val="00456B02"/>
    <w:rsid w:val="00456C67"/>
    <w:rsid w:val="00457745"/>
    <w:rsid w:val="00457FBF"/>
    <w:rsid w:val="00460CA5"/>
    <w:rsid w:val="004616F4"/>
    <w:rsid w:val="0046186C"/>
    <w:rsid w:val="0046188C"/>
    <w:rsid w:val="00461D88"/>
    <w:rsid w:val="004623A3"/>
    <w:rsid w:val="00462E00"/>
    <w:rsid w:val="00463606"/>
    <w:rsid w:val="004636DA"/>
    <w:rsid w:val="00463B00"/>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3ED3"/>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6A6E"/>
    <w:rsid w:val="004C7808"/>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58B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8F8"/>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177"/>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27AFE"/>
    <w:rsid w:val="00530BD2"/>
    <w:rsid w:val="00530C17"/>
    <w:rsid w:val="00530DA1"/>
    <w:rsid w:val="00530F97"/>
    <w:rsid w:val="00531CA1"/>
    <w:rsid w:val="0053262C"/>
    <w:rsid w:val="00532EDD"/>
    <w:rsid w:val="00533989"/>
    <w:rsid w:val="00534395"/>
    <w:rsid w:val="00534468"/>
    <w:rsid w:val="005358F5"/>
    <w:rsid w:val="00535C30"/>
    <w:rsid w:val="00535E93"/>
    <w:rsid w:val="00535F4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0AFC"/>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6BE"/>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16A"/>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487"/>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72B"/>
    <w:rsid w:val="00773841"/>
    <w:rsid w:val="00773BD2"/>
    <w:rsid w:val="00774C67"/>
    <w:rsid w:val="0077504D"/>
    <w:rsid w:val="00775FAF"/>
    <w:rsid w:val="00776E6C"/>
    <w:rsid w:val="00777183"/>
    <w:rsid w:val="00777665"/>
    <w:rsid w:val="00777B7F"/>
    <w:rsid w:val="00780D44"/>
    <w:rsid w:val="00780EB7"/>
    <w:rsid w:val="007811AE"/>
    <w:rsid w:val="007811E5"/>
    <w:rsid w:val="007813EB"/>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906A2"/>
    <w:rsid w:val="007906E4"/>
    <w:rsid w:val="00790715"/>
    <w:rsid w:val="00790A92"/>
    <w:rsid w:val="00791764"/>
    <w:rsid w:val="00791FE4"/>
    <w:rsid w:val="00792156"/>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18B8"/>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1"/>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7F7087"/>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3492"/>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4DED"/>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9BA"/>
    <w:rsid w:val="008A3366"/>
    <w:rsid w:val="008A345D"/>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DB1"/>
    <w:rsid w:val="008B4FDA"/>
    <w:rsid w:val="008B659E"/>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45F"/>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5D8"/>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08F3"/>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9FA"/>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4E45"/>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54AE"/>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664"/>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3D2"/>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3CC1"/>
    <w:rsid w:val="00AD522C"/>
    <w:rsid w:val="00AD798D"/>
    <w:rsid w:val="00AD7B20"/>
    <w:rsid w:val="00AE00B8"/>
    <w:rsid w:val="00AE0514"/>
    <w:rsid w:val="00AE0699"/>
    <w:rsid w:val="00AE11EC"/>
    <w:rsid w:val="00AE1606"/>
    <w:rsid w:val="00AE16D5"/>
    <w:rsid w:val="00AE1BA4"/>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1D04"/>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2E"/>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5CC"/>
    <w:rsid w:val="00B34BDA"/>
    <w:rsid w:val="00B351F5"/>
    <w:rsid w:val="00B3612B"/>
    <w:rsid w:val="00B36765"/>
    <w:rsid w:val="00B36881"/>
    <w:rsid w:val="00B369D8"/>
    <w:rsid w:val="00B37250"/>
    <w:rsid w:val="00B37A00"/>
    <w:rsid w:val="00B40233"/>
    <w:rsid w:val="00B413A8"/>
    <w:rsid w:val="00B41D8A"/>
    <w:rsid w:val="00B425F0"/>
    <w:rsid w:val="00B4364F"/>
    <w:rsid w:val="00B4374E"/>
    <w:rsid w:val="00B44A67"/>
    <w:rsid w:val="00B46279"/>
    <w:rsid w:val="00B46D58"/>
    <w:rsid w:val="00B4794D"/>
    <w:rsid w:val="00B50F8D"/>
    <w:rsid w:val="00B5116D"/>
    <w:rsid w:val="00B514E8"/>
    <w:rsid w:val="00B51D9F"/>
    <w:rsid w:val="00B52043"/>
    <w:rsid w:val="00B5219E"/>
    <w:rsid w:val="00B52987"/>
    <w:rsid w:val="00B52C16"/>
    <w:rsid w:val="00B5317A"/>
    <w:rsid w:val="00B5319F"/>
    <w:rsid w:val="00B5351C"/>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8C4"/>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A43"/>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8F2"/>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9DD"/>
    <w:rsid w:val="00C15BC3"/>
    <w:rsid w:val="00C16602"/>
    <w:rsid w:val="00C169CB"/>
    <w:rsid w:val="00C16F3F"/>
    <w:rsid w:val="00C17414"/>
    <w:rsid w:val="00C17A24"/>
    <w:rsid w:val="00C207A1"/>
    <w:rsid w:val="00C20B9A"/>
    <w:rsid w:val="00C2151D"/>
    <w:rsid w:val="00C22421"/>
    <w:rsid w:val="00C232E0"/>
    <w:rsid w:val="00C23B1B"/>
    <w:rsid w:val="00C23D48"/>
    <w:rsid w:val="00C23F1D"/>
    <w:rsid w:val="00C24256"/>
    <w:rsid w:val="00C24CA6"/>
    <w:rsid w:val="00C25E19"/>
    <w:rsid w:val="00C26414"/>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07"/>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2E0"/>
    <w:rsid w:val="00C83D8F"/>
    <w:rsid w:val="00C83ECA"/>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97F24"/>
    <w:rsid w:val="00CA0015"/>
    <w:rsid w:val="00CA0A33"/>
    <w:rsid w:val="00CA11F2"/>
    <w:rsid w:val="00CA15DD"/>
    <w:rsid w:val="00CA169D"/>
    <w:rsid w:val="00CA1747"/>
    <w:rsid w:val="00CA1C11"/>
    <w:rsid w:val="00CA1F39"/>
    <w:rsid w:val="00CA2207"/>
    <w:rsid w:val="00CA3E88"/>
    <w:rsid w:val="00CA4510"/>
    <w:rsid w:val="00CA485E"/>
    <w:rsid w:val="00CA4AB2"/>
    <w:rsid w:val="00CA4E61"/>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2D29"/>
    <w:rsid w:val="00CC3BAC"/>
    <w:rsid w:val="00CC4CB1"/>
    <w:rsid w:val="00CC518E"/>
    <w:rsid w:val="00CC584E"/>
    <w:rsid w:val="00CC5A5B"/>
    <w:rsid w:val="00CC5EBA"/>
    <w:rsid w:val="00CC6362"/>
    <w:rsid w:val="00CC689E"/>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0DE4"/>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958"/>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17"/>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5A1"/>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00C"/>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28F9"/>
    <w:rsid w:val="00DC30CC"/>
    <w:rsid w:val="00DC5332"/>
    <w:rsid w:val="00DC567F"/>
    <w:rsid w:val="00DC59F5"/>
    <w:rsid w:val="00DC619D"/>
    <w:rsid w:val="00DC64B5"/>
    <w:rsid w:val="00DC6FEB"/>
    <w:rsid w:val="00DC765A"/>
    <w:rsid w:val="00DC769E"/>
    <w:rsid w:val="00DD0158"/>
    <w:rsid w:val="00DD0FED"/>
    <w:rsid w:val="00DD1632"/>
    <w:rsid w:val="00DD2498"/>
    <w:rsid w:val="00DD276C"/>
    <w:rsid w:val="00DD27B0"/>
    <w:rsid w:val="00DD322C"/>
    <w:rsid w:val="00DD37A4"/>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6259"/>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3644"/>
    <w:rsid w:val="00E54297"/>
    <w:rsid w:val="00E54B2C"/>
    <w:rsid w:val="00E550D0"/>
    <w:rsid w:val="00E5510F"/>
    <w:rsid w:val="00E55EBF"/>
    <w:rsid w:val="00E57499"/>
    <w:rsid w:val="00E574A0"/>
    <w:rsid w:val="00E6008B"/>
    <w:rsid w:val="00E6044F"/>
    <w:rsid w:val="00E60526"/>
    <w:rsid w:val="00E60736"/>
    <w:rsid w:val="00E6131E"/>
    <w:rsid w:val="00E61E7C"/>
    <w:rsid w:val="00E61F49"/>
    <w:rsid w:val="00E6288F"/>
    <w:rsid w:val="00E62BC0"/>
    <w:rsid w:val="00E62C64"/>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37F"/>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4E84"/>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73"/>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EF799E"/>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937"/>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DE0"/>
    <w:rsid w:val="00F70E55"/>
    <w:rsid w:val="00F71F29"/>
    <w:rsid w:val="00F7342A"/>
    <w:rsid w:val="00F73CAB"/>
    <w:rsid w:val="00F73D7F"/>
    <w:rsid w:val="00F743B3"/>
    <w:rsid w:val="00F7451F"/>
    <w:rsid w:val="00F7467F"/>
    <w:rsid w:val="00F74984"/>
    <w:rsid w:val="00F7541A"/>
    <w:rsid w:val="00F7609B"/>
    <w:rsid w:val="00F763EC"/>
    <w:rsid w:val="00F76488"/>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474"/>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5F76"/>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5DC3"/>
    <w:rsid w:val="00FD631B"/>
    <w:rsid w:val="00FD7291"/>
    <w:rsid w:val="00FD7772"/>
    <w:rsid w:val="00FD7E3A"/>
    <w:rsid w:val="00FE0DE3"/>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w">
    <w:name w:val="w"/>
    <w:basedOn w:val="a0"/>
    <w:rsid w:val="0041256C"/>
  </w:style>
  <w:style w:type="character" w:customStyle="1" w:styleId="ezkurwreuab5ozgtqnkl">
    <w:name w:val="ezkurwreuab5ozgtqnkl"/>
    <w:basedOn w:val="a0"/>
    <w:rsid w:val="00281D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9C9C4-7D3B-4221-B079-B65FD0177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2410</TotalTime>
  <Pages>69</Pages>
  <Words>15342</Words>
  <Characters>112601</Characters>
  <Application>Microsoft Office Word</Application>
  <DocSecurity>0</DocSecurity>
  <Lines>938</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127688</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1604</cp:revision>
  <cp:lastPrinted>2018-02-16T07:12:00Z</cp:lastPrinted>
  <dcterms:created xsi:type="dcterms:W3CDTF">2019-10-28T07:04:00Z</dcterms:created>
  <dcterms:modified xsi:type="dcterms:W3CDTF">2025-04-07T05:41:00Z</dcterms:modified>
</cp:coreProperties>
</file>