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E417DA">
      <w:pPr>
        <w:pStyle w:val="BodyTextIndent"/>
        <w:widowControl w:val="0"/>
        <w:spacing w:line="240" w:lineRule="auto"/>
        <w:ind w:firstLine="0"/>
        <w:contextualSpacing/>
        <w:jc w:val="center"/>
        <w:rPr>
          <w:rFonts w:ascii="GHEA Grapalat" w:hAnsi="GHEA Grapalat"/>
          <w:i w:val="0"/>
          <w:sz w:val="24"/>
          <w:szCs w:val="24"/>
        </w:rPr>
      </w:pPr>
      <w:r w:rsidRPr="00AA5BD2">
        <w:rPr>
          <w:rFonts w:ascii="GHEA Grapalat" w:hAnsi="GHEA Grapalat"/>
          <w:i w:val="0"/>
          <w:sz w:val="24"/>
          <w:szCs w:val="24"/>
        </w:rPr>
        <w:t>ОБЪЯВЛЕНИЕ</w:t>
      </w:r>
    </w:p>
    <w:p w:rsidR="00642EFE" w:rsidRDefault="004C5BC1" w:rsidP="00E417DA">
      <w:pPr>
        <w:pStyle w:val="BodyTextIndent"/>
        <w:widowControl w:val="0"/>
        <w:spacing w:line="240" w:lineRule="auto"/>
        <w:ind w:firstLine="0"/>
        <w:contextualSpacing/>
        <w:jc w:val="center"/>
        <w:rPr>
          <w:rFonts w:ascii="GHEA Grapalat" w:hAnsi="GHEA Grapalat"/>
          <w:i w:val="0"/>
          <w:sz w:val="24"/>
          <w:szCs w:val="24"/>
          <w:lang w:val="hy-AM"/>
        </w:rPr>
      </w:pPr>
      <w:r w:rsidRPr="00AA5BD2">
        <w:rPr>
          <w:rFonts w:ascii="GHEA Grapalat" w:hAnsi="GHEA Grapalat"/>
          <w:i w:val="0"/>
          <w:sz w:val="24"/>
          <w:szCs w:val="24"/>
        </w:rPr>
        <w:t>О ЗАПРОСЕ КОТИРОВОК</w:t>
      </w:r>
    </w:p>
    <w:p w:rsidR="00333092" w:rsidRPr="00333092" w:rsidRDefault="00333092" w:rsidP="00E417DA">
      <w:pPr>
        <w:pStyle w:val="BodyTextIndent"/>
        <w:widowControl w:val="0"/>
        <w:spacing w:line="240" w:lineRule="auto"/>
        <w:ind w:firstLine="0"/>
        <w:contextualSpacing/>
        <w:jc w:val="center"/>
        <w:rPr>
          <w:rFonts w:ascii="GHEA Grapalat" w:hAnsi="GHEA Grapalat"/>
          <w:i w:val="0"/>
          <w:sz w:val="24"/>
          <w:szCs w:val="24"/>
          <w:lang w:val="hy-AM"/>
        </w:rPr>
      </w:pPr>
    </w:p>
    <w:p w:rsidR="00E417DA"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Настоящий текст объявления утвержден решением Комиссии по запросу котировок </w:t>
      </w:r>
    </w:p>
    <w:p w:rsidR="00E417DA" w:rsidRPr="00080C03" w:rsidRDefault="00E417DA" w:rsidP="00E417DA">
      <w:pPr>
        <w:pStyle w:val="BodyTextIndent"/>
        <w:widowControl w:val="0"/>
        <w:tabs>
          <w:tab w:val="left" w:pos="3828"/>
        </w:tabs>
        <w:spacing w:line="240" w:lineRule="auto"/>
        <w:ind w:firstLine="0"/>
        <w:contextualSpacing/>
        <w:jc w:val="center"/>
        <w:rPr>
          <w:rFonts w:ascii="GHEA Grapalat" w:hAnsi="GHEA Grapalat"/>
          <w:i w:val="0"/>
          <w:sz w:val="24"/>
          <w:szCs w:val="24"/>
        </w:rPr>
      </w:pPr>
      <w:r w:rsidRPr="00080C03">
        <w:rPr>
          <w:rFonts w:ascii="GHEA Grapalat" w:hAnsi="GHEA Grapalat"/>
          <w:i w:val="0"/>
          <w:sz w:val="24"/>
          <w:szCs w:val="24"/>
        </w:rPr>
        <w:t xml:space="preserve">от </w:t>
      </w:r>
      <w:r>
        <w:rPr>
          <w:rFonts w:ascii="GHEA Grapalat" w:hAnsi="GHEA Grapalat"/>
          <w:i w:val="0"/>
          <w:sz w:val="24"/>
          <w:szCs w:val="24"/>
          <w:lang w:val="hy-AM"/>
        </w:rPr>
        <w:t>1</w:t>
      </w:r>
      <w:r w:rsidR="00FB7CF6">
        <w:rPr>
          <w:rFonts w:ascii="GHEA Grapalat" w:hAnsi="GHEA Grapalat"/>
          <w:i w:val="0"/>
          <w:sz w:val="24"/>
          <w:szCs w:val="24"/>
          <w:lang w:val="hy-AM"/>
        </w:rPr>
        <w:t>6</w:t>
      </w:r>
      <w:r>
        <w:rPr>
          <w:rFonts w:ascii="GHEA Grapalat" w:hAnsi="GHEA Grapalat"/>
          <w:i w:val="0"/>
          <w:sz w:val="24"/>
          <w:szCs w:val="24"/>
          <w:lang w:val="hy-AM"/>
        </w:rPr>
        <w:t>-</w:t>
      </w:r>
      <w:r>
        <w:rPr>
          <w:rFonts w:ascii="GHEA Grapalat" w:hAnsi="GHEA Grapalat"/>
          <w:i w:val="0"/>
          <w:sz w:val="24"/>
          <w:szCs w:val="24"/>
        </w:rPr>
        <w:t>го</w:t>
      </w:r>
      <w:r w:rsidRPr="00080C03">
        <w:rPr>
          <w:rFonts w:ascii="GHEA Grapalat" w:hAnsi="GHEA Grapalat"/>
          <w:i w:val="0"/>
          <w:sz w:val="24"/>
          <w:szCs w:val="24"/>
        </w:rPr>
        <w:t xml:space="preserve"> </w:t>
      </w:r>
      <w:r w:rsidR="00FB7CF6">
        <w:rPr>
          <w:rFonts w:ascii="GHEA Grapalat" w:hAnsi="GHEA Grapalat"/>
          <w:i w:val="0"/>
          <w:sz w:val="24"/>
          <w:szCs w:val="24"/>
        </w:rPr>
        <w:t>августа</w:t>
      </w:r>
      <w:r w:rsidRPr="00080C03">
        <w:rPr>
          <w:rFonts w:ascii="GHEA Grapalat" w:hAnsi="GHEA Grapalat"/>
          <w:i w:val="0"/>
          <w:sz w:val="24"/>
          <w:szCs w:val="24"/>
        </w:rPr>
        <w:t xml:space="preserve"> 20</w:t>
      </w:r>
      <w:r w:rsidRPr="00080C03">
        <w:rPr>
          <w:rFonts w:ascii="GHEA Grapalat" w:hAnsi="GHEA Grapalat"/>
          <w:i w:val="0"/>
          <w:sz w:val="24"/>
          <w:szCs w:val="24"/>
          <w:lang w:val="hy-AM"/>
        </w:rPr>
        <w:t>19</w:t>
      </w:r>
      <w:r w:rsidRPr="00080C03">
        <w:rPr>
          <w:rFonts w:ascii="GHEA Grapalat" w:hAnsi="GHEA Grapalat"/>
          <w:i w:val="0"/>
          <w:sz w:val="24"/>
          <w:szCs w:val="24"/>
        </w:rPr>
        <w:t xml:space="preserve"> года № 1 и опубликовывается согласно статье 27 Закона Республики Армения "О закупках"</w:t>
      </w:r>
    </w:p>
    <w:p w:rsidR="0091042F" w:rsidRPr="00AA5BD2" w:rsidRDefault="0091042F" w:rsidP="00E417DA">
      <w:pPr>
        <w:pStyle w:val="BodyTextIndent"/>
        <w:widowControl w:val="0"/>
        <w:spacing w:line="240" w:lineRule="auto"/>
        <w:ind w:firstLine="0"/>
        <w:contextualSpacing/>
        <w:jc w:val="center"/>
        <w:rPr>
          <w:rFonts w:ascii="GHEA Grapalat" w:hAnsi="GHEA Grapalat"/>
          <w:i w:val="0"/>
          <w:sz w:val="24"/>
          <w:szCs w:val="24"/>
        </w:rPr>
      </w:pPr>
    </w:p>
    <w:p w:rsidR="0091042F" w:rsidRPr="00AA5BD2" w:rsidRDefault="004C5BC1" w:rsidP="00E417DA">
      <w:pPr>
        <w:pStyle w:val="BodyTextIndent"/>
        <w:widowControl w:val="0"/>
        <w:spacing w:line="240" w:lineRule="auto"/>
        <w:ind w:firstLine="0"/>
        <w:contextualSpacing/>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CE39F8" w:rsidRPr="00080C03">
        <w:rPr>
          <w:rFonts w:ascii="GHEA Grapalat" w:hAnsi="GHEA Grapalat"/>
          <w:b/>
          <w:i w:val="0"/>
          <w:sz w:val="24"/>
          <w:szCs w:val="24"/>
          <w:lang w:val="hy-AM"/>
        </w:rPr>
        <w:t>«</w:t>
      </w:r>
      <w:r w:rsidR="00FB7CF6">
        <w:rPr>
          <w:rFonts w:ascii="GHEA Grapalat" w:hAnsi="GHEA Grapalat"/>
          <w:b/>
          <w:i w:val="0"/>
          <w:sz w:val="24"/>
          <w:szCs w:val="24"/>
        </w:rPr>
        <w:t>GHAPDzB-HVKAK-2019-57</w:t>
      </w:r>
      <w:r w:rsidR="00CE39F8" w:rsidRPr="00080C03">
        <w:rPr>
          <w:rFonts w:ascii="GHEA Grapalat" w:hAnsi="GHEA Grapalat"/>
          <w:b/>
          <w:i w:val="0"/>
          <w:sz w:val="24"/>
          <w:szCs w:val="24"/>
          <w:lang w:val="hy-AM"/>
        </w:rPr>
        <w:t>»</w:t>
      </w:r>
    </w:p>
    <w:p w:rsidR="00606A9F" w:rsidRPr="00AA5BD2" w:rsidRDefault="00606A9F" w:rsidP="00E417DA">
      <w:pPr>
        <w:pStyle w:val="BodyTextIndent"/>
        <w:widowControl w:val="0"/>
        <w:spacing w:line="240" w:lineRule="auto"/>
        <w:ind w:firstLine="0"/>
        <w:contextualSpacing/>
        <w:jc w:val="center"/>
        <w:rPr>
          <w:rFonts w:ascii="GHEA Grapalat" w:hAnsi="GHEA Grapalat"/>
          <w:i w:val="0"/>
          <w:sz w:val="24"/>
          <w:szCs w:val="24"/>
        </w:rPr>
      </w:pPr>
    </w:p>
    <w:p w:rsidR="00F9158E" w:rsidRPr="00080C03" w:rsidRDefault="00F9158E" w:rsidP="00F9158E">
      <w:pPr>
        <w:pStyle w:val="BodyTextIndent"/>
        <w:spacing w:line="240" w:lineRule="auto"/>
        <w:ind w:firstLine="709"/>
        <w:contextualSpacing/>
        <w:rPr>
          <w:rFonts w:ascii="GHEA Grapalat" w:hAnsi="GHEA Grapalat"/>
          <w:i w:val="0"/>
          <w:sz w:val="24"/>
          <w:szCs w:val="24"/>
        </w:rPr>
      </w:pPr>
      <w:r w:rsidRPr="00080C03">
        <w:rPr>
          <w:rFonts w:ascii="GHEA Grapalat" w:hAnsi="GHEA Grapalat"/>
          <w:i w:val="0"/>
          <w:sz w:val="24"/>
          <w:szCs w:val="24"/>
        </w:rPr>
        <w:t xml:space="preserve">Заказчик </w:t>
      </w:r>
      <w:r w:rsidRPr="00080C03">
        <w:rPr>
          <w:rFonts w:ascii="GHEA Grapalat" w:hAnsi="GHEA Grapalat"/>
          <w:b/>
          <w:i w:val="0"/>
          <w:sz w:val="24"/>
          <w:szCs w:val="24"/>
        </w:rPr>
        <w:t>ГНО «Национальный центр по контролю и профилактике заболеваний» МЗ РА</w:t>
      </w:r>
      <w:r w:rsidRPr="00080C03">
        <w:rPr>
          <w:rFonts w:ascii="GHEA Grapalat" w:hAnsi="GHEA Grapalat"/>
          <w:i w:val="0"/>
          <w:sz w:val="24"/>
          <w:szCs w:val="24"/>
        </w:rPr>
        <w:t>, находящийся по адресу: г.</w:t>
      </w:r>
      <w:r w:rsidRPr="00080C03">
        <w:rPr>
          <w:rFonts w:ascii="GHEA Grapalat" w:hAnsi="GHEA Grapalat"/>
          <w:i w:val="0"/>
          <w:sz w:val="24"/>
          <w:szCs w:val="24"/>
          <w:lang w:val="hy-AM"/>
        </w:rPr>
        <w:t xml:space="preserve"> </w:t>
      </w:r>
      <w:r w:rsidRPr="00080C03">
        <w:rPr>
          <w:rFonts w:ascii="GHEA Grapalat" w:hAnsi="GHEA Grapalat"/>
          <w:i w:val="0"/>
          <w:sz w:val="24"/>
          <w:szCs w:val="24"/>
        </w:rPr>
        <w:t>Ереван, ул. М.</w:t>
      </w:r>
      <w:r w:rsidRPr="00080C03">
        <w:rPr>
          <w:rFonts w:ascii="GHEA Grapalat" w:hAnsi="GHEA Grapalat"/>
          <w:i w:val="0"/>
          <w:sz w:val="24"/>
          <w:szCs w:val="24"/>
          <w:lang w:val="hy-AM"/>
        </w:rPr>
        <w:t xml:space="preserve"> </w:t>
      </w:r>
      <w:proofErr w:type="spellStart"/>
      <w:r w:rsidRPr="00080C03">
        <w:rPr>
          <w:rFonts w:ascii="GHEA Grapalat" w:hAnsi="GHEA Grapalat"/>
          <w:i w:val="0"/>
          <w:sz w:val="24"/>
          <w:szCs w:val="24"/>
        </w:rPr>
        <w:t>Гераци</w:t>
      </w:r>
      <w:proofErr w:type="spellEnd"/>
      <w:r w:rsidRPr="00080C03">
        <w:rPr>
          <w:rFonts w:ascii="GHEA Grapalat" w:hAnsi="GHEA Grapalat"/>
          <w:i w:val="0"/>
          <w:sz w:val="24"/>
          <w:szCs w:val="24"/>
        </w:rPr>
        <w:t>, д. 12, объявляет запрос котировок, который проводится одним этапом.</w:t>
      </w:r>
    </w:p>
    <w:p w:rsidR="00F9158E"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FB7CF6">
        <w:rPr>
          <w:rFonts w:ascii="GHEA Grapalat" w:hAnsi="GHEA Grapalat"/>
          <w:b/>
          <w:i w:val="0"/>
          <w:sz w:val="24"/>
          <w:szCs w:val="24"/>
        </w:rPr>
        <w:t>канцелярских товаров</w:t>
      </w:r>
      <w:r>
        <w:rPr>
          <w:rFonts w:ascii="GHEA Grapalat" w:hAnsi="GHEA Grapalat"/>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F9158E" w:rsidRPr="00080C03" w:rsidRDefault="00F9158E" w:rsidP="00F9158E">
      <w:pPr>
        <w:widowControl w:val="0"/>
        <w:ind w:firstLine="567"/>
        <w:contextualSpacing/>
        <w:jc w:val="both"/>
        <w:rPr>
          <w:rFonts w:ascii="GHEA Grapalat" w:hAnsi="GHEA Grapalat"/>
          <w:spacing w:val="-6"/>
        </w:rPr>
      </w:pPr>
      <w:r w:rsidRPr="00080C03">
        <w:rPr>
          <w:rFonts w:ascii="GHEA Grapalat" w:hAnsi="GHEA Grapalat"/>
          <w:spacing w:val="-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F9158E" w:rsidRPr="00080C03" w:rsidRDefault="00F9158E" w:rsidP="00F9158E">
      <w:pPr>
        <w:pStyle w:val="BodyTextIndent"/>
        <w:widowControl w:val="0"/>
        <w:spacing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12441D">
        <w:rPr>
          <w:rFonts w:ascii="GHEA Grapalat" w:hAnsi="GHEA Grapalat"/>
          <w:b/>
          <w:i w:val="0"/>
          <w:sz w:val="24"/>
          <w:szCs w:val="24"/>
        </w:rPr>
        <w:t xml:space="preserve">12:00 часов </w:t>
      </w:r>
      <w:r>
        <w:rPr>
          <w:rFonts w:ascii="GHEA Grapalat" w:hAnsi="GHEA Grapalat"/>
          <w:b/>
          <w:i w:val="0"/>
          <w:sz w:val="24"/>
          <w:szCs w:val="24"/>
        </w:rPr>
        <w:t>6</w:t>
      </w:r>
      <w:r w:rsidRPr="0012441D">
        <w:rPr>
          <w:rFonts w:ascii="GHEA Grapalat" w:hAnsi="GHEA Grapalat"/>
          <w:b/>
          <w:i w:val="0"/>
          <w:sz w:val="24"/>
          <w:szCs w:val="24"/>
        </w:rPr>
        <w:t>-го</w:t>
      </w:r>
      <w:r w:rsidRPr="00080C03">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F9158E" w:rsidRPr="00080C03" w:rsidRDefault="00F9158E" w:rsidP="00F9158E">
      <w:pPr>
        <w:pStyle w:val="BodyTextIndent"/>
        <w:widowControl w:val="0"/>
        <w:spacing w:after="160" w:line="240" w:lineRule="auto"/>
        <w:ind w:firstLine="567"/>
        <w:contextualSpacing/>
        <w:rPr>
          <w:rFonts w:ascii="GHEA Grapalat" w:hAnsi="GHEA Grapalat"/>
          <w:i w:val="0"/>
          <w:sz w:val="24"/>
          <w:szCs w:val="24"/>
        </w:rPr>
      </w:pPr>
      <w:r w:rsidRPr="00080C03">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rsidR="00F9158E" w:rsidRPr="00445565" w:rsidRDefault="00F9158E" w:rsidP="00F9158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proofErr w:type="spellStart"/>
      <w:r w:rsidRPr="00445565">
        <w:rPr>
          <w:rFonts w:ascii="GHEA Grapalat" w:hAnsi="GHEA Grapalat"/>
          <w:b/>
          <w:i w:val="0"/>
          <w:sz w:val="24"/>
          <w:szCs w:val="24"/>
        </w:rPr>
        <w:t>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12:00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proofErr w:type="spellStart"/>
      <w:r w:rsidRPr="00B02E29">
        <w:rPr>
          <w:rFonts w:ascii="GHEA Grapalat" w:hAnsi="GHEA Grapalat"/>
          <w:i w:val="0"/>
          <w:sz w:val="24"/>
          <w:szCs w:val="24"/>
        </w:rPr>
        <w:t>объявления</w:t>
      </w:r>
      <w:proofErr w:type="gramStart"/>
      <w:r w:rsidRPr="00B02E29">
        <w:rPr>
          <w:rFonts w:ascii="GHEA Grapalat" w:hAnsi="GHEA Grapalat"/>
          <w:i w:val="0"/>
          <w:sz w:val="24"/>
          <w:szCs w:val="24"/>
        </w:rPr>
        <w:t>.К</w:t>
      </w:r>
      <w:proofErr w:type="gramEnd"/>
      <w:r w:rsidRPr="00B02E29">
        <w:rPr>
          <w:rFonts w:ascii="GHEA Grapalat" w:hAnsi="GHEA Grapalat"/>
          <w:i w:val="0"/>
          <w:sz w:val="24"/>
          <w:szCs w:val="24"/>
        </w:rPr>
        <w:t>роме</w:t>
      </w:r>
      <w:proofErr w:type="spellEnd"/>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F9158E" w:rsidRPr="000C3B41"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515705">
        <w:rPr>
          <w:rFonts w:ascii="GHEA Grapalat" w:hAnsi="GHEA Grapalat"/>
          <w:b/>
          <w:i w:val="0"/>
          <w:sz w:val="24"/>
          <w:szCs w:val="24"/>
        </w:rPr>
        <w:t xml:space="preserve">часов </w:t>
      </w:r>
      <w:r>
        <w:rPr>
          <w:rFonts w:ascii="GHEA Grapalat" w:hAnsi="GHEA Grapalat"/>
          <w:b/>
          <w:i w:val="0"/>
          <w:sz w:val="24"/>
          <w:szCs w:val="24"/>
        </w:rPr>
        <w:t>2</w:t>
      </w:r>
      <w:r w:rsidR="00FB7CF6">
        <w:rPr>
          <w:rFonts w:ascii="GHEA Grapalat" w:hAnsi="GHEA Grapalat"/>
          <w:b/>
          <w:i w:val="0"/>
          <w:sz w:val="24"/>
          <w:szCs w:val="24"/>
        </w:rPr>
        <w:t>3</w:t>
      </w:r>
      <w:r w:rsidRPr="00515705">
        <w:rPr>
          <w:rFonts w:ascii="GHEA Grapalat" w:hAnsi="GHEA Grapalat"/>
          <w:b/>
          <w:i w:val="0"/>
          <w:sz w:val="24"/>
          <w:szCs w:val="24"/>
        </w:rPr>
        <w:t xml:space="preserve">-го </w:t>
      </w:r>
      <w:r w:rsidR="00FB7CF6">
        <w:rPr>
          <w:rFonts w:ascii="GHEA Grapalat" w:hAnsi="GHEA Grapalat"/>
          <w:b/>
          <w:i w:val="0"/>
          <w:sz w:val="24"/>
          <w:szCs w:val="24"/>
        </w:rPr>
        <w:t>августа</w:t>
      </w:r>
      <w:r w:rsidRPr="00515705">
        <w:rPr>
          <w:rFonts w:ascii="GHEA Grapalat" w:hAnsi="GHEA Grapalat"/>
          <w:b/>
          <w:i w:val="0"/>
          <w:sz w:val="24"/>
          <w:szCs w:val="24"/>
        </w:rPr>
        <w:t xml:space="preserve"> 2019 года.</w:t>
      </w:r>
    </w:p>
    <w:p w:rsidR="00F9158E" w:rsidRPr="00B02E29" w:rsidRDefault="00F9158E" w:rsidP="00F9158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относительно</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процедуры</w:t>
      </w:r>
      <w:r>
        <w:rPr>
          <w:rFonts w:ascii="GHEA Grapalat" w:hAnsi="GHEA Grapalat"/>
          <w:i w:val="0"/>
          <w:sz w:val="24"/>
          <w:szCs w:val="24"/>
        </w:rPr>
        <w:t xml:space="preserve"> </w:t>
      </w:r>
      <w:r w:rsidRPr="00B02E29">
        <w:rPr>
          <w:rFonts w:ascii="GHEA Grapalat" w:hAnsi="GHEA Grapalat"/>
          <w:i w:val="0"/>
          <w:sz w:val="24"/>
          <w:szCs w:val="24"/>
        </w:rPr>
        <w:t>должны</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лицу,</w:t>
      </w:r>
      <w:r>
        <w:rPr>
          <w:rFonts w:ascii="GHEA Grapalat" w:hAnsi="GHEA Grapalat"/>
          <w:i w:val="0"/>
          <w:sz w:val="24"/>
          <w:szCs w:val="24"/>
        </w:rPr>
        <w:t xml:space="preserve"> </w:t>
      </w:r>
      <w:r w:rsidRPr="00B02E29">
        <w:rPr>
          <w:rFonts w:ascii="GHEA Grapalat" w:hAnsi="GHEA Grapalat"/>
          <w:i w:val="0"/>
          <w:sz w:val="24"/>
          <w:szCs w:val="24"/>
        </w:rPr>
        <w:t>рассматривающему</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связи</w:t>
      </w:r>
      <w:r>
        <w:rPr>
          <w:rFonts w:ascii="GHEA Grapalat" w:hAnsi="GHEA Grapalat"/>
          <w:i w:val="0"/>
          <w:sz w:val="24"/>
          <w:szCs w:val="24"/>
        </w:rPr>
        <w:t xml:space="preserve"> </w:t>
      </w:r>
      <w:r w:rsidRPr="00B02E29">
        <w:rPr>
          <w:rFonts w:ascii="GHEA Grapalat" w:hAnsi="GHEA Grapalat"/>
          <w:i w:val="0"/>
          <w:sz w:val="24"/>
          <w:szCs w:val="24"/>
        </w:rPr>
        <w:t>с</w:t>
      </w:r>
      <w:r>
        <w:rPr>
          <w:rFonts w:ascii="GHEA Grapalat" w:hAnsi="GHEA Grapalat"/>
          <w:i w:val="0"/>
          <w:sz w:val="24"/>
          <w:szCs w:val="24"/>
        </w:rPr>
        <w:t xml:space="preserve"> </w:t>
      </w:r>
      <w:r w:rsidRPr="00B02E29">
        <w:rPr>
          <w:rFonts w:ascii="GHEA Grapalat" w:hAnsi="GHEA Grapalat"/>
          <w:i w:val="0"/>
          <w:sz w:val="24"/>
          <w:szCs w:val="24"/>
        </w:rPr>
        <w:t>закупками</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адресу:</w:t>
      </w:r>
      <w:r>
        <w:rPr>
          <w:rFonts w:ascii="GHEA Grapalat" w:hAnsi="GHEA Grapalat"/>
          <w:i w:val="0"/>
          <w:sz w:val="24"/>
          <w:szCs w:val="24"/>
        </w:rPr>
        <w:t xml:space="preserve"> </w:t>
      </w:r>
      <w:r w:rsidRPr="00B02E29">
        <w:rPr>
          <w:rFonts w:ascii="GHEA Grapalat" w:hAnsi="GHEA Grapalat"/>
          <w:i w:val="0"/>
          <w:sz w:val="24"/>
          <w:szCs w:val="24"/>
        </w:rPr>
        <w:t>ул.</w:t>
      </w:r>
      <w:r>
        <w:rPr>
          <w:rFonts w:ascii="GHEA Grapalat" w:hAnsi="GHEA Grapalat"/>
          <w:i w:val="0"/>
          <w:sz w:val="24"/>
          <w:szCs w:val="24"/>
        </w:rPr>
        <w:t xml:space="preserve"> </w:t>
      </w:r>
      <w:proofErr w:type="spellStart"/>
      <w:r w:rsidRPr="00B02E29">
        <w:rPr>
          <w:rFonts w:ascii="GHEA Grapalat" w:hAnsi="GHEA Grapalat"/>
          <w:i w:val="0"/>
          <w:sz w:val="24"/>
          <w:szCs w:val="24"/>
        </w:rPr>
        <w:t>Мелик</w:t>
      </w:r>
      <w:r>
        <w:rPr>
          <w:rFonts w:ascii="GHEA Grapalat" w:hAnsi="GHEA Grapalat"/>
          <w:i w:val="0"/>
          <w:sz w:val="24"/>
          <w:szCs w:val="24"/>
        </w:rPr>
        <w:t>-</w:t>
      </w:r>
      <w:r w:rsidRPr="00B02E29">
        <w:rPr>
          <w:rFonts w:ascii="GHEA Grapalat" w:hAnsi="GHEA Grapalat"/>
          <w:i w:val="0"/>
          <w:sz w:val="24"/>
          <w:szCs w:val="24"/>
        </w:rPr>
        <w:t>Адамяна</w:t>
      </w:r>
      <w:proofErr w:type="spellEnd"/>
      <w:r>
        <w:rPr>
          <w:rFonts w:ascii="GHEA Grapalat" w:hAnsi="GHEA Grapalat"/>
          <w:i w:val="0"/>
          <w:sz w:val="24"/>
          <w:szCs w:val="24"/>
        </w:rPr>
        <w:t xml:space="preserve"> </w:t>
      </w:r>
      <w:r w:rsidRPr="00B02E29">
        <w:rPr>
          <w:rFonts w:ascii="GHEA Grapalat" w:hAnsi="GHEA Grapalat"/>
          <w:i w:val="0"/>
          <w:sz w:val="24"/>
          <w:szCs w:val="24"/>
        </w:rPr>
        <w:t>1,</w:t>
      </w:r>
      <w:r>
        <w:rPr>
          <w:rFonts w:ascii="GHEA Grapalat" w:hAnsi="GHEA Grapalat"/>
          <w:i w:val="0"/>
          <w:sz w:val="24"/>
          <w:szCs w:val="24"/>
        </w:rPr>
        <w:t xml:space="preserve"> </w:t>
      </w:r>
      <w:r w:rsidRPr="00B02E29">
        <w:rPr>
          <w:rFonts w:ascii="GHEA Grapalat" w:hAnsi="GHEA Grapalat"/>
          <w:i w:val="0"/>
          <w:sz w:val="24"/>
          <w:szCs w:val="24"/>
        </w:rPr>
        <w:t>Ереван.</w:t>
      </w:r>
      <w:r>
        <w:rPr>
          <w:rFonts w:ascii="GHEA Grapalat" w:hAnsi="GHEA Grapalat"/>
          <w:i w:val="0"/>
          <w:sz w:val="24"/>
          <w:szCs w:val="24"/>
        </w:rPr>
        <w:t xml:space="preserve"> </w:t>
      </w:r>
      <w:r w:rsidRPr="00B02E29">
        <w:rPr>
          <w:rFonts w:ascii="GHEA Grapalat" w:hAnsi="GHEA Grapalat"/>
          <w:i w:val="0"/>
          <w:sz w:val="24"/>
          <w:szCs w:val="24"/>
        </w:rPr>
        <w:t>Обжалование</w:t>
      </w:r>
      <w:r>
        <w:rPr>
          <w:rFonts w:ascii="GHEA Grapalat" w:hAnsi="GHEA Grapalat"/>
          <w:i w:val="0"/>
          <w:sz w:val="24"/>
          <w:szCs w:val="24"/>
        </w:rPr>
        <w:t xml:space="preserve"> </w:t>
      </w:r>
      <w:r w:rsidRPr="00B02E29">
        <w:rPr>
          <w:rFonts w:ascii="GHEA Grapalat" w:hAnsi="GHEA Grapalat"/>
          <w:i w:val="0"/>
          <w:sz w:val="24"/>
          <w:szCs w:val="24"/>
        </w:rPr>
        <w:t>осуществляется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приглашением</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настоящий</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подачи</w:t>
      </w:r>
      <w:r>
        <w:rPr>
          <w:rFonts w:ascii="GHEA Grapalat" w:hAnsi="GHEA Grapalat"/>
          <w:i w:val="0"/>
          <w:sz w:val="24"/>
          <w:szCs w:val="24"/>
        </w:rPr>
        <w:t xml:space="preserve"> </w:t>
      </w:r>
      <w:r w:rsidRPr="00B02E29">
        <w:rPr>
          <w:rFonts w:ascii="GHEA Grapalat" w:hAnsi="GHEA Grapalat"/>
          <w:i w:val="0"/>
          <w:sz w:val="24"/>
          <w:szCs w:val="24"/>
        </w:rPr>
        <w:t>жалобы</w:t>
      </w:r>
      <w:r>
        <w:rPr>
          <w:rFonts w:ascii="GHEA Grapalat" w:hAnsi="GHEA Grapalat"/>
          <w:i w:val="0"/>
          <w:sz w:val="24"/>
          <w:szCs w:val="24"/>
        </w:rPr>
        <w:t xml:space="preserve"> </w:t>
      </w:r>
      <w:r w:rsidRPr="00B02E29">
        <w:rPr>
          <w:rFonts w:ascii="GHEA Grapalat" w:hAnsi="GHEA Grapalat"/>
          <w:i w:val="0"/>
          <w:sz w:val="24"/>
          <w:szCs w:val="24"/>
        </w:rPr>
        <w:t>требуется</w:t>
      </w:r>
      <w:r>
        <w:rPr>
          <w:rFonts w:ascii="GHEA Grapalat" w:hAnsi="GHEA Grapalat"/>
          <w:i w:val="0"/>
          <w:sz w:val="24"/>
          <w:szCs w:val="24"/>
        </w:rPr>
        <w:t xml:space="preserve"> </w:t>
      </w:r>
      <w:r w:rsidRPr="00B02E29">
        <w:rPr>
          <w:rFonts w:ascii="GHEA Grapalat" w:hAnsi="GHEA Grapalat"/>
          <w:i w:val="0"/>
          <w:sz w:val="24"/>
          <w:szCs w:val="24"/>
        </w:rPr>
        <w:t>плата</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размере</w:t>
      </w:r>
      <w:r>
        <w:rPr>
          <w:rFonts w:ascii="GHEA Grapalat" w:hAnsi="GHEA Grapalat"/>
          <w:i w:val="0"/>
          <w:sz w:val="24"/>
          <w:szCs w:val="24"/>
        </w:rPr>
        <w:t xml:space="preserve"> </w:t>
      </w:r>
      <w:r w:rsidRPr="00B02E29">
        <w:rPr>
          <w:rFonts w:ascii="GHEA Grapalat" w:hAnsi="GHEA Grapalat"/>
          <w:i w:val="0"/>
          <w:sz w:val="24"/>
          <w:szCs w:val="24"/>
        </w:rPr>
        <w:t>30</w:t>
      </w:r>
      <w:r>
        <w:rPr>
          <w:rFonts w:ascii="Courier New" w:hAnsi="Courier New" w:cs="Courier New"/>
          <w:i w:val="0"/>
          <w:sz w:val="24"/>
          <w:szCs w:val="24"/>
        </w:rPr>
        <w:t> </w:t>
      </w:r>
      <w:r w:rsidRPr="00B02E29">
        <w:rPr>
          <w:rFonts w:ascii="GHEA Grapalat" w:hAnsi="GHEA Grapalat"/>
          <w:i w:val="0"/>
          <w:sz w:val="24"/>
          <w:szCs w:val="24"/>
        </w:rPr>
        <w:t>000</w:t>
      </w:r>
      <w:r>
        <w:rPr>
          <w:rFonts w:ascii="GHEA Grapalat" w:hAnsi="GHEA Grapalat"/>
          <w:i w:val="0"/>
          <w:sz w:val="24"/>
          <w:szCs w:val="24"/>
        </w:rPr>
        <w:t xml:space="preserve"> </w:t>
      </w:r>
      <w:r w:rsidRPr="00B02E29">
        <w:rPr>
          <w:rFonts w:ascii="GHEA Grapalat" w:hAnsi="GHEA Grapalat"/>
          <w:i w:val="0"/>
          <w:sz w:val="24"/>
          <w:szCs w:val="24"/>
        </w:rPr>
        <w:t>(тридцать</w:t>
      </w:r>
      <w:r>
        <w:rPr>
          <w:rFonts w:ascii="GHEA Grapalat" w:hAnsi="GHEA Grapalat"/>
          <w:i w:val="0"/>
          <w:sz w:val="24"/>
          <w:szCs w:val="24"/>
        </w:rPr>
        <w:t xml:space="preserve"> </w:t>
      </w:r>
      <w:r w:rsidRPr="00B02E29">
        <w:rPr>
          <w:rFonts w:ascii="GHEA Grapalat" w:hAnsi="GHEA Grapalat"/>
          <w:i w:val="0"/>
          <w:sz w:val="24"/>
          <w:szCs w:val="24"/>
        </w:rPr>
        <w:t>тысяч)</w:t>
      </w:r>
      <w:r>
        <w:rPr>
          <w:rFonts w:ascii="GHEA Grapalat" w:hAnsi="GHEA Grapalat"/>
          <w:i w:val="0"/>
          <w:sz w:val="24"/>
          <w:szCs w:val="24"/>
        </w:rPr>
        <w:t xml:space="preserve"> </w:t>
      </w:r>
      <w:proofErr w:type="spellStart"/>
      <w:r w:rsidRPr="00B02E29">
        <w:rPr>
          <w:rFonts w:ascii="GHEA Grapalat" w:hAnsi="GHEA Grapalat"/>
          <w:i w:val="0"/>
          <w:sz w:val="24"/>
          <w:szCs w:val="24"/>
        </w:rPr>
        <w:t>драмов</w:t>
      </w:r>
      <w:proofErr w:type="spellEnd"/>
      <w:r>
        <w:rPr>
          <w:rFonts w:ascii="GHEA Grapalat" w:hAnsi="GHEA Grapalat"/>
          <w:i w:val="0"/>
          <w:sz w:val="24"/>
          <w:szCs w:val="24"/>
        </w:rPr>
        <w:t xml:space="preserve"> </w:t>
      </w:r>
      <w:r w:rsidRPr="00B02E29">
        <w:rPr>
          <w:rFonts w:ascii="GHEA Grapalat" w:hAnsi="GHEA Grapalat"/>
          <w:i w:val="0"/>
          <w:sz w:val="24"/>
          <w:szCs w:val="24"/>
        </w:rPr>
        <w:t>РА,</w:t>
      </w:r>
      <w:r>
        <w:rPr>
          <w:rFonts w:ascii="GHEA Grapalat" w:hAnsi="GHEA Grapalat"/>
          <w:i w:val="0"/>
          <w:sz w:val="24"/>
          <w:szCs w:val="24"/>
        </w:rPr>
        <w:t xml:space="preserve"> </w:t>
      </w:r>
      <w:r w:rsidRPr="00B02E29">
        <w:rPr>
          <w:rFonts w:ascii="GHEA Grapalat" w:hAnsi="GHEA Grapalat"/>
          <w:i w:val="0"/>
          <w:sz w:val="24"/>
          <w:szCs w:val="24"/>
        </w:rPr>
        <w:t>которая</w:t>
      </w:r>
      <w:r>
        <w:rPr>
          <w:rFonts w:ascii="GHEA Grapalat" w:hAnsi="GHEA Grapalat"/>
          <w:i w:val="0"/>
          <w:sz w:val="24"/>
          <w:szCs w:val="24"/>
        </w:rPr>
        <w:t xml:space="preserve"> </w:t>
      </w:r>
      <w:r w:rsidRPr="00B02E29">
        <w:rPr>
          <w:rFonts w:ascii="GHEA Grapalat" w:hAnsi="GHEA Grapalat"/>
          <w:i w:val="0"/>
          <w:sz w:val="24"/>
          <w:szCs w:val="24"/>
        </w:rPr>
        <w:t>должна</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перечислена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казначейский</w:t>
      </w:r>
      <w:r>
        <w:rPr>
          <w:rFonts w:ascii="GHEA Grapalat" w:hAnsi="GHEA Grapalat"/>
          <w:i w:val="0"/>
          <w:sz w:val="24"/>
          <w:szCs w:val="24"/>
        </w:rPr>
        <w:t xml:space="preserve"> </w:t>
      </w:r>
      <w:r w:rsidRPr="00B02E29">
        <w:rPr>
          <w:rFonts w:ascii="GHEA Grapalat" w:hAnsi="GHEA Grapalat"/>
          <w:i w:val="0"/>
          <w:sz w:val="24"/>
          <w:szCs w:val="24"/>
        </w:rPr>
        <w:t>счет</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900008000482,</w:t>
      </w:r>
      <w:r>
        <w:rPr>
          <w:rFonts w:ascii="GHEA Grapalat" w:hAnsi="GHEA Grapalat"/>
          <w:i w:val="0"/>
          <w:sz w:val="24"/>
          <w:szCs w:val="24"/>
        </w:rPr>
        <w:t xml:space="preserve"> </w:t>
      </w:r>
      <w:r w:rsidRPr="00B02E29">
        <w:rPr>
          <w:rFonts w:ascii="GHEA Grapalat" w:hAnsi="GHEA Grapalat"/>
          <w:i w:val="0"/>
          <w:sz w:val="24"/>
          <w:szCs w:val="24"/>
        </w:rPr>
        <w:t>открытый</w:t>
      </w:r>
      <w:r>
        <w:rPr>
          <w:rFonts w:ascii="GHEA Grapalat" w:hAnsi="GHEA Grapalat"/>
          <w:i w:val="0"/>
          <w:sz w:val="24"/>
          <w:szCs w:val="24"/>
        </w:rPr>
        <w:t xml:space="preserve"> </w:t>
      </w:r>
      <w:r w:rsidRPr="00B02E29">
        <w:rPr>
          <w:rFonts w:ascii="GHEA Grapalat" w:hAnsi="GHEA Grapalat"/>
          <w:i w:val="0"/>
          <w:sz w:val="24"/>
          <w:szCs w:val="24"/>
        </w:rPr>
        <w:lastRenderedPageBreak/>
        <w:t>на</w:t>
      </w:r>
      <w:r>
        <w:rPr>
          <w:rFonts w:ascii="GHEA Grapalat" w:hAnsi="GHEA Grapalat"/>
          <w:i w:val="0"/>
          <w:sz w:val="24"/>
          <w:szCs w:val="24"/>
        </w:rPr>
        <w:t xml:space="preserve"> </w:t>
      </w:r>
      <w:r w:rsidRPr="00B02E29">
        <w:rPr>
          <w:rFonts w:ascii="GHEA Grapalat" w:hAnsi="GHEA Grapalat"/>
          <w:i w:val="0"/>
          <w:sz w:val="24"/>
          <w:szCs w:val="24"/>
        </w:rPr>
        <w:t>имя</w:t>
      </w:r>
      <w:r>
        <w:rPr>
          <w:rFonts w:ascii="GHEA Grapalat" w:hAnsi="GHEA Grapalat"/>
          <w:i w:val="0"/>
          <w:sz w:val="24"/>
          <w:szCs w:val="24"/>
        </w:rPr>
        <w:t xml:space="preserve"> </w:t>
      </w:r>
      <w:r w:rsidRPr="00B02E29">
        <w:rPr>
          <w:rFonts w:ascii="GHEA Grapalat" w:hAnsi="GHEA Grapalat"/>
          <w:i w:val="0"/>
          <w:sz w:val="24"/>
          <w:szCs w:val="24"/>
        </w:rPr>
        <w:t>Министерства</w:t>
      </w:r>
      <w:r>
        <w:rPr>
          <w:rFonts w:ascii="GHEA Grapalat" w:hAnsi="GHEA Grapalat"/>
          <w:i w:val="0"/>
          <w:sz w:val="24"/>
          <w:szCs w:val="24"/>
        </w:rPr>
        <w:t xml:space="preserve"> </w:t>
      </w:r>
      <w:r w:rsidRPr="00B02E29">
        <w:rPr>
          <w:rFonts w:ascii="GHEA Grapalat" w:hAnsi="GHEA Grapalat"/>
          <w:i w:val="0"/>
          <w:sz w:val="24"/>
          <w:szCs w:val="24"/>
        </w:rPr>
        <w:t>финансов</w:t>
      </w:r>
      <w:r>
        <w:rPr>
          <w:rFonts w:ascii="GHEA Grapalat" w:hAnsi="GHEA Grapalat"/>
          <w:i w:val="0"/>
          <w:sz w:val="24"/>
          <w:szCs w:val="24"/>
        </w:rPr>
        <w:t xml:space="preserve"> </w:t>
      </w:r>
      <w:r w:rsidRPr="00B02E29">
        <w:rPr>
          <w:rFonts w:ascii="GHEA Grapalat" w:hAnsi="GHEA Grapalat"/>
          <w:i w:val="0"/>
          <w:sz w:val="24"/>
          <w:szCs w:val="24"/>
        </w:rPr>
        <w:t>Республики</w:t>
      </w:r>
      <w:r>
        <w:rPr>
          <w:rFonts w:ascii="GHEA Grapalat" w:hAnsi="GHEA Grapalat"/>
          <w:i w:val="0"/>
          <w:sz w:val="24"/>
          <w:szCs w:val="24"/>
        </w:rPr>
        <w:t xml:space="preserve"> </w:t>
      </w:r>
      <w:r w:rsidRPr="00B02E29">
        <w:rPr>
          <w:rFonts w:ascii="GHEA Grapalat" w:hAnsi="GHEA Grapalat"/>
          <w:i w:val="0"/>
          <w:sz w:val="24"/>
          <w:szCs w:val="24"/>
        </w:rPr>
        <w:t>Армения.</w:t>
      </w:r>
      <w:r>
        <w:rPr>
          <w:rFonts w:ascii="GHEA Grapalat" w:hAnsi="GHEA Grapalat"/>
          <w:i w:val="0"/>
          <w:sz w:val="24"/>
          <w:szCs w:val="24"/>
        </w:rPr>
        <w:t xml:space="preserve"> </w:t>
      </w:r>
    </w:p>
    <w:p w:rsidR="00F9158E" w:rsidRPr="00C921BD" w:rsidRDefault="00F9158E" w:rsidP="00F9158E">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Pr>
          <w:rFonts w:ascii="GHEA Grapalat" w:hAnsi="GHEA Grapalat"/>
          <w:i w:val="0"/>
          <w:sz w:val="24"/>
          <w:szCs w:val="24"/>
        </w:rPr>
        <w:t>Вирабян</w:t>
      </w:r>
      <w:proofErr w:type="spellEnd"/>
      <w:r>
        <w:rPr>
          <w:rFonts w:ascii="GHEA Grapalat" w:hAnsi="GHEA Grapalat"/>
          <w:i w:val="0"/>
          <w:sz w:val="24"/>
          <w:szCs w:val="24"/>
        </w:rPr>
        <w:t xml:space="preserve"> </w:t>
      </w:r>
      <w:proofErr w:type="spellStart"/>
      <w:r>
        <w:rPr>
          <w:rFonts w:ascii="GHEA Grapalat" w:hAnsi="GHEA Grapalat"/>
          <w:i w:val="0"/>
          <w:sz w:val="24"/>
          <w:szCs w:val="24"/>
        </w:rPr>
        <w:t>Астгик</w:t>
      </w:r>
      <w:proofErr w:type="spellEnd"/>
      <w:r w:rsidRPr="00C921BD">
        <w:rPr>
          <w:rFonts w:ascii="GHEA Grapalat" w:hAnsi="GHEA Grapalat"/>
          <w:i w:val="0"/>
          <w:sz w:val="24"/>
          <w:szCs w:val="24"/>
        </w:rPr>
        <w:t>.</w:t>
      </w:r>
    </w:p>
    <w:p w:rsidR="00F9158E" w:rsidRDefault="00F9158E" w:rsidP="00F9158E">
      <w:pPr>
        <w:pStyle w:val="BodyTextIndent"/>
        <w:spacing w:after="160"/>
        <w:ind w:firstLine="0"/>
        <w:rPr>
          <w:rFonts w:ascii="GHEA Grapalat" w:hAnsi="GHEA Grapalat"/>
          <w:i w:val="0"/>
          <w:sz w:val="24"/>
          <w:szCs w:val="24"/>
        </w:rPr>
      </w:pPr>
    </w:p>
    <w:p w:rsidR="00F9158E" w:rsidRPr="00D72107" w:rsidRDefault="00F9158E" w:rsidP="00F9158E">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F9158E" w:rsidRPr="000B3B12" w:rsidRDefault="00F9158E" w:rsidP="00F9158E">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9158E" w:rsidRPr="000B3B12" w:rsidRDefault="00F9158E" w:rsidP="00F9158E">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9158E" w:rsidRDefault="00F9158E" w:rsidP="00F9158E">
      <w:pPr>
        <w:rPr>
          <w:rFonts w:ascii="GHEA Grapalat" w:hAnsi="GHEA Grapalat"/>
          <w:i/>
        </w:rPr>
      </w:pPr>
      <w:r>
        <w:rPr>
          <w:rFonts w:ascii="GHEA Grapalat" w:hAnsi="GHEA Grapalat"/>
          <w:i/>
        </w:rPr>
        <w:br w:type="page"/>
      </w:r>
    </w:p>
    <w:p w:rsidR="009749D5" w:rsidRPr="00B02E29" w:rsidRDefault="009749D5" w:rsidP="009749D5">
      <w:pPr>
        <w:pStyle w:val="BodyText"/>
        <w:widowControl w:val="0"/>
        <w:spacing w:after="160"/>
        <w:ind w:right="-7" w:firstLine="567"/>
        <w:contextualSpacing/>
        <w:jc w:val="right"/>
        <w:rPr>
          <w:rFonts w:ascii="GHEA Grapalat" w:hAnsi="GHEA Grapalat" w:cs="Sylfaen"/>
          <w:i/>
        </w:rPr>
      </w:pPr>
      <w:r w:rsidRPr="00B02E29">
        <w:rPr>
          <w:rFonts w:ascii="GHEA Grapalat" w:hAnsi="GHEA Grapalat"/>
          <w:i/>
        </w:rPr>
        <w:lastRenderedPageBreak/>
        <w:t>Утверждено</w:t>
      </w:r>
    </w:p>
    <w:p w:rsidR="009749D5" w:rsidRPr="00BC13C0" w:rsidRDefault="009749D5" w:rsidP="009749D5">
      <w:pPr>
        <w:pStyle w:val="BodyText"/>
        <w:widowControl w:val="0"/>
        <w:tabs>
          <w:tab w:val="left" w:pos="709"/>
        </w:tabs>
        <w:spacing w:after="160"/>
        <w:ind w:right="-7"/>
        <w:contextualSpacing/>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sidRPr="00B62FCB">
        <w:rPr>
          <w:rFonts w:ascii="GHEA Grapalat" w:hAnsi="GHEA Grapalat"/>
          <w:i/>
        </w:rPr>
        <w:t>№ 1 от 1</w:t>
      </w:r>
      <w:r w:rsidR="00FB7CF6">
        <w:rPr>
          <w:rFonts w:ascii="GHEA Grapalat" w:hAnsi="GHEA Grapalat"/>
          <w:i/>
        </w:rPr>
        <w:t>6</w:t>
      </w:r>
      <w:r w:rsidRPr="00B62FCB">
        <w:rPr>
          <w:rFonts w:ascii="GHEA Grapalat" w:hAnsi="GHEA Grapalat"/>
          <w:i/>
        </w:rPr>
        <w:t xml:space="preserve">-го </w:t>
      </w:r>
      <w:r w:rsidR="00FB7CF6">
        <w:rPr>
          <w:rFonts w:ascii="GHEA Grapalat" w:hAnsi="GHEA Grapalat"/>
          <w:i/>
        </w:rPr>
        <w:t>августа</w:t>
      </w:r>
      <w:r>
        <w:rPr>
          <w:rFonts w:ascii="GHEA Grapalat" w:hAnsi="GHEA Grapalat"/>
          <w:i/>
        </w:rPr>
        <w:t xml:space="preserve"> </w:t>
      </w:r>
      <w:r w:rsidRPr="00BC13C0">
        <w:rPr>
          <w:rFonts w:ascii="GHEA Grapalat" w:hAnsi="GHEA Grapalat"/>
          <w:i/>
        </w:rPr>
        <w:t>2019 г.</w:t>
      </w:r>
    </w:p>
    <w:p w:rsidR="009749D5" w:rsidRPr="00B02E29" w:rsidRDefault="009749D5" w:rsidP="009749D5">
      <w:pPr>
        <w:pStyle w:val="BodyText"/>
        <w:widowControl w:val="0"/>
        <w:spacing w:after="160"/>
        <w:ind w:right="-7" w:firstLine="567"/>
        <w:contextualSpacing/>
        <w:jc w:val="right"/>
        <w:rPr>
          <w:rFonts w:ascii="GHEA Grapalat" w:hAnsi="GHEA Grapalat"/>
          <w:i/>
        </w:rPr>
      </w:pPr>
      <w:r w:rsidRPr="00BC13C0">
        <w:rPr>
          <w:rFonts w:ascii="GHEA Grapalat" w:hAnsi="GHEA Grapalat"/>
          <w:i/>
        </w:rPr>
        <w:t>запроса котировок</w:t>
      </w:r>
      <w:r>
        <w:rPr>
          <w:rFonts w:ascii="GHEA Grapalat" w:hAnsi="GHEA Grapalat"/>
          <w:i/>
        </w:rPr>
        <w:t xml:space="preserve"> </w:t>
      </w:r>
      <w:r w:rsidRPr="00BC13C0">
        <w:rPr>
          <w:rFonts w:ascii="GHEA Grapalat" w:hAnsi="GHEA Grapalat"/>
          <w:i/>
        </w:rPr>
        <w:t>по</w:t>
      </w:r>
      <w:r>
        <w:rPr>
          <w:rFonts w:ascii="GHEA Grapalat" w:hAnsi="GHEA Grapalat"/>
          <w:i/>
        </w:rPr>
        <w:t>д кодом «</w:t>
      </w:r>
      <w:r w:rsidR="00FB7CF6">
        <w:rPr>
          <w:rFonts w:ascii="GHEA Grapalat" w:hAnsi="GHEA Grapalat"/>
          <w:i/>
        </w:rPr>
        <w:t>GHAPDzB-HVKAK-2019-57</w:t>
      </w:r>
      <w:r>
        <w:rPr>
          <w:rFonts w:ascii="GHEA Grapalat" w:hAnsi="GHEA Grapalat"/>
          <w:i/>
        </w:rPr>
        <w:t>»</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Default="009749D5" w:rsidP="009749D5">
      <w:pPr>
        <w:pStyle w:val="BodyText"/>
        <w:widowControl w:val="0"/>
        <w:spacing w:after="160"/>
        <w:ind w:right="-7"/>
        <w:contextualSpacing/>
        <w:jc w:val="center"/>
        <w:rPr>
          <w:rFonts w:ascii="GHEA Grapalat" w:hAnsi="GHEA Grapalat"/>
          <w:b/>
          <w:color w:val="0D0D0D" w:themeColor="text1" w:themeTint="F2"/>
        </w:rPr>
      </w:pPr>
    </w:p>
    <w:p w:rsidR="009749D5" w:rsidRPr="00523990" w:rsidRDefault="009749D5" w:rsidP="009749D5">
      <w:pPr>
        <w:pStyle w:val="BodyText"/>
        <w:widowControl w:val="0"/>
        <w:spacing w:after="160"/>
        <w:ind w:right="-7"/>
        <w:contextualSpacing/>
        <w:jc w:val="center"/>
        <w:rPr>
          <w:rFonts w:ascii="GHEA Grapalat" w:hAnsi="GHEA Grapalat"/>
          <w:b/>
          <w:color w:val="0D0D0D" w:themeColor="text1" w:themeTint="F2"/>
        </w:rPr>
      </w:pPr>
      <w:r w:rsidRPr="00523990">
        <w:rPr>
          <w:rFonts w:ascii="GHEA Grapalat" w:hAnsi="GHEA Grapalat"/>
          <w:b/>
          <w:color w:val="0D0D0D" w:themeColor="text1" w:themeTint="F2"/>
        </w:rPr>
        <w:t>Г</w:t>
      </w:r>
      <w:r w:rsidRPr="00523990">
        <w:rPr>
          <w:rStyle w:val="w"/>
          <w:rFonts w:ascii="GHEA Grapalat" w:hAnsi="GHEA Grapalat"/>
          <w:b/>
          <w:color w:val="0D0D0D" w:themeColor="text1" w:themeTint="F2"/>
          <w:shd w:val="clear" w:color="auto" w:fill="FFFFFF"/>
        </w:rPr>
        <w:t>ОСУДАРСТВЕННАЯ НЕКОММЕРЧЕСКАЯ</w:t>
      </w:r>
      <w:r w:rsidRPr="00523990">
        <w:rPr>
          <w:rFonts w:ascii="Helvetica" w:hAnsi="Helvetica"/>
          <w:b/>
          <w:color w:val="0D0D0D" w:themeColor="text1" w:themeTint="F2"/>
          <w:shd w:val="clear" w:color="auto" w:fill="FFFFFF"/>
        </w:rPr>
        <w:t> </w:t>
      </w:r>
      <w:r w:rsidRPr="00523990">
        <w:rPr>
          <w:rStyle w:val="w"/>
          <w:rFonts w:ascii="GHEA Grapalat" w:hAnsi="GHEA Grapalat"/>
          <w:b/>
          <w:color w:val="0D0D0D" w:themeColor="text1" w:themeTint="F2"/>
          <w:shd w:val="clear" w:color="auto" w:fill="FFFFFF"/>
        </w:rPr>
        <w:t>ОРГАНИЗАЦИЯ</w:t>
      </w:r>
      <w:r w:rsidRPr="00523990">
        <w:rPr>
          <w:rFonts w:ascii="GHEA Grapalat" w:hAnsi="GHEA Grapalat"/>
          <w:b/>
          <w:color w:val="0D0D0D" w:themeColor="text1" w:themeTint="F2"/>
        </w:rPr>
        <w:t xml:space="preserve"> «НАЦИОНАЛЬНЫЙ ЦЕНТР ПО КОНТРОЛЮ И ПРОФИЛАКТИКЕ ЗАБОЛЕВАНИЙ» </w:t>
      </w:r>
      <w:r w:rsidRPr="00523990">
        <w:rPr>
          <w:rStyle w:val="Emphasis"/>
          <w:rFonts w:ascii="GHEA Grapalat" w:hAnsi="GHEA Grapalat" w:cs="Arial"/>
          <w:b/>
          <w:bCs/>
          <w:i w:val="0"/>
          <w:color w:val="0D0D0D" w:themeColor="text1" w:themeTint="F2"/>
          <w:shd w:val="clear" w:color="auto" w:fill="FFFFFF"/>
        </w:rPr>
        <w:t>МИНИСТЕРСТВА ЗДРАВООХРАНЕНИЯ</w:t>
      </w:r>
      <w:r w:rsidRPr="00523990">
        <w:rPr>
          <w:rFonts w:ascii="Arial" w:hAnsi="Arial" w:cs="Arial"/>
          <w:b/>
          <w:i/>
          <w:color w:val="0D0D0D" w:themeColor="text1" w:themeTint="F2"/>
          <w:shd w:val="clear" w:color="auto" w:fill="FFFFFF"/>
        </w:rPr>
        <w:t> </w:t>
      </w:r>
      <w:r w:rsidRPr="00523990">
        <w:rPr>
          <w:rFonts w:ascii="GHEA Grapalat" w:hAnsi="GHEA Grapalat" w:cs="Arial"/>
          <w:b/>
          <w:color w:val="0D0D0D" w:themeColor="text1" w:themeTint="F2"/>
          <w:shd w:val="clear" w:color="auto" w:fill="FFFFFF"/>
        </w:rPr>
        <w:t>РЕСПУБЛИКИ АРМЕНИЯ</w:t>
      </w:r>
    </w:p>
    <w:p w:rsidR="009749D5" w:rsidRPr="00B02E29" w:rsidRDefault="009749D5" w:rsidP="009749D5">
      <w:pPr>
        <w:pStyle w:val="BodyText"/>
        <w:widowControl w:val="0"/>
        <w:spacing w:after="160"/>
        <w:ind w:right="-7"/>
        <w:contextualSpacing/>
        <w:jc w:val="center"/>
        <w:rPr>
          <w:rFonts w:ascii="GHEA Grapalat" w:hAnsi="GHEA Grapalat"/>
        </w:rPr>
      </w:pPr>
    </w:p>
    <w:p w:rsidR="009749D5" w:rsidRPr="00B02E29" w:rsidRDefault="009749D5" w:rsidP="009749D5">
      <w:pPr>
        <w:pStyle w:val="BodyText"/>
        <w:widowControl w:val="0"/>
        <w:spacing w:after="160"/>
        <w:ind w:right="-7"/>
        <w:contextualSpacing/>
        <w:jc w:val="center"/>
        <w:rPr>
          <w:rFonts w:ascii="GHEA Grapalat" w:hAnsi="GHEA Grapalat"/>
        </w:rPr>
      </w:pPr>
    </w:p>
    <w:p w:rsidR="009749D5"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080C03" w:rsidRDefault="009749D5" w:rsidP="009749D5">
      <w:pPr>
        <w:pStyle w:val="BodyText"/>
        <w:widowControl w:val="0"/>
        <w:spacing w:after="160"/>
        <w:ind w:right="-7" w:firstLine="567"/>
        <w:contextualSpacing/>
        <w:jc w:val="center"/>
        <w:rPr>
          <w:rFonts w:ascii="GHEA Grapalat" w:hAnsi="GHEA Grapalat"/>
        </w:rPr>
      </w:pPr>
    </w:p>
    <w:p w:rsidR="009749D5" w:rsidRPr="00523990" w:rsidRDefault="009749D5" w:rsidP="009749D5">
      <w:pPr>
        <w:pStyle w:val="BodyText"/>
        <w:widowControl w:val="0"/>
        <w:spacing w:after="160"/>
        <w:ind w:right="-7" w:firstLine="567"/>
        <w:contextualSpacing/>
        <w:jc w:val="center"/>
        <w:rPr>
          <w:rFonts w:ascii="GHEA Grapalat" w:hAnsi="GHEA Grapalat" w:cs="Sylfaen"/>
          <w:b/>
        </w:rPr>
      </w:pPr>
      <w:r w:rsidRPr="00523990">
        <w:rPr>
          <w:rFonts w:ascii="GHEA Grapalat" w:hAnsi="GHEA Grapalat"/>
          <w:b/>
        </w:rPr>
        <w:t>ПРИГЛАШЕНИЕ</w:t>
      </w:r>
    </w:p>
    <w:p w:rsidR="009749D5" w:rsidRPr="00B513E2" w:rsidRDefault="009749D5" w:rsidP="009749D5">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sidR="00FB7CF6">
        <w:rPr>
          <w:rFonts w:ascii="GHEA Grapalat" w:hAnsi="GHEA Grapalat"/>
          <w:b/>
        </w:rPr>
        <w:t xml:space="preserve">КАНЦЕЛЯРСКИХ ТОВАРОВ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523990">
        <w:rPr>
          <w:rStyle w:val="Emphasis"/>
          <w:rFonts w:ascii="GHEA Grapalat" w:hAnsi="GHEA Grapalat" w:cs="Arial"/>
          <w:b/>
          <w:bCs/>
          <w:i w:val="0"/>
          <w:color w:val="0D0D0D" w:themeColor="text1" w:themeTint="F2"/>
          <w:shd w:val="clear" w:color="auto" w:fill="FFFFFF"/>
        </w:rPr>
        <w:t>МЗ РА</w:t>
      </w:r>
    </w:p>
    <w:p w:rsidR="009749D5" w:rsidRPr="00080C03" w:rsidRDefault="009749D5" w:rsidP="009749D5">
      <w:pPr>
        <w:pStyle w:val="BodyText"/>
        <w:widowControl w:val="0"/>
        <w:spacing w:after="160"/>
        <w:ind w:right="-7"/>
        <w:contextualSpacing/>
        <w:jc w:val="center"/>
        <w:rPr>
          <w:rFonts w:ascii="GHEA Grapalat" w:hAnsi="GHEA Grapalat"/>
        </w:rPr>
      </w:pPr>
    </w:p>
    <w:p w:rsidR="00984BDB" w:rsidRPr="00AA5BD2" w:rsidRDefault="00984BDB" w:rsidP="00E417DA">
      <w:pPr>
        <w:widowControl w:val="0"/>
        <w:ind w:firstLine="567"/>
        <w:contextualSpacing/>
        <w:jc w:val="right"/>
        <w:rPr>
          <w:rFonts w:ascii="GHEA Grapalat" w:hAnsi="GHEA Grapalat"/>
          <w:i/>
        </w:rPr>
      </w:pPr>
    </w:p>
    <w:p w:rsidR="00096865" w:rsidRPr="00AA5BD2" w:rsidRDefault="00096865" w:rsidP="00E417DA">
      <w:pPr>
        <w:widowControl w:val="0"/>
        <w:ind w:firstLine="567"/>
        <w:contextualSpacing/>
        <w:jc w:val="right"/>
        <w:rPr>
          <w:rFonts w:ascii="GHEA Grapalat" w:hAnsi="GHEA Grapalat"/>
          <w:b/>
        </w:rPr>
      </w:pPr>
    </w:p>
    <w:p w:rsidR="009749D5" w:rsidRDefault="009749D5">
      <w:pPr>
        <w:rPr>
          <w:rFonts w:ascii="GHEA Grapalat" w:hAnsi="GHEA Grapalat"/>
          <w:b/>
        </w:rPr>
      </w:pPr>
      <w:r>
        <w:rPr>
          <w:rFonts w:ascii="GHEA Grapalat" w:hAnsi="GHEA Grapalat"/>
          <w:b/>
        </w:rPr>
        <w:br w:type="page"/>
      </w:r>
    </w:p>
    <w:p w:rsidR="009749D5" w:rsidRPr="00080C03" w:rsidRDefault="009749D5" w:rsidP="009749D5">
      <w:pPr>
        <w:widowControl w:val="0"/>
        <w:spacing w:after="160"/>
        <w:ind w:firstLine="567"/>
        <w:contextualSpacing/>
        <w:jc w:val="both"/>
        <w:rPr>
          <w:rFonts w:ascii="GHEA Grapalat" w:hAnsi="GHEA Grapalat" w:cs="Sylfaen"/>
          <w:i/>
        </w:rPr>
      </w:pPr>
      <w:r w:rsidRPr="00080C03">
        <w:rPr>
          <w:rFonts w:ascii="GHEA Grapalat" w:hAnsi="GHEA Grapalat"/>
          <w:i/>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749D5" w:rsidRDefault="009749D5" w:rsidP="00E417DA">
      <w:pPr>
        <w:widowControl w:val="0"/>
        <w:ind w:firstLine="567"/>
        <w:contextualSpacing/>
        <w:jc w:val="center"/>
        <w:rPr>
          <w:rFonts w:ascii="GHEA Grapalat" w:hAnsi="GHEA Grapalat"/>
          <w:b/>
        </w:rPr>
      </w:pPr>
    </w:p>
    <w:p w:rsidR="009749D5" w:rsidRDefault="009749D5" w:rsidP="00E417DA">
      <w:pPr>
        <w:widowControl w:val="0"/>
        <w:ind w:firstLine="567"/>
        <w:contextualSpacing/>
        <w:jc w:val="center"/>
        <w:rPr>
          <w:rFonts w:ascii="GHEA Grapalat" w:hAnsi="GHEA Grapalat"/>
          <w:b/>
        </w:rPr>
      </w:pPr>
    </w:p>
    <w:p w:rsidR="00160AE4" w:rsidRPr="00AA5BD2" w:rsidRDefault="00160AE4" w:rsidP="00E417DA">
      <w:pPr>
        <w:widowControl w:val="0"/>
        <w:ind w:firstLine="567"/>
        <w:contextualSpacing/>
        <w:jc w:val="center"/>
        <w:rPr>
          <w:rFonts w:ascii="GHEA Grapalat" w:hAnsi="GHEA Grapalat"/>
          <w:b/>
        </w:rPr>
      </w:pPr>
      <w:r w:rsidRPr="00AA5BD2">
        <w:rPr>
          <w:rFonts w:ascii="GHEA Grapalat" w:hAnsi="GHEA Grapalat"/>
          <w:b/>
        </w:rPr>
        <w:t>СОДЕРЖАНИЕ</w:t>
      </w:r>
    </w:p>
    <w:p w:rsidR="00160AE4" w:rsidRPr="00AA5BD2" w:rsidRDefault="00160AE4" w:rsidP="00E417DA">
      <w:pPr>
        <w:widowControl w:val="0"/>
        <w:contextualSpacing/>
        <w:jc w:val="center"/>
        <w:rPr>
          <w:rFonts w:ascii="GHEA Grapalat" w:hAnsi="GHEA Grapalat"/>
          <w:i/>
        </w:rPr>
      </w:pPr>
    </w:p>
    <w:p w:rsidR="009749D5" w:rsidRPr="00080C03" w:rsidRDefault="009749D5" w:rsidP="009749D5">
      <w:pPr>
        <w:widowControl w:val="0"/>
        <w:contextualSpacing/>
        <w:jc w:val="center"/>
        <w:rPr>
          <w:rFonts w:ascii="GHEA Grapalat" w:hAnsi="GHEA Grapalat"/>
          <w:b/>
        </w:rPr>
      </w:pPr>
      <w:r w:rsidRPr="00080C03">
        <w:rPr>
          <w:rFonts w:ascii="GHEA Grapalat" w:hAnsi="GHEA Grapalat"/>
          <w:b/>
        </w:rPr>
        <w:t xml:space="preserve">ПРИГЛАШЕНИЯ НА ЗАПРОС КОТИРОВОК, </w:t>
      </w:r>
      <w:r w:rsidRPr="00080C03">
        <w:rPr>
          <w:rFonts w:ascii="GHEA Grapalat" w:hAnsi="GHEA Grapalat"/>
          <w:b/>
        </w:rPr>
        <w:br/>
        <w:t>ОБЪЯВЛЕНН</w:t>
      </w:r>
      <w:r>
        <w:rPr>
          <w:rFonts w:ascii="GHEA Grapalat" w:hAnsi="GHEA Grapalat"/>
          <w:b/>
        </w:rPr>
        <w:t>ОГО</w:t>
      </w:r>
      <w:r w:rsidRPr="00080C03">
        <w:rPr>
          <w:rFonts w:ascii="GHEA Grapalat" w:hAnsi="GHEA Grapalat"/>
          <w:b/>
        </w:rPr>
        <w:t xml:space="preserve"> С ЦЕЛЬЮ ПРИОБРЕТЕНИЯ</w:t>
      </w:r>
    </w:p>
    <w:p w:rsidR="009749D5" w:rsidRPr="00B513E2" w:rsidRDefault="00FB7CF6" w:rsidP="009749D5">
      <w:pPr>
        <w:pStyle w:val="BodyText"/>
        <w:widowControl w:val="0"/>
        <w:spacing w:after="0"/>
        <w:ind w:right="-7"/>
        <w:contextualSpacing/>
        <w:jc w:val="center"/>
        <w:rPr>
          <w:rFonts w:ascii="GHEA Grapalat" w:hAnsi="GHEA Grapalat"/>
          <w:b/>
          <w:color w:val="0D0D0D" w:themeColor="text1" w:themeTint="F2"/>
        </w:rPr>
      </w:pPr>
      <w:r>
        <w:rPr>
          <w:rFonts w:ascii="GHEA Grapalat" w:hAnsi="GHEA Grapalat"/>
          <w:b/>
        </w:rPr>
        <w:t>КАНЦЕЛЯРСКИХ ТОВАРОВ</w:t>
      </w:r>
      <w:r w:rsidR="009749D5" w:rsidRPr="00735E49">
        <w:rPr>
          <w:rFonts w:ascii="GHEA Grapalat" w:hAnsi="GHEA Grapalat"/>
          <w:b/>
        </w:rPr>
        <w:t xml:space="preserve"> </w:t>
      </w:r>
      <w:r w:rsidR="009749D5" w:rsidRPr="00B513E2">
        <w:rPr>
          <w:rFonts w:ascii="GHEA Grapalat" w:hAnsi="GHEA Grapalat"/>
          <w:b/>
        </w:rPr>
        <w:t xml:space="preserve">ДЛЯ НУЖД </w:t>
      </w:r>
      <w:r w:rsidR="009749D5">
        <w:rPr>
          <w:rFonts w:ascii="GHEA Grapalat" w:hAnsi="GHEA Grapalat"/>
          <w:b/>
          <w:color w:val="0D0D0D" w:themeColor="text1" w:themeTint="F2"/>
        </w:rPr>
        <w:t>ГНО</w:t>
      </w:r>
      <w:r w:rsidR="009749D5" w:rsidRPr="00B513E2">
        <w:rPr>
          <w:rFonts w:ascii="GHEA Grapalat" w:hAnsi="GHEA Grapalat"/>
          <w:b/>
          <w:color w:val="0D0D0D" w:themeColor="text1" w:themeTint="F2"/>
        </w:rPr>
        <w:t xml:space="preserve"> </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НАЦИОНАЛЬН</w:t>
      </w:r>
      <w:r w:rsidR="009749D5">
        <w:rPr>
          <w:rFonts w:ascii="GHEA Grapalat" w:hAnsi="GHEA Grapalat"/>
          <w:b/>
          <w:color w:val="0D0D0D" w:themeColor="text1" w:themeTint="F2"/>
        </w:rPr>
        <w:t xml:space="preserve">ОГО </w:t>
      </w:r>
      <w:r w:rsidR="009749D5" w:rsidRPr="00B513E2">
        <w:rPr>
          <w:rFonts w:ascii="GHEA Grapalat" w:hAnsi="GHEA Grapalat"/>
          <w:b/>
          <w:color w:val="0D0D0D" w:themeColor="text1" w:themeTint="F2"/>
        </w:rPr>
        <w:t>ЦЕНТР</w:t>
      </w:r>
      <w:r w:rsidR="009749D5">
        <w:rPr>
          <w:rFonts w:ascii="GHEA Grapalat" w:hAnsi="GHEA Grapalat"/>
          <w:b/>
          <w:color w:val="0D0D0D" w:themeColor="text1" w:themeTint="F2"/>
        </w:rPr>
        <w:t>А</w:t>
      </w:r>
      <w:r w:rsidR="009749D5" w:rsidRPr="00B513E2">
        <w:rPr>
          <w:rFonts w:ascii="GHEA Grapalat" w:hAnsi="GHEA Grapalat"/>
          <w:b/>
          <w:color w:val="0D0D0D" w:themeColor="text1" w:themeTint="F2"/>
        </w:rPr>
        <w:t xml:space="preserve"> ПО КОНТРОЛЮ И ПРОФИЛАКТИКЕ ЗАБОЛЕВАНИЙ</w:t>
      </w:r>
      <w:r w:rsidR="009749D5" w:rsidRPr="00B513E2">
        <w:rPr>
          <w:rFonts w:ascii="GHEA Grapalat" w:hAnsi="GHEA Grapalat"/>
          <w:b/>
          <w:i/>
          <w:color w:val="0D0D0D" w:themeColor="text1" w:themeTint="F2"/>
        </w:rPr>
        <w:t>»</w:t>
      </w:r>
      <w:r w:rsidR="009749D5" w:rsidRPr="00B513E2">
        <w:rPr>
          <w:rFonts w:ascii="GHEA Grapalat" w:hAnsi="GHEA Grapalat"/>
          <w:b/>
          <w:color w:val="0D0D0D" w:themeColor="text1" w:themeTint="F2"/>
        </w:rPr>
        <w:t xml:space="preserve"> </w:t>
      </w:r>
      <w:r w:rsidR="009749D5" w:rsidRPr="00523990">
        <w:rPr>
          <w:rStyle w:val="Emphasis"/>
          <w:rFonts w:ascii="GHEA Grapalat" w:hAnsi="GHEA Grapalat" w:cs="Arial"/>
          <w:b/>
          <w:bCs/>
          <w:i w:val="0"/>
          <w:color w:val="0D0D0D" w:themeColor="text1" w:themeTint="F2"/>
          <w:shd w:val="clear" w:color="auto" w:fill="FFFFFF"/>
        </w:rPr>
        <w:t>МЗ РА</w:t>
      </w:r>
    </w:p>
    <w:p w:rsidR="00952594" w:rsidRPr="00AA5BD2" w:rsidRDefault="00952594"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rPr>
      </w:pPr>
      <w:r w:rsidRPr="00AA5BD2">
        <w:rPr>
          <w:rFonts w:ascii="GHEA Grapalat" w:hAnsi="GHEA Grapalat"/>
          <w:b/>
        </w:rPr>
        <w:t>ЧАСТЬ I.</w:t>
      </w:r>
    </w:p>
    <w:p w:rsidR="00096865" w:rsidRPr="00AA5BD2" w:rsidRDefault="00096865" w:rsidP="00E417DA">
      <w:pPr>
        <w:widowControl w:val="0"/>
        <w:ind w:firstLine="567"/>
        <w:contextualSpacing/>
        <w:jc w:val="both"/>
        <w:rPr>
          <w:rFonts w:ascii="GHEA Grapalat" w:hAnsi="GHEA Grapalat"/>
        </w:rPr>
      </w:pP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E417DA">
      <w:pPr>
        <w:widowControl w:val="0"/>
        <w:contextualSpacing/>
        <w:jc w:val="center"/>
        <w:rPr>
          <w:rFonts w:ascii="GHEA Grapalat" w:hAnsi="GHEA Grapalat"/>
          <w:b/>
        </w:rPr>
      </w:pPr>
      <w:r w:rsidRPr="00AA5BD2">
        <w:rPr>
          <w:rFonts w:ascii="GHEA Grapalat" w:hAnsi="GHEA Grapalat"/>
          <w:b/>
        </w:rPr>
        <w:t>ЧАСТЬ II.</w:t>
      </w:r>
    </w:p>
    <w:p w:rsidR="00BF09D6" w:rsidRPr="00AA5BD2" w:rsidRDefault="00BF09D6" w:rsidP="00E417DA">
      <w:pPr>
        <w:widowControl w:val="0"/>
        <w:contextualSpacing/>
        <w:jc w:val="center"/>
        <w:rPr>
          <w:rFonts w:ascii="GHEA Grapalat" w:hAnsi="GHEA Grapalat"/>
          <w:b/>
        </w:rPr>
      </w:pPr>
    </w:p>
    <w:p w:rsidR="00096865" w:rsidRPr="00AA5BD2" w:rsidRDefault="00096865" w:rsidP="00E417DA">
      <w:pPr>
        <w:widowControl w:val="0"/>
        <w:contextualSpacing/>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E417DA">
      <w:pPr>
        <w:widowControl w:val="0"/>
        <w:contextualSpacing/>
        <w:jc w:val="center"/>
        <w:rPr>
          <w:rFonts w:ascii="GHEA Grapalat" w:hAnsi="GHEA Grapalat"/>
          <w:b/>
        </w:rPr>
      </w:pP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6842C3" w:rsidRDefault="006842C3" w:rsidP="006F3845">
      <w:pPr>
        <w:widowControl w:val="0"/>
        <w:spacing w:after="160"/>
        <w:ind w:firstLine="567"/>
        <w:contextualSpacing/>
        <w:jc w:val="both"/>
        <w:rPr>
          <w:rFonts w:ascii="GHEA Grapalat" w:hAnsi="GHEA Grapalat"/>
        </w:rPr>
      </w:pPr>
    </w:p>
    <w:p w:rsidR="006F3845" w:rsidRPr="00080C03" w:rsidRDefault="006F3845" w:rsidP="006F3845">
      <w:pPr>
        <w:widowControl w:val="0"/>
        <w:spacing w:after="160"/>
        <w:ind w:firstLine="567"/>
        <w:contextualSpacing/>
        <w:jc w:val="both"/>
        <w:rPr>
          <w:rFonts w:ascii="GHEA Grapalat" w:hAnsi="GHEA Grapalat"/>
        </w:rPr>
      </w:pPr>
      <w:r w:rsidRPr="00080C03">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Pr="00254856">
        <w:rPr>
          <w:rFonts w:ascii="GHEA Grapalat" w:hAnsi="GHEA Grapalat"/>
          <w:b/>
        </w:rPr>
        <w:t>«</w:t>
      </w:r>
      <w:r w:rsidR="00FB7CF6">
        <w:rPr>
          <w:rFonts w:ascii="GHEA Grapalat" w:hAnsi="GHEA Grapalat"/>
          <w:b/>
        </w:rPr>
        <w:t>GHAPDzB-HVKAK-2019-57</w:t>
      </w:r>
      <w:r w:rsidRPr="00254856">
        <w:rPr>
          <w:rFonts w:ascii="GHEA Grapalat" w:hAnsi="GHEA Grapalat"/>
          <w:b/>
        </w:rPr>
        <w:t>»</w:t>
      </w:r>
      <w:r w:rsidRPr="00080C03">
        <w:rPr>
          <w:rFonts w:ascii="GHEA Grapalat" w:hAnsi="GHEA Grapalat"/>
        </w:rPr>
        <w:t xml:space="preserve"> (далее — процедура).</w:t>
      </w:r>
    </w:p>
    <w:p w:rsidR="006F3845" w:rsidRPr="00B02E29" w:rsidRDefault="006F3845" w:rsidP="006F3845">
      <w:pPr>
        <w:widowControl w:val="0"/>
        <w:spacing w:after="160"/>
        <w:ind w:firstLine="567"/>
        <w:contextualSpacing/>
        <w:jc w:val="both"/>
        <w:rPr>
          <w:rFonts w:ascii="GHEA Grapalat" w:hAnsi="GHEA Grapalat"/>
        </w:rPr>
      </w:pPr>
      <w:proofErr w:type="gramStart"/>
      <w:r w:rsidRPr="00B02E29">
        <w:rPr>
          <w:rFonts w:ascii="GHEA Grapalat" w:hAnsi="GHEA Grapalat"/>
        </w:rPr>
        <w:t>Настоящее</w:t>
      </w:r>
      <w:r>
        <w:rPr>
          <w:rFonts w:ascii="GHEA Grapalat" w:hAnsi="GHEA Grapalat"/>
        </w:rPr>
        <w:t xml:space="preserve"> </w:t>
      </w:r>
      <w:r w:rsidRPr="00B02E29">
        <w:rPr>
          <w:rFonts w:ascii="GHEA Grapalat" w:hAnsi="GHEA Grapalat"/>
        </w:rPr>
        <w:t>Приглашение</w:t>
      </w:r>
      <w:r>
        <w:rPr>
          <w:rFonts w:ascii="GHEA Grapalat" w:hAnsi="GHEA Grapalat"/>
        </w:rPr>
        <w:t xml:space="preserve"> </w:t>
      </w:r>
      <w:r w:rsidRPr="00B02E29">
        <w:rPr>
          <w:rFonts w:ascii="GHEA Grapalat" w:hAnsi="GHEA Grapalat"/>
        </w:rPr>
        <w:t>составлено</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соответствии</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требованиями</w:t>
      </w:r>
      <w:r>
        <w:rPr>
          <w:rFonts w:ascii="GHEA Grapalat" w:hAnsi="GHEA Grapalat"/>
        </w:rPr>
        <w:t xml:space="preserve"> </w:t>
      </w:r>
      <w:r w:rsidRPr="00B02E29">
        <w:rPr>
          <w:rFonts w:ascii="GHEA Grapalat" w:hAnsi="GHEA Grapalat"/>
        </w:rPr>
        <w:t>законодательства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том</w:t>
      </w:r>
      <w:r>
        <w:rPr>
          <w:rFonts w:ascii="GHEA Grapalat" w:hAnsi="GHEA Grapalat"/>
        </w:rPr>
        <w:t xml:space="preserve"> </w:t>
      </w:r>
      <w:r w:rsidRPr="00B02E29">
        <w:rPr>
          <w:rFonts w:ascii="GHEA Grapalat" w:hAnsi="GHEA Grapalat"/>
        </w:rPr>
        <w:t>числе</w:t>
      </w:r>
      <w:r>
        <w:rPr>
          <w:rFonts w:ascii="GHEA Grapalat" w:hAnsi="GHEA Grapalat"/>
        </w:rPr>
        <w:t xml:space="preserve"> </w:t>
      </w:r>
      <w:r w:rsidRPr="00B02E29">
        <w:rPr>
          <w:rFonts w:ascii="GHEA Grapalat" w:hAnsi="GHEA Grapalat"/>
        </w:rPr>
        <w:t>Закона</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"О</w:t>
      </w:r>
      <w:r>
        <w:rPr>
          <w:rFonts w:ascii="GHEA Grapalat" w:hAnsi="GHEA Grapalat"/>
        </w:rPr>
        <w:t xml:space="preserve"> </w:t>
      </w:r>
      <w:r w:rsidRPr="00B02E29">
        <w:rPr>
          <w:rFonts w:ascii="GHEA Grapalat" w:hAnsi="GHEA Grapalat"/>
        </w:rPr>
        <w:t>закупках"</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Закон),</w:t>
      </w:r>
      <w:r>
        <w:rPr>
          <w:rFonts w:ascii="GHEA Grapalat" w:hAnsi="GHEA Grapalat"/>
        </w:rPr>
        <w:t xml:space="preserve"> </w:t>
      </w:r>
      <w:r w:rsidRPr="00B02E29">
        <w:rPr>
          <w:rFonts w:ascii="GHEA Grapalat" w:hAnsi="GHEA Grapalat"/>
        </w:rPr>
        <w:t>"Порядка</w:t>
      </w:r>
      <w:r>
        <w:rPr>
          <w:rFonts w:ascii="GHEA Grapalat" w:hAnsi="GHEA Grapalat"/>
        </w:rPr>
        <w:t xml:space="preserve"> </w:t>
      </w:r>
      <w:r w:rsidRPr="00B02E29">
        <w:rPr>
          <w:rFonts w:ascii="GHEA Grapalat" w:hAnsi="GHEA Grapalat"/>
        </w:rPr>
        <w:t>организации</w:t>
      </w:r>
      <w:r>
        <w:rPr>
          <w:rFonts w:ascii="GHEA Grapalat" w:hAnsi="GHEA Grapalat"/>
        </w:rPr>
        <w:t xml:space="preserve"> </w:t>
      </w:r>
      <w:r w:rsidRPr="00B02E29">
        <w:rPr>
          <w:rFonts w:ascii="GHEA Grapalat" w:hAnsi="GHEA Grapalat"/>
        </w:rPr>
        <w:t>процесса</w:t>
      </w:r>
      <w:r>
        <w:rPr>
          <w:rFonts w:ascii="GHEA Grapalat" w:hAnsi="GHEA Grapalat"/>
        </w:rPr>
        <w:t xml:space="preserve"> </w:t>
      </w:r>
      <w:r w:rsidRPr="00B02E29">
        <w:rPr>
          <w:rFonts w:ascii="GHEA Grapalat" w:hAnsi="GHEA Grapalat"/>
        </w:rPr>
        <w:t>закупок",</w:t>
      </w:r>
      <w:r>
        <w:rPr>
          <w:rFonts w:ascii="GHEA Grapalat" w:hAnsi="GHEA Grapalat"/>
        </w:rPr>
        <w:t xml:space="preserve"> </w:t>
      </w:r>
      <w:r w:rsidRPr="00FC3722">
        <w:rPr>
          <w:rFonts w:ascii="GHEA Grapalat" w:hAnsi="GHEA Grapalat"/>
          <w:spacing w:val="-6"/>
        </w:rPr>
        <w:t>утвержденного</w:t>
      </w:r>
      <w:r>
        <w:rPr>
          <w:rFonts w:ascii="GHEA Grapalat" w:hAnsi="GHEA Grapalat"/>
          <w:spacing w:val="-6"/>
        </w:rPr>
        <w:t xml:space="preserve"> </w:t>
      </w:r>
      <w:r w:rsidRPr="00FC3722">
        <w:rPr>
          <w:rFonts w:ascii="GHEA Grapalat" w:hAnsi="GHEA Grapalat"/>
          <w:spacing w:val="-6"/>
        </w:rPr>
        <w:t>Постановлением</w:t>
      </w:r>
      <w:r>
        <w:rPr>
          <w:rFonts w:ascii="GHEA Grapalat" w:hAnsi="GHEA Grapalat"/>
          <w:spacing w:val="-6"/>
        </w:rPr>
        <w:t xml:space="preserve"> </w:t>
      </w:r>
      <w:r w:rsidRPr="00DB60D1">
        <w:rPr>
          <w:rFonts w:ascii="GHEA Grapalat" w:hAnsi="GHEA Grapalat"/>
          <w:spacing w:val="-6"/>
        </w:rPr>
        <w:t>Правительства Республики Армения № 526-N от 4</w:t>
      </w:r>
      <w:r w:rsidRPr="00DB60D1">
        <w:rPr>
          <w:spacing w:val="-6"/>
        </w:rPr>
        <w:t> </w:t>
      </w:r>
      <w:r w:rsidRPr="00DB60D1">
        <w:rPr>
          <w:rFonts w:ascii="GHEA Grapalat" w:hAnsi="GHEA Grapalat"/>
          <w:spacing w:val="-6"/>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w:t>
      </w:r>
      <w:proofErr w:type="gramEnd"/>
      <w:r w:rsidRPr="00DB60D1">
        <w:rPr>
          <w:rFonts w:ascii="GHEA Grapalat" w:hAnsi="GHEA Grapalat"/>
          <w:b/>
          <w:color w:val="0D0D0D" w:themeColor="text1" w:themeTint="F2"/>
        </w:rPr>
        <w:t xml:space="preserve"> профилактике </w:t>
      </w:r>
      <w:r w:rsidRPr="00DB60D1">
        <w:rPr>
          <w:rFonts w:ascii="GHEA Grapalat" w:hAnsi="GHEA Grapalat"/>
          <w:b/>
          <w:color w:val="0D0D0D" w:themeColor="text1" w:themeTint="F2"/>
        </w:rPr>
        <w:lastRenderedPageBreak/>
        <w:t>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sidRPr="00DB60D1">
        <w:rPr>
          <w:rFonts w:ascii="GHEA Grapalat" w:hAnsi="GHEA Grapalat"/>
          <w:spacing w:val="-6"/>
        </w:rPr>
        <w:t xml:space="preserve"> (далее — заказчик) процедуре об условиях процедуры: о</w:t>
      </w:r>
      <w:r w:rsidRPr="00DB60D1">
        <w:rPr>
          <w:rFonts w:ascii="Courier New" w:hAnsi="Courier New" w:cs="Courier New"/>
          <w:spacing w:val="-6"/>
        </w:rPr>
        <w:t xml:space="preserve"> </w:t>
      </w:r>
      <w:r w:rsidRPr="00DB60D1">
        <w:rPr>
          <w:rFonts w:ascii="GHEA Grapalat" w:hAnsi="GHEA Grapalat"/>
          <w:spacing w:val="-6"/>
        </w:rPr>
        <w:t>предмете закупок, проведении процедуры, определении отобранного участника и заключении с ним договора, а также</w:t>
      </w:r>
      <w:r>
        <w:rPr>
          <w:rFonts w:ascii="GHEA Grapalat" w:hAnsi="GHEA Grapalat"/>
          <w:spacing w:val="-6"/>
        </w:rPr>
        <w:t xml:space="preserve"> </w:t>
      </w:r>
      <w:r w:rsidRPr="00FC3722">
        <w:rPr>
          <w:rFonts w:ascii="GHEA Grapalat" w:hAnsi="GHEA Grapalat"/>
          <w:spacing w:val="-6"/>
        </w:rPr>
        <w:t>содействовать</w:t>
      </w:r>
      <w:r>
        <w:rPr>
          <w:rFonts w:ascii="GHEA Grapalat" w:hAnsi="GHEA Grapalat"/>
          <w:spacing w:val="-6"/>
        </w:rPr>
        <w:t xml:space="preserve"> </w:t>
      </w:r>
      <w:r w:rsidRPr="00FC3722">
        <w:rPr>
          <w:rFonts w:ascii="GHEA Grapalat" w:hAnsi="GHEA Grapalat"/>
          <w:spacing w:val="-6"/>
        </w:rPr>
        <w:t>при</w:t>
      </w:r>
      <w:r>
        <w:rPr>
          <w:rFonts w:ascii="GHEA Grapalat" w:hAnsi="GHEA Grapalat"/>
          <w:spacing w:val="-6"/>
        </w:rPr>
        <w:t xml:space="preserve"> </w:t>
      </w:r>
      <w:r w:rsidRPr="00FC3722">
        <w:rPr>
          <w:rFonts w:ascii="GHEA Grapalat" w:hAnsi="GHEA Grapalat"/>
          <w:spacing w:val="-6"/>
        </w:rPr>
        <w:t>подготовке</w:t>
      </w:r>
      <w:r>
        <w:rPr>
          <w:rFonts w:ascii="GHEA Grapalat" w:hAnsi="GHEA Grapalat"/>
          <w:spacing w:val="-6"/>
        </w:rPr>
        <w:t xml:space="preserve"> </w:t>
      </w:r>
      <w:r w:rsidRPr="00FC3722">
        <w:rPr>
          <w:rFonts w:ascii="GHEA Grapalat" w:hAnsi="GHEA Grapalat"/>
          <w:spacing w:val="-6"/>
        </w:rPr>
        <w:t>заявки</w:t>
      </w:r>
      <w:r>
        <w:rPr>
          <w:rFonts w:ascii="GHEA Grapalat" w:hAnsi="GHEA Grapalat"/>
          <w:spacing w:val="-6"/>
        </w:rPr>
        <w:t xml:space="preserve"> </w:t>
      </w:r>
      <w:r w:rsidRPr="00FC3722">
        <w:rPr>
          <w:rFonts w:ascii="GHEA Grapalat" w:hAnsi="GHEA Grapalat"/>
          <w:spacing w:val="-6"/>
        </w:rPr>
        <w:t>на</w:t>
      </w:r>
      <w:r>
        <w:rPr>
          <w:rFonts w:ascii="GHEA Grapalat" w:hAnsi="GHEA Grapalat"/>
          <w:spacing w:val="-6"/>
        </w:rPr>
        <w:t xml:space="preserve"> </w:t>
      </w:r>
      <w:r w:rsidRPr="00FC3722">
        <w:rPr>
          <w:rFonts w:ascii="GHEA Grapalat" w:hAnsi="GHEA Grapalat"/>
          <w:spacing w:val="-6"/>
        </w:rPr>
        <w:t>процедуру.</w:t>
      </w:r>
    </w:p>
    <w:p w:rsidR="006F3845" w:rsidRPr="00B02E29" w:rsidRDefault="006F3845" w:rsidP="006F3845">
      <w:pPr>
        <w:widowControl w:val="0"/>
        <w:ind w:firstLine="567"/>
        <w:contextualSpacing/>
        <w:jc w:val="both"/>
        <w:rPr>
          <w:rFonts w:ascii="GHEA Grapalat" w:hAnsi="GHEA Grapalat"/>
        </w:rPr>
      </w:pPr>
      <w:r w:rsidRPr="00B02E29">
        <w:rPr>
          <w:rFonts w:ascii="GHEA Grapalat" w:hAnsi="GHEA Grapalat"/>
        </w:rPr>
        <w:t>Заявки</w:t>
      </w:r>
      <w:r>
        <w:rPr>
          <w:rFonts w:ascii="GHEA Grapalat" w:hAnsi="GHEA Grapalat"/>
        </w:rPr>
        <w:t xml:space="preserve"> </w:t>
      </w:r>
      <w:r w:rsidRPr="00B02E29">
        <w:rPr>
          <w:rFonts w:ascii="GHEA Grapalat" w:hAnsi="GHEA Grapalat"/>
        </w:rPr>
        <w:t>могут</w:t>
      </w:r>
      <w:r>
        <w:rPr>
          <w:rFonts w:ascii="GHEA Grapalat" w:hAnsi="GHEA Grapalat"/>
        </w:rPr>
        <w:t xml:space="preserve"> </w:t>
      </w:r>
      <w:r w:rsidRPr="00B02E29">
        <w:rPr>
          <w:rFonts w:ascii="GHEA Grapalat" w:hAnsi="GHEA Grapalat"/>
        </w:rPr>
        <w:t>подавать</w:t>
      </w:r>
      <w:r>
        <w:rPr>
          <w:rFonts w:ascii="GHEA Grapalat" w:hAnsi="GHEA Grapalat"/>
        </w:rPr>
        <w:t xml:space="preserve"> </w:t>
      </w:r>
      <w:r w:rsidRPr="00B02E29">
        <w:rPr>
          <w:rFonts w:ascii="GHEA Grapalat" w:hAnsi="GHEA Grapalat"/>
        </w:rPr>
        <w:t>все</w:t>
      </w:r>
      <w:r>
        <w:rPr>
          <w:rFonts w:ascii="GHEA Grapalat" w:hAnsi="GHEA Grapalat"/>
        </w:rPr>
        <w:t xml:space="preserve"> </w:t>
      </w:r>
      <w:r w:rsidRPr="00B02E29">
        <w:rPr>
          <w:rFonts w:ascii="GHEA Grapalat" w:hAnsi="GHEA Grapalat"/>
        </w:rPr>
        <w:t>лица,</w:t>
      </w:r>
      <w:r>
        <w:rPr>
          <w:rFonts w:ascii="GHEA Grapalat" w:hAnsi="GHEA Grapalat"/>
        </w:rPr>
        <w:t xml:space="preserve"> </w:t>
      </w:r>
      <w:r w:rsidRPr="00B02E29">
        <w:rPr>
          <w:rFonts w:ascii="GHEA Grapalat" w:hAnsi="GHEA Grapalat"/>
        </w:rPr>
        <w:t>независимо</w:t>
      </w:r>
      <w:r>
        <w:rPr>
          <w:rFonts w:ascii="GHEA Grapalat" w:hAnsi="GHEA Grapalat"/>
        </w:rPr>
        <w:t xml:space="preserve"> </w:t>
      </w:r>
      <w:r w:rsidRPr="00B02E29">
        <w:rPr>
          <w:rFonts w:ascii="GHEA Grapalat" w:hAnsi="GHEA Grapalat"/>
        </w:rPr>
        <w:t>от</w:t>
      </w:r>
      <w:r>
        <w:rPr>
          <w:rFonts w:ascii="GHEA Grapalat" w:hAnsi="GHEA Grapalat"/>
        </w:rPr>
        <w:t xml:space="preserve"> </w:t>
      </w:r>
      <w:r w:rsidRPr="00B02E29">
        <w:rPr>
          <w:rFonts w:ascii="GHEA Grapalat" w:hAnsi="GHEA Grapalat"/>
        </w:rPr>
        <w:t>того,</w:t>
      </w:r>
      <w:r>
        <w:rPr>
          <w:rFonts w:ascii="GHEA Grapalat" w:hAnsi="GHEA Grapalat"/>
        </w:rPr>
        <w:t xml:space="preserve"> </w:t>
      </w:r>
      <w:r w:rsidRPr="00B02E29">
        <w:rPr>
          <w:rFonts w:ascii="GHEA Grapalat" w:hAnsi="GHEA Grapalat"/>
        </w:rPr>
        <w:t>являются</w:t>
      </w:r>
      <w:r>
        <w:rPr>
          <w:rFonts w:ascii="GHEA Grapalat" w:hAnsi="GHEA Grapalat"/>
        </w:rPr>
        <w:t xml:space="preserve"> </w:t>
      </w:r>
      <w:r w:rsidRPr="00B02E29">
        <w:rPr>
          <w:rFonts w:ascii="GHEA Grapalat" w:hAnsi="GHEA Grapalat"/>
        </w:rPr>
        <w:t>ли</w:t>
      </w:r>
      <w:r>
        <w:rPr>
          <w:rFonts w:ascii="GHEA Grapalat" w:hAnsi="GHEA Grapalat"/>
        </w:rPr>
        <w:t xml:space="preserve"> </w:t>
      </w:r>
      <w:r w:rsidRPr="00B02E29">
        <w:rPr>
          <w:rFonts w:ascii="GHEA Grapalat" w:hAnsi="GHEA Grapalat"/>
        </w:rPr>
        <w:t>они</w:t>
      </w:r>
      <w:r>
        <w:rPr>
          <w:rFonts w:ascii="GHEA Grapalat" w:hAnsi="GHEA Grapalat"/>
        </w:rPr>
        <w:t xml:space="preserve"> </w:t>
      </w:r>
      <w:r w:rsidRPr="00B02E29">
        <w:rPr>
          <w:rFonts w:ascii="GHEA Grapalat" w:hAnsi="GHEA Grapalat"/>
        </w:rPr>
        <w:t>иностранным</w:t>
      </w:r>
      <w:r>
        <w:rPr>
          <w:rFonts w:ascii="GHEA Grapalat" w:hAnsi="GHEA Grapalat"/>
        </w:rPr>
        <w:t xml:space="preserve"> </w:t>
      </w:r>
      <w:r w:rsidRPr="00B02E29">
        <w:rPr>
          <w:rFonts w:ascii="GHEA Grapalat" w:hAnsi="GHEA Grapalat"/>
        </w:rPr>
        <w:t>физическим</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организацией</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лицом</w:t>
      </w:r>
      <w:r>
        <w:rPr>
          <w:rFonts w:ascii="GHEA Grapalat" w:hAnsi="GHEA Grapalat"/>
        </w:rPr>
        <w:t xml:space="preserve"> </w:t>
      </w:r>
      <w:r w:rsidRPr="00B02E29">
        <w:rPr>
          <w:rFonts w:ascii="GHEA Grapalat" w:hAnsi="GHEA Grapalat"/>
        </w:rPr>
        <w:t>без</w:t>
      </w:r>
      <w:r>
        <w:rPr>
          <w:rFonts w:ascii="GHEA Grapalat" w:hAnsi="GHEA Grapalat"/>
        </w:rPr>
        <w:t xml:space="preserve"> </w:t>
      </w:r>
      <w:r w:rsidRPr="00B02E29">
        <w:rPr>
          <w:rFonts w:ascii="GHEA Grapalat" w:hAnsi="GHEA Grapalat"/>
        </w:rPr>
        <w:t>гражданства.</w:t>
      </w:r>
    </w:p>
    <w:p w:rsidR="006F3845" w:rsidRPr="00B02E29" w:rsidRDefault="006F3845" w:rsidP="006F3845">
      <w:pPr>
        <w:widowControl w:val="0"/>
        <w:ind w:firstLine="567"/>
        <w:contextualSpacing/>
        <w:jc w:val="both"/>
        <w:rPr>
          <w:rFonts w:ascii="GHEA Grapalat" w:hAnsi="GHEA Grapalat" w:cs="Times Armenian"/>
        </w:rPr>
      </w:pPr>
      <w:r w:rsidRPr="00B02E29">
        <w:rPr>
          <w:rFonts w:ascii="GHEA Grapalat" w:hAnsi="GHEA Grapalat"/>
        </w:rPr>
        <w:t>К</w:t>
      </w:r>
      <w:r>
        <w:rPr>
          <w:rFonts w:ascii="GHEA Grapalat" w:hAnsi="GHEA Grapalat"/>
        </w:rPr>
        <w:t xml:space="preserve"> </w:t>
      </w:r>
      <w:r w:rsidRPr="00B02E29">
        <w:rPr>
          <w:rFonts w:ascii="GHEA Grapalat" w:hAnsi="GHEA Grapalat"/>
        </w:rPr>
        <w:t>отношениям,</w:t>
      </w:r>
      <w:r>
        <w:rPr>
          <w:rFonts w:ascii="GHEA Grapalat" w:hAnsi="GHEA Grapalat"/>
        </w:rPr>
        <w:t xml:space="preserve"> </w:t>
      </w:r>
      <w:r w:rsidRPr="00B02E29">
        <w:rPr>
          <w:rFonts w:ascii="GHEA Grapalat" w:hAnsi="GHEA Grapalat"/>
        </w:rPr>
        <w:t>связанным</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применяется</w:t>
      </w:r>
      <w:r>
        <w:rPr>
          <w:rFonts w:ascii="GHEA Grapalat" w:hAnsi="GHEA Grapalat"/>
        </w:rPr>
        <w:t xml:space="preserve"> </w:t>
      </w:r>
      <w:r w:rsidRPr="00B02E29">
        <w:rPr>
          <w:rFonts w:ascii="GHEA Grapalat" w:hAnsi="GHEA Grapalat"/>
        </w:rPr>
        <w:t>право</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Споры,</w:t>
      </w:r>
      <w:r>
        <w:rPr>
          <w:rFonts w:ascii="GHEA Grapalat" w:hAnsi="GHEA Grapalat"/>
        </w:rPr>
        <w:t xml:space="preserve"> </w:t>
      </w:r>
      <w:r w:rsidRPr="00B02E29">
        <w:rPr>
          <w:rFonts w:ascii="GHEA Grapalat" w:hAnsi="GHEA Grapalat"/>
        </w:rPr>
        <w:t>связанные</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настоящей</w:t>
      </w:r>
      <w:r>
        <w:rPr>
          <w:rFonts w:ascii="GHEA Grapalat" w:hAnsi="GHEA Grapalat"/>
        </w:rPr>
        <w:t xml:space="preserve"> </w:t>
      </w:r>
      <w:r w:rsidRPr="00B02E29">
        <w:rPr>
          <w:rFonts w:ascii="GHEA Grapalat" w:hAnsi="GHEA Grapalat"/>
        </w:rPr>
        <w:t>процедурой,</w:t>
      </w:r>
      <w:r>
        <w:rPr>
          <w:rFonts w:ascii="GHEA Grapalat" w:hAnsi="GHEA Grapalat"/>
        </w:rPr>
        <w:t xml:space="preserve"> </w:t>
      </w:r>
      <w:r w:rsidRPr="00B02E29">
        <w:rPr>
          <w:rFonts w:ascii="GHEA Grapalat" w:hAnsi="GHEA Grapalat"/>
        </w:rPr>
        <w:t>подлежат</w:t>
      </w:r>
      <w:r>
        <w:rPr>
          <w:rFonts w:ascii="GHEA Grapalat" w:hAnsi="GHEA Grapalat"/>
        </w:rPr>
        <w:t xml:space="preserve"> </w:t>
      </w:r>
      <w:r w:rsidRPr="00B02E29">
        <w:rPr>
          <w:rFonts w:ascii="GHEA Grapalat" w:hAnsi="GHEA Grapalat"/>
        </w:rPr>
        <w:t>рассмотрению</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судах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p>
    <w:p w:rsidR="006F3845" w:rsidRPr="008E5CF8" w:rsidRDefault="006F3845" w:rsidP="006F3845">
      <w:pPr>
        <w:pStyle w:val="BodyTextIndent2"/>
        <w:widowControl w:val="0"/>
        <w:spacing w:line="240" w:lineRule="auto"/>
        <w:ind w:firstLine="567"/>
        <w:contextualSpacing/>
        <w:rPr>
          <w:rFonts w:ascii="GHEA Grapalat" w:hAnsi="GHEA Grapalat"/>
          <w:sz w:val="16"/>
          <w:szCs w:val="16"/>
        </w:rPr>
      </w:pPr>
      <w:r w:rsidRPr="00B02E29">
        <w:rPr>
          <w:rFonts w:ascii="GHEA Grapalat" w:hAnsi="GHEA Grapalat"/>
          <w:sz w:val="24"/>
          <w:szCs w:val="24"/>
        </w:rPr>
        <w:t>Адрес</w:t>
      </w:r>
      <w:r>
        <w:rPr>
          <w:rFonts w:ascii="GHEA Grapalat" w:hAnsi="GHEA Grapalat"/>
          <w:sz w:val="24"/>
          <w:szCs w:val="24"/>
        </w:rPr>
        <w:t xml:space="preserve"> </w:t>
      </w:r>
      <w:r w:rsidRPr="00B02E29">
        <w:rPr>
          <w:rFonts w:ascii="GHEA Grapalat" w:hAnsi="GHEA Grapalat"/>
          <w:sz w:val="24"/>
          <w:szCs w:val="24"/>
        </w:rPr>
        <w:t>электронной</w:t>
      </w:r>
      <w:r>
        <w:rPr>
          <w:rFonts w:ascii="GHEA Grapalat" w:hAnsi="GHEA Grapalat"/>
          <w:sz w:val="24"/>
          <w:szCs w:val="24"/>
        </w:rPr>
        <w:t xml:space="preserve"> </w:t>
      </w:r>
      <w:r w:rsidRPr="00B02E29">
        <w:rPr>
          <w:rFonts w:ascii="GHEA Grapalat" w:hAnsi="GHEA Grapalat"/>
          <w:sz w:val="24"/>
          <w:szCs w:val="24"/>
        </w:rPr>
        <w:t>почты</w:t>
      </w:r>
      <w:r>
        <w:rPr>
          <w:rFonts w:ascii="GHEA Grapalat" w:hAnsi="GHEA Grapalat"/>
          <w:sz w:val="24"/>
          <w:szCs w:val="24"/>
        </w:rPr>
        <w:t xml:space="preserve"> </w:t>
      </w:r>
      <w:r w:rsidRPr="00B02E29">
        <w:rPr>
          <w:rFonts w:ascii="GHEA Grapalat" w:hAnsi="GHEA Grapalat"/>
          <w:sz w:val="24"/>
          <w:szCs w:val="24"/>
        </w:rPr>
        <w:t>секретаря</w:t>
      </w:r>
      <w:r>
        <w:rPr>
          <w:rFonts w:ascii="GHEA Grapalat" w:hAnsi="GHEA Grapalat"/>
          <w:sz w:val="24"/>
          <w:szCs w:val="24"/>
        </w:rPr>
        <w:t xml:space="preserve"> </w:t>
      </w:r>
      <w:r w:rsidRPr="00B02E29">
        <w:rPr>
          <w:rFonts w:ascii="GHEA Grapalat" w:hAnsi="GHEA Grapalat"/>
          <w:sz w:val="24"/>
          <w:szCs w:val="24"/>
        </w:rPr>
        <w:t>оценочной</w:t>
      </w:r>
      <w:r>
        <w:rPr>
          <w:rFonts w:ascii="GHEA Grapalat" w:hAnsi="GHEA Grapalat"/>
          <w:sz w:val="24"/>
          <w:szCs w:val="24"/>
        </w:rPr>
        <w:t xml:space="preserve"> </w:t>
      </w:r>
      <w:r w:rsidRPr="00B02E29">
        <w:rPr>
          <w:rFonts w:ascii="GHEA Grapalat" w:hAnsi="GHEA Grapalat"/>
          <w:sz w:val="24"/>
          <w:szCs w:val="24"/>
        </w:rPr>
        <w:t>комиссии</w:t>
      </w:r>
      <w:r w:rsidRPr="00E513D9">
        <w:rPr>
          <w:rFonts w:ascii="GHEA Grapalat" w:hAnsi="GHEA Grapalat"/>
          <w:sz w:val="24"/>
          <w:szCs w:val="24"/>
        </w:rPr>
        <w:t xml:space="preserve">: </w:t>
      </w:r>
      <w:r w:rsidRPr="00E513D9">
        <w:rPr>
          <w:rFonts w:ascii="GHEA Grapalat" w:hAnsi="GHEA Grapalat"/>
          <w:b/>
          <w:sz w:val="24"/>
          <w:szCs w:val="24"/>
          <w:lang w:val="hy-AM"/>
        </w:rPr>
        <w:t>procurement@ncdc.am</w:t>
      </w:r>
    </w:p>
    <w:p w:rsidR="00BF09D6" w:rsidRPr="006F3845" w:rsidRDefault="00BF09D6" w:rsidP="006F3845">
      <w:pPr>
        <w:contextualSpacing/>
        <w:rPr>
          <w:rFonts w:ascii="GHEA Grapalat" w:hAnsi="GHEA Grapalat"/>
        </w:rPr>
      </w:pPr>
    </w:p>
    <w:p w:rsidR="00096865" w:rsidRPr="00AA5BD2" w:rsidRDefault="00F5653D" w:rsidP="00E417DA">
      <w:pPr>
        <w:widowControl w:val="0"/>
        <w:contextualSpacing/>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E417DA">
      <w:pPr>
        <w:pStyle w:val="Heading3"/>
        <w:keepNext w:val="0"/>
        <w:widowControl w:val="0"/>
        <w:spacing w:line="240" w:lineRule="auto"/>
        <w:contextualSpacing/>
        <w:rPr>
          <w:rFonts w:ascii="GHEA Grapalat" w:hAnsi="GHEA Grapalat"/>
          <w:sz w:val="24"/>
          <w:szCs w:val="24"/>
        </w:rPr>
      </w:pPr>
    </w:p>
    <w:p w:rsidR="00096865" w:rsidRPr="00AA5BD2" w:rsidRDefault="00BF09D6" w:rsidP="00E417DA">
      <w:pPr>
        <w:widowControl w:val="0"/>
        <w:contextualSpacing/>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E417DA">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00B731AB" w:rsidRPr="00245197">
        <w:rPr>
          <w:rFonts w:ascii="GHEA Grapalat" w:hAnsi="GHEA Grapalat"/>
          <w:i w:val="0"/>
          <w:sz w:val="24"/>
          <w:szCs w:val="24"/>
        </w:rPr>
        <w:t xml:space="preserve">Предметом закупки является приобретение </w:t>
      </w:r>
      <w:r w:rsidR="00FB7CF6">
        <w:rPr>
          <w:rFonts w:ascii="GHEA Grapalat" w:hAnsi="GHEA Grapalat"/>
          <w:b/>
          <w:i w:val="0"/>
          <w:sz w:val="24"/>
          <w:szCs w:val="24"/>
        </w:rPr>
        <w:t>канцелярских товаров</w:t>
      </w:r>
      <w:r w:rsidR="00B731AB" w:rsidRPr="00245197">
        <w:rPr>
          <w:rFonts w:ascii="GHEA Grapalat" w:hAnsi="GHEA Grapalat"/>
          <w:i w:val="0"/>
          <w:sz w:val="24"/>
          <w:szCs w:val="24"/>
        </w:rPr>
        <w:t xml:space="preserve"> (далее — также товар) для нужд </w:t>
      </w:r>
      <w:r w:rsidR="00B731AB" w:rsidRPr="00245197">
        <w:rPr>
          <w:rFonts w:ascii="GHEA Grapalat" w:hAnsi="GHEA Grapalat"/>
          <w:i w:val="0"/>
          <w:color w:val="0D0D0D" w:themeColor="text1" w:themeTint="F2"/>
          <w:sz w:val="24"/>
          <w:szCs w:val="24"/>
        </w:rPr>
        <w:t xml:space="preserve">ГНО «Национального центра по контролю и профилактике заболеваний» </w:t>
      </w:r>
      <w:r w:rsidR="00B731AB" w:rsidRPr="00245197">
        <w:rPr>
          <w:rStyle w:val="Emphasis"/>
          <w:rFonts w:ascii="GHEA Grapalat" w:hAnsi="GHEA Grapalat" w:cs="Arial"/>
          <w:bCs/>
          <w:color w:val="0D0D0D" w:themeColor="text1" w:themeTint="F2"/>
          <w:sz w:val="24"/>
          <w:szCs w:val="24"/>
          <w:shd w:val="clear" w:color="auto" w:fill="FFFFFF"/>
        </w:rPr>
        <w:t>МЗ РА</w:t>
      </w:r>
      <w:r w:rsidR="00B731AB">
        <w:rPr>
          <w:rFonts w:ascii="GHEA Grapalat" w:hAnsi="GHEA Grapalat"/>
          <w:i w:val="0"/>
          <w:sz w:val="24"/>
          <w:szCs w:val="24"/>
        </w:rPr>
        <w:t xml:space="preserve">, которые сгруппированы в </w:t>
      </w:r>
      <w:r w:rsidR="00FB7CF6">
        <w:rPr>
          <w:rFonts w:ascii="GHEA Grapalat" w:hAnsi="GHEA Grapalat"/>
          <w:b/>
          <w:i w:val="0"/>
          <w:sz w:val="24"/>
          <w:szCs w:val="24"/>
        </w:rPr>
        <w:t>3</w:t>
      </w:r>
      <w:r w:rsidR="00B731AB">
        <w:rPr>
          <w:rFonts w:ascii="GHEA Grapalat" w:hAnsi="GHEA Grapalat"/>
          <w:i w:val="0"/>
          <w:sz w:val="24"/>
          <w:szCs w:val="24"/>
        </w:rPr>
        <w:t xml:space="preserve"> </w:t>
      </w:r>
      <w:r w:rsidR="00B731AB" w:rsidRPr="008D2ED6">
        <w:rPr>
          <w:rFonts w:ascii="GHEA Grapalat" w:hAnsi="GHEA Grapalat"/>
          <w:b/>
          <w:i w:val="0"/>
          <w:sz w:val="24"/>
          <w:szCs w:val="24"/>
        </w:rPr>
        <w:t>лот</w:t>
      </w:r>
      <w:r w:rsidR="00FB7CF6">
        <w:rPr>
          <w:rFonts w:ascii="GHEA Grapalat" w:hAnsi="GHEA Grapalat"/>
          <w:b/>
          <w:i w:val="0"/>
          <w:sz w:val="24"/>
          <w:szCs w:val="24"/>
        </w:rPr>
        <w:t>а</w:t>
      </w:r>
      <w:r w:rsidR="00B731AB" w:rsidRPr="00245197">
        <w:rPr>
          <w:rFonts w:ascii="GHEA Grapalat" w:hAnsi="GHEA Grapalat"/>
          <w:i w:val="0"/>
          <w:sz w:val="24"/>
          <w:szCs w:val="24"/>
        </w:rPr>
        <w:t>:</w:t>
      </w:r>
    </w:p>
    <w:p w:rsidR="00B731AB" w:rsidRPr="00B731AB" w:rsidRDefault="00B731AB" w:rsidP="00B731AB"/>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096865" w:rsidP="00E417DA">
            <w:pPr>
              <w:pStyle w:val="BodyTextIndent2"/>
              <w:widowControl w:val="0"/>
              <w:spacing w:line="240" w:lineRule="auto"/>
              <w:ind w:firstLine="0"/>
              <w:contextualSpacing/>
              <w:jc w:val="center"/>
              <w:rPr>
                <w:rFonts w:ascii="GHEA Grapalat" w:hAnsi="GHEA Grapalat"/>
                <w:szCs w:val="24"/>
              </w:rPr>
            </w:pPr>
          </w:p>
        </w:tc>
        <w:tc>
          <w:tcPr>
            <w:tcW w:w="8820" w:type="dxa"/>
            <w:vAlign w:val="center"/>
          </w:tcPr>
          <w:p w:rsidR="00096865" w:rsidRPr="00AA5BD2" w:rsidRDefault="00B731AB" w:rsidP="00B731AB">
            <w:pPr>
              <w:pStyle w:val="BodyTextIndent2"/>
              <w:widowControl w:val="0"/>
              <w:autoSpaceDE w:val="0"/>
              <w:autoSpaceDN w:val="0"/>
              <w:adjustRightInd w:val="0"/>
              <w:spacing w:line="240" w:lineRule="auto"/>
              <w:ind w:firstLine="0"/>
              <w:contextualSpacing/>
              <w:rPr>
                <w:rFonts w:ascii="GHEA Grapalat" w:hAnsi="GHEA Grapalat"/>
                <w:sz w:val="16"/>
                <w:szCs w:val="24"/>
                <w:u w:val="single"/>
              </w:rPr>
            </w:pPr>
            <w:r>
              <w:rPr>
                <w:rFonts w:ascii="GHEA Grapalat" w:hAnsi="GHEA Grapalat"/>
                <w:b/>
                <w:i/>
                <w:sz w:val="24"/>
                <w:szCs w:val="24"/>
              </w:rPr>
              <w:t>Согласно прикрепленному Приложению № 1</w:t>
            </w:r>
          </w:p>
        </w:tc>
      </w:tr>
    </w:tbl>
    <w:p w:rsidR="00B731AB" w:rsidRDefault="00B731AB" w:rsidP="00B731AB">
      <w:pPr>
        <w:pStyle w:val="BodyTextIndent2"/>
        <w:widowControl w:val="0"/>
        <w:spacing w:line="240" w:lineRule="auto"/>
        <w:ind w:firstLine="567"/>
        <w:contextualSpacing/>
        <w:rPr>
          <w:rFonts w:ascii="GHEA Grapalat" w:hAnsi="GHEA Grapalat"/>
          <w:sz w:val="24"/>
          <w:szCs w:val="24"/>
        </w:rPr>
      </w:pPr>
    </w:p>
    <w:p w:rsidR="00B731AB" w:rsidRDefault="00B731AB" w:rsidP="00B731AB">
      <w:pPr>
        <w:pStyle w:val="BodyTextIndent2"/>
        <w:widowControl w:val="0"/>
        <w:spacing w:line="240" w:lineRule="auto"/>
        <w:ind w:firstLine="567"/>
        <w:contextualSpacing/>
        <w:rPr>
          <w:rFonts w:ascii="GHEA Grapalat" w:hAnsi="GHEA Grapalat"/>
          <w:sz w:val="24"/>
          <w:szCs w:val="24"/>
        </w:rPr>
      </w:pPr>
      <w:r w:rsidRPr="00AA5BD2">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rsidR="00B731AB" w:rsidRPr="00B02E29" w:rsidRDefault="00B731AB" w:rsidP="00B731AB">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AA5BD2" w:rsidRDefault="00845AA5" w:rsidP="00E417DA">
      <w:pPr>
        <w:widowControl w:val="0"/>
        <w:ind w:firstLine="567"/>
        <w:contextualSpacing/>
        <w:rPr>
          <w:rFonts w:ascii="GHEA Grapalat" w:hAnsi="GHEA Grapalat" w:cs="Sylfaen"/>
          <w:i/>
        </w:rPr>
      </w:pPr>
    </w:p>
    <w:p w:rsidR="00096865" w:rsidRPr="00AA5BD2" w:rsidRDefault="006E379A" w:rsidP="00E417DA">
      <w:pPr>
        <w:widowControl w:val="0"/>
        <w:contextualSpacing/>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E417DA">
      <w:pPr>
        <w:widowControl w:val="0"/>
        <w:tabs>
          <w:tab w:val="left" w:pos="1134"/>
        </w:tabs>
        <w:ind w:firstLine="567"/>
        <w:contextualSpacing/>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E417DA">
      <w:pPr>
        <w:widowControl w:val="0"/>
        <w:ind w:firstLine="567"/>
        <w:contextualSpacing/>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 xml:space="preserve">Для оценки права на участие участник должен представить в заявке утвержденное </w:t>
      </w:r>
      <w:r w:rsidRPr="00AA5BD2">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E417DA">
      <w:pPr>
        <w:widowControl w:val="0"/>
        <w:tabs>
          <w:tab w:val="left" w:pos="1134"/>
        </w:tabs>
        <w:ind w:firstLine="567"/>
        <w:contextualSpacing/>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E417DA">
      <w:pPr>
        <w:pStyle w:val="NormalWeb"/>
        <w:widowControl w:val="0"/>
        <w:spacing w:before="0" w:beforeAutospacing="0" w:after="0" w:afterAutospacing="0"/>
        <w:ind w:firstLine="567"/>
        <w:contextualSpacing/>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AA5BD2">
        <w:rPr>
          <w:rFonts w:ascii="GHEA Grapalat" w:hAnsi="GHEA Grapalat"/>
          <w:color w:val="000000"/>
        </w:rPr>
        <w:lastRenderedPageBreak/>
        <w:t>Республики Армения образом;</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E417DA">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E417DA">
      <w:pPr>
        <w:widowControl w:val="0"/>
        <w:ind w:firstLine="567"/>
        <w:contextualSpacing/>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proofErr w:type="gramStart"/>
      <w:r w:rsidRPr="00AA5BD2">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E417DA">
      <w:pPr>
        <w:widowControl w:val="0"/>
        <w:tabs>
          <w:tab w:val="left" w:pos="1134"/>
        </w:tabs>
        <w:ind w:firstLine="567"/>
        <w:contextualSpacing/>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E417DA">
      <w:pPr>
        <w:widowControl w:val="0"/>
        <w:ind w:firstLine="567"/>
        <w:contextualSpacing/>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FB7CF6">
        <w:rPr>
          <w:rFonts w:ascii="GHEA Grapalat" w:hAnsi="GHEA Grapalat"/>
          <w:b/>
        </w:rPr>
        <w:t>канцелярских товаров</w:t>
      </w:r>
      <w:r w:rsidR="006E379A" w:rsidRPr="00B731AB">
        <w:rPr>
          <w:rFonts w:ascii="GHEA Grapalat" w:hAnsi="GHEA Grapalat"/>
        </w:rPr>
        <w:t>.</w:t>
      </w:r>
    </w:p>
    <w:p w:rsidR="00AF5ECF" w:rsidRPr="00AA5BD2" w:rsidRDefault="00AF5ECF" w:rsidP="00E417DA">
      <w:pPr>
        <w:widowControl w:val="0"/>
        <w:tabs>
          <w:tab w:val="left" w:pos="1134"/>
        </w:tabs>
        <w:ind w:firstLine="567"/>
        <w:contextualSpacing/>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E417DA">
      <w:pPr>
        <w:widowControl w:val="0"/>
        <w:tabs>
          <w:tab w:val="left" w:pos="1134"/>
        </w:tabs>
        <w:ind w:firstLine="567"/>
        <w:contextualSpacing/>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E417DA">
      <w:pPr>
        <w:widowControl w:val="0"/>
        <w:tabs>
          <w:tab w:val="left" w:pos="1134"/>
        </w:tabs>
        <w:ind w:firstLine="567"/>
        <w:contextualSpacing/>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E417DA">
      <w:pPr>
        <w:widowControl w:val="0"/>
        <w:tabs>
          <w:tab w:val="left" w:pos="1134"/>
        </w:tabs>
        <w:ind w:firstLine="567"/>
        <w:contextualSpacing/>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w:t>
      </w:r>
      <w:r w:rsidRPr="00AA5BD2">
        <w:rPr>
          <w:rFonts w:ascii="GHEA Grapalat" w:hAnsi="GHEA Grapalat"/>
          <w:sz w:val="24"/>
          <w:szCs w:val="24"/>
        </w:rPr>
        <w:lastRenderedPageBreak/>
        <w:t xml:space="preserve">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E417DA">
      <w:pPr>
        <w:widowControl w:val="0"/>
        <w:ind w:firstLine="567"/>
        <w:contextualSpacing/>
        <w:jc w:val="both"/>
        <w:rPr>
          <w:rFonts w:ascii="GHEA Grapalat" w:hAnsi="GHEA Grapalat"/>
          <w:b/>
        </w:rPr>
      </w:pPr>
    </w:p>
    <w:p w:rsidR="00096865" w:rsidRPr="00AA5BD2" w:rsidRDefault="002B32D6" w:rsidP="00E417DA">
      <w:pPr>
        <w:widowControl w:val="0"/>
        <w:contextualSpacing/>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E417DA">
      <w:pPr>
        <w:widowControl w:val="0"/>
        <w:autoSpaceDE w:val="0"/>
        <w:autoSpaceDN w:val="0"/>
        <w:adjustRightInd w:val="0"/>
        <w:ind w:firstLine="567"/>
        <w:contextualSpacing/>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E417DA">
      <w:pPr>
        <w:widowControl w:val="0"/>
        <w:tabs>
          <w:tab w:val="left" w:pos="1134"/>
        </w:tabs>
        <w:autoSpaceDE w:val="0"/>
        <w:autoSpaceDN w:val="0"/>
        <w:adjustRightInd w:val="0"/>
        <w:ind w:firstLine="567"/>
        <w:contextualSpacing/>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E417DA">
      <w:pPr>
        <w:widowControl w:val="0"/>
        <w:contextualSpacing/>
        <w:jc w:val="center"/>
        <w:rPr>
          <w:rFonts w:ascii="GHEA Grapalat" w:hAnsi="GHEA Grapalat" w:cs="Arial Unicode"/>
        </w:rPr>
      </w:pPr>
    </w:p>
    <w:p w:rsidR="00096865" w:rsidRPr="00AA5BD2" w:rsidRDefault="00955A1E" w:rsidP="00E417DA">
      <w:pPr>
        <w:widowControl w:val="0"/>
        <w:contextualSpacing/>
        <w:jc w:val="center"/>
        <w:rPr>
          <w:rFonts w:ascii="GHEA Grapalat" w:hAnsi="GHEA Grapalat" w:cs="Arial"/>
          <w:b/>
        </w:rPr>
      </w:pPr>
      <w:r w:rsidRPr="00AA5BD2">
        <w:rPr>
          <w:rFonts w:ascii="GHEA Grapalat" w:hAnsi="GHEA Grapalat"/>
          <w:b/>
        </w:rPr>
        <w:t>4. ПОРЯДОК ПОДАЧИ ЗАЯВКИ</w:t>
      </w:r>
    </w:p>
    <w:p w:rsidR="009C7DB4" w:rsidRPr="00080C03" w:rsidRDefault="009C7DB4" w:rsidP="009C7DB4">
      <w:pPr>
        <w:widowControl w:val="0"/>
        <w:tabs>
          <w:tab w:val="left" w:pos="1134"/>
        </w:tabs>
        <w:ind w:firstLine="567"/>
        <w:contextualSpacing/>
        <w:jc w:val="both"/>
        <w:rPr>
          <w:rFonts w:ascii="GHEA Grapalat" w:hAnsi="GHEA Grapalat"/>
        </w:rPr>
      </w:pPr>
      <w:r w:rsidRPr="00080C03">
        <w:rPr>
          <w:rFonts w:ascii="GHEA Grapalat" w:hAnsi="GHEA Grapalat"/>
        </w:rPr>
        <w:t>4.1.</w:t>
      </w:r>
      <w:r w:rsidRPr="00080C03">
        <w:rPr>
          <w:rFonts w:ascii="GHEA Grapalat" w:hAnsi="GHEA Grapalat"/>
        </w:rPr>
        <w:tab/>
        <w:t xml:space="preserve">Для участия в настоящей процедуре участник подает заявку в Комиссию. Заявка </w:t>
      </w:r>
      <w:r w:rsidRPr="00080C03">
        <w:rPr>
          <w:rFonts w:ascii="GHEA Grapalat" w:hAnsi="GHEA Grapalat"/>
        </w:rPr>
        <w:lastRenderedPageBreak/>
        <w:t>— это предложение, представляемое участником на основании настоящего Приглашения.</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Участник может подать </w:t>
      </w:r>
      <w:proofErr w:type="gramStart"/>
      <w:r w:rsidRPr="00080C03">
        <w:rPr>
          <w:rFonts w:ascii="GHEA Grapalat" w:hAnsi="GHEA Grapalat"/>
          <w:sz w:val="24"/>
          <w:szCs w:val="24"/>
        </w:rPr>
        <w:t>заявку</w:t>
      </w:r>
      <w:proofErr w:type="gramEnd"/>
      <w:r w:rsidRPr="00080C03">
        <w:rPr>
          <w:rFonts w:ascii="GHEA Grapalat" w:hAnsi="GHEA Grapalat"/>
          <w:sz w:val="24"/>
          <w:szCs w:val="24"/>
        </w:rPr>
        <w:t xml:space="preserve"> как для каждого лота, так и для нескольких или всех лотов.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Заявка подается до истечения срока, установленного для этого настоящим Приглашением.</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9C7DB4" w:rsidRPr="00080C03" w:rsidRDefault="009C7DB4" w:rsidP="009C7DB4">
      <w:pPr>
        <w:pStyle w:val="BodyTextIndent2"/>
        <w:widowControl w:val="0"/>
        <w:tabs>
          <w:tab w:val="left" w:pos="1134"/>
        </w:tabs>
        <w:spacing w:line="240" w:lineRule="auto"/>
        <w:ind w:firstLine="567"/>
        <w:contextualSpacing/>
        <w:rPr>
          <w:rFonts w:ascii="GHEA Grapalat" w:hAnsi="GHEA Grapalat" w:cs="Sylfaen"/>
          <w:sz w:val="24"/>
          <w:szCs w:val="24"/>
        </w:rPr>
      </w:pPr>
      <w:r w:rsidRPr="00080C03">
        <w:rPr>
          <w:rFonts w:ascii="GHEA Grapalat" w:hAnsi="GHEA Grapalat"/>
          <w:sz w:val="24"/>
          <w:szCs w:val="24"/>
        </w:rPr>
        <w:t>4.2.</w:t>
      </w:r>
      <w:r w:rsidRPr="00080C03">
        <w:rPr>
          <w:rFonts w:ascii="GHEA Grapalat" w:hAnsi="GHEA Grapalat"/>
          <w:sz w:val="24"/>
          <w:szCs w:val="24"/>
        </w:rPr>
        <w:tab/>
        <w:t xml:space="preserve">Заявки на процедуру необходимо подать в комиссию по адресу </w:t>
      </w:r>
      <w:proofErr w:type="gramStart"/>
      <w:r w:rsidRPr="00522235">
        <w:rPr>
          <w:rFonts w:ascii="GHEA Grapalat" w:hAnsi="GHEA Grapalat"/>
          <w:b/>
          <w:sz w:val="24"/>
          <w:szCs w:val="24"/>
        </w:rPr>
        <w:t>г</w:t>
      </w:r>
      <w:proofErr w:type="gramEnd"/>
      <w:r w:rsidRPr="00522235">
        <w:rPr>
          <w:rFonts w:ascii="GHEA Grapalat" w:hAnsi="GHEA Grapalat"/>
          <w:b/>
          <w:sz w:val="24"/>
          <w:szCs w:val="24"/>
        </w:rPr>
        <w:t>.</w:t>
      </w:r>
      <w:r w:rsidRPr="00522235">
        <w:rPr>
          <w:rFonts w:ascii="GHEA Grapalat" w:hAnsi="GHEA Grapalat"/>
          <w:b/>
          <w:sz w:val="24"/>
          <w:szCs w:val="24"/>
          <w:lang w:val="hy-AM"/>
        </w:rPr>
        <w:t xml:space="preserve"> </w:t>
      </w:r>
      <w:r w:rsidRPr="00522235">
        <w:rPr>
          <w:rFonts w:ascii="GHEA Grapalat" w:hAnsi="GHEA Grapalat"/>
          <w:b/>
          <w:sz w:val="24"/>
          <w:szCs w:val="24"/>
        </w:rPr>
        <w:t>Ереван, ул. М.</w:t>
      </w:r>
      <w:r w:rsidRPr="00522235">
        <w:rPr>
          <w:rFonts w:ascii="GHEA Grapalat" w:hAnsi="GHEA Grapalat"/>
          <w:b/>
          <w:sz w:val="24"/>
          <w:szCs w:val="24"/>
          <w:lang w:val="hy-AM"/>
        </w:rPr>
        <w:t xml:space="preserve"> </w:t>
      </w:r>
      <w:proofErr w:type="spellStart"/>
      <w:r w:rsidRPr="00522235">
        <w:rPr>
          <w:rFonts w:ascii="GHEA Grapalat" w:hAnsi="GHEA Grapalat"/>
          <w:b/>
          <w:sz w:val="24"/>
          <w:szCs w:val="24"/>
        </w:rPr>
        <w:t>Гераци</w:t>
      </w:r>
      <w:proofErr w:type="spellEnd"/>
      <w:r w:rsidRPr="00522235">
        <w:rPr>
          <w:rFonts w:ascii="GHEA Grapalat" w:hAnsi="GHEA Grapalat"/>
          <w:b/>
          <w:sz w:val="24"/>
          <w:szCs w:val="24"/>
        </w:rPr>
        <w:t>, д. 12</w:t>
      </w:r>
      <w:r>
        <w:rPr>
          <w:rFonts w:ascii="GHEA Grapalat" w:hAnsi="GHEA Grapalat"/>
          <w:sz w:val="24"/>
          <w:szCs w:val="24"/>
        </w:rPr>
        <w:t xml:space="preserve"> </w:t>
      </w:r>
      <w:r w:rsidRPr="00B02E29">
        <w:rPr>
          <w:rFonts w:ascii="GHEA Grapalat" w:hAnsi="GHEA Grapalat"/>
          <w:sz w:val="24"/>
          <w:szCs w:val="24"/>
        </w:rPr>
        <w:t>не</w:t>
      </w:r>
      <w:r>
        <w:rPr>
          <w:rFonts w:ascii="GHEA Grapalat" w:hAnsi="GHEA Grapalat"/>
          <w:sz w:val="24"/>
          <w:szCs w:val="24"/>
        </w:rPr>
        <w:t xml:space="preserve"> </w:t>
      </w:r>
      <w:r w:rsidRPr="00B02E29">
        <w:rPr>
          <w:rFonts w:ascii="GHEA Grapalat" w:hAnsi="GHEA Grapalat"/>
          <w:sz w:val="24"/>
          <w:szCs w:val="24"/>
        </w:rPr>
        <w:t>позднее,</w:t>
      </w:r>
      <w:r>
        <w:rPr>
          <w:rFonts w:ascii="GHEA Grapalat" w:hAnsi="GHEA Grapalat"/>
          <w:sz w:val="24"/>
          <w:szCs w:val="24"/>
        </w:rPr>
        <w:t xml:space="preserve"> </w:t>
      </w:r>
      <w:r w:rsidRPr="00B02E29">
        <w:rPr>
          <w:rFonts w:ascii="GHEA Grapalat" w:hAnsi="GHEA Grapalat"/>
          <w:sz w:val="24"/>
          <w:szCs w:val="24"/>
        </w:rPr>
        <w:t>чем</w:t>
      </w:r>
      <w:r>
        <w:rPr>
          <w:rFonts w:ascii="GHEA Grapalat" w:hAnsi="GHEA Grapalat"/>
          <w:sz w:val="24"/>
          <w:szCs w:val="24"/>
        </w:rPr>
        <w:t xml:space="preserve"> </w:t>
      </w:r>
      <w:r w:rsidRPr="001B7D08">
        <w:rPr>
          <w:rFonts w:ascii="GHEA Grapalat" w:hAnsi="GHEA Grapalat"/>
          <w:b/>
          <w:sz w:val="24"/>
          <w:szCs w:val="24"/>
          <w:lang w:val="hy-AM"/>
        </w:rPr>
        <w:t>12:00</w:t>
      </w:r>
      <w:r w:rsidRPr="001B7D08">
        <w:rPr>
          <w:rFonts w:ascii="GHEA Grapalat" w:hAnsi="GHEA Grapalat"/>
          <w:b/>
          <w:sz w:val="24"/>
          <w:szCs w:val="24"/>
        </w:rPr>
        <w:t xml:space="preserve"> часов </w:t>
      </w:r>
      <w:r w:rsidRPr="001B7D08">
        <w:rPr>
          <w:rFonts w:ascii="GHEA Grapalat" w:hAnsi="GHEA Grapalat"/>
          <w:b/>
          <w:sz w:val="24"/>
          <w:szCs w:val="24"/>
          <w:lang w:val="hy-AM"/>
        </w:rPr>
        <w:t>7</w:t>
      </w:r>
      <w:r w:rsidRPr="001B7D08">
        <w:rPr>
          <w:rFonts w:ascii="GHEA Grapalat" w:hAnsi="GHEA Grapalat"/>
          <w:b/>
          <w:sz w:val="24"/>
          <w:szCs w:val="24"/>
        </w:rPr>
        <w:t>-го дня</w:t>
      </w:r>
      <w:r w:rsidRPr="00080C03">
        <w:rPr>
          <w:rFonts w:ascii="GHEA Grapalat" w:hAnsi="GHEA Grapalat"/>
          <w:sz w:val="24"/>
          <w:szCs w:val="24"/>
        </w:rPr>
        <w:t xml:space="preserve"> с даты опубликования в бюллетене объявления и приглашения на настоящую процедуру. </w:t>
      </w:r>
    </w:p>
    <w:p w:rsidR="009C7DB4" w:rsidRPr="00080C03" w:rsidRDefault="009C7DB4" w:rsidP="009C7DB4">
      <w:pPr>
        <w:pStyle w:val="BodyTextIndent2"/>
        <w:widowControl w:val="0"/>
        <w:spacing w:line="240" w:lineRule="auto"/>
        <w:ind w:firstLine="567"/>
        <w:contextualSpacing/>
        <w:rPr>
          <w:rFonts w:ascii="GHEA Grapalat" w:hAnsi="GHEA Grapalat" w:cs="Sylfaen"/>
          <w:sz w:val="24"/>
          <w:szCs w:val="24"/>
        </w:rPr>
      </w:pPr>
      <w:r w:rsidRPr="00080C03">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Pr="001B7D08">
        <w:rPr>
          <w:rFonts w:ascii="GHEA Grapalat" w:hAnsi="GHEA Grapalat"/>
          <w:b/>
          <w:sz w:val="24"/>
          <w:szCs w:val="24"/>
        </w:rPr>
        <w:t>Вирабян</w:t>
      </w:r>
      <w:proofErr w:type="spellEnd"/>
      <w:r w:rsidRPr="001B7D08">
        <w:rPr>
          <w:rFonts w:ascii="GHEA Grapalat" w:hAnsi="GHEA Grapalat"/>
          <w:b/>
          <w:sz w:val="24"/>
          <w:szCs w:val="24"/>
        </w:rPr>
        <w:t xml:space="preserve"> </w:t>
      </w:r>
      <w:proofErr w:type="spellStart"/>
      <w:r w:rsidRPr="001B7D08">
        <w:rPr>
          <w:rFonts w:ascii="GHEA Grapalat" w:hAnsi="GHEA Grapalat"/>
          <w:b/>
          <w:sz w:val="24"/>
          <w:szCs w:val="24"/>
        </w:rPr>
        <w:t>Астгик</w:t>
      </w:r>
      <w:proofErr w:type="spellEnd"/>
      <w:r w:rsidRPr="00080C03">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E417DA">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5677CB">
      <w:pPr>
        <w:ind w:firstLine="709"/>
        <w:contextualSpacing/>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B878BF" w:rsidRPr="00C6146A">
        <w:rPr>
          <w:rFonts w:ascii="GHEA Grapalat" w:hAnsi="GHEA Grapalat"/>
        </w:rPr>
        <w:t>;</w:t>
      </w:r>
    </w:p>
    <w:p w:rsidR="002328FD" w:rsidRPr="00C6146A" w:rsidRDefault="002328FD" w:rsidP="005677CB">
      <w:pPr>
        <w:ind w:firstLine="709"/>
        <w:contextualSpacing/>
        <w:jc w:val="both"/>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r w:rsidR="00B878BF" w:rsidRPr="00C6146A">
        <w:rPr>
          <w:rFonts w:ascii="GHEA Grapalat" w:hAnsi="GHEA Grapalat"/>
        </w:rPr>
        <w:t>;</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5677CB">
      <w:pPr>
        <w:ind w:firstLine="709"/>
        <w:contextualSpacing/>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B878BF">
        <w:rPr>
          <w:rFonts w:ascii="GHEA Grapalat" w:hAnsi="GHEA Grapalat"/>
        </w:rPr>
        <w:t>)</w:t>
      </w:r>
      <w:r w:rsidR="00B878BF" w:rsidRPr="00C6146A">
        <w:rPr>
          <w:rFonts w:ascii="GHEA Grapalat" w:hAnsi="GHEA Grapalat"/>
        </w:rPr>
        <w:t>;</w:t>
      </w:r>
    </w:p>
    <w:p w:rsidR="0040794F" w:rsidRPr="00AA5BD2" w:rsidRDefault="00690528" w:rsidP="005677CB">
      <w:pPr>
        <w:pStyle w:val="norm"/>
        <w:widowControl w:val="0"/>
        <w:tabs>
          <w:tab w:val="left" w:pos="1134"/>
        </w:tabs>
        <w:spacing w:line="240" w:lineRule="auto"/>
        <w:contextualSpacing/>
        <w:rPr>
          <w:rFonts w:ascii="GHEA Grapalat" w:hAnsi="GHEA Grapalat" w:cs="Sylfaen"/>
          <w:sz w:val="24"/>
          <w:szCs w:val="24"/>
        </w:rPr>
      </w:pPr>
      <w:proofErr w:type="gramStart"/>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0794F" w:rsidRPr="00AA5BD2">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w:t>
      </w:r>
      <w:r w:rsidR="0040794F" w:rsidRPr="00AA5BD2">
        <w:rPr>
          <w:rFonts w:ascii="GHEA Grapalat" w:hAnsi="GHEA Grapalat"/>
          <w:spacing w:val="-6"/>
          <w:sz w:val="24"/>
          <w:szCs w:val="24"/>
        </w:rPr>
        <w:lastRenderedPageBreak/>
        <w:t>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5677CB" w:rsidRDefault="003A0054" w:rsidP="00E417DA">
      <w:pPr>
        <w:pStyle w:val="norm"/>
        <w:widowControl w:val="0"/>
        <w:tabs>
          <w:tab w:val="left" w:pos="1134"/>
        </w:tabs>
        <w:spacing w:line="240" w:lineRule="auto"/>
        <w:ind w:firstLine="567"/>
        <w:contextualSpacing/>
        <w:rPr>
          <w:rFonts w:ascii="GHEA Grapalat" w:hAnsi="GHEA Grapalat"/>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p>
    <w:p w:rsidR="00B67CCD" w:rsidRPr="00AA5BD2" w:rsidRDefault="007274B9"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5677CB" w:rsidRDefault="007274B9" w:rsidP="005677CB">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3</w:t>
      </w:r>
      <w:r w:rsidR="00FF60C2"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C6146A" w:rsidRDefault="007574C9" w:rsidP="005677CB">
      <w:pPr>
        <w:ind w:firstLine="567"/>
        <w:contextualSpacing/>
        <w:jc w:val="both"/>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w:t>
      </w:r>
      <w:r w:rsidR="00FE5A96">
        <w:rPr>
          <w:rFonts w:ascii="GHEA Grapalat" w:hAnsi="GHEA Grapalat" w:cs="Sylfaen"/>
        </w:rPr>
        <w:t>:</w:t>
      </w:r>
      <w:r w:rsidRPr="00C6146A">
        <w:rPr>
          <w:rFonts w:ascii="GHEA Grapalat" w:hAnsi="GHEA Grapalat" w:cs="Sylfaen"/>
        </w:rPr>
        <w:t xml:space="preserve"> </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0B6D23">
        <w:rPr>
          <w:rFonts w:ascii="GHEA Grapalat" w:hAnsi="GHEA Grapalat" w:cs="Sylfaen"/>
        </w:rPr>
        <w:t>;</w:t>
      </w:r>
    </w:p>
    <w:p w:rsidR="007574C9" w:rsidRPr="00C6146A" w:rsidRDefault="00FE5A96" w:rsidP="005677CB">
      <w:pPr>
        <w:ind w:firstLine="567"/>
        <w:contextualSpacing/>
        <w:jc w:val="both"/>
        <w:rPr>
          <w:rFonts w:ascii="GHEA Grapalat" w:hAnsi="GHEA Grapalat" w:cs="Sylfaen"/>
        </w:rPr>
      </w:pPr>
      <w:r>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007574C9"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5677CB" w:rsidRDefault="00FE5A96" w:rsidP="005677CB">
      <w:pPr>
        <w:widowControl w:val="0"/>
        <w:ind w:firstLine="567"/>
        <w:contextualSpacing/>
        <w:jc w:val="both"/>
        <w:rPr>
          <w:rFonts w:ascii="GHEA Grapalat" w:hAnsi="GHEA Grapalat" w:cs="Sylfaen"/>
        </w:rPr>
      </w:pPr>
      <w:r>
        <w:rPr>
          <w:rFonts w:ascii="GHEA Grapalat" w:hAnsi="GHEA Grapalat" w:cs="Sylfaen"/>
        </w:rPr>
        <w:t>-</w:t>
      </w:r>
      <w:r w:rsidR="0024601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5677CB" w:rsidRDefault="005677CB" w:rsidP="00E417DA">
      <w:pPr>
        <w:widowControl w:val="0"/>
        <w:contextualSpacing/>
        <w:jc w:val="center"/>
        <w:rPr>
          <w:rFonts w:ascii="GHEA Grapalat" w:hAnsi="GHEA Grapalat" w:cs="Sylfaen"/>
        </w:rPr>
      </w:pPr>
    </w:p>
    <w:p w:rsidR="00A45946" w:rsidRPr="00AA5BD2" w:rsidRDefault="005A180A" w:rsidP="00E417DA">
      <w:pPr>
        <w:widowControl w:val="0"/>
        <w:contextualSpacing/>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E417DA">
      <w:pPr>
        <w:widowControl w:val="0"/>
        <w:tabs>
          <w:tab w:val="left" w:pos="1134"/>
        </w:tabs>
        <w:ind w:firstLine="567"/>
        <w:contextualSpacing/>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E417DA">
      <w:pPr>
        <w:pStyle w:val="norm"/>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 xml:space="preserve">между суммами, указанными прописью или цифрами в графах "стоимость ценового предложения" и "налог на добавленную стоимость", есть несоответствие, однако </w:t>
      </w:r>
      <w:r w:rsidRPr="00AA5BD2">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E417DA">
      <w:pPr>
        <w:pStyle w:val="norm"/>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3E31" w:rsidRDefault="00B03E31" w:rsidP="00B03E31">
      <w:pPr>
        <w:contextualSpacing/>
        <w:rPr>
          <w:rFonts w:ascii="GHEA Grapalat" w:hAnsi="GHEA Grapalat"/>
        </w:rPr>
      </w:pPr>
    </w:p>
    <w:p w:rsidR="00B03E31" w:rsidRDefault="00B03E31" w:rsidP="00B03E31">
      <w:pPr>
        <w:contextualSpacing/>
        <w:rPr>
          <w:rFonts w:ascii="GHEA Grapalat" w:hAnsi="GHEA Grapalat"/>
        </w:rPr>
      </w:pPr>
    </w:p>
    <w:p w:rsidR="00096865" w:rsidRPr="00AA5BD2" w:rsidRDefault="00220C7C" w:rsidP="00F24F18">
      <w:pPr>
        <w:contextualSpacing/>
        <w:jc w:val="center"/>
        <w:rPr>
          <w:rFonts w:ascii="GHEA Grapalat" w:hAnsi="GHEA Grapalat"/>
          <w:b/>
        </w:rPr>
      </w:pPr>
      <w:r w:rsidRPr="00C6146A">
        <w:rPr>
          <w:rFonts w:ascii="GHEA Grapalat" w:hAnsi="GHEA Grapalat"/>
          <w:b/>
        </w:rPr>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E417DA">
      <w:pPr>
        <w:widowControl w:val="0"/>
        <w:ind w:firstLine="567"/>
        <w:contextualSpacing/>
        <w:jc w:val="center"/>
        <w:rPr>
          <w:rFonts w:ascii="GHEA Grapalat" w:hAnsi="GHEA Grapalat"/>
          <w:b/>
        </w:rPr>
      </w:pPr>
    </w:p>
    <w:p w:rsidR="00096865" w:rsidRPr="00AA5BD2" w:rsidRDefault="005A180A" w:rsidP="00E417DA">
      <w:pPr>
        <w:widowControl w:val="0"/>
        <w:contextualSpacing/>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7A663E" w:rsidRPr="007A663E" w:rsidRDefault="00FF60C2" w:rsidP="007A663E">
      <w:pPr>
        <w:pStyle w:val="BodyTextIndent2"/>
        <w:widowControl w:val="0"/>
        <w:tabs>
          <w:tab w:val="left" w:pos="1134"/>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007A663E" w:rsidRPr="007A663E">
        <w:rPr>
          <w:rFonts w:ascii="GHEA Grapalat" w:hAnsi="GHEA Grapalat"/>
          <w:sz w:val="24"/>
          <w:szCs w:val="24"/>
        </w:rPr>
        <w:t xml:space="preserve">Вскрытие заявок произойдет на открытом заседании комиссии по адресу </w:t>
      </w:r>
      <w:proofErr w:type="gramStart"/>
      <w:r w:rsidR="007A663E" w:rsidRPr="007A663E">
        <w:rPr>
          <w:rFonts w:ascii="GHEA Grapalat" w:hAnsi="GHEA Grapalat"/>
          <w:sz w:val="24"/>
          <w:szCs w:val="24"/>
        </w:rPr>
        <w:t>г</w:t>
      </w:r>
      <w:proofErr w:type="gramEnd"/>
      <w:r w:rsidR="007A663E" w:rsidRPr="007A663E">
        <w:rPr>
          <w:rFonts w:ascii="GHEA Grapalat" w:hAnsi="GHEA Grapalat"/>
          <w:sz w:val="24"/>
          <w:szCs w:val="24"/>
        </w:rPr>
        <w:t xml:space="preserve">. </w:t>
      </w:r>
      <w:r w:rsidR="007A663E" w:rsidRPr="007A663E">
        <w:rPr>
          <w:rFonts w:ascii="GHEA Grapalat" w:hAnsi="GHEA Grapalat"/>
          <w:b/>
          <w:sz w:val="24"/>
          <w:szCs w:val="24"/>
        </w:rPr>
        <w:t>Ереван, ул. М.</w:t>
      </w:r>
      <w:r w:rsidR="007A663E" w:rsidRPr="007A663E">
        <w:rPr>
          <w:rFonts w:ascii="GHEA Grapalat" w:hAnsi="GHEA Grapalat"/>
          <w:b/>
          <w:sz w:val="24"/>
          <w:szCs w:val="24"/>
          <w:lang w:val="hy-AM"/>
        </w:rPr>
        <w:t xml:space="preserve"> </w:t>
      </w:r>
      <w:proofErr w:type="spellStart"/>
      <w:r w:rsidR="007A663E" w:rsidRPr="007A663E">
        <w:rPr>
          <w:rFonts w:ascii="GHEA Grapalat" w:hAnsi="GHEA Grapalat"/>
          <w:b/>
          <w:sz w:val="24"/>
          <w:szCs w:val="24"/>
        </w:rPr>
        <w:t>Гераци</w:t>
      </w:r>
      <w:proofErr w:type="spellEnd"/>
      <w:r w:rsidR="007A663E" w:rsidRPr="007A663E">
        <w:rPr>
          <w:rFonts w:ascii="GHEA Grapalat" w:hAnsi="GHEA Grapalat"/>
          <w:b/>
          <w:sz w:val="24"/>
          <w:szCs w:val="24"/>
        </w:rPr>
        <w:t>, д. 12</w:t>
      </w:r>
      <w:r w:rsidR="007A663E" w:rsidRPr="007A663E">
        <w:rPr>
          <w:rFonts w:ascii="GHEA Grapalat" w:hAnsi="GHEA Grapalat"/>
          <w:sz w:val="24"/>
          <w:szCs w:val="24"/>
        </w:rPr>
        <w:t xml:space="preserve"> </w:t>
      </w:r>
      <w:r w:rsidR="007A663E" w:rsidRPr="007A663E">
        <w:rPr>
          <w:rFonts w:ascii="GHEA Grapalat" w:hAnsi="GHEA Grapalat"/>
          <w:b/>
          <w:sz w:val="24"/>
          <w:szCs w:val="24"/>
        </w:rPr>
        <w:t>на</w:t>
      </w:r>
      <w:r w:rsidR="007A663E" w:rsidRPr="007A663E">
        <w:rPr>
          <w:rFonts w:ascii="GHEA Grapalat" w:hAnsi="GHEA Grapalat"/>
          <w:sz w:val="24"/>
          <w:szCs w:val="24"/>
        </w:rPr>
        <w:t xml:space="preserve"> </w:t>
      </w:r>
      <w:r w:rsidR="007A663E" w:rsidRPr="007A663E">
        <w:rPr>
          <w:rFonts w:ascii="GHEA Grapalat" w:hAnsi="GHEA Grapalat"/>
          <w:b/>
          <w:sz w:val="24"/>
          <w:szCs w:val="24"/>
        </w:rPr>
        <w:t>7-ый день в 12:00</w:t>
      </w:r>
      <w:r w:rsidR="007A663E" w:rsidRPr="007A663E">
        <w:rPr>
          <w:rFonts w:ascii="GHEA Grapalat" w:hAnsi="GHEA Grapalat"/>
          <w:sz w:val="24"/>
          <w:szCs w:val="24"/>
        </w:rPr>
        <w:t xml:space="preserve"> со дня опубликования в бюллетене объявления и приглашения на настоящую процедуру.</w:t>
      </w:r>
    </w:p>
    <w:p w:rsidR="007A663E" w:rsidRDefault="009B6D58" w:rsidP="007A663E">
      <w:pPr>
        <w:pStyle w:val="BodyTextIndent2"/>
        <w:widowControl w:val="0"/>
        <w:tabs>
          <w:tab w:val="left" w:pos="1134"/>
        </w:tabs>
        <w:spacing w:line="240" w:lineRule="auto"/>
        <w:ind w:firstLine="567"/>
        <w:contextualSpacing/>
        <w:rPr>
          <w:rFonts w:ascii="GHEA Grapalat" w:hAnsi="GHEA Grapalat"/>
          <w:sz w:val="24"/>
          <w:szCs w:val="24"/>
        </w:rPr>
      </w:pPr>
      <w:r w:rsidRPr="007A663E">
        <w:rPr>
          <w:rFonts w:ascii="GHEA Grapalat" w:hAnsi="GHEA Grapalat"/>
          <w:sz w:val="24"/>
          <w:szCs w:val="24"/>
        </w:rPr>
        <w:t>На заседании по вскрытию заявок</w:t>
      </w:r>
      <w:r w:rsidR="007A663E">
        <w:rPr>
          <w:rFonts w:ascii="GHEA Grapalat" w:hAnsi="GHEA Grapalat"/>
          <w:sz w:val="24"/>
          <w:szCs w:val="24"/>
        </w:rPr>
        <w:t>:</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1)</w:t>
      </w:r>
      <w:r w:rsidRPr="00080C03">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w:t>
      </w:r>
      <w:r>
        <w:rPr>
          <w:rFonts w:ascii="GHEA Grapalat" w:hAnsi="GHEA Grapalat"/>
        </w:rPr>
        <w:t xml:space="preserve">ках настоящей процедуры товары, </w:t>
      </w:r>
      <w:r w:rsidRPr="00403AF8">
        <w:rPr>
          <w:rFonts w:ascii="GHEA Grapalat" w:hAnsi="GHEA Grapalat"/>
        </w:rPr>
        <w:t>а также ценовые предложения участников, представ</w:t>
      </w:r>
      <w:r>
        <w:rPr>
          <w:rFonts w:ascii="GHEA Grapalat" w:hAnsi="GHEA Grapalat"/>
        </w:rPr>
        <w:t xml:space="preserve">ивших </w:t>
      </w:r>
      <w:r w:rsidRPr="00403AF8">
        <w:rPr>
          <w:rFonts w:ascii="GHEA Grapalat" w:hAnsi="GHEA Grapalat"/>
        </w:rPr>
        <w:t>заявку, выраженн</w:t>
      </w:r>
      <w:r>
        <w:rPr>
          <w:rFonts w:ascii="GHEA Grapalat" w:hAnsi="GHEA Grapalat"/>
        </w:rPr>
        <w:t>ые</w:t>
      </w:r>
      <w:r w:rsidRPr="00403AF8">
        <w:rPr>
          <w:rFonts w:ascii="GHEA Grapalat" w:hAnsi="GHEA Grapalat"/>
        </w:rPr>
        <w:t xml:space="preserve"> </w:t>
      </w:r>
      <w:r>
        <w:rPr>
          <w:rFonts w:ascii="GHEA Grapalat" w:hAnsi="GHEA Grapalat"/>
        </w:rPr>
        <w:t>одним числом</w:t>
      </w:r>
      <w:r w:rsidRPr="00403AF8">
        <w:rPr>
          <w:rFonts w:ascii="GHEA Grapalat" w:hAnsi="GHEA Grapalat"/>
        </w:rPr>
        <w:t>, основанн</w:t>
      </w:r>
      <w:r>
        <w:rPr>
          <w:rFonts w:ascii="GHEA Grapalat" w:hAnsi="GHEA Grapalat"/>
        </w:rPr>
        <w:t>ым на пропис</w:t>
      </w:r>
      <w:r w:rsidR="00331F73">
        <w:rPr>
          <w:rFonts w:ascii="GHEA Grapalat" w:hAnsi="GHEA Grapalat"/>
        </w:rPr>
        <w:t>ной записи</w:t>
      </w:r>
      <w:r w:rsidRPr="00403AF8">
        <w:rPr>
          <w:rFonts w:ascii="GHEA Grapalat" w:hAnsi="GHEA Grapalat"/>
        </w:rPr>
        <w:t>.</w:t>
      </w:r>
      <w:proofErr w:type="gramEnd"/>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403AF8" w:rsidRPr="00080C03" w:rsidRDefault="00403AF8" w:rsidP="00403AF8">
      <w:pPr>
        <w:widowControl w:val="0"/>
        <w:tabs>
          <w:tab w:val="left" w:pos="1134"/>
        </w:tabs>
        <w:ind w:firstLine="567"/>
        <w:contextualSpacing/>
        <w:jc w:val="both"/>
        <w:rPr>
          <w:rFonts w:ascii="GHEA Grapalat" w:hAnsi="GHEA Grapalat"/>
        </w:rPr>
      </w:pPr>
      <w:r w:rsidRPr="00080C03">
        <w:rPr>
          <w:rFonts w:ascii="GHEA Grapalat" w:hAnsi="GHEA Grapalat"/>
        </w:rPr>
        <w:t>а.</w:t>
      </w:r>
      <w:r w:rsidRPr="00080C03">
        <w:rPr>
          <w:rFonts w:ascii="GHEA Grapalat" w:hAnsi="GHEA Grapalat"/>
        </w:rPr>
        <w:tab/>
        <w:t xml:space="preserve">соответствие составления и </w:t>
      </w:r>
      <w:proofErr w:type="gramStart"/>
      <w:r w:rsidRPr="00080C03">
        <w:rPr>
          <w:rFonts w:ascii="GHEA Grapalat" w:hAnsi="GHEA Grapalat"/>
        </w:rPr>
        <w:t>подачи</w:t>
      </w:r>
      <w:proofErr w:type="gramEnd"/>
      <w:r w:rsidRPr="00080C03">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403AF8" w:rsidRPr="00080C03" w:rsidRDefault="00403AF8" w:rsidP="00403AF8">
      <w:pPr>
        <w:widowControl w:val="0"/>
        <w:tabs>
          <w:tab w:val="left" w:pos="1134"/>
        </w:tabs>
        <w:ind w:firstLine="567"/>
        <w:contextualSpacing/>
        <w:jc w:val="both"/>
        <w:rPr>
          <w:rFonts w:ascii="GHEA Grapalat" w:hAnsi="GHEA Grapalat"/>
        </w:rPr>
      </w:pPr>
      <w:proofErr w:type="gramStart"/>
      <w:r w:rsidRPr="00080C03">
        <w:rPr>
          <w:rFonts w:ascii="GHEA Grapalat" w:hAnsi="GHEA Grapalat"/>
        </w:rPr>
        <w:t>б</w:t>
      </w:r>
      <w:proofErr w:type="gramEnd"/>
      <w:r w:rsidRPr="00080C03">
        <w:rPr>
          <w:rFonts w:ascii="GHEA Grapalat" w:hAnsi="GHEA Grapalat"/>
        </w:rPr>
        <w:t>.</w:t>
      </w:r>
      <w:r w:rsidRPr="00080C03">
        <w:rPr>
          <w:rFonts w:ascii="GHEA Grapalat" w:hAnsi="GHEA Grapalat"/>
        </w:rPr>
        <w:tab/>
      </w:r>
      <w:r w:rsidRPr="00080C03">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0C03">
        <w:rPr>
          <w:rFonts w:ascii="GHEA Grapalat" w:hAnsi="GHEA Grapalat"/>
        </w:rPr>
        <w:t xml:space="preserve"> реквизитам;</w:t>
      </w:r>
    </w:p>
    <w:p w:rsidR="00403AF8" w:rsidRPr="00080C03" w:rsidRDefault="00403AF8" w:rsidP="00403AF8">
      <w:pPr>
        <w:widowControl w:val="0"/>
        <w:tabs>
          <w:tab w:val="left" w:pos="1134"/>
        </w:tabs>
        <w:ind w:firstLine="567"/>
        <w:contextualSpacing/>
        <w:jc w:val="both"/>
        <w:rPr>
          <w:rFonts w:ascii="GHEA Grapalat" w:hAnsi="GHEA Grapalat" w:cs="Sylfaen"/>
        </w:rPr>
      </w:pPr>
      <w:r w:rsidRPr="00080C03">
        <w:rPr>
          <w:rFonts w:ascii="GHEA Grapalat" w:hAnsi="GHEA Grapalat"/>
        </w:rPr>
        <w:t>3)</w:t>
      </w:r>
      <w:r w:rsidRPr="00080C0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F60C2" w:rsidRPr="00AA5BD2" w:rsidRDefault="00FF60C2"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E417DA">
      <w:pPr>
        <w:widowControl w:val="0"/>
        <w:ind w:firstLine="567"/>
        <w:contextualSpacing/>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331F73">
        <w:rPr>
          <w:rFonts w:ascii="GHEA Grapalat" w:hAnsi="GHEA Grapalat"/>
        </w:rPr>
        <w:t>.</w:t>
      </w:r>
    </w:p>
    <w:p w:rsidR="00FF60C2" w:rsidRPr="00AA5BD2" w:rsidRDefault="00745561" w:rsidP="00E417DA">
      <w:pPr>
        <w:widowControl w:val="0"/>
        <w:ind w:firstLine="567"/>
        <w:contextualSpacing/>
        <w:jc w:val="both"/>
        <w:rPr>
          <w:rFonts w:ascii="GHEA Grapalat" w:hAnsi="GHEA Grapalat" w:cs="Sylfaen"/>
        </w:rPr>
      </w:pPr>
      <w:r w:rsidRPr="00C6146A">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E0601" w:rsidRDefault="00FF60C2" w:rsidP="00AE0601">
      <w:pPr>
        <w:widowControl w:val="0"/>
        <w:tabs>
          <w:tab w:val="left" w:pos="1134"/>
        </w:tabs>
        <w:ind w:firstLine="567"/>
        <w:contextualSpacing/>
        <w:jc w:val="both"/>
        <w:rPr>
          <w:rFonts w:ascii="GHEA Grapalat" w:hAnsi="GHEA Grapalat"/>
        </w:rPr>
      </w:pPr>
      <w:r w:rsidRPr="00C6146A">
        <w:rPr>
          <w:rFonts w:ascii="GHEA Grapalat" w:hAnsi="GHEA Grapalat"/>
        </w:rPr>
        <w:t>7.3.</w:t>
      </w:r>
      <w:r w:rsidR="005A180A" w:rsidRPr="00C6146A">
        <w:rPr>
          <w:rFonts w:ascii="GHEA Grapalat" w:hAnsi="GHEA Grapalat"/>
        </w:rPr>
        <w:tab/>
      </w:r>
      <w:r w:rsidRPr="00AA5BD2">
        <w:rPr>
          <w:rFonts w:ascii="GHEA Grapalat" w:hAnsi="GHEA Grapalat"/>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w:t>
      </w:r>
      <w:r w:rsidR="00331F73" w:rsidRPr="00080C03">
        <w:rPr>
          <w:rFonts w:ascii="GHEA Grapalat" w:hAnsi="GHEA Grapalat"/>
        </w:rPr>
        <w:t>5.2. части 1 настоящего приглашения.</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w:t>
      </w:r>
      <w:r w:rsidR="00504423">
        <w:rPr>
          <w:rFonts w:ascii="GHEA Grapalat" w:hAnsi="GHEA Grapalat"/>
          <w:i w:val="0"/>
          <w:sz w:val="24"/>
          <w:szCs w:val="24"/>
        </w:rPr>
        <w:t>,</w:t>
      </w:r>
      <w:r w:rsidRPr="00AA5BD2">
        <w:rPr>
          <w:rFonts w:ascii="GHEA Grapalat" w:hAnsi="GHEA Grapalat"/>
          <w:i w:val="0"/>
          <w:sz w:val="24"/>
          <w:szCs w:val="24"/>
        </w:rPr>
        <w:t xml:space="preserve"> </w:t>
      </w:r>
      <w:r w:rsidR="00504423" w:rsidRPr="004C43B1">
        <w:rPr>
          <w:rFonts w:ascii="GHEA Grapalat" w:hAnsi="GHEA Grapalat"/>
          <w:b/>
          <w:i w:val="0"/>
          <w:sz w:val="24"/>
          <w:szCs w:val="24"/>
        </w:rPr>
        <w:t>установленному Центральным банком Армении на момент вскрытия заявок.</w:t>
      </w:r>
    </w:p>
    <w:p w:rsidR="00096865" w:rsidRPr="00AA5BD2" w:rsidRDefault="00FF60C2"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7.</w:t>
      </w:r>
      <w:r w:rsidR="00AE0601">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E417DA">
      <w:pPr>
        <w:pStyle w:val="BodyTextIndent"/>
        <w:widowControl w:val="0"/>
        <w:tabs>
          <w:tab w:val="left" w:pos="1134"/>
        </w:tabs>
        <w:spacing w:line="240" w:lineRule="auto"/>
        <w:ind w:firstLine="567"/>
        <w:contextualSpacing/>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AA5BD2">
        <w:rPr>
          <w:rFonts w:ascii="GHEA Grapalat" w:hAnsi="GHEA Grapalat"/>
          <w:sz w:val="24"/>
          <w:szCs w:val="24"/>
        </w:rPr>
        <w:t>б</w:t>
      </w:r>
      <w:proofErr w:type="gramEnd"/>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36694">
        <w:rPr>
          <w:rFonts w:ascii="GHEA Grapalat" w:hAnsi="GHEA Grapalat"/>
          <w:sz w:val="24"/>
          <w:szCs w:val="24"/>
        </w:rPr>
        <w:t xml:space="preserve">в </w:t>
      </w:r>
      <w:r w:rsidR="00836694" w:rsidRPr="00080C03">
        <w:rPr>
          <w:rFonts w:ascii="GHEA Grapalat" w:hAnsi="GHEA Grapalat"/>
          <w:sz w:val="24"/>
          <w:szCs w:val="24"/>
        </w:rPr>
        <w:t xml:space="preserve">электронной форме </w:t>
      </w:r>
      <w:r w:rsidRPr="00AA5BD2">
        <w:rPr>
          <w:rFonts w:ascii="GHEA Grapalat" w:hAnsi="GHEA Grapalat"/>
          <w:sz w:val="24"/>
          <w:szCs w:val="24"/>
        </w:rPr>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lastRenderedPageBreak/>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E417DA">
      <w:pPr>
        <w:widowControl w:val="0"/>
        <w:tabs>
          <w:tab w:val="left" w:pos="1134"/>
        </w:tabs>
        <w:ind w:firstLine="567"/>
        <w:contextualSpacing/>
        <w:jc w:val="both"/>
        <w:rPr>
          <w:rFonts w:ascii="GHEA Grapalat" w:hAnsi="GHEA Grapalat"/>
        </w:rPr>
      </w:pPr>
      <w:r w:rsidRPr="00C6146A">
        <w:rPr>
          <w:rFonts w:ascii="GHEA Grapalat" w:hAnsi="GHEA Grapalat"/>
        </w:rPr>
        <w:t>7.</w:t>
      </w:r>
      <w:r w:rsidR="005953D0">
        <w:rPr>
          <w:rFonts w:ascii="GHEA Grapalat" w:hAnsi="GHEA Grapalat"/>
        </w:rPr>
        <w:t>7</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C6146A">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E417DA">
      <w:pPr>
        <w:pStyle w:val="norm"/>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w:t>
      </w:r>
      <w:proofErr w:type="gramStart"/>
      <w:r w:rsidR="00C13F10" w:rsidRPr="00AA5BD2">
        <w:rPr>
          <w:rFonts w:ascii="GHEA Grapalat" w:hAnsi="GHEA Grapalat"/>
          <w:sz w:val="24"/>
          <w:szCs w:val="24"/>
        </w:rPr>
        <w:t>числе</w:t>
      </w:r>
      <w:proofErr w:type="gramEnd"/>
      <w:r w:rsidR="00C13F10" w:rsidRPr="00AA5BD2">
        <w:rPr>
          <w:rFonts w:ascii="GHEA Grapalat" w:hAnsi="GHEA Grapalat"/>
          <w:sz w:val="24"/>
          <w:szCs w:val="24"/>
        </w:rPr>
        <w:t xml:space="preserve">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w:t>
      </w:r>
      <w:proofErr w:type="gramStart"/>
      <w:r w:rsidRPr="00AA5BD2">
        <w:rPr>
          <w:rFonts w:ascii="GHEA Grapalat" w:hAnsi="GHEA Grapalat"/>
          <w:sz w:val="24"/>
          <w:szCs w:val="24"/>
        </w:rPr>
        <w:t>несоответствии</w:t>
      </w:r>
      <w:proofErr w:type="gramEnd"/>
      <w:r w:rsidRPr="00AA5BD2">
        <w:rPr>
          <w:rFonts w:ascii="GHEA Grapalat" w:hAnsi="GHEA Grapalat"/>
          <w:sz w:val="24"/>
          <w:szCs w:val="24"/>
        </w:rPr>
        <w:t xml:space="preserve"> с требованиями приглашения, комиссия приостанавливает заседание на один рабочий день, а секретарь комиссии в тот же день </w:t>
      </w:r>
      <w:r w:rsidR="005953D0" w:rsidRPr="00080C03">
        <w:rPr>
          <w:rFonts w:ascii="GHEA Grapalat" w:hAnsi="GHEA Grapalat"/>
          <w:sz w:val="24"/>
          <w:szCs w:val="24"/>
        </w:rPr>
        <w:t>в электронной форме</w:t>
      </w:r>
      <w:r w:rsidR="005953D0" w:rsidRPr="00AA5BD2">
        <w:rPr>
          <w:rFonts w:ascii="GHEA Grapalat" w:hAnsi="GHEA Grapalat"/>
          <w:sz w:val="24"/>
          <w:szCs w:val="24"/>
        </w:rPr>
        <w:t xml:space="preserve"> </w:t>
      </w:r>
      <w:r w:rsidRPr="00AA5BD2">
        <w:rPr>
          <w:rFonts w:ascii="GHEA Grapalat" w:hAnsi="GHEA Grapalat"/>
          <w:sz w:val="24"/>
          <w:szCs w:val="24"/>
        </w:rPr>
        <w:t>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5953D0">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953D0">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C5027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proofErr w:type="gramStart"/>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AA5BD2">
        <w:rPr>
          <w:rFonts w:ascii="GHEA Grapalat" w:hAnsi="GHEA Grapalat"/>
          <w:sz w:val="24"/>
          <w:szCs w:val="24"/>
        </w:rPr>
        <w:t>),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w:t>
      </w:r>
      <w:r w:rsidR="000F5EC2" w:rsidRPr="00AA5BD2">
        <w:rPr>
          <w:rFonts w:ascii="GHEA Grapalat" w:hAnsi="GHEA Grapalat"/>
          <w:sz w:val="24"/>
          <w:szCs w:val="24"/>
        </w:rPr>
        <w:lastRenderedPageBreak/>
        <w:t>самоотвод от данной процедуры.</w:t>
      </w:r>
    </w:p>
    <w:p w:rsidR="00EA58C8"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DA276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E417DA">
      <w:pPr>
        <w:pStyle w:val="BodyTextIndent2"/>
        <w:widowControl w:val="0"/>
        <w:tabs>
          <w:tab w:val="left" w:pos="1134"/>
        </w:tabs>
        <w:spacing w:line="240" w:lineRule="auto"/>
        <w:ind w:firstLine="567"/>
        <w:contextualSpacing/>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E417DA">
      <w:pPr>
        <w:widowControl w:val="0"/>
        <w:tabs>
          <w:tab w:val="left" w:pos="1134"/>
        </w:tabs>
        <w:ind w:firstLine="567"/>
        <w:contextualSpacing/>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FE0057" w:rsidRPr="00AA5BD2">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E417DA">
      <w:pPr>
        <w:pStyle w:val="norm"/>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7.1</w:t>
      </w:r>
      <w:r w:rsidR="00FE0057">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FE0057">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FE0057" w:rsidRDefault="00FF60C2"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E0057">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FE0057">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w:t>
      </w:r>
      <w:r w:rsidR="00FE0057">
        <w:rPr>
          <w:rFonts w:ascii="GHEA Grapalat" w:hAnsi="GHEA Grapalat"/>
        </w:rPr>
        <w:t>тветствующими действительности.</w:t>
      </w:r>
    </w:p>
    <w:p w:rsidR="009C4131" w:rsidRPr="00AA5BD2" w:rsidRDefault="008769B4" w:rsidP="00E417DA">
      <w:pPr>
        <w:widowControl w:val="0"/>
        <w:tabs>
          <w:tab w:val="left" w:pos="1276"/>
        </w:tabs>
        <w:ind w:firstLine="567"/>
        <w:contextualSpacing/>
        <w:jc w:val="both"/>
        <w:rPr>
          <w:rFonts w:ascii="GHEA Grapalat" w:hAnsi="GHEA Grapalat"/>
        </w:rPr>
      </w:pPr>
      <w:r w:rsidRPr="00C6146A">
        <w:rPr>
          <w:rFonts w:ascii="GHEA Grapalat" w:hAnsi="GHEA Grapalat"/>
        </w:rPr>
        <w:t>7.1</w:t>
      </w:r>
      <w:r w:rsidR="00FA0EBF">
        <w:rPr>
          <w:rFonts w:ascii="GHEA Grapalat" w:hAnsi="GHEA Grapalat"/>
        </w:rPr>
        <w:t>5</w:t>
      </w:r>
      <w:r w:rsidR="008818E3" w:rsidRPr="00C6146A">
        <w:rPr>
          <w:rFonts w:ascii="GHEA Grapalat" w:hAnsi="GHEA Grapalat"/>
        </w:rPr>
        <w:t>.</w:t>
      </w:r>
      <w:r w:rsidR="000F5EC2" w:rsidRPr="00C6146A">
        <w:rPr>
          <w:rFonts w:ascii="GHEA Grapalat" w:hAnsi="GHEA Grapalat"/>
        </w:rPr>
        <w:tab/>
      </w:r>
      <w:proofErr w:type="gramStart"/>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w:t>
      </w:r>
      <w:r w:rsidR="001339D6" w:rsidRPr="00C6146A">
        <w:rPr>
          <w:rFonts w:ascii="GHEA Grapalat" w:hAnsi="GHEA Grapalat"/>
        </w:rPr>
        <w:lastRenderedPageBreak/>
        <w:t>права</w:t>
      </w:r>
      <w:r w:rsidR="00FE0057">
        <w:rPr>
          <w:rFonts w:ascii="GHEA Grapalat" w:hAnsi="GHEA Grapalat"/>
        </w:rPr>
        <w:t xml:space="preserve"> участвовать в процессе закупок</w:t>
      </w:r>
      <w:r w:rsidRPr="00C6146A">
        <w:rPr>
          <w:rFonts w:ascii="GHEA Grapalat" w:hAnsi="GHEA Grapalat"/>
        </w:rPr>
        <w:t>.</w:t>
      </w:r>
      <w:proofErr w:type="gramEnd"/>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FA0EBF" w:rsidRPr="00FA0EBF" w:rsidRDefault="00FF60C2" w:rsidP="00FA0EBF">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7.1</w:t>
      </w:r>
      <w:r w:rsidR="00FA0EBF">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FA0EBF">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w:t>
      </w:r>
      <w:proofErr w:type="gramStart"/>
      <w:r w:rsidRPr="00AA5BD2">
        <w:rPr>
          <w:rFonts w:ascii="GHEA Grapalat" w:hAnsi="GHEA Grapalat"/>
          <w:sz w:val="24"/>
          <w:szCs w:val="24"/>
        </w:rPr>
        <w:t>,</w:t>
      </w:r>
      <w:proofErr w:type="gramEnd"/>
      <w:r w:rsidRPr="00AA5BD2">
        <w:rPr>
          <w:rFonts w:ascii="GHEA Grapalat" w:hAnsi="GHEA Grapalat"/>
          <w:sz w:val="24"/>
          <w:szCs w:val="24"/>
        </w:rPr>
        <w:t xml:space="preserve">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w:t>
      </w:r>
      <w:r w:rsidRPr="00FA0EBF">
        <w:rPr>
          <w:rFonts w:ascii="GHEA Grapalat" w:hAnsi="GHEA Grapalat"/>
          <w:sz w:val="24"/>
          <w:szCs w:val="24"/>
        </w:rPr>
        <w:t>настоящего приглашения в обязательном порядке и подробно приводятся в протоколе заседания комиссии.</w:t>
      </w:r>
    </w:p>
    <w:p w:rsidR="00B03AF5" w:rsidRDefault="00844E27" w:rsidP="00B03AF5">
      <w:pPr>
        <w:pStyle w:val="BodyTextIndent2"/>
        <w:widowControl w:val="0"/>
        <w:tabs>
          <w:tab w:val="left" w:pos="1276"/>
        </w:tabs>
        <w:spacing w:line="240" w:lineRule="auto"/>
        <w:ind w:firstLine="567"/>
        <w:contextualSpacing/>
        <w:rPr>
          <w:rFonts w:ascii="GHEA Grapalat" w:hAnsi="GHEA Grapalat"/>
          <w:sz w:val="24"/>
          <w:szCs w:val="24"/>
        </w:rPr>
      </w:pPr>
      <w:r w:rsidRPr="00FA0EBF">
        <w:rPr>
          <w:rFonts w:ascii="GHEA Grapalat" w:hAnsi="GHEA Grapalat"/>
          <w:sz w:val="24"/>
          <w:szCs w:val="24"/>
        </w:rPr>
        <w:t>7.1</w:t>
      </w:r>
      <w:r w:rsidR="00FA0EBF">
        <w:rPr>
          <w:rFonts w:ascii="GHEA Grapalat" w:hAnsi="GHEA Grapalat"/>
          <w:sz w:val="24"/>
          <w:szCs w:val="24"/>
        </w:rPr>
        <w:t>7</w:t>
      </w:r>
      <w:r w:rsidRPr="00FA0EBF">
        <w:rPr>
          <w:rFonts w:ascii="GHEA Grapalat" w:hAnsi="GHEA Grapalat"/>
          <w:sz w:val="24"/>
          <w:szCs w:val="24"/>
        </w:rPr>
        <w:t>.</w:t>
      </w:r>
      <w:r w:rsidR="0045258A" w:rsidRPr="00FA0EBF">
        <w:rPr>
          <w:rFonts w:ascii="GHEA Grapalat" w:hAnsi="GHEA Grapalat"/>
          <w:sz w:val="24"/>
          <w:szCs w:val="24"/>
        </w:rPr>
        <w:t xml:space="preserve"> </w:t>
      </w:r>
      <w:proofErr w:type="gramStart"/>
      <w:r w:rsidR="00BC274D" w:rsidRPr="00FA0EBF">
        <w:rPr>
          <w:rFonts w:ascii="GHEA Grapalat" w:hAnsi="GHEA Grapalat"/>
          <w:sz w:val="24"/>
          <w:szCs w:val="24"/>
        </w:rPr>
        <w:t xml:space="preserve">В </w:t>
      </w:r>
      <w:r w:rsidR="0045258A" w:rsidRPr="00FA0EBF">
        <w:rPr>
          <w:rFonts w:ascii="GHEA Grapalat" w:hAnsi="GHEA Grapalat"/>
          <w:sz w:val="24"/>
          <w:szCs w:val="24"/>
        </w:rPr>
        <w:t xml:space="preserve">случае фиксирования несоответствий требованиям приглашения в результате оценки предоставленной </w:t>
      </w:r>
      <w:r w:rsidR="007E6CA1" w:rsidRPr="00FA0EBF">
        <w:rPr>
          <w:rFonts w:ascii="GHEA Grapalat" w:hAnsi="GHEA Grapalat"/>
          <w:sz w:val="24"/>
          <w:szCs w:val="24"/>
        </w:rPr>
        <w:t>К</w:t>
      </w:r>
      <w:r w:rsidR="0045258A" w:rsidRPr="00FA0EBF">
        <w:rPr>
          <w:rFonts w:ascii="GHEA Grapalat" w:hAnsi="GHEA Grapalat"/>
          <w:sz w:val="24"/>
          <w:szCs w:val="24"/>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w:t>
      </w:r>
      <w:r w:rsidR="00B03AF5" w:rsidRPr="00AA5BD2">
        <w:rPr>
          <w:rFonts w:ascii="GHEA Grapalat" w:hAnsi="GHEA Grapalat"/>
          <w:sz w:val="24"/>
          <w:szCs w:val="24"/>
        </w:rPr>
        <w:t>электронной почты</w:t>
      </w:r>
      <w:r w:rsidR="0045258A" w:rsidRPr="00FA0EBF">
        <w:rPr>
          <w:rFonts w:ascii="GHEA Grapalat" w:hAnsi="GHEA Grapalat"/>
          <w:sz w:val="24"/>
          <w:szCs w:val="24"/>
        </w:rPr>
        <w:t xml:space="preserve"> </w:t>
      </w:r>
      <w:r w:rsidR="00910C3E" w:rsidRPr="00FA0EBF">
        <w:rPr>
          <w:rFonts w:ascii="GHEA Grapalat" w:hAnsi="GHEA Grapalat"/>
          <w:sz w:val="24"/>
          <w:szCs w:val="24"/>
        </w:rPr>
        <w:t>извещает</w:t>
      </w:r>
      <w:r w:rsidR="0045258A" w:rsidRPr="00FA0EBF">
        <w:rPr>
          <w:rFonts w:ascii="GHEA Grapalat" w:hAnsi="GHEA Grapalat"/>
          <w:sz w:val="24"/>
          <w:szCs w:val="24"/>
        </w:rPr>
        <w:t xml:space="preserve"> участника, занявшего первое место, предлагая исправить несоответствие в течение трех рабочих дней.</w:t>
      </w:r>
      <w:proofErr w:type="gramEnd"/>
      <w:r w:rsidR="00B03AF5">
        <w:rPr>
          <w:rFonts w:ascii="GHEA Grapalat" w:hAnsi="GHEA Grapalat"/>
          <w:sz w:val="24"/>
          <w:szCs w:val="24"/>
        </w:rPr>
        <w:t xml:space="preserve"> </w:t>
      </w:r>
      <w:r w:rsidR="005F53AD" w:rsidRPr="00FA0EBF">
        <w:rPr>
          <w:rFonts w:ascii="GHEA Grapalat" w:hAnsi="GHEA Grapalat"/>
          <w:sz w:val="24"/>
          <w:szCs w:val="24"/>
        </w:rPr>
        <w:t>При этом</w:t>
      </w:r>
      <w:proofErr w:type="gramStart"/>
      <w:r w:rsidR="005F53AD" w:rsidRPr="00FA0EBF">
        <w:rPr>
          <w:rFonts w:ascii="GHEA Grapalat" w:hAnsi="GHEA Grapalat"/>
          <w:sz w:val="24"/>
          <w:szCs w:val="24"/>
        </w:rPr>
        <w:t>,</w:t>
      </w:r>
      <w:proofErr w:type="gramEnd"/>
      <w:r w:rsidR="005F53AD" w:rsidRPr="00FA0EBF">
        <w:rPr>
          <w:rFonts w:ascii="GHEA Grapalat" w:hAnsi="GHEA Grapalat"/>
          <w:sz w:val="24"/>
          <w:szCs w:val="24"/>
        </w:rPr>
        <w:t xml:space="preserve"> если несоответствие было зафиксировано</w:t>
      </w:r>
      <w:r w:rsidR="00B03AF5">
        <w:rPr>
          <w:rFonts w:ascii="GHEA Grapalat" w:hAnsi="GHEA Grapalat"/>
          <w:sz w:val="24"/>
          <w:szCs w:val="24"/>
        </w:rPr>
        <w:t>:</w:t>
      </w:r>
    </w:p>
    <w:p w:rsidR="00B03AF5"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информации, полученной от </w:t>
      </w:r>
      <w:r w:rsidR="0001587B" w:rsidRPr="00FA0EBF">
        <w:rPr>
          <w:rFonts w:ascii="GHEA Grapalat" w:hAnsi="GHEA Grapalat"/>
          <w:sz w:val="24"/>
          <w:szCs w:val="24"/>
        </w:rPr>
        <w:t>К</w:t>
      </w:r>
      <w:r w:rsidR="005F53AD" w:rsidRPr="00FA0EBF">
        <w:rPr>
          <w:rFonts w:ascii="GHEA Grapalat" w:hAnsi="GHEA Grapalat"/>
          <w:sz w:val="24"/>
          <w:szCs w:val="24"/>
        </w:rPr>
        <w:t xml:space="preserve">омитета,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01587B" w:rsidRPr="00FA0EBF">
        <w:rPr>
          <w:rFonts w:ascii="GHEA Grapalat" w:hAnsi="GHEA Grapalat"/>
          <w:sz w:val="24"/>
          <w:szCs w:val="24"/>
        </w:rPr>
        <w:t>изве</w:t>
      </w:r>
      <w:r w:rsidR="00EE03AF" w:rsidRPr="00FA0EBF">
        <w:rPr>
          <w:rFonts w:ascii="GHEA Grapalat" w:hAnsi="GHEA Grapalat"/>
          <w:sz w:val="24"/>
          <w:szCs w:val="24"/>
        </w:rPr>
        <w:t>щ</w:t>
      </w:r>
      <w:r w:rsidR="005F53AD" w:rsidRPr="00FA0EBF">
        <w:rPr>
          <w:rFonts w:ascii="GHEA Grapalat" w:hAnsi="GHEA Grapalat"/>
          <w:sz w:val="24"/>
          <w:szCs w:val="24"/>
        </w:rPr>
        <w:t>нию</w:t>
      </w:r>
      <w:proofErr w:type="spellEnd"/>
      <w:r w:rsidR="005F53AD" w:rsidRPr="00FA0EBF">
        <w:rPr>
          <w:rFonts w:ascii="GHEA Grapalat" w:hAnsi="GHEA Grapalat"/>
          <w:sz w:val="24"/>
          <w:szCs w:val="24"/>
        </w:rPr>
        <w:t xml:space="preserve"> прилагается также </w:t>
      </w:r>
      <w:r w:rsidR="00E2702D" w:rsidRPr="00FA0EBF">
        <w:rPr>
          <w:rFonts w:ascii="GHEA Grapalat" w:hAnsi="GHEA Grapalat"/>
          <w:sz w:val="24"/>
          <w:szCs w:val="24"/>
        </w:rPr>
        <w:t>воспроизведенн</w:t>
      </w:r>
      <w:r w:rsidR="00035281" w:rsidRPr="00FA0EBF">
        <w:rPr>
          <w:rFonts w:ascii="GHEA Grapalat" w:hAnsi="GHEA Grapalat"/>
          <w:sz w:val="24"/>
          <w:szCs w:val="24"/>
        </w:rPr>
        <w:t>ый</w:t>
      </w:r>
      <w:r>
        <w:rPr>
          <w:rFonts w:ascii="GHEA Grapalat" w:hAnsi="GHEA Grapalat"/>
          <w:sz w:val="24"/>
          <w:szCs w:val="24"/>
        </w:rPr>
        <w:t xml:space="preserve"> </w:t>
      </w:r>
      <w:r w:rsidR="005F53AD" w:rsidRPr="00FA0EBF">
        <w:rPr>
          <w:rFonts w:ascii="GHEA Grapalat" w:hAnsi="GHEA Grapalat"/>
          <w:sz w:val="24"/>
          <w:szCs w:val="24"/>
        </w:rPr>
        <w:t>(отсканированн</w:t>
      </w:r>
      <w:r w:rsidR="00035281" w:rsidRPr="00FA0EBF">
        <w:rPr>
          <w:rFonts w:ascii="GHEA Grapalat" w:hAnsi="GHEA Grapalat"/>
          <w:sz w:val="24"/>
          <w:szCs w:val="24"/>
        </w:rPr>
        <w:t>ый</w:t>
      </w:r>
      <w:r w:rsidR="005F53AD" w:rsidRPr="00FA0EBF">
        <w:rPr>
          <w:rFonts w:ascii="GHEA Grapalat" w:hAnsi="GHEA Grapalat"/>
          <w:sz w:val="24"/>
          <w:szCs w:val="24"/>
        </w:rPr>
        <w:t xml:space="preserve">) </w:t>
      </w:r>
      <w:r w:rsidR="00E2702D" w:rsidRPr="00FA0EBF">
        <w:rPr>
          <w:rFonts w:ascii="GHEA Grapalat" w:hAnsi="GHEA Grapalat"/>
          <w:sz w:val="24"/>
          <w:szCs w:val="24"/>
        </w:rPr>
        <w:t xml:space="preserve">с оригинала </w:t>
      </w:r>
      <w:r w:rsidR="00035281" w:rsidRPr="00FA0EBF">
        <w:rPr>
          <w:rFonts w:ascii="GHEA Grapalat" w:hAnsi="GHEA Grapalat"/>
          <w:sz w:val="24"/>
          <w:szCs w:val="24"/>
        </w:rPr>
        <w:t>вариант</w:t>
      </w:r>
      <w:r w:rsidR="005F53AD" w:rsidRPr="00FA0EBF">
        <w:rPr>
          <w:rFonts w:ascii="GHEA Grapalat" w:hAnsi="GHEA Grapalat"/>
          <w:sz w:val="24"/>
          <w:szCs w:val="24"/>
        </w:rPr>
        <w:t xml:space="preserve"> документа, содержащего информацию, предоставленную </w:t>
      </w:r>
      <w:r w:rsidR="000F7ED7" w:rsidRPr="00FA0EBF">
        <w:rPr>
          <w:rFonts w:ascii="GHEA Grapalat" w:hAnsi="GHEA Grapalat"/>
          <w:sz w:val="24"/>
          <w:szCs w:val="24"/>
        </w:rPr>
        <w:t>К</w:t>
      </w:r>
      <w:r w:rsidR="005F53AD" w:rsidRPr="00FA0EBF">
        <w:rPr>
          <w:rFonts w:ascii="GHEA Grapalat" w:hAnsi="GHEA Grapalat"/>
          <w:sz w:val="24"/>
          <w:szCs w:val="24"/>
        </w:rPr>
        <w:t>омитетом;</w:t>
      </w:r>
    </w:p>
    <w:p w:rsidR="0045258A" w:rsidRPr="00FA0EBF" w:rsidRDefault="00B03AF5" w:rsidP="00B03AF5">
      <w:pPr>
        <w:pStyle w:val="BodyTextIndent2"/>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005F53AD" w:rsidRPr="00FA0EBF">
        <w:rPr>
          <w:rFonts w:ascii="GHEA Grapalat" w:hAnsi="GHEA Grapalat"/>
          <w:sz w:val="24"/>
          <w:szCs w:val="24"/>
        </w:rPr>
        <w:t xml:space="preserve">в результате оценки полного описания представленного товара, к </w:t>
      </w:r>
      <w:proofErr w:type="gramStart"/>
      <w:r w:rsidR="005F53AD" w:rsidRPr="00FA0EBF">
        <w:rPr>
          <w:rFonts w:ascii="GHEA Grapalat" w:hAnsi="GHEA Grapalat"/>
          <w:sz w:val="24"/>
          <w:szCs w:val="24"/>
        </w:rPr>
        <w:t>указанному</w:t>
      </w:r>
      <w:proofErr w:type="gramEnd"/>
      <w:r w:rsidR="005F53AD" w:rsidRPr="00FA0EBF">
        <w:rPr>
          <w:rFonts w:ascii="GHEA Grapalat" w:hAnsi="GHEA Grapalat"/>
          <w:sz w:val="24"/>
          <w:szCs w:val="24"/>
        </w:rPr>
        <w:t xml:space="preserve"> в настоящем пункте </w:t>
      </w:r>
      <w:proofErr w:type="spellStart"/>
      <w:r w:rsidR="00BD447A" w:rsidRPr="00FA0EBF">
        <w:rPr>
          <w:rFonts w:ascii="GHEA Grapalat" w:hAnsi="GHEA Grapalat"/>
          <w:sz w:val="24"/>
          <w:szCs w:val="24"/>
        </w:rPr>
        <w:t>извещнию</w:t>
      </w:r>
      <w:proofErr w:type="spellEnd"/>
      <w:r w:rsidR="00BD447A" w:rsidRPr="00FA0EBF">
        <w:rPr>
          <w:rFonts w:ascii="GHEA Grapalat" w:hAnsi="GHEA Grapalat"/>
          <w:sz w:val="24"/>
          <w:szCs w:val="24"/>
        </w:rPr>
        <w:t xml:space="preserve"> </w:t>
      </w:r>
      <w:r w:rsidR="005F53AD" w:rsidRPr="00FA0EBF">
        <w:rPr>
          <w:rFonts w:ascii="GHEA Grapalat" w:hAnsi="GHEA Grapalat"/>
          <w:sz w:val="24"/>
          <w:szCs w:val="24"/>
        </w:rPr>
        <w:t xml:space="preserve"> прилагается также </w:t>
      </w:r>
      <w:r w:rsidR="000233F0" w:rsidRPr="00FA0EBF">
        <w:rPr>
          <w:rFonts w:ascii="GHEA Grapalat" w:hAnsi="GHEA Grapalat"/>
          <w:sz w:val="24"/>
          <w:szCs w:val="24"/>
        </w:rPr>
        <w:t xml:space="preserve">воспроизведенный </w:t>
      </w:r>
      <w:r w:rsidR="005F53AD" w:rsidRPr="00FA0EBF">
        <w:rPr>
          <w:rFonts w:ascii="GHEA Grapalat" w:hAnsi="GHEA Grapalat"/>
          <w:sz w:val="24"/>
          <w:szCs w:val="24"/>
        </w:rPr>
        <w:t>(отсканированн</w:t>
      </w:r>
      <w:r w:rsidR="000233F0" w:rsidRPr="00FA0EBF">
        <w:rPr>
          <w:rFonts w:ascii="GHEA Grapalat" w:hAnsi="GHEA Grapalat"/>
          <w:sz w:val="24"/>
          <w:szCs w:val="24"/>
        </w:rPr>
        <w:t>ый</w:t>
      </w:r>
      <w:r w:rsidR="005F53AD" w:rsidRPr="00FA0EBF">
        <w:rPr>
          <w:rFonts w:ascii="GHEA Grapalat" w:hAnsi="GHEA Grapalat"/>
          <w:sz w:val="24"/>
          <w:szCs w:val="24"/>
        </w:rPr>
        <w:t xml:space="preserve">) </w:t>
      </w:r>
      <w:r w:rsidR="00FA2B74" w:rsidRPr="00FA0EBF">
        <w:rPr>
          <w:rFonts w:ascii="GHEA Grapalat" w:hAnsi="GHEA Grapalat"/>
          <w:sz w:val="24"/>
          <w:szCs w:val="24"/>
        </w:rPr>
        <w:t xml:space="preserve">с оригинала </w:t>
      </w:r>
      <w:r w:rsidR="00230713" w:rsidRPr="00FA0EBF">
        <w:rPr>
          <w:rFonts w:ascii="GHEA Grapalat" w:hAnsi="GHEA Grapalat"/>
          <w:sz w:val="24"/>
          <w:szCs w:val="24"/>
        </w:rPr>
        <w:t>вариант</w:t>
      </w:r>
      <w:r w:rsidR="005F53AD" w:rsidRPr="00FA0EBF">
        <w:rPr>
          <w:rFonts w:ascii="GHEA Grapalat" w:hAnsi="GHEA Grapalat"/>
          <w:sz w:val="24"/>
          <w:szCs w:val="24"/>
        </w:rPr>
        <w:t xml:space="preserve"> протокола заседания комиссии.</w:t>
      </w:r>
    </w:p>
    <w:p w:rsidR="00B03AF5" w:rsidRDefault="0045258A" w:rsidP="00B03AF5">
      <w:pPr>
        <w:ind w:firstLine="709"/>
        <w:contextualSpacing/>
        <w:jc w:val="both"/>
        <w:rPr>
          <w:rFonts w:ascii="GHEA Grapalat" w:hAnsi="GHEA Grapalat"/>
        </w:rPr>
      </w:pPr>
      <w:r w:rsidRPr="00FA0EBF">
        <w:rPr>
          <w:rFonts w:ascii="GHEA Grapalat" w:hAnsi="GHEA Grapalat"/>
        </w:rPr>
        <w:t>7.1</w:t>
      </w:r>
      <w:r w:rsidR="00B03AF5">
        <w:rPr>
          <w:rFonts w:ascii="GHEA Grapalat" w:hAnsi="GHEA Grapalat"/>
        </w:rPr>
        <w:t>8.</w:t>
      </w:r>
      <w:r w:rsidRPr="00FA0EBF">
        <w:rPr>
          <w:rFonts w:ascii="GHEA Grapalat" w:hAnsi="GHEA Grapalat"/>
        </w:rPr>
        <w:t xml:space="preserve"> </w:t>
      </w:r>
      <w:r w:rsidR="00267FF4" w:rsidRPr="00FA0EBF">
        <w:rPr>
          <w:rFonts w:ascii="GHEA Grapalat" w:hAnsi="GHEA Grapalat"/>
        </w:rPr>
        <w:t>Если занявший первое место участник в установленный пунктом 7.1</w:t>
      </w:r>
      <w:r w:rsidR="00B03AF5">
        <w:rPr>
          <w:rFonts w:ascii="GHEA Grapalat" w:hAnsi="GHEA Grapalat"/>
        </w:rPr>
        <w:t>7</w:t>
      </w:r>
      <w:r w:rsidR="00267FF4" w:rsidRPr="00FA0EBF">
        <w:rPr>
          <w:rFonts w:ascii="GHEA Grapalat" w:hAnsi="GHEA Grapalat"/>
        </w:rPr>
        <w:t xml:space="preserve"> части 1 настоящего приглашения срок</w:t>
      </w:r>
      <w:r w:rsidR="00B03AF5">
        <w:rPr>
          <w:rFonts w:ascii="GHEA Grapalat" w:hAnsi="GHEA Grapalat"/>
        </w:rPr>
        <w:t>:</w:t>
      </w:r>
    </w:p>
    <w:p w:rsidR="00B03AF5" w:rsidRDefault="00553501" w:rsidP="00B03AF5">
      <w:pPr>
        <w:ind w:firstLine="709"/>
        <w:contextualSpacing/>
        <w:jc w:val="both"/>
        <w:rPr>
          <w:rFonts w:ascii="GHEA Grapalat" w:hAnsi="GHEA Grapalat"/>
        </w:rPr>
      </w:pPr>
      <w:r w:rsidRPr="00FA0EBF">
        <w:rPr>
          <w:rFonts w:ascii="GHEA Grapalat" w:hAnsi="GHEA Grapalat"/>
        </w:rPr>
        <w:t xml:space="preserve">1) </w:t>
      </w:r>
      <w:r w:rsidR="00267FF4" w:rsidRPr="00FA0EBF">
        <w:rPr>
          <w:rFonts w:ascii="GHEA Grapalat" w:hAnsi="GHEA Grapalat"/>
        </w:rPr>
        <w:t>исправляет зафиксированное несоответствие</w:t>
      </w:r>
      <w:r w:rsidR="00B03AF5">
        <w:rPr>
          <w:rFonts w:ascii="GHEA Grapalat" w:hAnsi="GHEA Grapalat"/>
        </w:rPr>
        <w:t xml:space="preserve"> </w:t>
      </w:r>
      <w:r w:rsidR="00267FF4" w:rsidRPr="00FA0EBF">
        <w:rPr>
          <w:rFonts w:ascii="GHEA Grapalat" w:hAnsi="GHEA Grapalat"/>
        </w:rPr>
        <w:t>-</w:t>
      </w:r>
      <w:r w:rsidRPr="00FA0EBF">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FA0EBF">
        <w:rPr>
          <w:rFonts w:ascii="GHEA Grapalat" w:hAnsi="GHEA Grapalat"/>
        </w:rPr>
        <w:t>.</w:t>
      </w:r>
      <w:r w:rsidR="00E21B78">
        <w:rPr>
          <w:rFonts w:ascii="GHEA Grapalat" w:hAnsi="GHEA Grapalat"/>
        </w:rPr>
        <w:t xml:space="preserve"> </w:t>
      </w:r>
      <w:r w:rsidR="0045258A" w:rsidRPr="00FA0EBF">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FA0EBF">
        <w:rPr>
          <w:rFonts w:ascii="GHEA Grapalat" w:hAnsi="GHEA Grapalat"/>
        </w:rPr>
        <w:t>воспроиз</w:t>
      </w:r>
      <w:r w:rsidR="00917F5A" w:rsidRPr="00FA0EBF">
        <w:rPr>
          <w:rFonts w:ascii="GHEA Grapalat" w:hAnsi="GHEA Grapalat"/>
        </w:rPr>
        <w:t>в</w:t>
      </w:r>
      <w:r w:rsidR="00F66B27" w:rsidRPr="00FA0EBF">
        <w:rPr>
          <w:rFonts w:ascii="GHEA Grapalat" w:hAnsi="GHEA Grapalat"/>
        </w:rPr>
        <w:t>еденный</w:t>
      </w:r>
      <w:r w:rsidR="0045258A" w:rsidRPr="00FA0EBF">
        <w:rPr>
          <w:rFonts w:ascii="GHEA Grapalat" w:hAnsi="GHEA Grapalat"/>
        </w:rPr>
        <w:t xml:space="preserve"> (отсканированный)</w:t>
      </w:r>
      <w:r w:rsidR="00CA08DF" w:rsidRPr="00FA0EBF">
        <w:rPr>
          <w:rFonts w:ascii="GHEA Grapalat" w:hAnsi="GHEA Grapalat"/>
        </w:rPr>
        <w:t xml:space="preserve"> с оригинала</w:t>
      </w:r>
      <w:r w:rsidR="0045258A" w:rsidRPr="00FA0EBF">
        <w:rPr>
          <w:rFonts w:ascii="GHEA Grapalat" w:hAnsi="GHEA Grapalat"/>
        </w:rPr>
        <w:t xml:space="preserve"> экземпляр документа, обосновывающего</w:t>
      </w:r>
      <w:r w:rsidR="0045258A" w:rsidRPr="00C6146A">
        <w:rPr>
          <w:rFonts w:ascii="GHEA Grapalat" w:hAnsi="GHEA Grapalat"/>
        </w:rPr>
        <w:t xml:space="preserve">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B03AF5">
      <w:pPr>
        <w:ind w:firstLine="709"/>
        <w:contextualSpacing/>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xml:space="preserve">, </w:t>
      </w:r>
      <w:proofErr w:type="gramStart"/>
      <w:r w:rsidRPr="00C6146A">
        <w:rPr>
          <w:rFonts w:ascii="GHEA Grapalat" w:hAnsi="GHEA Grapalat"/>
        </w:rPr>
        <w:t>установленны</w:t>
      </w:r>
      <w:r w:rsidR="005B0547" w:rsidRPr="00C6146A">
        <w:rPr>
          <w:rFonts w:ascii="GHEA Grapalat" w:hAnsi="GHEA Grapalat"/>
        </w:rPr>
        <w:t>х</w:t>
      </w:r>
      <w:proofErr w:type="gramEnd"/>
      <w:r w:rsidRPr="00C6146A">
        <w:rPr>
          <w:rFonts w:ascii="GHEA Grapalat" w:hAnsi="GHEA Grapalat"/>
        </w:rPr>
        <w:t xml:space="preserve"> пунктами 7.1</w:t>
      </w:r>
      <w:r w:rsidR="00E21B78">
        <w:rPr>
          <w:rFonts w:ascii="GHEA Grapalat" w:hAnsi="GHEA Grapalat"/>
        </w:rPr>
        <w:t>2</w:t>
      </w:r>
      <w:r w:rsidRPr="00C6146A">
        <w:rPr>
          <w:rFonts w:ascii="GHEA Grapalat" w:hAnsi="GHEA Grapalat"/>
        </w:rPr>
        <w:t>-7.</w:t>
      </w:r>
      <w:r w:rsidR="00E21B7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E417DA">
      <w:pPr>
        <w:pStyle w:val="norm"/>
        <w:widowControl w:val="0"/>
        <w:tabs>
          <w:tab w:val="left" w:pos="1276"/>
        </w:tabs>
        <w:spacing w:line="240" w:lineRule="auto"/>
        <w:ind w:firstLine="567"/>
        <w:contextualSpacing/>
        <w:rPr>
          <w:rFonts w:ascii="GHEA Grapalat" w:hAnsi="GHEA Grapalat" w:cs="Sylfaen"/>
          <w:sz w:val="24"/>
          <w:szCs w:val="24"/>
        </w:rPr>
      </w:pPr>
      <w:r w:rsidRPr="00C6146A">
        <w:rPr>
          <w:rFonts w:ascii="GHEA Grapalat" w:hAnsi="GHEA Grapalat"/>
          <w:sz w:val="24"/>
          <w:szCs w:val="24"/>
        </w:rPr>
        <w:t xml:space="preserve">Документы, предусмотренные подпунктом 1 настоящего пункта, представляются </w:t>
      </w:r>
      <w:proofErr w:type="gramStart"/>
      <w:r w:rsidRPr="00C6146A">
        <w:rPr>
          <w:rFonts w:ascii="GHEA Grapalat" w:hAnsi="GHEA Grapalat"/>
          <w:sz w:val="24"/>
          <w:szCs w:val="24"/>
        </w:rPr>
        <w:t>секретарю</w:t>
      </w:r>
      <w:proofErr w:type="gramEnd"/>
      <w:r w:rsidRPr="00C6146A">
        <w:rPr>
          <w:rFonts w:ascii="GHEA Grapalat" w:hAnsi="GHEA Grapalat"/>
          <w:sz w:val="24"/>
          <w:szCs w:val="24"/>
        </w:rPr>
        <w:t xml:space="preserve"> комиссии в порядке, предусмотренном пунктом 7.1</w:t>
      </w:r>
      <w:r w:rsidR="00963825">
        <w:rPr>
          <w:rFonts w:ascii="GHEA Grapalat" w:hAnsi="GHEA Grapalat"/>
          <w:sz w:val="24"/>
          <w:szCs w:val="24"/>
        </w:rPr>
        <w:t>3</w:t>
      </w:r>
      <w:r w:rsidRPr="00C6146A">
        <w:rPr>
          <w:rFonts w:ascii="GHEA Grapalat" w:hAnsi="GHEA Grapalat"/>
          <w:sz w:val="24"/>
          <w:szCs w:val="24"/>
        </w:rPr>
        <w:t xml:space="preserve"> части 1 настоящего </w:t>
      </w:r>
      <w:r w:rsidRPr="00C6146A">
        <w:rPr>
          <w:rFonts w:ascii="GHEA Grapalat" w:hAnsi="GHEA Grapalat"/>
          <w:sz w:val="24"/>
          <w:szCs w:val="24"/>
        </w:rPr>
        <w:lastRenderedPageBreak/>
        <w:t>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E417DA">
      <w:pPr>
        <w:pStyle w:val="BodyTextIndent2"/>
        <w:widowControl w:val="0"/>
        <w:tabs>
          <w:tab w:val="left" w:pos="1276"/>
        </w:tabs>
        <w:spacing w:line="240" w:lineRule="auto"/>
        <w:ind w:firstLine="567"/>
        <w:contextualSpacing/>
        <w:rPr>
          <w:rFonts w:ascii="GHEA Grapalat" w:hAnsi="GHEA Grapalat"/>
          <w:sz w:val="24"/>
          <w:szCs w:val="24"/>
        </w:rPr>
      </w:pPr>
      <w:r w:rsidRPr="00C6146A">
        <w:rPr>
          <w:rFonts w:ascii="GHEA Grapalat" w:hAnsi="GHEA Grapalat"/>
          <w:sz w:val="24"/>
          <w:szCs w:val="24"/>
        </w:rPr>
        <w:t>7.</w:t>
      </w:r>
      <w:r w:rsidR="00963825">
        <w:rPr>
          <w:rFonts w:ascii="GHEA Grapalat" w:hAnsi="GHEA Grapalat"/>
          <w:sz w:val="24"/>
          <w:szCs w:val="24"/>
        </w:rPr>
        <w:t>19</w:t>
      </w:r>
      <w:proofErr w:type="gramStart"/>
      <w:r w:rsidRPr="00C6146A">
        <w:rPr>
          <w:rFonts w:ascii="GHEA Grapalat" w:hAnsi="GHEA Grapalat"/>
          <w:sz w:val="24"/>
          <w:szCs w:val="24"/>
        </w:rPr>
        <w:t xml:space="preserve"> </w:t>
      </w:r>
      <w:r w:rsidR="005D3466" w:rsidRPr="00AA5BD2">
        <w:rPr>
          <w:rFonts w:ascii="GHEA Grapalat" w:hAnsi="GHEA Grapalat"/>
          <w:sz w:val="24"/>
          <w:szCs w:val="24"/>
        </w:rPr>
        <w:t>В</w:t>
      </w:r>
      <w:proofErr w:type="gramEnd"/>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963825">
        <w:rPr>
          <w:rFonts w:ascii="GHEA Grapalat" w:hAnsi="GHEA Grapalat"/>
          <w:sz w:val="24"/>
          <w:szCs w:val="24"/>
        </w:rPr>
        <w:t>6</w:t>
      </w:r>
      <w:r w:rsidRPr="00C6146A">
        <w:rPr>
          <w:rFonts w:ascii="GHEA Grapalat" w:hAnsi="GHEA Grapalat"/>
          <w:sz w:val="24"/>
          <w:szCs w:val="24"/>
        </w:rPr>
        <w:t>-7.1</w:t>
      </w:r>
      <w:r w:rsidR="00963825">
        <w:rPr>
          <w:rFonts w:ascii="GHEA Grapalat" w:hAnsi="GHEA Grapalat"/>
          <w:sz w:val="24"/>
          <w:szCs w:val="24"/>
        </w:rPr>
        <w:t>8</w:t>
      </w:r>
      <w:r w:rsidRPr="00C6146A">
        <w:rPr>
          <w:rFonts w:ascii="GHEA Grapalat" w:hAnsi="GHEA Grapalat"/>
          <w:sz w:val="24"/>
          <w:szCs w:val="24"/>
        </w:rPr>
        <w:t xml:space="preserve"> части 1 настоящего приглашения</w:t>
      </w:r>
      <w:r w:rsidR="00963825">
        <w:rPr>
          <w:rFonts w:ascii="GHEA Grapalat" w:hAnsi="GHEA Grapalat"/>
          <w:sz w:val="24"/>
          <w:szCs w:val="24"/>
        </w:rPr>
        <w:t>.</w:t>
      </w:r>
    </w:p>
    <w:p w:rsidR="002B121D"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w:t>
      </w:r>
      <w:r w:rsidR="009D32A4">
        <w:rPr>
          <w:rFonts w:ascii="GHEA Grapalat" w:hAnsi="GHEA Grapalat"/>
          <w:sz w:val="24"/>
          <w:szCs w:val="24"/>
        </w:rPr>
        <w:t>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D32A4" w:rsidRDefault="00FF60C2" w:rsidP="009D32A4">
      <w:pPr>
        <w:widowControl w:val="0"/>
        <w:tabs>
          <w:tab w:val="left" w:pos="1276"/>
        </w:tabs>
        <w:ind w:firstLine="567"/>
        <w:contextualSpacing/>
        <w:jc w:val="both"/>
        <w:rPr>
          <w:rFonts w:ascii="GHEA Grapalat" w:hAnsi="GHEA Grapalat"/>
        </w:rPr>
      </w:pPr>
      <w:r w:rsidRPr="00AA5BD2">
        <w:rPr>
          <w:rFonts w:ascii="GHEA Grapalat" w:hAnsi="GHEA Grapalat"/>
        </w:rPr>
        <w:t>7.</w:t>
      </w:r>
      <w:r w:rsidR="009D4B01" w:rsidRPr="00AA5BD2">
        <w:rPr>
          <w:rFonts w:ascii="GHEA Grapalat" w:hAnsi="GHEA Grapalat"/>
        </w:rPr>
        <w:t>2</w:t>
      </w:r>
      <w:r w:rsidR="009D32A4">
        <w:rPr>
          <w:rFonts w:ascii="GHEA Grapalat" w:hAnsi="GHEA Grapalat"/>
        </w:rPr>
        <w:t>1</w:t>
      </w:r>
      <w:r w:rsidR="008818E3" w:rsidRPr="00AA5BD2">
        <w:rPr>
          <w:rFonts w:ascii="GHEA Grapalat" w:hAnsi="GHEA Grapalat"/>
        </w:rPr>
        <w:t>.</w:t>
      </w:r>
      <w:r w:rsidR="000F5EC2" w:rsidRPr="00AA5BD2">
        <w:rPr>
          <w:rFonts w:ascii="GHEA Grapalat" w:hAnsi="GHEA Grapalat"/>
        </w:rPr>
        <w:tab/>
      </w:r>
      <w:proofErr w:type="gramStart"/>
      <w:r w:rsidRPr="00AA5BD2">
        <w:rPr>
          <w:rFonts w:ascii="GHEA Grapalat" w:hAnsi="GHEA Grapalat"/>
        </w:rPr>
        <w:t xml:space="preserve">Электронные извещения отправляются комиссией </w:t>
      </w:r>
      <w:r w:rsidR="009D32A4">
        <w:rPr>
          <w:rFonts w:ascii="GHEA Grapalat" w:hAnsi="GHEA Grapalat"/>
        </w:rPr>
        <w:t xml:space="preserve">на </w:t>
      </w:r>
      <w:r w:rsidRPr="00AA5BD2">
        <w:rPr>
          <w:rFonts w:ascii="GHEA Grapalat" w:hAnsi="GHEA Grapalat"/>
        </w:rPr>
        <w:t>указанн</w:t>
      </w:r>
      <w:r w:rsidR="009D32A4">
        <w:rPr>
          <w:rFonts w:ascii="GHEA Grapalat" w:hAnsi="GHEA Grapalat"/>
        </w:rPr>
        <w:t>ый</w:t>
      </w:r>
      <w:r w:rsidRPr="00AA5BD2">
        <w:rPr>
          <w:rFonts w:ascii="GHEA Grapalat" w:hAnsi="GHEA Grapalat"/>
        </w:rPr>
        <w:t xml:space="preserve"> </w:t>
      </w:r>
      <w:r w:rsidR="009D32A4" w:rsidRPr="00AA5BD2">
        <w:rPr>
          <w:rFonts w:ascii="GHEA Grapalat" w:hAnsi="GHEA Grapalat"/>
        </w:rPr>
        <w:t xml:space="preserve">участником </w:t>
      </w:r>
      <w:r w:rsidR="009D32A4">
        <w:rPr>
          <w:rFonts w:ascii="GHEA Grapalat" w:hAnsi="GHEA Grapalat"/>
        </w:rPr>
        <w:t>в его заявке адрес</w:t>
      </w:r>
      <w:r w:rsidRPr="00AA5BD2">
        <w:rPr>
          <w:rFonts w:ascii="GHEA Grapalat" w:hAnsi="GHEA Grapalat"/>
        </w:rPr>
        <w:t xml:space="preserve"> электронной почты</w:t>
      </w:r>
      <w:r w:rsidR="009D32A4">
        <w:rPr>
          <w:rFonts w:ascii="GHEA Grapalat" w:hAnsi="GHEA Grapalat"/>
        </w:rPr>
        <w:t xml:space="preserve">, а </w:t>
      </w:r>
      <w:r w:rsidR="009D32A4" w:rsidRPr="00AA5BD2">
        <w:rPr>
          <w:rFonts w:ascii="GHEA Grapalat" w:hAnsi="GHEA Grapalat"/>
        </w:rPr>
        <w:t>заказчиком</w:t>
      </w:r>
      <w:r w:rsidRPr="00AA5BD2">
        <w:rPr>
          <w:rFonts w:ascii="GHEA Grapalat" w:hAnsi="GHEA Grapalat"/>
        </w:rPr>
        <w:t xml:space="preserve"> </w:t>
      </w:r>
      <w:r w:rsidR="009D32A4">
        <w:rPr>
          <w:rFonts w:ascii="GHEA Grapalat" w:hAnsi="GHEA Grapalat"/>
        </w:rPr>
        <w:t xml:space="preserve">- </w:t>
      </w:r>
      <w:r w:rsidRPr="00AA5BD2">
        <w:rPr>
          <w:rFonts w:ascii="GHEA Grapalat" w:hAnsi="GHEA Grapalat"/>
        </w:rPr>
        <w:t>на отмеченный в настоящем приглашении электр</w:t>
      </w:r>
      <w:r w:rsidR="000F5EC2" w:rsidRPr="00AA5BD2">
        <w:rPr>
          <w:rFonts w:ascii="GHEA Grapalat" w:hAnsi="GHEA Grapalat"/>
        </w:rPr>
        <w:t>онный адрес секретаря комиссии.</w:t>
      </w:r>
      <w:proofErr w:type="gramEnd"/>
    </w:p>
    <w:p w:rsidR="00096865" w:rsidRPr="00C6146A" w:rsidRDefault="00265D18" w:rsidP="00825D4E">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w:t>
      </w:r>
      <w:r w:rsidR="00825D4E">
        <w:rPr>
          <w:rFonts w:ascii="GHEA Grapalat" w:hAnsi="GHEA Grapalat"/>
        </w:rPr>
        <w:t>и</w:t>
      </w:r>
      <w:r w:rsidRPr="00AA5BD2">
        <w:rPr>
          <w:rFonts w:ascii="GHEA Grapalat" w:hAnsi="GHEA Grapalat"/>
        </w:rPr>
        <w:t xml:space="preserve"> </w:t>
      </w:r>
      <w:r w:rsidR="00E02F60" w:rsidRPr="00AA5BD2">
        <w:rPr>
          <w:rFonts w:ascii="GHEA Grapalat" w:hAnsi="GHEA Grapalat"/>
        </w:rPr>
        <w:t>представляют эти документы в воспроизведенном (отсканированном) с утвержденного оригинала документа варианте.</w:t>
      </w:r>
    </w:p>
    <w:p w:rsidR="002B103D" w:rsidRPr="00AA5BD2" w:rsidRDefault="00FF60C2" w:rsidP="00E417DA">
      <w:pPr>
        <w:pStyle w:val="BodyTextIndent2"/>
        <w:widowControl w:val="0"/>
        <w:tabs>
          <w:tab w:val="left" w:pos="1276"/>
        </w:tabs>
        <w:spacing w:line="240" w:lineRule="auto"/>
        <w:ind w:firstLine="567"/>
        <w:contextualSpacing/>
        <w:rPr>
          <w:rFonts w:ascii="GHEA Grapalat" w:hAnsi="GHEA Grapalat"/>
          <w:sz w:val="24"/>
          <w:szCs w:val="24"/>
        </w:rPr>
      </w:pPr>
      <w:r w:rsidRPr="00AA5BD2">
        <w:rPr>
          <w:rFonts w:ascii="GHEA Grapalat" w:hAnsi="GHEA Grapalat"/>
          <w:sz w:val="24"/>
          <w:szCs w:val="24"/>
        </w:rPr>
        <w:t>7.2</w:t>
      </w:r>
      <w:r w:rsidR="00825D4E">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825D4E">
        <w:rPr>
          <w:rFonts w:ascii="GHEA Grapalat" w:hAnsi="GHEA Grapalat"/>
          <w:sz w:val="24"/>
          <w:szCs w:val="24"/>
        </w:rPr>
        <w:t>.</w:t>
      </w:r>
    </w:p>
    <w:p w:rsidR="00583092" w:rsidRPr="00AA5BD2" w:rsidRDefault="00FF60C2" w:rsidP="00E417DA">
      <w:pPr>
        <w:widowControl w:val="0"/>
        <w:tabs>
          <w:tab w:val="left" w:pos="1276"/>
        </w:tabs>
        <w:ind w:firstLine="567"/>
        <w:contextualSpacing/>
        <w:jc w:val="both"/>
        <w:rPr>
          <w:rFonts w:ascii="GHEA Grapalat" w:hAnsi="GHEA Grapalat"/>
        </w:rPr>
      </w:pPr>
      <w:r w:rsidRPr="00AA5BD2">
        <w:rPr>
          <w:rFonts w:ascii="GHEA Grapalat" w:hAnsi="GHEA Grapalat"/>
        </w:rPr>
        <w:t>7.2</w:t>
      </w:r>
      <w:r w:rsidR="005B2225">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5B2225">
        <w:rPr>
          <w:rFonts w:ascii="GHEA Grapalat" w:hAnsi="GHEA Grapalat"/>
        </w:rPr>
        <w:t>2</w:t>
      </w:r>
      <w:r w:rsidRPr="00AA5BD2">
        <w:rPr>
          <w:rFonts w:ascii="GHEA Grapalat" w:hAnsi="GHEA Grapalat"/>
        </w:rPr>
        <w:t>-7.2</w:t>
      </w:r>
      <w:r w:rsidR="005B2225">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E536DD">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2C3666">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7.2</w:t>
      </w:r>
      <w:r w:rsidR="00D67C38">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67C38">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786D58" w:rsidRPr="00080C03" w:rsidRDefault="00FF60C2" w:rsidP="00786D58">
      <w:pPr>
        <w:pStyle w:val="norm"/>
        <w:widowControl w:val="0"/>
        <w:tabs>
          <w:tab w:val="left" w:pos="1276"/>
        </w:tabs>
        <w:spacing w:line="240" w:lineRule="auto"/>
        <w:ind w:firstLine="567"/>
        <w:contextualSpacing/>
        <w:rPr>
          <w:rFonts w:ascii="GHEA Grapalat" w:hAnsi="GHEA Grapalat" w:cs="Tahoma"/>
          <w:sz w:val="24"/>
          <w:szCs w:val="24"/>
        </w:rPr>
      </w:pPr>
      <w:r w:rsidRPr="00AA5BD2">
        <w:rPr>
          <w:rFonts w:ascii="GHEA Grapalat" w:hAnsi="GHEA Grapalat"/>
          <w:sz w:val="24"/>
          <w:szCs w:val="24"/>
        </w:rPr>
        <w:t>7.2</w:t>
      </w:r>
      <w:r w:rsidR="00786D58">
        <w:rPr>
          <w:rFonts w:ascii="GHEA Grapalat" w:hAnsi="GHEA Grapalat"/>
          <w:sz w:val="24"/>
          <w:szCs w:val="24"/>
        </w:rPr>
        <w:t>7</w:t>
      </w:r>
      <w:r w:rsidRPr="00AA5BD2">
        <w:rPr>
          <w:rFonts w:ascii="GHEA Grapalat" w:hAnsi="GHEA Grapalat"/>
          <w:sz w:val="24"/>
          <w:szCs w:val="24"/>
        </w:rPr>
        <w:t>.</w:t>
      </w:r>
      <w:r w:rsidR="000F5EC2" w:rsidRPr="00AA5BD2">
        <w:rPr>
          <w:rFonts w:ascii="GHEA Grapalat" w:hAnsi="GHEA Grapalat"/>
          <w:sz w:val="24"/>
          <w:szCs w:val="24"/>
        </w:rPr>
        <w:tab/>
      </w:r>
      <w:r w:rsidR="00786D58" w:rsidRPr="00080C03">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86D58" w:rsidRPr="00080C03">
        <w:rPr>
          <w:rFonts w:ascii="Courier New" w:hAnsi="Courier New" w:cs="Courier New"/>
          <w:sz w:val="24"/>
          <w:szCs w:val="24"/>
        </w:rPr>
        <w:t> </w:t>
      </w:r>
      <w:r w:rsidR="00786D58" w:rsidRPr="00080C03">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AA5BD2" w:rsidRDefault="00FF60C2" w:rsidP="00E417DA">
      <w:pPr>
        <w:pStyle w:val="BodyTextIndent2"/>
        <w:widowControl w:val="0"/>
        <w:tabs>
          <w:tab w:val="left" w:pos="1276"/>
        </w:tabs>
        <w:spacing w:line="240" w:lineRule="auto"/>
        <w:ind w:firstLine="567"/>
        <w:contextualSpacing/>
        <w:rPr>
          <w:rFonts w:ascii="GHEA Grapalat" w:hAnsi="GHEA Grapalat" w:cs="Sylfaen"/>
          <w:sz w:val="24"/>
          <w:szCs w:val="24"/>
        </w:rPr>
      </w:pPr>
      <w:r w:rsidRPr="00AA5BD2">
        <w:rPr>
          <w:rFonts w:ascii="GHEA Grapalat" w:hAnsi="GHEA Grapalat"/>
          <w:sz w:val="24"/>
          <w:szCs w:val="24"/>
        </w:rPr>
        <w:t>7.</w:t>
      </w:r>
      <w:r w:rsidR="00B2168A">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AA5BD2">
        <w:rPr>
          <w:rFonts w:ascii="GHEA Grapalat" w:hAnsi="GHEA Grapalat"/>
          <w:sz w:val="24"/>
          <w:szCs w:val="24"/>
        </w:rPr>
        <w:lastRenderedPageBreak/>
        <w:t>возникновения правомочия на заключение заказчиком договора.</w:t>
      </w:r>
    </w:p>
    <w:p w:rsidR="00583092" w:rsidRPr="00AA5BD2" w:rsidRDefault="00583092" w:rsidP="00E417DA">
      <w:pPr>
        <w:pStyle w:val="BodyTextIndent2"/>
        <w:widowControl w:val="0"/>
        <w:spacing w:line="240" w:lineRule="auto"/>
        <w:ind w:firstLine="567"/>
        <w:contextualSpacing/>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B2168A" w:rsidRPr="00495D88">
        <w:rPr>
          <w:rFonts w:ascii="GHEA Grapalat" w:hAnsi="GHEA Grapalat"/>
          <w:b/>
          <w:sz w:val="24"/>
          <w:szCs w:val="24"/>
        </w:rPr>
        <w:t>пять</w:t>
      </w:r>
      <w:r w:rsidRPr="00B2168A">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E417DA">
      <w:pPr>
        <w:pStyle w:val="BodyTextIndent2"/>
        <w:widowControl w:val="0"/>
        <w:spacing w:line="240" w:lineRule="auto"/>
        <w:ind w:firstLine="567"/>
        <w:contextualSpacing/>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E417DA">
      <w:pPr>
        <w:widowControl w:val="0"/>
        <w:ind w:firstLine="567"/>
        <w:contextualSpacing/>
        <w:jc w:val="center"/>
        <w:rPr>
          <w:rFonts w:ascii="GHEA Grapalat" w:hAnsi="GHEA Grapalat"/>
          <w:b/>
        </w:rPr>
      </w:pPr>
    </w:p>
    <w:p w:rsidR="000313A6" w:rsidRPr="00AA5BD2" w:rsidRDefault="00DD412B" w:rsidP="00E417DA">
      <w:pPr>
        <w:widowControl w:val="0"/>
        <w:contextualSpacing/>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7876AA">
        <w:rPr>
          <w:rFonts w:ascii="GHEA Grapalat" w:hAnsi="GHEA Grapalat"/>
          <w:lang w:val="hy-AM"/>
        </w:rPr>
        <w:t>28</w:t>
      </w:r>
      <w:r w:rsidRPr="00AA5BD2">
        <w:rPr>
          <w:rFonts w:ascii="GHEA Grapalat" w:hAnsi="GHEA Grapalat"/>
        </w:rPr>
        <w:t xml:space="preserve"> части 1 настоящего Приглашения.</w:t>
      </w:r>
    </w:p>
    <w:p w:rsidR="00F23A51" w:rsidRDefault="00DD412B"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8.4.</w:t>
      </w:r>
      <w:r w:rsidRPr="00080C03">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7876AA" w:rsidRPr="00080C03" w:rsidRDefault="007876AA" w:rsidP="007876AA">
      <w:pPr>
        <w:widowControl w:val="0"/>
        <w:tabs>
          <w:tab w:val="left" w:pos="1276"/>
        </w:tabs>
        <w:ind w:firstLine="567"/>
        <w:contextualSpacing/>
        <w:jc w:val="both"/>
        <w:rPr>
          <w:rFonts w:ascii="GHEA Grapalat" w:hAnsi="GHEA Grapalat" w:cs="Sylfaen"/>
        </w:rPr>
      </w:pPr>
      <w:r w:rsidRPr="00080C03">
        <w:rPr>
          <w:rFonts w:ascii="GHEA Grapalat" w:hAnsi="GHEA Grapalat"/>
        </w:rPr>
        <w:t>При этом</w:t>
      </w:r>
      <w:proofErr w:type="gramStart"/>
      <w:r w:rsidRPr="00080C03">
        <w:rPr>
          <w:rFonts w:ascii="GHEA Grapalat" w:hAnsi="GHEA Grapalat"/>
        </w:rPr>
        <w:t>,</w:t>
      </w:r>
      <w:proofErr w:type="gramEnd"/>
      <w:r w:rsidRPr="00080C03">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7876AA" w:rsidRPr="00080C03" w:rsidRDefault="007876AA" w:rsidP="007876AA">
      <w:pPr>
        <w:pStyle w:val="BodyTextIndent"/>
        <w:widowControl w:val="0"/>
        <w:tabs>
          <w:tab w:val="left" w:pos="1276"/>
        </w:tabs>
        <w:spacing w:line="240" w:lineRule="auto"/>
        <w:ind w:firstLine="567"/>
        <w:contextualSpacing/>
        <w:rPr>
          <w:rFonts w:ascii="GHEA Grapalat" w:hAnsi="GHEA Grapalat" w:cs="Sylfaen"/>
          <w:i w:val="0"/>
          <w:sz w:val="24"/>
          <w:szCs w:val="24"/>
        </w:rPr>
      </w:pPr>
      <w:r w:rsidRPr="00080C03">
        <w:rPr>
          <w:rFonts w:ascii="GHEA Grapalat" w:hAnsi="GHEA Grapalat"/>
          <w:i w:val="0"/>
          <w:sz w:val="24"/>
          <w:szCs w:val="24"/>
        </w:rPr>
        <w:t>8.5.</w:t>
      </w:r>
      <w:r w:rsidRPr="00080C03">
        <w:rPr>
          <w:rFonts w:ascii="GHEA Grapalat" w:hAnsi="GHEA Grapalat"/>
          <w:i w:val="0"/>
          <w:sz w:val="24"/>
          <w:szCs w:val="24"/>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0C03">
        <w:rPr>
          <w:rFonts w:ascii="GHEA Grapalat" w:hAnsi="GHEA Grapalat"/>
          <w:sz w:val="24"/>
          <w:szCs w:val="24"/>
        </w:rPr>
        <w:t xml:space="preserve"> </w:t>
      </w:r>
    </w:p>
    <w:p w:rsidR="007876AA" w:rsidRPr="007876AA" w:rsidRDefault="007876AA" w:rsidP="00E417DA">
      <w:pPr>
        <w:widowControl w:val="0"/>
        <w:tabs>
          <w:tab w:val="left" w:pos="1134"/>
        </w:tabs>
        <w:ind w:firstLine="567"/>
        <w:contextualSpacing/>
        <w:jc w:val="both"/>
        <w:rPr>
          <w:rFonts w:ascii="GHEA Grapalat" w:hAnsi="GHEA Grapalat" w:cs="Sylfaen"/>
        </w:rPr>
      </w:pPr>
    </w:p>
    <w:p w:rsidR="005F7C1D" w:rsidRPr="00AA5BD2" w:rsidRDefault="005F7C1D" w:rsidP="00E417DA">
      <w:pPr>
        <w:widowControl w:val="0"/>
        <w:contextualSpacing/>
        <w:jc w:val="center"/>
        <w:rPr>
          <w:rFonts w:ascii="GHEA Grapalat" w:hAnsi="GHEA Grapalat"/>
          <w:b/>
          <w:iCs/>
        </w:rPr>
      </w:pPr>
    </w:p>
    <w:p w:rsidR="00096865" w:rsidRPr="00AA5BD2" w:rsidRDefault="000709E0" w:rsidP="00E417DA">
      <w:pPr>
        <w:widowControl w:val="0"/>
        <w:contextualSpacing/>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lastRenderedPageBreak/>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E417DA">
      <w:pPr>
        <w:widowControl w:val="0"/>
        <w:ind w:firstLine="567"/>
        <w:contextualSpacing/>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E417DA">
      <w:pPr>
        <w:widowControl w:val="0"/>
        <w:tabs>
          <w:tab w:val="left" w:pos="1134"/>
        </w:tabs>
        <w:ind w:firstLine="567"/>
        <w:contextualSpacing/>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8167E4" w:rsidRPr="00B02E29">
        <w:rPr>
          <w:rFonts w:ascii="GHEA Grapalat" w:hAnsi="GHEA Grapalat"/>
        </w:rPr>
        <w:t>прекращается</w:t>
      </w:r>
      <w:r w:rsidR="008167E4">
        <w:rPr>
          <w:rFonts w:ascii="GHEA Grapalat" w:hAnsi="GHEA Grapalat"/>
        </w:rPr>
        <w:t xml:space="preserve"> </w:t>
      </w:r>
      <w:r w:rsidR="008167E4" w:rsidRPr="00B02E29">
        <w:rPr>
          <w:rFonts w:ascii="GHEA Grapalat" w:hAnsi="GHEA Grapalat"/>
        </w:rPr>
        <w:t>потребность</w:t>
      </w:r>
      <w:r w:rsidR="008167E4">
        <w:rPr>
          <w:rFonts w:ascii="GHEA Grapalat" w:hAnsi="GHEA Grapalat"/>
        </w:rPr>
        <w:t xml:space="preserve"> </w:t>
      </w:r>
      <w:r w:rsidR="008167E4" w:rsidRPr="00B02E29">
        <w:rPr>
          <w:rFonts w:ascii="GHEA Grapalat" w:hAnsi="GHEA Grapalat"/>
        </w:rPr>
        <w:t>в</w:t>
      </w:r>
      <w:r w:rsidR="008167E4">
        <w:rPr>
          <w:rFonts w:ascii="GHEA Grapalat" w:hAnsi="GHEA Grapalat"/>
        </w:rPr>
        <w:t xml:space="preserve"> </w:t>
      </w:r>
      <w:r w:rsidR="008167E4" w:rsidRPr="00B02E29">
        <w:rPr>
          <w:rFonts w:ascii="GHEA Grapalat" w:hAnsi="GHEA Grapalat"/>
        </w:rPr>
        <w:t>закупке.</w:t>
      </w:r>
      <w:r w:rsidR="008167E4">
        <w:rPr>
          <w:rFonts w:ascii="GHEA Grapalat" w:hAnsi="GHEA Grapalat"/>
        </w:rPr>
        <w:t xml:space="preserve"> </w:t>
      </w:r>
      <w:r w:rsidR="008167E4" w:rsidRPr="00B02E29">
        <w:rPr>
          <w:rFonts w:ascii="GHEA Grapalat" w:hAnsi="GHEA Grapalat"/>
        </w:rPr>
        <w:t>При</w:t>
      </w:r>
      <w:r w:rsidR="008167E4">
        <w:rPr>
          <w:rFonts w:ascii="GHEA Grapalat" w:hAnsi="GHEA Grapalat"/>
        </w:rPr>
        <w:t xml:space="preserve"> </w:t>
      </w:r>
      <w:r w:rsidR="008167E4" w:rsidRPr="00B02E29">
        <w:rPr>
          <w:rFonts w:ascii="GHEA Grapalat" w:hAnsi="GHEA Grapalat"/>
        </w:rPr>
        <w:t>этом</w:t>
      </w:r>
      <w:r w:rsidR="008167E4">
        <w:rPr>
          <w:rFonts w:ascii="GHEA Grapalat" w:hAnsi="GHEA Grapalat"/>
        </w:rPr>
        <w:t xml:space="preserve"> </w:t>
      </w:r>
      <w:r w:rsidR="008167E4" w:rsidRPr="00B02E29">
        <w:rPr>
          <w:rFonts w:ascii="GHEA Grapalat" w:hAnsi="GHEA Grapalat"/>
        </w:rPr>
        <w:t>процедура</w:t>
      </w:r>
      <w:r w:rsidR="008167E4">
        <w:rPr>
          <w:rFonts w:ascii="GHEA Grapalat" w:hAnsi="GHEA Grapalat"/>
        </w:rPr>
        <w:t xml:space="preserve"> </w:t>
      </w:r>
      <w:r w:rsidR="008167E4" w:rsidRPr="00B02E29">
        <w:rPr>
          <w:rFonts w:ascii="GHEA Grapalat" w:hAnsi="GHEA Grapalat"/>
        </w:rPr>
        <w:t>закупки,</w:t>
      </w:r>
      <w:r w:rsidR="008167E4">
        <w:rPr>
          <w:rFonts w:ascii="GHEA Grapalat" w:hAnsi="GHEA Grapalat"/>
        </w:rPr>
        <w:t xml:space="preserve"> </w:t>
      </w:r>
      <w:r w:rsidR="008167E4" w:rsidRPr="00B02E29">
        <w:rPr>
          <w:rFonts w:ascii="GHEA Grapalat" w:hAnsi="GHEA Grapalat"/>
        </w:rPr>
        <w:t>организованная</w:t>
      </w:r>
      <w:r w:rsidR="008167E4">
        <w:rPr>
          <w:rFonts w:ascii="GHEA Grapalat" w:hAnsi="GHEA Grapalat"/>
        </w:rPr>
        <w:t xml:space="preserve"> </w:t>
      </w:r>
      <w:r w:rsidR="008167E4" w:rsidRPr="00B02E29">
        <w:rPr>
          <w:rFonts w:ascii="GHEA Grapalat" w:hAnsi="GHEA Grapalat"/>
        </w:rPr>
        <w:t>для</w:t>
      </w:r>
      <w:r w:rsidR="008167E4">
        <w:rPr>
          <w:rFonts w:ascii="GHEA Grapalat" w:hAnsi="GHEA Grapalat"/>
        </w:rPr>
        <w:t xml:space="preserve"> </w:t>
      </w:r>
      <w:r w:rsidR="008167E4" w:rsidRPr="00B02E29">
        <w:rPr>
          <w:rFonts w:ascii="GHEA Grapalat" w:hAnsi="GHEA Grapalat"/>
        </w:rPr>
        <w:t>нужд</w:t>
      </w:r>
      <w:r w:rsidR="008167E4">
        <w:rPr>
          <w:rFonts w:ascii="GHEA Grapalat" w:hAnsi="GHEA Grapalat"/>
        </w:rPr>
        <w:t xml:space="preserve"> </w:t>
      </w:r>
      <w:r w:rsidR="008167E4" w:rsidRPr="00B02E29">
        <w:rPr>
          <w:rFonts w:ascii="GHEA Grapalat" w:hAnsi="GHEA Grapalat"/>
        </w:rPr>
        <w:t>государства</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общин,</w:t>
      </w:r>
      <w:r w:rsidR="008167E4">
        <w:rPr>
          <w:rFonts w:ascii="GHEA Grapalat" w:hAnsi="GHEA Grapalat"/>
        </w:rPr>
        <w:t xml:space="preserve"> </w:t>
      </w:r>
      <w:r w:rsidR="008167E4" w:rsidRPr="00B02E29">
        <w:rPr>
          <w:rFonts w:ascii="GHEA Grapalat" w:hAnsi="GHEA Grapalat"/>
        </w:rPr>
        <w:t>может</w:t>
      </w:r>
      <w:r w:rsidR="008167E4">
        <w:rPr>
          <w:rFonts w:ascii="GHEA Grapalat" w:hAnsi="GHEA Grapalat"/>
        </w:rPr>
        <w:t xml:space="preserve"> </w:t>
      </w:r>
      <w:r w:rsidR="008167E4" w:rsidRPr="00B02E29">
        <w:rPr>
          <w:rFonts w:ascii="GHEA Grapalat" w:hAnsi="GHEA Grapalat"/>
        </w:rPr>
        <w:t>быть</w:t>
      </w:r>
      <w:r w:rsidR="008167E4">
        <w:rPr>
          <w:rFonts w:ascii="GHEA Grapalat" w:hAnsi="GHEA Grapalat"/>
        </w:rPr>
        <w:t xml:space="preserve"> </w:t>
      </w:r>
      <w:r w:rsidR="008167E4" w:rsidRPr="00B02E29">
        <w:rPr>
          <w:rFonts w:ascii="GHEA Grapalat" w:hAnsi="GHEA Grapalat"/>
        </w:rPr>
        <w:t>объявлена</w:t>
      </w:r>
      <w:r w:rsidR="008167E4">
        <w:rPr>
          <w:rFonts w:ascii="GHEA Grapalat" w:hAnsi="GHEA Grapalat"/>
        </w:rPr>
        <w:t xml:space="preserve"> </w:t>
      </w:r>
      <w:r w:rsidR="008167E4" w:rsidRPr="00B02E29">
        <w:rPr>
          <w:rFonts w:ascii="GHEA Grapalat" w:hAnsi="GHEA Grapalat"/>
        </w:rPr>
        <w:t>полностью</w:t>
      </w:r>
      <w:r w:rsidR="008167E4">
        <w:rPr>
          <w:rFonts w:ascii="GHEA Grapalat" w:hAnsi="GHEA Grapalat"/>
        </w:rPr>
        <w:t xml:space="preserve"> </w:t>
      </w:r>
      <w:r w:rsidR="008167E4" w:rsidRPr="00B02E29">
        <w:rPr>
          <w:rFonts w:ascii="GHEA Grapalat" w:hAnsi="GHEA Grapalat"/>
        </w:rPr>
        <w:t>или</w:t>
      </w:r>
      <w:r w:rsidR="008167E4">
        <w:rPr>
          <w:rFonts w:ascii="GHEA Grapalat" w:hAnsi="GHEA Grapalat"/>
        </w:rPr>
        <w:t xml:space="preserve"> </w:t>
      </w:r>
      <w:r w:rsidR="008167E4" w:rsidRPr="00B02E29">
        <w:rPr>
          <w:rFonts w:ascii="GHEA Grapalat" w:hAnsi="GHEA Grapalat"/>
        </w:rPr>
        <w:t>частично</w:t>
      </w:r>
      <w:r w:rsidR="008167E4">
        <w:rPr>
          <w:rFonts w:ascii="GHEA Grapalat" w:hAnsi="GHEA Grapalat"/>
        </w:rPr>
        <w:t xml:space="preserve"> </w:t>
      </w:r>
      <w:r w:rsidR="008167E4" w:rsidRPr="00B02E29">
        <w:rPr>
          <w:rFonts w:ascii="GHEA Grapalat" w:hAnsi="GHEA Grapalat"/>
        </w:rPr>
        <w:t>несостоявшейся</w:t>
      </w:r>
      <w:r w:rsidR="008167E4">
        <w:rPr>
          <w:rFonts w:ascii="GHEA Grapalat" w:hAnsi="GHEA Grapalat"/>
        </w:rPr>
        <w:t xml:space="preserve"> </w:t>
      </w:r>
      <w:r w:rsidR="008167E4" w:rsidRPr="00CC7EC8">
        <w:rPr>
          <w:rFonts w:ascii="GHEA Grapalat" w:hAnsi="GHEA Grapalat"/>
          <w:spacing w:val="-6"/>
        </w:rPr>
        <w:t>на</w:t>
      </w:r>
      <w:r w:rsidR="008167E4">
        <w:rPr>
          <w:rFonts w:ascii="GHEA Grapalat" w:hAnsi="GHEA Grapalat"/>
          <w:spacing w:val="-6"/>
        </w:rPr>
        <w:t xml:space="preserve"> </w:t>
      </w:r>
      <w:r w:rsidR="008167E4" w:rsidRPr="00CC7EC8">
        <w:rPr>
          <w:rFonts w:ascii="GHEA Grapalat" w:hAnsi="GHEA Grapalat"/>
          <w:spacing w:val="-6"/>
        </w:rPr>
        <w:t>основании</w:t>
      </w:r>
      <w:r w:rsidR="008167E4">
        <w:rPr>
          <w:rFonts w:ascii="GHEA Grapalat" w:hAnsi="GHEA Grapalat"/>
          <w:spacing w:val="-6"/>
        </w:rPr>
        <w:t xml:space="preserve"> </w:t>
      </w:r>
      <w:r w:rsidR="008167E4" w:rsidRPr="00CC7EC8">
        <w:rPr>
          <w:rFonts w:ascii="GHEA Grapalat" w:hAnsi="GHEA Grapalat"/>
          <w:spacing w:val="-6"/>
        </w:rPr>
        <w:t>решения</w:t>
      </w:r>
      <w:r w:rsidR="008167E4">
        <w:rPr>
          <w:rFonts w:ascii="GHEA Grapalat" w:hAnsi="GHEA Grapalat"/>
          <w:spacing w:val="-6"/>
        </w:rPr>
        <w:t xml:space="preserve"> </w:t>
      </w:r>
      <w:r w:rsidR="008167E4" w:rsidRPr="00CC7EC8">
        <w:rPr>
          <w:rFonts w:ascii="GHEA Grapalat" w:hAnsi="GHEA Grapalat"/>
          <w:spacing w:val="-6"/>
        </w:rPr>
        <w:t>руководителя</w:t>
      </w:r>
      <w:r w:rsidR="008167E4">
        <w:rPr>
          <w:rFonts w:ascii="GHEA Grapalat" w:hAnsi="GHEA Grapalat"/>
          <w:spacing w:val="-6"/>
        </w:rPr>
        <w:t xml:space="preserve"> </w:t>
      </w:r>
      <w:r w:rsidR="008167E4" w:rsidRPr="00CC7EC8">
        <w:rPr>
          <w:rFonts w:ascii="GHEA Grapalat" w:hAnsi="GHEA Grapalat"/>
          <w:spacing w:val="-6"/>
        </w:rPr>
        <w:t>уполномоченного</w:t>
      </w:r>
      <w:r w:rsidR="008167E4">
        <w:rPr>
          <w:rFonts w:ascii="GHEA Grapalat" w:hAnsi="GHEA Grapalat"/>
          <w:spacing w:val="-6"/>
        </w:rPr>
        <w:t xml:space="preserve"> </w:t>
      </w:r>
      <w:r w:rsidR="008167E4" w:rsidRPr="00CC7EC8">
        <w:rPr>
          <w:rFonts w:ascii="GHEA Grapalat" w:hAnsi="GHEA Grapalat"/>
          <w:spacing w:val="-6"/>
        </w:rPr>
        <w:t>органа,</w:t>
      </w:r>
      <w:r w:rsidR="008167E4">
        <w:rPr>
          <w:rFonts w:ascii="GHEA Grapalat" w:hAnsi="GHEA Grapalat"/>
          <w:spacing w:val="-6"/>
        </w:rPr>
        <w:t xml:space="preserve"> </w:t>
      </w:r>
      <w:r w:rsidR="008167E4" w:rsidRPr="00CC7EC8">
        <w:rPr>
          <w:rFonts w:ascii="GHEA Grapalat" w:hAnsi="GHEA Grapalat"/>
          <w:spacing w:val="-6"/>
        </w:rPr>
        <w:t>осуществляющего</w:t>
      </w:r>
      <w:r w:rsidR="008167E4">
        <w:rPr>
          <w:rFonts w:ascii="GHEA Grapalat" w:hAnsi="GHEA Grapalat"/>
          <w:spacing w:val="-6"/>
        </w:rPr>
        <w:t xml:space="preserve"> </w:t>
      </w:r>
      <w:r w:rsidR="008167E4" w:rsidRPr="00CC7EC8">
        <w:rPr>
          <w:rFonts w:ascii="GHEA Grapalat" w:hAnsi="GHEA Grapalat"/>
          <w:spacing w:val="-6"/>
        </w:rPr>
        <w:t>общее</w:t>
      </w:r>
      <w:r w:rsidR="008167E4">
        <w:rPr>
          <w:rFonts w:ascii="GHEA Grapalat" w:hAnsi="GHEA Grapalat"/>
          <w:spacing w:val="-6"/>
        </w:rPr>
        <w:t xml:space="preserve"> </w:t>
      </w:r>
      <w:r w:rsidR="008167E4" w:rsidRPr="00CC7EC8">
        <w:rPr>
          <w:rFonts w:ascii="GHEA Grapalat" w:hAnsi="GHEA Grapalat"/>
          <w:spacing w:val="-6"/>
        </w:rPr>
        <w:t>управление</w:t>
      </w:r>
      <w:r w:rsidR="008167E4">
        <w:rPr>
          <w:rFonts w:ascii="GHEA Grapalat" w:hAnsi="GHEA Grapalat"/>
          <w:spacing w:val="-6"/>
          <w:lang w:val="hy-AM"/>
        </w:rPr>
        <w:t>.</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17DA">
      <w:pPr>
        <w:widowControl w:val="0"/>
        <w:tabs>
          <w:tab w:val="left" w:pos="1134"/>
        </w:tabs>
        <w:ind w:firstLine="567"/>
        <w:contextualSpacing/>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E417DA">
      <w:pPr>
        <w:widowControl w:val="0"/>
        <w:tabs>
          <w:tab w:val="left" w:pos="1134"/>
        </w:tabs>
        <w:ind w:firstLine="567"/>
        <w:contextualSpacing/>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8167E4" w:rsidRDefault="008167E4" w:rsidP="00E417DA">
      <w:pPr>
        <w:widowControl w:val="0"/>
        <w:contextualSpacing/>
        <w:jc w:val="center"/>
        <w:rPr>
          <w:rFonts w:ascii="GHEA Grapalat" w:hAnsi="GHEA Grapalat"/>
          <w:b/>
          <w:lang w:val="hy-AM"/>
        </w:rPr>
      </w:pPr>
    </w:p>
    <w:p w:rsidR="008167E4" w:rsidRDefault="008167E4" w:rsidP="00E417DA">
      <w:pPr>
        <w:widowControl w:val="0"/>
        <w:contextualSpacing/>
        <w:jc w:val="center"/>
        <w:rPr>
          <w:rFonts w:ascii="GHEA Grapalat" w:hAnsi="GHEA Grapalat"/>
          <w:b/>
          <w:lang w:val="hy-AM"/>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lastRenderedPageBreak/>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E417DA">
      <w:pPr>
        <w:widowControl w:val="0"/>
        <w:tabs>
          <w:tab w:val="left" w:pos="1134"/>
        </w:tabs>
        <w:ind w:firstLine="567"/>
        <w:contextualSpacing/>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E417DA">
      <w:pPr>
        <w:widowControl w:val="0"/>
        <w:tabs>
          <w:tab w:val="left" w:pos="1134"/>
        </w:tabs>
        <w:ind w:firstLine="567"/>
        <w:contextualSpacing/>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w:t>
      </w:r>
      <w:r w:rsidRPr="00AA5BD2">
        <w:rPr>
          <w:rFonts w:ascii="GHEA Grapalat" w:hAnsi="GHEA Grapalat"/>
        </w:rPr>
        <w:lastRenderedPageBreak/>
        <w:t>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E417DA">
      <w:pPr>
        <w:widowControl w:val="0"/>
        <w:tabs>
          <w:tab w:val="left" w:pos="1276"/>
        </w:tabs>
        <w:ind w:firstLine="567"/>
        <w:contextualSpacing/>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xml:space="preserve">, является юридически обязывающим, и может быть изменено или отменено, в том числе частично, </w:t>
      </w:r>
      <w:r w:rsidRPr="00AA5BD2">
        <w:rPr>
          <w:rFonts w:ascii="GHEA Grapalat" w:hAnsi="GHEA Grapalat"/>
        </w:rPr>
        <w:lastRenderedPageBreak/>
        <w:t>только судом.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E417DA">
      <w:pPr>
        <w:widowControl w:val="0"/>
        <w:tabs>
          <w:tab w:val="left" w:pos="1276"/>
        </w:tabs>
        <w:ind w:firstLine="567"/>
        <w:contextualSpacing/>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E417DA">
      <w:pPr>
        <w:widowControl w:val="0"/>
        <w:tabs>
          <w:tab w:val="left" w:pos="1276"/>
        </w:tabs>
        <w:ind w:firstLine="567"/>
        <w:contextualSpacing/>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E417DA">
      <w:pPr>
        <w:widowControl w:val="0"/>
        <w:ind w:firstLine="567"/>
        <w:contextualSpacing/>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E417DA">
      <w:pPr>
        <w:widowControl w:val="0"/>
        <w:ind w:firstLine="567"/>
        <w:contextualSpacing/>
        <w:jc w:val="center"/>
        <w:rPr>
          <w:rFonts w:ascii="GHEA Grapalat" w:hAnsi="GHEA Grapalat" w:cs="Sylfaen"/>
          <w:b/>
        </w:rPr>
      </w:pPr>
    </w:p>
    <w:p w:rsidR="00096865" w:rsidRPr="00AA5BD2" w:rsidRDefault="00096865" w:rsidP="008167E4">
      <w:pPr>
        <w:contextualSpacing/>
        <w:jc w:val="center"/>
        <w:rPr>
          <w:rFonts w:ascii="GHEA Grapalat" w:hAnsi="GHEA Grapalat"/>
          <w:b/>
        </w:rPr>
      </w:pPr>
      <w:r w:rsidRPr="00AA5BD2">
        <w:rPr>
          <w:rFonts w:ascii="GHEA Grapalat" w:hAnsi="GHEA Grapalat"/>
          <w:b/>
        </w:rPr>
        <w:t>ЧАСТЬ II</w:t>
      </w:r>
    </w:p>
    <w:p w:rsidR="009672A6" w:rsidRPr="00AA5BD2" w:rsidRDefault="009672A6" w:rsidP="00E417DA">
      <w:pPr>
        <w:widowControl w:val="0"/>
        <w:contextualSpacing/>
        <w:jc w:val="center"/>
        <w:rPr>
          <w:rFonts w:ascii="GHEA Grapalat" w:hAnsi="GHEA Grapalat"/>
          <w:b/>
        </w:rPr>
      </w:pPr>
    </w:p>
    <w:p w:rsidR="00096865" w:rsidRPr="00AA5BD2" w:rsidRDefault="00096865" w:rsidP="00E417DA">
      <w:pPr>
        <w:pStyle w:val="BodyText"/>
        <w:widowControl w:val="0"/>
        <w:spacing w:after="0"/>
        <w:contextualSpacing/>
        <w:jc w:val="center"/>
        <w:rPr>
          <w:rFonts w:ascii="GHEA Grapalat" w:hAnsi="GHEA Grapalat"/>
          <w:b/>
        </w:rPr>
      </w:pPr>
      <w:r w:rsidRPr="00AA5BD2">
        <w:rPr>
          <w:rFonts w:ascii="GHEA Grapalat" w:hAnsi="GHEA Grapalat"/>
          <w:b/>
        </w:rPr>
        <w:t>ИНСТРУКЦИЯ</w:t>
      </w:r>
    </w:p>
    <w:p w:rsidR="00096865" w:rsidRPr="00AA5BD2" w:rsidRDefault="00EA1FA8" w:rsidP="00E417DA">
      <w:pPr>
        <w:pStyle w:val="BodyText"/>
        <w:widowControl w:val="0"/>
        <w:spacing w:after="0"/>
        <w:contextualSpacing/>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E417DA">
      <w:pPr>
        <w:widowControl w:val="0"/>
        <w:contextualSpacing/>
        <w:jc w:val="center"/>
        <w:rPr>
          <w:rFonts w:ascii="GHEA Grapalat" w:hAnsi="GHEA Grapalat"/>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1. ОБЩИЕ ПОЛОЖЕНИЯ</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E417DA">
      <w:pPr>
        <w:widowControl w:val="0"/>
        <w:contextualSpacing/>
        <w:jc w:val="center"/>
        <w:rPr>
          <w:rFonts w:ascii="GHEA Grapalat" w:hAnsi="GHEA Grapalat"/>
          <w:b/>
        </w:rPr>
      </w:pPr>
    </w:p>
    <w:p w:rsidR="00096865" w:rsidRPr="00AA5BD2" w:rsidRDefault="008D5016" w:rsidP="00E417DA">
      <w:pPr>
        <w:widowControl w:val="0"/>
        <w:contextualSpacing/>
        <w:jc w:val="center"/>
        <w:rPr>
          <w:rFonts w:ascii="GHEA Grapalat" w:hAnsi="GHEA Grapalat"/>
          <w:b/>
        </w:rPr>
      </w:pPr>
      <w:r w:rsidRPr="00AA5BD2">
        <w:rPr>
          <w:rFonts w:ascii="GHEA Grapalat" w:hAnsi="GHEA Grapalat"/>
          <w:b/>
        </w:rPr>
        <w:t>2. ЗАЯВКА НА ПРОЦЕДУРУ</w:t>
      </w:r>
    </w:p>
    <w:p w:rsidR="000E532C" w:rsidRPr="00080C03" w:rsidRDefault="000E532C" w:rsidP="000E532C">
      <w:pPr>
        <w:widowControl w:val="0"/>
        <w:ind w:firstLine="567"/>
        <w:contextualSpacing/>
        <w:jc w:val="both"/>
        <w:rPr>
          <w:rFonts w:ascii="GHEA Grapalat" w:hAnsi="GHEA Grapalat"/>
        </w:rPr>
      </w:pPr>
      <w:r w:rsidRPr="00080C03">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AA5BD2" w:rsidRDefault="0078387F" w:rsidP="00E417DA">
      <w:pPr>
        <w:widowControl w:val="0"/>
        <w:ind w:firstLine="567"/>
        <w:contextualSpacing/>
        <w:jc w:val="both"/>
        <w:rPr>
          <w:rFonts w:ascii="GHEA Grapalat" w:hAnsi="GHEA Grapalat" w:cs="Sylfaen"/>
        </w:rPr>
      </w:pPr>
      <w:r w:rsidRPr="00AA5BD2">
        <w:rPr>
          <w:rFonts w:ascii="GHEA Grapalat" w:hAnsi="GHEA Grapalat"/>
        </w:rPr>
        <w:t xml:space="preserve">Участник заявкой представляет </w:t>
      </w:r>
      <w:proofErr w:type="gramStart"/>
      <w:r w:rsidRPr="00AA5BD2">
        <w:rPr>
          <w:rFonts w:ascii="GHEA Grapalat" w:hAnsi="GHEA Grapalat"/>
        </w:rPr>
        <w:t>утвержденные</w:t>
      </w:r>
      <w:proofErr w:type="gramEnd"/>
      <w:r w:rsidRPr="00AA5BD2">
        <w:rPr>
          <w:rFonts w:ascii="GHEA Grapalat" w:hAnsi="GHEA Grapalat"/>
        </w:rPr>
        <w:t xml:space="preserve"> им:</w:t>
      </w:r>
    </w:p>
    <w:p w:rsidR="00096865" w:rsidRPr="00AA5BD2" w:rsidRDefault="002D5CF0"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proofErr w:type="spellStart"/>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proofErr w:type="spellEnd"/>
      <w:proofErr w:type="gramStart"/>
      <w:r w:rsidR="006147A3" w:rsidRPr="00DB4E0F">
        <w:rPr>
          <w:rFonts w:ascii="GHEA Grapalat" w:hAnsi="GHEA Grapalat"/>
          <w:lang w:val="en-US"/>
        </w:rPr>
        <w:t>e</w:t>
      </w:r>
      <w:proofErr w:type="gramEnd"/>
      <w:r w:rsidRPr="00DB4E0F">
        <w:rPr>
          <w:rFonts w:ascii="GHEA Grapalat" w:hAnsi="GHEA Grapalat"/>
        </w:rPr>
        <w:t xml:space="preserve"> на участие в процедуре согласно Приложению №1;</w:t>
      </w:r>
    </w:p>
    <w:p w:rsidR="006147A3" w:rsidRPr="00AA5BD2" w:rsidRDefault="006147A3" w:rsidP="00E417DA">
      <w:pPr>
        <w:widowControl w:val="0"/>
        <w:tabs>
          <w:tab w:val="left" w:pos="1134"/>
        </w:tabs>
        <w:ind w:firstLine="567"/>
        <w:contextualSpacing/>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E417DA">
      <w:pPr>
        <w:pStyle w:val="norm"/>
        <w:widowControl w:val="0"/>
        <w:tabs>
          <w:tab w:val="left" w:pos="1134"/>
        </w:tabs>
        <w:spacing w:line="240" w:lineRule="auto"/>
        <w:ind w:firstLine="567"/>
        <w:contextualSpacing/>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1"/>
        <w:t>13</w:t>
      </w:r>
      <w:r w:rsidR="00D5646A" w:rsidRPr="00AA5BD2">
        <w:rPr>
          <w:rFonts w:ascii="GHEA Grapalat" w:hAnsi="GHEA Grapalat"/>
          <w:sz w:val="24"/>
          <w:szCs w:val="24"/>
          <w:lang w:val="hy-AM"/>
        </w:rPr>
        <w:t>;</w:t>
      </w:r>
    </w:p>
    <w:p w:rsidR="00E67BA7" w:rsidRPr="00AA5BD2" w:rsidRDefault="0009686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2.</w:t>
      </w:r>
      <w:r w:rsidR="000E532C">
        <w:rPr>
          <w:rFonts w:ascii="GHEA Grapalat" w:hAnsi="GHEA Grapalat"/>
          <w:lang w:val="hy-AM"/>
        </w:rPr>
        <w:t>4</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E417DA">
      <w:pPr>
        <w:widowControl w:val="0"/>
        <w:ind w:firstLine="567"/>
        <w:contextualSpacing/>
        <w:jc w:val="both"/>
        <w:rPr>
          <w:rFonts w:ascii="GHEA Grapalat" w:hAnsi="GHEA Grapalat"/>
          <w:b/>
        </w:rPr>
      </w:pPr>
    </w:p>
    <w:p w:rsidR="00C6256F" w:rsidRPr="00AA5BD2" w:rsidRDefault="0004387F" w:rsidP="00E417DA">
      <w:pPr>
        <w:widowControl w:val="0"/>
        <w:contextualSpacing/>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Вместо оригиналов документов, включенных в заявку, могут быть представлены </w:t>
      </w:r>
      <w:r w:rsidRPr="00AA5BD2">
        <w:rPr>
          <w:rFonts w:ascii="GHEA Grapalat" w:hAnsi="GHEA Grapalat"/>
        </w:rPr>
        <w:lastRenderedPageBreak/>
        <w:t>нотариально заверенные копии этих документов.</w:t>
      </w:r>
    </w:p>
    <w:p w:rsidR="004F411D" w:rsidRDefault="004F411D" w:rsidP="004F411D">
      <w:pPr>
        <w:widowControl w:val="0"/>
        <w:contextualSpacing/>
        <w:rPr>
          <w:rFonts w:ascii="GHEA Grapalat" w:hAnsi="GHEA Grapalat"/>
          <w:b/>
          <w:lang w:val="hy-AM"/>
        </w:rPr>
      </w:pPr>
    </w:p>
    <w:p w:rsidR="004F411D" w:rsidRPr="00080C03" w:rsidRDefault="004F411D" w:rsidP="004F411D">
      <w:pPr>
        <w:widowControl w:val="0"/>
        <w:contextualSpacing/>
        <w:jc w:val="center"/>
        <w:rPr>
          <w:rFonts w:ascii="GHEA Grapalat" w:hAnsi="GHEA Grapalat" w:cs="Sylfaen"/>
          <w:b/>
        </w:rPr>
      </w:pPr>
      <w:r w:rsidRPr="00080C03">
        <w:rPr>
          <w:rFonts w:ascii="GHEA Grapalat" w:hAnsi="GHEA Grapalat"/>
          <w:b/>
        </w:rPr>
        <w:t>4. ПОРЯДОК ПОДГОТОВКИ ЗАЯВКИ</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4.1.</w:t>
      </w:r>
      <w:r w:rsidRPr="00080C03">
        <w:rPr>
          <w:rFonts w:ascii="GHEA Grapalat" w:hAnsi="GHEA Grapalat"/>
        </w:rPr>
        <w:tab/>
        <w:t xml:space="preserve">Участник подает заявку в порядке, установленном настоящим приглашением. </w:t>
      </w:r>
    </w:p>
    <w:p w:rsidR="004F411D" w:rsidRPr="00080C03" w:rsidRDefault="004F411D" w:rsidP="004F411D">
      <w:pPr>
        <w:widowControl w:val="0"/>
        <w:ind w:firstLine="567"/>
        <w:contextualSpacing/>
        <w:jc w:val="both"/>
        <w:rPr>
          <w:rFonts w:ascii="GHEA Grapalat" w:hAnsi="GHEA Grapalat" w:cs="Sylfaen"/>
        </w:rPr>
      </w:pPr>
      <w:proofErr w:type="gramStart"/>
      <w:r w:rsidRPr="00080C03">
        <w:rPr>
          <w:rFonts w:ascii="GHEA Grapalat" w:hAnsi="GHEA Grapalat"/>
        </w:rPr>
        <w:t>Предложения участника, относящиеся к ним документы вкладываются</w:t>
      </w:r>
      <w:proofErr w:type="gramEnd"/>
      <w:r w:rsidRPr="00080C03">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w:t>
      </w:r>
      <w:r w:rsidRPr="002777EF">
        <w:rPr>
          <w:rFonts w:ascii="GHEA Grapalat" w:hAnsi="GHEA Grapalat"/>
          <w:b/>
        </w:rPr>
        <w:t>двух</w:t>
      </w:r>
      <w:r>
        <w:rPr>
          <w:rFonts w:ascii="GHEA Grapalat" w:hAnsi="GHEA Grapalat"/>
        </w:rPr>
        <w:t xml:space="preserve"> </w:t>
      </w:r>
      <w:r w:rsidRPr="00080C03">
        <w:rPr>
          <w:rFonts w:ascii="GHEA Grapalat" w:hAnsi="GHEA Grapalat"/>
        </w:rPr>
        <w:t>экземплярах (за</w:t>
      </w:r>
      <w:r w:rsidRPr="00080C03">
        <w:rPr>
          <w:rFonts w:ascii="Courier New" w:hAnsi="Courier New" w:cs="Courier New"/>
        </w:rPr>
        <w:t> </w:t>
      </w:r>
      <w:r w:rsidRPr="00080C0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080C03">
        <w:rPr>
          <w:rFonts w:ascii="Courier New" w:hAnsi="Courier New" w:cs="Courier New"/>
        </w:rPr>
        <w:t> </w:t>
      </w:r>
      <w:r w:rsidRPr="00080C03">
        <w:rPr>
          <w:rFonts w:ascii="GHEA Grapalat" w:hAnsi="GHEA Grapalat"/>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4F411D" w:rsidRPr="00080C03" w:rsidRDefault="004F411D" w:rsidP="004F411D">
      <w:pPr>
        <w:widowControl w:val="0"/>
        <w:ind w:firstLine="567"/>
        <w:contextualSpacing/>
        <w:jc w:val="both"/>
        <w:rPr>
          <w:rFonts w:ascii="GHEA Grapalat" w:hAnsi="GHEA Grapalat"/>
        </w:rPr>
      </w:pPr>
      <w:r w:rsidRPr="00080C0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4.2.</w:t>
      </w:r>
      <w:r w:rsidRPr="00080C03">
        <w:rPr>
          <w:rFonts w:ascii="GHEA Grapalat" w:hAnsi="GHEA Grapalat"/>
        </w:rPr>
        <w:tab/>
        <w:t xml:space="preserve">На конверте, указанном в пункте 4.1 настоящей Инструкции, на языке составления заявки указываются: </w:t>
      </w:r>
    </w:p>
    <w:p w:rsidR="004F411D" w:rsidRPr="00080C03" w:rsidRDefault="004F411D" w:rsidP="004F411D">
      <w:pPr>
        <w:widowControl w:val="0"/>
        <w:tabs>
          <w:tab w:val="left" w:pos="1134"/>
        </w:tabs>
        <w:ind w:firstLine="567"/>
        <w:contextualSpacing/>
        <w:rPr>
          <w:rFonts w:ascii="GHEA Grapalat" w:hAnsi="GHEA Grapalat"/>
        </w:rPr>
      </w:pPr>
      <w:r w:rsidRPr="00080C03">
        <w:rPr>
          <w:rFonts w:ascii="GHEA Grapalat" w:hAnsi="GHEA Grapalat"/>
        </w:rPr>
        <w:t>1)</w:t>
      </w:r>
      <w:r w:rsidRPr="00080C03">
        <w:rPr>
          <w:rFonts w:ascii="GHEA Grapalat" w:hAnsi="GHEA Grapalat"/>
        </w:rPr>
        <w:tab/>
        <w:t>наименование заказчика и место (адрес) подачи заявки;</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2)</w:t>
      </w:r>
      <w:r w:rsidRPr="00080C03">
        <w:rPr>
          <w:rFonts w:ascii="GHEA Grapalat" w:hAnsi="GHEA Grapalat"/>
        </w:rPr>
        <w:tab/>
        <w:t>код запроса котировок;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3)</w:t>
      </w:r>
      <w:r w:rsidRPr="00080C03">
        <w:rPr>
          <w:rFonts w:ascii="GHEA Grapalat" w:hAnsi="GHEA Grapalat"/>
        </w:rPr>
        <w:tab/>
        <w:t>слова “не вскрывать до заседания по вскрытию заявок”;</w:t>
      </w:r>
    </w:p>
    <w:p w:rsidR="004F411D" w:rsidRPr="00080C03" w:rsidRDefault="004F411D" w:rsidP="004F411D">
      <w:pPr>
        <w:widowControl w:val="0"/>
        <w:tabs>
          <w:tab w:val="left" w:pos="1134"/>
        </w:tabs>
        <w:ind w:firstLine="567"/>
        <w:contextualSpacing/>
        <w:jc w:val="both"/>
        <w:rPr>
          <w:rFonts w:ascii="GHEA Grapalat" w:hAnsi="GHEA Grapalat"/>
        </w:rPr>
      </w:pPr>
      <w:r w:rsidRPr="00080C03">
        <w:rPr>
          <w:rFonts w:ascii="GHEA Grapalat" w:hAnsi="GHEA Grapalat"/>
        </w:rPr>
        <w:t>4)</w:t>
      </w:r>
      <w:r w:rsidRPr="00080C03">
        <w:rPr>
          <w:rFonts w:ascii="GHEA Grapalat" w:hAnsi="GHEA Grapalat"/>
        </w:rPr>
        <w:tab/>
        <w:t>наименование (имя), место нахождения и номер телефона участника.</w:t>
      </w:r>
    </w:p>
    <w:p w:rsidR="004F411D" w:rsidRPr="00080C03" w:rsidRDefault="004F411D" w:rsidP="004F411D">
      <w:pPr>
        <w:widowControl w:val="0"/>
        <w:tabs>
          <w:tab w:val="left" w:pos="1134"/>
        </w:tabs>
        <w:ind w:firstLine="567"/>
        <w:contextualSpacing/>
        <w:jc w:val="both"/>
        <w:rPr>
          <w:rFonts w:ascii="GHEA Grapalat" w:hAnsi="GHEA Grapalat" w:cs="Sylfaen"/>
        </w:rPr>
      </w:pPr>
      <w:r w:rsidRPr="00080C03">
        <w:rPr>
          <w:rFonts w:ascii="GHEA Grapalat" w:hAnsi="GHEA Grapalat"/>
        </w:rPr>
        <w:t>4.3.</w:t>
      </w:r>
      <w:r w:rsidRPr="00080C03">
        <w:rPr>
          <w:rFonts w:ascii="GHEA Grapalat" w:hAnsi="GHEA Grapalat"/>
        </w:rPr>
        <w:tab/>
        <w:t>На заседании по вскрытию заявок комиссия отклоняет заявки, не</w:t>
      </w:r>
      <w:r w:rsidRPr="00080C03">
        <w:rPr>
          <w:rFonts w:ascii="Courier New" w:hAnsi="Courier New" w:cs="Courier New"/>
        </w:rPr>
        <w:t> </w:t>
      </w:r>
      <w:r w:rsidRPr="00080C03">
        <w:rPr>
          <w:rFonts w:ascii="GHEA Grapalat" w:hAnsi="GHEA Grapalat"/>
        </w:rPr>
        <w:t>соответствующие требованиям пунктов 4.1 и 4.2 настоящей Инструкции, и в том же виде возвращает подающему их лицу.</w:t>
      </w:r>
    </w:p>
    <w:p w:rsidR="001E38B9" w:rsidRPr="00AA5BD2" w:rsidRDefault="001E38B9" w:rsidP="00E417DA">
      <w:pPr>
        <w:pStyle w:val="norm"/>
        <w:widowControl w:val="0"/>
        <w:spacing w:line="240" w:lineRule="auto"/>
        <w:ind w:firstLine="0"/>
        <w:contextualSpacing/>
        <w:jc w:val="left"/>
        <w:rPr>
          <w:rFonts w:ascii="GHEA Grapalat" w:hAnsi="GHEA Grapalat" w:cs="Sylfaen"/>
          <w:b/>
          <w:sz w:val="24"/>
          <w:szCs w:val="24"/>
        </w:rPr>
      </w:pPr>
    </w:p>
    <w:p w:rsidR="004F411D" w:rsidRDefault="004F411D">
      <w:pPr>
        <w:rPr>
          <w:rFonts w:ascii="GHEA Grapalat" w:hAnsi="GHEA Grapalat"/>
          <w:b/>
        </w:rPr>
      </w:pPr>
      <w:r>
        <w:rPr>
          <w:rFonts w:ascii="GHEA Grapalat" w:hAnsi="GHEA Grapalat"/>
          <w:b/>
        </w:rPr>
        <w:br w:type="page"/>
      </w:r>
    </w:p>
    <w:p w:rsidR="00B2572B" w:rsidRPr="00AA5BD2" w:rsidRDefault="00B2572B" w:rsidP="00E417DA">
      <w:pPr>
        <w:pStyle w:val="norm"/>
        <w:widowControl w:val="0"/>
        <w:spacing w:line="240" w:lineRule="auto"/>
        <w:ind w:firstLine="284"/>
        <w:contextualSpacing/>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46F60" w:rsidRPr="00080C03">
        <w:rPr>
          <w:rFonts w:ascii="GHEA Grapalat" w:hAnsi="GHEA Grapalat"/>
          <w:b/>
          <w:sz w:val="24"/>
          <w:szCs w:val="24"/>
          <w:lang w:val="hy-AM"/>
        </w:rPr>
        <w:t>«</w:t>
      </w:r>
      <w:r w:rsidR="00FB7CF6">
        <w:rPr>
          <w:rFonts w:ascii="GHEA Grapalat" w:hAnsi="GHEA Grapalat"/>
          <w:b/>
          <w:sz w:val="24"/>
          <w:szCs w:val="24"/>
        </w:rPr>
        <w:t>GHAPDzB-HVKAK-2019-57</w:t>
      </w:r>
      <w:r w:rsidR="00C46F60" w:rsidRPr="00080C03">
        <w:rPr>
          <w:rFonts w:ascii="GHEA Grapalat" w:hAnsi="GHEA Grapalat"/>
          <w:b/>
          <w:sz w:val="24"/>
          <w:szCs w:val="24"/>
          <w:lang w:val="hy-AM"/>
        </w:rPr>
        <w:t>»</w:t>
      </w:r>
    </w:p>
    <w:p w:rsidR="00B2572B" w:rsidRPr="00AA5BD2" w:rsidRDefault="00B2572B" w:rsidP="00E417DA">
      <w:pPr>
        <w:widowControl w:val="0"/>
        <w:contextualSpacing/>
        <w:jc w:val="center"/>
        <w:rPr>
          <w:rFonts w:ascii="GHEA Grapalat" w:hAnsi="GHEA Grapalat" w:cs="Sylfaen"/>
          <w:b/>
        </w:rPr>
      </w:pPr>
    </w:p>
    <w:p w:rsidR="00B2572B" w:rsidRPr="00AA5BD2" w:rsidRDefault="00B2572B" w:rsidP="00E417DA">
      <w:pPr>
        <w:widowControl w:val="0"/>
        <w:contextualSpacing/>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E417DA">
      <w:pPr>
        <w:pStyle w:val="Heading6"/>
        <w:keepNext w:val="0"/>
        <w:widowControl w:val="0"/>
        <w:contextualSpacing/>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E417DA">
      <w:pPr>
        <w:widowControl w:val="0"/>
        <w:contextualSpacing/>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E417DA">
      <w:pPr>
        <w:ind w:left="2694"/>
        <w:contextualSpacing/>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E417DA">
      <w:pPr>
        <w:contextualSpacing/>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E417DA">
      <w:pPr>
        <w:ind w:left="4678"/>
        <w:contextualSpacing/>
        <w:jc w:val="both"/>
        <w:rPr>
          <w:rFonts w:ascii="GHEA Grapalat" w:hAnsi="GHEA Grapalat" w:cs="Sylfaen"/>
          <w:sz w:val="16"/>
        </w:rPr>
      </w:pPr>
      <w:r w:rsidRPr="00AA5BD2">
        <w:rPr>
          <w:rFonts w:ascii="GHEA Grapalat" w:hAnsi="GHEA Grapalat"/>
          <w:sz w:val="16"/>
        </w:rPr>
        <w:t>номер лота (лотов)</w:t>
      </w:r>
    </w:p>
    <w:p w:rsidR="00031ECD" w:rsidRPr="00C46F60" w:rsidRDefault="00C46F60" w:rsidP="00E417DA">
      <w:pPr>
        <w:contextualSpacing/>
        <w:jc w:val="both"/>
        <w:rPr>
          <w:rFonts w:ascii="GHEA Grapalat" w:hAnsi="GHEA Grapalat" w:cs="Sylfaen"/>
          <w:lang w:val="hy-AM"/>
        </w:rPr>
      </w:pPr>
      <w:r w:rsidRPr="00245197">
        <w:rPr>
          <w:rFonts w:ascii="GHEA Grapalat" w:hAnsi="GHEA Grapalat"/>
          <w:color w:val="0D0D0D" w:themeColor="text1" w:themeTint="F2"/>
        </w:rPr>
        <w:t>ГНО «Национально</w:t>
      </w:r>
      <w:r>
        <w:rPr>
          <w:rFonts w:ascii="GHEA Grapalat" w:hAnsi="GHEA Grapalat"/>
          <w:color w:val="0D0D0D" w:themeColor="text1" w:themeTint="F2"/>
        </w:rPr>
        <w:t>м</w:t>
      </w:r>
      <w:r w:rsidRPr="00245197">
        <w:rPr>
          <w:rFonts w:ascii="GHEA Grapalat" w:hAnsi="GHEA Grapalat"/>
          <w:color w:val="0D0D0D" w:themeColor="text1" w:themeTint="F2"/>
        </w:rPr>
        <w:t xml:space="preserve"> центр</w:t>
      </w:r>
      <w:r>
        <w:rPr>
          <w:rFonts w:ascii="GHEA Grapalat" w:hAnsi="GHEA Grapalat"/>
          <w:color w:val="0D0D0D" w:themeColor="text1" w:themeTint="F2"/>
        </w:rPr>
        <w:t>ом</w:t>
      </w:r>
      <w:r w:rsidRPr="00245197">
        <w:rPr>
          <w:rFonts w:ascii="GHEA Grapalat" w:hAnsi="GHEA Grapalat"/>
          <w:color w:val="0D0D0D" w:themeColor="text1" w:themeTint="F2"/>
        </w:rPr>
        <w:t xml:space="preserve"> по контролю и профилактике заболеваний</w:t>
      </w:r>
      <w:r w:rsidRPr="00DD7058">
        <w:rPr>
          <w:rFonts w:ascii="GHEA Grapalat" w:hAnsi="GHEA Grapalat"/>
          <w:color w:val="0D0D0D" w:themeColor="text1" w:themeTint="F2"/>
        </w:rPr>
        <w:t>»</w:t>
      </w:r>
      <w:r w:rsidRPr="00DD7058">
        <w:rPr>
          <w:rFonts w:ascii="GHEA Grapalat" w:hAnsi="GHEA Grapalat"/>
          <w:i/>
          <w:color w:val="0D0D0D" w:themeColor="text1" w:themeTint="F2"/>
        </w:rPr>
        <w:t xml:space="preserve"> </w:t>
      </w:r>
      <w:r w:rsidRPr="00DD7058">
        <w:rPr>
          <w:rStyle w:val="Emphasis"/>
          <w:rFonts w:ascii="GHEA Grapalat" w:hAnsi="GHEA Grapalat" w:cs="Arial"/>
          <w:bCs/>
          <w:i w:val="0"/>
          <w:color w:val="0D0D0D" w:themeColor="text1" w:themeTint="F2"/>
          <w:shd w:val="clear" w:color="auto" w:fill="FFFFFF"/>
        </w:rPr>
        <w:t>МЗ РА</w:t>
      </w:r>
      <w:r w:rsidRPr="00080C03">
        <w:rPr>
          <w:rFonts w:ascii="GHEA Grapalat" w:hAnsi="GHEA Grapalat"/>
        </w:rPr>
        <w:t xml:space="preserve"> </w:t>
      </w:r>
      <w:r w:rsidR="00031ECD" w:rsidRPr="00AA5BD2">
        <w:rPr>
          <w:rFonts w:ascii="GHEA Grapalat" w:hAnsi="GHEA Grapalat"/>
        </w:rPr>
        <w:t xml:space="preserve">под кодом </w:t>
      </w:r>
      <w:r w:rsidRPr="00080C03">
        <w:rPr>
          <w:rFonts w:ascii="GHEA Grapalat" w:hAnsi="GHEA Grapalat"/>
          <w:b/>
          <w:lang w:val="hy-AM"/>
        </w:rPr>
        <w:t>«</w:t>
      </w:r>
      <w:r w:rsidR="00FB7CF6">
        <w:rPr>
          <w:rFonts w:ascii="GHEA Grapalat" w:hAnsi="GHEA Grapalat"/>
          <w:b/>
        </w:rPr>
        <w:t>GHAPDzB-HVKAK-2019-57</w:t>
      </w:r>
      <w:r w:rsidRPr="00080C03">
        <w:rPr>
          <w:rFonts w:ascii="GHEA Grapalat" w:hAnsi="GHEA Grapalat"/>
          <w:b/>
          <w:lang w:val="hy-AM"/>
        </w:rPr>
        <w:t>»</w:t>
      </w:r>
      <w:r>
        <w:rPr>
          <w:rFonts w:ascii="GHEA Grapalat" w:hAnsi="GHEA Grapalat" w:cs="Sylfaen"/>
          <w:lang w:val="hy-AM"/>
        </w:rPr>
        <w:t xml:space="preserve"> </w:t>
      </w:r>
      <w:r w:rsidR="00510DE7"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E417DA">
      <w:pPr>
        <w:ind w:left="1843"/>
        <w:contextualSpacing/>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E417DA">
      <w:pPr>
        <w:contextualSpacing/>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E417DA">
      <w:pPr>
        <w:ind w:left="4111"/>
        <w:contextualSpacing/>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E417DA">
      <w:pPr>
        <w:contextualSpacing/>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E417DA">
      <w:pPr>
        <w:tabs>
          <w:tab w:val="left" w:pos="7371"/>
        </w:tabs>
        <w:ind w:left="4111"/>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E417DA">
      <w:pPr>
        <w:tabs>
          <w:tab w:val="left" w:pos="7230"/>
        </w:tabs>
        <w:ind w:left="4253"/>
        <w:contextualSpacing/>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E417DA">
      <w:pPr>
        <w:contextualSpacing/>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E417DA">
      <w:pPr>
        <w:tabs>
          <w:tab w:val="left" w:pos="6946"/>
        </w:tabs>
        <w:ind w:left="3402" w:firstLine="6"/>
        <w:contextualSpacing/>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E417DA">
      <w:pPr>
        <w:tabs>
          <w:tab w:val="left" w:pos="7371"/>
        </w:tabs>
        <w:ind w:left="3544" w:firstLine="3"/>
        <w:contextualSpacing/>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E417DA">
      <w:pPr>
        <w:widowControl w:val="0"/>
        <w:contextualSpacing/>
        <w:jc w:val="both"/>
        <w:rPr>
          <w:rFonts w:ascii="GHEA Grapalat" w:hAnsi="GHEA Grapalat"/>
        </w:rPr>
      </w:pPr>
    </w:p>
    <w:p w:rsidR="00FB726B" w:rsidRPr="00AA5BD2" w:rsidRDefault="00FB726B" w:rsidP="00E417DA">
      <w:pPr>
        <w:widowControl w:val="0"/>
        <w:contextualSpacing/>
        <w:jc w:val="both"/>
        <w:rPr>
          <w:rFonts w:ascii="GHEA Grapalat" w:hAnsi="GHEA Grapalat"/>
        </w:rPr>
      </w:pPr>
      <w:r w:rsidRPr="00AA5BD2">
        <w:rPr>
          <w:rFonts w:ascii="GHEA Grapalat" w:hAnsi="GHEA Grapalat"/>
        </w:rPr>
        <w:t xml:space="preserve">Настоящим </w:t>
      </w:r>
      <w:proofErr w:type="spellStart"/>
      <w:r w:rsidRPr="00AA5BD2">
        <w:rPr>
          <w:rFonts w:ascii="GHEA Grapalat" w:hAnsi="GHEA Grapalat"/>
        </w:rPr>
        <w:t>_________________________________объявляет</w:t>
      </w:r>
      <w:proofErr w:type="spellEnd"/>
      <w:r w:rsidRPr="00AA5BD2">
        <w:rPr>
          <w:rFonts w:ascii="GHEA Grapalat" w:hAnsi="GHEA Grapalat"/>
        </w:rPr>
        <w:t xml:space="preserve">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E417DA">
      <w:pPr>
        <w:widowControl w:val="0"/>
        <w:ind w:left="2835"/>
        <w:contextualSpacing/>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E417DA">
      <w:pPr>
        <w:pStyle w:val="ListParagraph"/>
        <w:widowControl w:val="0"/>
        <w:numPr>
          <w:ilvl w:val="0"/>
          <w:numId w:val="18"/>
        </w:numPr>
        <w:contextualSpacing/>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FA5A70" w:rsidRPr="00080C03">
        <w:rPr>
          <w:rFonts w:ascii="GHEA Grapalat" w:hAnsi="GHEA Grapalat"/>
          <w:b/>
          <w:lang w:val="hy-AM"/>
        </w:rPr>
        <w:t>«</w:t>
      </w:r>
      <w:r w:rsidR="00FB7CF6">
        <w:rPr>
          <w:rFonts w:ascii="GHEA Grapalat" w:hAnsi="GHEA Grapalat"/>
          <w:b/>
        </w:rPr>
        <w:t>GHAPDzB-HVKAK-2019-57</w:t>
      </w:r>
      <w:r w:rsidR="00FA5A70" w:rsidRPr="00080C03">
        <w:rPr>
          <w:rFonts w:ascii="GHEA Grapalat" w:hAnsi="GHEA Grapalat"/>
          <w:b/>
          <w:lang w:val="hy-AM"/>
        </w:rPr>
        <w:t>»</w:t>
      </w:r>
    </w:p>
    <w:p w:rsidR="00FB726B" w:rsidRPr="00AA5BD2" w:rsidRDefault="001D0251" w:rsidP="00E417DA">
      <w:pPr>
        <w:pStyle w:val="ListParagraph"/>
        <w:widowControl w:val="0"/>
        <w:numPr>
          <w:ilvl w:val="0"/>
          <w:numId w:val="18"/>
        </w:numPr>
        <w:tabs>
          <w:tab w:val="left" w:pos="7371"/>
        </w:tabs>
        <w:contextualSpacing/>
        <w:jc w:val="both"/>
        <w:rPr>
          <w:rFonts w:ascii="GHEA Grapalat" w:hAnsi="GHEA Grapalat"/>
          <w:sz w:val="16"/>
        </w:rPr>
      </w:pPr>
      <w:proofErr w:type="gramStart"/>
      <w:r w:rsidRPr="00AA5BD2">
        <w:rPr>
          <w:rFonts w:ascii="GHEA Grapalat" w:hAnsi="GHEA Grapalat"/>
        </w:rPr>
        <w:t xml:space="preserve">указанные в поданном им в целях участия в запросе котировок под кодом </w:t>
      </w:r>
      <w:r w:rsidR="00FA5A70" w:rsidRPr="00080C03">
        <w:rPr>
          <w:rFonts w:ascii="GHEA Grapalat" w:hAnsi="GHEA Grapalat"/>
          <w:b/>
          <w:lang w:val="hy-AM"/>
        </w:rPr>
        <w:t>«</w:t>
      </w:r>
      <w:r w:rsidR="00FB7CF6">
        <w:rPr>
          <w:rFonts w:ascii="GHEA Grapalat" w:hAnsi="GHEA Grapalat"/>
          <w:b/>
        </w:rPr>
        <w:t>GHAPDzB-HVKAK-2019-57</w:t>
      </w:r>
      <w:r w:rsidR="00FA5A70" w:rsidRPr="00080C03">
        <w:rPr>
          <w:rFonts w:ascii="GHEA Grapalat" w:hAnsi="GHEA Grapalat"/>
          <w:b/>
          <w:lang w:val="hy-AM"/>
        </w:rPr>
        <w:t>»</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roofErr w:type="gramEnd"/>
    </w:p>
    <w:p w:rsidR="00DD66A2" w:rsidRPr="00AA5BD2" w:rsidRDefault="00DD66A2" w:rsidP="00E417DA">
      <w:pPr>
        <w:pStyle w:val="ListParagraph"/>
        <w:widowControl w:val="0"/>
        <w:numPr>
          <w:ilvl w:val="0"/>
          <w:numId w:val="18"/>
        </w:numPr>
        <w:tabs>
          <w:tab w:val="left" w:pos="567"/>
        </w:tabs>
        <w:contextualSpacing/>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EC5FDD" w:rsidRPr="00080C03">
        <w:rPr>
          <w:rFonts w:ascii="GHEA Grapalat" w:hAnsi="GHEA Grapalat"/>
          <w:b/>
          <w:lang w:val="hy-AM"/>
        </w:rPr>
        <w:t>«</w:t>
      </w:r>
      <w:r w:rsidR="00FB7CF6">
        <w:rPr>
          <w:rFonts w:ascii="GHEA Grapalat" w:hAnsi="GHEA Grapalat"/>
          <w:b/>
        </w:rPr>
        <w:t>GHAPDzB-HVKAK-2019-57</w:t>
      </w:r>
      <w:r w:rsidR="00EC5FDD" w:rsidRPr="00080C03">
        <w:rPr>
          <w:rFonts w:ascii="GHEA Grapalat" w:hAnsi="GHEA Grapalat"/>
          <w:b/>
          <w:lang w:val="hy-AM"/>
        </w:rPr>
        <w:t>»</w:t>
      </w:r>
      <w:r w:rsidR="00EC5FDD">
        <w:rPr>
          <w:rFonts w:ascii="GHEA Grapalat" w:hAnsi="GHEA Grapalat"/>
          <w:b/>
          <w:lang w:val="hy-AM"/>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E417DA">
      <w:pPr>
        <w:pStyle w:val="ListParagraph"/>
        <w:widowControl w:val="0"/>
        <w:numPr>
          <w:ilvl w:val="0"/>
          <w:numId w:val="20"/>
        </w:numPr>
        <w:tabs>
          <w:tab w:val="left" w:pos="567"/>
        </w:tabs>
        <w:contextualSpacing/>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E417DA">
      <w:pPr>
        <w:pStyle w:val="BodyTextIndent"/>
        <w:widowControl w:val="0"/>
        <w:spacing w:line="240" w:lineRule="auto"/>
        <w:ind w:firstLine="0"/>
        <w:contextualSpacing/>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E417DA">
      <w:pPr>
        <w:widowControl w:val="0"/>
        <w:tabs>
          <w:tab w:val="left" w:pos="7938"/>
        </w:tabs>
        <w:ind w:left="3119"/>
        <w:contextualSpacing/>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E417DA">
      <w:pPr>
        <w:widowControl w:val="0"/>
        <w:tabs>
          <w:tab w:val="left" w:pos="7938"/>
        </w:tabs>
        <w:ind w:left="8080"/>
        <w:contextualSpacing/>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E417DA">
      <w:pPr>
        <w:widowControl w:val="0"/>
        <w:contextualSpacing/>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E417DA">
      <w:pPr>
        <w:widowControl w:val="0"/>
        <w:ind w:left="7088"/>
        <w:contextualSpacing/>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E417DA">
      <w:pPr>
        <w:widowControl w:val="0"/>
        <w:contextualSpacing/>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E417DA">
      <w:pPr>
        <w:pStyle w:val="ListParagraph"/>
        <w:widowControl w:val="0"/>
        <w:numPr>
          <w:ilvl w:val="0"/>
          <w:numId w:val="21"/>
        </w:numPr>
        <w:tabs>
          <w:tab w:val="left" w:pos="1134"/>
        </w:tabs>
        <w:contextualSpacing/>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lastRenderedPageBreak/>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E417DA">
            <w:pPr>
              <w:pStyle w:val="BodyTextIndent3"/>
              <w:widowControl w:val="0"/>
              <w:spacing w:line="240" w:lineRule="auto"/>
              <w:ind w:firstLine="0"/>
              <w:contextualSpacing/>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r w:rsidR="00072471" w:rsidRPr="00AA5BD2" w:rsidTr="00C6146A">
        <w:tc>
          <w:tcPr>
            <w:tcW w:w="236"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c>
          <w:tcPr>
            <w:tcW w:w="2728" w:type="dxa"/>
          </w:tcPr>
          <w:p w:rsidR="00072471" w:rsidRPr="00AA5BD2" w:rsidRDefault="00072471" w:rsidP="00E417DA">
            <w:pPr>
              <w:pStyle w:val="BodyTextIndent3"/>
              <w:widowControl w:val="0"/>
              <w:spacing w:line="240" w:lineRule="auto"/>
              <w:ind w:firstLine="0"/>
              <w:contextualSpacing/>
              <w:jc w:val="center"/>
              <w:rPr>
                <w:rFonts w:ascii="GHEA Grapalat" w:hAnsi="GHEA Grapalat"/>
                <w:szCs w:val="24"/>
              </w:rPr>
            </w:pPr>
          </w:p>
        </w:tc>
      </w:tr>
    </w:tbl>
    <w:p w:rsidR="007131B4" w:rsidRPr="00AA5BD2" w:rsidRDefault="007131B4" w:rsidP="00E417DA">
      <w:pPr>
        <w:contextualSpacing/>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EC5FDD" w:rsidRPr="00080C03">
        <w:rPr>
          <w:rFonts w:ascii="GHEA Grapalat" w:hAnsi="GHEA Grapalat"/>
          <w:b/>
          <w:lang w:val="hy-AM"/>
        </w:rPr>
        <w:t>«</w:t>
      </w:r>
      <w:r w:rsidR="00FB7CF6">
        <w:rPr>
          <w:rFonts w:ascii="GHEA Grapalat" w:hAnsi="GHEA Grapalat"/>
          <w:b/>
        </w:rPr>
        <w:t>GHAPDzB-HVKAK-2019-57</w:t>
      </w:r>
      <w:r w:rsidR="00EC5FDD" w:rsidRPr="00080C03">
        <w:rPr>
          <w:rFonts w:ascii="GHEA Grapalat" w:hAnsi="GHEA Grapalat"/>
          <w:b/>
          <w:lang w:val="hy-AM"/>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E417DA">
      <w:pPr>
        <w:contextualSpacing/>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EC5FDD">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3A590A" w:rsidRPr="00AA5BD2" w:rsidRDefault="003A590A" w:rsidP="00E417DA">
      <w:pPr>
        <w:contextualSpacing/>
        <w:jc w:val="both"/>
        <w:rPr>
          <w:rFonts w:ascii="GHEA Grapalat" w:hAnsi="GHEA Grapalat"/>
        </w:rPr>
      </w:pPr>
    </w:p>
    <w:p w:rsidR="00031ECD" w:rsidRPr="00AA5BD2" w:rsidRDefault="00031ECD" w:rsidP="00E417DA">
      <w:pPr>
        <w:contextualSpacing/>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E417DA">
      <w:pPr>
        <w:tabs>
          <w:tab w:val="left" w:pos="7230"/>
        </w:tabs>
        <w:ind w:left="851"/>
        <w:contextualSpacing/>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E417DA">
      <w:pPr>
        <w:ind w:left="1134"/>
        <w:contextualSpacing/>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E417DA">
      <w:pPr>
        <w:widowControl w:val="0"/>
        <w:contextualSpacing/>
        <w:jc w:val="both"/>
        <w:rPr>
          <w:rFonts w:ascii="GHEA Grapalat" w:hAnsi="GHEA Grapalat"/>
        </w:rPr>
      </w:pPr>
    </w:p>
    <w:p w:rsidR="00114525" w:rsidRPr="00AA5BD2" w:rsidRDefault="0019278D" w:rsidP="00E417DA">
      <w:pPr>
        <w:widowControl w:val="0"/>
        <w:contextualSpacing/>
        <w:jc w:val="right"/>
        <w:rPr>
          <w:rFonts w:ascii="GHEA Grapalat" w:hAnsi="GHEA Grapalat"/>
        </w:rPr>
      </w:pPr>
      <w:r w:rsidRPr="00AA5BD2">
        <w:rPr>
          <w:rFonts w:ascii="GHEA Grapalat" w:hAnsi="GHEA Grapalat"/>
        </w:rPr>
        <w:t>М.П.</w:t>
      </w: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p>
    <w:p w:rsidR="00114525" w:rsidRPr="00AA5BD2" w:rsidRDefault="00114525" w:rsidP="00E417DA">
      <w:pPr>
        <w:widowControl w:val="0"/>
        <w:contextualSpacing/>
        <w:jc w:val="both"/>
        <w:rPr>
          <w:rFonts w:ascii="GHEA Grapalat" w:hAnsi="GHEA Grapalat"/>
        </w:rPr>
      </w:pPr>
      <w:r w:rsidRPr="00AA5BD2">
        <w:rPr>
          <w:rFonts w:ascii="GHEA Grapalat" w:hAnsi="GHEA Grapalat"/>
        </w:rPr>
        <w:t>--------------------------------------------------------------------------------</w:t>
      </w:r>
    </w:p>
    <w:p w:rsidR="00163D37" w:rsidRPr="00AA5BD2" w:rsidRDefault="00163D37" w:rsidP="00E417DA">
      <w:pPr>
        <w:contextualSpacing/>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rsidP="00E417DA">
      <w:pPr>
        <w:contextualSpacing/>
        <w:rPr>
          <w:rFonts w:ascii="GHEA Grapalat" w:hAnsi="GHEA Grapalat"/>
        </w:rPr>
      </w:pPr>
      <w:r w:rsidRPr="00AA5BD2">
        <w:rPr>
          <w:rFonts w:ascii="GHEA Grapalat" w:hAnsi="GHEA Grapalat"/>
        </w:rPr>
        <w:br w:type="page"/>
      </w:r>
    </w:p>
    <w:p w:rsidR="00A91BD6" w:rsidRPr="00AA5BD2" w:rsidRDefault="00A91BD6" w:rsidP="00E417DA">
      <w:pPr>
        <w:widowControl w:val="0"/>
        <w:contextualSpacing/>
        <w:jc w:val="both"/>
        <w:rPr>
          <w:rFonts w:ascii="GHEA Grapalat" w:hAnsi="GHEA Grapalat"/>
          <w:u w:val="single"/>
        </w:rPr>
      </w:pPr>
    </w:p>
    <w:p w:rsidR="00B2572B" w:rsidRPr="00AA5BD2" w:rsidRDefault="00B2572B" w:rsidP="00E417DA">
      <w:pPr>
        <w:widowControl w:val="0"/>
        <w:ind w:left="720" w:firstLine="720"/>
        <w:contextualSpacing/>
        <w:jc w:val="both"/>
        <w:rPr>
          <w:rFonts w:ascii="GHEA Grapalat" w:hAnsi="GHEA Grapalat"/>
        </w:rPr>
      </w:pPr>
    </w:p>
    <w:p w:rsidR="00B2572B" w:rsidRPr="00AA5BD2" w:rsidRDefault="00B2572B" w:rsidP="00E417DA">
      <w:pPr>
        <w:pStyle w:val="BodyTextIndent3"/>
        <w:widowControl w:val="0"/>
        <w:spacing w:line="240" w:lineRule="auto"/>
        <w:ind w:firstLine="0"/>
        <w:contextualSpacing/>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FB7CF6">
        <w:rPr>
          <w:rFonts w:ascii="GHEA Grapalat" w:hAnsi="GHEA Grapalat"/>
          <w:b/>
          <w:sz w:val="24"/>
          <w:szCs w:val="24"/>
        </w:rPr>
        <w:t>GHAPDzB-HVKAK-2019-57</w:t>
      </w:r>
      <w:r w:rsidR="00044569" w:rsidRPr="00080C03">
        <w:rPr>
          <w:rFonts w:ascii="GHEA Grapalat" w:hAnsi="GHEA Grapalat"/>
          <w:b/>
          <w:sz w:val="24"/>
          <w:szCs w:val="24"/>
          <w:lang w:val="hy-AM"/>
        </w:rPr>
        <w:t>»</w:t>
      </w:r>
    </w:p>
    <w:p w:rsidR="00B2572B" w:rsidRPr="00AA5BD2" w:rsidRDefault="00B2572B" w:rsidP="00E417DA">
      <w:pPr>
        <w:widowControl w:val="0"/>
        <w:ind w:firstLine="567"/>
        <w:contextualSpacing/>
        <w:jc w:val="center"/>
        <w:rPr>
          <w:rFonts w:ascii="GHEA Grapalat" w:hAnsi="GHEA Grapalat"/>
        </w:rPr>
      </w:pP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ЦЕНОВОЕ ПРЕДЛОЖЕНИЕ</w:t>
      </w:r>
    </w:p>
    <w:p w:rsidR="00B2572B" w:rsidRPr="00AA5BD2" w:rsidRDefault="00B2572B" w:rsidP="00E417DA">
      <w:pPr>
        <w:widowControl w:val="0"/>
        <w:ind w:firstLine="567"/>
        <w:contextualSpacing/>
        <w:rPr>
          <w:rFonts w:ascii="GHEA Grapalat" w:hAnsi="GHEA Grapalat"/>
        </w:rPr>
      </w:pPr>
    </w:p>
    <w:p w:rsidR="00574405" w:rsidRPr="00AA5BD2" w:rsidRDefault="00B2572B" w:rsidP="00E417DA">
      <w:pPr>
        <w:widowControl w:val="0"/>
        <w:contextualSpacing/>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044569" w:rsidRPr="00080C03">
        <w:rPr>
          <w:rFonts w:ascii="GHEA Grapalat" w:hAnsi="GHEA Grapalat"/>
          <w:b/>
          <w:lang w:val="hy-AM"/>
        </w:rPr>
        <w:t>«</w:t>
      </w:r>
      <w:r w:rsidR="00FB7CF6">
        <w:rPr>
          <w:rFonts w:ascii="GHEA Grapalat" w:hAnsi="GHEA Grapalat"/>
          <w:b/>
        </w:rPr>
        <w:t>GHAPDzB-HVKAK-2019-57</w:t>
      </w:r>
      <w:r w:rsidR="00044569" w:rsidRPr="00080C03">
        <w:rPr>
          <w:rFonts w:ascii="GHEA Grapalat" w:hAnsi="GHEA Grapalat"/>
          <w:b/>
          <w:lang w:val="hy-AM"/>
        </w:rPr>
        <w:t>»</w:t>
      </w:r>
      <w:r w:rsidR="00574405" w:rsidRPr="00AA5BD2">
        <w:rPr>
          <w:rFonts w:ascii="GHEA Grapalat" w:hAnsi="GHEA Grapalat"/>
        </w:rPr>
        <w:t xml:space="preserve">, </w:t>
      </w:r>
      <w:proofErr w:type="gramStart"/>
      <w:r w:rsidR="00574405" w:rsidRPr="00AA5BD2">
        <w:rPr>
          <w:rFonts w:ascii="GHEA Grapalat" w:hAnsi="GHEA Grapalat"/>
        </w:rPr>
        <w:t>в</w:t>
      </w:r>
      <w:proofErr w:type="gramEnd"/>
    </w:p>
    <w:p w:rsidR="00574405" w:rsidRPr="00AA5BD2" w:rsidRDefault="00574405" w:rsidP="00E417DA">
      <w:pPr>
        <w:widowControl w:val="0"/>
        <w:contextualSpacing/>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E417DA">
      <w:pPr>
        <w:widowControl w:val="0"/>
        <w:ind w:left="5529" w:hanging="6"/>
        <w:contextualSpacing/>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E417DA">
      <w:pPr>
        <w:widowControl w:val="0"/>
        <w:contextualSpacing/>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2"/>
              <w:t>**</w:t>
            </w:r>
          </w:p>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417DA">
            <w:pPr>
              <w:widowControl w:val="0"/>
              <w:contextualSpacing/>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417DA">
            <w:pPr>
              <w:widowControl w:val="0"/>
              <w:contextualSpacing/>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417DA">
            <w:pPr>
              <w:widowControl w:val="0"/>
              <w:autoSpaceDE w:val="0"/>
              <w:autoSpaceDN w:val="0"/>
              <w:adjustRightInd w:val="0"/>
              <w:contextualSpacing/>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417DA">
            <w:pPr>
              <w:widowControl w:val="0"/>
              <w:contextualSpacing/>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417DA">
            <w:pPr>
              <w:widowControl w:val="0"/>
              <w:autoSpaceDE w:val="0"/>
              <w:autoSpaceDN w:val="0"/>
              <w:adjustRightInd w:val="0"/>
              <w:contextualSpacing/>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417DA">
            <w:pPr>
              <w:widowControl w:val="0"/>
              <w:contextualSpacing/>
              <w:jc w:val="center"/>
              <w:rPr>
                <w:rFonts w:ascii="GHEA Grapalat" w:hAnsi="GHEA Grapalat"/>
                <w:sz w:val="20"/>
                <w:szCs w:val="20"/>
              </w:rPr>
            </w:pPr>
          </w:p>
        </w:tc>
      </w:tr>
    </w:tbl>
    <w:p w:rsidR="00574405" w:rsidRPr="00AA5BD2" w:rsidRDefault="00574405" w:rsidP="00E417DA">
      <w:pPr>
        <w:widowControl w:val="0"/>
        <w:tabs>
          <w:tab w:val="left" w:pos="6804"/>
        </w:tabs>
        <w:contextualSpacing/>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E417DA">
      <w:pPr>
        <w:widowControl w:val="0"/>
        <w:tabs>
          <w:tab w:val="left" w:pos="7513"/>
        </w:tabs>
        <w:ind w:left="709"/>
        <w:contextualSpacing/>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E417DA">
      <w:pPr>
        <w:contextualSpacing/>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E417DA">
      <w:pPr>
        <w:widowControl w:val="0"/>
        <w:ind w:firstLine="567"/>
        <w:contextualSpacing/>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044569" w:rsidRPr="00080C03">
        <w:rPr>
          <w:rFonts w:ascii="GHEA Grapalat" w:hAnsi="GHEA Grapalat"/>
          <w:b/>
          <w:sz w:val="24"/>
          <w:szCs w:val="24"/>
          <w:lang w:val="hy-AM"/>
        </w:rPr>
        <w:t>«</w:t>
      </w:r>
      <w:r w:rsidR="00FB7CF6">
        <w:rPr>
          <w:rFonts w:ascii="GHEA Grapalat" w:hAnsi="GHEA Grapalat"/>
          <w:b/>
          <w:sz w:val="24"/>
          <w:szCs w:val="24"/>
        </w:rPr>
        <w:t>GHAPDzB-HVKAK-2019-57</w:t>
      </w:r>
      <w:r w:rsidR="00044569" w:rsidRPr="00080C03">
        <w:rPr>
          <w:rFonts w:ascii="GHEA Grapalat" w:hAnsi="GHEA Grapalat"/>
          <w:b/>
          <w:sz w:val="24"/>
          <w:szCs w:val="24"/>
          <w:lang w:val="hy-AM"/>
        </w:rPr>
        <w:t>»</w:t>
      </w:r>
    </w:p>
    <w:p w:rsidR="00B2572B" w:rsidRPr="00AA5BD2" w:rsidRDefault="00B2572B" w:rsidP="00E417DA">
      <w:pPr>
        <w:pStyle w:val="BodyTextIndent3"/>
        <w:widowControl w:val="0"/>
        <w:spacing w:line="240" w:lineRule="auto"/>
        <w:contextualSpacing/>
        <w:jc w:val="right"/>
        <w:rPr>
          <w:rFonts w:ascii="GHEA Grapalat" w:hAnsi="GHEA Grapalat"/>
          <w:sz w:val="24"/>
          <w:szCs w:val="24"/>
        </w:rPr>
      </w:pPr>
      <w:bookmarkStart w:id="2" w:name="_GoBack"/>
      <w:bookmarkEnd w:id="2"/>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ЗАЯВЛЕНИЕ</w:t>
      </w:r>
    </w:p>
    <w:p w:rsidR="00B2572B" w:rsidRPr="00AA5BD2" w:rsidRDefault="00B2572B" w:rsidP="00E417DA">
      <w:pPr>
        <w:widowControl w:val="0"/>
        <w:ind w:left="-66"/>
        <w:contextualSpacing/>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E417DA">
      <w:pPr>
        <w:widowControl w:val="0"/>
        <w:contextualSpacing/>
        <w:jc w:val="both"/>
        <w:rPr>
          <w:rFonts w:ascii="GHEA Grapalat" w:hAnsi="GHEA Grapalat"/>
        </w:rPr>
      </w:pPr>
    </w:p>
    <w:p w:rsidR="00574405" w:rsidRPr="00AA5BD2" w:rsidRDefault="00574405" w:rsidP="00E417DA">
      <w:pPr>
        <w:widowControl w:val="0"/>
        <w:contextualSpacing/>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E417DA">
      <w:pPr>
        <w:widowControl w:val="0"/>
        <w:contextualSpacing/>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32CAE" w:rsidRPr="00080C03">
        <w:rPr>
          <w:rFonts w:ascii="GHEA Grapalat" w:hAnsi="GHEA Grapalat"/>
          <w:b/>
          <w:lang w:val="hy-AM"/>
        </w:rPr>
        <w:t>«</w:t>
      </w:r>
      <w:r w:rsidR="00FB7CF6">
        <w:rPr>
          <w:rFonts w:ascii="GHEA Grapalat" w:hAnsi="GHEA Grapalat"/>
          <w:b/>
        </w:rPr>
        <w:t>GHAPDzB-HVKAK-2019-57</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p>
    <w:p w:rsidR="00B2572B" w:rsidRPr="00AA5BD2" w:rsidRDefault="00B2572B" w:rsidP="00E417DA">
      <w:pPr>
        <w:widowControl w:val="0"/>
        <w:contextualSpacing/>
        <w:rPr>
          <w:rFonts w:ascii="GHEA Grapalat" w:hAnsi="GHEA Grapalat"/>
        </w:rPr>
      </w:pPr>
    </w:p>
    <w:p w:rsidR="00574405" w:rsidRPr="00AA5BD2" w:rsidRDefault="0057440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E417DA">
      <w:pPr>
        <w:widowControl w:val="0"/>
        <w:contextualSpacing/>
        <w:jc w:val="right"/>
        <w:rPr>
          <w:rFonts w:ascii="GHEA Grapalat" w:hAnsi="GHEA Grapalat"/>
        </w:rPr>
      </w:pPr>
      <w:r w:rsidRPr="00AA5BD2">
        <w:rPr>
          <w:rFonts w:ascii="GHEA Grapalat" w:hAnsi="GHEA Grapalat"/>
        </w:rPr>
        <w:t>М.П.</w:t>
      </w:r>
    </w:p>
    <w:p w:rsidR="00775410" w:rsidRPr="00AA5BD2" w:rsidRDefault="00775410" w:rsidP="00E417DA">
      <w:pPr>
        <w:contextualSpacing/>
        <w:rPr>
          <w:rFonts w:ascii="GHEA Grapalat" w:hAnsi="GHEA Grapalat"/>
          <w:b/>
        </w:rPr>
      </w:pPr>
      <w:r w:rsidRPr="00AA5BD2">
        <w:rPr>
          <w:rFonts w:ascii="GHEA Grapalat" w:hAnsi="GHEA Grapalat"/>
          <w:b/>
          <w:i/>
        </w:rPr>
        <w:br w:type="page"/>
      </w:r>
    </w:p>
    <w:p w:rsidR="00B2572B" w:rsidRPr="00AA5BD2" w:rsidRDefault="00B2572B" w:rsidP="00E417DA">
      <w:pPr>
        <w:pStyle w:val="Heading3"/>
        <w:keepNext w:val="0"/>
        <w:widowControl w:val="0"/>
        <w:spacing w:line="240" w:lineRule="auto"/>
        <w:ind w:firstLine="567"/>
        <w:contextualSpacing/>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E417DA">
      <w:pPr>
        <w:pStyle w:val="BodyTextIndent3"/>
        <w:widowControl w:val="0"/>
        <w:spacing w:line="240" w:lineRule="auto"/>
        <w:contextualSpacing/>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FB7CF6">
        <w:rPr>
          <w:rFonts w:ascii="GHEA Grapalat" w:hAnsi="GHEA Grapalat"/>
          <w:b/>
          <w:sz w:val="24"/>
          <w:szCs w:val="24"/>
        </w:rPr>
        <w:t>GHAPDzB-HVKAK-2019-57</w:t>
      </w:r>
      <w:r w:rsidR="00C32CAE" w:rsidRPr="00080C03">
        <w:rPr>
          <w:rFonts w:ascii="GHEA Grapalat" w:hAnsi="GHEA Grapalat"/>
          <w:b/>
          <w:sz w:val="24"/>
          <w:szCs w:val="24"/>
          <w:lang w:val="hy-AM"/>
        </w:rPr>
        <w:t>»</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E417DA">
      <w:pPr>
        <w:pStyle w:val="Heading3"/>
        <w:keepNext w:val="0"/>
        <w:widowControl w:val="0"/>
        <w:spacing w:line="240" w:lineRule="auto"/>
        <w:ind w:firstLine="567"/>
        <w:contextualSpacing/>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p w:rsidR="00D93375" w:rsidRPr="00AA5BD2" w:rsidRDefault="00D93375" w:rsidP="00E417DA">
      <w:pPr>
        <w:widowControl w:val="0"/>
        <w:contextualSpacing/>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E417DA">
      <w:pPr>
        <w:widowControl w:val="0"/>
        <w:contextualSpacing/>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E417DA">
      <w:pPr>
        <w:widowControl w:val="0"/>
        <w:contextualSpacing/>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C32CAE" w:rsidRPr="00080C03">
        <w:rPr>
          <w:rFonts w:ascii="GHEA Grapalat" w:hAnsi="GHEA Grapalat"/>
          <w:b/>
          <w:lang w:val="hy-AM"/>
        </w:rPr>
        <w:t>«</w:t>
      </w:r>
      <w:r w:rsidR="00FB7CF6">
        <w:rPr>
          <w:rFonts w:ascii="GHEA Grapalat" w:hAnsi="GHEA Grapalat"/>
          <w:b/>
        </w:rPr>
        <w:t>GHAPDzB-HVKAK-2019-57</w:t>
      </w:r>
      <w:r w:rsidR="00C32CAE" w:rsidRPr="00080C03">
        <w:rPr>
          <w:rFonts w:ascii="GHEA Grapalat" w:hAnsi="GHEA Grapalat"/>
          <w:b/>
          <w:lang w:val="hy-AM"/>
        </w:rPr>
        <w:t>»</w:t>
      </w:r>
      <w:r w:rsidR="00C32CAE">
        <w:rPr>
          <w:rFonts w:ascii="GHEA Grapalat" w:hAnsi="GHEA Grapalat"/>
          <w:b/>
          <w:lang w:val="hy-AM"/>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p>
    <w:p w:rsidR="00B2572B" w:rsidRPr="00AA5BD2" w:rsidRDefault="00B2572B" w:rsidP="00E417DA">
      <w:pPr>
        <w:pStyle w:val="Heading3"/>
        <w:keepNext w:val="0"/>
        <w:widowControl w:val="0"/>
        <w:spacing w:line="240" w:lineRule="auto"/>
        <w:ind w:firstLine="567"/>
        <w:contextualSpacing/>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E417DA">
            <w:pPr>
              <w:widowControl w:val="0"/>
              <w:contextualSpacing/>
              <w:jc w:val="center"/>
              <w:rPr>
                <w:rFonts w:ascii="GHEA Grapalat" w:hAnsi="GHEA Grapalat"/>
                <w:b/>
                <w:bCs/>
                <w:sz w:val="20"/>
              </w:rPr>
            </w:pPr>
          </w:p>
        </w:tc>
        <w:tc>
          <w:tcPr>
            <w:tcW w:w="1605"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E417DA">
            <w:pPr>
              <w:widowControl w:val="0"/>
              <w:autoSpaceDE w:val="0"/>
              <w:autoSpaceDN w:val="0"/>
              <w:adjustRightInd w:val="0"/>
              <w:contextualSpacing/>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E417DA">
            <w:pPr>
              <w:widowControl w:val="0"/>
              <w:contextualSpacing/>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r w:rsidR="00B2572B" w:rsidRPr="00AA5BD2" w:rsidTr="00D93375">
        <w:tc>
          <w:tcPr>
            <w:tcW w:w="1042"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05"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463"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699"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27"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c>
          <w:tcPr>
            <w:tcW w:w="1750" w:type="dxa"/>
          </w:tcPr>
          <w:p w:rsidR="00B2572B" w:rsidRPr="00AA5BD2" w:rsidRDefault="00B2572B" w:rsidP="00E417DA">
            <w:pPr>
              <w:pStyle w:val="Heading3"/>
              <w:keepNext w:val="0"/>
              <w:widowControl w:val="0"/>
              <w:spacing w:line="240" w:lineRule="auto"/>
              <w:contextualSpacing/>
              <w:jc w:val="left"/>
              <w:rPr>
                <w:rFonts w:ascii="GHEA Grapalat" w:hAnsi="GHEA Grapalat"/>
                <w:b/>
                <w:szCs w:val="24"/>
              </w:rPr>
            </w:pPr>
          </w:p>
        </w:tc>
      </w:tr>
    </w:tbl>
    <w:p w:rsidR="00EA63CF" w:rsidRPr="00AA5BD2" w:rsidRDefault="00EA63CF" w:rsidP="00E417DA">
      <w:pPr>
        <w:widowControl w:val="0"/>
        <w:tabs>
          <w:tab w:val="left" w:pos="7371"/>
        </w:tabs>
        <w:contextualSpacing/>
        <w:jc w:val="center"/>
        <w:rPr>
          <w:rFonts w:ascii="GHEA Grapalat" w:hAnsi="GHEA Grapalat"/>
        </w:rPr>
      </w:pPr>
    </w:p>
    <w:p w:rsidR="00D93375" w:rsidRPr="00AA5BD2" w:rsidRDefault="00D93375" w:rsidP="00E417DA">
      <w:pPr>
        <w:widowControl w:val="0"/>
        <w:tabs>
          <w:tab w:val="left" w:pos="7371"/>
        </w:tabs>
        <w:contextualSpacing/>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E417DA">
      <w:pPr>
        <w:widowControl w:val="0"/>
        <w:tabs>
          <w:tab w:val="left" w:pos="7938"/>
        </w:tabs>
        <w:ind w:left="284"/>
        <w:contextualSpacing/>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E417DA">
      <w:pPr>
        <w:contextualSpacing/>
        <w:jc w:val="right"/>
        <w:rPr>
          <w:rFonts w:ascii="GHEA Grapalat" w:hAnsi="GHEA Grapalat"/>
        </w:rPr>
      </w:pPr>
      <w:r w:rsidRPr="00AA5BD2">
        <w:rPr>
          <w:rFonts w:ascii="GHEA Grapalat" w:hAnsi="GHEA Grapalat"/>
        </w:rPr>
        <w:t>М.П</w:t>
      </w:r>
    </w:p>
    <w:p w:rsidR="00D93375" w:rsidRPr="00AA5BD2" w:rsidRDefault="00D93375" w:rsidP="00E417DA">
      <w:pPr>
        <w:contextualSpacing/>
        <w:jc w:val="right"/>
        <w:rPr>
          <w:rFonts w:ascii="GHEA Grapalat" w:hAnsi="GHEA Grapalat"/>
        </w:rPr>
      </w:pPr>
    </w:p>
    <w:p w:rsidR="00104FDD" w:rsidRDefault="00104FDD" w:rsidP="00E417DA">
      <w:pPr>
        <w:contextualSpacing/>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E417DA">
      <w:pPr>
        <w:pStyle w:val="BodyTextIndent3"/>
        <w:widowControl w:val="0"/>
        <w:spacing w:line="240" w:lineRule="auto"/>
        <w:contextualSpacing/>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C32CAE" w:rsidRPr="00080C03">
        <w:rPr>
          <w:rFonts w:ascii="GHEA Grapalat" w:hAnsi="GHEA Grapalat"/>
          <w:b/>
          <w:sz w:val="24"/>
          <w:szCs w:val="24"/>
          <w:lang w:val="hy-AM"/>
        </w:rPr>
        <w:t>«</w:t>
      </w:r>
      <w:r w:rsidR="00FB7CF6">
        <w:rPr>
          <w:rFonts w:ascii="GHEA Grapalat" w:hAnsi="GHEA Grapalat"/>
          <w:b/>
          <w:sz w:val="24"/>
          <w:szCs w:val="24"/>
        </w:rPr>
        <w:t>GHAPDzB-HVKAK-2019-57</w:t>
      </w:r>
      <w:r w:rsidR="00C32CAE" w:rsidRPr="00080C03">
        <w:rPr>
          <w:rFonts w:ascii="GHEA Grapalat" w:hAnsi="GHEA Grapalat"/>
          <w:b/>
          <w:sz w:val="24"/>
          <w:szCs w:val="24"/>
          <w:lang w:val="hy-AM"/>
        </w:rPr>
        <w:t>»</w:t>
      </w:r>
    </w:p>
    <w:p w:rsidR="00D93375" w:rsidRPr="00AA5BD2" w:rsidRDefault="00D93375" w:rsidP="00E417DA">
      <w:pPr>
        <w:widowControl w:val="0"/>
        <w:contextualSpacing/>
        <w:jc w:val="center"/>
        <w:rPr>
          <w:rFonts w:ascii="GHEA Grapalat" w:hAnsi="GHEA Grapalat"/>
          <w:i/>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 xml:space="preserve">ДОГОВОР НА ПОСТАВКУ </w:t>
      </w:r>
      <w:r w:rsidR="00FB7CF6">
        <w:rPr>
          <w:rFonts w:ascii="GHEA Grapalat" w:hAnsi="GHEA Grapalat"/>
          <w:b/>
        </w:rPr>
        <w:t>КАНЦЕЛЯРСКИХ ТОВАРОВ</w:t>
      </w:r>
      <w:r w:rsidR="00C32CAE"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E417DA">
      <w:pPr>
        <w:widowControl w:val="0"/>
        <w:contextualSpacing/>
        <w:jc w:val="center"/>
        <w:rPr>
          <w:rFonts w:ascii="GHEA Grapalat" w:hAnsi="GHEA Grapalat"/>
          <w:b/>
          <w:u w:val="single"/>
        </w:rPr>
      </w:pPr>
      <w:r w:rsidRPr="00AA5BD2">
        <w:rPr>
          <w:rFonts w:ascii="GHEA Grapalat" w:hAnsi="GHEA Grapalat"/>
          <w:b/>
        </w:rPr>
        <w:t>№ ____________________</w:t>
      </w:r>
    </w:p>
    <w:p w:rsidR="00606A9F" w:rsidRPr="00AA5BD2" w:rsidRDefault="00606A9F" w:rsidP="00E417DA">
      <w:pPr>
        <w:widowControl w:val="0"/>
        <w:contextualSpacing/>
        <w:jc w:val="center"/>
        <w:rPr>
          <w:rFonts w:ascii="GHEA Grapalat" w:hAnsi="GHEA Grapalat" w:cs="Sylfaen"/>
        </w:rPr>
      </w:pPr>
    </w:p>
    <w:p w:rsidR="00EA63CF" w:rsidRPr="00AA5BD2" w:rsidRDefault="00EA63CF" w:rsidP="00E417DA">
      <w:pPr>
        <w:widowControl w:val="0"/>
        <w:contextualSpacing/>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32CAE" w:rsidRPr="00080C03" w:rsidTr="00FE58A8">
        <w:trPr>
          <w:jc w:val="center"/>
        </w:trPr>
        <w:tc>
          <w:tcPr>
            <w:tcW w:w="4643" w:type="dxa"/>
          </w:tcPr>
          <w:p w:rsidR="00C32CAE" w:rsidRPr="00080C03" w:rsidRDefault="00C32CAE" w:rsidP="00FE58A8">
            <w:pPr>
              <w:widowControl w:val="0"/>
              <w:spacing w:after="160"/>
              <w:ind w:right="3293"/>
              <w:contextualSpacing/>
              <w:jc w:val="center"/>
              <w:rPr>
                <w:rFonts w:ascii="GHEA Grapalat" w:hAnsi="GHEA Grapalat" w:cs="Sylfaen"/>
              </w:rPr>
            </w:pPr>
            <w:r w:rsidRPr="00080C03">
              <w:rPr>
                <w:rFonts w:ascii="GHEA Grapalat" w:hAnsi="GHEA Grapalat"/>
              </w:rPr>
              <w:t>г.</w:t>
            </w:r>
            <w:r>
              <w:rPr>
                <w:rFonts w:ascii="GHEA Grapalat" w:hAnsi="GHEA Grapalat"/>
              </w:rPr>
              <w:t xml:space="preserve"> Ереван</w:t>
            </w:r>
          </w:p>
        </w:tc>
        <w:tc>
          <w:tcPr>
            <w:tcW w:w="4644" w:type="dxa"/>
          </w:tcPr>
          <w:p w:rsidR="00C32CAE" w:rsidRPr="00080C03" w:rsidRDefault="00C32CAE" w:rsidP="00FE58A8">
            <w:pPr>
              <w:widowControl w:val="0"/>
              <w:tabs>
                <w:tab w:val="left" w:pos="720"/>
                <w:tab w:val="left" w:pos="1440"/>
                <w:tab w:val="left" w:pos="2445"/>
                <w:tab w:val="left" w:pos="8865"/>
              </w:tabs>
              <w:spacing w:after="160"/>
              <w:contextualSpacing/>
              <w:jc w:val="right"/>
              <w:rPr>
                <w:rFonts w:ascii="GHEA Grapalat" w:hAnsi="GHEA Grapalat" w:cs="Sylfaen"/>
              </w:rPr>
            </w:pPr>
            <w:r w:rsidRPr="00080C03">
              <w:rPr>
                <w:rFonts w:ascii="GHEA Grapalat" w:hAnsi="GHEA Grapalat"/>
              </w:rPr>
              <w:t>"</w:t>
            </w:r>
            <w:r w:rsidRPr="00080C03">
              <w:rPr>
                <w:rFonts w:ascii="GHEA Grapalat" w:hAnsi="GHEA Grapalat"/>
              </w:rPr>
              <w:tab/>
              <w:t xml:space="preserve">" </w:t>
            </w:r>
            <w:r>
              <w:rPr>
                <w:rFonts w:ascii="GHEA Grapalat" w:hAnsi="GHEA Grapalat"/>
              </w:rPr>
              <w:t xml:space="preserve">     </w:t>
            </w:r>
            <w:r w:rsidRPr="00080C03">
              <w:rPr>
                <w:rFonts w:ascii="GHEA Grapalat" w:hAnsi="GHEA Grapalat"/>
              </w:rPr>
              <w:tab/>
              <w:t>20</w:t>
            </w:r>
            <w:r>
              <w:rPr>
                <w:rFonts w:ascii="GHEA Grapalat" w:hAnsi="GHEA Grapalat"/>
              </w:rPr>
              <w:t xml:space="preserve">19 </w:t>
            </w:r>
            <w:r w:rsidRPr="00080C03">
              <w:rPr>
                <w:rFonts w:ascii="GHEA Grapalat" w:hAnsi="GHEA Grapalat"/>
              </w:rPr>
              <w:t>г.</w:t>
            </w:r>
          </w:p>
        </w:tc>
      </w:tr>
    </w:tbl>
    <w:p w:rsidR="00C32CAE" w:rsidRDefault="00C32CAE" w:rsidP="00C32CAE">
      <w:pPr>
        <w:widowControl w:val="0"/>
        <w:ind w:firstLine="709"/>
        <w:contextualSpacing/>
        <w:jc w:val="both"/>
        <w:rPr>
          <w:rFonts w:ascii="GHEA Grapalat" w:hAnsi="GHEA Grapalat"/>
          <w:b/>
          <w:color w:val="0D0D0D" w:themeColor="text1" w:themeTint="F2"/>
        </w:rPr>
      </w:pPr>
    </w:p>
    <w:p w:rsidR="00D93375" w:rsidRPr="00AA5BD2" w:rsidRDefault="00C32CAE" w:rsidP="00C32CAE">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w:t>
      </w:r>
      <w:r w:rsidRPr="003B6470">
        <w:rPr>
          <w:rFonts w:ascii="GHEA Grapalat" w:hAnsi="GHEA Grapalat"/>
          <w:b/>
          <w:color w:val="0D0D0D" w:themeColor="text1" w:themeTint="F2"/>
        </w:rPr>
        <w:t xml:space="preserve">профилактике заболеваний» </w:t>
      </w:r>
      <w:r w:rsidRPr="003B6470">
        <w:rPr>
          <w:rStyle w:val="Emphasis"/>
          <w:rFonts w:ascii="GHEA Grapalat" w:hAnsi="GHEA Grapalat" w:cs="Arial"/>
          <w:b/>
          <w:bCs/>
          <w:i w:val="0"/>
          <w:color w:val="0D0D0D" w:themeColor="text1" w:themeTint="F2"/>
          <w:shd w:val="clear" w:color="auto" w:fill="FFFFFF"/>
        </w:rPr>
        <w:t>МЗ РА</w:t>
      </w:r>
      <w:r w:rsidRPr="003B6470">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02E29">
        <w:rPr>
          <w:rFonts w:ascii="GHEA Grapalat" w:hAnsi="GHEA Grapalat"/>
        </w:rPr>
        <w:t>,</w:t>
      </w:r>
      <w:r>
        <w:rPr>
          <w:rFonts w:ascii="GHEA Grapalat" w:hAnsi="GHEA Grapalat"/>
        </w:rPr>
        <w:t xml:space="preserve"> </w:t>
      </w:r>
      <w:r w:rsidRPr="00B02E29">
        <w:rPr>
          <w:rFonts w:ascii="GHEA Grapalat" w:hAnsi="GHEA Grapalat"/>
        </w:rPr>
        <w:t>действующего</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основании</w:t>
      </w:r>
      <w:r>
        <w:rPr>
          <w:rFonts w:ascii="GHEA Grapalat" w:hAnsi="GHEA Grapalat"/>
        </w:rPr>
        <w:t xml:space="preserve"> </w:t>
      </w:r>
      <w:r w:rsidRPr="00B02E29">
        <w:rPr>
          <w:rFonts w:ascii="GHEA Grapalat" w:hAnsi="GHEA Grapalat"/>
        </w:rPr>
        <w:t>устава</w:t>
      </w:r>
      <w:r>
        <w:rPr>
          <w:rFonts w:ascii="GHEA Grapalat" w:hAnsi="GHEA Grapalat"/>
        </w:rPr>
        <w:t xml:space="preserve"> организации</w:t>
      </w:r>
      <w:r w:rsidR="00D93375" w:rsidRPr="00AA5BD2">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E417DA">
      <w:pPr>
        <w:widowControl w:val="0"/>
        <w:ind w:firstLine="709"/>
        <w:contextualSpacing/>
        <w:jc w:val="center"/>
        <w:rPr>
          <w:rFonts w:ascii="GHEA Grapalat" w:hAnsi="GHEA Grapalat"/>
          <w:b/>
        </w:rPr>
      </w:pPr>
    </w:p>
    <w:p w:rsidR="00606A9F" w:rsidRPr="00AA5BD2" w:rsidRDefault="00606A9F" w:rsidP="00E417DA">
      <w:pPr>
        <w:widowControl w:val="0"/>
        <w:contextualSpacing/>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32CAE" w:rsidRDefault="00C32CAE" w:rsidP="00C32CAE">
      <w:pPr>
        <w:contextualSpacing/>
        <w:rPr>
          <w:rFonts w:ascii="GHEA Grapalat" w:hAnsi="GHEA Grapalat" w:cs="Times Armenian"/>
          <w:lang w:val="hy-AM"/>
        </w:rPr>
      </w:pPr>
    </w:p>
    <w:p w:rsidR="00606A9F" w:rsidRPr="00AA5BD2" w:rsidRDefault="00606A9F" w:rsidP="00C32CAE">
      <w:pPr>
        <w:contextualSpacing/>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w:t>
      </w:r>
      <w:r w:rsidR="00FE58A8">
        <w:rPr>
          <w:rFonts w:ascii="GHEA Grapalat" w:hAnsi="GHEA Grapalat"/>
          <w:b/>
          <w:lang w:val="hy-AM"/>
        </w:rPr>
        <w:t>5</w:t>
      </w:r>
      <w:r w:rsidR="00FE58A8">
        <w:rPr>
          <w:rFonts w:ascii="GHEA Grapalat" w:hAnsi="GHEA Grapalat"/>
          <w:lang w:val="hy-AM"/>
        </w:rPr>
        <w:t xml:space="preserve"> </w:t>
      </w:r>
      <w:r w:rsidRPr="00AA5BD2">
        <w:rPr>
          <w:rFonts w:ascii="GHEA Grapalat" w:hAnsi="GHEA Grapalat"/>
        </w:rPr>
        <w:t>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E417DA">
      <w:pPr>
        <w:widowControl w:val="0"/>
        <w:tabs>
          <w:tab w:val="left" w:pos="1134"/>
        </w:tabs>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w:t>
      </w:r>
      <w:r w:rsidR="00FE58A8">
        <w:rPr>
          <w:rFonts w:ascii="GHEA Grapalat" w:hAnsi="GHEA Grapalat"/>
          <w:lang w:val="hy-AM"/>
        </w:rPr>
        <w:t xml:space="preserve"> </w:t>
      </w:r>
      <w:r w:rsidR="00FE58A8" w:rsidRPr="00FE58A8">
        <w:rPr>
          <w:rFonts w:ascii="GHEA Grapalat" w:hAnsi="GHEA Grapalat"/>
          <w:b/>
          <w:lang w:val="hy-AM"/>
        </w:rPr>
        <w:t>5</w:t>
      </w:r>
      <w:r w:rsidRPr="00AA5BD2">
        <w:rPr>
          <w:rFonts w:ascii="GHEA Grapalat" w:hAnsi="GHEA Grapalat"/>
        </w:rPr>
        <w:t xml:space="preserve"> дней;</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 xml:space="preserve">Нарушение договора Покупателем считается существенным, если сроки оплаты </w:t>
      </w:r>
      <w:r w:rsidRPr="00AA5BD2">
        <w:rPr>
          <w:rFonts w:ascii="GHEA Grapalat" w:hAnsi="GHEA Grapalat"/>
        </w:rPr>
        <w:lastRenderedPageBreak/>
        <w:t>товара нарушены неоднократно.</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tabs>
          <w:tab w:val="left" w:pos="1134"/>
        </w:tabs>
        <w:ind w:firstLine="567"/>
        <w:contextualSpacing/>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FootnoteReference"/>
          <w:rFonts w:ascii="GHEA Grapalat" w:hAnsi="GHEA Grapalat"/>
        </w:rPr>
        <w:footnoteReference w:customMarkFollows="1" w:id="3"/>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3.</w:t>
      </w:r>
      <w:r w:rsidR="00CF3716">
        <w:rPr>
          <w:rFonts w:ascii="GHEA Grapalat" w:hAnsi="GHEA Grapalat"/>
          <w:lang w:val="hy-AM"/>
        </w:rPr>
        <w:t>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CF3716" w:rsidRDefault="00CF3716"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lastRenderedPageBreak/>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4A7113" w:rsidRDefault="004A7113" w:rsidP="00E417DA">
      <w:pPr>
        <w:widowControl w:val="0"/>
        <w:contextualSpacing/>
        <w:jc w:val="center"/>
        <w:rPr>
          <w:rFonts w:ascii="GHEA Grapalat" w:hAnsi="GHEA Grapalat"/>
          <w:b/>
          <w:lang w:val="hy-AM"/>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C07B47" w:rsidRPr="00080C03" w:rsidRDefault="00C07B47" w:rsidP="00C07B47">
      <w:pPr>
        <w:widowControl w:val="0"/>
        <w:spacing w:after="160"/>
        <w:ind w:firstLine="567"/>
        <w:contextualSpacing/>
        <w:jc w:val="both"/>
        <w:rPr>
          <w:rFonts w:ascii="GHEA Grapalat" w:hAnsi="GHEA Grapalat" w:cs="Sylfaen"/>
        </w:rPr>
      </w:pPr>
      <w:r w:rsidRPr="00080C03">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Pr>
          <w:rFonts w:ascii="GHEA Grapalat" w:hAnsi="GHEA Grapalat"/>
        </w:rPr>
        <w:t>2</w:t>
      </w:r>
      <w:r w:rsidRPr="00080C03">
        <w:rPr>
          <w:rFonts w:ascii="GHEA Grapalat" w:hAnsi="GHEA Grapalat"/>
        </w:rPr>
        <w:t xml:space="preserve"> экземпляр</w:t>
      </w:r>
      <w:r>
        <w:rPr>
          <w:rFonts w:ascii="GHEA Grapalat" w:hAnsi="GHEA Grapalat"/>
        </w:rPr>
        <w:t>а</w:t>
      </w:r>
      <w:r w:rsidRPr="00080C03">
        <w:rPr>
          <w:rFonts w:ascii="GHEA Grapalat" w:hAnsi="GHEA Grapalat"/>
        </w:rPr>
        <w:t xml:space="preserve"> акта приема-передачи (Приложение № 3). </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5.2.</w:t>
      </w:r>
      <w:r w:rsidRPr="00080C03">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а)</w:t>
      </w:r>
      <w:r w:rsidRPr="00080C03">
        <w:rPr>
          <w:rFonts w:ascii="GHEA Grapalat" w:hAnsi="GHEA Grapalat"/>
        </w:rPr>
        <w:tab/>
        <w:t>для урегулирования вопроса предпринимает меры, предусмотренные договором для подобной ситуации;</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б)</w:t>
      </w:r>
      <w:r w:rsidRPr="00080C03">
        <w:rPr>
          <w:rFonts w:ascii="GHEA Grapalat" w:hAnsi="GHEA Grapalat"/>
        </w:rPr>
        <w:tab/>
        <w:t>в отношении Продавца применяет меры ответственности, предусмотренные договором.</w:t>
      </w:r>
    </w:p>
    <w:p w:rsidR="00882298" w:rsidRPr="00080C03" w:rsidRDefault="00882298" w:rsidP="00882298">
      <w:pPr>
        <w:widowControl w:val="0"/>
        <w:tabs>
          <w:tab w:val="left" w:pos="1134"/>
        </w:tabs>
        <w:spacing w:after="160"/>
        <w:ind w:firstLine="567"/>
        <w:contextualSpacing/>
        <w:jc w:val="both"/>
        <w:rPr>
          <w:rFonts w:ascii="GHEA Grapalat" w:hAnsi="GHEA Grapalat"/>
        </w:rPr>
      </w:pPr>
      <w:r w:rsidRPr="00080C03">
        <w:rPr>
          <w:rFonts w:ascii="GHEA Grapalat" w:hAnsi="GHEA Grapalat"/>
        </w:rPr>
        <w:t>5.3.</w:t>
      </w:r>
      <w:r w:rsidRPr="00080C03">
        <w:rPr>
          <w:rFonts w:ascii="GHEA Grapalat" w:hAnsi="GHEA Grapalat"/>
        </w:rPr>
        <w:tab/>
        <w:t xml:space="preserve">Покупатель в течение </w:t>
      </w:r>
      <w:r w:rsidRPr="002F3B51">
        <w:rPr>
          <w:rFonts w:ascii="GHEA Grapalat" w:hAnsi="GHEA Grapalat"/>
          <w:b/>
        </w:rPr>
        <w:t>десяти</w:t>
      </w:r>
      <w:r w:rsidRPr="00080C03">
        <w:rPr>
          <w:rFonts w:ascii="GHEA Grapalat" w:hAnsi="GHEA Grapalat"/>
        </w:rPr>
        <w:t xml:space="preserve"> рабочих дней с </w:t>
      </w:r>
      <w:proofErr w:type="gramStart"/>
      <w:r w:rsidRPr="00080C03">
        <w:rPr>
          <w:rFonts w:ascii="GHEA Grapalat" w:hAnsi="GHEA Grapalat"/>
        </w:rPr>
        <w:t>рабочего дня, следующего за днем получения акта приема-передачи представляет</w:t>
      </w:r>
      <w:proofErr w:type="gramEnd"/>
      <w:r w:rsidRPr="00080C03">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882298" w:rsidRPr="00080C03" w:rsidRDefault="00882298" w:rsidP="00882298">
      <w:pPr>
        <w:widowControl w:val="0"/>
        <w:tabs>
          <w:tab w:val="left" w:pos="1134"/>
        </w:tabs>
        <w:spacing w:after="160"/>
        <w:ind w:firstLine="567"/>
        <w:contextualSpacing/>
        <w:jc w:val="both"/>
        <w:rPr>
          <w:rFonts w:ascii="GHEA Grapalat" w:hAnsi="GHEA Grapalat" w:cs="Sylfaen"/>
        </w:rPr>
      </w:pPr>
      <w:r w:rsidRPr="00080C03">
        <w:rPr>
          <w:rFonts w:ascii="GHEA Grapalat" w:hAnsi="GHEA Grapalat"/>
        </w:rPr>
        <w:t>5.4.</w:t>
      </w:r>
      <w:r w:rsidRPr="00080C03">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E417DA">
      <w:pPr>
        <w:widowControl w:val="0"/>
        <w:ind w:firstLine="720"/>
        <w:contextualSpacing/>
        <w:jc w:val="both"/>
        <w:rPr>
          <w:rFonts w:ascii="GHEA Grapalat" w:hAnsi="GHEA Grapalat" w:cs="Sylfaen"/>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417DA">
      <w:pPr>
        <w:widowControl w:val="0"/>
        <w:tabs>
          <w:tab w:val="left" w:pos="1134"/>
        </w:tabs>
        <w:ind w:firstLine="567"/>
        <w:contextualSpacing/>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непредусмотренных договором случаях за неисполнение или ненадлежащее </w:t>
      </w:r>
      <w:r w:rsidRPr="00AA5BD2">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8. ИНЫЕ УСЛОВИЯ</w:t>
      </w:r>
    </w:p>
    <w:p w:rsidR="00606A9F" w:rsidRPr="00AA5BD2" w:rsidRDefault="00606A9F" w:rsidP="00E417DA">
      <w:pPr>
        <w:widowControl w:val="0"/>
        <w:tabs>
          <w:tab w:val="left" w:pos="1134"/>
        </w:tabs>
        <w:ind w:firstLine="567"/>
        <w:contextualSpacing/>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417DA">
      <w:pPr>
        <w:widowControl w:val="0"/>
        <w:ind w:firstLine="567"/>
        <w:contextualSpacing/>
        <w:jc w:val="both"/>
        <w:rPr>
          <w:rFonts w:ascii="GHEA Grapalat" w:hAnsi="GHEA Grapalat" w:cs="Times Armenian"/>
        </w:rPr>
      </w:pPr>
      <w:r w:rsidRPr="00AA5BD2">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4"/>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5"/>
        <w:t>23</w:t>
      </w:r>
      <w:r w:rsidRPr="00AA5BD2">
        <w:rPr>
          <w:rFonts w:ascii="GHEA Grapalat" w:hAnsi="GHEA Grapalat"/>
        </w:rPr>
        <w:t>.</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417DA">
      <w:pPr>
        <w:widowControl w:val="0"/>
        <w:tabs>
          <w:tab w:val="left" w:pos="1134"/>
        </w:tabs>
        <w:ind w:firstLine="567"/>
        <w:contextualSpacing/>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417DA">
      <w:pPr>
        <w:widowControl w:val="0"/>
        <w:ind w:firstLine="567"/>
        <w:contextualSpacing/>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w:t>
      </w:r>
      <w:r w:rsidRPr="00AA5BD2">
        <w:rPr>
          <w:rFonts w:ascii="GHEA Grapalat" w:hAnsi="GHEA Grapalat"/>
        </w:rPr>
        <w:lastRenderedPageBreak/>
        <w:t>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3 и № 3.1 к договору считаются неотъемлемой частью договора.</w:t>
      </w:r>
    </w:p>
    <w:p w:rsidR="00606A9F" w:rsidRPr="00AA5BD2" w:rsidRDefault="00606A9F" w:rsidP="00E417DA">
      <w:pPr>
        <w:widowControl w:val="0"/>
        <w:tabs>
          <w:tab w:val="left" w:pos="1276"/>
        </w:tabs>
        <w:ind w:firstLine="567"/>
        <w:contextualSpacing/>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1513A7" w:rsidRDefault="00606A9F" w:rsidP="00E417DA">
      <w:pPr>
        <w:widowControl w:val="0"/>
        <w:tabs>
          <w:tab w:val="left" w:pos="1276"/>
        </w:tabs>
        <w:ind w:firstLine="567"/>
        <w:contextualSpacing/>
        <w:jc w:val="both"/>
        <w:rPr>
          <w:rFonts w:ascii="GHEA Grapalat" w:hAnsi="GHEA Grapalat"/>
          <w:b/>
        </w:rPr>
      </w:pPr>
      <w:r w:rsidRPr="001513A7">
        <w:rPr>
          <w:rFonts w:ascii="GHEA Grapalat" w:hAnsi="GHEA Grapalat"/>
          <w:b/>
        </w:rPr>
        <w:t>8.15</w:t>
      </w:r>
      <w:r w:rsidR="000D4651" w:rsidRPr="001513A7">
        <w:rPr>
          <w:rFonts w:ascii="GHEA Grapalat" w:hAnsi="GHEA Grapalat"/>
          <w:b/>
        </w:rPr>
        <w:t>.</w:t>
      </w:r>
      <w:r w:rsidR="000D4651" w:rsidRPr="001513A7">
        <w:rPr>
          <w:rFonts w:ascii="GHEA Grapalat" w:hAnsi="GHEA Grapalat"/>
          <w:b/>
        </w:rPr>
        <w:tab/>
      </w:r>
      <w:r w:rsidRPr="001513A7">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1513A7">
        <w:rPr>
          <w:rStyle w:val="FootnoteReference"/>
          <w:rFonts w:ascii="GHEA Grapalat" w:hAnsi="GHEA Grapalat"/>
          <w:b/>
        </w:rPr>
        <w:footnoteReference w:customMarkFollows="1" w:id="6"/>
        <w:t>24</w:t>
      </w:r>
    </w:p>
    <w:p w:rsidR="00606A9F" w:rsidRPr="00AA5BD2" w:rsidRDefault="00606A9F" w:rsidP="00E417DA">
      <w:pPr>
        <w:widowControl w:val="0"/>
        <w:ind w:firstLine="567"/>
        <w:contextualSpacing/>
        <w:jc w:val="both"/>
        <w:rPr>
          <w:rFonts w:ascii="GHEA Grapalat" w:hAnsi="GHEA Grapalat"/>
        </w:rPr>
      </w:pPr>
    </w:p>
    <w:p w:rsidR="00606A9F" w:rsidRPr="00AA5BD2" w:rsidRDefault="00606A9F" w:rsidP="00E417DA">
      <w:pPr>
        <w:widowControl w:val="0"/>
        <w:contextualSpacing/>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D93375" w:rsidRPr="00AA5BD2" w:rsidRDefault="00D93375" w:rsidP="00E417DA">
            <w:pPr>
              <w:widowControl w:val="0"/>
              <w:contextualSpacing/>
              <w:jc w:val="center"/>
              <w:rPr>
                <w:rFonts w:ascii="GHEA Grapalat" w:hAnsi="GHEA Grapalat"/>
              </w:rPr>
            </w:pPr>
          </w:p>
        </w:tc>
        <w:tc>
          <w:tcPr>
            <w:tcW w:w="4343"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ПРОДАВЕЦ</w:t>
            </w:r>
          </w:p>
          <w:p w:rsidR="00D93375" w:rsidRPr="00AA5BD2" w:rsidRDefault="00D93375"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E417DA">
            <w:pPr>
              <w:widowControl w:val="0"/>
              <w:contextualSpacing/>
              <w:jc w:val="center"/>
              <w:rPr>
                <w:rFonts w:ascii="GHEA Grapalat" w:hAnsi="GHEA Grapalat"/>
                <w:sz w:val="16"/>
              </w:rPr>
            </w:pPr>
            <w:r w:rsidRPr="00AA5BD2">
              <w:rPr>
                <w:rFonts w:ascii="GHEA Grapalat" w:hAnsi="GHEA Grapalat"/>
                <w:sz w:val="16"/>
              </w:rPr>
              <w:t>/подпись/</w:t>
            </w:r>
          </w:p>
          <w:p w:rsidR="00D93375" w:rsidRPr="00AA5BD2" w:rsidRDefault="00D93375" w:rsidP="00E417DA">
            <w:pPr>
              <w:widowControl w:val="0"/>
              <w:contextualSpacing/>
              <w:jc w:val="center"/>
              <w:rPr>
                <w:rFonts w:ascii="GHEA Grapalat" w:hAnsi="GHEA Grapalat"/>
              </w:rPr>
            </w:pPr>
            <w:r w:rsidRPr="00AA5BD2">
              <w:rPr>
                <w:rFonts w:ascii="GHEA Grapalat" w:hAnsi="GHEA Grapalat"/>
              </w:rPr>
              <w:t>М. П.</w:t>
            </w:r>
          </w:p>
        </w:tc>
      </w:tr>
    </w:tbl>
    <w:p w:rsidR="00606A9F" w:rsidRPr="00AA5BD2" w:rsidRDefault="00606A9F" w:rsidP="00E417DA">
      <w:pPr>
        <w:widowControl w:val="0"/>
        <w:ind w:firstLine="709"/>
        <w:contextualSpacing/>
        <w:jc w:val="both"/>
        <w:rPr>
          <w:rFonts w:ascii="GHEA Grapalat" w:hAnsi="GHEA Grapalat"/>
        </w:rPr>
      </w:pPr>
    </w:p>
    <w:p w:rsidR="00606A9F" w:rsidRPr="00AA5BD2" w:rsidRDefault="00606A9F" w:rsidP="00E417DA">
      <w:pPr>
        <w:widowControl w:val="0"/>
        <w:ind w:firstLine="720"/>
        <w:contextualSpacing/>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rPr>
          <w:rFonts w:ascii="GHEA Grapalat" w:hAnsi="GHEA Grapalat"/>
        </w:rPr>
      </w:pPr>
    </w:p>
    <w:p w:rsidR="00606A9F" w:rsidRPr="00AA5BD2" w:rsidRDefault="00606A9F" w:rsidP="00E417DA">
      <w:pPr>
        <w:widowControl w:val="0"/>
        <w:contextualSpacing/>
        <w:jc w:val="right"/>
        <w:rPr>
          <w:rFonts w:ascii="GHEA Grapalat" w:hAnsi="GHEA Grapalat"/>
        </w:rPr>
        <w:sectPr w:rsidR="00606A9F" w:rsidRPr="00AA5BD2" w:rsidSect="00333092">
          <w:footerReference w:type="default" r:id="rId13"/>
          <w:pgSz w:w="11906" w:h="16838" w:code="9"/>
          <w:pgMar w:top="709" w:right="707" w:bottom="1418" w:left="993" w:header="562" w:footer="562" w:gutter="0"/>
          <w:cols w:space="720"/>
          <w:titlePg/>
          <w:docGrid w:linePitch="326"/>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contextualSpacing/>
        <w:jc w:val="center"/>
        <w:rPr>
          <w:rFonts w:ascii="GHEA Grapalat" w:hAnsi="GHEA Grapalat"/>
        </w:rPr>
      </w:pPr>
    </w:p>
    <w:p w:rsidR="00606A9F" w:rsidRPr="00AA5BD2" w:rsidRDefault="00606A9F" w:rsidP="00E417DA">
      <w:pPr>
        <w:widowControl w:val="0"/>
        <w:contextualSpacing/>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7"/>
        <w:sym w:font="Symbol" w:char="F02A"/>
      </w:r>
    </w:p>
    <w:p w:rsidR="00606A9F" w:rsidRPr="00AA5BD2" w:rsidRDefault="00606A9F" w:rsidP="00E417DA">
      <w:pPr>
        <w:widowControl w:val="0"/>
        <w:contextualSpacing/>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p w:rsidR="000D4651" w:rsidRDefault="000D4651"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Default="001513A7" w:rsidP="00E417DA">
      <w:pPr>
        <w:contextualSpacing/>
        <w:rPr>
          <w:lang w:val="hy-AM"/>
        </w:rPr>
      </w:pPr>
    </w:p>
    <w:p w:rsidR="001513A7" w:rsidRPr="00664685" w:rsidRDefault="001513A7" w:rsidP="001513A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1513A7" w:rsidRPr="001513A7" w:rsidRDefault="001513A7" w:rsidP="00E417DA">
      <w:pPr>
        <w:contextualSpacing/>
      </w:pPr>
    </w:p>
    <w:p w:rsidR="001513A7" w:rsidRDefault="001513A7" w:rsidP="00E417DA">
      <w:pPr>
        <w:contextualSpacing/>
        <w:rPr>
          <w:lang w:val="hy-AM"/>
        </w:rPr>
      </w:pPr>
    </w:p>
    <w:p w:rsidR="001513A7" w:rsidRDefault="001513A7" w:rsidP="00E417DA">
      <w:pPr>
        <w:contextualSpacing/>
        <w:rPr>
          <w:lang w:val="hy-AM"/>
        </w:rPr>
      </w:pPr>
    </w:p>
    <w:p w:rsidR="001513A7" w:rsidRPr="001513A7" w:rsidRDefault="001513A7" w:rsidP="00E417DA">
      <w:pPr>
        <w:contextualSpacing/>
        <w:rPr>
          <w:lang w:val="hy-AM"/>
        </w:rPr>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ПОКУПАТЕЛЬ</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c>
          <w:tcPr>
            <w:tcW w:w="760" w:type="dxa"/>
          </w:tcPr>
          <w:p w:rsidR="00606A9F" w:rsidRPr="00AA5BD2" w:rsidRDefault="00606A9F" w:rsidP="00E417DA">
            <w:pPr>
              <w:widowControl w:val="0"/>
              <w:contextualSpacing/>
              <w:jc w:val="center"/>
              <w:rPr>
                <w:rFonts w:ascii="GHEA Grapalat" w:hAnsi="GHEA Grapalat"/>
              </w:rPr>
            </w:pPr>
          </w:p>
        </w:tc>
        <w:tc>
          <w:tcPr>
            <w:tcW w:w="4343" w:type="dxa"/>
          </w:tcPr>
          <w:p w:rsidR="00606A9F" w:rsidRPr="00AA5BD2" w:rsidRDefault="00606A9F" w:rsidP="00E417DA">
            <w:pPr>
              <w:widowControl w:val="0"/>
              <w:contextualSpacing/>
              <w:jc w:val="center"/>
              <w:rPr>
                <w:rFonts w:ascii="GHEA Grapalat" w:hAnsi="GHEA Grapalat" w:cs="Sylfaen"/>
                <w:b/>
                <w:bCs/>
              </w:rPr>
            </w:pPr>
            <w:r w:rsidRPr="00AA5BD2">
              <w:rPr>
                <w:rFonts w:ascii="GHEA Grapalat" w:hAnsi="GHEA Grapalat"/>
                <w:b/>
              </w:rPr>
              <w:t>ПРОДАВЕЦ</w:t>
            </w:r>
          </w:p>
          <w:p w:rsidR="00606A9F" w:rsidRPr="00AA5BD2" w:rsidRDefault="000D4651" w:rsidP="00E417DA">
            <w:pPr>
              <w:widowControl w:val="0"/>
              <w:contextualSpacing/>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E417DA">
            <w:pPr>
              <w:widowControl w:val="0"/>
              <w:contextualSpacing/>
              <w:jc w:val="center"/>
              <w:rPr>
                <w:rFonts w:ascii="GHEA Grapalat" w:hAnsi="GHEA Grapalat"/>
                <w:sz w:val="16"/>
              </w:rPr>
            </w:pPr>
            <w:r w:rsidRPr="00AA5BD2">
              <w:rPr>
                <w:rFonts w:ascii="GHEA Grapalat" w:hAnsi="GHEA Grapalat"/>
                <w:sz w:val="16"/>
              </w:rPr>
              <w:t>/подпись/</w:t>
            </w:r>
          </w:p>
          <w:p w:rsidR="00606A9F" w:rsidRPr="00AA5BD2" w:rsidRDefault="00606A9F" w:rsidP="00E417DA">
            <w:pPr>
              <w:widowControl w:val="0"/>
              <w:contextualSpacing/>
              <w:jc w:val="center"/>
              <w:rPr>
                <w:rFonts w:ascii="GHEA Grapalat" w:hAnsi="GHEA Grapalat"/>
              </w:rPr>
            </w:pPr>
            <w:r w:rsidRPr="00AA5BD2">
              <w:rPr>
                <w:rFonts w:ascii="GHEA Grapalat" w:hAnsi="GHEA Grapalat"/>
              </w:rPr>
              <w:t>М. П.</w:t>
            </w:r>
          </w:p>
        </w:tc>
      </w:tr>
    </w:tbl>
    <w:p w:rsidR="000D4651" w:rsidRPr="00AA5BD2" w:rsidRDefault="000D4651" w:rsidP="00E417DA">
      <w:pPr>
        <w:widowControl w:val="0"/>
        <w:contextualSpacing/>
        <w:jc w:val="center"/>
        <w:rPr>
          <w:rFonts w:ascii="GHEA Grapalat" w:hAnsi="GHEA Grapalat"/>
          <w:lang w:val="en-US"/>
        </w:rPr>
      </w:pPr>
    </w:p>
    <w:p w:rsidR="000D4651" w:rsidRPr="00AA5BD2" w:rsidRDefault="000D4651" w:rsidP="00E417DA">
      <w:pPr>
        <w:widowControl w:val="0"/>
        <w:contextualSpacing/>
        <w:jc w:val="center"/>
        <w:rPr>
          <w:rFonts w:ascii="GHEA Grapalat" w:hAnsi="GHEA Grapalat"/>
          <w:lang w:val="en-US"/>
        </w:rPr>
      </w:pPr>
    </w:p>
    <w:p w:rsidR="00606A9F" w:rsidRPr="001513A7" w:rsidRDefault="00606A9F" w:rsidP="001513A7">
      <w:pPr>
        <w:widowControl w:val="0"/>
        <w:contextualSpacing/>
        <w:rPr>
          <w:rFonts w:ascii="GHEA Grapalat" w:hAnsi="GHEA Grapalat"/>
          <w:lang w:val="hy-AM"/>
        </w:rPr>
      </w:pPr>
    </w:p>
    <w:p w:rsidR="007B1470" w:rsidRPr="00AA5BD2" w:rsidRDefault="007B1470" w:rsidP="00E417DA">
      <w:pPr>
        <w:widowControl w:val="0"/>
        <w:contextualSpacing/>
        <w:rPr>
          <w:rFonts w:ascii="GHEA Grapalat" w:hAnsi="GHEA Grapalat"/>
          <w:lang w:val="en-US"/>
        </w:rPr>
      </w:pPr>
    </w:p>
    <w:p w:rsidR="007B1470" w:rsidRPr="00AA5BD2" w:rsidRDefault="007B1470" w:rsidP="00E417DA">
      <w:pPr>
        <w:widowControl w:val="0"/>
        <w:contextualSpacing/>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E417DA">
      <w:pPr>
        <w:widowControl w:val="0"/>
        <w:contextualSpacing/>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E417DA">
            <w:pPr>
              <w:widowControl w:val="0"/>
              <w:ind w:right="573"/>
              <w:contextualSpacing/>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E417DA">
            <w:pPr>
              <w:widowControl w:val="0"/>
              <w:contextualSpacing/>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E417DA">
            <w:pPr>
              <w:widowControl w:val="0"/>
              <w:ind w:right="607"/>
              <w:contextualSpacing/>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E417DA">
            <w:pPr>
              <w:widowControl w:val="0"/>
              <w:ind w:right="607"/>
              <w:contextualSpacing/>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E417DA">
      <w:pPr>
        <w:widowControl w:val="0"/>
        <w:ind w:firstLine="375"/>
        <w:contextualSpacing/>
        <w:rPr>
          <w:rFonts w:ascii="GHEA Grapalat" w:hAnsi="GHEA Grapalat"/>
          <w:iCs/>
          <w:color w:val="000000"/>
        </w:rPr>
      </w:pP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E417DA">
      <w:pPr>
        <w:widowControl w:val="0"/>
        <w:contextualSpacing/>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E417DA">
      <w:pPr>
        <w:pStyle w:val="BodyTextIndent"/>
        <w:widowControl w:val="0"/>
        <w:spacing w:line="240" w:lineRule="auto"/>
        <w:ind w:firstLine="0"/>
        <w:contextualSpacing/>
        <w:jc w:val="center"/>
        <w:rPr>
          <w:rFonts w:ascii="GHEA Grapalat" w:hAnsi="GHEA Grapalat"/>
          <w:b/>
          <w:bCs/>
          <w:iCs/>
          <w:sz w:val="24"/>
          <w:szCs w:val="24"/>
        </w:rPr>
      </w:pPr>
    </w:p>
    <w:p w:rsidR="0010292A" w:rsidRPr="00AA5BD2" w:rsidRDefault="007B1470" w:rsidP="00E417DA">
      <w:pPr>
        <w:pStyle w:val="BodyTextIndent"/>
        <w:widowControl w:val="0"/>
        <w:tabs>
          <w:tab w:val="left" w:pos="1134"/>
          <w:tab w:val="left" w:pos="2268"/>
          <w:tab w:val="left" w:pos="3261"/>
        </w:tabs>
        <w:spacing w:line="240" w:lineRule="auto"/>
        <w:ind w:firstLine="540"/>
        <w:contextualSpacing/>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E417DA">
      <w:pPr>
        <w:pStyle w:val="NormalWeb"/>
        <w:widowControl w:val="0"/>
        <w:tabs>
          <w:tab w:val="left" w:pos="3402"/>
        </w:tabs>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E417DA">
      <w:pPr>
        <w:pStyle w:val="NormalWeb"/>
        <w:widowControl w:val="0"/>
        <w:spacing w:before="0" w:beforeAutospacing="0" w:after="0" w:afterAutospacing="0"/>
        <w:ind w:firstLine="540"/>
        <w:contextualSpacing/>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E417DA">
      <w:pPr>
        <w:widowControl w:val="0"/>
        <w:tabs>
          <w:tab w:val="left" w:pos="6804"/>
          <w:tab w:val="left" w:pos="7797"/>
          <w:tab w:val="left" w:pos="8647"/>
        </w:tabs>
        <w:ind w:firstLine="540"/>
        <w:contextualSpacing/>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E417DA">
      <w:pPr>
        <w:widowControl w:val="0"/>
        <w:contextualSpacing/>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E417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E417DA">
            <w:pPr>
              <w:pStyle w:val="NormalWeb"/>
              <w:widowControl w:val="0"/>
              <w:autoSpaceDE w:val="0"/>
              <w:autoSpaceDN w:val="0"/>
              <w:adjustRightInd w:val="0"/>
              <w:spacing w:before="0" w:beforeAutospacing="0" w:after="0" w:afterAutospacing="0"/>
              <w:contextualSpacing/>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vAlign w:val="center"/>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73"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44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00"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16"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842"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34"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68"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c>
          <w:tcPr>
            <w:tcW w:w="1127" w:type="dxa"/>
            <w:shd w:val="clear" w:color="auto" w:fill="auto"/>
          </w:tcPr>
          <w:p w:rsidR="0010292A" w:rsidRPr="00AA5BD2" w:rsidRDefault="0010292A" w:rsidP="00E417DA">
            <w:pPr>
              <w:pStyle w:val="NormalWeb"/>
              <w:widowControl w:val="0"/>
              <w:spacing w:before="0" w:beforeAutospacing="0" w:after="0" w:afterAutospacing="0"/>
              <w:contextualSpacing/>
              <w:jc w:val="center"/>
              <w:rPr>
                <w:rFonts w:ascii="GHEA Grapalat" w:hAnsi="GHEA Grapalat"/>
                <w:sz w:val="20"/>
                <w:szCs w:val="20"/>
              </w:rPr>
            </w:pPr>
          </w:p>
        </w:tc>
      </w:tr>
    </w:tbl>
    <w:p w:rsidR="0010292A" w:rsidRPr="00AA5BD2" w:rsidRDefault="0010292A" w:rsidP="00E417DA">
      <w:pPr>
        <w:widowControl w:val="0"/>
        <w:ind w:firstLine="375"/>
        <w:contextualSpacing/>
        <w:jc w:val="both"/>
        <w:rPr>
          <w:rFonts w:ascii="GHEA Grapalat" w:hAnsi="GHEA Grapalat" w:cs="Arial"/>
          <w:iCs/>
          <w:color w:val="000000"/>
        </w:rPr>
      </w:pPr>
    </w:p>
    <w:p w:rsidR="0010292A" w:rsidRPr="00AA5BD2" w:rsidRDefault="0010292A" w:rsidP="00E417DA">
      <w:pPr>
        <w:widowControl w:val="0"/>
        <w:ind w:firstLine="567"/>
        <w:contextualSpacing/>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E417DA">
      <w:pPr>
        <w:widowControl w:val="0"/>
        <w:ind w:firstLine="375"/>
        <w:contextualSpacing/>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E417DA">
            <w:pPr>
              <w:widowControl w:val="0"/>
              <w:contextualSpacing/>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E417DA">
            <w:pPr>
              <w:widowControl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rPr>
            </w:pPr>
            <w:r w:rsidRPr="00AA5BD2">
              <w:rPr>
                <w:rFonts w:ascii="GHEA Grapalat" w:hAnsi="GHEA Grapalat"/>
              </w:rPr>
              <w:t>___________________________</w:t>
            </w:r>
          </w:p>
          <w:p w:rsidR="00D93375" w:rsidRPr="00AA5BD2" w:rsidRDefault="00D93375" w:rsidP="00E417DA">
            <w:pPr>
              <w:widowControl w:val="0"/>
              <w:contextualSpacing/>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E417DA">
            <w:pPr>
              <w:widowControl w:val="0"/>
              <w:autoSpaceDE w:val="0"/>
              <w:autoSpaceDN w:val="0"/>
              <w:adjustRightInd w:val="0"/>
              <w:contextualSpacing/>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E417DA">
      <w:pPr>
        <w:widowControl w:val="0"/>
        <w:ind w:firstLine="375"/>
        <w:contextualSpacing/>
        <w:jc w:val="both"/>
        <w:rPr>
          <w:rFonts w:ascii="GHEA Grapalat" w:hAnsi="GHEA Grapalat"/>
          <w:iCs/>
          <w:snapToGrid w:val="0"/>
          <w:color w:val="000000"/>
        </w:rPr>
      </w:pPr>
    </w:p>
    <w:p w:rsidR="0010292A" w:rsidRPr="00AA5BD2" w:rsidRDefault="0010292A" w:rsidP="00E417DA">
      <w:pPr>
        <w:widowControl w:val="0"/>
        <w:ind w:left="-142" w:firstLine="142"/>
        <w:contextualSpacing/>
        <w:jc w:val="center"/>
        <w:rPr>
          <w:rFonts w:ascii="GHEA Grapalat" w:hAnsi="GHEA Grapalat" w:cs="Sylfaen"/>
          <w:b/>
          <w:lang w:val="en-US"/>
        </w:rPr>
      </w:pPr>
    </w:p>
    <w:p w:rsidR="00606A9F" w:rsidRPr="00AA5BD2" w:rsidRDefault="00606A9F" w:rsidP="00E417DA">
      <w:pPr>
        <w:widowControl w:val="0"/>
        <w:ind w:left="-142" w:firstLine="142"/>
        <w:contextualSpacing/>
        <w:jc w:val="center"/>
        <w:rPr>
          <w:rFonts w:ascii="GHEA Grapalat" w:hAnsi="GHEA Grapalat" w:cs="Sylfaen"/>
          <w:b/>
        </w:rPr>
      </w:pPr>
      <w:r w:rsidRPr="00AA5BD2">
        <w:rPr>
          <w:rFonts w:ascii="GHEA Grapalat" w:hAnsi="GHEA Grapalat"/>
        </w:rPr>
        <w:br w:type="page"/>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E417DA">
      <w:pPr>
        <w:widowControl w:val="0"/>
        <w:contextualSpacing/>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E417DA">
      <w:pPr>
        <w:widowControl w:val="0"/>
        <w:ind w:left="-142" w:firstLine="142"/>
        <w:contextualSpacing/>
        <w:jc w:val="center"/>
        <w:rPr>
          <w:rFonts w:ascii="GHEA Grapalat" w:hAnsi="GHEA Grapalat" w:cs="Sylfaen"/>
        </w:rPr>
      </w:pPr>
    </w:p>
    <w:p w:rsidR="00606A9F" w:rsidRPr="00AA5BD2" w:rsidRDefault="00606A9F" w:rsidP="00E417DA">
      <w:pPr>
        <w:widowControl w:val="0"/>
        <w:contextualSpacing/>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E417DA">
      <w:pPr>
        <w:widowControl w:val="0"/>
        <w:tabs>
          <w:tab w:val="left" w:pos="360"/>
          <w:tab w:val="left" w:pos="540"/>
          <w:tab w:val="left" w:pos="2250"/>
        </w:tabs>
        <w:contextualSpacing/>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E417DA">
      <w:pPr>
        <w:widowControl w:val="0"/>
        <w:tabs>
          <w:tab w:val="left" w:pos="360"/>
          <w:tab w:val="left" w:pos="540"/>
        </w:tabs>
        <w:contextualSpacing/>
        <w:rPr>
          <w:rFonts w:ascii="GHEA Grapalat" w:hAnsi="GHEA Grapalat" w:cs="Sylfaen"/>
        </w:rPr>
      </w:pPr>
    </w:p>
    <w:p w:rsidR="00D93375" w:rsidRPr="00AA5BD2" w:rsidRDefault="00D93375" w:rsidP="00E417DA">
      <w:pPr>
        <w:widowControl w:val="0"/>
        <w:ind w:firstLine="567"/>
        <w:contextualSpacing/>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E417DA">
      <w:pPr>
        <w:widowControl w:val="0"/>
        <w:ind w:left="7371" w:hanging="141"/>
        <w:contextualSpacing/>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E417DA">
      <w:pPr>
        <w:widowControl w:val="0"/>
        <w:tabs>
          <w:tab w:val="left" w:pos="4480"/>
        </w:tabs>
        <w:contextualSpacing/>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E417DA">
      <w:pPr>
        <w:widowControl w:val="0"/>
        <w:tabs>
          <w:tab w:val="left" w:pos="6379"/>
        </w:tabs>
        <w:ind w:left="1701" w:right="-360"/>
        <w:contextualSpacing/>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E417DA">
      <w:pPr>
        <w:widowControl w:val="0"/>
        <w:tabs>
          <w:tab w:val="left" w:pos="360"/>
          <w:tab w:val="left" w:pos="540"/>
        </w:tabs>
        <w:ind w:right="-2"/>
        <w:contextualSpacing/>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E417DA">
      <w:pPr>
        <w:widowControl w:val="0"/>
        <w:ind w:left="3544" w:right="-360"/>
        <w:contextualSpacing/>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E417DA">
      <w:pPr>
        <w:widowControl w:val="0"/>
        <w:tabs>
          <w:tab w:val="left" w:pos="360"/>
          <w:tab w:val="left" w:pos="540"/>
        </w:tabs>
        <w:contextualSpacing/>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E417DA">
            <w:pPr>
              <w:widowControl w:val="0"/>
              <w:contextualSpacing/>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E417DA">
            <w:pPr>
              <w:widowControl w:val="0"/>
              <w:contextualSpacing/>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E417DA">
            <w:pPr>
              <w:widowControl w:val="0"/>
              <w:contextualSpacing/>
              <w:jc w:val="center"/>
              <w:rPr>
                <w:rFonts w:ascii="GHEA Grapalat" w:hAnsi="GHEA Grapalat" w:cs="Sylfaen"/>
                <w:sz w:val="20"/>
              </w:rPr>
            </w:pPr>
          </w:p>
        </w:tc>
      </w:tr>
    </w:tbl>
    <w:p w:rsidR="00606A9F" w:rsidRPr="00AA5BD2" w:rsidRDefault="00606A9F" w:rsidP="00E417DA">
      <w:pPr>
        <w:widowControl w:val="0"/>
        <w:tabs>
          <w:tab w:val="left" w:pos="360"/>
          <w:tab w:val="left" w:pos="540"/>
        </w:tabs>
        <w:contextualSpacing/>
        <w:jc w:val="both"/>
        <w:rPr>
          <w:rFonts w:ascii="GHEA Grapalat" w:hAnsi="GHEA Grapalat" w:cs="Sylfaen"/>
        </w:rPr>
      </w:pPr>
    </w:p>
    <w:p w:rsidR="00606A9F" w:rsidRPr="00AA5BD2" w:rsidRDefault="00606A9F" w:rsidP="00E417DA">
      <w:pPr>
        <w:widowControl w:val="0"/>
        <w:ind w:firstLine="567"/>
        <w:contextualSpacing/>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1513A7" w:rsidRDefault="001513A7" w:rsidP="001513A7">
      <w:pPr>
        <w:contextualSpacing/>
        <w:rPr>
          <w:rFonts w:ascii="GHEA Grapalat" w:hAnsi="GHEA Grapalat" w:cs="Sylfaen"/>
          <w:lang w:val="hy-AM"/>
        </w:rPr>
      </w:pPr>
    </w:p>
    <w:p w:rsidR="00606A9F" w:rsidRPr="00AA5BD2" w:rsidRDefault="00606A9F" w:rsidP="001513A7">
      <w:pPr>
        <w:contextualSpacing/>
        <w:jc w:val="center"/>
        <w:rPr>
          <w:rFonts w:ascii="GHEA Grapalat" w:hAnsi="GHEA Grapalat" w:cs="Sylfaen"/>
        </w:rPr>
      </w:pPr>
      <w:r w:rsidRPr="00AA5BD2">
        <w:rPr>
          <w:rFonts w:ascii="GHEA Grapalat" w:hAnsi="GHEA Grapalat"/>
        </w:rPr>
        <w:t>СТОРОНЫ</w:t>
      </w:r>
    </w:p>
    <w:p w:rsidR="00606A9F" w:rsidRPr="00AA5BD2" w:rsidRDefault="00606A9F" w:rsidP="00E417DA">
      <w:pPr>
        <w:widowControl w:val="0"/>
        <w:contextualSpacing/>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E417DA">
            <w:pPr>
              <w:widowControl w:val="0"/>
              <w:contextualSpacing/>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E417DA">
      <w:pPr>
        <w:widowControl w:val="0"/>
        <w:contextualSpacing/>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E417DA">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E417DA">
            <w:pPr>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E417DA">
            <w:pPr>
              <w:contextualSpacing/>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E417DA">
            <w:pPr>
              <w:autoSpaceDE w:val="0"/>
              <w:autoSpaceDN w:val="0"/>
              <w:adjustRightInd w:val="0"/>
              <w:contextualSpacing/>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E417DA">
            <w:pPr>
              <w:contextualSpacing/>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E417DA">
      <w:pPr>
        <w:widowControl w:val="0"/>
        <w:ind w:left="-142" w:firstLine="142"/>
        <w:contextualSpacing/>
        <w:jc w:val="center"/>
        <w:rPr>
          <w:rFonts w:ascii="GHEA Grapalat" w:hAnsi="GHEA Grapalat" w:cs="Sylfaen"/>
          <w:b/>
        </w:rPr>
      </w:pPr>
    </w:p>
    <w:p w:rsidR="00057264" w:rsidRPr="00AA5BD2" w:rsidRDefault="00057264" w:rsidP="00E417DA">
      <w:pPr>
        <w:widowControl w:val="0"/>
        <w:ind w:left="-142" w:firstLine="142"/>
        <w:contextualSpacing/>
        <w:jc w:val="center"/>
        <w:rPr>
          <w:rFonts w:ascii="GHEA Grapalat" w:hAnsi="GHEA Grapalat" w:cs="Sylfaen"/>
          <w:b/>
          <w:lang w:val="en-US"/>
        </w:rPr>
      </w:pPr>
    </w:p>
    <w:p w:rsidR="00D93375" w:rsidRPr="00AA5BD2" w:rsidRDefault="00D93375" w:rsidP="00E417DA">
      <w:pPr>
        <w:widowControl w:val="0"/>
        <w:ind w:left="-142" w:firstLine="142"/>
        <w:contextualSpacing/>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E417DA">
      <w:pPr>
        <w:pStyle w:val="BodyTextIndent"/>
        <w:widowControl w:val="0"/>
        <w:spacing w:line="240" w:lineRule="auto"/>
        <w:contextualSpacing/>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0357A5" w:rsidRPr="00080C03">
        <w:rPr>
          <w:rFonts w:ascii="GHEA Grapalat" w:hAnsi="GHEA Grapalat"/>
          <w:b/>
          <w:sz w:val="24"/>
          <w:szCs w:val="24"/>
          <w:lang w:val="hy-AM"/>
        </w:rPr>
        <w:t>«</w:t>
      </w:r>
      <w:r w:rsidR="00FB7CF6">
        <w:rPr>
          <w:rFonts w:ascii="GHEA Grapalat" w:hAnsi="GHEA Grapalat"/>
          <w:b/>
          <w:sz w:val="24"/>
          <w:szCs w:val="24"/>
        </w:rPr>
        <w:t>GHAPDzB-HVKAK-2019-57</w:t>
      </w:r>
      <w:r w:rsidR="000357A5" w:rsidRPr="00080C03">
        <w:rPr>
          <w:rFonts w:ascii="GHEA Grapalat" w:hAnsi="GHEA Grapalat"/>
          <w:b/>
          <w:sz w:val="24"/>
          <w:szCs w:val="24"/>
          <w:lang w:val="hy-AM"/>
        </w:rPr>
        <w:t>»</w:t>
      </w:r>
    </w:p>
    <w:p w:rsidR="00BC48F7" w:rsidRPr="00C6146A" w:rsidRDefault="00BC48F7" w:rsidP="00E417DA">
      <w:pPr>
        <w:widowControl w:val="0"/>
        <w:contextualSpacing/>
        <w:rPr>
          <w:rStyle w:val="Strong"/>
          <w:rFonts w:ascii="GHEA Grapalat" w:hAnsi="GHEA Grapalat"/>
        </w:rPr>
      </w:pPr>
    </w:p>
    <w:p w:rsidR="00BC48F7" w:rsidRPr="00AA5BD2" w:rsidRDefault="00BC48F7" w:rsidP="00E417DA">
      <w:pPr>
        <w:widowControl w:val="0"/>
        <w:contextualSpacing/>
        <w:jc w:val="center"/>
        <w:rPr>
          <w:rFonts w:ascii="GHEA Grapalat" w:hAnsi="GHEA Grapalat"/>
        </w:rPr>
      </w:pPr>
      <w:r w:rsidRPr="00C6146A">
        <w:rPr>
          <w:rFonts w:ascii="GHEA Grapalat" w:hAnsi="GHEA Grapalat"/>
        </w:rPr>
        <w:t>ЗАПРОС</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E417DA">
      <w:pPr>
        <w:widowControl w:val="0"/>
        <w:contextualSpacing/>
        <w:jc w:val="center"/>
        <w:rPr>
          <w:rFonts w:ascii="GHEA Grapalat" w:hAnsi="GHEA Grapalat"/>
        </w:rPr>
      </w:pPr>
    </w:p>
    <w:p w:rsidR="00BC48F7" w:rsidRPr="00AA5BD2" w:rsidRDefault="00BC48F7" w:rsidP="00E417DA">
      <w:pPr>
        <w:widowControl w:val="0"/>
        <w:contextualSpacing/>
        <w:rPr>
          <w:rFonts w:ascii="GHEA Grapalat" w:hAnsi="GHEA Grapalat"/>
        </w:rPr>
      </w:pPr>
    </w:p>
    <w:p w:rsidR="00D93375" w:rsidRPr="000357A5" w:rsidRDefault="009F5B46" w:rsidP="000357A5">
      <w:pPr>
        <w:widowControl w:val="0"/>
        <w:tabs>
          <w:tab w:val="left" w:pos="3402"/>
          <w:tab w:val="left" w:pos="4536"/>
          <w:tab w:val="left" w:pos="6096"/>
        </w:tabs>
        <w:contextualSpacing/>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w:t>
      </w:r>
      <w:r w:rsidR="000357A5" w:rsidRPr="00080C03">
        <w:rPr>
          <w:rFonts w:ascii="GHEA Grapalat" w:hAnsi="GHEA Grapalat"/>
          <w:b/>
          <w:lang w:val="hy-AM"/>
        </w:rPr>
        <w:t>«</w:t>
      </w:r>
      <w:r w:rsidR="00FB7CF6">
        <w:rPr>
          <w:rFonts w:ascii="GHEA Grapalat" w:hAnsi="GHEA Grapalat"/>
          <w:b/>
        </w:rPr>
        <w:t>GHAPDzB-HVKAK-2019-57</w:t>
      </w:r>
      <w:r w:rsidR="000357A5" w:rsidRPr="00080C03">
        <w:rPr>
          <w:rFonts w:ascii="GHEA Grapalat" w:hAnsi="GHEA Grapalat"/>
          <w:b/>
          <w:lang w:val="hy-AM"/>
        </w:rPr>
        <w:t>»</w:t>
      </w:r>
      <w:r w:rsidR="000357A5">
        <w:rPr>
          <w:rFonts w:ascii="GHEA Grapalat" w:hAnsi="GHEA Grapalat"/>
          <w:lang w:val="hy-AM"/>
        </w:rPr>
        <w:t xml:space="preserve">, </w:t>
      </w:r>
      <w:r w:rsidR="00D93375" w:rsidRPr="000357A5">
        <w:rPr>
          <w:rFonts w:ascii="GHEA Grapalat" w:hAnsi="GHEA Grapalat"/>
        </w:rPr>
        <w:t xml:space="preserve">организованной для нужд </w:t>
      </w:r>
      <w:r w:rsidR="000357A5" w:rsidRPr="000357A5">
        <w:rPr>
          <w:rFonts w:ascii="GHEA Grapalat" w:hAnsi="GHEA Grapalat"/>
          <w:b/>
        </w:rPr>
        <w:t>ГНО «Национального центра по контролю и профилактике заболеваний» МЗ РА</w:t>
      </w:r>
      <w:r w:rsidR="000357A5">
        <w:rPr>
          <w:rFonts w:ascii="GHEA Grapalat" w:hAnsi="GHEA Grapalat"/>
          <w:b/>
        </w:rPr>
        <w:t>,</w:t>
      </w:r>
      <w:r w:rsidR="00D93375" w:rsidRPr="000357A5">
        <w:rPr>
          <w:rFonts w:ascii="GHEA Grapalat" w:hAnsi="GHEA Grapalat"/>
        </w:rPr>
        <w:t xml:space="preserve"> 1-ое место занял (заняли) нижеуказанный (нижеуказанные) участник</w:t>
      </w:r>
      <w:r w:rsidR="000357A5" w:rsidRPr="00AA5BD2">
        <w:rPr>
          <w:rFonts w:ascii="GHEA Grapalat" w:hAnsi="GHEA Grapalat"/>
        </w:rPr>
        <w:t xml:space="preserve"> </w:t>
      </w:r>
      <w:r w:rsidR="00F637B1"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E417DA">
            <w:pPr>
              <w:widowControl w:val="0"/>
              <w:ind w:right="87"/>
              <w:contextualSpacing/>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E417DA">
            <w:pPr>
              <w:widowControl w:val="0"/>
              <w:contextualSpacing/>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315"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112" w:type="dxa"/>
            <w:shd w:val="clear" w:color="auto" w:fill="auto"/>
          </w:tcPr>
          <w:p w:rsidR="00BC48F7" w:rsidRPr="00AA5BD2" w:rsidRDefault="00BC48F7" w:rsidP="00E417DA">
            <w:pPr>
              <w:widowControl w:val="0"/>
              <w:contextualSpacing/>
              <w:jc w:val="center"/>
              <w:rPr>
                <w:rFonts w:ascii="GHEA Grapalat" w:hAnsi="GHEA Grapalat"/>
                <w:sz w:val="16"/>
              </w:rPr>
            </w:pPr>
          </w:p>
        </w:tc>
        <w:tc>
          <w:tcPr>
            <w:tcW w:w="4070" w:type="dxa"/>
            <w:shd w:val="clear" w:color="auto" w:fill="auto"/>
          </w:tcPr>
          <w:p w:rsidR="00BC48F7" w:rsidRPr="00AA5BD2" w:rsidRDefault="00BC48F7" w:rsidP="00E417DA">
            <w:pPr>
              <w:widowControl w:val="0"/>
              <w:contextualSpacing/>
              <w:jc w:val="center"/>
              <w:rPr>
                <w:rFonts w:ascii="GHEA Grapalat" w:hAnsi="GHEA Grapalat"/>
                <w:sz w:val="16"/>
              </w:rPr>
            </w:pPr>
          </w:p>
        </w:tc>
      </w:tr>
    </w:tbl>
    <w:p w:rsidR="00BC48F7" w:rsidRPr="00AA5BD2" w:rsidRDefault="00BC48F7" w:rsidP="00E417DA">
      <w:pPr>
        <w:widowControl w:val="0"/>
        <w:ind w:firstLine="567"/>
        <w:contextualSpacing/>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E417DA">
      <w:pPr>
        <w:widowControl w:val="0"/>
        <w:contextualSpacing/>
        <w:jc w:val="both"/>
        <w:rPr>
          <w:rFonts w:ascii="GHEA Grapalat" w:hAnsi="GHEA Grapalat"/>
        </w:rPr>
      </w:pPr>
    </w:p>
    <w:p w:rsidR="00D93375" w:rsidRPr="00AA5BD2" w:rsidRDefault="00D93375" w:rsidP="008A0E18">
      <w:pPr>
        <w:widowControl w:val="0"/>
        <w:contextualSpacing/>
        <w:jc w:val="both"/>
        <w:rPr>
          <w:rFonts w:ascii="GHEA Grapalat" w:hAnsi="GHEA Grapalat"/>
        </w:rPr>
      </w:pPr>
      <w:r w:rsidRPr="00AA5BD2">
        <w:rPr>
          <w:rFonts w:ascii="GHEA Grapalat" w:hAnsi="GHEA Grapalat"/>
        </w:rPr>
        <w:t xml:space="preserve">секретарь Оценочной комиссии под кодом </w:t>
      </w:r>
      <w:r w:rsidR="008A0E18">
        <w:rPr>
          <w:rFonts w:ascii="GHEA Grapalat" w:hAnsi="GHEA Grapalat"/>
        </w:rPr>
        <w:t>«</w:t>
      </w:r>
      <w:r w:rsidR="00FB7CF6">
        <w:rPr>
          <w:rFonts w:ascii="GHEA Grapalat" w:hAnsi="GHEA Grapalat"/>
          <w:b/>
        </w:rPr>
        <w:t>GHAPDzB-HVKAK-2019-57</w:t>
      </w:r>
      <w:r w:rsidR="008A0E18" w:rsidRPr="00080C03">
        <w:rPr>
          <w:rFonts w:ascii="GHEA Grapalat" w:hAnsi="GHEA Grapalat"/>
          <w:b/>
          <w:lang w:val="hy-AM"/>
        </w:rPr>
        <w:t>»</w:t>
      </w:r>
    </w:p>
    <w:p w:rsidR="00D93375" w:rsidRPr="00AA5BD2" w:rsidRDefault="00D93375" w:rsidP="00E417DA">
      <w:pPr>
        <w:widowControl w:val="0"/>
        <w:tabs>
          <w:tab w:val="left" w:pos="7513"/>
        </w:tabs>
        <w:contextualSpacing/>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E417DA">
      <w:pPr>
        <w:widowControl w:val="0"/>
        <w:tabs>
          <w:tab w:val="left" w:pos="8364"/>
        </w:tabs>
        <w:ind w:left="2694"/>
        <w:contextualSpacing/>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E417DA">
      <w:pPr>
        <w:widowControl w:val="0"/>
        <w:contextualSpacing/>
        <w:jc w:val="right"/>
        <w:rPr>
          <w:rFonts w:ascii="GHEA Grapalat" w:hAnsi="GHEA Grapalat"/>
        </w:rPr>
      </w:pPr>
    </w:p>
    <w:p w:rsidR="00BC48F7" w:rsidRPr="00AA5BD2" w:rsidRDefault="00F637B1" w:rsidP="00E417DA">
      <w:pPr>
        <w:widowControl w:val="0"/>
        <w:contextualSpacing/>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E417DA">
      <w:pPr>
        <w:widowControl w:val="0"/>
        <w:contextualSpacing/>
        <w:rPr>
          <w:rStyle w:val="Strong"/>
          <w:rFonts w:ascii="GHEA Grapalat" w:hAnsi="GHEA Grapalat"/>
        </w:rPr>
      </w:pPr>
      <w:r w:rsidRPr="00C6146A">
        <w:rPr>
          <w:rFonts w:ascii="GHEA Grapalat" w:hAnsi="GHEA Grapalat"/>
        </w:rPr>
        <w:br w:type="page"/>
      </w:r>
    </w:p>
    <w:p w:rsidR="00B2572B" w:rsidRPr="00AA5BD2" w:rsidRDefault="00B2572B" w:rsidP="00E417DA">
      <w:pPr>
        <w:pStyle w:val="BodyTextIndent"/>
        <w:widowControl w:val="0"/>
        <w:spacing w:line="240" w:lineRule="auto"/>
        <w:contextualSpacing/>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E417DA">
      <w:pPr>
        <w:pStyle w:val="BodyTextIndent"/>
        <w:widowControl w:val="0"/>
        <w:spacing w:line="240" w:lineRule="auto"/>
        <w:ind w:firstLine="567"/>
        <w:contextualSpacing/>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A0E18">
        <w:rPr>
          <w:rFonts w:ascii="GHEA Grapalat" w:hAnsi="GHEA Grapalat"/>
          <w:i w:val="0"/>
          <w:sz w:val="24"/>
          <w:szCs w:val="24"/>
        </w:rPr>
        <w:t>«</w:t>
      </w:r>
      <w:r w:rsidR="00FB7CF6">
        <w:rPr>
          <w:rFonts w:ascii="GHEA Grapalat" w:hAnsi="GHEA Grapalat"/>
          <w:b/>
          <w:sz w:val="24"/>
          <w:szCs w:val="24"/>
        </w:rPr>
        <w:t>GHAPDzB-HVKAK-2019-57</w:t>
      </w:r>
      <w:r w:rsidR="008A0E18" w:rsidRPr="00080C03">
        <w:rPr>
          <w:rFonts w:ascii="GHEA Grapalat" w:hAnsi="GHEA Grapalat"/>
          <w:b/>
          <w:sz w:val="24"/>
          <w:szCs w:val="24"/>
          <w:lang w:val="hy-AM"/>
        </w:rPr>
        <w:t>»</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ИНФОРМАЦИЯ</w:t>
      </w:r>
    </w:p>
    <w:p w:rsidR="00BC48F7" w:rsidRPr="00AA5BD2" w:rsidRDefault="00BC48F7" w:rsidP="00E417DA">
      <w:pPr>
        <w:widowControl w:val="0"/>
        <w:contextualSpacing/>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E417DA">
            <w:pPr>
              <w:widowControl w:val="0"/>
              <w:contextualSpacing/>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53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vMerge/>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E417DA">
            <w:pPr>
              <w:widowControl w:val="0"/>
              <w:tabs>
                <w:tab w:val="left" w:pos="568"/>
              </w:tabs>
              <w:autoSpaceDE w:val="0"/>
              <w:autoSpaceDN w:val="0"/>
              <w:adjustRightInd w:val="0"/>
              <w:contextualSpacing/>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E417DA">
            <w:pPr>
              <w:widowControl w:val="0"/>
              <w:autoSpaceDE w:val="0"/>
              <w:autoSpaceDN w:val="0"/>
              <w:adjustRightInd w:val="0"/>
              <w:contextualSpacing/>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E417DA">
            <w:pPr>
              <w:widowControl w:val="0"/>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4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34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990" w:type="dxa"/>
            <w:shd w:val="clear" w:color="auto" w:fill="auto"/>
          </w:tcPr>
          <w:p w:rsidR="00BC48F7" w:rsidRPr="00AA5BD2" w:rsidRDefault="00BC48F7" w:rsidP="00E417DA">
            <w:pPr>
              <w:widowControl w:val="0"/>
              <w:tabs>
                <w:tab w:val="left" w:pos="568"/>
              </w:tabs>
              <w:contextualSpacing/>
              <w:jc w:val="center"/>
              <w:rPr>
                <w:rFonts w:ascii="GHEA Grapalat" w:hAnsi="GHEA Grapalat"/>
                <w:sz w:val="20"/>
              </w:rPr>
            </w:pPr>
          </w:p>
        </w:tc>
        <w:tc>
          <w:tcPr>
            <w:tcW w:w="1170"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1216" w:type="dxa"/>
            <w:shd w:val="clear" w:color="auto" w:fill="auto"/>
          </w:tcPr>
          <w:p w:rsidR="00BC48F7" w:rsidRPr="00AA5BD2" w:rsidRDefault="00BC48F7" w:rsidP="00E417DA">
            <w:pPr>
              <w:widowControl w:val="0"/>
              <w:contextualSpacing/>
              <w:jc w:val="center"/>
              <w:rPr>
                <w:rFonts w:ascii="GHEA Grapalat" w:hAnsi="GHEA Grapalat"/>
                <w:sz w:val="20"/>
              </w:rPr>
            </w:pPr>
          </w:p>
        </w:tc>
        <w:tc>
          <w:tcPr>
            <w:tcW w:w="2024" w:type="dxa"/>
            <w:shd w:val="clear" w:color="auto" w:fill="auto"/>
          </w:tcPr>
          <w:p w:rsidR="00BC48F7" w:rsidRPr="00AA5BD2" w:rsidRDefault="00BC48F7" w:rsidP="00E417DA">
            <w:pPr>
              <w:widowControl w:val="0"/>
              <w:contextualSpacing/>
              <w:jc w:val="center"/>
              <w:rPr>
                <w:rFonts w:ascii="GHEA Grapalat" w:hAnsi="GHEA Grapalat"/>
                <w:sz w:val="20"/>
              </w:rPr>
            </w:pPr>
          </w:p>
        </w:tc>
      </w:tr>
    </w:tbl>
    <w:p w:rsidR="00BC48F7" w:rsidRPr="00AA5BD2" w:rsidRDefault="00BC48F7" w:rsidP="00E417DA">
      <w:pPr>
        <w:widowControl w:val="0"/>
        <w:contextualSpacing/>
        <w:jc w:val="center"/>
        <w:rPr>
          <w:rFonts w:ascii="GHEA Grapalat" w:hAnsi="GHEA Grapalat"/>
        </w:rPr>
      </w:pPr>
    </w:p>
    <w:p w:rsidR="000D1DEF" w:rsidRPr="00AA5BD2" w:rsidRDefault="000D1DEF" w:rsidP="00E417DA">
      <w:pPr>
        <w:widowControl w:val="0"/>
        <w:contextualSpacing/>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E417DA">
      <w:pPr>
        <w:widowControl w:val="0"/>
        <w:tabs>
          <w:tab w:val="left" w:pos="11482"/>
        </w:tabs>
        <w:ind w:left="3828"/>
        <w:contextualSpacing/>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E417DA">
      <w:pPr>
        <w:widowControl w:val="0"/>
        <w:ind w:firstLine="540"/>
        <w:contextualSpacing/>
        <w:jc w:val="center"/>
        <w:rPr>
          <w:rFonts w:ascii="GHEA Grapalat" w:hAnsi="GHEA Grapalat" w:cs="Sylfaen"/>
          <w:b/>
        </w:rPr>
      </w:pPr>
    </w:p>
    <w:p w:rsidR="00BC48F7" w:rsidRPr="00AA5BD2" w:rsidRDefault="00BC48F7" w:rsidP="00E417DA">
      <w:pPr>
        <w:pStyle w:val="BodyTextIndent3"/>
        <w:widowControl w:val="0"/>
        <w:spacing w:line="240" w:lineRule="auto"/>
        <w:ind w:firstLine="0"/>
        <w:contextualSpacing/>
        <w:rPr>
          <w:rFonts w:ascii="GHEA Grapalat" w:hAnsi="GHEA Grapalat" w:cs="Sylfaen"/>
          <w:i/>
          <w:sz w:val="24"/>
          <w:szCs w:val="24"/>
        </w:rPr>
      </w:pPr>
    </w:p>
    <w:p w:rsidR="00B2572B" w:rsidRPr="00AA5BD2" w:rsidRDefault="00B2572B" w:rsidP="00E417DA">
      <w:pPr>
        <w:pStyle w:val="BodyTextIndent"/>
        <w:widowControl w:val="0"/>
        <w:spacing w:line="240" w:lineRule="auto"/>
        <w:contextualSpacing/>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E417DA">
      <w:pPr>
        <w:widowControl w:val="0"/>
        <w:contextualSpacing/>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A0E18">
        <w:rPr>
          <w:rFonts w:ascii="GHEA Grapalat" w:hAnsi="GHEA Grapalat"/>
          <w:i/>
        </w:rPr>
        <w:t>«</w:t>
      </w:r>
      <w:r w:rsidR="00FB7CF6">
        <w:rPr>
          <w:rFonts w:ascii="GHEA Grapalat" w:hAnsi="GHEA Grapalat"/>
          <w:b/>
        </w:rPr>
        <w:t>GHAPDzB-HVKAK-2019-57</w:t>
      </w:r>
      <w:r w:rsidR="008A0E18" w:rsidRPr="00080C03">
        <w:rPr>
          <w:rFonts w:ascii="GHEA Grapalat" w:hAnsi="GHEA Grapalat"/>
          <w:b/>
          <w:lang w:val="hy-AM"/>
        </w:rPr>
        <w:t>»</w:t>
      </w:r>
    </w:p>
    <w:p w:rsidR="00BC48F7" w:rsidRPr="00AA5BD2" w:rsidRDefault="00BC48F7" w:rsidP="00E417DA">
      <w:pPr>
        <w:widowControl w:val="0"/>
        <w:contextualSpacing/>
        <w:jc w:val="center"/>
        <w:rPr>
          <w:rFonts w:ascii="GHEA Grapalat" w:hAnsi="GHEA Grapalat" w:cs="GHEA Grapalat"/>
        </w:rPr>
      </w:pPr>
    </w:p>
    <w:p w:rsidR="00924798" w:rsidRPr="00AA5BD2" w:rsidRDefault="00924798" w:rsidP="00E417DA">
      <w:pPr>
        <w:widowControl w:val="0"/>
        <w:contextualSpacing/>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E417DA">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E417DA">
            <w:pPr>
              <w:widowControl w:val="0"/>
              <w:contextualSpacing/>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E417DA">
            <w:pPr>
              <w:widowControl w:val="0"/>
              <w:contextualSpacing/>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8"/>
              <w:sym w:font="Symbol" w:char="F02A"/>
            </w:r>
            <w:r w:rsidR="00F653BC" w:rsidRPr="00AA5BD2">
              <w:rPr>
                <w:rStyle w:val="FootnoteReference"/>
                <w:rFonts w:ascii="GHEA Grapalat" w:hAnsi="GHEA Grapalat"/>
              </w:rPr>
              <w:sym w:font="Symbol" w:char="F02A"/>
            </w:r>
          </w:p>
        </w:tc>
      </w:tr>
    </w:tbl>
    <w:p w:rsidR="00924798" w:rsidRPr="00AA5BD2" w:rsidRDefault="00924798" w:rsidP="00E417DA">
      <w:pPr>
        <w:widowControl w:val="0"/>
        <w:contextualSpacing/>
        <w:rPr>
          <w:rFonts w:ascii="GHEA Grapalat" w:hAnsi="GHEA Grapalat" w:cs="GHEA Grapalat"/>
        </w:rPr>
      </w:pPr>
    </w:p>
    <w:p w:rsidR="00367A50" w:rsidRPr="00AA5BD2" w:rsidRDefault="00367A50" w:rsidP="00E417DA">
      <w:pPr>
        <w:widowControl w:val="0"/>
        <w:tabs>
          <w:tab w:val="left" w:pos="7088"/>
        </w:tabs>
        <w:contextualSpacing/>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E417DA">
      <w:pPr>
        <w:widowControl w:val="0"/>
        <w:tabs>
          <w:tab w:val="left" w:pos="7088"/>
        </w:tabs>
        <w:contextualSpacing/>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E417DA">
      <w:pPr>
        <w:widowControl w:val="0"/>
        <w:contextualSpacing/>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367A50" w:rsidP="00E417DA">
      <w:pPr>
        <w:widowControl w:val="0"/>
        <w:contextualSpacing/>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E504F3" w:rsidRPr="00E504F3" w:rsidRDefault="00367A50" w:rsidP="00E504F3">
      <w:pPr>
        <w:widowControl w:val="0"/>
        <w:tabs>
          <w:tab w:val="left" w:pos="1134"/>
        </w:tabs>
        <w:ind w:firstLine="567"/>
        <w:contextualSpacing/>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E504F3" w:rsidRPr="00E504F3">
        <w:rPr>
          <w:rFonts w:ascii="GHEA Grapalat" w:hAnsi="GHEA Grapalat"/>
          <w:b/>
        </w:rPr>
        <w:t>ГНО «Национальным центром по контролю и профилактике заболеваний»</w:t>
      </w:r>
      <w:r w:rsidR="00E504F3" w:rsidRPr="002508E7">
        <w:rPr>
          <w:rFonts w:ascii="GHEA Grapalat" w:hAnsi="GHEA Grapalat"/>
          <w:b/>
          <w:i/>
        </w:rPr>
        <w:t xml:space="preserve"> МЗ РА</w:t>
      </w:r>
      <w:r w:rsidR="00E504F3">
        <w:rPr>
          <w:rFonts w:ascii="GHEA Grapalat" w:hAnsi="GHEA Grapalat"/>
        </w:rPr>
        <w:t xml:space="preserve"> </w:t>
      </w:r>
      <w:r w:rsidR="00924798" w:rsidRPr="00AA5BD2">
        <w:rPr>
          <w:rFonts w:ascii="GHEA Grapalat" w:hAnsi="GHEA Grapalat"/>
        </w:rPr>
        <w:t xml:space="preserve">(далее — Заказчик) </w:t>
      </w:r>
      <w:r w:rsidR="00E504F3">
        <w:rPr>
          <w:rFonts w:ascii="GHEA Grapalat" w:hAnsi="GHEA Grapalat"/>
        </w:rPr>
        <w:t xml:space="preserve"> </w:t>
      </w:r>
      <w:r w:rsidR="00924798" w:rsidRPr="00AA5BD2">
        <w:rPr>
          <w:rFonts w:ascii="GHEA Grapalat" w:hAnsi="GHEA Grapalat"/>
        </w:rPr>
        <w:t xml:space="preserve">процедуре закупок под кодом </w:t>
      </w:r>
      <w:r w:rsidR="00E504F3">
        <w:rPr>
          <w:rFonts w:ascii="GHEA Grapalat" w:hAnsi="GHEA Grapalat"/>
          <w:i/>
        </w:rPr>
        <w:t>«</w:t>
      </w:r>
      <w:r w:rsidR="00FB7CF6">
        <w:rPr>
          <w:rFonts w:ascii="GHEA Grapalat" w:hAnsi="GHEA Grapalat"/>
          <w:b/>
        </w:rPr>
        <w:t>GHAPDzB-HVKAK-2019-57</w:t>
      </w:r>
      <w:r w:rsidR="00E504F3" w:rsidRPr="00080C03">
        <w:rPr>
          <w:rFonts w:ascii="GHEA Grapalat" w:hAnsi="GHEA Grapalat"/>
          <w:b/>
          <w:lang w:val="hy-AM"/>
        </w:rPr>
        <w:t>»</w:t>
      </w:r>
    </w:p>
    <w:p w:rsidR="00924798" w:rsidRPr="00AA5BD2" w:rsidRDefault="00367A50" w:rsidP="00E504F3">
      <w:pPr>
        <w:widowControl w:val="0"/>
        <w:ind w:firstLine="567"/>
        <w:contextualSpacing/>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lastRenderedPageBreak/>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E417DA">
      <w:pPr>
        <w:widowControl w:val="0"/>
        <w:tabs>
          <w:tab w:val="left" w:pos="1134"/>
        </w:tabs>
        <w:ind w:firstLine="567"/>
        <w:contextualSpacing/>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E417DA">
      <w:pPr>
        <w:widowControl w:val="0"/>
        <w:contextualSpacing/>
        <w:jc w:val="both"/>
        <w:rPr>
          <w:rFonts w:ascii="GHEA Grapalat" w:hAnsi="GHEA Grapalat" w:cs="GHEA Grapalat"/>
        </w:rPr>
      </w:pPr>
    </w:p>
    <w:p w:rsidR="00924798" w:rsidRPr="00AA5BD2" w:rsidRDefault="00F653BC" w:rsidP="00E417DA">
      <w:pPr>
        <w:widowControl w:val="0"/>
        <w:contextualSpacing/>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E417DA">
      <w:pPr>
        <w:widowControl w:val="0"/>
        <w:tabs>
          <w:tab w:val="left" w:pos="1134"/>
        </w:tabs>
        <w:ind w:firstLine="567"/>
        <w:contextualSpacing/>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E417DA">
      <w:pPr>
        <w:widowControl w:val="0"/>
        <w:tabs>
          <w:tab w:val="left" w:pos="1134"/>
        </w:tabs>
        <w:ind w:firstLine="567"/>
        <w:contextualSpacing/>
        <w:jc w:val="both"/>
        <w:rPr>
          <w:rFonts w:ascii="GHEA Grapalat" w:hAnsi="GHEA Grapalat" w:cs="GHEA Grapalat"/>
        </w:rPr>
      </w:pPr>
    </w:p>
    <w:p w:rsidR="00924798" w:rsidRPr="00AA5BD2" w:rsidRDefault="00924798" w:rsidP="00E417DA">
      <w:pPr>
        <w:widowControl w:val="0"/>
        <w:tabs>
          <w:tab w:val="left" w:pos="1276"/>
        </w:tabs>
        <w:ind w:firstLine="567"/>
        <w:contextualSpacing/>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E417DA">
      <w:pPr>
        <w:widowControl w:val="0"/>
        <w:tabs>
          <w:tab w:val="left" w:pos="1276"/>
        </w:tabs>
        <w:ind w:firstLine="567"/>
        <w:contextualSpacing/>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E417DA">
      <w:pPr>
        <w:widowControl w:val="0"/>
        <w:tabs>
          <w:tab w:val="left" w:pos="1134"/>
        </w:tabs>
        <w:ind w:firstLine="567"/>
        <w:contextualSpacing/>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E417DA">
      <w:pPr>
        <w:widowControl w:val="0"/>
        <w:ind w:firstLine="567"/>
        <w:contextualSpacing/>
        <w:jc w:val="both"/>
        <w:rPr>
          <w:rFonts w:ascii="GHEA Grapalat" w:hAnsi="GHEA Grapalat" w:cs="GHEA Grapalat"/>
        </w:rPr>
      </w:pPr>
    </w:p>
    <w:p w:rsidR="00924798" w:rsidRPr="00AA5BD2" w:rsidRDefault="00924798" w:rsidP="00E417DA">
      <w:pPr>
        <w:widowControl w:val="0"/>
        <w:ind w:firstLine="567"/>
        <w:contextualSpacing/>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lastRenderedPageBreak/>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E417DA">
      <w:pPr>
        <w:widowControl w:val="0"/>
        <w:contextualSpacing/>
        <w:jc w:val="both"/>
        <w:rPr>
          <w:rFonts w:ascii="GHEA Grapalat" w:hAnsi="GHEA Grapalat"/>
        </w:rPr>
      </w:pPr>
      <w:r w:rsidRPr="00AA5BD2">
        <w:rPr>
          <w:rFonts w:ascii="GHEA Grapalat" w:hAnsi="GHEA Grapalat"/>
        </w:rPr>
        <w:t>__________________________________</w:t>
      </w:r>
    </w:p>
    <w:p w:rsidR="000D1DEF" w:rsidRPr="00AA5BD2" w:rsidRDefault="000D1DEF" w:rsidP="00E417DA">
      <w:pPr>
        <w:widowControl w:val="0"/>
        <w:ind w:right="4959"/>
        <w:contextualSpacing/>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М. П.</w:t>
      </w:r>
    </w:p>
    <w:p w:rsidR="00924798" w:rsidRPr="00AA5BD2" w:rsidRDefault="00924798" w:rsidP="00E417DA">
      <w:pPr>
        <w:widowControl w:val="0"/>
        <w:contextualSpacing/>
        <w:jc w:val="both"/>
        <w:rPr>
          <w:rFonts w:ascii="GHEA Grapalat" w:hAnsi="GHEA Grapalat"/>
        </w:rPr>
      </w:pPr>
    </w:p>
    <w:p w:rsidR="00924798" w:rsidRPr="00AA5BD2" w:rsidRDefault="00924798" w:rsidP="00E417DA">
      <w:pPr>
        <w:widowControl w:val="0"/>
        <w:contextualSpacing/>
        <w:jc w:val="both"/>
        <w:rPr>
          <w:rFonts w:ascii="GHEA Grapalat" w:hAnsi="GHEA Grapalat"/>
        </w:rPr>
      </w:pPr>
      <w:r w:rsidRPr="00AA5BD2">
        <w:rPr>
          <w:rFonts w:ascii="GHEA Grapalat" w:hAnsi="GHEA Grapalat"/>
        </w:rPr>
        <w:t>День/месяц/год</w:t>
      </w:r>
    </w:p>
    <w:p w:rsidR="00924798" w:rsidRPr="00AA5BD2" w:rsidRDefault="00924798" w:rsidP="00E417DA">
      <w:pPr>
        <w:widowControl w:val="0"/>
        <w:tabs>
          <w:tab w:val="left" w:pos="540"/>
        </w:tabs>
        <w:autoSpaceDE w:val="0"/>
        <w:autoSpaceDN w:val="0"/>
        <w:adjustRightInd w:val="0"/>
        <w:contextualSpacing/>
        <w:jc w:val="both"/>
        <w:rPr>
          <w:rFonts w:ascii="GHEA Grapalat" w:hAnsi="GHEA Grapalat" w:cs="Sylfaen"/>
          <w:i/>
          <w:lang w:val="en-US"/>
        </w:rPr>
      </w:pPr>
    </w:p>
    <w:p w:rsidR="00F653BC" w:rsidRPr="00AA5BD2" w:rsidRDefault="00F653BC" w:rsidP="00E417DA">
      <w:pPr>
        <w:contextualSpacing/>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E417DA">
            <w:pPr>
              <w:widowControl w:val="0"/>
              <w:contextualSpacing/>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9"/>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contextualSpacing/>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966CCA"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966CCA"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966CCA"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966CCA"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66CCA" w:rsidRPr="00B36468" w:rsidRDefault="00966CCA" w:rsidP="009B0B7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E417DA">
            <w:pPr>
              <w:widowControl w:val="0"/>
              <w:contextualSpacing/>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30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Tahoma"/>
                <w:color w:val="000000"/>
                <w:sz w:val="20"/>
                <w:szCs w:val="20"/>
              </w:rPr>
            </w:pP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contextualSpacing/>
              <w:rPr>
                <w:rFonts w:ascii="GHEA Grapalat" w:hAnsi="GHEA Grapalat" w:cs="Sylfaen"/>
                <w:sz w:val="20"/>
                <w:szCs w:val="20"/>
              </w:rPr>
            </w:pPr>
          </w:p>
          <w:p w:rsidR="00F653BC" w:rsidRPr="00AA5BD2" w:rsidRDefault="00924798" w:rsidP="00E417DA">
            <w:pPr>
              <w:widowControl w:val="0"/>
              <w:contextualSpacing/>
              <w:rPr>
                <w:rFonts w:ascii="GHEA Grapalat" w:hAnsi="GHEA Grapalat"/>
                <w:sz w:val="20"/>
                <w:szCs w:val="20"/>
              </w:rPr>
            </w:pPr>
            <w:r w:rsidRPr="00AA5BD2">
              <w:rPr>
                <w:rFonts w:ascii="GHEA Grapalat" w:hAnsi="GHEA Grapalat"/>
                <w:sz w:val="20"/>
                <w:szCs w:val="20"/>
              </w:rPr>
              <w:t>21.б.</w:t>
            </w:r>
          </w:p>
          <w:p w:rsidR="00924798" w:rsidRPr="00AA5BD2" w:rsidRDefault="00924798" w:rsidP="00E417DA">
            <w:pPr>
              <w:widowControl w:val="0"/>
              <w:contextualSpacing/>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E417DA">
            <w:pPr>
              <w:widowControl w:val="0"/>
              <w:tabs>
                <w:tab w:val="left" w:pos="280"/>
              </w:tabs>
              <w:contextualSpacing/>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867"/>
              <w:contextualSpacing/>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E417DA">
            <w:pPr>
              <w:widowControl w:val="0"/>
              <w:tabs>
                <w:tab w:val="left" w:pos="376"/>
              </w:tabs>
              <w:autoSpaceDE w:val="0"/>
              <w:autoSpaceDN w:val="0"/>
              <w:adjustRightInd w:val="0"/>
              <w:contextualSpacing/>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E417DA">
            <w:pPr>
              <w:widowControl w:val="0"/>
              <w:contextualSpacing/>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E417DA">
            <w:pPr>
              <w:widowControl w:val="0"/>
              <w:ind w:right="703"/>
              <w:contextualSpacing/>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E417DA">
            <w:pPr>
              <w:widowControl w:val="0"/>
              <w:tabs>
                <w:tab w:val="left" w:pos="456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E417DA">
            <w:pPr>
              <w:widowControl w:val="0"/>
              <w:contextualSpacing/>
              <w:rPr>
                <w:rFonts w:ascii="GHEA Grapalat" w:hAnsi="GHEA Grapalat" w:cs="Sylfaen"/>
                <w:sz w:val="20"/>
                <w:szCs w:val="20"/>
              </w:rPr>
            </w:pPr>
          </w:p>
          <w:p w:rsidR="00924798" w:rsidRPr="00AA5BD2" w:rsidRDefault="00924798" w:rsidP="00E417DA">
            <w:pPr>
              <w:widowControl w:val="0"/>
              <w:tabs>
                <w:tab w:val="left" w:pos="3682"/>
              </w:tabs>
              <w:contextualSpacing/>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E417DA">
            <w:pPr>
              <w:widowControl w:val="0"/>
              <w:tabs>
                <w:tab w:val="left" w:pos="4587"/>
              </w:tabs>
              <w:autoSpaceDE w:val="0"/>
              <w:autoSpaceDN w:val="0"/>
              <w:adjustRightInd w:val="0"/>
              <w:contextualSpacing/>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E417DA">
            <w:pPr>
              <w:widowControl w:val="0"/>
              <w:contextualSpacing/>
              <w:rPr>
                <w:rFonts w:ascii="GHEA Grapalat" w:hAnsi="GHEA Grapalat" w:cs="Sylfaen"/>
                <w:sz w:val="20"/>
                <w:szCs w:val="20"/>
              </w:rPr>
            </w:pPr>
          </w:p>
          <w:p w:rsidR="00924798" w:rsidRPr="00AA5BD2" w:rsidRDefault="00F653BC" w:rsidP="00E417DA">
            <w:pPr>
              <w:widowControl w:val="0"/>
              <w:tabs>
                <w:tab w:val="left" w:pos="1610"/>
              </w:tabs>
              <w:contextualSpacing/>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6C452E" w:rsidRDefault="006C452E">
      <w:pPr>
        <w:rPr>
          <w:rFonts w:ascii="GHEA Grapalat" w:hAnsi="GHEA Grapalat"/>
          <w:b/>
        </w:rPr>
      </w:pPr>
      <w:r>
        <w:rPr>
          <w:rFonts w:ascii="GHEA Grapalat" w:hAnsi="GHEA Grapalat"/>
          <w:b/>
        </w:rPr>
        <w:br w:type="page"/>
      </w:r>
    </w:p>
    <w:p w:rsidR="00924798" w:rsidRPr="00AA5BD2" w:rsidRDefault="00924798" w:rsidP="00E417DA">
      <w:pPr>
        <w:widowControl w:val="0"/>
        <w:contextualSpacing/>
        <w:jc w:val="center"/>
        <w:rPr>
          <w:rFonts w:ascii="GHEA Grapalat" w:hAnsi="GHEA Grapalat"/>
          <w:b/>
        </w:rPr>
      </w:pPr>
      <w:r w:rsidRPr="00AA5BD2">
        <w:rPr>
          <w:rFonts w:ascii="GHEA Grapalat" w:hAnsi="GHEA Grapalat"/>
          <w:b/>
        </w:rPr>
        <w:lastRenderedPageBreak/>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widowControl w:val="0"/>
              <w:autoSpaceDE w:val="0"/>
              <w:autoSpaceDN w:val="0"/>
              <w:adjustRightInd w:val="0"/>
              <w:contextualSpacing/>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E417DA">
            <w:pPr>
              <w:pStyle w:val="ListParagraph"/>
              <w:widowControl w:val="0"/>
              <w:autoSpaceDE w:val="0"/>
              <w:autoSpaceDN w:val="0"/>
              <w:adjustRightInd w:val="0"/>
              <w:ind w:left="0"/>
              <w:contextualSpacing/>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A5BD2">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валюта (прописью </w:t>
            </w:r>
            <w:r w:rsidRPr="00AA5BD2">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 xml:space="preserve">заполняется </w:t>
            </w:r>
            <w:r w:rsidRPr="00AA5BD2">
              <w:rPr>
                <w:rFonts w:ascii="GHEA Grapalat" w:hAnsi="GHEA Grapalat"/>
                <w:sz w:val="20"/>
                <w:szCs w:val="20"/>
              </w:rPr>
              <w:lastRenderedPageBreak/>
              <w:t>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A5BD2">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417DA">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contextualSpacing/>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E417DA">
            <w:pPr>
              <w:widowControl w:val="0"/>
              <w:autoSpaceDE w:val="0"/>
              <w:autoSpaceDN w:val="0"/>
              <w:adjustRightInd w:val="0"/>
              <w:contextualSpacing/>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E417DA">
            <w:pPr>
              <w:widowControl w:val="0"/>
              <w:contextualSpacing/>
              <w:jc w:val="center"/>
              <w:rPr>
                <w:rFonts w:ascii="GHEA Grapalat" w:hAnsi="GHEA Grapalat"/>
                <w:sz w:val="20"/>
                <w:szCs w:val="20"/>
              </w:rPr>
            </w:pPr>
          </w:p>
        </w:tc>
      </w:tr>
    </w:tbl>
    <w:p w:rsidR="00B2572B" w:rsidRPr="00335378" w:rsidRDefault="00B2572B" w:rsidP="00E417DA">
      <w:pPr>
        <w:pStyle w:val="BodyTextIndent"/>
        <w:widowControl w:val="0"/>
        <w:spacing w:line="240" w:lineRule="auto"/>
        <w:ind w:firstLine="0"/>
        <w:contextualSpacing/>
        <w:rPr>
          <w:rFonts w:ascii="GHEA Grapalat" w:hAnsi="GHEA Grapalat" w:cs="Sylfaen"/>
          <w:i w:val="0"/>
          <w:sz w:val="24"/>
          <w:szCs w:val="24"/>
        </w:rPr>
      </w:pPr>
    </w:p>
    <w:sectPr w:rsidR="00B2572B" w:rsidRPr="00335378" w:rsidSect="00966CCA">
      <w:pgSz w:w="11906" w:h="16838" w:code="9"/>
      <w:pgMar w:top="1276"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8A8" w:rsidRDefault="00FE58A8">
      <w:r>
        <w:separator/>
      </w:r>
    </w:p>
  </w:endnote>
  <w:endnote w:type="continuationSeparator" w:id="0">
    <w:p w:rsidR="00FE58A8" w:rsidRDefault="00FE58A8">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FE58A8" w:rsidRPr="00FF02AE" w:rsidRDefault="00FD0BC2"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FE58A8"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FB7CF6">
          <w:rPr>
            <w:rFonts w:ascii="GHEA Grapalat" w:hAnsi="GHEA Grapalat"/>
            <w:noProof/>
            <w:sz w:val="24"/>
            <w:szCs w:val="24"/>
          </w:rPr>
          <w:t>33</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8A8" w:rsidRDefault="00FE58A8">
      <w:r>
        <w:separator/>
      </w:r>
    </w:p>
  </w:footnote>
  <w:footnote w:type="continuationSeparator" w:id="0">
    <w:p w:rsidR="00FE58A8" w:rsidRDefault="00FE58A8">
      <w:r>
        <w:continuationSeparator/>
      </w:r>
    </w:p>
  </w:footnote>
  <w:footnote w:id="1">
    <w:p w:rsidR="00FE58A8" w:rsidRPr="00C6146A" w:rsidRDefault="00FE58A8">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FE58A8" w:rsidRPr="00F653BC" w:rsidRDefault="00FE58A8"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FE58A8" w:rsidRPr="00C6146A" w:rsidRDefault="00FE58A8">
      <w:pPr>
        <w:pStyle w:val="FootnoteText"/>
        <w:rPr>
          <w:rFonts w:asciiTheme="minorHAnsi" w:hAnsiTheme="minorHAnsi"/>
        </w:rPr>
      </w:pPr>
    </w:p>
  </w:footnote>
  <w:footnote w:id="3">
    <w:p w:rsidR="00FE58A8" w:rsidRPr="00C6146A" w:rsidRDefault="00FE58A8">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FE58A8" w:rsidRPr="00C6146A" w:rsidRDefault="00FE58A8">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FE58A8" w:rsidRPr="00F653BC" w:rsidRDefault="00FE58A8"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E58A8" w:rsidRPr="00C6146A" w:rsidRDefault="00FE58A8">
      <w:pPr>
        <w:pStyle w:val="FootnoteText"/>
        <w:rPr>
          <w:rFonts w:asciiTheme="minorHAnsi" w:hAnsiTheme="minorHAnsi"/>
          <w:lang w:val="hy-AM"/>
        </w:rPr>
      </w:pPr>
    </w:p>
  </w:footnote>
  <w:footnote w:id="6">
    <w:p w:rsidR="00FE58A8" w:rsidRPr="00C6146A" w:rsidRDefault="00FE58A8"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FE58A8" w:rsidRPr="00F653BC" w:rsidRDefault="00FE58A8"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8">
    <w:p w:rsidR="00FE58A8" w:rsidRPr="00F653BC" w:rsidRDefault="00FE58A8" w:rsidP="00F653BC">
      <w:pPr>
        <w:pStyle w:val="FootnoteText"/>
        <w:jc w:val="both"/>
        <w:rPr>
          <w:rFonts w:ascii="GHEA Grapalat" w:hAnsi="GHEA Grapalat"/>
        </w:rPr>
      </w:pPr>
    </w:p>
  </w:footnote>
  <w:footnote w:id="9">
    <w:p w:rsidR="00FE58A8" w:rsidRPr="00DA3A61" w:rsidRDefault="00FE58A8"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E58A8" w:rsidRPr="00C6146A" w:rsidRDefault="00FE58A8">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57A5"/>
    <w:rsid w:val="00037DDE"/>
    <w:rsid w:val="000408D8"/>
    <w:rsid w:val="0004387F"/>
    <w:rsid w:val="00044569"/>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3D7"/>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6D23"/>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32C"/>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3A7"/>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03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666"/>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1F73"/>
    <w:rsid w:val="00332E67"/>
    <w:rsid w:val="00333092"/>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1E14"/>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6CF8"/>
    <w:rsid w:val="003F7B41"/>
    <w:rsid w:val="0040112D"/>
    <w:rsid w:val="00401BA5"/>
    <w:rsid w:val="00402941"/>
    <w:rsid w:val="00403109"/>
    <w:rsid w:val="00403AF8"/>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4E4C"/>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D88"/>
    <w:rsid w:val="004974D8"/>
    <w:rsid w:val="004A052E"/>
    <w:rsid w:val="004A1734"/>
    <w:rsid w:val="004A1C5D"/>
    <w:rsid w:val="004A3051"/>
    <w:rsid w:val="004A7113"/>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11D"/>
    <w:rsid w:val="004F4D14"/>
    <w:rsid w:val="004F5190"/>
    <w:rsid w:val="004F5518"/>
    <w:rsid w:val="004F5616"/>
    <w:rsid w:val="004F78EF"/>
    <w:rsid w:val="00501516"/>
    <w:rsid w:val="0050161D"/>
    <w:rsid w:val="005018FE"/>
    <w:rsid w:val="00502397"/>
    <w:rsid w:val="005024D2"/>
    <w:rsid w:val="00503BFB"/>
    <w:rsid w:val="00504423"/>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08E"/>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7CB"/>
    <w:rsid w:val="00567E98"/>
    <w:rsid w:val="005716B8"/>
    <w:rsid w:val="00571702"/>
    <w:rsid w:val="00571F29"/>
    <w:rsid w:val="005739AB"/>
    <w:rsid w:val="00573FE5"/>
    <w:rsid w:val="00574405"/>
    <w:rsid w:val="00575C75"/>
    <w:rsid w:val="005773FC"/>
    <w:rsid w:val="00577582"/>
    <w:rsid w:val="0058067F"/>
    <w:rsid w:val="00581057"/>
    <w:rsid w:val="00581C98"/>
    <w:rsid w:val="00582318"/>
    <w:rsid w:val="0058298C"/>
    <w:rsid w:val="00582FEB"/>
    <w:rsid w:val="00583092"/>
    <w:rsid w:val="00583117"/>
    <w:rsid w:val="00584A70"/>
    <w:rsid w:val="005856C5"/>
    <w:rsid w:val="00585DD4"/>
    <w:rsid w:val="00585E16"/>
    <w:rsid w:val="00587072"/>
    <w:rsid w:val="005900F2"/>
    <w:rsid w:val="00592A50"/>
    <w:rsid w:val="0059489B"/>
    <w:rsid w:val="00594FEE"/>
    <w:rsid w:val="005953D0"/>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225"/>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42C3"/>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1C6E"/>
    <w:rsid w:val="006C452E"/>
    <w:rsid w:val="006C503D"/>
    <w:rsid w:val="006C5335"/>
    <w:rsid w:val="006C679A"/>
    <w:rsid w:val="006D0092"/>
    <w:rsid w:val="006D0B02"/>
    <w:rsid w:val="006D0D6F"/>
    <w:rsid w:val="006D1826"/>
    <w:rsid w:val="006D1BA0"/>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845"/>
    <w:rsid w:val="006F3B78"/>
    <w:rsid w:val="006F49AA"/>
    <w:rsid w:val="006F6413"/>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5E59"/>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6D58"/>
    <w:rsid w:val="007876AA"/>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663E"/>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167E4"/>
    <w:rsid w:val="00820257"/>
    <w:rsid w:val="0082102B"/>
    <w:rsid w:val="008223F5"/>
    <w:rsid w:val="00823204"/>
    <w:rsid w:val="00824F68"/>
    <w:rsid w:val="008258A1"/>
    <w:rsid w:val="00825D4E"/>
    <w:rsid w:val="008261D4"/>
    <w:rsid w:val="008264EB"/>
    <w:rsid w:val="00830036"/>
    <w:rsid w:val="00831C52"/>
    <w:rsid w:val="008326D8"/>
    <w:rsid w:val="0083296C"/>
    <w:rsid w:val="008348C6"/>
    <w:rsid w:val="00834CD0"/>
    <w:rsid w:val="00835374"/>
    <w:rsid w:val="00835822"/>
    <w:rsid w:val="00836400"/>
    <w:rsid w:val="008365E4"/>
    <w:rsid w:val="0083669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2298"/>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0E18"/>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3825"/>
    <w:rsid w:val="009647B3"/>
    <w:rsid w:val="009648D5"/>
    <w:rsid w:val="00965350"/>
    <w:rsid w:val="00965889"/>
    <w:rsid w:val="00965B76"/>
    <w:rsid w:val="00965FCF"/>
    <w:rsid w:val="009666E0"/>
    <w:rsid w:val="00966CCA"/>
    <w:rsid w:val="009672A6"/>
    <w:rsid w:val="00970187"/>
    <w:rsid w:val="00971CAE"/>
    <w:rsid w:val="0097218D"/>
    <w:rsid w:val="009732B6"/>
    <w:rsid w:val="00973601"/>
    <w:rsid w:val="0097362A"/>
    <w:rsid w:val="00973BAB"/>
    <w:rsid w:val="00973FB1"/>
    <w:rsid w:val="009749D5"/>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C7DB4"/>
    <w:rsid w:val="009D32A4"/>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3EB6"/>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0601"/>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3AF5"/>
    <w:rsid w:val="00B03E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68A"/>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1AB"/>
    <w:rsid w:val="00B73AB8"/>
    <w:rsid w:val="00B73DE0"/>
    <w:rsid w:val="00B744F6"/>
    <w:rsid w:val="00B75687"/>
    <w:rsid w:val="00B76015"/>
    <w:rsid w:val="00B76846"/>
    <w:rsid w:val="00B76E7F"/>
    <w:rsid w:val="00B77506"/>
    <w:rsid w:val="00B81AD3"/>
    <w:rsid w:val="00B853BF"/>
    <w:rsid w:val="00B8636F"/>
    <w:rsid w:val="00B86BCB"/>
    <w:rsid w:val="00B878BF"/>
    <w:rsid w:val="00B9100A"/>
    <w:rsid w:val="00B915B1"/>
    <w:rsid w:val="00B925B0"/>
    <w:rsid w:val="00B94120"/>
    <w:rsid w:val="00B94D31"/>
    <w:rsid w:val="00B96B73"/>
    <w:rsid w:val="00B975FA"/>
    <w:rsid w:val="00B9796D"/>
    <w:rsid w:val="00BA3554"/>
    <w:rsid w:val="00BA632C"/>
    <w:rsid w:val="00BB1C9B"/>
    <w:rsid w:val="00BB3575"/>
    <w:rsid w:val="00BB484F"/>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07B47"/>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2CAE"/>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6F60"/>
    <w:rsid w:val="00C47611"/>
    <w:rsid w:val="00C4795F"/>
    <w:rsid w:val="00C50274"/>
    <w:rsid w:val="00C50C99"/>
    <w:rsid w:val="00C50D71"/>
    <w:rsid w:val="00C51512"/>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0FD2"/>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39F8"/>
    <w:rsid w:val="00CE4D1D"/>
    <w:rsid w:val="00CE7B83"/>
    <w:rsid w:val="00CE7BF1"/>
    <w:rsid w:val="00CF0D0D"/>
    <w:rsid w:val="00CF1742"/>
    <w:rsid w:val="00CF2304"/>
    <w:rsid w:val="00CF33E9"/>
    <w:rsid w:val="00CF34D0"/>
    <w:rsid w:val="00CF3716"/>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C38"/>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76F"/>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1B78"/>
    <w:rsid w:val="00E2217F"/>
    <w:rsid w:val="00E222A7"/>
    <w:rsid w:val="00E22E51"/>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17DA"/>
    <w:rsid w:val="00E4239E"/>
    <w:rsid w:val="00E42FEB"/>
    <w:rsid w:val="00E430BF"/>
    <w:rsid w:val="00E43C2F"/>
    <w:rsid w:val="00E43CEB"/>
    <w:rsid w:val="00E45007"/>
    <w:rsid w:val="00E45ACA"/>
    <w:rsid w:val="00E45C6E"/>
    <w:rsid w:val="00E45C7F"/>
    <w:rsid w:val="00E46422"/>
    <w:rsid w:val="00E46466"/>
    <w:rsid w:val="00E46DBA"/>
    <w:rsid w:val="00E47FC5"/>
    <w:rsid w:val="00E504F3"/>
    <w:rsid w:val="00E51117"/>
    <w:rsid w:val="00E51EEA"/>
    <w:rsid w:val="00E536DD"/>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53E8"/>
    <w:rsid w:val="00EC5FDD"/>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4F18"/>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E8D"/>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14CF"/>
    <w:rsid w:val="00F9158E"/>
    <w:rsid w:val="00F930CD"/>
    <w:rsid w:val="00F932ED"/>
    <w:rsid w:val="00F93C32"/>
    <w:rsid w:val="00F9448B"/>
    <w:rsid w:val="00F97D19"/>
    <w:rsid w:val="00F97D3E"/>
    <w:rsid w:val="00FA0498"/>
    <w:rsid w:val="00FA0E41"/>
    <w:rsid w:val="00FA0EBF"/>
    <w:rsid w:val="00FA2A88"/>
    <w:rsid w:val="00FA2B74"/>
    <w:rsid w:val="00FA2BFA"/>
    <w:rsid w:val="00FA2FB6"/>
    <w:rsid w:val="00FA32BA"/>
    <w:rsid w:val="00FA37C3"/>
    <w:rsid w:val="00FA3A69"/>
    <w:rsid w:val="00FA409E"/>
    <w:rsid w:val="00FA4725"/>
    <w:rsid w:val="00FA4F9D"/>
    <w:rsid w:val="00FA5A70"/>
    <w:rsid w:val="00FA6F47"/>
    <w:rsid w:val="00FA7119"/>
    <w:rsid w:val="00FB068C"/>
    <w:rsid w:val="00FB12F4"/>
    <w:rsid w:val="00FB1530"/>
    <w:rsid w:val="00FB3AFB"/>
    <w:rsid w:val="00FB3CC9"/>
    <w:rsid w:val="00FB4ACF"/>
    <w:rsid w:val="00FB55E5"/>
    <w:rsid w:val="00FB726B"/>
    <w:rsid w:val="00FB72F4"/>
    <w:rsid w:val="00FB78E7"/>
    <w:rsid w:val="00FB796B"/>
    <w:rsid w:val="00FB7CF6"/>
    <w:rsid w:val="00FC096C"/>
    <w:rsid w:val="00FC0FDC"/>
    <w:rsid w:val="00FC22F4"/>
    <w:rsid w:val="00FC283C"/>
    <w:rsid w:val="00FC4388"/>
    <w:rsid w:val="00FC4412"/>
    <w:rsid w:val="00FC4B16"/>
    <w:rsid w:val="00FC6150"/>
    <w:rsid w:val="00FC6B2B"/>
    <w:rsid w:val="00FD06E3"/>
    <w:rsid w:val="00FD0747"/>
    <w:rsid w:val="00FD0BC2"/>
    <w:rsid w:val="00FD1148"/>
    <w:rsid w:val="00FD26FA"/>
    <w:rsid w:val="00FD2748"/>
    <w:rsid w:val="00FD2843"/>
    <w:rsid w:val="00FD2B51"/>
    <w:rsid w:val="00FD4DA5"/>
    <w:rsid w:val="00FD4DBF"/>
    <w:rsid w:val="00FD5257"/>
    <w:rsid w:val="00FD57B8"/>
    <w:rsid w:val="00FD7291"/>
    <w:rsid w:val="00FE0057"/>
    <w:rsid w:val="00FE1316"/>
    <w:rsid w:val="00FE54DC"/>
    <w:rsid w:val="00FE5743"/>
    <w:rsid w:val="00FE58A8"/>
    <w:rsid w:val="00FE5A96"/>
    <w:rsid w:val="00FE6887"/>
    <w:rsid w:val="00FE6C2A"/>
    <w:rsid w:val="00FE76B9"/>
    <w:rsid w:val="00FE7898"/>
    <w:rsid w:val="00FF02AE"/>
    <w:rsid w:val="00FF0766"/>
    <w:rsid w:val="00FF0775"/>
    <w:rsid w:val="00FF0FE2"/>
    <w:rsid w:val="00FF1D27"/>
    <w:rsid w:val="00FF28EE"/>
    <w:rsid w:val="00FF331F"/>
    <w:rsid w:val="00FF3574"/>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9749D5"/>
  </w:style>
  <w:style w:type="character" w:styleId="Emphasis">
    <w:name w:val="Emphasis"/>
    <w:basedOn w:val="DefaultParagraphFont"/>
    <w:uiPriority w:val="20"/>
    <w:qFormat/>
    <w:rsid w:val="009749D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10F30-58CD-4060-AC16-4ED08E6F8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51</Pages>
  <Words>12644</Words>
  <Characters>91720</Characters>
  <Application>Microsoft Office Word</Application>
  <DocSecurity>0</DocSecurity>
  <Lines>764</Lines>
  <Paragraphs>208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104156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420</cp:revision>
  <cp:lastPrinted>2017-05-25T08:10:00Z</cp:lastPrinted>
  <dcterms:created xsi:type="dcterms:W3CDTF">2018-09-19T06:54:00Z</dcterms:created>
  <dcterms:modified xsi:type="dcterms:W3CDTF">2019-08-15T06:02:00Z</dcterms:modified>
</cp:coreProperties>
</file>