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121A3" w:rsidRPr="00E121A3">
        <w:rPr>
          <w:rFonts w:ascii="GHEA Grapalat" w:hAnsi="GHEA Grapalat"/>
          <w:i w:val="0"/>
          <w:sz w:val="24"/>
          <w:szCs w:val="24"/>
        </w:rPr>
        <w:t>11</w:t>
      </w:r>
      <w:r w:rsidR="005E73C5">
        <w:rPr>
          <w:rFonts w:ascii="GHEA Grapalat" w:hAnsi="GHEA Grapalat"/>
          <w:i w:val="0"/>
          <w:sz w:val="24"/>
          <w:szCs w:val="24"/>
          <w:lang w:val="hy-AM"/>
        </w:rPr>
        <w:t xml:space="preserve"> </w:t>
      </w:r>
      <w:r w:rsidR="00E121A3">
        <w:rPr>
          <w:rFonts w:ascii="GHEA Grapalat" w:hAnsi="GHEA Grapalat"/>
          <w:i w:val="0"/>
          <w:sz w:val="24"/>
          <w:szCs w:val="24"/>
        </w:rPr>
        <w:t>ноября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E121A3">
        <w:rPr>
          <w:rFonts w:ascii="GHEA Grapalat" w:hAnsi="GHEA Grapalat"/>
          <w:b/>
          <w:i w:val="0"/>
          <w:sz w:val="24"/>
          <w:szCs w:val="24"/>
        </w:rPr>
        <w:t>90</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6702D2" w:rsidRPr="000800B1">
        <w:rPr>
          <w:rFonts w:ascii="GHEA Grapalat" w:hAnsi="GHEA Grapalat"/>
          <w:b/>
          <w:i w:val="0"/>
          <w:sz w:val="24"/>
          <w:szCs w:val="24"/>
        </w:rPr>
        <w:t xml:space="preserve">предоставление услуг </w:t>
      </w:r>
      <w:r w:rsidR="00590A62">
        <w:rPr>
          <w:rFonts w:ascii="GHEA Grapalat" w:hAnsi="GHEA Grapalat"/>
          <w:b/>
          <w:i w:val="0"/>
          <w:sz w:val="24"/>
          <w:szCs w:val="24"/>
        </w:rPr>
        <w:t>автотехобслуживания.</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16:00 часов 6-го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E121A3">
        <w:rPr>
          <w:rFonts w:ascii="GHEA Grapalat" w:hAnsi="GHEA Grapalat"/>
          <w:b/>
          <w:i w:val="0"/>
          <w:sz w:val="24"/>
          <w:szCs w:val="24"/>
        </w:rPr>
        <w:t>19</w:t>
      </w:r>
      <w:r w:rsidR="009A2C91">
        <w:rPr>
          <w:rFonts w:ascii="GHEA Grapalat" w:hAnsi="GHEA Grapalat"/>
          <w:b/>
          <w:i w:val="0"/>
          <w:sz w:val="24"/>
          <w:szCs w:val="24"/>
        </w:rPr>
        <w:t xml:space="preserve">-го </w:t>
      </w:r>
      <w:r w:rsidR="00E121A3">
        <w:rPr>
          <w:rFonts w:ascii="GHEA Grapalat" w:hAnsi="GHEA Grapalat"/>
          <w:b/>
          <w:i w:val="0"/>
          <w:sz w:val="24"/>
          <w:szCs w:val="24"/>
        </w:rPr>
        <w:t>но</w:t>
      </w:r>
      <w:r w:rsidR="00EA67F7">
        <w:rPr>
          <w:rFonts w:ascii="GHEA Grapalat" w:hAnsi="GHEA Grapalat"/>
          <w:b/>
          <w:i w:val="0"/>
          <w:sz w:val="24"/>
          <w:szCs w:val="24"/>
        </w:rPr>
        <w:t>ября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E121A3">
        <w:rPr>
          <w:rFonts w:ascii="GHEA Grapalat" w:hAnsi="GHEA Grapalat"/>
          <w:sz w:val="22"/>
          <w:szCs w:val="22"/>
        </w:rPr>
        <w:t>90</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E121A3">
        <w:rPr>
          <w:rFonts w:ascii="GHEA Grapalat" w:hAnsi="GHEA Grapalat"/>
          <w:sz w:val="22"/>
          <w:szCs w:val="22"/>
        </w:rPr>
        <w:t>11 но</w:t>
      </w:r>
      <w:r w:rsidR="00EA67F7">
        <w:rPr>
          <w:rFonts w:ascii="GHEA Grapalat" w:hAnsi="GHEA Grapalat"/>
          <w:sz w:val="22"/>
          <w:szCs w:val="22"/>
        </w:rPr>
        <w:t>ября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 xml:space="preserve">ПРИОБРЕТЕНИЯ УСЛУГ </w:t>
      </w:r>
      <w:r w:rsidR="00F15511" w:rsidRPr="00A70C2E">
        <w:rPr>
          <w:rFonts w:ascii="GHEA Grapalat" w:hAnsi="GHEA Grapalat"/>
          <w:b/>
        </w:rPr>
        <w:t>АВТОТЕХОБС</w:t>
      </w:r>
      <w:r w:rsidR="00A70C2E" w:rsidRPr="00A70C2E">
        <w:rPr>
          <w:rFonts w:ascii="GHEA Grapalat" w:hAnsi="GHEA Grapalat"/>
          <w:b/>
        </w:rPr>
        <w:t>ЛУЖИВАНИЯ</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2032FF" w:rsidRPr="00DC155A">
        <w:rPr>
          <w:rFonts w:ascii="GHEA Grapalat" w:hAnsi="GHEA Grapalat"/>
          <w:b/>
          <w:sz w:val="20"/>
          <w:szCs w:val="20"/>
        </w:rPr>
        <w:t>УСЛУГ</w:t>
      </w:r>
      <w:r w:rsidR="00DC155A" w:rsidRPr="00DC155A">
        <w:rPr>
          <w:rFonts w:ascii="GHEA Grapalat" w:hAnsi="GHEA Grapalat"/>
          <w:b/>
          <w:sz w:val="20"/>
          <w:szCs w:val="20"/>
        </w:rPr>
        <w:t xml:space="preserve"> </w:t>
      </w:r>
      <w:r w:rsidR="00A70C2E">
        <w:rPr>
          <w:rFonts w:ascii="GHEA Grapalat" w:hAnsi="GHEA Grapalat"/>
          <w:b/>
          <w:sz w:val="20"/>
          <w:szCs w:val="20"/>
        </w:rPr>
        <w:t>АВТОТЕХОБСЛУЖИВАНИЯ</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услуг </w:t>
      </w:r>
      <w:r w:rsidR="00244723">
        <w:rPr>
          <w:rFonts w:ascii="GHEA Grapalat" w:hAnsi="GHEA Grapalat"/>
          <w:b/>
        </w:rPr>
        <w:t>автотехобслуживания</w:t>
      </w:r>
      <w:r w:rsidR="00267531" w:rsidRPr="00267531">
        <w:rPr>
          <w:rFonts w:ascii="GHEA Grapalat" w:hAnsi="GHEA Grapalat"/>
          <w:b/>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244723">
        <w:rPr>
          <w:rFonts w:ascii="GHEA Grapalat" w:hAnsi="GHEA Grapalat"/>
          <w:b/>
        </w:rPr>
        <w:t>1 лот</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5A0D47" w:rsidP="005A0D47">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sz w:val="24"/>
                <w:szCs w:val="24"/>
              </w:rPr>
              <w:t xml:space="preserve">Согласно </w:t>
            </w:r>
            <w:r w:rsidRPr="005A0D47">
              <w:rPr>
                <w:rFonts w:ascii="GHEA Grapalat" w:hAnsi="GHEA Grapalat"/>
                <w:sz w:val="24"/>
                <w:szCs w:val="24"/>
              </w:rPr>
              <w:t>Приложениям № 1, 1.1</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w:t>
      </w:r>
      <w:r w:rsidRPr="009044F1">
        <w:rPr>
          <w:rFonts w:ascii="GHEA Grapalat" w:hAnsi="GHEA Grapalat"/>
        </w:rPr>
        <w:lastRenderedPageBreak/>
        <w:t>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:00 часов 7-го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 xml:space="preserve">При этом, если участник объявляется отобранным участником, то предусмотренная </w:t>
      </w:r>
      <w:r>
        <w:rPr>
          <w:rFonts w:ascii="GHEA Grapalat" w:hAnsi="GHEA Grapalat"/>
          <w:spacing w:val="-6"/>
          <w:sz w:val="24"/>
          <w:szCs w:val="24"/>
        </w:rPr>
        <w:lastRenderedPageBreak/>
        <w:t>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 xml:space="preserve">заполнены только цифрами, а графа "общая цена" — и прописью, и цифрами или только </w:t>
      </w:r>
      <w:r w:rsidRPr="009044F1">
        <w:rPr>
          <w:rFonts w:ascii="GHEA Grapalat" w:hAnsi="GHEA Grapalat"/>
          <w:sz w:val="24"/>
          <w:szCs w:val="24"/>
        </w:rPr>
        <w:lastRenderedPageBreak/>
        <w:t>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на 7-ый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lastRenderedPageBreak/>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w:t>
      </w:r>
      <w:r w:rsidRPr="009044F1">
        <w:rPr>
          <w:rFonts w:ascii="GHEA Grapalat" w:hAnsi="GHEA Grapalat"/>
          <w:sz w:val="24"/>
          <w:szCs w:val="24"/>
        </w:rPr>
        <w:lastRenderedPageBreak/>
        <w:t>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56A6C" w:rsidRDefault="00A150A9" w:rsidP="00956A6C">
      <w:pPr>
        <w:pStyle w:val="BodyTextIndent2"/>
        <w:widowControl w:val="0"/>
        <w:tabs>
          <w:tab w:val="left" w:pos="1276"/>
        </w:tabs>
        <w:spacing w:line="240" w:lineRule="auto"/>
        <w:ind w:firstLine="567"/>
        <w:contextualSpacing/>
        <w:rPr>
          <w:rFonts w:asciiTheme="minorHAnsi" w:hAnsiTheme="minorHAnsi"/>
          <w:b/>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lastRenderedPageBreak/>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w:t>
      </w:r>
      <w:r w:rsidRPr="000E4039">
        <w:rPr>
          <w:rFonts w:ascii="GHEA Grapalat" w:hAnsi="GHEA Grapalat"/>
        </w:rPr>
        <w:lastRenderedPageBreak/>
        <w:t xml:space="preserve">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lastRenderedPageBreak/>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Pr>
          <w:rFonts w:ascii="GHEA Grapalat" w:hAnsi="GHEA Grapalat" w:cs="Sylfaen"/>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w:t>
      </w:r>
      <w:r w:rsidRPr="009044F1">
        <w:rPr>
          <w:rFonts w:ascii="GHEA Grapalat" w:hAnsi="GHEA Grapalat"/>
        </w:rPr>
        <w:lastRenderedPageBreak/>
        <w:t>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w:t>
      </w:r>
      <w:r>
        <w:rPr>
          <w:rFonts w:ascii="GHEA Grapalat" w:hAnsi="GHEA Grapalat"/>
        </w:rPr>
        <w:lastRenderedPageBreak/>
        <w:t>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E121A3">
        <w:rPr>
          <w:rFonts w:ascii="GHEA Grapalat" w:hAnsi="GHEA Grapalat"/>
          <w:b/>
          <w:sz w:val="22"/>
          <w:szCs w:val="22"/>
        </w:rPr>
        <w:t>90</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E121A3">
        <w:rPr>
          <w:rFonts w:ascii="GHEA Grapalat" w:hAnsi="GHEA Grapalat"/>
          <w:b/>
          <w:sz w:val="22"/>
          <w:szCs w:val="22"/>
        </w:rPr>
        <w:t>90</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837099" w:rsidRPr="002E2C90">
        <w:rPr>
          <w:rFonts w:ascii="GHEA Grapalat" w:hAnsi="GHEA Grapalat"/>
          <w:b/>
        </w:rPr>
        <w:t>Приложение 1.2**</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E121A3">
        <w:rPr>
          <w:rFonts w:ascii="GHEA Grapalat" w:hAnsi="GHEA Grapalat"/>
          <w:b/>
          <w:sz w:val="22"/>
          <w:szCs w:val="22"/>
        </w:rPr>
        <w:t>90</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FD134F"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255761">
        <w:tc>
          <w:tcPr>
            <w:tcW w:w="9016" w:type="dxa"/>
            <w:gridSpan w:val="2"/>
            <w:vAlign w:val="center"/>
          </w:tcPr>
          <w:p w:rsidR="00837099" w:rsidRPr="00FD1EE4" w:rsidRDefault="00FD134F"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255761">
        <w:trPr>
          <w:trHeight w:val="924"/>
        </w:trPr>
        <w:tc>
          <w:tcPr>
            <w:tcW w:w="9016" w:type="dxa"/>
            <w:gridSpan w:val="2"/>
            <w:vAlign w:val="center"/>
          </w:tcPr>
          <w:p w:rsidR="00837099" w:rsidRPr="00FD1EE4" w:rsidRDefault="00FD134F" w:rsidP="0025576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255761">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255761">
        <w:tc>
          <w:tcPr>
            <w:tcW w:w="9016" w:type="dxa"/>
            <w:gridSpan w:val="2"/>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255761">
        <w:tc>
          <w:tcPr>
            <w:tcW w:w="9016" w:type="dxa"/>
            <w:gridSpan w:val="2"/>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255761">
        <w:tc>
          <w:tcPr>
            <w:tcW w:w="9016" w:type="dxa"/>
            <w:gridSpan w:val="2"/>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255761">
        <w:tc>
          <w:tcPr>
            <w:tcW w:w="9016" w:type="dxa"/>
            <w:gridSpan w:val="2"/>
            <w:vAlign w:val="center"/>
          </w:tcPr>
          <w:p w:rsidR="00837099" w:rsidRPr="00FD1EE4" w:rsidRDefault="00FD134F" w:rsidP="00255761">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FD134F" w:rsidP="00255761">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FD134F" w:rsidP="0025576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r w:rsidR="00837099" w:rsidRPr="00FD1EE4" w:rsidTr="00255761">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255761">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255761">
        <w:tc>
          <w:tcPr>
            <w:tcW w:w="9016" w:type="dxa"/>
            <w:shd w:val="clear" w:color="auto" w:fill="DBE5F1" w:themeFill="accent1" w:themeFillTint="33"/>
          </w:tcPr>
          <w:p w:rsidR="00837099" w:rsidRPr="00FD1EE4" w:rsidRDefault="00837099" w:rsidP="0025576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255761">
        <w:trPr>
          <w:trHeight w:val="10187"/>
        </w:trPr>
        <w:tc>
          <w:tcPr>
            <w:tcW w:w="9016" w:type="dxa"/>
          </w:tcPr>
          <w:p w:rsidR="00837099" w:rsidRPr="00FD1EE4" w:rsidRDefault="00837099" w:rsidP="00255761">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E121A3">
        <w:rPr>
          <w:rFonts w:ascii="GHEA Grapalat" w:hAnsi="GHEA Grapalat"/>
          <w:b/>
          <w:sz w:val="22"/>
          <w:szCs w:val="22"/>
        </w:rPr>
        <w:t>90</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E121A3">
        <w:rPr>
          <w:rFonts w:ascii="GHEA Grapalat" w:hAnsi="GHEA Grapalat"/>
          <w:b/>
          <w:sz w:val="22"/>
          <w:szCs w:val="22"/>
        </w:rPr>
        <w:t>90</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Pr="001B1E5E">
        <w:rPr>
          <w:rFonts w:ascii="GHEA Grapalat" w:hAnsi="GHEA Grapalat"/>
          <w:b/>
        </w:rPr>
        <w:t xml:space="preserve">УСЛУГ </w:t>
      </w:r>
      <w:r w:rsidR="00C8239F">
        <w:rPr>
          <w:rFonts w:ascii="GHEA Grapalat" w:hAnsi="GHEA Grapalat"/>
          <w:b/>
        </w:rPr>
        <w:t>АВТОТЕХОБСЛУЖИВАНИЯ</w:t>
      </w:r>
      <w:r>
        <w:rPr>
          <w:rFonts w:ascii="GHEA Grapalat" w:hAnsi="GHEA Grapalat"/>
          <w:b/>
          <w:i/>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EC3943" w:rsidRPr="001C59C6">
        <w:rPr>
          <w:rFonts w:ascii="GHEA Grapalat" w:hAnsi="GHEA Grapalat"/>
          <w:b/>
          <w:spacing w:val="6"/>
        </w:rPr>
        <w:t xml:space="preserve">на </w:t>
      </w:r>
      <w:r w:rsidR="00EC3943" w:rsidRPr="001C59C6">
        <w:rPr>
          <w:rFonts w:ascii="GHEA Grapalat" w:hAnsi="GHEA Grapalat"/>
          <w:b/>
        </w:rPr>
        <w:t xml:space="preserve">предоставление </w:t>
      </w:r>
      <w:r w:rsidR="00CF37A5" w:rsidRPr="001B1E5E">
        <w:rPr>
          <w:rFonts w:ascii="GHEA Grapalat" w:hAnsi="GHEA Grapalat"/>
          <w:b/>
        </w:rPr>
        <w:t xml:space="preserve">услуг </w:t>
      </w:r>
      <w:r w:rsidR="00C8239F">
        <w:rPr>
          <w:rFonts w:ascii="GHEA Grapalat" w:hAnsi="GHEA Grapalat"/>
          <w:b/>
        </w:rPr>
        <w:t>автотехобслуживания</w:t>
      </w:r>
      <w:r w:rsidR="00CF37A5"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lastRenderedPageBreak/>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w:t>
      </w:r>
      <w:r>
        <w:rPr>
          <w:rFonts w:ascii="GHEA Grapalat" w:hAnsi="GHEA Grapalat"/>
        </w:rPr>
        <w:lastRenderedPageBreak/>
        <w:t>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934743" w:rsidRDefault="00934743" w:rsidP="00934743">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 указанной в нижепредставленном списке.</w:t>
      </w:r>
    </w:p>
    <w:tbl>
      <w:tblPr>
        <w:tblW w:w="966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
        <w:gridCol w:w="4857"/>
        <w:gridCol w:w="1843"/>
        <w:gridCol w:w="2250"/>
      </w:tblGrid>
      <w:tr w:rsidR="00934743" w:rsidRPr="00681B70" w:rsidTr="00EA67F7">
        <w:trPr>
          <w:trHeight w:val="821"/>
        </w:trPr>
        <w:tc>
          <w:tcPr>
            <w:tcW w:w="718" w:type="dxa"/>
            <w:noWrap/>
            <w:hideMark/>
          </w:tcPr>
          <w:p w:rsidR="00934743" w:rsidRPr="000050DF" w:rsidRDefault="00934743" w:rsidP="00EA67F7">
            <w:pPr>
              <w:pStyle w:val="BodyTextIndent2"/>
              <w:ind w:firstLine="0"/>
              <w:jc w:val="center"/>
              <w:rPr>
                <w:rFonts w:ascii="GHEA Grapalat" w:hAnsi="GHEA Grapalat"/>
              </w:rPr>
            </w:pPr>
            <w:r>
              <w:rPr>
                <w:rFonts w:ascii="GHEA Grapalat" w:hAnsi="GHEA Grapalat"/>
              </w:rPr>
              <w:t>П/Н</w:t>
            </w:r>
          </w:p>
        </w:tc>
        <w:tc>
          <w:tcPr>
            <w:tcW w:w="4857" w:type="dxa"/>
            <w:hideMark/>
          </w:tcPr>
          <w:p w:rsidR="00934743" w:rsidRPr="000050DF" w:rsidRDefault="00934743" w:rsidP="00EA67F7">
            <w:pPr>
              <w:pStyle w:val="BodyTextIndent2"/>
              <w:ind w:firstLine="0"/>
              <w:jc w:val="center"/>
              <w:rPr>
                <w:rFonts w:ascii="GHEA Grapalat" w:hAnsi="GHEA Grapalat"/>
              </w:rPr>
            </w:pPr>
            <w:r>
              <w:rPr>
                <w:rFonts w:ascii="GHEA Grapalat" w:hAnsi="GHEA Grapalat"/>
              </w:rPr>
              <w:t>Наименование</w:t>
            </w:r>
          </w:p>
        </w:tc>
        <w:tc>
          <w:tcPr>
            <w:tcW w:w="1843" w:type="dxa"/>
            <w:hideMark/>
          </w:tcPr>
          <w:p w:rsidR="00934743" w:rsidRPr="000050DF" w:rsidRDefault="00934743" w:rsidP="00EA67F7">
            <w:pPr>
              <w:jc w:val="center"/>
              <w:rPr>
                <w:rFonts w:ascii="GHEA Grapalat" w:hAnsi="GHEA Grapalat"/>
                <w:bCs/>
                <w:color w:val="000000"/>
                <w:sz w:val="20"/>
                <w:szCs w:val="20"/>
              </w:rPr>
            </w:pPr>
            <w:r>
              <w:rPr>
                <w:rFonts w:ascii="GHEA Grapalat" w:hAnsi="GHEA Grapalat"/>
                <w:bCs/>
                <w:color w:val="000000"/>
                <w:sz w:val="20"/>
                <w:szCs w:val="20"/>
              </w:rPr>
              <w:t>Максимальная сумма</w:t>
            </w:r>
          </w:p>
        </w:tc>
        <w:tc>
          <w:tcPr>
            <w:tcW w:w="2250" w:type="dxa"/>
          </w:tcPr>
          <w:p w:rsidR="00934743" w:rsidRPr="000050DF" w:rsidRDefault="00934743" w:rsidP="00EA67F7">
            <w:pPr>
              <w:jc w:val="center"/>
              <w:rPr>
                <w:rFonts w:ascii="GHEA Grapalat" w:hAnsi="GHEA Grapalat"/>
                <w:bCs/>
                <w:color w:val="000000"/>
                <w:sz w:val="20"/>
                <w:szCs w:val="20"/>
              </w:rPr>
            </w:pPr>
            <w:r>
              <w:rPr>
                <w:rFonts w:ascii="GHEA Grapalat" w:hAnsi="GHEA Grapalat"/>
                <w:bCs/>
                <w:color w:val="000000"/>
                <w:sz w:val="20"/>
                <w:szCs w:val="20"/>
              </w:rPr>
              <w:t>Предусмотренные финансовые средства</w:t>
            </w:r>
          </w:p>
        </w:tc>
      </w:tr>
      <w:tr w:rsidR="00934743" w:rsidRPr="00681B70" w:rsidTr="00EA67F7">
        <w:trPr>
          <w:trHeight w:hRule="exact" w:val="567"/>
        </w:trPr>
        <w:tc>
          <w:tcPr>
            <w:tcW w:w="718" w:type="dxa"/>
            <w:noWrap/>
            <w:vAlign w:val="center"/>
            <w:hideMark/>
          </w:tcPr>
          <w:p w:rsidR="00934743" w:rsidRPr="00681B70" w:rsidRDefault="00934743" w:rsidP="00EA67F7">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857" w:type="dxa"/>
            <w:hideMark/>
          </w:tcPr>
          <w:p w:rsidR="00934743" w:rsidRDefault="00934743" w:rsidP="00837099">
            <w:pPr>
              <w:rPr>
                <w:rFonts w:ascii="GHEA Grapalat" w:hAnsi="GHEA Grapalat"/>
                <w:color w:val="000000"/>
                <w:sz w:val="20"/>
                <w:szCs w:val="20"/>
              </w:rPr>
            </w:pPr>
            <w:r w:rsidRPr="00934743">
              <w:rPr>
                <w:rFonts w:ascii="GHEA Grapalat" w:hAnsi="GHEA Grapalat"/>
                <w:color w:val="000000"/>
                <w:sz w:val="20"/>
                <w:szCs w:val="20"/>
              </w:rPr>
              <w:t>Услуги автотехобслуживания для автомобилей марки «</w:t>
            </w:r>
            <w:r w:rsidR="00837099">
              <w:rPr>
                <w:rFonts w:ascii="GHEA Grapalat" w:hAnsi="GHEA Grapalat"/>
                <w:color w:val="000000"/>
                <w:sz w:val="20"/>
                <w:szCs w:val="20"/>
              </w:rPr>
              <w:t xml:space="preserve">УАЗ </w:t>
            </w:r>
            <w:r w:rsidR="00E121A3" w:rsidRPr="00E121A3">
              <w:rPr>
                <w:rFonts w:ascii="GHEA Grapalat" w:hAnsi="GHEA Grapalat"/>
                <w:color w:val="000000"/>
                <w:sz w:val="20"/>
                <w:szCs w:val="20"/>
              </w:rPr>
              <w:t>396223-01</w:t>
            </w:r>
            <w:r w:rsidRPr="00934743">
              <w:rPr>
                <w:rFonts w:ascii="GHEA Grapalat" w:hAnsi="GHEA Grapalat"/>
                <w:color w:val="000000"/>
                <w:sz w:val="20"/>
                <w:szCs w:val="20"/>
              </w:rPr>
              <w:t>»</w:t>
            </w:r>
          </w:p>
        </w:tc>
        <w:tc>
          <w:tcPr>
            <w:tcW w:w="1843" w:type="dxa"/>
            <w:vAlign w:val="center"/>
            <w:hideMark/>
          </w:tcPr>
          <w:p w:rsidR="00934743" w:rsidRPr="00F14762" w:rsidRDefault="00E121A3" w:rsidP="00EA67F7">
            <w:pPr>
              <w:jc w:val="center"/>
              <w:rPr>
                <w:rFonts w:ascii="GHEA Grapalat" w:hAnsi="GHEA Grapalat"/>
                <w:color w:val="000000"/>
                <w:sz w:val="20"/>
                <w:szCs w:val="20"/>
              </w:rPr>
            </w:pPr>
            <w:r>
              <w:rPr>
                <w:rFonts w:ascii="GHEA Grapalat" w:hAnsi="GHEA Grapalat"/>
                <w:color w:val="000000"/>
                <w:sz w:val="20"/>
                <w:szCs w:val="20"/>
              </w:rPr>
              <w:t>4</w:t>
            </w:r>
            <w:r w:rsidR="00934743">
              <w:rPr>
                <w:rFonts w:ascii="GHEA Grapalat" w:hAnsi="GHEA Grapalat"/>
                <w:color w:val="000000"/>
                <w:sz w:val="20"/>
                <w:szCs w:val="20"/>
              </w:rPr>
              <w:t>,000</w:t>
            </w:r>
            <w:r w:rsidR="00934743" w:rsidRPr="00F14762">
              <w:rPr>
                <w:rFonts w:ascii="GHEA Grapalat" w:hAnsi="GHEA Grapalat"/>
                <w:color w:val="000000"/>
                <w:sz w:val="20"/>
                <w:szCs w:val="20"/>
              </w:rPr>
              <w:t>,000</w:t>
            </w:r>
          </w:p>
        </w:tc>
        <w:tc>
          <w:tcPr>
            <w:tcW w:w="2250" w:type="dxa"/>
          </w:tcPr>
          <w:p w:rsidR="00934743" w:rsidRPr="00681B70" w:rsidRDefault="00934743" w:rsidP="00EA67F7">
            <w:pPr>
              <w:jc w:val="center"/>
              <w:rPr>
                <w:rFonts w:ascii="GHEA Grapalat" w:hAnsi="GHEA Grapalat"/>
                <w:color w:val="000000"/>
                <w:sz w:val="20"/>
                <w:szCs w:val="20"/>
              </w:rPr>
            </w:pPr>
          </w:p>
        </w:tc>
      </w:tr>
    </w:tbl>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AD29CE">
        <w:rPr>
          <w:rFonts w:ascii="GHEA Grapalat" w:hAnsi="GHEA Grapalat"/>
        </w:rPr>
        <w:lastRenderedPageBreak/>
        <w:t>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неисполнение или ненадлежащее исполнение </w:t>
      </w:r>
      <w:r w:rsidRPr="00AD29CE">
        <w:rPr>
          <w:rFonts w:ascii="GHEA Grapalat" w:hAnsi="GHEA Grapalat"/>
        </w:rPr>
        <w:lastRenderedPageBreak/>
        <w:t>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судах Республики </w:t>
      </w:r>
      <w:r w:rsidRPr="00AD29CE">
        <w:rPr>
          <w:rFonts w:ascii="GHEA Grapalat" w:hAnsi="GHEA Grapalat"/>
        </w:rPr>
        <w:lastRenderedPageBreak/>
        <w:t>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7F7" w:rsidRDefault="00EA67F7">
      <w:r>
        <w:separator/>
      </w:r>
    </w:p>
  </w:endnote>
  <w:endnote w:type="continuationSeparator" w:id="0">
    <w:p w:rsidR="00EA67F7" w:rsidRDefault="00EA67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EA67F7" w:rsidRPr="00305BEC" w:rsidRDefault="00FD134F">
        <w:pPr>
          <w:pStyle w:val="Footer"/>
          <w:jc w:val="center"/>
          <w:rPr>
            <w:rFonts w:ascii="GHEA Grapalat" w:hAnsi="GHEA Grapalat"/>
            <w:sz w:val="24"/>
            <w:szCs w:val="24"/>
          </w:rPr>
        </w:pPr>
        <w:r w:rsidRPr="00305BEC">
          <w:rPr>
            <w:rFonts w:ascii="GHEA Grapalat" w:hAnsi="GHEA Grapalat"/>
            <w:sz w:val="24"/>
            <w:szCs w:val="24"/>
          </w:rPr>
          <w:fldChar w:fldCharType="begin"/>
        </w:r>
        <w:r w:rsidR="00EA67F7"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121A3">
          <w:rPr>
            <w:rFonts w:ascii="GHEA Grapalat" w:hAnsi="GHEA Grapalat"/>
            <w:noProof/>
            <w:sz w:val="24"/>
            <w:szCs w:val="24"/>
          </w:rPr>
          <w:t>64</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7F7" w:rsidRDefault="00EA67F7">
      <w:r>
        <w:separator/>
      </w:r>
    </w:p>
  </w:footnote>
  <w:footnote w:type="continuationSeparator" w:id="0">
    <w:p w:rsidR="00EA67F7" w:rsidRDefault="00EA67F7">
      <w:r>
        <w:continuationSeparator/>
      </w:r>
    </w:p>
  </w:footnote>
  <w:footnote w:id="1">
    <w:p w:rsidR="00EA67F7" w:rsidRPr="00A31673" w:rsidRDefault="00EA67F7">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A67F7" w:rsidRDefault="00EA67F7"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A67F7" w:rsidRDefault="00EA67F7" w:rsidP="006B3E56">
      <w:pPr>
        <w:pStyle w:val="FootnoteText"/>
        <w:rPr>
          <w:rFonts w:asciiTheme="minorHAnsi" w:hAnsiTheme="minorHAnsi"/>
          <w:lang w:val="af-ZA"/>
        </w:rPr>
      </w:pPr>
    </w:p>
  </w:footnote>
  <w:footnote w:id="3">
    <w:p w:rsidR="00EA67F7" w:rsidRPr="00D3436F" w:rsidRDefault="00EA67F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EA67F7" w:rsidRPr="00FF5217" w:rsidRDefault="00EA67F7"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EA67F7" w:rsidRPr="0006027F" w:rsidRDefault="00EA67F7">
      <w:pPr>
        <w:pStyle w:val="FootnoteText"/>
      </w:pPr>
    </w:p>
  </w:footnote>
  <w:footnote w:id="4">
    <w:p w:rsidR="00EA67F7" w:rsidRDefault="00EA67F7" w:rsidP="003D2FE2">
      <w:pPr>
        <w:pStyle w:val="FootnoteText"/>
        <w:jc w:val="both"/>
        <w:rPr>
          <w:rFonts w:asciiTheme="minorHAnsi" w:hAnsiTheme="minorHAnsi"/>
        </w:rPr>
      </w:pPr>
    </w:p>
    <w:p w:rsidR="00EA67F7" w:rsidRDefault="00EA67F7" w:rsidP="003D2FE2">
      <w:pPr>
        <w:pStyle w:val="FootnoteText"/>
        <w:jc w:val="both"/>
        <w:rPr>
          <w:rFonts w:asciiTheme="minorHAnsi" w:hAnsiTheme="minorHAnsi"/>
        </w:rPr>
      </w:pPr>
    </w:p>
    <w:p w:rsidR="00EA67F7" w:rsidRPr="0006027F" w:rsidRDefault="00EA67F7" w:rsidP="003D2FE2">
      <w:pPr>
        <w:pStyle w:val="FootnoteText"/>
        <w:jc w:val="both"/>
        <w:rPr>
          <w:rFonts w:asciiTheme="minorHAnsi" w:hAnsiTheme="minorHAnsi"/>
        </w:rPr>
      </w:pPr>
    </w:p>
  </w:footnote>
  <w:footnote w:id="5">
    <w:p w:rsidR="00EA67F7" w:rsidRPr="008842CE" w:rsidRDefault="00EA67F7" w:rsidP="000A214C">
      <w:pPr>
        <w:pStyle w:val="FootnoteText"/>
        <w:jc w:val="both"/>
      </w:pPr>
    </w:p>
  </w:footnote>
  <w:footnote w:id="6">
    <w:p w:rsidR="00EA67F7" w:rsidRPr="006F5F33" w:rsidRDefault="00EA67F7"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EA67F7" w:rsidRPr="006F5F33" w:rsidRDefault="00EA67F7"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A67F7" w:rsidRPr="006F5F33" w:rsidRDefault="00EA67F7"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EA67F7" w:rsidRPr="00E40AC8" w:rsidRDefault="00EA67F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0033D-8CBD-4EFC-A0EE-2DF8EA21F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2467</TotalTime>
  <Pages>64</Pages>
  <Words>15544</Words>
  <Characters>112652</Characters>
  <Application>Microsoft Office Word</Application>
  <DocSecurity>0</DocSecurity>
  <Lines>938</Lines>
  <Paragraphs>255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127941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1158</cp:revision>
  <cp:lastPrinted>2018-02-16T07:12:00Z</cp:lastPrinted>
  <dcterms:created xsi:type="dcterms:W3CDTF">2019-10-28T07:04:00Z</dcterms:created>
  <dcterms:modified xsi:type="dcterms:W3CDTF">2021-11-12T05:49:00Z</dcterms:modified>
</cp:coreProperties>
</file>