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90593">
        <w:rPr>
          <w:rFonts w:ascii="GHEA Grapalat" w:hAnsi="GHEA Grapalat"/>
          <w:i w:val="0"/>
          <w:sz w:val="24"/>
          <w:szCs w:val="24"/>
          <w:lang w:val="hy-AM"/>
        </w:rPr>
        <w:t>19</w:t>
      </w:r>
      <w:r w:rsidR="00F90593">
        <w:rPr>
          <w:rFonts w:ascii="GHEA Grapalat" w:hAnsi="GHEA Grapalat"/>
          <w:i w:val="0"/>
          <w:sz w:val="24"/>
          <w:szCs w:val="24"/>
        </w:rPr>
        <w:t>-г</w:t>
      </w:r>
      <w:r w:rsidR="00F90593">
        <w:rPr>
          <w:rFonts w:ascii="GHEA Grapalat" w:hAnsi="GHEA Grapalat"/>
          <w:i w:val="0"/>
          <w:sz w:val="24"/>
          <w:szCs w:val="24"/>
          <w:lang w:val="hy-AM"/>
        </w:rPr>
        <w:t xml:space="preserve">օ </w:t>
      </w:r>
      <w:r w:rsidR="00F90593">
        <w:rPr>
          <w:rFonts w:ascii="GHEA Grapalat" w:hAnsi="GHEA Grapalat"/>
          <w:i w:val="0"/>
          <w:sz w:val="24"/>
          <w:szCs w:val="24"/>
        </w:rPr>
        <w:t>января</w:t>
      </w:r>
      <w:r w:rsidRPr="009044F1">
        <w:rPr>
          <w:rFonts w:ascii="GHEA Grapalat" w:hAnsi="GHEA Grapalat"/>
          <w:i w:val="0"/>
          <w:sz w:val="24"/>
          <w:szCs w:val="24"/>
        </w:rPr>
        <w:t xml:space="preserve"> 20</w:t>
      </w:r>
      <w:r>
        <w:rPr>
          <w:rFonts w:ascii="GHEA Grapalat" w:hAnsi="GHEA Grapalat"/>
          <w:i w:val="0"/>
          <w:sz w:val="24"/>
          <w:szCs w:val="24"/>
        </w:rPr>
        <w:t>2</w:t>
      </w:r>
      <w:r w:rsidR="00F90593">
        <w:rPr>
          <w:rFonts w:ascii="GHEA Grapalat" w:hAnsi="GHEA Grapalat"/>
          <w:i w:val="0"/>
          <w:sz w:val="24"/>
          <w:szCs w:val="24"/>
        </w:rPr>
        <w:t>2</w:t>
      </w:r>
      <w:r>
        <w:rPr>
          <w:rFonts w:ascii="GHEA Grapalat" w:hAnsi="GHEA Grapalat"/>
          <w:i w:val="0"/>
          <w:sz w:val="24"/>
          <w:szCs w:val="24"/>
        </w:rPr>
        <w:t xml:space="preserve">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F90593">
        <w:rPr>
          <w:rFonts w:ascii="GHEA Grapalat" w:hAnsi="GHEA Grapalat"/>
          <w:b/>
          <w:i w:val="0"/>
          <w:sz w:val="24"/>
          <w:szCs w:val="24"/>
        </w:rPr>
        <w:t>GHTsDzB-HVKAK-2022-15</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9E3FD8" w:rsidRPr="003A1EBB" w:rsidRDefault="00E86E74" w:rsidP="009E3FD8">
      <w:pPr>
        <w:pStyle w:val="a3"/>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Pr="009C5B5F">
        <w:rPr>
          <w:rFonts w:ascii="GHEA Grapalat" w:hAnsi="GHEA Grapalat"/>
          <w:i w:val="0"/>
          <w:spacing w:val="6"/>
          <w:sz w:val="24"/>
          <w:szCs w:val="24"/>
        </w:rPr>
        <w:t xml:space="preserve"> </w:t>
      </w:r>
      <w:r w:rsidR="000541E2">
        <w:rPr>
          <w:rFonts w:ascii="GHEA Grapalat" w:hAnsi="GHEA Grapalat"/>
          <w:b/>
          <w:i w:val="0"/>
          <w:sz w:val="24"/>
          <w:szCs w:val="24"/>
        </w:rPr>
        <w:t>у</w:t>
      </w:r>
      <w:r w:rsidR="000541E2" w:rsidRPr="000541E2">
        <w:rPr>
          <w:rFonts w:ascii="GHEA Grapalat" w:hAnsi="GHEA Grapalat"/>
          <w:b/>
          <w:i w:val="0"/>
          <w:sz w:val="24"/>
          <w:szCs w:val="24"/>
        </w:rPr>
        <w:t>слуг</w:t>
      </w:r>
      <w:r w:rsidR="000541E2">
        <w:rPr>
          <w:rFonts w:ascii="GHEA Grapalat" w:hAnsi="GHEA Grapalat"/>
          <w:b/>
          <w:i w:val="0"/>
          <w:sz w:val="24"/>
          <w:szCs w:val="24"/>
        </w:rPr>
        <w:t>и</w:t>
      </w:r>
      <w:r w:rsidR="000541E2" w:rsidRPr="000541E2">
        <w:rPr>
          <w:rFonts w:ascii="GHEA Grapalat" w:hAnsi="GHEA Grapalat"/>
          <w:b/>
          <w:i w:val="0"/>
          <w:sz w:val="24"/>
          <w:szCs w:val="24"/>
        </w:rPr>
        <w:t xml:space="preserve"> обеспечения безопасности объекта</w:t>
      </w:r>
      <w:r w:rsidR="009E3FD8" w:rsidRPr="009C5B5F">
        <w:rPr>
          <w:rFonts w:ascii="GHEA Grapalat" w:hAnsi="GHEA Grapalat"/>
          <w:b/>
          <w:i w:val="0"/>
          <w:sz w:val="24"/>
          <w:szCs w:val="24"/>
        </w:rPr>
        <w:t>.</w:t>
      </w:r>
    </w:p>
    <w:p w:rsidR="00357D48" w:rsidRPr="009044F1" w:rsidRDefault="00A20B69" w:rsidP="009E3FD8">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0541E2">
        <w:rPr>
          <w:rFonts w:ascii="GHEA Grapalat" w:hAnsi="GHEA Grapalat"/>
          <w:b/>
          <w:i w:val="0"/>
          <w:sz w:val="24"/>
          <w:szCs w:val="24"/>
        </w:rPr>
        <w:t>6</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9D7B51">
        <w:rPr>
          <w:rFonts w:ascii="GHEA Grapalat" w:hAnsi="GHEA Grapalat"/>
          <w:i w:val="0"/>
          <w:spacing w:val="6"/>
          <w:sz w:val="24"/>
          <w:szCs w:val="24"/>
        </w:rPr>
        <w:t xml:space="preserve">г.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74BF2">
        <w:rPr>
          <w:rFonts w:ascii="GHEA Grapalat" w:hAnsi="GHEA Grapalat"/>
          <w:b/>
          <w:i w:val="0"/>
          <w:sz w:val="24"/>
          <w:szCs w:val="24"/>
        </w:rPr>
        <w:t>6</w:t>
      </w:r>
      <w:r w:rsidRPr="00467CD8">
        <w:rPr>
          <w:rFonts w:ascii="GHEA Grapalat" w:hAnsi="GHEA Grapalat"/>
          <w:b/>
          <w:i w:val="0"/>
          <w:sz w:val="24"/>
          <w:szCs w:val="24"/>
        </w:rPr>
        <w:t xml:space="preserve">:00 часов </w:t>
      </w:r>
      <w:r w:rsidR="00BE47D2">
        <w:rPr>
          <w:rFonts w:ascii="GHEA Grapalat" w:hAnsi="GHEA Grapalat"/>
          <w:b/>
          <w:i w:val="0"/>
          <w:sz w:val="24"/>
          <w:szCs w:val="24"/>
        </w:rPr>
        <w:t>6</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00BE47D2">
        <w:rPr>
          <w:rFonts w:ascii="GHEA Grapalat" w:hAnsi="GHEA Grapalat"/>
          <w:b/>
          <w:i w:val="0"/>
          <w:sz w:val="24"/>
          <w:szCs w:val="24"/>
        </w:rPr>
        <w:t>10:30</w:t>
      </w:r>
      <w:r w:rsidRPr="00467CD8">
        <w:rPr>
          <w:rFonts w:ascii="GHEA Grapalat" w:hAnsi="GHEA Grapalat"/>
          <w:b/>
          <w:i w:val="0"/>
          <w:sz w:val="24"/>
          <w:szCs w:val="24"/>
        </w:rPr>
        <w:t xml:space="preserve"> часов </w:t>
      </w:r>
      <w:r w:rsidR="00A635A6">
        <w:rPr>
          <w:rFonts w:ascii="GHEA Grapalat" w:hAnsi="GHEA Grapalat"/>
          <w:b/>
          <w:i w:val="0"/>
          <w:sz w:val="24"/>
          <w:szCs w:val="24"/>
        </w:rPr>
        <w:t>26 января</w:t>
      </w:r>
      <w:r>
        <w:rPr>
          <w:rFonts w:ascii="GHEA Grapalat" w:hAnsi="GHEA Grapalat"/>
          <w:b/>
          <w:i w:val="0"/>
          <w:sz w:val="24"/>
          <w:szCs w:val="24"/>
        </w:rPr>
        <w:t xml:space="preserve"> </w:t>
      </w:r>
      <w:r w:rsidRPr="00E6227A">
        <w:rPr>
          <w:rFonts w:ascii="GHEA Grapalat" w:hAnsi="GHEA Grapalat"/>
          <w:b/>
          <w:i w:val="0"/>
          <w:sz w:val="24"/>
          <w:szCs w:val="24"/>
        </w:rPr>
        <w:t>202</w:t>
      </w:r>
      <w:r w:rsidR="00A635A6">
        <w:rPr>
          <w:rFonts w:ascii="GHEA Grapalat" w:hAnsi="GHEA Grapalat"/>
          <w:b/>
          <w:i w:val="0"/>
          <w:sz w:val="24"/>
          <w:szCs w:val="24"/>
        </w:rPr>
        <w:t>2</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F90593">
        <w:rPr>
          <w:rFonts w:ascii="GHEA Grapalat" w:hAnsi="GHEA Grapalat"/>
          <w:sz w:val="22"/>
          <w:szCs w:val="22"/>
        </w:rPr>
        <w:t>GHTsDzB-HVKAK-2022-15</w:t>
      </w:r>
      <w:r w:rsidRPr="00FF5217">
        <w:rPr>
          <w:rFonts w:ascii="GHEA Grapalat" w:hAnsi="GHEA Grapalat"/>
          <w:sz w:val="22"/>
          <w:szCs w:val="22"/>
        </w:rPr>
        <w:t>»</w:t>
      </w:r>
      <w:r w:rsidRPr="00FF5217">
        <w:rPr>
          <w:rFonts w:ascii="GHEA Grapalat" w:hAnsi="GHEA Grapalat"/>
          <w:sz w:val="22"/>
          <w:szCs w:val="22"/>
        </w:rPr>
        <w:br/>
        <w:t xml:space="preserve">  № 1 от </w:t>
      </w:r>
      <w:r w:rsidR="009D7B51">
        <w:rPr>
          <w:rFonts w:ascii="GHEA Grapalat" w:hAnsi="GHEA Grapalat"/>
          <w:sz w:val="22"/>
          <w:szCs w:val="22"/>
        </w:rPr>
        <w:t>19 января 2022</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250E3" w:rsidRPr="00E063D7"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A910D3" w:rsidRDefault="004250E3" w:rsidP="004250E3">
      <w:pPr>
        <w:pStyle w:val="aa"/>
        <w:widowControl w:val="0"/>
        <w:spacing w:after="160"/>
        <w:ind w:right="-7" w:firstLine="567"/>
        <w:jc w:val="center"/>
        <w:rPr>
          <w:rFonts w:ascii="GHEA Grapalat" w:hAnsi="GHEA Grapalat" w:cs="Sylfaen"/>
          <w:sz w:val="22"/>
          <w:szCs w:val="22"/>
        </w:rPr>
      </w:pPr>
    </w:p>
    <w:p w:rsidR="00D36A8E" w:rsidRPr="00A910D3" w:rsidRDefault="00A910D3" w:rsidP="00D36A8E">
      <w:pPr>
        <w:pStyle w:val="aa"/>
        <w:widowControl w:val="0"/>
        <w:spacing w:after="160"/>
        <w:ind w:right="-7"/>
        <w:contextualSpacing/>
        <w:jc w:val="center"/>
        <w:rPr>
          <w:rFonts w:ascii="GHEA Grapalat" w:hAnsi="GHEA Grapalat"/>
        </w:rPr>
      </w:pPr>
      <w:r w:rsidRPr="00A910D3">
        <w:rPr>
          <w:rFonts w:ascii="GHEA Grapalat" w:hAnsi="GHEA Grapalat"/>
          <w:b/>
        </w:rPr>
        <w:t xml:space="preserve">НА ЗАПРОС КОТИРОВОК, ОБЪЯВЛЕННЫЙ С ЦЕЛЬЮ </w:t>
      </w:r>
      <w:proofErr w:type="gramStart"/>
      <w:r w:rsidRPr="00A910D3">
        <w:rPr>
          <w:rFonts w:ascii="GHEA Grapalat" w:hAnsi="GHEA Grapalat"/>
          <w:b/>
        </w:rPr>
        <w:t>ПРИОБРЕТЕНИЯ УСЛУГ ОБЕСПЕЧЕНИЯ БЕЗОПАСНОСТИ ОБЪЕКТА</w:t>
      </w:r>
      <w:proofErr w:type="gramEnd"/>
      <w:r w:rsidRPr="00A910D3">
        <w:rPr>
          <w:rFonts w:ascii="GHEA Grapalat" w:hAnsi="GHEA Grapalat"/>
          <w:b/>
        </w:rPr>
        <w:t xml:space="preserve"> </w:t>
      </w:r>
      <w:r w:rsidR="00BF54E2" w:rsidRPr="009F7DBD">
        <w:rPr>
          <w:rFonts w:ascii="GHEA Grapalat" w:hAnsi="GHEA Grapalat"/>
          <w:b/>
          <w:sz w:val="22"/>
          <w:szCs w:val="22"/>
        </w:rPr>
        <w:t>ДЛЯ НУЖД ГНО «НАЦИОНАЛЬНОГО ЦЕНТРА ПО КОНТРОЛЮ И ПРОФИЛАКТИКЕ ЗАБОЛЕВАНИЙ» МЗ РА</w:t>
      </w:r>
    </w:p>
    <w:p w:rsidR="004250E3" w:rsidRPr="00A910D3"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A910D3">
      <w:pPr>
        <w:jc w:val="both"/>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F538BF" w:rsidRPr="00BF54E2" w:rsidRDefault="00F538BF" w:rsidP="00F538BF">
      <w:pPr>
        <w:pStyle w:val="aa"/>
        <w:widowControl w:val="0"/>
        <w:spacing w:after="160"/>
        <w:ind w:right="-7"/>
        <w:contextualSpacing/>
        <w:jc w:val="center"/>
        <w:rPr>
          <w:rFonts w:ascii="GHEA Grapalat" w:hAnsi="GHEA Grapalat"/>
          <w:sz w:val="20"/>
          <w:szCs w:val="20"/>
        </w:rPr>
      </w:pPr>
      <w:r w:rsidRPr="00F538BF">
        <w:rPr>
          <w:rFonts w:ascii="GHEA Grapalat" w:hAnsi="GHEA Grapalat"/>
          <w:b/>
          <w:sz w:val="20"/>
          <w:szCs w:val="20"/>
        </w:rPr>
        <w:t xml:space="preserve">НА </w:t>
      </w:r>
      <w:r w:rsidR="00BF54E2" w:rsidRPr="00BF54E2">
        <w:rPr>
          <w:rFonts w:ascii="GHEA Grapalat" w:hAnsi="GHEA Grapalat"/>
          <w:b/>
          <w:sz w:val="20"/>
          <w:szCs w:val="20"/>
        </w:rPr>
        <w:t xml:space="preserve">ЗАПРОС КОТИРОВОК, ОБЪЯВЛЕННЫЙ С ЦЕЛЬЮ </w:t>
      </w:r>
      <w:proofErr w:type="gramStart"/>
      <w:r w:rsidR="00BF54E2" w:rsidRPr="00BF54E2">
        <w:rPr>
          <w:rFonts w:ascii="GHEA Grapalat" w:hAnsi="GHEA Grapalat"/>
          <w:b/>
          <w:sz w:val="20"/>
          <w:szCs w:val="20"/>
        </w:rPr>
        <w:t>ПРИОБРЕТЕНИЯ УСЛУГ ОБЕСПЕЧЕНИЯ БЕЗОПАСНОСТИ ОБЪЕКТА</w:t>
      </w:r>
      <w:proofErr w:type="gramEnd"/>
      <w:r w:rsidR="00BF54E2" w:rsidRPr="00BF54E2">
        <w:rPr>
          <w:rFonts w:ascii="GHEA Grapalat" w:hAnsi="GHEA Grapalat"/>
          <w:b/>
          <w:sz w:val="20"/>
          <w:szCs w:val="20"/>
        </w:rPr>
        <w:t xml:space="preserve"> ДЛЯ НУЖД ГНО «НАЦИОНАЛЬНОГО ЦЕНТРА ПО КОНТРОЛЮ И ПРОФИЛАКТИКЕ ЗАБОЛЕВАНИЙ» МЗ РА</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990C87">
      <w:pPr>
        <w:contextualSpacing/>
        <w:rPr>
          <w:rFonts w:ascii="GHEA Grapalat" w:hAnsi="GHEA Grapalat"/>
          <w:spacing w:val="-6"/>
        </w:rPr>
      </w:pP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F90593">
        <w:rPr>
          <w:rFonts w:ascii="GHEA Grapalat" w:hAnsi="GHEA Grapalat"/>
          <w:b/>
        </w:rPr>
        <w:t>GHTsDzB-HVKAK-2022-15</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3E5623">
        <w:rPr>
          <w:rFonts w:ascii="GHEA Grapalat" w:hAnsi="GHEA Grapalat"/>
          <w:i w:val="0"/>
          <w:sz w:val="24"/>
          <w:szCs w:val="24"/>
        </w:rPr>
        <w:t xml:space="preserve">Предметом закупки является приобретение </w:t>
      </w:r>
      <w:r w:rsidR="00BF54E2">
        <w:rPr>
          <w:rFonts w:ascii="GHEA Grapalat" w:hAnsi="GHEA Grapalat"/>
          <w:b/>
          <w:i w:val="0"/>
          <w:sz w:val="24"/>
          <w:szCs w:val="24"/>
        </w:rPr>
        <w:t>у</w:t>
      </w:r>
      <w:r w:rsidR="00BF54E2" w:rsidRPr="000541E2">
        <w:rPr>
          <w:rFonts w:ascii="GHEA Grapalat" w:hAnsi="GHEA Grapalat"/>
          <w:b/>
          <w:i w:val="0"/>
          <w:sz w:val="24"/>
          <w:szCs w:val="24"/>
        </w:rPr>
        <w:t>слуг обеспечения безопасности объекта</w:t>
      </w:r>
      <w:r w:rsidR="00BF54E2" w:rsidRPr="003E5623">
        <w:rPr>
          <w:rFonts w:ascii="GHEA Grapalat" w:hAnsi="GHEA Grapalat"/>
          <w:i w:val="0"/>
          <w:sz w:val="24"/>
          <w:szCs w:val="24"/>
        </w:rPr>
        <w:t xml:space="preserve"> </w:t>
      </w:r>
      <w:r w:rsidR="00EF3673" w:rsidRPr="003E5623">
        <w:rPr>
          <w:rFonts w:ascii="GHEA Grapalat" w:hAnsi="GHEA Grapalat"/>
          <w:i w:val="0"/>
          <w:sz w:val="24"/>
          <w:szCs w:val="24"/>
        </w:rPr>
        <w:t>(</w:t>
      </w:r>
      <w:r w:rsidR="00EF3673" w:rsidRPr="009044F1">
        <w:rPr>
          <w:rFonts w:ascii="GHEA Grapalat" w:hAnsi="GHEA Grapalat"/>
          <w:i w:val="0"/>
          <w:sz w:val="24"/>
          <w:szCs w:val="24"/>
        </w:rPr>
        <w:t xml:space="preserve">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3E5623">
        <w:rPr>
          <w:rFonts w:ascii="GHEA Grapalat" w:hAnsi="GHEA Grapalat"/>
          <w:i w:val="0"/>
          <w:sz w:val="24"/>
          <w:szCs w:val="24"/>
        </w:rPr>
        <w:t>1</w:t>
      </w:r>
      <w:r w:rsidR="00EF3673">
        <w:rPr>
          <w:rFonts w:ascii="GHEA Grapalat" w:hAnsi="GHEA Grapalat"/>
          <w:i w:val="0"/>
          <w:sz w:val="24"/>
          <w:szCs w:val="24"/>
        </w:rPr>
        <w:t xml:space="preserve"> лот</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AA0CBD" w:rsidRDefault="00AA0CBD" w:rsidP="002E5DB3">
            <w:pPr>
              <w:pStyle w:val="23"/>
              <w:widowControl w:val="0"/>
              <w:spacing w:after="120" w:line="240" w:lineRule="auto"/>
              <w:ind w:firstLine="0"/>
              <w:rPr>
                <w:rFonts w:ascii="GHEA Grapalat" w:hAnsi="GHEA Grapalat"/>
                <w:sz w:val="24"/>
                <w:szCs w:val="24"/>
                <w:vertAlign w:val="subscript"/>
              </w:rPr>
            </w:pPr>
            <w:r w:rsidRPr="00AA0CBD">
              <w:rPr>
                <w:rFonts w:ascii="GHEA Grapalat" w:hAnsi="GHEA Grapalat"/>
                <w:b/>
                <w:sz w:val="24"/>
                <w:szCs w:val="24"/>
              </w:rPr>
              <w:t>Услуги обеспечения безопасности объекта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w:t>
      </w:r>
      <w:r w:rsidRPr="009044F1">
        <w:rPr>
          <w:rFonts w:ascii="GHEA Grapalat" w:hAnsi="GHEA Grapalat"/>
        </w:rPr>
        <w:lastRenderedPageBreak/>
        <w:t>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37464"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t xml:space="preserve">По </w:t>
      </w:r>
      <w:r w:rsidRPr="00937464">
        <w:rPr>
          <w:rFonts w:ascii="GHEA Grapalat" w:hAnsi="GHEA Grapalat"/>
          <w:color w:val="000000"/>
        </w:rPr>
        <w:t xml:space="preserve">смыслу настоящего пункта членами семьи считаются отец, мать, супруг (супруга), </w:t>
      </w:r>
      <w:r w:rsidRPr="00937464">
        <w:rPr>
          <w:rFonts w:ascii="GHEA Grapalat" w:hAnsi="GHEA Grapalat"/>
          <w:color w:val="000000"/>
        </w:rPr>
        <w:lastRenderedPageBreak/>
        <w:t>родители супруга (супруги), бабушка, дедушка, сестра, брат, дети, супруг сестры или супруга брата и их дети.</w:t>
      </w:r>
      <w:proofErr w:type="gramEnd"/>
    </w:p>
    <w:p w:rsidR="00E67CC4" w:rsidRPr="00937464" w:rsidRDefault="00096865" w:rsidP="00CF4F34">
      <w:pPr>
        <w:widowControl w:val="0"/>
        <w:tabs>
          <w:tab w:val="left" w:pos="1134"/>
        </w:tabs>
        <w:ind w:firstLine="1134"/>
        <w:contextualSpacing/>
        <w:jc w:val="both"/>
        <w:rPr>
          <w:rFonts w:ascii="GHEA Grapalat" w:hAnsi="GHEA Grapalat" w:cs="Arial Armenian"/>
        </w:rPr>
      </w:pPr>
      <w:r w:rsidRPr="00937464">
        <w:rPr>
          <w:rFonts w:ascii="GHEA Grapalat" w:hAnsi="GHEA Grapalat"/>
        </w:rPr>
        <w:t>2.4</w:t>
      </w:r>
      <w:r w:rsidR="00D13662" w:rsidRPr="00937464">
        <w:rPr>
          <w:rFonts w:ascii="GHEA Grapalat" w:hAnsi="GHEA Grapalat"/>
        </w:rPr>
        <w:t>.</w:t>
      </w:r>
      <w:r w:rsidR="00E1385B" w:rsidRPr="00937464">
        <w:rPr>
          <w:rFonts w:ascii="GHEA Grapalat" w:hAnsi="GHEA Grapalat"/>
        </w:rPr>
        <w:tab/>
      </w:r>
      <w:r w:rsidR="002E5DB3" w:rsidRPr="00937464">
        <w:rPr>
          <w:rFonts w:ascii="GHEA Grapalat" w:hAnsi="GHEA Grapalat"/>
          <w:b/>
          <w:color w:val="FF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2E5DB3" w:rsidRPr="00937464">
        <w:rPr>
          <w:rFonts w:ascii="GHEA Grapalat" w:hAnsi="GHEA Grapalat"/>
          <w:b/>
          <w:color w:val="FF0000"/>
        </w:rPr>
        <w:t>Fitch</w:t>
      </w:r>
      <w:proofErr w:type="spellEnd"/>
      <w:r w:rsidR="002E5DB3" w:rsidRPr="00937464">
        <w:rPr>
          <w:rFonts w:ascii="GHEA Grapalat" w:hAnsi="GHEA Grapalat"/>
          <w:b/>
          <w:color w:val="FF0000"/>
        </w:rPr>
        <w:t xml:space="preserve">, </w:t>
      </w:r>
      <w:proofErr w:type="spellStart"/>
      <w:r w:rsidR="002E5DB3" w:rsidRPr="00937464">
        <w:rPr>
          <w:rFonts w:ascii="GHEA Grapalat" w:hAnsi="GHEA Grapalat"/>
          <w:b/>
          <w:color w:val="FF0000"/>
        </w:rPr>
        <w:t>Moodys</w:t>
      </w:r>
      <w:proofErr w:type="spellEnd"/>
      <w:r w:rsidR="002E5DB3" w:rsidRPr="00937464">
        <w:rPr>
          <w:rFonts w:ascii="GHEA Grapalat" w:hAnsi="GHEA Grapalat"/>
          <w:b/>
          <w:color w:val="FF0000"/>
        </w:rPr>
        <w:t xml:space="preserve">, </w:t>
      </w:r>
      <w:proofErr w:type="spellStart"/>
      <w:r w:rsidR="002E5DB3" w:rsidRPr="00937464">
        <w:rPr>
          <w:rFonts w:ascii="GHEA Grapalat" w:hAnsi="GHEA Grapalat"/>
          <w:b/>
          <w:color w:val="FF0000"/>
        </w:rPr>
        <w:t>Standard</w:t>
      </w:r>
      <w:proofErr w:type="spellEnd"/>
      <w:r w:rsidR="002E5DB3" w:rsidRPr="00937464">
        <w:rPr>
          <w:rFonts w:ascii="GHEA Grapalat" w:hAnsi="GHEA Grapalat"/>
          <w:b/>
          <w:color w:val="FF0000"/>
        </w:rPr>
        <w:t xml:space="preserve"> &amp; </w:t>
      </w:r>
      <w:proofErr w:type="spellStart"/>
      <w:r w:rsidR="002E5DB3" w:rsidRPr="00937464">
        <w:rPr>
          <w:rFonts w:ascii="GHEA Grapalat" w:hAnsi="GHEA Grapalat"/>
          <w:b/>
          <w:color w:val="FF0000"/>
        </w:rPr>
        <w:t>Poor's</w:t>
      </w:r>
      <w:proofErr w:type="spellEnd"/>
      <w:r w:rsidR="002E5DB3" w:rsidRPr="00937464">
        <w:rPr>
          <w:rFonts w:ascii="GHEA Grapalat" w:hAnsi="GHEA Grapalat"/>
          <w:b/>
          <w:color w:val="FF0000"/>
        </w:rPr>
        <w:t>) как минимум в размере суверенного рейтинга Республики Армения.</w:t>
      </w:r>
    </w:p>
    <w:p w:rsidR="000A6B75" w:rsidRPr="00937464" w:rsidRDefault="000A6B75" w:rsidP="00CF4F34">
      <w:pPr>
        <w:widowControl w:val="0"/>
        <w:tabs>
          <w:tab w:val="left" w:pos="1134"/>
        </w:tabs>
        <w:ind w:firstLine="1134"/>
        <w:contextualSpacing/>
        <w:jc w:val="both"/>
        <w:rPr>
          <w:rFonts w:ascii="GHEA Grapalat" w:hAnsi="GHEA Grapalat" w:cs="Sylfaen"/>
        </w:rPr>
      </w:pPr>
      <w:r w:rsidRPr="00937464">
        <w:rPr>
          <w:rFonts w:ascii="GHEA Grapalat" w:hAnsi="GHEA Grapalat"/>
        </w:rPr>
        <w:t>2.</w:t>
      </w:r>
      <w:r w:rsidR="00DA4643" w:rsidRPr="00937464">
        <w:rPr>
          <w:rFonts w:ascii="GHEA Grapalat" w:hAnsi="GHEA Grapalat"/>
        </w:rPr>
        <w:t>5</w:t>
      </w:r>
      <w:r w:rsidR="000A15F9" w:rsidRPr="00937464">
        <w:rPr>
          <w:rFonts w:ascii="GHEA Grapalat" w:hAnsi="GHEA Grapalat"/>
        </w:rPr>
        <w:t>.</w:t>
      </w:r>
      <w:r w:rsidR="00F04AA1" w:rsidRPr="00937464">
        <w:rPr>
          <w:rFonts w:ascii="GHEA Grapalat" w:hAnsi="GHEA Grapalat"/>
        </w:rPr>
        <w:tab/>
      </w:r>
      <w:r w:rsidRPr="00937464">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37464">
        <w:rPr>
          <w:rFonts w:ascii="GHEA Grapalat" w:hAnsi="GHEA Grapalat"/>
        </w:rPr>
        <w:t xml:space="preserve"> </w:t>
      </w:r>
      <w:r w:rsidR="00C366B6" w:rsidRPr="00937464">
        <w:rPr>
          <w:rFonts w:ascii="GHEA Grapalat" w:hAnsi="GHEA Grapalat"/>
        </w:rPr>
        <w:t>(на один и тот же лот)</w:t>
      </w:r>
      <w:r w:rsidRPr="00937464">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w:t>
      </w:r>
    </w:p>
    <w:p w:rsidR="00FE2CCB" w:rsidRPr="00A970FC" w:rsidRDefault="00FE2CCB" w:rsidP="00CF4F34">
      <w:pPr>
        <w:pStyle w:val="af2"/>
        <w:ind w:firstLine="1134"/>
        <w:contextualSpacing/>
        <w:jc w:val="both"/>
        <w:rPr>
          <w:rFonts w:asciiTheme="minorHAnsi" w:hAnsiTheme="minorHAnsi"/>
        </w:rPr>
      </w:pPr>
      <w:r w:rsidRPr="00A970FC">
        <w:rPr>
          <w:rFonts w:asciiTheme="minorHAnsi" w:hAnsiTheme="minorHAnsi"/>
        </w:rPr>
        <w:t>5.1</w:t>
      </w:r>
      <w:proofErr w:type="gramStart"/>
      <w:r w:rsidRPr="00A970FC">
        <w:rPr>
          <w:rFonts w:asciiTheme="minorHAnsi" w:hAnsiTheme="minorHAnsi"/>
        </w:rPr>
        <w:t xml:space="preserve"> </w:t>
      </w:r>
      <w:r w:rsidRPr="00A970FC">
        <w:rPr>
          <w:rFonts w:ascii="GHEA Grapalat" w:hAnsi="GHEA Grapalat"/>
          <w:i/>
        </w:rPr>
        <w:t>Е</w:t>
      </w:r>
      <w:proofErr w:type="gramEnd"/>
      <w:r w:rsidRPr="00A970FC">
        <w:rPr>
          <w:rFonts w:ascii="GHEA Grapalat" w:hAnsi="GHEA Grapalat"/>
          <w:i/>
        </w:rPr>
        <w:t>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w:t>
      </w:r>
      <w:r w:rsidRPr="007D4470">
        <w:rPr>
          <w:rFonts w:ascii="GHEA Grapalat" w:hAnsi="GHEA Grapalat"/>
        </w:rPr>
        <w:lastRenderedPageBreak/>
        <w:t>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 xml:space="preserve">до </w:t>
      </w:r>
      <w:r w:rsidR="00AA0CBD">
        <w:rPr>
          <w:rFonts w:ascii="GHEA Grapalat" w:hAnsi="GHEA Grapalat"/>
          <w:b/>
          <w:sz w:val="22"/>
          <w:szCs w:val="22"/>
        </w:rPr>
        <w:t>10:30</w:t>
      </w:r>
      <w:r w:rsidRPr="00E063D7">
        <w:rPr>
          <w:rFonts w:ascii="GHEA Grapalat" w:hAnsi="GHEA Grapalat"/>
          <w:b/>
          <w:sz w:val="22"/>
          <w:szCs w:val="22"/>
        </w:rPr>
        <w:t xml:space="preserve">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w:t>
      </w:r>
      <w:r w:rsidR="00AF101C" w:rsidRPr="00985FFB">
        <w:rPr>
          <w:rFonts w:ascii="GHEA Grapalat" w:hAnsi="GHEA Grapalat"/>
          <w:sz w:val="24"/>
          <w:szCs w:val="24"/>
        </w:rPr>
        <w:lastRenderedPageBreak/>
        <w:t>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 xml:space="preserve">7-ый день в </w:t>
      </w:r>
      <w:r w:rsidR="006A3FDC">
        <w:rPr>
          <w:rFonts w:ascii="GHEA Grapalat" w:hAnsi="GHEA Grapalat"/>
          <w:b/>
          <w:sz w:val="24"/>
          <w:szCs w:val="24"/>
        </w:rPr>
        <w:t>10:30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 xml:space="preserve">после передачи председателю (председательствующему на заседании) документов, </w:t>
      </w:r>
      <w:r>
        <w:rPr>
          <w:rFonts w:ascii="GHEA Grapalat" w:hAnsi="GHEA Grapalat"/>
        </w:rPr>
        <w:lastRenderedPageBreak/>
        <w:t>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w:t>
      </w:r>
      <w:r w:rsidRPr="009044F1">
        <w:rPr>
          <w:rFonts w:ascii="GHEA Grapalat" w:hAnsi="GHEA Grapalat"/>
          <w:sz w:val="24"/>
          <w:szCs w:val="24"/>
        </w:rPr>
        <w:lastRenderedPageBreak/>
        <w:t>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w:t>
      </w:r>
      <w:r w:rsidR="00AD2081" w:rsidRPr="00AD2081">
        <w:rPr>
          <w:rFonts w:ascii="GHEA Grapalat" w:hAnsi="GHEA Grapalat"/>
          <w:sz w:val="24"/>
          <w:szCs w:val="24"/>
        </w:rPr>
        <w:lastRenderedPageBreak/>
        <w:t xml:space="preserve">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w:t>
      </w:r>
      <w:r w:rsidRPr="009044F1">
        <w:rPr>
          <w:rFonts w:ascii="GHEA Grapalat" w:hAnsi="GHEA Grapalat"/>
        </w:rPr>
        <w:lastRenderedPageBreak/>
        <w:t>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37464"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37464">
        <w:rPr>
          <w:rFonts w:ascii="GHEA Grapalat" w:hAnsi="GHEA Grapalat"/>
          <w:sz w:val="24"/>
          <w:szCs w:val="24"/>
        </w:rPr>
        <w:t>8.</w:t>
      </w:r>
      <w:r w:rsidR="000E624C" w:rsidRPr="00937464">
        <w:rPr>
          <w:rFonts w:ascii="GHEA Grapalat" w:hAnsi="GHEA Grapalat"/>
          <w:sz w:val="24"/>
          <w:szCs w:val="24"/>
          <w:lang w:val="hy-AM"/>
        </w:rPr>
        <w:t>1</w:t>
      </w:r>
      <w:r w:rsidR="003E503E" w:rsidRPr="00937464">
        <w:rPr>
          <w:rFonts w:ascii="GHEA Grapalat" w:hAnsi="GHEA Grapalat"/>
          <w:sz w:val="24"/>
          <w:szCs w:val="24"/>
        </w:rPr>
        <w:t>7</w:t>
      </w:r>
      <w:r w:rsidRPr="00937464">
        <w:rPr>
          <w:rFonts w:ascii="GHEA Grapalat" w:hAnsi="GHEA Grapalat"/>
          <w:sz w:val="24"/>
          <w:szCs w:val="24"/>
        </w:rPr>
        <w:t>.</w:t>
      </w:r>
      <w:r w:rsidR="00EE0CB1" w:rsidRPr="00937464">
        <w:rPr>
          <w:rFonts w:ascii="GHEA Grapalat" w:hAnsi="GHEA Grapalat"/>
          <w:sz w:val="24"/>
          <w:szCs w:val="24"/>
        </w:rPr>
        <w:tab/>
      </w:r>
      <w:r w:rsidRPr="00937464">
        <w:rPr>
          <w:rFonts w:ascii="GHEA Grapalat" w:hAnsi="GHEA Grapalat"/>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937464">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5C457C" w:rsidRPr="005C457C" w:rsidRDefault="00030D40" w:rsidP="005C457C">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w:t>
      </w:r>
      <w:r w:rsidR="000E4039" w:rsidRPr="005C457C">
        <w:rPr>
          <w:rFonts w:ascii="GHEA Grapalat" w:hAnsi="GHEA Grapalat"/>
        </w:rPr>
        <w:t xml:space="preserve">икации и </w:t>
      </w:r>
      <w:r w:rsidRPr="005C457C">
        <w:rPr>
          <w:rFonts w:ascii="GHEA Grapalat" w:hAnsi="GHEA Grapalat"/>
        </w:rPr>
        <w:t xml:space="preserve">договора. С отобранным участником заключается договор, если он представляет </w:t>
      </w:r>
      <w:r w:rsidR="000E4039" w:rsidRPr="005C457C">
        <w:rPr>
          <w:rFonts w:ascii="GHEA Grapalat" w:hAnsi="GHEA Grapalat"/>
        </w:rPr>
        <w:t xml:space="preserve">обеспечения квалификации и  </w:t>
      </w:r>
      <w:r w:rsidRPr="005C457C">
        <w:rPr>
          <w:rFonts w:ascii="GHEA Grapalat" w:hAnsi="GHEA Grapalat"/>
        </w:rPr>
        <w:t>договора.</w:t>
      </w:r>
    </w:p>
    <w:p w:rsidR="0057550D" w:rsidRPr="005C457C" w:rsidRDefault="00A6609C" w:rsidP="005C457C">
      <w:pPr>
        <w:widowControl w:val="0"/>
        <w:tabs>
          <w:tab w:val="left" w:pos="1276"/>
        </w:tabs>
        <w:ind w:firstLine="567"/>
        <w:contextualSpacing/>
        <w:jc w:val="both"/>
        <w:rPr>
          <w:rFonts w:ascii="GHEA Grapalat" w:hAnsi="GHEA Grapalat"/>
        </w:rPr>
      </w:pPr>
      <w:r w:rsidRPr="005C457C">
        <w:rPr>
          <w:rFonts w:ascii="GHEA Grapalat" w:hAnsi="GHEA Grapalat"/>
        </w:rPr>
        <w:t xml:space="preserve">10.2 </w:t>
      </w:r>
      <w:r w:rsidR="00937464" w:rsidRPr="005C457C">
        <w:rPr>
          <w:rFonts w:ascii="GHEA Grapalat" w:hAnsi="GHEA Grapalat"/>
          <w:b/>
        </w:rPr>
        <w:t>Размер обеспечения квалификации равен 15 процентам</w:t>
      </w:r>
      <w:r w:rsidR="00937464" w:rsidRPr="005C457C">
        <w:rPr>
          <w:rFonts w:ascii="GHEA Grapalat" w:hAnsi="GHEA Grapalat"/>
        </w:rPr>
        <w:t xml:space="preserve"> ценового предложения </w:t>
      </w:r>
      <w:r w:rsidR="00937464" w:rsidRPr="005C457C">
        <w:rPr>
          <w:rFonts w:ascii="GHEA Grapalat" w:hAnsi="GHEA Grapalat"/>
        </w:rPr>
        <w:lastRenderedPageBreak/>
        <w:t xml:space="preserve">отобранного участника. Обеспечение квалификации представляется </w:t>
      </w:r>
      <w:r w:rsidR="00937464" w:rsidRPr="005C457C">
        <w:rPr>
          <w:rFonts w:ascii="GHEA Grapalat" w:hAnsi="GHEA Grapalat"/>
          <w:b/>
        </w:rPr>
        <w:t>в виде соглашения о неустойке (приложение 4.2) или наличных денег.</w:t>
      </w:r>
      <w:r w:rsidR="00937464" w:rsidRPr="005C457C">
        <w:rPr>
          <w:rFonts w:ascii="GHEA Grapalat" w:hAnsi="GHEA Grapalat"/>
        </w:rPr>
        <w:t xml:space="preserve"> Причем  обеспечение должно быть действительным как минимум включительно </w:t>
      </w:r>
      <w:r w:rsidR="00937464" w:rsidRPr="005C457C">
        <w:rPr>
          <w:rFonts w:ascii="GHEA Grapalat" w:hAnsi="GHEA Grapalat"/>
          <w:b/>
        </w:rPr>
        <w:t>до 20-го рабочего дня</w:t>
      </w:r>
      <w:r w:rsidR="00937464" w:rsidRPr="005C457C">
        <w:rPr>
          <w:rFonts w:ascii="GHEA Grapalat" w:hAnsi="GHEA Grapalat"/>
        </w:rPr>
        <w:t xml:space="preserve">, следующего за днем полного принятия заказчиком </w:t>
      </w:r>
      <w:r w:rsidR="005C457C" w:rsidRPr="005C457C">
        <w:rPr>
          <w:rFonts w:ascii="GHEA Grapalat" w:hAnsi="GHEA Grapalat"/>
        </w:rPr>
        <w:t>результата выполнения контракта</w:t>
      </w:r>
      <w:r w:rsidR="00E244E5" w:rsidRPr="005C457C">
        <w:rPr>
          <w:rFonts w:ascii="GHEA Grapalat" w:hAnsi="GHEA Grapalat"/>
        </w:rPr>
        <w:t>.</w:t>
      </w:r>
      <w:r w:rsidR="00E244E5" w:rsidRPr="005C457C">
        <w:rPr>
          <w:rFonts w:ascii="GHEA Grapalat" w:hAnsi="GHEA Grapalat"/>
          <w:vertAlign w:val="superscript"/>
        </w:rPr>
        <w:t>1</w:t>
      </w:r>
      <w:r w:rsidR="00D500BA" w:rsidRPr="005C457C">
        <w:rPr>
          <w:rFonts w:ascii="GHEA Grapalat" w:hAnsi="GHEA Grapalat"/>
          <w:vertAlign w:val="superscript"/>
        </w:rPr>
        <w:t>2</w:t>
      </w:r>
      <w:r w:rsidR="00E244E5" w:rsidRPr="005C457C">
        <w:rPr>
          <w:rFonts w:ascii="GHEA Grapalat" w:hAnsi="GHEA Grapalat"/>
          <w:vertAlign w:val="superscript"/>
        </w:rPr>
        <w:t>.1</w:t>
      </w:r>
    </w:p>
    <w:p w:rsidR="00CD2651" w:rsidRPr="002E6E0C" w:rsidRDefault="00CD2651" w:rsidP="00AF6C06">
      <w:pPr>
        <w:widowControl w:val="0"/>
        <w:tabs>
          <w:tab w:val="left" w:pos="1276"/>
        </w:tabs>
        <w:ind w:firstLine="567"/>
        <w:contextualSpacing/>
        <w:jc w:val="both"/>
        <w:rPr>
          <w:rFonts w:ascii="GHEA Grapalat" w:hAnsi="GHEA Grapalat" w:cs="Sylfaen"/>
        </w:rPr>
      </w:pPr>
      <w:r w:rsidRPr="005C457C">
        <w:rPr>
          <w:rFonts w:ascii="GHEA Grapalat" w:hAnsi="GHEA Grapalat" w:cs="Sylfaen"/>
        </w:rPr>
        <w:t xml:space="preserve">Если процедура закупки организована </w:t>
      </w:r>
      <w:r w:rsidR="00611C2E" w:rsidRPr="005C457C">
        <w:rPr>
          <w:rFonts w:ascii="GHEA Grapalat" w:hAnsi="GHEA Grapalat" w:cs="Sylfaen"/>
        </w:rPr>
        <w:t>по</w:t>
      </w:r>
      <w:r w:rsidRPr="005C457C">
        <w:rPr>
          <w:rFonts w:ascii="GHEA Grapalat" w:hAnsi="GHEA Grapalat" w:cs="Sylfaen"/>
        </w:rPr>
        <w:t xml:space="preserve"> лота</w:t>
      </w:r>
      <w:r w:rsidR="00611C2E" w:rsidRPr="005C457C">
        <w:rPr>
          <w:rFonts w:ascii="GHEA Grapalat" w:hAnsi="GHEA Grapalat" w:cs="Sylfaen"/>
        </w:rPr>
        <w:t>м</w:t>
      </w:r>
      <w:r w:rsidRPr="005C457C">
        <w:rPr>
          <w:rFonts w:ascii="GHEA Grapalat" w:hAnsi="GHEA Grapalat" w:cs="Sylfaen"/>
        </w:rPr>
        <w:t xml:space="preserve"> и участник признается отобранным участником </w:t>
      </w:r>
      <w:proofErr w:type="gramStart"/>
      <w:r w:rsidRPr="005C457C">
        <w:rPr>
          <w:rFonts w:ascii="GHEA Grapalat" w:hAnsi="GHEA Grapalat" w:cs="Sylfaen"/>
        </w:rPr>
        <w:t>по</w:t>
      </w:r>
      <w:proofErr w:type="gramEnd"/>
      <w:r w:rsidRPr="005C457C">
        <w:rPr>
          <w:rFonts w:ascii="GHEA Grapalat" w:hAnsi="GHEA Grapalat" w:cs="Sylfaen"/>
        </w:rPr>
        <w:t xml:space="preserve"> более </w:t>
      </w:r>
      <w:proofErr w:type="gramStart"/>
      <w:r w:rsidRPr="005C457C">
        <w:rPr>
          <w:rFonts w:ascii="GHEA Grapalat" w:hAnsi="GHEA Grapalat" w:cs="Sylfaen"/>
        </w:rPr>
        <w:t>чем</w:t>
      </w:r>
      <w:proofErr w:type="gramEnd"/>
      <w:r w:rsidRPr="005C457C">
        <w:rPr>
          <w:rFonts w:ascii="GHEA Grapalat" w:hAnsi="GHEA Grapalat" w:cs="Sylfaen"/>
        </w:rPr>
        <w:t xml:space="preserve"> одному лоту</w:t>
      </w:r>
      <w:r w:rsidR="00243CC0" w:rsidRPr="005C457C">
        <w:rPr>
          <w:rFonts w:ascii="GHEA Grapalat" w:hAnsi="GHEA Grapalat" w:cs="Sylfaen"/>
        </w:rPr>
        <w:t xml:space="preserve">, то он может предоставить обеспечение квалификации как </w:t>
      </w:r>
      <w:r w:rsidR="00243CC0" w:rsidRPr="005C457C">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w:t>
      </w:r>
      <w:r w:rsidR="00243CC0" w:rsidRPr="002E6E0C">
        <w:rPr>
          <w:rFonts w:ascii="GHEA Grapalat" w:hAnsi="GHEA Grapalat"/>
        </w:rPr>
        <w:t>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w:t>
      </w:r>
      <w:r w:rsidR="00125AA6" w:rsidRPr="009044F1">
        <w:rPr>
          <w:rFonts w:ascii="GHEA Grapalat" w:hAnsi="GHEA Grapalat"/>
        </w:rPr>
        <w:lastRenderedPageBreak/>
        <w:t>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w:t>
      </w:r>
      <w:r w:rsidR="00A677CD">
        <w:rPr>
          <w:rFonts w:ascii="GHEA Grapalat" w:hAnsi="GHEA Grapalat" w:cs="Sylfaen"/>
        </w:rPr>
        <w:lastRenderedPageBreak/>
        <w:t>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xml:space="preserve">, вправе требовать в </w:t>
      </w:r>
      <w:r w:rsidRPr="009044F1">
        <w:rPr>
          <w:rFonts w:ascii="GHEA Grapalat" w:hAnsi="GHEA Grapalat"/>
        </w:rPr>
        <w:lastRenderedPageBreak/>
        <w:t>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6A3FDC">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F90593">
        <w:rPr>
          <w:rFonts w:ascii="GHEA Grapalat" w:hAnsi="GHEA Grapalat"/>
          <w:b/>
          <w:i/>
          <w:sz w:val="24"/>
          <w:szCs w:val="24"/>
        </w:rPr>
        <w:t>GHTsDzB-HVKAK-2022-15</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F90593">
        <w:rPr>
          <w:rFonts w:ascii="GHEA Grapalat" w:hAnsi="GHEA Grapalat"/>
          <w:b/>
          <w:i/>
        </w:rPr>
        <w:t>GHTsDzB-HVKAK-2022-15</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F90593">
        <w:rPr>
          <w:rFonts w:ascii="GHEA Grapalat" w:hAnsi="GHEA Grapalat"/>
          <w:b/>
          <w:i/>
        </w:rPr>
        <w:t>GHTsDzB-HVKAK-2022-15</w:t>
      </w:r>
      <w:r w:rsidR="00222ED3">
        <w:rPr>
          <w:rFonts w:ascii="GHEA Grapalat" w:hAnsi="GHEA Grapalat"/>
          <w:b/>
          <w:i/>
        </w:rPr>
        <w:t>»</w:t>
      </w:r>
      <w:r w:rsidR="00222ED3">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F90593">
        <w:rPr>
          <w:rFonts w:ascii="GHEA Grapalat" w:hAnsi="GHEA Grapalat"/>
          <w:b/>
          <w:i/>
        </w:rPr>
        <w:t>GHTsDzB-HVKAK-2022-15</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F90593">
        <w:rPr>
          <w:rFonts w:ascii="GHEA Grapalat" w:hAnsi="GHEA Grapalat"/>
          <w:b/>
          <w:i/>
          <w:sz w:val="24"/>
          <w:szCs w:val="24"/>
        </w:rPr>
        <w:t>GHTsDzB-HVKAK-2022-15</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B219B6"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B219B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B219B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B219B6"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B219B6"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B219B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B219B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B219B6"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B219B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B219B6"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B219B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B219B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F90593">
        <w:rPr>
          <w:rFonts w:ascii="GHEA Grapalat" w:hAnsi="GHEA Grapalat"/>
          <w:b/>
          <w:i/>
          <w:sz w:val="24"/>
          <w:szCs w:val="24"/>
        </w:rPr>
        <w:t>GHTsDzB-HVKAK-2022-15</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F90593">
        <w:rPr>
          <w:rFonts w:ascii="GHEA Grapalat" w:hAnsi="GHEA Grapalat"/>
          <w:b/>
          <w:i/>
        </w:rPr>
        <w:t>GHTsDzB-HVKAK-2022-15</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F90593">
        <w:rPr>
          <w:rFonts w:ascii="GHEA Grapalat" w:hAnsi="GHEA Grapalat"/>
          <w:b/>
          <w:i/>
          <w:sz w:val="24"/>
          <w:szCs w:val="24"/>
        </w:rPr>
        <w:t>GHTsDzB-HVKAK-2022-15</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F90593">
        <w:rPr>
          <w:rFonts w:ascii="GHEA Grapalat" w:hAnsi="GHEA Grapalat"/>
          <w:b/>
          <w:i/>
        </w:rPr>
        <w:t>GHTsDzB-HVKAK-2022-15</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E752B6" w:rsidRPr="00CC3C03" w:rsidRDefault="00E752B6" w:rsidP="00CC3C03">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F90593">
        <w:rPr>
          <w:rFonts w:ascii="GHEA Grapalat" w:hAnsi="GHEA Grapalat"/>
          <w:b/>
          <w:i/>
          <w:sz w:val="24"/>
          <w:szCs w:val="24"/>
        </w:rPr>
        <w:t>GHTsDzB-HVKAK-2022-15</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F90593">
        <w:rPr>
          <w:rFonts w:ascii="GHEA Grapalat" w:hAnsi="GHEA Grapalat"/>
          <w:b/>
          <w:i/>
        </w:rPr>
        <w:t>GHTsDzB-HVKAK-2022-15</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pBdr>
          <w:bottom w:val="single" w:sz="12" w:space="1" w:color="auto"/>
        </w:pBdr>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CC3C03" w:rsidRDefault="00CC3C03" w:rsidP="000A214C">
      <w:pPr>
        <w:widowControl w:val="0"/>
        <w:jc w:val="both"/>
        <w:rPr>
          <w:rFonts w:ascii="GHEA Grapalat" w:hAnsi="GHEA Grapalat"/>
        </w:rPr>
      </w:pPr>
    </w:p>
    <w:p w:rsidR="00CC3C03" w:rsidRDefault="00CC3C03" w:rsidP="000A214C">
      <w:pPr>
        <w:widowControl w:val="0"/>
        <w:jc w:val="both"/>
        <w:rPr>
          <w:rFonts w:ascii="GHEA Grapalat" w:hAnsi="GHEA Grapalat"/>
        </w:rPr>
      </w:pPr>
    </w:p>
    <w:p w:rsidR="000A214C" w:rsidRPr="00B138F3" w:rsidRDefault="00CC3C03" w:rsidP="000A214C">
      <w:pPr>
        <w:widowControl w:val="0"/>
        <w:jc w:val="both"/>
        <w:rPr>
          <w:rFonts w:ascii="GHEA Grapalat" w:hAnsi="GHEA Grapalat"/>
        </w:rPr>
      </w:pPr>
      <w:r>
        <w:rPr>
          <w:rFonts w:ascii="GHEA Grapalat" w:hAnsi="GHEA Grapalat"/>
        </w:rPr>
        <w:br/>
      </w:r>
      <w:r w:rsidR="000A214C" w:rsidRPr="00B138F3">
        <w:rPr>
          <w:rFonts w:ascii="GHEA Grapalat" w:hAnsi="GHEA Grapalat"/>
        </w:rPr>
        <w:t>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pPr>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B67DBC">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F90593">
        <w:rPr>
          <w:rFonts w:ascii="GHEA Grapalat" w:hAnsi="GHEA Grapalat"/>
          <w:b/>
          <w:i/>
          <w:sz w:val="24"/>
          <w:szCs w:val="24"/>
        </w:rPr>
        <w:t>GHTsDzB-HVKAK-2022-15</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5C457C" w:rsidRPr="00936B04" w:rsidRDefault="00CC3C03" w:rsidP="005C457C">
      <w:pPr>
        <w:widowControl w:val="0"/>
        <w:spacing w:after="160" w:line="360" w:lineRule="auto"/>
        <w:ind w:firstLine="142"/>
        <w:jc w:val="center"/>
        <w:rPr>
          <w:rFonts w:ascii="GHEA Grapalat" w:hAnsi="GHEA Grapalat" w:cs="Times Armenian"/>
          <w:b/>
        </w:rPr>
      </w:pPr>
      <w:r w:rsidRPr="00CC3C03">
        <w:rPr>
          <w:rFonts w:ascii="GHEA Grapalat" w:hAnsi="GHEA Grapalat"/>
          <w:b/>
        </w:rPr>
        <w:t xml:space="preserve">ДОГОВОР ГОСУДАРСТВЕННОЙ ЗАКУПКИ </w:t>
      </w:r>
      <w:r w:rsidRPr="00CC3C03">
        <w:rPr>
          <w:rFonts w:ascii="GHEA Grapalat" w:hAnsi="GHEA Grapalat"/>
          <w:b/>
        </w:rPr>
        <w:br/>
        <w:t>НА ПРЕДОСТАВЛЕНИЕ УСЛУГ ОБЕСПЕЧЕНИЯ БЕЗОПАСНОСТИ ОБЪЕКТА ДЛЯ НУЖД</w:t>
      </w:r>
      <w:r w:rsidRPr="00936B04">
        <w:rPr>
          <w:rFonts w:ascii="GHEA Grapalat" w:hAnsi="GHEA Grapalat"/>
          <w:b/>
        </w:rPr>
        <w:t xml:space="preserve"> </w:t>
      </w:r>
      <w:r w:rsidR="005C457C" w:rsidRPr="00936B04">
        <w:rPr>
          <w:rFonts w:ascii="GHEA Grapalat" w:hAnsi="GHEA Grapalat"/>
          <w:b/>
        </w:rPr>
        <w:t xml:space="preserve">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FD11E6" w:rsidRPr="00FD11E6">
        <w:rPr>
          <w:rFonts w:ascii="GHEA Grapalat" w:hAnsi="GHEA Grapalat"/>
          <w:b/>
        </w:rPr>
        <w:t>услуг обеспечения безопасности объекта</w:t>
      </w:r>
      <w:r w:rsidR="00FD11E6"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lastRenderedPageBreak/>
        <w:t>4. ЦЕНА ДОГОВОРА</w:t>
      </w:r>
    </w:p>
    <w:p w:rsidR="003B2F27" w:rsidRPr="00D04EA3"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3B2F27" w:rsidRPr="00F77167" w:rsidRDefault="003B2F27" w:rsidP="007F2BF8">
      <w:pPr>
        <w:pStyle w:val="norm"/>
        <w:widowControl w:val="0"/>
        <w:spacing w:line="240" w:lineRule="auto"/>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3B2F27" w:rsidRPr="00CD3395" w:rsidRDefault="003B2F27" w:rsidP="007F2BF8">
      <w:pPr>
        <w:widowControl w:val="0"/>
        <w:ind w:firstLine="709"/>
        <w:contextualSpacing/>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7"/>
        <w:t>19</w:t>
      </w: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8"/>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исчисляются и </w:t>
      </w:r>
      <w:r w:rsidRPr="00AD29CE">
        <w:rPr>
          <w:rFonts w:ascii="GHEA Grapalat" w:hAnsi="GHEA Grapalat"/>
        </w:rPr>
        <w:lastRenderedPageBreak/>
        <w:t>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9"/>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0"/>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w:t>
      </w:r>
      <w:r w:rsidRPr="00AD29CE">
        <w:rPr>
          <w:rFonts w:ascii="GHEA Grapalat" w:hAnsi="GHEA Grapalat"/>
        </w:rPr>
        <w:lastRenderedPageBreak/>
        <w:t xml:space="preserve">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1"/>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FD11E6" w:rsidRDefault="003B2F27" w:rsidP="00FD11E6">
      <w:pPr>
        <w:widowControl w:val="0"/>
        <w:ind w:firstLine="709"/>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A03441" w:rsidRDefault="00A03441">
      <w:pPr>
        <w:rPr>
          <w:rFonts w:ascii="GHEA Grapalat" w:hAnsi="GHEA Grapalat"/>
          <w:i/>
        </w:rPr>
      </w:pP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C03" w:rsidRDefault="00CC3C03">
      <w:r>
        <w:separator/>
      </w:r>
    </w:p>
  </w:endnote>
  <w:endnote w:type="continuationSeparator" w:id="0">
    <w:p w:rsidR="00CC3C03" w:rsidRDefault="00CC3C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CC3C03" w:rsidRPr="00305BEC" w:rsidRDefault="00CC3C03">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D11E6">
          <w:rPr>
            <w:rFonts w:ascii="GHEA Grapalat" w:hAnsi="GHEA Grapalat"/>
            <w:noProof/>
            <w:sz w:val="24"/>
            <w:szCs w:val="24"/>
          </w:rPr>
          <w:t>64</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C03" w:rsidRDefault="00CC3C03">
      <w:r>
        <w:separator/>
      </w:r>
    </w:p>
  </w:footnote>
  <w:footnote w:type="continuationSeparator" w:id="0">
    <w:p w:rsidR="00CC3C03" w:rsidRDefault="00CC3C03">
      <w:r>
        <w:continuationSeparator/>
      </w:r>
    </w:p>
  </w:footnote>
  <w:footnote w:id="1">
    <w:p w:rsidR="00CC3C03" w:rsidRPr="00A31673" w:rsidRDefault="00CC3C03">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C3C03" w:rsidRPr="005D119D" w:rsidRDefault="00CC3C03"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CC3C03" w:rsidRDefault="00CC3C03" w:rsidP="006B3E56">
      <w:pPr>
        <w:jc w:val="both"/>
      </w:pPr>
    </w:p>
    <w:p w:rsidR="00CC3C03" w:rsidRPr="00503980" w:rsidRDefault="00CC3C03"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C3C03" w:rsidRPr="00503980" w:rsidRDefault="00CC3C03"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CC3C03" w:rsidRPr="00503980" w:rsidRDefault="00CC3C03"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CC3C03" w:rsidRDefault="00CC3C03" w:rsidP="006B3E56">
      <w:pPr>
        <w:pStyle w:val="af2"/>
        <w:rPr>
          <w:rFonts w:asciiTheme="minorHAnsi" w:hAnsiTheme="minorHAnsi"/>
          <w:lang w:val="af-ZA"/>
        </w:rPr>
      </w:pPr>
    </w:p>
  </w:footnote>
  <w:footnote w:id="3">
    <w:p w:rsidR="00CC3C03" w:rsidRPr="00D3436F" w:rsidRDefault="00CC3C0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CC3C03" w:rsidRPr="00D3436F" w:rsidRDefault="00CC3C03">
      <w:pPr>
        <w:pStyle w:val="af2"/>
        <w:rPr>
          <w:lang w:val="es-ES"/>
        </w:rPr>
      </w:pPr>
    </w:p>
  </w:footnote>
  <w:footnote w:id="4">
    <w:p w:rsidR="00CC3C03" w:rsidRPr="008842CE" w:rsidRDefault="00CC3C03" w:rsidP="003D2FE2">
      <w:pPr>
        <w:pStyle w:val="af2"/>
        <w:jc w:val="both"/>
      </w:pPr>
    </w:p>
  </w:footnote>
  <w:footnote w:id="5">
    <w:p w:rsidR="00CC3C03" w:rsidRPr="008842CE" w:rsidRDefault="00CC3C03" w:rsidP="000A214C">
      <w:pPr>
        <w:pStyle w:val="af2"/>
        <w:jc w:val="both"/>
      </w:pPr>
    </w:p>
  </w:footnote>
  <w:footnote w:id="6">
    <w:p w:rsidR="00CC3C03" w:rsidRPr="006F5F33" w:rsidRDefault="00CC3C03"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CC3C03" w:rsidRPr="008F6EF8" w:rsidRDefault="00CC3C03"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CC3C03" w:rsidRPr="00576D9C" w:rsidRDefault="00CC3C03" w:rsidP="003B2F27">
      <w:pPr>
        <w:pStyle w:val="af2"/>
        <w:rPr>
          <w:rFonts w:asciiTheme="minorHAnsi" w:hAnsiTheme="minorHAnsi"/>
        </w:rPr>
      </w:pPr>
    </w:p>
  </w:footnote>
  <w:footnote w:id="8">
    <w:p w:rsidR="00CC3C03" w:rsidRPr="00892F7F" w:rsidRDefault="00CC3C03"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CC3C03" w:rsidRPr="00552088" w:rsidRDefault="00CC3C03"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CC3C03" w:rsidRPr="006F5F33" w:rsidRDefault="00CC3C03" w:rsidP="003B2F27">
      <w:pPr>
        <w:pStyle w:val="af2"/>
        <w:jc w:val="both"/>
        <w:rPr>
          <w:rFonts w:ascii="GHEA Grapalat" w:hAnsi="GHEA Grapalat"/>
          <w:lang w:val="hy-AM"/>
        </w:rPr>
      </w:pPr>
      <w:r w:rsidRPr="006F5F33">
        <w:rPr>
          <w:rFonts w:ascii="GHEA Grapalat" w:hAnsi="GHEA Grapalat"/>
          <w:i/>
        </w:rPr>
        <w:t>.</w:t>
      </w:r>
    </w:p>
    <w:p w:rsidR="00CC3C03" w:rsidRPr="00576D9C" w:rsidRDefault="00CC3C03" w:rsidP="003B2F27">
      <w:pPr>
        <w:pStyle w:val="af2"/>
        <w:jc w:val="both"/>
        <w:rPr>
          <w:rFonts w:ascii="GHEA Grapalat" w:hAnsi="GHEA Grapalat"/>
          <w:lang w:val="hy-AM"/>
        </w:rPr>
      </w:pPr>
    </w:p>
  </w:footnote>
  <w:footnote w:id="9">
    <w:p w:rsidR="00CC3C03" w:rsidRPr="006F5F33" w:rsidRDefault="00CC3C03"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CC3C03" w:rsidRPr="006F5F33" w:rsidRDefault="00CC3C03"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CC3C03" w:rsidRPr="006F5F33" w:rsidRDefault="00CC3C03"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CC3C03" w:rsidRPr="009E00B3" w:rsidRDefault="00CC3C03"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CC3C03" w:rsidRPr="00A47171" w:rsidRDefault="00CC3C03" w:rsidP="007122CD">
      <w:pPr>
        <w:pStyle w:val="af2"/>
        <w:jc w:val="both"/>
        <w:rPr>
          <w:rFonts w:ascii="GHEA Grapalat" w:hAnsi="GHEA Grapalat"/>
          <w:i/>
          <w:lang w:eastAsia="en-US"/>
        </w:rPr>
      </w:pPr>
      <w:r w:rsidRPr="009E00B3">
        <w:rPr>
          <w:rFonts w:ascii="GHEA Grapalat" w:hAnsi="GHEA Grapalat"/>
          <w:i/>
          <w:lang w:eastAsia="en-US"/>
        </w:rPr>
        <w:tab/>
      </w:r>
    </w:p>
  </w:footnote>
  <w:footnote w:id="12">
    <w:p w:rsidR="00CC3C03" w:rsidRPr="00E40AC8" w:rsidRDefault="00CC3C03"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41E2"/>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DB3"/>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B11"/>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623"/>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6FA5"/>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57C"/>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3FDC"/>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64"/>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664"/>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B51"/>
    <w:rsid w:val="009D7EFF"/>
    <w:rsid w:val="009E00B3"/>
    <w:rsid w:val="009E07EE"/>
    <w:rsid w:val="009E0C7F"/>
    <w:rsid w:val="009E1181"/>
    <w:rsid w:val="009E19C7"/>
    <w:rsid w:val="009E21A5"/>
    <w:rsid w:val="009E2596"/>
    <w:rsid w:val="009E27FC"/>
    <w:rsid w:val="009E2E30"/>
    <w:rsid w:val="009E35C5"/>
    <w:rsid w:val="009E38B9"/>
    <w:rsid w:val="009E39FC"/>
    <w:rsid w:val="009E3FD8"/>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000"/>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441"/>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5A6"/>
    <w:rsid w:val="00A63D83"/>
    <w:rsid w:val="00A63EB8"/>
    <w:rsid w:val="00A64339"/>
    <w:rsid w:val="00A65307"/>
    <w:rsid w:val="00A65C38"/>
    <w:rsid w:val="00A65F14"/>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10D3"/>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CBD"/>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19B6"/>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47D2"/>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54E2"/>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3C03"/>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F34"/>
    <w:rsid w:val="00CF6889"/>
    <w:rsid w:val="00CF6899"/>
    <w:rsid w:val="00CF6DB0"/>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A8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2"/>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5DEE"/>
    <w:rsid w:val="00F460E3"/>
    <w:rsid w:val="00F538BF"/>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0593"/>
    <w:rsid w:val="00F914CF"/>
    <w:rsid w:val="00F92A53"/>
    <w:rsid w:val="00F930CD"/>
    <w:rsid w:val="00F932ED"/>
    <w:rsid w:val="00F9430A"/>
    <w:rsid w:val="00F9448B"/>
    <w:rsid w:val="00F954E8"/>
    <w:rsid w:val="00F95BB0"/>
    <w:rsid w:val="00F95E94"/>
    <w:rsid w:val="00F96993"/>
    <w:rsid w:val="00F97109"/>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1E6"/>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8FE06-80F9-4673-A6DB-85BA58E6B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2170</TotalTime>
  <Pages>65</Pages>
  <Words>15439</Words>
  <Characters>111861</Characters>
  <Application>Microsoft Office Word</Application>
  <DocSecurity>0</DocSecurity>
  <Lines>932</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127046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1294</cp:revision>
  <cp:lastPrinted>2018-02-16T07:12:00Z</cp:lastPrinted>
  <dcterms:created xsi:type="dcterms:W3CDTF">2019-10-28T07:04:00Z</dcterms:created>
  <dcterms:modified xsi:type="dcterms:W3CDTF">2022-01-19T10:23:00Z</dcterms:modified>
</cp:coreProperties>
</file>