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7369" w:rsidRDefault="002A7369" w:rsidP="002A7369">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2A7369" w:rsidRDefault="002A7369" w:rsidP="002A7369">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2A7369" w:rsidRDefault="002A7369" w:rsidP="002A7369">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Настоящий текст объявления утвержден Решением Оценочной Комиссии от </w:t>
      </w:r>
      <w:r w:rsidR="00A74995" w:rsidRPr="00A74995">
        <w:rPr>
          <w:rFonts w:ascii="GHEA Grapalat" w:hAnsi="GHEA Grapalat"/>
          <w:i w:val="0"/>
          <w:sz w:val="24"/>
          <w:szCs w:val="24"/>
        </w:rPr>
        <w:t>1</w:t>
      </w:r>
      <w:r w:rsidR="00EF02A4" w:rsidRPr="00EF02A4">
        <w:rPr>
          <w:rFonts w:ascii="GHEA Grapalat" w:hAnsi="GHEA Grapalat"/>
          <w:i w:val="0"/>
          <w:sz w:val="24"/>
          <w:szCs w:val="24"/>
        </w:rPr>
        <w:t>2</w:t>
      </w:r>
      <w:r>
        <w:rPr>
          <w:rFonts w:ascii="GHEA Grapalat" w:hAnsi="GHEA Grapalat"/>
          <w:i w:val="0"/>
          <w:sz w:val="24"/>
          <w:szCs w:val="24"/>
        </w:rPr>
        <w:t xml:space="preserve">-го </w:t>
      </w:r>
      <w:r w:rsidR="00A74995">
        <w:rPr>
          <w:rFonts w:ascii="GHEA Grapalat" w:hAnsi="GHEA Grapalat"/>
          <w:i w:val="0"/>
          <w:sz w:val="24"/>
          <w:szCs w:val="24"/>
        </w:rPr>
        <w:t>декабря</w:t>
      </w:r>
      <w:r w:rsidR="009B0B2A">
        <w:rPr>
          <w:rFonts w:ascii="GHEA Grapalat" w:hAnsi="GHEA Grapalat"/>
          <w:i w:val="0"/>
          <w:sz w:val="24"/>
          <w:szCs w:val="24"/>
        </w:rPr>
        <w:t xml:space="preserve"> </w:t>
      </w:r>
      <w:r>
        <w:rPr>
          <w:rFonts w:ascii="GHEA Grapalat" w:hAnsi="GHEA Grapalat"/>
          <w:i w:val="0"/>
          <w:sz w:val="24"/>
          <w:szCs w:val="24"/>
        </w:rPr>
        <w:t xml:space="preserve">2025 года номер 1 </w:t>
      </w:r>
    </w:p>
    <w:p w:rsidR="002A7369" w:rsidRDefault="002A7369" w:rsidP="002A7369">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w:t>
      </w:r>
      <w:r w:rsidR="00A74995">
        <w:rPr>
          <w:rFonts w:ascii="GHEA Grapalat" w:hAnsi="GHEA Grapalat"/>
          <w:b/>
          <w:i w:val="0"/>
          <w:sz w:val="24"/>
          <w:szCs w:val="24"/>
        </w:rPr>
        <w:t>GHTsDzB-HVKAK-2026-05</w:t>
      </w:r>
      <w:r>
        <w:rPr>
          <w:rFonts w:ascii="GHEA Grapalat" w:hAnsi="GHEA Grapalat"/>
          <w:b/>
          <w:i w:val="0"/>
          <w:sz w:val="24"/>
          <w:szCs w:val="24"/>
        </w:rPr>
        <w:t>»</w:t>
      </w:r>
    </w:p>
    <w:p w:rsidR="002A7369" w:rsidRDefault="002A7369" w:rsidP="002A7369">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proofErr w:type="spellStart"/>
      <w:r>
        <w:rPr>
          <w:rFonts w:ascii="GHEA Grapalat" w:hAnsi="GHEA Grapalat"/>
          <w:i w:val="0"/>
          <w:sz w:val="24"/>
          <w:szCs w:val="24"/>
        </w:rPr>
        <w:t>Гераци</w:t>
      </w:r>
      <w:proofErr w:type="spellEnd"/>
      <w:r>
        <w:rPr>
          <w:rFonts w:ascii="GHEA Grapalat" w:hAnsi="GHEA Grapalat"/>
          <w:i w:val="0"/>
          <w:sz w:val="24"/>
          <w:szCs w:val="24"/>
        </w:rPr>
        <w:t>,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rsidR="002A7369" w:rsidRDefault="002A7369" w:rsidP="002A7369">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w:t>
      </w:r>
      <w:r w:rsidRPr="00A2539C">
        <w:rPr>
          <w:rFonts w:ascii="GHEA Grapalat" w:hAnsi="GHEA Grapalat"/>
          <w:b/>
          <w:i w:val="0"/>
          <w:sz w:val="24"/>
          <w:szCs w:val="24"/>
        </w:rPr>
        <w:t>на предоставление</w:t>
      </w:r>
      <w:r w:rsidRPr="00A2539C">
        <w:rPr>
          <w:rFonts w:ascii="GHEA Grapalat" w:hAnsi="GHEA Grapalat"/>
          <w:i w:val="0"/>
          <w:sz w:val="24"/>
          <w:szCs w:val="24"/>
        </w:rPr>
        <w:t xml:space="preserve"> </w:t>
      </w:r>
      <w:r w:rsidR="00A74995">
        <w:rPr>
          <w:rFonts w:ascii="GHEA Grapalat" w:hAnsi="GHEA Grapalat"/>
          <w:b/>
          <w:i w:val="0"/>
          <w:sz w:val="24"/>
          <w:szCs w:val="24"/>
        </w:rPr>
        <w:t xml:space="preserve">посреднических услуг по международному таможенному оформлению грузов и по службе доставки грузов с </w:t>
      </w:r>
      <w:proofErr w:type="gramStart"/>
      <w:r w:rsidR="00A74995">
        <w:rPr>
          <w:rFonts w:ascii="GHEA Grapalat" w:hAnsi="GHEA Grapalat"/>
          <w:b/>
          <w:i w:val="0"/>
          <w:sz w:val="24"/>
          <w:szCs w:val="24"/>
        </w:rPr>
        <w:t>таможенного</w:t>
      </w:r>
      <w:proofErr w:type="gramEnd"/>
      <w:r w:rsidR="00A74995">
        <w:rPr>
          <w:rFonts w:ascii="GHEA Grapalat" w:hAnsi="GHEA Grapalat"/>
          <w:b/>
          <w:i w:val="0"/>
          <w:sz w:val="24"/>
          <w:szCs w:val="24"/>
        </w:rPr>
        <w:t xml:space="preserve"> на национальный склад</w:t>
      </w:r>
      <w:r>
        <w:rPr>
          <w:rFonts w:ascii="GHEA Grapalat" w:hAnsi="GHEA Grapalat"/>
          <w:b/>
          <w:i w:val="0"/>
          <w:sz w:val="24"/>
          <w:szCs w:val="24"/>
        </w:rPr>
        <w:t xml:space="preserve">. </w:t>
      </w:r>
    </w:p>
    <w:p w:rsidR="002A7369" w:rsidRPr="009044F1" w:rsidRDefault="002A7369" w:rsidP="002A7369">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2A7369" w:rsidRDefault="002A7369" w:rsidP="002A7369">
      <w:pPr>
        <w:pStyle w:val="a3"/>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2A7369" w:rsidRPr="003F762C" w:rsidRDefault="002A7369" w:rsidP="002A7369">
      <w:pPr>
        <w:pStyle w:val="a3"/>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2A7369" w:rsidRPr="00D5443D" w:rsidRDefault="002A7369" w:rsidP="002A7369">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2A7369" w:rsidRPr="008B659E" w:rsidRDefault="002A7369" w:rsidP="002A7369">
      <w:pPr>
        <w:pStyle w:val="a3"/>
        <w:widowControl w:val="0"/>
        <w:spacing w:line="240" w:lineRule="auto"/>
        <w:ind w:firstLine="567"/>
        <w:contextualSpacing/>
        <w:rPr>
          <w:rFonts w:ascii="GHEA Grapalat" w:hAnsi="GHEA Grapalat"/>
          <w:i w:val="0"/>
          <w:sz w:val="16"/>
          <w:szCs w:val="24"/>
        </w:rPr>
      </w:pPr>
      <w:r w:rsidRPr="00D85563">
        <w:rPr>
          <w:rFonts w:ascii="GHEA Grapalat" w:hAnsi="GHEA Grapalat"/>
          <w:i w:val="0"/>
          <w:sz w:val="24"/>
          <w:szCs w:val="24"/>
        </w:rPr>
        <w:t xml:space="preserve">Заявки на </w:t>
      </w:r>
      <w:r>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w:t>
      </w:r>
      <w:r w:rsidRPr="00535F40">
        <w:rPr>
          <w:rFonts w:ascii="GHEA Grapalat" w:hAnsi="GHEA Grapalat"/>
          <w:b/>
          <w:i w:val="0"/>
          <w:sz w:val="24"/>
          <w:szCs w:val="24"/>
        </w:rPr>
        <w:t>адресу</w:t>
      </w:r>
      <w:r w:rsidRPr="00535F40">
        <w:rPr>
          <w:rFonts w:ascii="GHEA Grapalat" w:hAnsi="GHEA Grapalat"/>
          <w:b/>
          <w:i w:val="0"/>
          <w:spacing w:val="6"/>
          <w:sz w:val="24"/>
          <w:szCs w:val="24"/>
        </w:rPr>
        <w:t xml:space="preserve"> </w:t>
      </w:r>
      <w:proofErr w:type="gramStart"/>
      <w:r w:rsidRPr="00535F40">
        <w:rPr>
          <w:rFonts w:ascii="GHEA Grapalat" w:hAnsi="GHEA Grapalat"/>
          <w:b/>
          <w:i w:val="0"/>
          <w:spacing w:val="6"/>
          <w:sz w:val="24"/>
          <w:szCs w:val="24"/>
        </w:rPr>
        <w:t>г</w:t>
      </w:r>
      <w:proofErr w:type="gramEnd"/>
      <w:r w:rsidRPr="00535F40">
        <w:rPr>
          <w:rFonts w:ascii="GHEA Grapalat" w:hAnsi="GHEA Grapalat"/>
          <w:b/>
          <w:i w:val="0"/>
          <w:spacing w:val="6"/>
          <w:sz w:val="24"/>
          <w:szCs w:val="24"/>
        </w:rPr>
        <w:t xml:space="preserve">. Ереван, </w:t>
      </w:r>
      <w:r>
        <w:rPr>
          <w:rFonts w:ascii="GHEA Grapalat" w:hAnsi="GHEA Grapalat"/>
          <w:b/>
          <w:i w:val="0"/>
          <w:spacing w:val="6"/>
          <w:sz w:val="24"/>
          <w:szCs w:val="24"/>
        </w:rPr>
        <w:t xml:space="preserve">ул. </w:t>
      </w:r>
      <w:r w:rsidRPr="00535F40">
        <w:rPr>
          <w:rFonts w:ascii="GHEA Grapalat" w:hAnsi="GHEA Grapalat"/>
          <w:b/>
          <w:i w:val="0"/>
          <w:spacing w:val="6"/>
          <w:sz w:val="24"/>
          <w:szCs w:val="24"/>
        </w:rPr>
        <w:t xml:space="preserve">М. </w:t>
      </w:r>
      <w:proofErr w:type="spellStart"/>
      <w:r w:rsidRPr="00535F40">
        <w:rPr>
          <w:rFonts w:ascii="GHEA Grapalat" w:hAnsi="GHEA Grapalat"/>
          <w:b/>
          <w:i w:val="0"/>
          <w:spacing w:val="6"/>
          <w:sz w:val="24"/>
          <w:szCs w:val="24"/>
        </w:rPr>
        <w:t>Гераци</w:t>
      </w:r>
      <w:proofErr w:type="spellEnd"/>
      <w:r w:rsidRPr="00535F40">
        <w:rPr>
          <w:rFonts w:ascii="GHEA Grapalat" w:hAnsi="GHEA Grapalat"/>
          <w:b/>
          <w:i w:val="0"/>
          <w:spacing w:val="6"/>
          <w:sz w:val="24"/>
          <w:szCs w:val="24"/>
        </w:rPr>
        <w:t xml:space="preserve">, </w:t>
      </w:r>
      <w:r>
        <w:rPr>
          <w:rFonts w:ascii="GHEA Grapalat" w:hAnsi="GHEA Grapalat"/>
          <w:b/>
          <w:i w:val="0"/>
          <w:spacing w:val="6"/>
          <w:sz w:val="24"/>
          <w:szCs w:val="24"/>
        </w:rPr>
        <w:t xml:space="preserve">д. </w:t>
      </w:r>
      <w:r w:rsidRPr="00535F40">
        <w:rPr>
          <w:rFonts w:ascii="GHEA Grapalat" w:hAnsi="GHEA Grapalat"/>
          <w:b/>
          <w:i w:val="0"/>
          <w:spacing w:val="6"/>
          <w:sz w:val="24"/>
          <w:szCs w:val="24"/>
        </w:rPr>
        <w:t>12</w:t>
      </w:r>
      <w:r>
        <w:rPr>
          <w:rFonts w:ascii="GHEA Grapalat" w:hAnsi="GHEA Grapalat"/>
          <w:i w:val="0"/>
          <w:sz w:val="16"/>
          <w:szCs w:val="24"/>
        </w:rPr>
        <w:t xml:space="preserve"> </w:t>
      </w:r>
      <w:r w:rsidRPr="00D85563">
        <w:rPr>
          <w:rFonts w:ascii="GHEA Grapalat" w:hAnsi="GHEA Grapalat"/>
          <w:i w:val="0"/>
          <w:sz w:val="24"/>
          <w:szCs w:val="24"/>
        </w:rPr>
        <w:t xml:space="preserve">в документарной форме, до </w:t>
      </w:r>
      <w:r w:rsidRPr="00535F40">
        <w:rPr>
          <w:rFonts w:ascii="GHEA Grapalat" w:hAnsi="GHEA Grapalat"/>
          <w:b/>
          <w:i w:val="0"/>
          <w:sz w:val="24"/>
          <w:szCs w:val="24"/>
        </w:rPr>
        <w:t>10:30 часов 0</w:t>
      </w:r>
      <w:r>
        <w:rPr>
          <w:rFonts w:ascii="GHEA Grapalat" w:hAnsi="GHEA Grapalat"/>
          <w:b/>
          <w:i w:val="0"/>
          <w:sz w:val="24"/>
          <w:szCs w:val="24"/>
        </w:rPr>
        <w:t>7</w:t>
      </w:r>
      <w:r w:rsidRPr="00535F40">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2A7369" w:rsidRDefault="002A7369" w:rsidP="002A7369">
      <w:pPr>
        <w:pStyle w:val="a3"/>
        <w:widowControl w:val="0"/>
        <w:spacing w:line="240" w:lineRule="auto"/>
        <w:ind w:firstLine="567"/>
        <w:contextualSpacing/>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proofErr w:type="gramStart"/>
      <w:r w:rsidRPr="0012656E">
        <w:rPr>
          <w:rFonts w:ascii="GHEA Grapalat" w:hAnsi="GHEA Grapalat"/>
          <w:b/>
          <w:i w:val="0"/>
          <w:sz w:val="24"/>
          <w:szCs w:val="24"/>
        </w:rPr>
        <w:t>г</w:t>
      </w:r>
      <w:proofErr w:type="gramEnd"/>
      <w:r w:rsidRPr="0012656E">
        <w:rPr>
          <w:rFonts w:ascii="GHEA Grapalat" w:hAnsi="GHEA Grapalat"/>
          <w:b/>
          <w:i w:val="0"/>
          <w:sz w:val="24"/>
          <w:szCs w:val="24"/>
        </w:rPr>
        <w:t xml:space="preserve">. Ереван, ул. М. </w:t>
      </w:r>
      <w:proofErr w:type="spellStart"/>
      <w:r w:rsidRPr="0012656E">
        <w:rPr>
          <w:rFonts w:ascii="GHEA Grapalat" w:hAnsi="GHEA Grapalat"/>
          <w:b/>
          <w:i w:val="0"/>
          <w:sz w:val="24"/>
          <w:szCs w:val="24"/>
        </w:rPr>
        <w:t>Гераци</w:t>
      </w:r>
      <w:proofErr w:type="spellEnd"/>
      <w:r w:rsidRPr="0012656E">
        <w:rPr>
          <w:rFonts w:ascii="GHEA Grapalat" w:hAnsi="GHEA Grapalat"/>
          <w:b/>
          <w:i w:val="0"/>
          <w:sz w:val="24"/>
          <w:szCs w:val="24"/>
        </w:rPr>
        <w:t xml:space="preserve">, д. 12, в 10:30 часов </w:t>
      </w:r>
      <w:r w:rsidR="002474DF">
        <w:rPr>
          <w:rFonts w:ascii="GHEA Grapalat" w:hAnsi="GHEA Grapalat"/>
          <w:b/>
          <w:i w:val="0"/>
          <w:sz w:val="24"/>
          <w:szCs w:val="24"/>
        </w:rPr>
        <w:t>1</w:t>
      </w:r>
      <w:r w:rsidR="00EF02A4" w:rsidRPr="00EF02A4">
        <w:rPr>
          <w:rFonts w:ascii="GHEA Grapalat" w:hAnsi="GHEA Grapalat"/>
          <w:b/>
          <w:i w:val="0"/>
          <w:sz w:val="24"/>
          <w:szCs w:val="24"/>
        </w:rPr>
        <w:t>9</w:t>
      </w:r>
      <w:r w:rsidR="002474DF">
        <w:rPr>
          <w:rFonts w:ascii="GHEA Grapalat" w:hAnsi="GHEA Grapalat"/>
          <w:b/>
          <w:i w:val="0"/>
          <w:sz w:val="24"/>
          <w:szCs w:val="24"/>
        </w:rPr>
        <w:t xml:space="preserve"> декабря</w:t>
      </w:r>
      <w:r>
        <w:rPr>
          <w:rFonts w:ascii="GHEA Grapalat" w:hAnsi="GHEA Grapalat"/>
          <w:b/>
          <w:i w:val="0"/>
          <w:sz w:val="24"/>
          <w:szCs w:val="24"/>
        </w:rPr>
        <w:t xml:space="preserve"> 2025</w:t>
      </w:r>
      <w:r w:rsidRPr="0012656E">
        <w:rPr>
          <w:rFonts w:ascii="GHEA Grapalat" w:hAnsi="GHEA Grapalat"/>
          <w:b/>
          <w:i w:val="0"/>
          <w:sz w:val="24"/>
          <w:szCs w:val="24"/>
        </w:rPr>
        <w:t xml:space="preserve"> года.</w:t>
      </w:r>
    </w:p>
    <w:p w:rsidR="002A7369" w:rsidRPr="001B32D9" w:rsidRDefault="002A7369" w:rsidP="002A7369">
      <w:pPr>
        <w:pStyle w:val="a3"/>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2A7369" w:rsidRPr="003A1EBB" w:rsidRDefault="002A7369" w:rsidP="002A7369">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rsidR="002A7369" w:rsidRDefault="002A7369" w:rsidP="002A7369">
      <w:pPr>
        <w:pStyle w:val="a3"/>
        <w:widowControl w:val="0"/>
        <w:spacing w:line="240" w:lineRule="auto"/>
        <w:ind w:firstLine="567"/>
        <w:rPr>
          <w:rFonts w:ascii="GHEA Grapalat" w:hAnsi="GHEA Grapalat"/>
          <w:i w:val="0"/>
          <w:sz w:val="24"/>
          <w:szCs w:val="24"/>
        </w:rPr>
      </w:pPr>
      <w:proofErr w:type="spellStart"/>
      <w:r>
        <w:rPr>
          <w:rFonts w:ascii="GHEA Grapalat" w:hAnsi="GHEA Grapalat"/>
          <w:b/>
          <w:i w:val="0"/>
          <w:sz w:val="24"/>
          <w:szCs w:val="24"/>
        </w:rPr>
        <w:t>Астгик</w:t>
      </w:r>
      <w:proofErr w:type="spellEnd"/>
      <w:r>
        <w:rPr>
          <w:rFonts w:ascii="GHEA Grapalat" w:hAnsi="GHEA Grapalat"/>
          <w:b/>
          <w:i w:val="0"/>
          <w:sz w:val="24"/>
          <w:szCs w:val="24"/>
        </w:rPr>
        <w:t xml:space="preserve"> </w:t>
      </w:r>
      <w:proofErr w:type="spellStart"/>
      <w:r>
        <w:rPr>
          <w:rFonts w:ascii="GHEA Grapalat" w:hAnsi="GHEA Grapalat"/>
          <w:b/>
          <w:i w:val="0"/>
          <w:sz w:val="24"/>
          <w:szCs w:val="24"/>
        </w:rPr>
        <w:t>Вирабян</w:t>
      </w:r>
      <w:proofErr w:type="spellEnd"/>
      <w:r>
        <w:rPr>
          <w:rFonts w:ascii="GHEA Grapalat" w:hAnsi="GHEA Grapalat"/>
          <w:i w:val="0"/>
          <w:sz w:val="24"/>
          <w:szCs w:val="24"/>
        </w:rPr>
        <w:t>.</w:t>
      </w:r>
    </w:p>
    <w:p w:rsidR="002A7369" w:rsidRDefault="002A7369" w:rsidP="002A7369">
      <w:pPr>
        <w:pStyle w:val="a3"/>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2A7369" w:rsidRDefault="002A7369" w:rsidP="002A7369">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rsidR="004C7808" w:rsidRPr="004C7808" w:rsidRDefault="002A7369" w:rsidP="002A7369">
      <w:pPr>
        <w:rPr>
          <w:rFonts w:ascii="GHEA Grapalat" w:hAnsi="GHEA Grapalat"/>
        </w:rPr>
      </w:pPr>
      <w:r w:rsidRPr="004C7808">
        <w:rPr>
          <w:rFonts w:ascii="GHEA Grapalat" w:hAnsi="GHEA Grapalat"/>
        </w:rPr>
        <w:t>Заказчик</w:t>
      </w:r>
      <w:r w:rsidRPr="004C7808">
        <w:rPr>
          <w:rFonts w:ascii="GHEA Grapalat" w:hAnsi="GHEA Grapalat"/>
          <w:b/>
        </w:rPr>
        <w:t xml:space="preserve"> ГНО «Национальный центр по контролю и профилактике заболеваний» МЗ РА</w:t>
      </w:r>
      <w:r w:rsidRPr="004C7808">
        <w:rPr>
          <w:rFonts w:ascii="GHEA Grapalat" w:hAnsi="GHEA Grapalat"/>
        </w:rPr>
        <w:t xml:space="preserve"> </w:t>
      </w:r>
      <w:r w:rsidR="004C7808" w:rsidRPr="004C7808">
        <w:rPr>
          <w:rFonts w:ascii="GHEA Grapalat" w:hAnsi="GHEA Grapalat"/>
        </w:rPr>
        <w:br w:type="page"/>
      </w:r>
    </w:p>
    <w:p w:rsidR="0041256C" w:rsidRPr="005B26C2" w:rsidRDefault="0041256C" w:rsidP="0041256C">
      <w:pPr>
        <w:pStyle w:val="aa"/>
        <w:widowControl w:val="0"/>
        <w:spacing w:after="0"/>
        <w:ind w:firstLine="567"/>
        <w:contextualSpacing/>
        <w:jc w:val="right"/>
        <w:rPr>
          <w:rFonts w:ascii="GHEA Grapalat" w:hAnsi="GHEA Grapalat" w:cs="Sylfaen"/>
        </w:rPr>
      </w:pPr>
      <w:r w:rsidRPr="005B26C2">
        <w:rPr>
          <w:rFonts w:ascii="GHEA Grapalat" w:hAnsi="GHEA Grapalat"/>
        </w:rPr>
        <w:lastRenderedPageBreak/>
        <w:t>Утверждено</w:t>
      </w:r>
    </w:p>
    <w:p w:rsidR="0041256C" w:rsidRPr="00BB6E4B" w:rsidRDefault="0041256C" w:rsidP="0041256C">
      <w:pPr>
        <w:pStyle w:val="aa"/>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 xml:space="preserve">Решением Оценочной </w:t>
      </w:r>
      <w:r w:rsidRPr="00E90538">
        <w:rPr>
          <w:rFonts w:ascii="GHEA Grapalat" w:hAnsi="GHEA Grapalat"/>
          <w:sz w:val="22"/>
          <w:szCs w:val="22"/>
        </w:rPr>
        <w:t>комиссии запроса котировок</w:t>
      </w:r>
      <w:r w:rsidRPr="00E90538">
        <w:rPr>
          <w:rFonts w:ascii="GHEA Grapalat" w:hAnsi="GHEA Grapalat" w:cs="Sylfaen"/>
          <w:sz w:val="22"/>
          <w:szCs w:val="22"/>
        </w:rPr>
        <w:br/>
      </w:r>
      <w:r w:rsidRPr="00E90538">
        <w:rPr>
          <w:rFonts w:ascii="GHEA Grapalat" w:hAnsi="GHEA Grapalat"/>
          <w:sz w:val="22"/>
          <w:szCs w:val="22"/>
        </w:rPr>
        <w:t>под кодом «</w:t>
      </w:r>
      <w:r w:rsidR="00A74995">
        <w:rPr>
          <w:rFonts w:ascii="GHEA Grapalat" w:hAnsi="GHEA Grapalat"/>
          <w:sz w:val="22"/>
          <w:szCs w:val="22"/>
        </w:rPr>
        <w:t>GHTsDzB-HVKAK-2026-05</w:t>
      </w:r>
      <w:r w:rsidRPr="00E90538">
        <w:rPr>
          <w:rFonts w:ascii="GHEA Grapalat" w:hAnsi="GHEA Grapalat"/>
          <w:sz w:val="22"/>
          <w:szCs w:val="22"/>
        </w:rPr>
        <w:t>»</w:t>
      </w:r>
      <w:r w:rsidRPr="00E90538">
        <w:rPr>
          <w:rFonts w:ascii="GHEA Grapalat" w:hAnsi="GHEA Grapalat"/>
          <w:sz w:val="22"/>
          <w:szCs w:val="22"/>
        </w:rPr>
        <w:br/>
        <w:t xml:space="preserve">  № </w:t>
      </w:r>
      <w:r w:rsidRPr="00E90538">
        <w:rPr>
          <w:rFonts w:ascii="GHEA Grapalat" w:hAnsi="GHEA Grapalat"/>
          <w:sz w:val="22"/>
          <w:szCs w:val="22"/>
          <w:lang w:val="hy-AM"/>
        </w:rPr>
        <w:t>1</w:t>
      </w:r>
      <w:r w:rsidRPr="00E90538">
        <w:rPr>
          <w:rFonts w:ascii="GHEA Grapalat" w:hAnsi="GHEA Grapalat"/>
          <w:sz w:val="22"/>
          <w:szCs w:val="22"/>
        </w:rPr>
        <w:t xml:space="preserve"> </w:t>
      </w:r>
      <w:r w:rsidR="001533B1">
        <w:rPr>
          <w:rFonts w:ascii="GHEA Grapalat" w:hAnsi="GHEA Grapalat"/>
          <w:sz w:val="22"/>
          <w:szCs w:val="22"/>
        </w:rPr>
        <w:t xml:space="preserve">от </w:t>
      </w:r>
      <w:r w:rsidR="002474DF">
        <w:rPr>
          <w:rFonts w:ascii="GHEA Grapalat" w:hAnsi="GHEA Grapalat"/>
          <w:sz w:val="22"/>
          <w:szCs w:val="22"/>
        </w:rPr>
        <w:t>1</w:t>
      </w:r>
      <w:r w:rsidR="00EF02A4" w:rsidRPr="00911304">
        <w:rPr>
          <w:rFonts w:ascii="GHEA Grapalat" w:hAnsi="GHEA Grapalat"/>
          <w:sz w:val="22"/>
          <w:szCs w:val="22"/>
        </w:rPr>
        <w:t>2</w:t>
      </w:r>
      <w:r w:rsidR="002474DF">
        <w:rPr>
          <w:rFonts w:ascii="GHEA Grapalat" w:hAnsi="GHEA Grapalat"/>
          <w:sz w:val="22"/>
          <w:szCs w:val="22"/>
        </w:rPr>
        <w:t xml:space="preserve"> декабря</w:t>
      </w:r>
      <w:r w:rsidR="001734A4" w:rsidRPr="00E90538">
        <w:rPr>
          <w:rFonts w:ascii="GHEA Grapalat" w:hAnsi="GHEA Grapalat"/>
          <w:sz w:val="22"/>
          <w:szCs w:val="22"/>
        </w:rPr>
        <w:t xml:space="preserve"> 2025</w:t>
      </w:r>
      <w:r w:rsidRPr="00E90538">
        <w:rPr>
          <w:rFonts w:ascii="GHEA Grapalat" w:hAnsi="GHEA Grapalat"/>
          <w:sz w:val="22"/>
          <w:szCs w:val="22"/>
        </w:rPr>
        <w:t xml:space="preserve"> г</w:t>
      </w:r>
      <w:r w:rsidRPr="00E90538">
        <w:rPr>
          <w:rFonts w:ascii="GHEA Grapalat" w:hAnsi="GHEA Grapalat"/>
          <w:sz w:val="22"/>
          <w:szCs w:val="22"/>
          <w:lang w:val="hy-AM"/>
        </w:rPr>
        <w:t>.</w:t>
      </w:r>
    </w:p>
    <w:p w:rsidR="00096865" w:rsidRPr="0041256C" w:rsidRDefault="00096865" w:rsidP="00B46D58">
      <w:pPr>
        <w:pStyle w:val="aa"/>
        <w:widowControl w:val="0"/>
        <w:spacing w:after="160"/>
        <w:ind w:right="-7" w:firstLine="567"/>
        <w:jc w:val="center"/>
        <w:rPr>
          <w:rFonts w:ascii="GHEA Grapalat" w:hAnsi="GHEA Grapalat"/>
          <w:lang w:val="hy-AM"/>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1533B1" w:rsidRPr="00E063D7" w:rsidRDefault="001533B1" w:rsidP="001533B1">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1533B1" w:rsidRPr="00E063D7" w:rsidRDefault="001533B1" w:rsidP="001533B1">
      <w:pPr>
        <w:pStyle w:val="aa"/>
        <w:widowControl w:val="0"/>
        <w:spacing w:after="160"/>
        <w:ind w:right="-7" w:firstLine="567"/>
        <w:jc w:val="center"/>
        <w:rPr>
          <w:rFonts w:ascii="GHEA Grapalat" w:hAnsi="GHEA Grapalat"/>
          <w:sz w:val="22"/>
          <w:szCs w:val="22"/>
        </w:rPr>
      </w:pPr>
    </w:p>
    <w:p w:rsidR="001533B1" w:rsidRPr="00E063D7" w:rsidRDefault="001533B1" w:rsidP="001533B1">
      <w:pPr>
        <w:pStyle w:val="aa"/>
        <w:widowControl w:val="0"/>
        <w:spacing w:after="160"/>
        <w:ind w:right="-7" w:firstLine="567"/>
        <w:jc w:val="center"/>
        <w:rPr>
          <w:rFonts w:ascii="GHEA Grapalat" w:hAnsi="GHEA Grapalat"/>
          <w:sz w:val="22"/>
          <w:szCs w:val="22"/>
        </w:rPr>
      </w:pPr>
    </w:p>
    <w:p w:rsidR="001533B1" w:rsidRPr="00E063D7" w:rsidRDefault="001533B1" w:rsidP="001533B1">
      <w:pPr>
        <w:pStyle w:val="aa"/>
        <w:widowControl w:val="0"/>
        <w:spacing w:after="160"/>
        <w:ind w:right="-7" w:firstLine="567"/>
        <w:jc w:val="center"/>
        <w:rPr>
          <w:rFonts w:ascii="GHEA Grapalat" w:hAnsi="GHEA Grapalat"/>
          <w:sz w:val="22"/>
          <w:szCs w:val="22"/>
        </w:rPr>
      </w:pPr>
    </w:p>
    <w:p w:rsidR="001533B1" w:rsidRPr="00E063D7" w:rsidRDefault="001533B1" w:rsidP="001533B1">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1533B1" w:rsidRPr="00E063D7" w:rsidRDefault="001533B1" w:rsidP="001533B1">
      <w:pPr>
        <w:pStyle w:val="aa"/>
        <w:widowControl w:val="0"/>
        <w:spacing w:after="160"/>
        <w:ind w:right="-7" w:firstLine="567"/>
        <w:jc w:val="center"/>
        <w:rPr>
          <w:rFonts w:ascii="GHEA Grapalat" w:hAnsi="GHEA Grapalat" w:cs="Sylfaen"/>
          <w:sz w:val="22"/>
          <w:szCs w:val="22"/>
        </w:rPr>
      </w:pPr>
    </w:p>
    <w:p w:rsidR="001533B1" w:rsidRPr="00E063D7" w:rsidRDefault="001533B1" w:rsidP="001533B1">
      <w:pPr>
        <w:pStyle w:val="aa"/>
        <w:widowControl w:val="0"/>
        <w:spacing w:after="160"/>
        <w:ind w:right="-7" w:firstLine="567"/>
        <w:jc w:val="center"/>
        <w:rPr>
          <w:rFonts w:ascii="GHEA Grapalat" w:hAnsi="GHEA Grapalat" w:cs="Sylfaen"/>
          <w:sz w:val="22"/>
          <w:szCs w:val="22"/>
        </w:rPr>
      </w:pPr>
    </w:p>
    <w:p w:rsidR="001533B1" w:rsidRPr="001A6617" w:rsidRDefault="001533B1" w:rsidP="001533B1">
      <w:pPr>
        <w:pStyle w:val="aa"/>
        <w:widowControl w:val="0"/>
        <w:spacing w:after="160"/>
        <w:ind w:right="-7"/>
        <w:contextualSpacing/>
        <w:jc w:val="center"/>
        <w:rPr>
          <w:rFonts w:ascii="GHEA Grapalat" w:hAnsi="GHEA Grapalat"/>
          <w:b/>
          <w:i/>
          <w:color w:val="0D0D0D" w:themeColor="text1" w:themeTint="F2"/>
        </w:rPr>
      </w:pPr>
      <w:proofErr w:type="gramStart"/>
      <w:r w:rsidRPr="0094161A">
        <w:rPr>
          <w:rFonts w:ascii="GHEA Grapalat" w:hAnsi="GHEA Grapalat"/>
          <w:b/>
        </w:rPr>
        <w:t xml:space="preserve">НА ЗАПРОС КОТИРОВОК, ОБЪЯВЛЕННЫЙ С ЦЕЛЬЮ ПРИОБРЕТЕНИЯ </w:t>
      </w:r>
      <w:r w:rsidR="00A74995">
        <w:rPr>
          <w:rFonts w:ascii="GHEA Grapalat" w:hAnsi="GHEA Grapalat"/>
          <w:b/>
        </w:rPr>
        <w:t>ПОСРЕДНИЧЕСКИХ УСЛУГ ПО МЕЖДУНАРОДНОМУ ТАМОЖЕННОМУ ОФОРМЛЕНИЮ ГРУЗОВ И ПО СЛУЖБЕ ДОСТАВКИ ГРУЗОВ С ТАМОЖЕННОГО НА НАЦИОНАЛЬНЫЙ СКЛАД</w:t>
      </w:r>
      <w:r>
        <w:rPr>
          <w:rFonts w:ascii="GHEA Grapalat" w:hAnsi="GHEA Grapalat"/>
          <w:b/>
        </w:rPr>
        <w:t xml:space="preserve"> </w:t>
      </w:r>
      <w:r w:rsidRPr="00A37E73">
        <w:rPr>
          <w:rFonts w:ascii="GHEA Grapalat" w:hAnsi="GHEA Grapalat"/>
          <w:b/>
        </w:rPr>
        <w:t>ДЛЯ СВОИХ НУЖД</w:t>
      </w:r>
      <w:proofErr w:type="gramEnd"/>
    </w:p>
    <w:p w:rsidR="0041256C" w:rsidRPr="009044F1" w:rsidRDefault="0041256C" w:rsidP="0041256C">
      <w:pPr>
        <w:pStyle w:val="aa"/>
        <w:widowControl w:val="0"/>
        <w:spacing w:after="160"/>
        <w:ind w:right="-7" w:firstLine="567"/>
        <w:jc w:val="center"/>
        <w:rPr>
          <w:rFonts w:ascii="GHEA Grapalat" w:hAnsi="GHEA Grapalat"/>
        </w:rPr>
      </w:pPr>
    </w:p>
    <w:p w:rsidR="0041256C" w:rsidRPr="009044F1" w:rsidRDefault="0041256C" w:rsidP="0041256C">
      <w:pPr>
        <w:pStyle w:val="aa"/>
        <w:widowControl w:val="0"/>
        <w:spacing w:after="160"/>
        <w:ind w:right="-7" w:firstLine="567"/>
        <w:jc w:val="cente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i/>
        </w:rPr>
      </w:pPr>
    </w:p>
    <w:p w:rsidR="0041256C" w:rsidRDefault="0041256C" w:rsidP="001533B1">
      <w:pPr>
        <w:jc w:val="center"/>
        <w:rPr>
          <w:rFonts w:ascii="GHEA Grapalat" w:hAnsi="GHEA Grapalat"/>
          <w:b/>
          <w:i/>
          <w:color w:val="FF0000"/>
        </w:rPr>
      </w:pPr>
      <w:r w:rsidRPr="0041256C">
        <w:rPr>
          <w:rFonts w:ascii="GHEA Grapalat" w:hAnsi="GHEA Grapalat"/>
          <w:b/>
          <w:i/>
          <w:color w:val="FF0000"/>
        </w:rPr>
        <w:t>Уважаемый участник, прежде чем составить и подать заявку просим Вас</w:t>
      </w:r>
      <w:r w:rsidRPr="0041256C">
        <w:rPr>
          <w:rFonts w:ascii="Courier New" w:hAnsi="Courier New" w:cs="Courier New"/>
          <w:b/>
          <w:i/>
          <w:color w:val="FF0000"/>
          <w:lang w:val="en-US"/>
        </w:rPr>
        <w:t> </w:t>
      </w:r>
      <w:r w:rsidRPr="0041256C">
        <w:rPr>
          <w:rFonts w:ascii="GHEA Grapalat" w:hAnsi="GHEA Grapalat"/>
          <w:b/>
          <w:i/>
          <w:color w:val="FF0000"/>
        </w:rPr>
        <w:t>подробно изучить настоящее Приглашение, поскольку не соответствующие Приглашению заявки подлежат отклонению.</w:t>
      </w:r>
    </w:p>
    <w:p w:rsidR="0077372B" w:rsidRPr="0041256C" w:rsidRDefault="00A010A9" w:rsidP="001533B1">
      <w:pPr>
        <w:jc w:val="center"/>
        <w:rPr>
          <w:rFonts w:ascii="GHEA Grapalat" w:hAnsi="GHEA Grapalat" w:cs="Sylfaen"/>
          <w:b/>
          <w:i/>
          <w:color w:val="FF0000"/>
        </w:rPr>
      </w:pPr>
      <w:r w:rsidRPr="00A010A9">
        <w:rPr>
          <w:rFonts w:ascii="GHEA Grapalat" w:hAnsi="GHEA Grapalat" w:cs="Sylfaen"/>
          <w:b/>
          <w:i/>
          <w:color w:val="FF0000"/>
        </w:rPr>
        <w:t>Процедура организована на основании части 6 статьи 15 Закона РА «О закупках».</w:t>
      </w:r>
    </w:p>
    <w:p w:rsidR="001533B1" w:rsidRPr="00CF3958" w:rsidRDefault="00994A77" w:rsidP="001533B1">
      <w:pPr>
        <w:widowControl w:val="0"/>
        <w:ind w:firstLine="567"/>
        <w:contextualSpacing/>
        <w:jc w:val="center"/>
        <w:rPr>
          <w:rFonts w:ascii="GHEA Grapalat" w:hAnsi="GHEA Grapalat"/>
          <w:b/>
          <w:sz w:val="20"/>
          <w:szCs w:val="20"/>
        </w:rPr>
      </w:pPr>
      <w:r w:rsidRPr="009044F1">
        <w:rPr>
          <w:rFonts w:ascii="GHEA Grapalat" w:hAnsi="GHEA Grapalat"/>
        </w:rPr>
        <w:br w:type="page"/>
      </w:r>
      <w:r w:rsidR="001533B1" w:rsidRPr="00CF3958">
        <w:rPr>
          <w:rFonts w:ascii="GHEA Grapalat" w:hAnsi="GHEA Grapalat"/>
          <w:b/>
          <w:sz w:val="20"/>
          <w:szCs w:val="20"/>
        </w:rPr>
        <w:lastRenderedPageBreak/>
        <w:t>СОДЕРЖАНИЕ</w:t>
      </w:r>
    </w:p>
    <w:p w:rsidR="001533B1" w:rsidRPr="00CF3958" w:rsidRDefault="001533B1" w:rsidP="001533B1">
      <w:pPr>
        <w:pStyle w:val="aa"/>
        <w:widowControl w:val="0"/>
        <w:spacing w:after="0"/>
        <w:ind w:right="-7"/>
        <w:contextualSpacing/>
        <w:jc w:val="center"/>
        <w:rPr>
          <w:rFonts w:ascii="GHEA Grapalat" w:hAnsi="GHEA Grapalat"/>
          <w:b/>
          <w:i/>
          <w:color w:val="0D0D0D" w:themeColor="text1" w:themeTint="F2"/>
          <w:sz w:val="20"/>
          <w:szCs w:val="20"/>
        </w:rPr>
      </w:pPr>
      <w:proofErr w:type="gramStart"/>
      <w:r w:rsidRPr="00CF3958">
        <w:rPr>
          <w:rFonts w:ascii="GHEA Grapalat" w:hAnsi="GHEA Grapalat"/>
          <w:b/>
          <w:sz w:val="20"/>
          <w:szCs w:val="20"/>
        </w:rPr>
        <w:t xml:space="preserve">ПРИГЛАШЕНИЯ НА ЗАПРОС КОТИРОВОК, ОБЪЯВЛЕННЫЙ С ЦЕЛЬЮ ПРИОБРЕТЕНИЯ </w:t>
      </w:r>
      <w:r w:rsidR="00A74995">
        <w:rPr>
          <w:rFonts w:ascii="GHEA Grapalat" w:hAnsi="GHEA Grapalat"/>
          <w:b/>
          <w:sz w:val="20"/>
          <w:szCs w:val="20"/>
        </w:rPr>
        <w:t>ПОСРЕДНИЧЕСКИХ УСЛУГ ПО МЕЖДУНАРОДНОМУ ТАМОЖЕННОМУ ОФОРМЛЕНИЮ ГРУЗОВ И ПО СЛУЖБЕ ДОСТАВКИ ГРУЗОВ С ТАМОЖЕННОГО НА НАЦИОНАЛЬНЫЙ СКЛАД</w:t>
      </w:r>
      <w:r>
        <w:rPr>
          <w:rFonts w:ascii="GHEA Grapalat" w:hAnsi="GHEA Grapalat"/>
          <w:b/>
          <w:sz w:val="20"/>
          <w:szCs w:val="20"/>
        </w:rPr>
        <w:t xml:space="preserve"> </w:t>
      </w:r>
      <w:r w:rsidRPr="00CF3958">
        <w:rPr>
          <w:rFonts w:ascii="GHEA Grapalat" w:hAnsi="GHEA Grapalat"/>
          <w:b/>
          <w:sz w:val="20"/>
          <w:szCs w:val="20"/>
        </w:rPr>
        <w:t>ДЛЯ СВОИХ НУЖД</w:t>
      </w:r>
      <w:proofErr w:type="gramEnd"/>
    </w:p>
    <w:p w:rsidR="00CF3958" w:rsidRDefault="00CF3958" w:rsidP="001533B1">
      <w:pPr>
        <w:widowControl w:val="0"/>
        <w:ind w:firstLine="567"/>
        <w:contextualSpacing/>
        <w:jc w:val="center"/>
        <w:rPr>
          <w:rFonts w:ascii="GHEA Grapalat" w:hAnsi="GHEA Grapalat"/>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AE1BA4" w:rsidRPr="009044F1" w:rsidRDefault="00AE1BA4" w:rsidP="004260E1">
      <w:pPr>
        <w:widowControl w:val="0"/>
        <w:tabs>
          <w:tab w:val="left" w:pos="1134"/>
        </w:tabs>
        <w:ind w:left="1134" w:hanging="567"/>
        <w:contextualSpacing/>
        <w:jc w:val="both"/>
        <w:rPr>
          <w:rFonts w:ascii="GHEA Grapalat" w:hAnsi="GHEA Grapalat"/>
        </w:rPr>
      </w:pPr>
      <w:r>
        <w:rPr>
          <w:rFonts w:ascii="GHEA Grapalat" w:hAnsi="GHEA Grapalat"/>
        </w:rPr>
        <w:t>7.</w:t>
      </w:r>
    </w:p>
    <w:p w:rsidR="00096865" w:rsidRPr="008842CE" w:rsidRDefault="00087A30"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4260E1">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4260E1">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0E1">
        <w:rPr>
          <w:rFonts w:ascii="GHEA Grapalat" w:hAnsi="GHEA Grapalat"/>
          <w:b/>
        </w:rPr>
        <w:t>ЗАПРОС КОТИРОВОК</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4260E1">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AD798D">
      <w:pPr>
        <w:contextualSpacing/>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D798D" w:rsidRPr="00AD798D">
        <w:rPr>
          <w:rFonts w:ascii="GHEA Grapalat" w:hAnsi="GHEA Grapalat"/>
          <w:b/>
          <w:sz w:val="22"/>
          <w:szCs w:val="22"/>
        </w:rPr>
        <w:t>«</w:t>
      </w:r>
      <w:r w:rsidR="00A74995">
        <w:rPr>
          <w:rFonts w:ascii="GHEA Grapalat" w:hAnsi="GHEA Grapalat"/>
          <w:b/>
          <w:sz w:val="22"/>
          <w:szCs w:val="22"/>
        </w:rPr>
        <w:t>GHTsDzB-HVKAK-2026-05</w:t>
      </w:r>
      <w:r w:rsidR="00AD798D" w:rsidRPr="00AD798D">
        <w:rPr>
          <w:rFonts w:ascii="GHEA Grapalat" w:hAnsi="GHEA Grapalat"/>
          <w:b/>
          <w:sz w:val="22"/>
          <w:szCs w:val="22"/>
        </w:rPr>
        <w:t>»</w:t>
      </w:r>
      <w:r w:rsidR="00AD798D" w:rsidRPr="00AD798D">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4260E1">
      <w:pPr>
        <w:widowControl w:val="0"/>
        <w:ind w:firstLine="567"/>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D798D">
        <w:rPr>
          <w:rFonts w:ascii="GHEA Grapalat" w:hAnsi="GHEA Grapalat"/>
          <w:b/>
        </w:rPr>
        <w:t>ГНО «Национальным центром по контролю и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4260E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4260E1">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4260E1">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9E63F6">
        <w:rPr>
          <w:rFonts w:ascii="GHEA Grapalat" w:hAnsi="GHEA Grapalat"/>
          <w:b/>
          <w:sz w:val="24"/>
          <w:szCs w:val="24"/>
        </w:rPr>
        <w:t>procurement@ncdc.am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E4729A" w:rsidRDefault="00845AA5" w:rsidP="00E4729A">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E4729A" w:rsidRPr="009044F1">
        <w:rPr>
          <w:rFonts w:ascii="GHEA Grapalat" w:hAnsi="GHEA Grapalat"/>
          <w:i w:val="0"/>
          <w:sz w:val="24"/>
          <w:szCs w:val="24"/>
        </w:rPr>
        <w:t xml:space="preserve">Предметом закупки </w:t>
      </w:r>
      <w:r w:rsidR="00E4729A" w:rsidRPr="00777B7F">
        <w:rPr>
          <w:rFonts w:ascii="GHEA Grapalat" w:hAnsi="GHEA Grapalat"/>
          <w:i w:val="0"/>
          <w:sz w:val="24"/>
          <w:szCs w:val="24"/>
        </w:rPr>
        <w:t xml:space="preserve">является приобретение </w:t>
      </w:r>
      <w:r w:rsidR="00A74995">
        <w:rPr>
          <w:rFonts w:ascii="GHEA Grapalat" w:hAnsi="GHEA Grapalat"/>
          <w:b/>
          <w:i w:val="0"/>
          <w:sz w:val="24"/>
          <w:szCs w:val="24"/>
        </w:rPr>
        <w:t>посреднических услуг по международному таможенному оформлению грузов и по службе доставки грузов с таможенного на национальный склад</w:t>
      </w:r>
      <w:r w:rsidR="00E4729A" w:rsidRPr="00777B7F">
        <w:rPr>
          <w:rFonts w:ascii="GHEA Grapalat" w:hAnsi="GHEA Grapalat"/>
          <w:i w:val="0"/>
          <w:sz w:val="24"/>
          <w:szCs w:val="24"/>
        </w:rPr>
        <w:t xml:space="preserve"> (далее — также услуга) для нужд </w:t>
      </w:r>
      <w:r w:rsidR="00E4729A" w:rsidRPr="00777B7F">
        <w:rPr>
          <w:rFonts w:ascii="GHEA Grapalat" w:hAnsi="GHEA Grapalat"/>
          <w:b/>
          <w:i w:val="0"/>
          <w:sz w:val="24"/>
          <w:szCs w:val="24"/>
        </w:rPr>
        <w:t>ГНО «Национального центра по контролю и профилактике заболеваний» МЗ РА</w:t>
      </w:r>
      <w:r w:rsidR="00E4729A">
        <w:rPr>
          <w:rFonts w:ascii="GHEA Grapalat" w:hAnsi="GHEA Grapalat"/>
          <w:i w:val="0"/>
          <w:sz w:val="24"/>
          <w:szCs w:val="24"/>
        </w:rPr>
        <w:t xml:space="preserve">, которые сгруппированы в </w:t>
      </w:r>
      <w:r w:rsidR="002474DF">
        <w:rPr>
          <w:rFonts w:ascii="GHEA Grapalat" w:hAnsi="GHEA Grapalat"/>
          <w:b/>
          <w:i w:val="0"/>
          <w:sz w:val="24"/>
          <w:szCs w:val="24"/>
        </w:rPr>
        <w:t>1</w:t>
      </w:r>
      <w:r w:rsidR="00E4729A">
        <w:rPr>
          <w:rFonts w:ascii="GHEA Grapalat" w:hAnsi="GHEA Grapalat"/>
          <w:b/>
          <w:i w:val="0"/>
          <w:sz w:val="24"/>
          <w:szCs w:val="24"/>
        </w:rPr>
        <w:t xml:space="preserve"> лот (согласно прикрепленному Приложению № 1)</w:t>
      </w:r>
      <w:r w:rsidR="00E4729A" w:rsidRPr="00777B7F">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6"/>
        <w:gridCol w:w="1630"/>
        <w:gridCol w:w="6388"/>
      </w:tblGrid>
      <w:tr w:rsidR="00E4729A" w:rsidRPr="009044F1" w:rsidTr="00EC563C">
        <w:trPr>
          <w:jc w:val="center"/>
        </w:trPr>
        <w:tc>
          <w:tcPr>
            <w:tcW w:w="2846" w:type="dxa"/>
            <w:gridSpan w:val="2"/>
            <w:vAlign w:val="center"/>
          </w:tcPr>
          <w:p w:rsidR="00E4729A" w:rsidRPr="009044F1" w:rsidRDefault="00E4729A" w:rsidP="00E4729A">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388" w:type="dxa"/>
            <w:vMerge w:val="restart"/>
            <w:vAlign w:val="center"/>
          </w:tcPr>
          <w:p w:rsidR="00E4729A" w:rsidRPr="009044F1" w:rsidRDefault="00E4729A" w:rsidP="00E4729A">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E4729A" w:rsidRPr="009044F1" w:rsidTr="00EC563C">
        <w:trPr>
          <w:jc w:val="center"/>
        </w:trPr>
        <w:tc>
          <w:tcPr>
            <w:tcW w:w="1216" w:type="dxa"/>
            <w:vAlign w:val="center"/>
          </w:tcPr>
          <w:p w:rsidR="00E4729A" w:rsidRPr="009044F1" w:rsidRDefault="00E4729A" w:rsidP="00E4729A">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630" w:type="dxa"/>
            <w:vAlign w:val="center"/>
          </w:tcPr>
          <w:p w:rsidR="00E4729A" w:rsidRPr="00970424" w:rsidRDefault="00E4729A" w:rsidP="00E4729A">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388" w:type="dxa"/>
            <w:vMerge/>
            <w:vAlign w:val="center"/>
          </w:tcPr>
          <w:p w:rsidR="00E4729A" w:rsidRPr="009044F1" w:rsidRDefault="00E4729A" w:rsidP="00E4729A">
            <w:pPr>
              <w:pStyle w:val="23"/>
              <w:widowControl w:val="0"/>
              <w:spacing w:after="120" w:line="240" w:lineRule="auto"/>
              <w:ind w:firstLine="0"/>
              <w:rPr>
                <w:rFonts w:ascii="GHEA Grapalat" w:hAnsi="GHEA Grapalat"/>
                <w:sz w:val="24"/>
                <w:szCs w:val="24"/>
                <w:u w:val="single"/>
              </w:rPr>
            </w:pPr>
          </w:p>
        </w:tc>
      </w:tr>
      <w:tr w:rsidR="002474DF" w:rsidRPr="00AA73D2" w:rsidTr="00E4729A">
        <w:trPr>
          <w:jc w:val="center"/>
        </w:trPr>
        <w:tc>
          <w:tcPr>
            <w:tcW w:w="1216" w:type="dxa"/>
            <w:vAlign w:val="center"/>
          </w:tcPr>
          <w:p w:rsidR="002474DF" w:rsidRPr="00E4729A" w:rsidRDefault="002474DF" w:rsidP="00E4729A">
            <w:pPr>
              <w:pStyle w:val="23"/>
              <w:widowControl w:val="0"/>
              <w:spacing w:after="120" w:line="240" w:lineRule="auto"/>
              <w:ind w:firstLine="0"/>
              <w:jc w:val="center"/>
              <w:rPr>
                <w:rFonts w:ascii="GHEA Grapalat" w:hAnsi="GHEA Grapalat"/>
                <w:sz w:val="24"/>
                <w:szCs w:val="24"/>
              </w:rPr>
            </w:pPr>
            <w:r w:rsidRPr="00E4729A">
              <w:rPr>
                <w:rFonts w:ascii="GHEA Grapalat" w:hAnsi="GHEA Grapalat"/>
                <w:sz w:val="24"/>
                <w:szCs w:val="24"/>
              </w:rPr>
              <w:t>1</w:t>
            </w:r>
          </w:p>
        </w:tc>
        <w:tc>
          <w:tcPr>
            <w:tcW w:w="1630" w:type="dxa"/>
            <w:vAlign w:val="center"/>
          </w:tcPr>
          <w:p w:rsidR="002474DF" w:rsidRPr="002474DF" w:rsidRDefault="002474DF" w:rsidP="002474DF">
            <w:pPr>
              <w:pStyle w:val="23"/>
              <w:spacing w:line="240" w:lineRule="auto"/>
              <w:ind w:firstLine="0"/>
              <w:jc w:val="center"/>
              <w:rPr>
                <w:rFonts w:ascii="GHEA Grapalat" w:hAnsi="GHEA Grapalat"/>
                <w:sz w:val="24"/>
                <w:szCs w:val="24"/>
              </w:rPr>
            </w:pPr>
            <w:r w:rsidRPr="002474DF">
              <w:rPr>
                <w:rFonts w:ascii="GHEA Grapalat" w:hAnsi="GHEA Grapalat"/>
                <w:sz w:val="24"/>
                <w:szCs w:val="24"/>
              </w:rPr>
              <w:t>6,000,000</w:t>
            </w:r>
          </w:p>
        </w:tc>
        <w:tc>
          <w:tcPr>
            <w:tcW w:w="6388" w:type="dxa"/>
            <w:vAlign w:val="center"/>
          </w:tcPr>
          <w:p w:rsidR="002474DF" w:rsidRPr="002474DF" w:rsidRDefault="002474DF" w:rsidP="002474DF">
            <w:pPr>
              <w:pStyle w:val="23"/>
              <w:spacing w:line="240" w:lineRule="auto"/>
              <w:ind w:firstLine="0"/>
              <w:rPr>
                <w:rFonts w:ascii="GHEA Grapalat" w:hAnsi="GHEA Grapalat"/>
                <w:sz w:val="24"/>
                <w:szCs w:val="24"/>
                <w:u w:val="single"/>
                <w:vertAlign w:val="subscript"/>
              </w:rPr>
            </w:pPr>
            <w:r w:rsidRPr="002474DF">
              <w:rPr>
                <w:rFonts w:ascii="GHEA Grapalat" w:hAnsi="GHEA Grapalat"/>
                <w:sz w:val="24"/>
                <w:szCs w:val="24"/>
              </w:rPr>
              <w:t>Посреднические услуги по международному таможенному оформлению грузов, отправляемых в течение 202</w:t>
            </w:r>
            <w:r>
              <w:rPr>
                <w:rFonts w:ascii="GHEA Grapalat" w:hAnsi="GHEA Grapalat"/>
                <w:sz w:val="24"/>
                <w:szCs w:val="24"/>
              </w:rPr>
              <w:t>6</w:t>
            </w:r>
            <w:r w:rsidRPr="002474DF">
              <w:rPr>
                <w:rFonts w:ascii="GHEA Grapalat" w:hAnsi="GHEA Grapalat"/>
                <w:sz w:val="24"/>
                <w:szCs w:val="24"/>
              </w:rPr>
              <w:t xml:space="preserve">  г., по службе доставки грузов </w:t>
            </w:r>
            <w:proofErr w:type="gramStart"/>
            <w:r w:rsidRPr="002474DF">
              <w:rPr>
                <w:rFonts w:ascii="GHEA Grapalat" w:hAnsi="GHEA Grapalat"/>
                <w:sz w:val="24"/>
                <w:szCs w:val="24"/>
              </w:rPr>
              <w:t>с</w:t>
            </w:r>
            <w:proofErr w:type="gramEnd"/>
            <w:r w:rsidRPr="002474DF">
              <w:rPr>
                <w:rFonts w:ascii="GHEA Grapalat" w:hAnsi="GHEA Grapalat"/>
                <w:sz w:val="24"/>
                <w:szCs w:val="24"/>
              </w:rPr>
              <w:t xml:space="preserve"> таможенного на национальный склад.</w:t>
            </w:r>
          </w:p>
        </w:tc>
      </w:tr>
    </w:tbl>
    <w:p w:rsidR="00E4729A" w:rsidRPr="00E4729A" w:rsidRDefault="00E4729A" w:rsidP="00E4729A"/>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w:t>
      </w:r>
      <w:r w:rsidR="00302F50" w:rsidRPr="009044F1">
        <w:rPr>
          <w:rFonts w:ascii="GHEA Grapalat" w:hAnsi="GHEA Grapalat"/>
          <w:b/>
        </w:rPr>
        <w:t xml:space="preserve">ТРЕБОВАНИЯ К ПРАВУ УЧАСТНИКА НА УЧАСТИЕ, </w:t>
      </w:r>
      <w:r w:rsidR="00302F50" w:rsidRPr="00693101">
        <w:rPr>
          <w:rFonts w:ascii="GHEA Grapalat" w:hAnsi="GHEA Grapalat"/>
          <w:b/>
        </w:rPr>
        <w:br/>
      </w:r>
      <w:r w:rsidR="00302F50">
        <w:rPr>
          <w:rFonts w:ascii="GHEA Grapalat" w:hAnsi="GHEA Grapalat"/>
          <w:b/>
        </w:rPr>
        <w:t>ПОРЯДОК ИХ ОЦЕНКИ, УСЛОВИЯ ПРЕДСТАВЛЕНИЯ ОБЕСПЕЧЕНИЯ КВАЛИФИКАЦИИ В СЛУЧАЕ ПРИЗНАНИЯ ОТОБРАННЫМ  УЧАСТНИКОМ</w:t>
      </w:r>
    </w:p>
    <w:p w:rsidR="00BD2C67" w:rsidRPr="001115E9" w:rsidRDefault="00BD2C67" w:rsidP="00DD276C">
      <w:pPr>
        <w:widowControl w:val="0"/>
        <w:tabs>
          <w:tab w:val="left" w:pos="1134"/>
        </w:tabs>
        <w:ind w:firstLine="567"/>
        <w:contextualSpacing/>
        <w:jc w:val="both"/>
        <w:rPr>
          <w:rFonts w:ascii="GHEA Grapalat" w:hAnsi="GHEA Grapalat"/>
        </w:rPr>
      </w:pPr>
    </w:p>
    <w:p w:rsidR="00753E6E" w:rsidRPr="009044F1" w:rsidRDefault="00096865" w:rsidP="00DD276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00DD276C">
        <w:rPr>
          <w:rFonts w:ascii="GHEA Grapalat" w:hAnsi="GHEA Grapalat"/>
        </w:rPr>
        <w:t xml:space="preserve">финансирование </w:t>
      </w:r>
      <w:r w:rsidRPr="009044F1">
        <w:rPr>
          <w:rFonts w:ascii="GHEA Grapalat" w:hAnsi="GHEA Grapalat"/>
        </w:rPr>
        <w:t xml:space="preserve">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28137F"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28137F" w:rsidRDefault="0028137F" w:rsidP="0028137F">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990561" w:rsidRDefault="00990561" w:rsidP="00DD276C">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DD276C">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DD276C">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DD276C">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1C2B34" w:rsidP="00DD276C">
      <w:pPr>
        <w:widowControl w:val="0"/>
        <w:tabs>
          <w:tab w:val="left" w:pos="1134"/>
        </w:tabs>
        <w:ind w:firstLine="567"/>
        <w:contextualSpacing/>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 xml:space="preserve">Включение участника в </w:t>
      </w:r>
      <w:r>
        <w:rPr>
          <w:rFonts w:ascii="GHEA Grapalat" w:hAnsi="GHEA Grapalat"/>
        </w:rPr>
        <w:t>списки</w:t>
      </w:r>
      <w:r w:rsidRPr="000B29DC">
        <w:rPr>
          <w:rFonts w:ascii="GHEA Grapalat" w:hAnsi="GHEA Grapalat"/>
        </w:rPr>
        <w:t>, предусмотренны</w:t>
      </w:r>
      <w:r>
        <w:rPr>
          <w:rFonts w:ascii="GHEA Grapalat" w:hAnsi="GHEA Grapalat"/>
        </w:rPr>
        <w:t>е</w:t>
      </w:r>
      <w:r w:rsidRPr="000B29DC">
        <w:rPr>
          <w:rFonts w:ascii="GHEA Grapalat" w:hAnsi="GHEA Grapalat"/>
        </w:rPr>
        <w:t xml:space="preserve"> пунктом 6 части 1 статьи 6 Закона</w:t>
      </w:r>
      <w:r>
        <w:rPr>
          <w:rFonts w:ascii="GHEA Grapalat" w:hAnsi="GHEA Grapalat"/>
        </w:rPr>
        <w:t xml:space="preserve">, а также </w:t>
      </w:r>
      <w:r w:rsidRPr="000F78B8">
        <w:rPr>
          <w:rFonts w:ascii="GHEA Grapalat" w:hAnsi="GHEA Grapalat"/>
        </w:rPr>
        <w:t xml:space="preserve">подпунктом 2 пункта 2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г</w:t>
      </w:r>
      <w:r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rsidR="00BA3554" w:rsidRPr="009044F1"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DD276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DD276C">
      <w:pPr>
        <w:widowControl w:val="0"/>
        <w:tabs>
          <w:tab w:val="left" w:pos="1134"/>
        </w:tabs>
        <w:ind w:firstLine="567"/>
        <w:contextualSpacing/>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67CC4" w:rsidRPr="009044F1" w:rsidRDefault="00096865" w:rsidP="00DD276C">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DD276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DD276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DD276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DD276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D7DC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D7DC4">
        <w:rPr>
          <w:rFonts w:ascii="GHEA Grapalat" w:hAnsi="GHEA Grapalat"/>
        </w:rPr>
        <w:t>.</w:t>
      </w:r>
      <w:r w:rsidR="00AA7117">
        <w:rPr>
          <w:rFonts w:ascii="GHEA Grapalat" w:hAnsi="GHEA Grapalat"/>
        </w:rPr>
        <w:t xml:space="preserve">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1D7DC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1D7DC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D7DC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D7DC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Default="00096865" w:rsidP="001D7DC4">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1D7DC4">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D7DC4">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86664">
        <w:rPr>
          <w:rFonts w:ascii="GHEA Grapalat" w:hAnsi="GHEA Grapalat"/>
          <w:sz w:val="24"/>
          <w:szCs w:val="24"/>
        </w:rPr>
        <w:t>запрос котировок</w:t>
      </w:r>
      <w:r w:rsidRPr="009044F1">
        <w:rPr>
          <w:rFonts w:ascii="GHEA Grapalat" w:hAnsi="GHEA Grapalat"/>
          <w:sz w:val="24"/>
          <w:szCs w:val="24"/>
        </w:rPr>
        <w:t>.</w:t>
      </w:r>
    </w:p>
    <w:p w:rsidR="000371A2" w:rsidRDefault="000371A2" w:rsidP="001D7DC4">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002843AD">
        <w:rPr>
          <w:rFonts w:ascii="GHEA Grapalat" w:hAnsi="GHEA Grapalat"/>
          <w:sz w:val="24"/>
          <w:szCs w:val="24"/>
        </w:rPr>
        <w:t>г</w:t>
      </w:r>
      <w:proofErr w:type="gramEnd"/>
      <w:r w:rsidR="002843AD">
        <w:rPr>
          <w:rFonts w:ascii="GHEA Grapalat" w:hAnsi="GHEA Grapalat"/>
          <w:sz w:val="24"/>
          <w:szCs w:val="24"/>
        </w:rPr>
        <w:t xml:space="preserve">. Ереван, </w:t>
      </w:r>
      <w:r w:rsidR="00EC563C">
        <w:rPr>
          <w:rFonts w:ascii="GHEA Grapalat" w:hAnsi="GHEA Grapalat"/>
          <w:sz w:val="24"/>
          <w:szCs w:val="24"/>
        </w:rPr>
        <w:t xml:space="preserve">ул. М. </w:t>
      </w:r>
      <w:proofErr w:type="spellStart"/>
      <w:r w:rsidR="00EC563C">
        <w:rPr>
          <w:rFonts w:ascii="GHEA Grapalat" w:hAnsi="GHEA Grapalat"/>
          <w:sz w:val="24"/>
          <w:szCs w:val="24"/>
        </w:rPr>
        <w:t>Гераци</w:t>
      </w:r>
      <w:proofErr w:type="spellEnd"/>
      <w:r w:rsidR="00EC563C">
        <w:rPr>
          <w:rFonts w:ascii="GHEA Grapalat" w:hAnsi="GHEA Grapalat"/>
          <w:sz w:val="24"/>
          <w:szCs w:val="24"/>
        </w:rPr>
        <w:t>, д. 12</w:t>
      </w:r>
      <w:r w:rsidR="00616318">
        <w:rPr>
          <w:rFonts w:ascii="GHEA Grapalat" w:hAnsi="GHEA Grapalat"/>
          <w:sz w:val="24"/>
          <w:szCs w:val="24"/>
        </w:rPr>
        <w:t xml:space="preserve"> </w:t>
      </w:r>
      <w:r>
        <w:rPr>
          <w:rFonts w:ascii="GHEA Grapalat" w:hAnsi="GHEA Grapalat"/>
          <w:sz w:val="24"/>
          <w:szCs w:val="24"/>
        </w:rPr>
        <w:t xml:space="preserve">не позднее, чем </w:t>
      </w:r>
      <w:r w:rsidR="009415D8">
        <w:rPr>
          <w:rFonts w:ascii="GHEA Grapalat" w:hAnsi="GHEA Grapalat"/>
          <w:sz w:val="24"/>
          <w:szCs w:val="24"/>
        </w:rPr>
        <w:t xml:space="preserve">в </w:t>
      </w:r>
      <w:r w:rsidR="009415D8" w:rsidRPr="009415D8">
        <w:rPr>
          <w:rFonts w:ascii="GHEA Grapalat" w:hAnsi="GHEA Grapalat"/>
          <w:b/>
          <w:sz w:val="24"/>
          <w:szCs w:val="24"/>
        </w:rPr>
        <w:t>1</w:t>
      </w:r>
      <w:r w:rsidR="00EC563C">
        <w:rPr>
          <w:rFonts w:ascii="GHEA Grapalat" w:hAnsi="GHEA Grapalat"/>
          <w:b/>
          <w:sz w:val="24"/>
          <w:szCs w:val="24"/>
        </w:rPr>
        <w:t>0:3</w:t>
      </w:r>
      <w:r w:rsidR="009415D8" w:rsidRPr="009415D8">
        <w:rPr>
          <w:rFonts w:ascii="GHEA Grapalat" w:hAnsi="GHEA Grapalat"/>
          <w:b/>
          <w:sz w:val="24"/>
          <w:szCs w:val="24"/>
        </w:rPr>
        <w:t>0</w:t>
      </w:r>
      <w:r w:rsidRPr="009415D8">
        <w:rPr>
          <w:rFonts w:ascii="GHEA Grapalat" w:hAnsi="GHEA Grapalat"/>
          <w:b/>
          <w:sz w:val="24"/>
          <w:szCs w:val="24"/>
        </w:rPr>
        <w:t xml:space="preserve"> часов </w:t>
      </w:r>
      <w:r w:rsidR="009415D8" w:rsidRPr="009415D8">
        <w:rPr>
          <w:rFonts w:ascii="GHEA Grapalat" w:hAnsi="GHEA Grapalat"/>
          <w:b/>
          <w:sz w:val="24"/>
          <w:szCs w:val="24"/>
        </w:rPr>
        <w:t>0</w:t>
      </w:r>
      <w:r w:rsidR="003C6569">
        <w:rPr>
          <w:rFonts w:ascii="GHEA Grapalat" w:hAnsi="GHEA Grapalat"/>
          <w:b/>
          <w:sz w:val="24"/>
          <w:szCs w:val="24"/>
        </w:rPr>
        <w:t>7</w:t>
      </w:r>
      <w:r w:rsidRPr="009415D8">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1D7DC4">
      <w:pPr>
        <w:pStyle w:val="23"/>
        <w:widowControl w:val="0"/>
        <w:tabs>
          <w:tab w:val="left" w:pos="1134"/>
        </w:tabs>
        <w:spacing w:line="240" w:lineRule="auto"/>
        <w:ind w:firstLine="567"/>
        <w:contextualSpacing/>
        <w:rPr>
          <w:rFonts w:ascii="GHEA Grapalat" w:hAnsi="GHEA Grapalat"/>
          <w:sz w:val="24"/>
          <w:szCs w:val="24"/>
        </w:rPr>
      </w:pPr>
      <w:r w:rsidRPr="009415D8">
        <w:rPr>
          <w:rFonts w:ascii="GHEA Grapalat" w:hAnsi="GHEA Grapalat"/>
          <w:sz w:val="24"/>
          <w:szCs w:val="24"/>
        </w:rPr>
        <w:t>Заявки на процедуру получает и в журнале регистрации заявок регистрирует секретарь комиссии</w:t>
      </w:r>
      <w:r w:rsidR="009415D8" w:rsidRPr="009415D8">
        <w:rPr>
          <w:rFonts w:ascii="GHEA Grapalat" w:hAnsi="GHEA Grapalat"/>
          <w:sz w:val="24"/>
          <w:szCs w:val="24"/>
        </w:rPr>
        <w:t xml:space="preserve"> </w:t>
      </w:r>
      <w:proofErr w:type="spellStart"/>
      <w:r w:rsidR="002B4F5C">
        <w:rPr>
          <w:rFonts w:ascii="GHEA Grapalat" w:hAnsi="GHEA Grapalat"/>
          <w:sz w:val="24"/>
          <w:szCs w:val="24"/>
        </w:rPr>
        <w:t>Астхик</w:t>
      </w:r>
      <w:proofErr w:type="spellEnd"/>
      <w:r w:rsidR="002B4F5C">
        <w:rPr>
          <w:rFonts w:ascii="GHEA Grapalat" w:hAnsi="GHEA Grapalat"/>
          <w:sz w:val="24"/>
          <w:szCs w:val="24"/>
        </w:rPr>
        <w:t xml:space="preserve"> </w:t>
      </w:r>
      <w:proofErr w:type="spellStart"/>
      <w:r w:rsidR="002B4F5C">
        <w:rPr>
          <w:rFonts w:ascii="GHEA Grapalat" w:hAnsi="GHEA Grapalat"/>
          <w:sz w:val="24"/>
          <w:szCs w:val="24"/>
        </w:rPr>
        <w:t>Вирабян</w:t>
      </w:r>
      <w:proofErr w:type="spellEnd"/>
      <w:r w:rsidR="009415D8" w:rsidRPr="009415D8">
        <w:rPr>
          <w:rFonts w:ascii="GHEA Grapalat" w:hAnsi="GHEA Grapalat"/>
          <w:sz w:val="24"/>
          <w:szCs w:val="24"/>
        </w:rPr>
        <w:t>.</w:t>
      </w:r>
      <w:r w:rsidRPr="009415D8">
        <w:rPr>
          <w:rFonts w:ascii="GHEA Grapalat" w:hAnsi="GHEA Grapalat"/>
          <w:sz w:val="24"/>
          <w:szCs w:val="24"/>
        </w:rPr>
        <w:t xml:space="preserve"> Секретарь</w:t>
      </w:r>
      <w:r>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D7DC4">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D7DC4">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1D7DC4">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rsidR="00C648DF" w:rsidRDefault="005F25EF" w:rsidP="001D7DC4">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1D7DC4">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1D7DC4">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1D7DC4">
      <w:pPr>
        <w:pStyle w:val="norm"/>
        <w:widowControl w:val="0"/>
        <w:tabs>
          <w:tab w:val="left" w:pos="1134"/>
        </w:tabs>
        <w:spacing w:line="240" w:lineRule="auto"/>
        <w:ind w:firstLine="284"/>
        <w:contextualSpacing/>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204A09"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04A09" w:rsidP="001D7DC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D7DC4">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D7DC4">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1D7DC4">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7B18B8">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w:t>
      </w:r>
      <w:r w:rsidR="00616318">
        <w:rPr>
          <w:rFonts w:ascii="GHEA Grapalat" w:hAnsi="GHEA Grapalat"/>
          <w:sz w:val="24"/>
          <w:szCs w:val="24"/>
        </w:rPr>
        <w:t xml:space="preserve"> </w:t>
      </w:r>
      <w:r w:rsidR="00616318">
        <w:rPr>
          <w:rFonts w:asciiTheme="minorHAnsi" w:hAnsiTheme="minorHAnsi"/>
        </w:rPr>
        <w:t>/</w:t>
      </w:r>
      <w:r w:rsidR="00616318" w:rsidRPr="005A26BE">
        <w:rPr>
          <w:rFonts w:ascii="GHEA Grapalat" w:hAnsi="GHEA Grapalat"/>
          <w:sz w:val="24"/>
          <w:szCs w:val="24"/>
        </w:rPr>
        <w:t>в виде суммы цен</w:t>
      </w:r>
      <w:r w:rsidR="00DD427A">
        <w:rPr>
          <w:rFonts w:ascii="GHEA Grapalat" w:hAnsi="GHEA Grapalat"/>
          <w:sz w:val="24"/>
          <w:szCs w:val="24"/>
        </w:rPr>
        <w:t xml:space="preserve"> по каждому виду оказания услуг</w:t>
      </w:r>
      <w:r w:rsidR="00616318">
        <w:rPr>
          <w:rFonts w:ascii="GHEA Grapalat" w:hAnsi="GHEA Grapalat"/>
          <w:sz w:val="24"/>
          <w:szCs w:val="24"/>
        </w:rPr>
        <w:t>/</w:t>
      </w:r>
      <w:r w:rsidR="000F6257">
        <w:rPr>
          <w:rFonts w:asciiTheme="minorHAnsi" w:hAnsiTheme="minorHAnsi"/>
        </w:rPr>
        <w:t xml:space="preserve"> </w:t>
      </w:r>
      <w:r w:rsidRPr="009044F1">
        <w:rPr>
          <w:rFonts w:ascii="GHEA Grapalat" w:hAnsi="GHEA Grapalat"/>
          <w:sz w:val="24"/>
          <w:szCs w:val="24"/>
        </w:rPr>
        <w:t>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Pr="00645201" w:rsidRDefault="00940B86" w:rsidP="007B18B8">
      <w:pPr>
        <w:pStyle w:val="norm"/>
        <w:widowControl w:val="0"/>
        <w:spacing w:line="240" w:lineRule="auto"/>
        <w:ind w:firstLine="567"/>
        <w:contextualSpacing/>
        <w:rPr>
          <w:rFonts w:ascii="GHEA Grapalat" w:hAnsi="GHEA Grapalat"/>
          <w:sz w:val="24"/>
          <w:szCs w:val="24"/>
        </w:rPr>
      </w:pPr>
      <w:r w:rsidRPr="00645201">
        <w:rPr>
          <w:rFonts w:ascii="GHEA Grapalat" w:hAnsi="GHEA Grapalat"/>
          <w:sz w:val="24"/>
          <w:szCs w:val="24"/>
        </w:rPr>
        <w:t>а) о</w:t>
      </w:r>
      <w:r w:rsidR="00B95FE0" w:rsidRPr="0064520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645201">
        <w:rPr>
          <w:rFonts w:ascii="GHEA Grapalat" w:hAnsi="GHEA Grapalat"/>
          <w:sz w:val="24"/>
          <w:szCs w:val="24"/>
        </w:rPr>
        <w:t>,</w:t>
      </w:r>
      <w:r w:rsidR="00B95FE0" w:rsidRPr="00645201">
        <w:rPr>
          <w:rFonts w:ascii="GHEA Grapalat" w:hAnsi="GHEA Grapalat"/>
          <w:sz w:val="24"/>
          <w:szCs w:val="24"/>
        </w:rPr>
        <w:t xml:space="preserve"> </w:t>
      </w:r>
    </w:p>
    <w:p w:rsidR="00BC1D1C" w:rsidRPr="00645201" w:rsidRDefault="00BC1D1C" w:rsidP="007B18B8">
      <w:pPr>
        <w:pStyle w:val="norm"/>
        <w:widowControl w:val="0"/>
        <w:spacing w:line="240" w:lineRule="auto"/>
        <w:ind w:firstLine="567"/>
        <w:contextualSpacing/>
        <w:rPr>
          <w:rFonts w:ascii="GHEA Grapalat" w:hAnsi="GHEA Grapalat"/>
          <w:sz w:val="24"/>
          <w:szCs w:val="24"/>
        </w:rPr>
      </w:pPr>
      <w:r w:rsidRPr="00645201">
        <w:rPr>
          <w:rFonts w:ascii="GHEA Grapalat" w:hAnsi="GHEA Grapalat"/>
          <w:sz w:val="24"/>
          <w:szCs w:val="24"/>
        </w:rPr>
        <w:t>б)</w:t>
      </w:r>
      <w:r w:rsidRPr="00645201">
        <w:t xml:space="preserve"> </w:t>
      </w:r>
      <w:r w:rsidRPr="00645201">
        <w:rPr>
          <w:rFonts w:ascii="GHEA Grapalat" w:hAnsi="GHEA Grapalat"/>
          <w:sz w:val="24"/>
          <w:szCs w:val="24"/>
        </w:rPr>
        <w:t>участник представляет ценовое предложение с учетом максимальных цен на каждый вид услуг, установленных настоящим приглашением</w:t>
      </w:r>
      <w:r w:rsidRPr="00645201">
        <w:rPr>
          <w:rFonts w:ascii="GHEA Grapalat" w:hAnsi="GHEA Grapalat"/>
          <w:sz w:val="24"/>
          <w:szCs w:val="24"/>
          <w:lang w:val="hy-AM"/>
        </w:rPr>
        <w:t xml:space="preserve">, </w:t>
      </w:r>
      <w:r w:rsidRPr="00645201">
        <w:rPr>
          <w:rFonts w:ascii="GHEA Grapalat" w:hAnsi="GHEA Grapalat"/>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sidRPr="00645201">
        <w:rPr>
          <w:rFonts w:ascii="GHEA Grapalat" w:hAnsi="GHEA Grapalat"/>
          <w:sz w:val="24"/>
          <w:szCs w:val="24"/>
        </w:rPr>
        <w:t>ВС</w:t>
      </w:r>
      <w:proofErr w:type="gramEnd"/>
      <w:r w:rsidRPr="00645201">
        <w:rPr>
          <w:rFonts w:ascii="GHEA Grapalat" w:hAnsi="GHEA Grapalat"/>
          <w:sz w:val="24"/>
          <w:szCs w:val="24"/>
        </w:rPr>
        <w:t>= ЦУ/</w:t>
      </w:r>
      <w:proofErr w:type="spellStart"/>
      <w:r w:rsidRPr="00645201">
        <w:rPr>
          <w:rFonts w:ascii="GHEA Grapalat" w:hAnsi="GHEA Grapalat"/>
          <w:sz w:val="24"/>
          <w:szCs w:val="24"/>
        </w:rPr>
        <w:t>С</w:t>
      </w:r>
      <w:r w:rsidR="007861DD" w:rsidRPr="00645201">
        <w:rPr>
          <w:rFonts w:ascii="GHEA Grapalat" w:hAnsi="GHEA Grapalat"/>
          <w:sz w:val="24"/>
          <w:szCs w:val="24"/>
        </w:rPr>
        <w:t>ц</w:t>
      </w:r>
      <w:r w:rsidRPr="00645201">
        <w:rPr>
          <w:rFonts w:ascii="GHEA Grapalat" w:hAnsi="GHEA Grapalat"/>
          <w:sz w:val="24"/>
          <w:szCs w:val="24"/>
        </w:rPr>
        <w:t>xУxК</w:t>
      </w:r>
      <w:proofErr w:type="spellEnd"/>
      <w:r w:rsidR="007861DD" w:rsidRPr="00645201">
        <w:rPr>
          <w:rFonts w:ascii="GHEA Grapalat" w:hAnsi="GHEA Grapalat"/>
          <w:sz w:val="24"/>
          <w:szCs w:val="24"/>
        </w:rPr>
        <w:t>, где:</w:t>
      </w:r>
    </w:p>
    <w:p w:rsidR="00BC1D1C" w:rsidRPr="00645201" w:rsidRDefault="00BC1D1C" w:rsidP="007B18B8">
      <w:pPr>
        <w:pStyle w:val="norm"/>
        <w:widowControl w:val="0"/>
        <w:spacing w:line="240" w:lineRule="auto"/>
        <w:ind w:firstLine="567"/>
        <w:contextualSpacing/>
        <w:rPr>
          <w:rFonts w:ascii="GHEA Grapalat" w:hAnsi="GHEA Grapalat"/>
          <w:sz w:val="24"/>
          <w:szCs w:val="24"/>
        </w:rPr>
      </w:pPr>
      <w:r w:rsidRPr="00645201">
        <w:rPr>
          <w:rFonts w:ascii="GHEA Grapalat" w:hAnsi="GHEA Grapalat"/>
          <w:sz w:val="24"/>
          <w:szCs w:val="24"/>
        </w:rPr>
        <w:t xml:space="preserve">ВС-сумма, </w:t>
      </w:r>
      <w:proofErr w:type="gramStart"/>
      <w:r w:rsidRPr="00645201">
        <w:rPr>
          <w:rFonts w:ascii="GHEA Grapalat" w:hAnsi="GHEA Grapalat"/>
          <w:sz w:val="24"/>
          <w:szCs w:val="24"/>
        </w:rPr>
        <w:t>выплачиваемая</w:t>
      </w:r>
      <w:proofErr w:type="gramEnd"/>
      <w:r w:rsidRPr="00645201">
        <w:rPr>
          <w:rFonts w:ascii="GHEA Grapalat" w:hAnsi="GHEA Grapalat"/>
          <w:sz w:val="24"/>
          <w:szCs w:val="24"/>
        </w:rPr>
        <w:t xml:space="preserve"> за оказание отдельных видов услуг, установленных договором</w:t>
      </w:r>
      <w:r w:rsidR="00F00004" w:rsidRPr="00645201">
        <w:rPr>
          <w:rFonts w:ascii="GHEA Grapalat" w:hAnsi="GHEA Grapalat"/>
          <w:sz w:val="24"/>
          <w:szCs w:val="24"/>
        </w:rPr>
        <w:t>,</w:t>
      </w:r>
    </w:p>
    <w:p w:rsidR="00BC1D1C" w:rsidRPr="00645201" w:rsidRDefault="00BC1D1C" w:rsidP="007B18B8">
      <w:pPr>
        <w:pStyle w:val="norm"/>
        <w:widowControl w:val="0"/>
        <w:spacing w:line="240" w:lineRule="auto"/>
        <w:ind w:firstLine="567"/>
        <w:contextualSpacing/>
        <w:rPr>
          <w:rFonts w:ascii="GHEA Grapalat" w:hAnsi="GHEA Grapalat"/>
          <w:sz w:val="24"/>
          <w:szCs w:val="24"/>
        </w:rPr>
      </w:pPr>
      <w:r w:rsidRPr="00645201">
        <w:rPr>
          <w:rFonts w:ascii="GHEA Grapalat" w:hAnsi="GHEA Grapalat"/>
          <w:sz w:val="24"/>
          <w:szCs w:val="24"/>
        </w:rPr>
        <w:t xml:space="preserve">ЦУ </w:t>
      </w:r>
      <w:proofErr w:type="gramStart"/>
      <w:r w:rsidRPr="00645201">
        <w:rPr>
          <w:rFonts w:ascii="GHEA Grapalat" w:hAnsi="GHEA Grapalat"/>
          <w:sz w:val="24"/>
          <w:szCs w:val="24"/>
        </w:rPr>
        <w:t>-и</w:t>
      </w:r>
      <w:proofErr w:type="gramEnd"/>
      <w:r w:rsidRPr="00645201">
        <w:rPr>
          <w:rFonts w:ascii="GHEA Grapalat" w:hAnsi="GHEA Grapalat"/>
          <w:sz w:val="24"/>
          <w:szCs w:val="24"/>
        </w:rPr>
        <w:t xml:space="preserve">тоговая цена, предложенная </w:t>
      </w:r>
      <w:r w:rsidR="0038256B" w:rsidRPr="00645201">
        <w:rPr>
          <w:rFonts w:ascii="GHEA Grapalat" w:hAnsi="GHEA Grapalat"/>
          <w:sz w:val="24"/>
          <w:szCs w:val="24"/>
        </w:rPr>
        <w:t>ото</w:t>
      </w:r>
      <w:r w:rsidRPr="00645201">
        <w:rPr>
          <w:rFonts w:ascii="GHEA Grapalat" w:hAnsi="GHEA Grapalat"/>
          <w:sz w:val="24"/>
          <w:szCs w:val="24"/>
        </w:rPr>
        <w:t>бранным участником</w:t>
      </w:r>
      <w:r w:rsidR="00F00004" w:rsidRPr="00645201">
        <w:rPr>
          <w:rFonts w:ascii="GHEA Grapalat" w:hAnsi="GHEA Grapalat"/>
          <w:sz w:val="24"/>
          <w:szCs w:val="24"/>
        </w:rPr>
        <w:t>,</w:t>
      </w:r>
    </w:p>
    <w:p w:rsidR="00BC1D1C" w:rsidRPr="00645201" w:rsidRDefault="00BC1D1C" w:rsidP="007B18B8">
      <w:pPr>
        <w:pStyle w:val="norm"/>
        <w:widowControl w:val="0"/>
        <w:spacing w:line="240" w:lineRule="auto"/>
        <w:ind w:firstLine="567"/>
        <w:contextualSpacing/>
        <w:rPr>
          <w:rFonts w:ascii="GHEA Grapalat" w:hAnsi="GHEA Grapalat"/>
          <w:sz w:val="24"/>
          <w:szCs w:val="24"/>
        </w:rPr>
      </w:pPr>
      <w:r w:rsidRPr="00645201">
        <w:rPr>
          <w:rFonts w:ascii="GHEA Grapalat" w:hAnsi="GHEA Grapalat"/>
          <w:sz w:val="24"/>
          <w:szCs w:val="24"/>
        </w:rPr>
        <w:t>С</w:t>
      </w:r>
      <w:proofErr w:type="gramStart"/>
      <w:r w:rsidRPr="00645201">
        <w:rPr>
          <w:rFonts w:ascii="GHEA Grapalat" w:hAnsi="GHEA Grapalat"/>
          <w:sz w:val="24"/>
          <w:szCs w:val="24"/>
        </w:rPr>
        <w:t>Ц-</w:t>
      </w:r>
      <w:proofErr w:type="gramEnd"/>
      <w:r w:rsidRPr="00645201">
        <w:rPr>
          <w:rFonts w:ascii="GHEA Grapalat" w:hAnsi="GHEA Grapalat"/>
          <w:sz w:val="24"/>
          <w:szCs w:val="24"/>
        </w:rPr>
        <w:t xml:space="preserve"> совокупность максимальных единиц цен, установленных для оказания услуги</w:t>
      </w:r>
      <w:r w:rsidR="00F00004" w:rsidRPr="00645201">
        <w:rPr>
          <w:rFonts w:ascii="GHEA Grapalat" w:hAnsi="GHEA Grapalat"/>
          <w:sz w:val="24"/>
          <w:szCs w:val="24"/>
        </w:rPr>
        <w:t>,</w:t>
      </w:r>
    </w:p>
    <w:p w:rsidR="00BC1D1C" w:rsidRPr="00645201" w:rsidRDefault="00BC1D1C" w:rsidP="007B18B8">
      <w:pPr>
        <w:pStyle w:val="norm"/>
        <w:widowControl w:val="0"/>
        <w:spacing w:line="240" w:lineRule="auto"/>
        <w:ind w:firstLine="567"/>
        <w:contextualSpacing/>
        <w:rPr>
          <w:rFonts w:ascii="GHEA Grapalat" w:hAnsi="GHEA Grapalat"/>
          <w:sz w:val="24"/>
          <w:szCs w:val="24"/>
        </w:rPr>
      </w:pPr>
      <w:proofErr w:type="gramStart"/>
      <w:r w:rsidRPr="00645201">
        <w:rPr>
          <w:rFonts w:ascii="GHEA Grapalat" w:hAnsi="GHEA Grapalat"/>
          <w:sz w:val="24"/>
          <w:szCs w:val="24"/>
        </w:rPr>
        <w:t>У-цена</w:t>
      </w:r>
      <w:proofErr w:type="gramEnd"/>
      <w:r w:rsidRPr="00645201">
        <w:rPr>
          <w:rFonts w:ascii="GHEA Grapalat" w:hAnsi="GHEA Grapalat"/>
          <w:sz w:val="24"/>
          <w:szCs w:val="24"/>
        </w:rPr>
        <w:t xml:space="preserve"> на максимальную единицу предоставленной услуги</w:t>
      </w:r>
      <w:r w:rsidR="00F00004" w:rsidRPr="00645201">
        <w:rPr>
          <w:rFonts w:ascii="GHEA Grapalat" w:hAnsi="GHEA Grapalat"/>
          <w:sz w:val="24"/>
          <w:szCs w:val="24"/>
        </w:rPr>
        <w:t>,</w:t>
      </w:r>
    </w:p>
    <w:p w:rsidR="00BC1D1C" w:rsidRPr="00645201" w:rsidRDefault="00BC1D1C" w:rsidP="007B18B8">
      <w:pPr>
        <w:pStyle w:val="norm"/>
        <w:widowControl w:val="0"/>
        <w:spacing w:line="240" w:lineRule="auto"/>
        <w:ind w:firstLine="567"/>
        <w:contextualSpacing/>
        <w:rPr>
          <w:rFonts w:ascii="GHEA Grapalat" w:hAnsi="GHEA Grapalat"/>
          <w:sz w:val="24"/>
          <w:szCs w:val="24"/>
        </w:rPr>
      </w:pPr>
      <w:r w:rsidRPr="00645201">
        <w:rPr>
          <w:rFonts w:ascii="GHEA Grapalat" w:hAnsi="GHEA Grapalat"/>
          <w:sz w:val="24"/>
          <w:szCs w:val="24"/>
        </w:rPr>
        <w:t>К-количество предоставленных услуг.</w:t>
      </w:r>
    </w:p>
    <w:p w:rsidR="00B95FE0" w:rsidRPr="00645201" w:rsidRDefault="00A70A2B" w:rsidP="007B18B8">
      <w:pPr>
        <w:pStyle w:val="norm"/>
        <w:widowControl w:val="0"/>
        <w:spacing w:line="240" w:lineRule="auto"/>
        <w:ind w:firstLine="567"/>
        <w:contextualSpacing/>
        <w:rPr>
          <w:rFonts w:ascii="GHEA Grapalat" w:hAnsi="GHEA Grapalat" w:cs="Sylfaen"/>
          <w:sz w:val="24"/>
          <w:szCs w:val="24"/>
        </w:rPr>
      </w:pPr>
      <w:r w:rsidRPr="00645201">
        <w:rPr>
          <w:rFonts w:ascii="GHEA Grapalat" w:hAnsi="GHEA Grapalat"/>
          <w:sz w:val="24"/>
          <w:szCs w:val="24"/>
        </w:rPr>
        <w:t>З</w:t>
      </w:r>
      <w:r w:rsidR="00B95FE0" w:rsidRPr="00645201">
        <w:rPr>
          <w:rFonts w:ascii="GHEA Grapalat" w:hAnsi="GHEA Grapalat"/>
          <w:sz w:val="24"/>
          <w:szCs w:val="24"/>
        </w:rPr>
        <w:t>аявка участника не подлежит отклонению, если:</w:t>
      </w:r>
    </w:p>
    <w:p w:rsidR="00B95FE0" w:rsidRPr="0064520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645201">
        <w:rPr>
          <w:rFonts w:ascii="GHEA Grapalat" w:hAnsi="GHEA Grapalat"/>
          <w:sz w:val="24"/>
          <w:szCs w:val="24"/>
        </w:rPr>
        <w:t>а.</w:t>
      </w:r>
      <w:r w:rsidR="00333B85" w:rsidRPr="00645201">
        <w:rPr>
          <w:rFonts w:ascii="GHEA Grapalat" w:hAnsi="GHEA Grapalat"/>
          <w:sz w:val="24"/>
          <w:szCs w:val="24"/>
        </w:rPr>
        <w:tab/>
      </w:r>
      <w:r w:rsidRPr="00645201">
        <w:rPr>
          <w:rFonts w:ascii="GHEA Grapalat" w:hAnsi="GHEA Grapalat"/>
          <w:sz w:val="24"/>
          <w:szCs w:val="24"/>
        </w:rPr>
        <w:t>графы "</w:t>
      </w:r>
      <w:r w:rsidR="00830AD3" w:rsidRPr="00645201">
        <w:rPr>
          <w:rFonts w:ascii="GHEA Grapalat" w:hAnsi="GHEA Grapalat"/>
          <w:sz w:val="24"/>
          <w:szCs w:val="24"/>
        </w:rPr>
        <w:t>с</w:t>
      </w:r>
      <w:r w:rsidRPr="00645201">
        <w:rPr>
          <w:rFonts w:ascii="GHEA Grapalat" w:hAnsi="GHEA Grapalat"/>
          <w:sz w:val="24"/>
          <w:szCs w:val="24"/>
        </w:rPr>
        <w:t>тоимость</w:t>
      </w:r>
      <w:r w:rsidR="00DF3688" w:rsidRPr="00645201">
        <w:rPr>
          <w:rFonts w:ascii="GHEA Grapalat" w:hAnsi="GHEA Grapalat"/>
          <w:sz w:val="24"/>
          <w:szCs w:val="24"/>
        </w:rPr>
        <w:t>"</w:t>
      </w:r>
      <w:r w:rsidR="00622EE0" w:rsidRPr="00645201">
        <w:rPr>
          <w:rFonts w:ascii="GHEA Grapalat" w:hAnsi="GHEA Grapalat"/>
          <w:sz w:val="24"/>
          <w:szCs w:val="24"/>
        </w:rPr>
        <w:t xml:space="preserve"> </w:t>
      </w:r>
      <w:r w:rsidRPr="00645201">
        <w:rPr>
          <w:rFonts w:ascii="GHEA Grapalat" w:hAnsi="GHEA Grapalat"/>
          <w:sz w:val="24"/>
          <w:szCs w:val="24"/>
        </w:rPr>
        <w:t xml:space="preserve">и "налог на добавленную стоимость" </w:t>
      </w:r>
      <w:r w:rsidR="00622EE0" w:rsidRPr="00645201">
        <w:rPr>
          <w:rFonts w:ascii="GHEA Grapalat" w:hAnsi="GHEA Grapalat"/>
          <w:sz w:val="24"/>
          <w:szCs w:val="24"/>
        </w:rPr>
        <w:t xml:space="preserve">ценового предложения </w:t>
      </w:r>
      <w:r w:rsidRPr="00645201">
        <w:rPr>
          <w:rFonts w:ascii="GHEA Grapalat" w:hAnsi="GHEA Grapalat"/>
          <w:sz w:val="24"/>
          <w:szCs w:val="24"/>
        </w:rPr>
        <w:t>заполнены только цифрами, а графа "общая цена" — и прописью, и цифрами или только прописью</w:t>
      </w:r>
      <w:r w:rsidR="008C1A8A" w:rsidRPr="00645201">
        <w:rPr>
          <w:rFonts w:ascii="GHEA Grapalat" w:hAnsi="GHEA Grapalat"/>
          <w:sz w:val="24"/>
          <w:szCs w:val="24"/>
        </w:rPr>
        <w:t>;</w:t>
      </w:r>
    </w:p>
    <w:p w:rsidR="00B95FE0" w:rsidRPr="009044F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645201">
        <w:rPr>
          <w:rFonts w:ascii="GHEA Grapalat" w:hAnsi="GHEA Grapalat"/>
          <w:sz w:val="24"/>
          <w:szCs w:val="24"/>
        </w:rPr>
        <w:t>б</w:t>
      </w:r>
      <w:proofErr w:type="gramEnd"/>
      <w:r w:rsidRPr="00645201">
        <w:rPr>
          <w:rFonts w:ascii="GHEA Grapalat" w:hAnsi="GHEA Grapalat"/>
          <w:sz w:val="24"/>
          <w:szCs w:val="24"/>
        </w:rPr>
        <w:t>.</w:t>
      </w:r>
      <w:r w:rsidR="00333B85" w:rsidRPr="00645201">
        <w:rPr>
          <w:rFonts w:ascii="GHEA Grapalat" w:hAnsi="GHEA Grapalat"/>
          <w:sz w:val="24"/>
          <w:szCs w:val="24"/>
        </w:rPr>
        <w:tab/>
      </w:r>
      <w:r w:rsidRPr="00645201">
        <w:rPr>
          <w:rFonts w:ascii="GHEA Grapalat" w:hAnsi="GHEA Grapalat"/>
          <w:sz w:val="24"/>
          <w:szCs w:val="24"/>
        </w:rPr>
        <w:t>между суммами, указанными прописью или</w:t>
      </w:r>
      <w:r w:rsidRPr="009044F1">
        <w:rPr>
          <w:rFonts w:ascii="GHEA Grapalat" w:hAnsi="GHEA Grapalat"/>
          <w:sz w:val="24"/>
          <w:szCs w:val="24"/>
        </w:rPr>
        <w:t xml:space="preserve">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7B18B8">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7B18B8">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580617" w:rsidRDefault="00C8055A" w:rsidP="007B18B8">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7B18B8">
      <w:pPr>
        <w:pStyle w:val="23"/>
        <w:widowControl w:val="0"/>
        <w:spacing w:line="240" w:lineRule="auto"/>
        <w:ind w:firstLine="567"/>
        <w:contextualSpacing/>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204A09">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204A09">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204A09">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 </w:t>
      </w:r>
      <w:r w:rsidR="00204A09" w:rsidRPr="00204A09">
        <w:rPr>
          <w:rFonts w:ascii="GHEA Grapalat" w:hAnsi="GHEA Grapalat"/>
          <w:b/>
          <w:sz w:val="24"/>
          <w:szCs w:val="24"/>
        </w:rPr>
        <w:t>0</w:t>
      </w:r>
      <w:r w:rsidR="009809FA">
        <w:rPr>
          <w:rFonts w:ascii="GHEA Grapalat" w:hAnsi="GHEA Grapalat"/>
          <w:b/>
          <w:sz w:val="24"/>
          <w:szCs w:val="24"/>
        </w:rPr>
        <w:t>7</w:t>
      </w:r>
      <w:r w:rsidR="00A9098A" w:rsidRPr="00204A09">
        <w:rPr>
          <w:rFonts w:ascii="GHEA Grapalat" w:hAnsi="GHEA Grapalat"/>
          <w:b/>
          <w:sz w:val="24"/>
          <w:szCs w:val="24"/>
        </w:rPr>
        <w:t xml:space="preserve">-ый день в </w:t>
      </w:r>
      <w:r w:rsidR="00204A09" w:rsidRPr="00204A09">
        <w:rPr>
          <w:rFonts w:ascii="GHEA Grapalat" w:hAnsi="GHEA Grapalat"/>
          <w:b/>
          <w:sz w:val="24"/>
          <w:szCs w:val="24"/>
        </w:rPr>
        <w:t>1</w:t>
      </w:r>
      <w:r w:rsidR="00616318">
        <w:rPr>
          <w:rFonts w:ascii="GHEA Grapalat" w:hAnsi="GHEA Grapalat"/>
          <w:b/>
          <w:sz w:val="24"/>
          <w:szCs w:val="24"/>
        </w:rPr>
        <w:t>0:3</w:t>
      </w:r>
      <w:r w:rsidR="00204A09" w:rsidRPr="00204A09">
        <w:rPr>
          <w:rFonts w:ascii="GHEA Grapalat" w:hAnsi="GHEA Grapalat"/>
          <w:b/>
          <w:sz w:val="24"/>
          <w:szCs w:val="24"/>
        </w:rPr>
        <w:t>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204A0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204A09">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204A0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204A0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C832E0" w:rsidRPr="00A01157" w:rsidRDefault="00FD2748" w:rsidP="00C832E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C832E0">
        <w:rPr>
          <w:rFonts w:ascii="GHEA Grapalat" w:hAnsi="GHEA Grapalat"/>
          <w:i w:val="0"/>
          <w:sz w:val="24"/>
          <w:szCs w:val="24"/>
        </w:rPr>
        <w:t>,</w:t>
      </w:r>
      <w:r w:rsidRPr="009044F1">
        <w:rPr>
          <w:rFonts w:ascii="GHEA Grapalat" w:hAnsi="GHEA Grapalat"/>
          <w:i w:val="0"/>
          <w:sz w:val="24"/>
          <w:szCs w:val="24"/>
        </w:rPr>
        <w:t xml:space="preserve"> </w:t>
      </w:r>
      <w:r w:rsidR="00C832E0" w:rsidRPr="00E063D7">
        <w:rPr>
          <w:rFonts w:ascii="GHEA Grapalat" w:hAnsi="GHEA Grapalat"/>
          <w:b/>
          <w:i w:val="0"/>
          <w:sz w:val="22"/>
          <w:szCs w:val="22"/>
        </w:rPr>
        <w:t>установленному Центральным банком Армении на момент вскрытия заявок</w:t>
      </w:r>
      <w:r w:rsidR="00C832E0">
        <w:rPr>
          <w:rFonts w:ascii="GHEA Grapalat" w:hAnsi="GHEA Grapalat"/>
          <w:b/>
          <w:i w:val="0"/>
          <w:sz w:val="22"/>
          <w:szCs w:val="22"/>
        </w:rPr>
        <w:t>.</w:t>
      </w:r>
    </w:p>
    <w:p w:rsidR="009B6D58" w:rsidRPr="00186559" w:rsidRDefault="00FD274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proofErr w:type="gramStart"/>
      <w:r w:rsidR="00EE36CC" w:rsidRPr="009044F1">
        <w:rPr>
          <w:rFonts w:ascii="GHEA Grapalat" w:hAnsi="GHEA Grapalat"/>
          <w:sz w:val="24"/>
          <w:szCs w:val="24"/>
        </w:rPr>
        <w:t>)п</w:t>
      </w:r>
      <w:proofErr w:type="gramEnd"/>
      <w:r w:rsidR="00EE36CC" w:rsidRPr="009044F1">
        <w:rPr>
          <w:rFonts w:ascii="GHEA Grapalat" w:hAnsi="GHEA Grapalat"/>
          <w:sz w:val="24"/>
          <w:szCs w:val="24"/>
        </w:rPr>
        <w:t>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204A0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r w:rsidR="00C832E0">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204A09">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1C2B34" w:rsidRPr="00A16851" w:rsidRDefault="001C2B34" w:rsidP="001C2B34">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Arial" w:hAnsi="Arial" w:cs="Arial"/>
        </w:rPr>
        <w:t>включая случай,</w:t>
      </w:r>
      <w:r w:rsidRPr="00F8703D">
        <w:t xml:space="preserve"> </w:t>
      </w:r>
      <w:r w:rsidRPr="00BB0C4D">
        <w:rPr>
          <w:rFonts w:ascii="GHEA Grapalat" w:hAnsi="GHEA Grapalat"/>
          <w:sz w:val="24"/>
          <w:szCs w:val="24"/>
        </w:rPr>
        <w:t xml:space="preserve">когда лицо, включённое в список, предусмотренный подпунктом 2 пункта 2 постановления  Правительства РА от </w:t>
      </w:r>
      <w:r w:rsidRPr="00A16851">
        <w:rPr>
          <w:rFonts w:ascii="GHEA Grapalat" w:hAnsi="GHEA Grapalat"/>
          <w:sz w:val="24"/>
          <w:szCs w:val="24"/>
        </w:rPr>
        <w:t>20.06.2025 № 817-А, предлагается участником в качестве агента / исполнителя /</w:t>
      </w:r>
      <w:r w:rsidRPr="00A16851">
        <w:rPr>
          <w:rFonts w:ascii="GHEA Grapalat" w:hAnsi="GHEA Grapalat"/>
          <w:sz w:val="24"/>
          <w:szCs w:val="24"/>
          <w:lang w:val="hy-AM"/>
        </w:rPr>
        <w:t xml:space="preserve">, </w:t>
      </w:r>
      <w:r w:rsidRPr="00A16851">
        <w:rPr>
          <w:rFonts w:ascii="GHEA Grapalat" w:hAnsi="GHEA Grapalat"/>
          <w:sz w:val="24"/>
          <w:szCs w:val="24"/>
        </w:rPr>
        <w:t xml:space="preserve">то </w:t>
      </w:r>
      <w:r w:rsidRPr="00A16851">
        <w:rPr>
          <w:rFonts w:ascii="GHEA Grapalat" w:hAnsi="GHEA Grapalat" w:cs="Calibri"/>
          <w:sz w:val="24"/>
          <w:szCs w:val="24"/>
        </w:rPr>
        <w:t>комиссия</w:t>
      </w:r>
      <w:r w:rsidRPr="00A16851">
        <w:rPr>
          <w:rFonts w:ascii="GHEA Grapalat" w:hAnsi="GHEA Grapalat"/>
          <w:sz w:val="24"/>
          <w:szCs w:val="24"/>
        </w:rPr>
        <w:t xml:space="preserve"> </w:t>
      </w:r>
      <w:r w:rsidRPr="00A16851">
        <w:rPr>
          <w:rFonts w:ascii="GHEA Grapalat" w:hAnsi="GHEA Grapalat" w:cs="Calibri"/>
          <w:sz w:val="24"/>
          <w:szCs w:val="24"/>
        </w:rPr>
        <w:t>приостанавливает</w:t>
      </w:r>
      <w:r w:rsidRPr="00A16851">
        <w:rPr>
          <w:rFonts w:ascii="GHEA Grapalat" w:hAnsi="GHEA Grapalat"/>
          <w:sz w:val="24"/>
          <w:szCs w:val="24"/>
        </w:rPr>
        <w:t xml:space="preserve"> </w:t>
      </w:r>
      <w:r w:rsidRPr="00A16851">
        <w:rPr>
          <w:rFonts w:ascii="GHEA Grapalat" w:hAnsi="GHEA Grapalat" w:cs="Calibri"/>
          <w:sz w:val="24"/>
          <w:szCs w:val="24"/>
        </w:rPr>
        <w:t>заседание</w:t>
      </w:r>
      <w:r w:rsidRPr="00A16851">
        <w:rPr>
          <w:rFonts w:ascii="GHEA Grapalat" w:hAnsi="GHEA Grapalat"/>
          <w:sz w:val="24"/>
          <w:szCs w:val="24"/>
        </w:rPr>
        <w:t xml:space="preserve"> </w:t>
      </w:r>
      <w:r w:rsidRPr="00A16851">
        <w:rPr>
          <w:rFonts w:ascii="GHEA Grapalat" w:hAnsi="GHEA Grapalat" w:cs="Calibri"/>
          <w:sz w:val="24"/>
          <w:szCs w:val="24"/>
        </w:rPr>
        <w:t>на</w:t>
      </w:r>
      <w:r w:rsidRPr="00A16851">
        <w:rPr>
          <w:rFonts w:ascii="GHEA Grapalat" w:hAnsi="GHEA Grapalat"/>
          <w:sz w:val="24"/>
          <w:szCs w:val="24"/>
        </w:rPr>
        <w:t xml:space="preserve"> </w:t>
      </w:r>
      <w:r w:rsidRPr="00A16851">
        <w:rPr>
          <w:rFonts w:ascii="GHEA Grapalat" w:hAnsi="GHEA Grapalat" w:cs="Calibri"/>
          <w:sz w:val="24"/>
          <w:szCs w:val="24"/>
        </w:rPr>
        <w:t>один</w:t>
      </w:r>
      <w:r w:rsidRPr="00A16851">
        <w:rPr>
          <w:rFonts w:ascii="GHEA Grapalat" w:hAnsi="GHEA Grapalat"/>
          <w:sz w:val="24"/>
          <w:szCs w:val="24"/>
        </w:rPr>
        <w:t xml:space="preserve"> </w:t>
      </w:r>
      <w:r w:rsidRPr="00A16851">
        <w:rPr>
          <w:rFonts w:ascii="GHEA Grapalat" w:hAnsi="GHEA Grapalat" w:cs="Calibri"/>
          <w:sz w:val="24"/>
          <w:szCs w:val="24"/>
        </w:rPr>
        <w:t>рабочий</w:t>
      </w:r>
      <w:r w:rsidRPr="00A16851">
        <w:rPr>
          <w:rFonts w:ascii="GHEA Grapalat" w:hAnsi="GHEA Grapalat"/>
          <w:sz w:val="24"/>
          <w:szCs w:val="24"/>
        </w:rPr>
        <w:t xml:space="preserve"> </w:t>
      </w:r>
      <w:r w:rsidRPr="00A16851">
        <w:rPr>
          <w:rFonts w:ascii="GHEA Grapalat" w:hAnsi="GHEA Grapalat" w:cs="Calibri"/>
          <w:sz w:val="24"/>
          <w:szCs w:val="24"/>
        </w:rPr>
        <w:t>день</w:t>
      </w:r>
      <w:r w:rsidRPr="00A16851">
        <w:rPr>
          <w:rFonts w:ascii="GHEA Grapalat" w:hAnsi="GHEA Grapalat"/>
          <w:sz w:val="24"/>
          <w:szCs w:val="24"/>
        </w:rPr>
        <w:t xml:space="preserve">, </w:t>
      </w:r>
      <w:r w:rsidRPr="00A16851">
        <w:rPr>
          <w:rFonts w:ascii="GHEA Grapalat" w:hAnsi="GHEA Grapalat" w:cs="Calibri"/>
          <w:sz w:val="24"/>
          <w:szCs w:val="24"/>
        </w:rPr>
        <w:t>а</w:t>
      </w:r>
      <w:r w:rsidRPr="00A16851">
        <w:rPr>
          <w:rFonts w:ascii="GHEA Grapalat" w:hAnsi="GHEA Grapalat"/>
          <w:sz w:val="24"/>
          <w:szCs w:val="24"/>
        </w:rPr>
        <w:t xml:space="preserve"> </w:t>
      </w:r>
      <w:r w:rsidRPr="00A16851">
        <w:rPr>
          <w:rFonts w:ascii="GHEA Grapalat" w:hAnsi="GHEA Grapalat" w:cs="Calibri"/>
          <w:sz w:val="24"/>
          <w:szCs w:val="24"/>
        </w:rPr>
        <w:t>секретарь</w:t>
      </w:r>
      <w:r w:rsidRPr="00A16851">
        <w:rPr>
          <w:rFonts w:ascii="GHEA Grapalat" w:hAnsi="GHEA Grapalat"/>
          <w:sz w:val="24"/>
          <w:szCs w:val="24"/>
        </w:rPr>
        <w:t xml:space="preserve"> </w:t>
      </w:r>
      <w:r w:rsidRPr="00A16851">
        <w:rPr>
          <w:rFonts w:ascii="GHEA Grapalat" w:hAnsi="GHEA Grapalat" w:cs="Calibri"/>
          <w:sz w:val="24"/>
          <w:szCs w:val="24"/>
        </w:rPr>
        <w:t>комиссии</w:t>
      </w:r>
      <w:r w:rsidRPr="00A16851">
        <w:rPr>
          <w:rFonts w:ascii="GHEA Grapalat" w:hAnsi="GHEA Grapalat"/>
          <w:sz w:val="24"/>
          <w:szCs w:val="24"/>
        </w:rPr>
        <w:t xml:space="preserve"> </w:t>
      </w:r>
      <w:r w:rsidRPr="00A16851">
        <w:rPr>
          <w:rFonts w:ascii="GHEA Grapalat" w:hAnsi="GHEA Grapalat" w:cs="Calibri"/>
          <w:sz w:val="24"/>
          <w:szCs w:val="24"/>
        </w:rPr>
        <w:t>в</w:t>
      </w:r>
      <w:r w:rsidRPr="00A16851">
        <w:rPr>
          <w:rFonts w:ascii="GHEA Grapalat" w:hAnsi="GHEA Grapalat"/>
          <w:sz w:val="24"/>
          <w:szCs w:val="24"/>
        </w:rPr>
        <w:t xml:space="preserve"> </w:t>
      </w:r>
      <w:r w:rsidRPr="00A16851">
        <w:rPr>
          <w:rFonts w:ascii="GHEA Grapalat" w:hAnsi="GHEA Grapalat" w:cs="Calibri"/>
          <w:sz w:val="24"/>
          <w:szCs w:val="24"/>
        </w:rPr>
        <w:t>тот</w:t>
      </w:r>
      <w:r w:rsidRPr="00A16851">
        <w:rPr>
          <w:rFonts w:ascii="GHEA Grapalat" w:hAnsi="GHEA Grapalat"/>
          <w:sz w:val="24"/>
          <w:szCs w:val="24"/>
        </w:rPr>
        <w:t xml:space="preserve"> </w:t>
      </w:r>
      <w:r w:rsidRPr="00A16851">
        <w:rPr>
          <w:rFonts w:ascii="GHEA Grapalat" w:hAnsi="GHEA Grapalat" w:cs="Calibri"/>
          <w:sz w:val="24"/>
          <w:szCs w:val="24"/>
        </w:rPr>
        <w:t>же</w:t>
      </w:r>
      <w:r w:rsidRPr="00A16851">
        <w:rPr>
          <w:rFonts w:ascii="GHEA Grapalat" w:hAnsi="GHEA Grapalat"/>
          <w:sz w:val="24"/>
          <w:szCs w:val="24"/>
        </w:rPr>
        <w:t xml:space="preserve"> </w:t>
      </w:r>
      <w:r w:rsidRPr="00A16851">
        <w:rPr>
          <w:rFonts w:ascii="GHEA Grapalat" w:hAnsi="GHEA Grapalat" w:cs="Calibri"/>
          <w:sz w:val="24"/>
          <w:szCs w:val="24"/>
        </w:rPr>
        <w:t>день</w:t>
      </w:r>
      <w:r w:rsidRPr="00A16851">
        <w:rPr>
          <w:rFonts w:ascii="GHEA Grapalat" w:hAnsi="GHEA Grapalat"/>
          <w:sz w:val="24"/>
          <w:szCs w:val="24"/>
        </w:rPr>
        <w:t xml:space="preserve"> </w:t>
      </w:r>
      <w:r w:rsidRPr="00A16851">
        <w:rPr>
          <w:rFonts w:ascii="GHEA Grapalat" w:hAnsi="GHEA Grapalat" w:cs="Calibri"/>
          <w:sz w:val="24"/>
          <w:szCs w:val="24"/>
        </w:rPr>
        <w:t>уведомляет</w:t>
      </w:r>
      <w:r w:rsidRPr="00A16851">
        <w:rPr>
          <w:rFonts w:ascii="GHEA Grapalat" w:hAnsi="GHEA Grapalat"/>
          <w:sz w:val="24"/>
          <w:szCs w:val="24"/>
        </w:rPr>
        <w:t xml:space="preserve"> </w:t>
      </w:r>
      <w:r w:rsidRPr="00A16851">
        <w:rPr>
          <w:rFonts w:ascii="GHEA Grapalat" w:hAnsi="GHEA Grapalat" w:cs="Calibri"/>
          <w:sz w:val="24"/>
          <w:szCs w:val="24"/>
        </w:rPr>
        <w:t>участника</w:t>
      </w:r>
      <w:r w:rsidRPr="00A16851">
        <w:rPr>
          <w:rFonts w:ascii="GHEA Grapalat" w:hAnsi="GHEA Grapalat"/>
          <w:sz w:val="24"/>
          <w:szCs w:val="24"/>
        </w:rPr>
        <w:t xml:space="preserve"> </w:t>
      </w:r>
      <w:r w:rsidRPr="00A16851">
        <w:rPr>
          <w:rFonts w:ascii="GHEA Grapalat" w:hAnsi="GHEA Grapalat" w:cs="Calibri"/>
          <w:sz w:val="24"/>
          <w:szCs w:val="24"/>
        </w:rPr>
        <w:t>об</w:t>
      </w:r>
      <w:r w:rsidRPr="00A16851">
        <w:rPr>
          <w:rFonts w:ascii="GHEA Grapalat" w:hAnsi="GHEA Grapalat"/>
          <w:sz w:val="24"/>
          <w:szCs w:val="24"/>
        </w:rPr>
        <w:t xml:space="preserve"> </w:t>
      </w:r>
      <w:r w:rsidRPr="00A16851">
        <w:rPr>
          <w:rFonts w:ascii="GHEA Grapalat" w:hAnsi="GHEA Grapalat" w:cs="Calibri"/>
          <w:sz w:val="24"/>
          <w:szCs w:val="24"/>
        </w:rPr>
        <w:t>этом</w:t>
      </w:r>
      <w:r w:rsidRPr="00A16851">
        <w:rPr>
          <w:rFonts w:ascii="GHEA Grapalat" w:hAnsi="GHEA Grapalat"/>
          <w:sz w:val="24"/>
          <w:szCs w:val="24"/>
        </w:rPr>
        <w:t xml:space="preserve"> </w:t>
      </w:r>
      <w:r w:rsidRPr="00A16851">
        <w:rPr>
          <w:rFonts w:ascii="GHEA Grapalat" w:hAnsi="GHEA Grapalat" w:cs="Calibri"/>
          <w:sz w:val="24"/>
          <w:szCs w:val="24"/>
        </w:rPr>
        <w:t>в</w:t>
      </w:r>
      <w:r w:rsidRPr="00A16851">
        <w:rPr>
          <w:rFonts w:ascii="GHEA Grapalat" w:hAnsi="GHEA Grapalat"/>
          <w:sz w:val="24"/>
          <w:szCs w:val="24"/>
        </w:rPr>
        <w:t xml:space="preserve"> </w:t>
      </w:r>
      <w:r w:rsidRPr="00A16851">
        <w:rPr>
          <w:rFonts w:ascii="GHEA Grapalat" w:hAnsi="GHEA Grapalat" w:cs="Calibri"/>
          <w:sz w:val="24"/>
          <w:szCs w:val="24"/>
        </w:rPr>
        <w:t>электронном</w:t>
      </w:r>
      <w:r w:rsidRPr="00A16851">
        <w:rPr>
          <w:rFonts w:ascii="GHEA Grapalat" w:hAnsi="GHEA Grapalat"/>
          <w:sz w:val="24"/>
          <w:szCs w:val="24"/>
        </w:rPr>
        <w:t xml:space="preserve"> </w:t>
      </w:r>
      <w:r w:rsidRPr="00A16851">
        <w:rPr>
          <w:rFonts w:ascii="GHEA Grapalat" w:hAnsi="GHEA Grapalat" w:cs="Calibri"/>
          <w:sz w:val="24"/>
          <w:szCs w:val="24"/>
        </w:rPr>
        <w:t>виде</w:t>
      </w:r>
      <w:r w:rsidRPr="00A16851">
        <w:rPr>
          <w:rFonts w:ascii="GHEA Grapalat" w:hAnsi="GHEA Grapalat"/>
          <w:sz w:val="24"/>
          <w:szCs w:val="24"/>
        </w:rPr>
        <w:t xml:space="preserve">, </w:t>
      </w:r>
      <w:r w:rsidRPr="00A16851">
        <w:rPr>
          <w:rFonts w:ascii="GHEA Grapalat" w:hAnsi="GHEA Grapalat" w:cs="Calibri"/>
          <w:sz w:val="24"/>
          <w:szCs w:val="24"/>
        </w:rPr>
        <w:t>предлагая</w:t>
      </w:r>
      <w:r w:rsidRPr="00A16851">
        <w:rPr>
          <w:rFonts w:ascii="GHEA Grapalat" w:hAnsi="GHEA Grapalat"/>
          <w:sz w:val="24"/>
          <w:szCs w:val="24"/>
        </w:rPr>
        <w:t xml:space="preserve"> </w:t>
      </w:r>
      <w:r w:rsidRPr="00A16851">
        <w:rPr>
          <w:rFonts w:ascii="GHEA Grapalat" w:hAnsi="GHEA Grapalat" w:cs="Calibri"/>
          <w:sz w:val="24"/>
          <w:szCs w:val="24"/>
        </w:rPr>
        <w:t>устранить</w:t>
      </w:r>
      <w:r w:rsidRPr="00A16851">
        <w:rPr>
          <w:rFonts w:ascii="GHEA Grapalat" w:hAnsi="GHEA Grapalat"/>
          <w:sz w:val="24"/>
          <w:szCs w:val="24"/>
        </w:rPr>
        <w:t xml:space="preserve"> </w:t>
      </w:r>
      <w:r w:rsidRPr="00A16851">
        <w:rPr>
          <w:rFonts w:ascii="GHEA Grapalat" w:hAnsi="GHEA Grapalat" w:cs="Calibri"/>
          <w:sz w:val="24"/>
          <w:szCs w:val="24"/>
        </w:rPr>
        <w:t>несоответствие</w:t>
      </w:r>
      <w:r w:rsidRPr="00A16851">
        <w:rPr>
          <w:rFonts w:ascii="GHEA Grapalat" w:hAnsi="GHEA Grapalat"/>
          <w:sz w:val="24"/>
          <w:szCs w:val="24"/>
        </w:rPr>
        <w:t xml:space="preserve"> </w:t>
      </w:r>
      <w:r w:rsidRPr="00A16851">
        <w:rPr>
          <w:rFonts w:ascii="GHEA Grapalat" w:hAnsi="GHEA Grapalat" w:cs="Calibri"/>
          <w:sz w:val="24"/>
          <w:szCs w:val="24"/>
        </w:rPr>
        <w:t>до</w:t>
      </w:r>
      <w:r w:rsidRPr="00A16851">
        <w:rPr>
          <w:rFonts w:ascii="GHEA Grapalat" w:hAnsi="GHEA Grapalat"/>
          <w:sz w:val="24"/>
          <w:szCs w:val="24"/>
        </w:rPr>
        <w:t xml:space="preserve"> </w:t>
      </w:r>
      <w:r w:rsidRPr="00A16851">
        <w:rPr>
          <w:rFonts w:ascii="GHEA Grapalat" w:hAnsi="GHEA Grapalat" w:cs="Calibri"/>
          <w:sz w:val="24"/>
          <w:szCs w:val="24"/>
        </w:rPr>
        <w:t>окончания</w:t>
      </w:r>
      <w:r w:rsidRPr="00A16851">
        <w:rPr>
          <w:rFonts w:ascii="GHEA Grapalat" w:hAnsi="GHEA Grapalat"/>
          <w:sz w:val="24"/>
          <w:szCs w:val="24"/>
        </w:rPr>
        <w:t xml:space="preserve"> </w:t>
      </w:r>
      <w:r w:rsidRPr="00A16851">
        <w:rPr>
          <w:rFonts w:ascii="GHEA Grapalat" w:hAnsi="GHEA Grapalat" w:cs="Calibri"/>
          <w:sz w:val="24"/>
          <w:szCs w:val="24"/>
        </w:rPr>
        <w:t>срока</w:t>
      </w:r>
      <w:r w:rsidRPr="00A16851">
        <w:rPr>
          <w:rFonts w:ascii="GHEA Grapalat" w:hAnsi="GHEA Grapalat"/>
          <w:sz w:val="24"/>
          <w:szCs w:val="24"/>
        </w:rPr>
        <w:t xml:space="preserve"> приостановления.</w:t>
      </w:r>
    </w:p>
    <w:p w:rsidR="001C2B34" w:rsidRDefault="001C2B34" w:rsidP="001C2B34">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1C2B34" w:rsidRPr="00AA7117" w:rsidRDefault="001C2B34" w:rsidP="001C2B34">
      <w:pPr>
        <w:pStyle w:val="norm"/>
        <w:widowControl w:val="0"/>
        <w:tabs>
          <w:tab w:val="left" w:pos="1134"/>
        </w:tabs>
        <w:spacing w:line="240" w:lineRule="auto"/>
        <w:ind w:firstLine="567"/>
        <w:contextualSpacing/>
        <w:rPr>
          <w:rFonts w:ascii="GHEA Grapalat" w:hAnsi="GHEA Grapalat" w:cs="Sylfaen"/>
          <w:sz w:val="24"/>
          <w:szCs w:val="24"/>
        </w:rPr>
      </w:pPr>
      <w:r w:rsidRPr="00BB0C4D">
        <w:rPr>
          <w:rFonts w:ascii="GHEA Grapalat" w:hAnsi="GHEA Grapalat" w:cs="Sylfaen"/>
          <w:sz w:val="24"/>
          <w:szCs w:val="24"/>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Default="00A150A9" w:rsidP="001C2B34">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C832E0">
        <w:rPr>
          <w:rFonts w:ascii="GHEA Grapalat" w:hAnsi="GHEA Grapalat"/>
          <w:sz w:val="24"/>
          <w:szCs w:val="24"/>
        </w:rPr>
        <w:t xml:space="preserve"> </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FB5F76" w:rsidRPr="00551FD6">
        <w:rPr>
          <w:rFonts w:ascii="GHEA Grapalat" w:hAnsi="GHEA Grapalat"/>
        </w:rPr>
        <w:t xml:space="preserve">В случае выявления </w:t>
      </w:r>
      <w:r w:rsidR="00FB5F76" w:rsidRPr="00681C1F">
        <w:rPr>
          <w:rFonts w:ascii="GHEA Grapalat" w:hAnsi="GHEA Grapalat"/>
          <w:color w:val="000000" w:themeColor="text1"/>
        </w:rPr>
        <w:t xml:space="preserve">оснований, предусмотренных пунктом 6 части 1 статьи 6 Закона, </w:t>
      </w:r>
      <w:r w:rsidR="00FB5F7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FB5F76" w:rsidRPr="00787DDB">
        <w:rPr>
          <w:rFonts w:ascii="GHEA Grapalat" w:hAnsi="GHEA Grapalat"/>
        </w:rPr>
        <w:t>. Мотивированное решение руководителя заказчика уполномоченный орган публикует в бюллетене</w:t>
      </w:r>
      <w:r w:rsidR="00FB5F76" w:rsidRPr="00E533E5">
        <w:rPr>
          <w:rFonts w:ascii="GHEA Grapalat" w:hAnsi="GHEA Grapalat"/>
        </w:rPr>
        <w:t xml:space="preserve"> </w:t>
      </w:r>
      <w:r w:rsidR="00FB5F76">
        <w:rPr>
          <w:rFonts w:ascii="GHEA Grapalat" w:hAnsi="GHEA Grapalat"/>
        </w:rPr>
        <w:t xml:space="preserve">в течение пяти рабочих дней, </w:t>
      </w:r>
      <w:r w:rsidR="00FB5F76">
        <w:rPr>
          <w:rStyle w:val="ezkurwreuab5ozgtqnkl"/>
          <w:rFonts w:ascii="GHEA Grapalat" w:hAnsi="GHEA Grapalat"/>
        </w:rPr>
        <w:t>следующих</w:t>
      </w:r>
      <w:r w:rsidR="00FB5F76">
        <w:rPr>
          <w:rFonts w:ascii="GHEA Grapalat" w:hAnsi="GHEA Grapalat"/>
        </w:rPr>
        <w:t xml:space="preserve"> </w:t>
      </w:r>
      <w:r w:rsidR="00FB5F76">
        <w:rPr>
          <w:rStyle w:val="ezkurwreuab5ozgtqnkl"/>
          <w:rFonts w:ascii="GHEA Grapalat" w:hAnsi="GHEA Grapalat"/>
        </w:rPr>
        <w:t>за днем</w:t>
      </w:r>
      <w:r w:rsidR="00FB5F76">
        <w:rPr>
          <w:rFonts w:ascii="GHEA Grapalat" w:hAnsi="GHEA Grapalat"/>
        </w:rPr>
        <w:t xml:space="preserve"> </w:t>
      </w:r>
      <w:r w:rsidR="00FB5F76">
        <w:rPr>
          <w:rStyle w:val="ezkurwreuab5ozgtqnkl"/>
          <w:rFonts w:ascii="GHEA Grapalat" w:hAnsi="GHEA Grapalat"/>
        </w:rPr>
        <w:t>получения</w:t>
      </w:r>
      <w:r w:rsidR="00FB5F76">
        <w:rPr>
          <w:rFonts w:ascii="GHEA Grapalat" w:hAnsi="GHEA Grapalat"/>
        </w:rPr>
        <w:t xml:space="preserve"> </w:t>
      </w:r>
      <w:r w:rsidR="00FB5F76">
        <w:rPr>
          <w:rStyle w:val="ezkurwreuab5ozgtqnkl"/>
          <w:rFonts w:ascii="GHEA Grapalat" w:hAnsi="GHEA Grapalat"/>
        </w:rPr>
        <w:t>решения</w:t>
      </w:r>
      <w:r w:rsidR="00FB5F76"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204A09">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EE676A" w:rsidRDefault="00EE676A" w:rsidP="00EE676A">
      <w:pPr>
        <w:widowControl w:val="0"/>
        <w:tabs>
          <w:tab w:val="left" w:pos="1276"/>
        </w:tabs>
        <w:ind w:firstLine="567"/>
        <w:contextualSpacing/>
        <w:jc w:val="both"/>
        <w:rPr>
          <w:rFonts w:ascii="GHEA Grapalat" w:hAnsi="GHEA Grapalat" w:cs="Sylfaen"/>
        </w:rPr>
      </w:pP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Pr>
          <w:rFonts w:ascii="GHEA Grapalat" w:hAnsi="GHEA Grapalat" w:cs="Sylfaen"/>
        </w:rPr>
        <w:t>:</w:t>
      </w:r>
    </w:p>
    <w:p w:rsidR="00EE676A" w:rsidRDefault="00EE676A" w:rsidP="00EE676A">
      <w:pPr>
        <w:widowControl w:val="0"/>
        <w:tabs>
          <w:tab w:val="left" w:pos="1276"/>
        </w:tabs>
        <w:ind w:firstLine="567"/>
        <w:contextualSpacing/>
        <w:jc w:val="both"/>
        <w:rPr>
          <w:rFonts w:ascii="GHEA Grapalat" w:hAnsi="GHEA Grapalat" w:cs="Sylfaen"/>
        </w:rPr>
      </w:pPr>
      <w:r>
        <w:rPr>
          <w:rFonts w:ascii="GHEA Grapalat" w:hAnsi="GHEA Grapalat" w:cs="Sylfaen"/>
        </w:rPr>
        <w:t>-</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BB0C4D">
        <w:rPr>
          <w:rFonts w:ascii="GHEA Grapalat" w:hAnsi="GHEA Grapalat" w:cs="Sylfaen"/>
        </w:rPr>
        <w:t xml:space="preserve">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Pr>
          <w:rFonts w:ascii="GHEA Grapalat" w:hAnsi="GHEA Grapalat" w:cs="Sylfaen"/>
        </w:rPr>
        <w:t xml:space="preserve">субподрядчика,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EE676A" w:rsidRPr="00686E1A" w:rsidRDefault="00EE676A" w:rsidP="00EE676A">
      <w:pPr>
        <w:widowControl w:val="0"/>
        <w:tabs>
          <w:tab w:val="left" w:pos="0"/>
        </w:tabs>
        <w:ind w:left="-284" w:firstLine="284"/>
        <w:contextualSpacing/>
        <w:jc w:val="both"/>
        <w:rPr>
          <w:rFonts w:ascii="GHEA Grapalat" w:hAnsi="GHEA Grapalat"/>
        </w:rPr>
      </w:pPr>
      <w:r w:rsidRPr="00686E1A">
        <w:rPr>
          <w:rFonts w:ascii="GHEA Grapalat" w:hAnsi="GHEA Grapalat" w:cs="Sylfaen"/>
        </w:rPr>
        <w:t>-</w:t>
      </w:r>
      <w:r w:rsidRPr="00686E1A">
        <w:rPr>
          <w:rFonts w:ascii="GHEA Grapalat" w:hAnsi="GHEA Grapalat"/>
        </w:rPr>
        <w:t xml:space="preserve"> Обстоятельство, предусмотренное в пункте 8.</w:t>
      </w:r>
      <w:r>
        <w:rPr>
          <w:rFonts w:ascii="GHEA Grapalat" w:hAnsi="GHEA Grapalat"/>
        </w:rPr>
        <w:t>8</w:t>
      </w:r>
      <w:r w:rsidRPr="00686E1A">
        <w:rPr>
          <w:rFonts w:ascii="GHEA Grapalat" w:hAnsi="GHEA Grapalat"/>
          <w:lang w:val="hy-AM"/>
        </w:rPr>
        <w:t>.1</w:t>
      </w:r>
      <w:r w:rsidRPr="00686E1A">
        <w:rPr>
          <w:rFonts w:ascii="GHEA Grapalat" w:hAnsi="GHEA Grapalat"/>
        </w:rPr>
        <w:t xml:space="preserve"> части</w:t>
      </w:r>
      <w:r w:rsidRPr="00686E1A">
        <w:rPr>
          <w:rFonts w:ascii="GHEA Grapalat" w:hAnsi="GHEA Grapalat"/>
          <w:lang w:val="hy-AM"/>
        </w:rPr>
        <w:t xml:space="preserve"> 1</w:t>
      </w:r>
      <w:r w:rsidRPr="00686E1A">
        <w:rPr>
          <w:rFonts w:ascii="GHEA Grapalat" w:hAnsi="GHEA Grapalat"/>
        </w:rPr>
        <w:t xml:space="preserve"> настоящего приглашения, не считается нарушением обязательств, взятых в рамках процесса закупки.</w:t>
      </w:r>
    </w:p>
    <w:p w:rsidR="00050818" w:rsidRPr="00EE676A" w:rsidRDefault="00050818" w:rsidP="00EE676A">
      <w:pPr>
        <w:widowControl w:val="0"/>
        <w:tabs>
          <w:tab w:val="left" w:pos="1276"/>
        </w:tabs>
        <w:contextualSpacing/>
        <w:jc w:val="both"/>
        <w:rPr>
          <w:rFonts w:ascii="GHEA Grapalat" w:hAnsi="GHEA Grapalat" w:cs="Sylfaen"/>
        </w:rPr>
      </w:pPr>
      <w:r w:rsidRPr="00050818">
        <w:rPr>
          <w:rFonts w:ascii="GHEA Grapalat" w:hAnsi="GHEA Grapalat" w:cs="Sylfaen" w:hint="eastAsia"/>
        </w:rPr>
        <w:t>обязательства</w:t>
      </w:r>
      <w:r w:rsidRPr="00050818">
        <w:rPr>
          <w:rFonts w:ascii="GHEA Grapalat" w:hAnsi="GHEA Grapalat" w:cs="Sylfaen"/>
        </w:rPr>
        <w:t xml:space="preserve"> </w:t>
      </w:r>
      <w:r w:rsidRPr="00050818">
        <w:rPr>
          <w:rFonts w:ascii="GHEA Grapalat" w:hAnsi="GHEA Grapalat" w:cs="Sylfaen" w:hint="eastAsia"/>
        </w:rPr>
        <w:t>участника</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рамках</w:t>
      </w:r>
      <w:r w:rsidRPr="00050818">
        <w:rPr>
          <w:rFonts w:ascii="GHEA Grapalat" w:hAnsi="GHEA Grapalat" w:cs="Sylfaen"/>
        </w:rPr>
        <w:t xml:space="preserve"> </w:t>
      </w:r>
      <w:r w:rsidRPr="00050818">
        <w:rPr>
          <w:rFonts w:ascii="GHEA Grapalat" w:hAnsi="GHEA Grapalat" w:cs="Sylfaen" w:hint="eastAsia"/>
        </w:rPr>
        <w:t>процесса</w:t>
      </w:r>
      <w:r w:rsidRPr="00050818">
        <w:rPr>
          <w:rFonts w:ascii="GHEA Grapalat" w:hAnsi="GHEA Grapalat" w:cs="Sylfaen"/>
        </w:rPr>
        <w:t xml:space="preserve"> </w:t>
      </w:r>
      <w:r w:rsidRPr="00050818">
        <w:rPr>
          <w:rFonts w:ascii="GHEA Grapalat" w:hAnsi="GHEA Grapalat" w:cs="Sylfaen" w:hint="eastAsia"/>
        </w:rPr>
        <w:t>закупки</w:t>
      </w:r>
      <w:r w:rsidRPr="00050818">
        <w:rPr>
          <w:rFonts w:ascii="GHEA Grapalat" w:hAnsi="GHEA Grapalat" w:cs="Sylfaen"/>
        </w:rPr>
        <w:t>.</w:t>
      </w:r>
    </w:p>
    <w:p w:rsidR="00A63D83" w:rsidRPr="009044F1" w:rsidRDefault="00A63D83" w:rsidP="00EE676A">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EE676A">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EE676A">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EE676A">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204A09">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C832E0" w:rsidRDefault="00A150A9" w:rsidP="00204A09">
      <w:pPr>
        <w:pStyle w:val="23"/>
        <w:widowControl w:val="0"/>
        <w:tabs>
          <w:tab w:val="left" w:pos="1276"/>
        </w:tabs>
        <w:spacing w:line="240" w:lineRule="auto"/>
        <w:ind w:firstLine="567"/>
        <w:contextualSpacing/>
        <w:rPr>
          <w:rFonts w:ascii="GHEA Grapalat" w:hAnsi="GHEA Grapalat"/>
          <w:b/>
          <w:sz w:val="24"/>
          <w:szCs w:val="24"/>
        </w:rPr>
      </w:pPr>
      <w:r w:rsidRPr="00C832E0">
        <w:rPr>
          <w:rFonts w:ascii="GHEA Grapalat" w:hAnsi="GHEA Grapalat"/>
          <w:b/>
          <w:sz w:val="24"/>
          <w:szCs w:val="24"/>
        </w:rPr>
        <w:t>8.</w:t>
      </w:r>
      <w:r w:rsidR="000E624C" w:rsidRPr="00C832E0">
        <w:rPr>
          <w:rFonts w:ascii="GHEA Grapalat" w:hAnsi="GHEA Grapalat"/>
          <w:b/>
          <w:sz w:val="24"/>
          <w:szCs w:val="24"/>
          <w:lang w:val="hy-AM"/>
        </w:rPr>
        <w:t>1</w:t>
      </w:r>
      <w:r w:rsidR="00E520F6" w:rsidRPr="00C832E0">
        <w:rPr>
          <w:rFonts w:ascii="GHEA Grapalat" w:hAnsi="GHEA Grapalat"/>
          <w:b/>
          <w:sz w:val="24"/>
          <w:szCs w:val="24"/>
        </w:rPr>
        <w:t>8</w:t>
      </w:r>
      <w:r w:rsidRPr="00C832E0">
        <w:rPr>
          <w:rFonts w:ascii="GHEA Grapalat" w:hAnsi="GHEA Grapalat"/>
          <w:b/>
          <w:sz w:val="24"/>
          <w:szCs w:val="24"/>
        </w:rPr>
        <w:t>.</w:t>
      </w:r>
      <w:r w:rsidR="00EE0CB1" w:rsidRPr="00C832E0">
        <w:rPr>
          <w:rFonts w:ascii="GHEA Grapalat" w:hAnsi="GHEA Grapalat"/>
          <w:b/>
          <w:sz w:val="24"/>
          <w:szCs w:val="24"/>
        </w:rPr>
        <w:tab/>
      </w:r>
    </w:p>
    <w:p w:rsidR="00583092" w:rsidRPr="009044F1" w:rsidRDefault="00A150A9"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204A09">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F1733E">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F1733E">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w:t>
      </w:r>
      <w:r w:rsidR="00F76488">
        <w:rPr>
          <w:rFonts w:ascii="GHEA Grapalat" w:hAnsi="GHEA Grapalat"/>
          <w:sz w:val="24"/>
          <w:szCs w:val="24"/>
        </w:rPr>
        <w:t xml:space="preserve">настоящей процедуры составляет 10 </w:t>
      </w:r>
      <w:r w:rsidRPr="009044F1">
        <w:rPr>
          <w:rFonts w:ascii="GHEA Grapalat" w:hAnsi="GHEA Grapalat"/>
          <w:sz w:val="24"/>
          <w:szCs w:val="24"/>
        </w:rPr>
        <w:t>календарных дней. Период ожидания</w:t>
      </w:r>
      <w:r>
        <w:rPr>
          <w:rFonts w:ascii="GHEA Grapalat" w:hAnsi="GHEA Grapalat"/>
          <w:sz w:val="24"/>
          <w:szCs w:val="24"/>
        </w:rPr>
        <w:t>:</w:t>
      </w:r>
    </w:p>
    <w:p w:rsidR="00EE5A30" w:rsidRPr="00B6749E" w:rsidRDefault="00EE5A30" w:rsidP="00F1733E">
      <w:pPr>
        <w:pStyle w:val="23"/>
        <w:widowControl w:val="0"/>
        <w:numPr>
          <w:ilvl w:val="0"/>
          <w:numId w:val="32"/>
        </w:numPr>
        <w:spacing w:line="240" w:lineRule="auto"/>
        <w:ind w:left="0" w:firstLine="567"/>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F1733E">
      <w:pPr>
        <w:pStyle w:val="norm"/>
        <w:widowControl w:val="0"/>
        <w:numPr>
          <w:ilvl w:val="0"/>
          <w:numId w:val="32"/>
        </w:numPr>
        <w:spacing w:line="240" w:lineRule="auto"/>
        <w:ind w:left="0" w:firstLine="567"/>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F1733E">
      <w:pPr>
        <w:pStyle w:val="norm"/>
        <w:widowControl w:val="0"/>
        <w:tabs>
          <w:tab w:val="left" w:pos="1276"/>
        </w:tabs>
        <w:spacing w:line="240" w:lineRule="auto"/>
        <w:ind w:firstLine="567"/>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F76488">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F76488">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F76488">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76488" w:rsidRDefault="007F245B" w:rsidP="009E460F">
      <w:pPr>
        <w:rPr>
          <w:rFonts w:ascii="GHEA Grapalat" w:hAnsi="GHEA Grapalat"/>
          <w:b/>
        </w:rPr>
      </w:pPr>
      <w:r w:rsidRPr="00925DE0">
        <w:rPr>
          <w:rFonts w:ascii="GHEA Grapalat" w:hAnsi="GHEA Grapalat"/>
          <w:b/>
        </w:rPr>
        <w:t xml:space="preserve">                 </w:t>
      </w:r>
    </w:p>
    <w:p w:rsidR="00096865" w:rsidRPr="00925DE0" w:rsidRDefault="00030D40" w:rsidP="00F7648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C56B2" w:rsidRDefault="00030D40" w:rsidP="00FA2474">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535E93">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535E93">
        <w:rPr>
          <w:rFonts w:ascii="GHEA Grapalat" w:hAnsi="GHEA Grapalat"/>
          <w:color w:val="000000" w:themeColor="text1"/>
        </w:rPr>
        <w:t>.</w:t>
      </w:r>
    </w:p>
    <w:p w:rsidR="0057550D" w:rsidRPr="008D2394" w:rsidRDefault="00A6609C" w:rsidP="00FA2474">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rsidR="00384973" w:rsidRDefault="0085658A" w:rsidP="00FA2474">
      <w:pPr>
        <w:widowControl w:val="0"/>
        <w:tabs>
          <w:tab w:val="left" w:pos="1276"/>
        </w:tabs>
        <w:ind w:firstLine="567"/>
        <w:contextualSpacing/>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1F0CFE">
        <w:rPr>
          <w:rFonts w:ascii="GHEA Grapalat" w:hAnsi="GHEA Grapalat"/>
        </w:rPr>
        <w:t>.</w:t>
      </w:r>
    </w:p>
    <w:p w:rsidR="00CD2651" w:rsidRPr="002E6E0C" w:rsidRDefault="00CD2651"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FA2474">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786738" w:rsidRPr="000243F8" w:rsidRDefault="007F7087" w:rsidP="007F7087">
      <w:pPr>
        <w:widowControl w:val="0"/>
        <w:tabs>
          <w:tab w:val="left" w:pos="1276"/>
        </w:tabs>
        <w:spacing w:after="160"/>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7E6A7A">
        <w:rPr>
          <w:rFonts w:ascii="GHEA Grapalat" w:hAnsi="GHEA Grapalat" w:cs="Sylfaen"/>
        </w:rPr>
        <w:t xml:space="preserve">, </w:t>
      </w:r>
      <w:r>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rsidR="002406D8" w:rsidRPr="00853D2D" w:rsidRDefault="002406D8" w:rsidP="007F7087">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обязательство, которое влечет за собой одностороннее расторжение договора заказчиком.</w:t>
      </w:r>
    </w:p>
    <w:p w:rsidR="00366C4E" w:rsidRPr="00853D2D" w:rsidRDefault="00030D40" w:rsidP="00FA2474">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w:t>
      </w:r>
      <w:r w:rsidR="00E7637F">
        <w:rPr>
          <w:rFonts w:ascii="GHEA Grapalat" w:hAnsi="GHEA Grapalat"/>
        </w:rPr>
        <w:t xml:space="preserve">, </w:t>
      </w:r>
      <w:r w:rsidR="00E7637F" w:rsidRPr="008D2394">
        <w:rPr>
          <w:rFonts w:ascii="GHEA Grapalat" w:hAnsi="GHEA Grapalat"/>
        </w:rPr>
        <w:t xml:space="preserve">в виде </w:t>
      </w:r>
      <w:r w:rsidR="00E7637F">
        <w:rPr>
          <w:rFonts w:ascii="GHEA Grapalat" w:hAnsi="GHEA Grapalat"/>
        </w:rPr>
        <w:t>соглашения о неустойке</w:t>
      </w:r>
      <w:r w:rsidR="001723D6" w:rsidRPr="00853D2D">
        <w:rPr>
          <w:rFonts w:ascii="GHEA Grapalat" w:hAnsi="GHEA Grapalat"/>
        </w:rPr>
        <w:t xml:space="preserve"> (Приложение 5</w:t>
      </w:r>
      <w:r w:rsidR="00E7637F">
        <w:rPr>
          <w:rFonts w:ascii="GHEA Grapalat" w:hAnsi="GHEA Grapalat"/>
        </w:rPr>
        <w:t>.2</w:t>
      </w:r>
      <w:r w:rsidR="001723D6" w:rsidRPr="00853D2D">
        <w:rPr>
          <w:rFonts w:ascii="GHEA Grapalat" w:hAnsi="GHEA Grapalat"/>
        </w:rPr>
        <w:t>)</w:t>
      </w:r>
      <w:r w:rsidR="00375E5E" w:rsidRPr="00853D2D">
        <w:rPr>
          <w:rFonts w:ascii="GHEA Grapalat" w:hAnsi="GHEA Grapalat"/>
        </w:rPr>
        <w:t xml:space="preserve"> или наличных дене</w:t>
      </w:r>
      <w:r w:rsidR="00E7637F">
        <w:rPr>
          <w:rFonts w:ascii="GHEA Grapalat" w:hAnsi="GHEA Grapalat"/>
        </w:rPr>
        <w:t>г.</w:t>
      </w:r>
    </w:p>
    <w:p w:rsidR="0011249D" w:rsidRDefault="0058395E" w:rsidP="00FA2474">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FA2474">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7637F">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A2474">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FA2474">
      <w:pPr>
        <w:widowControl w:val="0"/>
        <w:tabs>
          <w:tab w:val="left" w:pos="1276"/>
        </w:tabs>
        <w:ind w:firstLine="567"/>
        <w:contextualSpacing/>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rsidR="008F0732" w:rsidRPr="00625529" w:rsidRDefault="00030D40" w:rsidP="00FA2474">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F53937">
        <w:rPr>
          <w:rFonts w:ascii="GHEA Grapalat" w:hAnsi="GHEA Grapalat"/>
        </w:rPr>
        <w:t>не предусматривается</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2807DD" w:rsidRPr="00FA2474" w:rsidRDefault="00030D40" w:rsidP="00FA2474">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74650E" w:rsidP="00FA2474">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GHEA Grapalat" w:hAnsi="GHEA Grapalat"/>
        </w:rPr>
      </w:pPr>
      <w:r w:rsidRPr="00F2342B">
        <w:rPr>
          <w:rFonts w:ascii="GHEA Grapalat" w:hAnsi="GHEA Grapalat"/>
        </w:rPr>
        <w:t>10.8</w:t>
      </w:r>
      <w:proofErr w:type="gramStart"/>
      <w:r w:rsidRPr="00F2342B">
        <w:rPr>
          <w:rFonts w:ascii="GHEA Grapalat" w:hAnsi="GHEA Grapalat"/>
        </w:rPr>
        <w:t xml:space="preserve"> </w:t>
      </w:r>
      <w:r w:rsidRPr="00F2342B">
        <w:rPr>
          <w:rFonts w:ascii="GHEA Grapalat" w:hAnsi="GHEA Grapalat" w:hint="eastAsia"/>
        </w:rPr>
        <w:t>О</w:t>
      </w:r>
      <w:proofErr w:type="gramEnd"/>
      <w:r w:rsidRPr="00F2342B">
        <w:rPr>
          <w:rFonts w:ascii="GHEA Grapalat" w:hAnsi="GHEA Grapalat"/>
        </w:rPr>
        <w:t xml:space="preserve"> </w:t>
      </w:r>
      <w:r w:rsidRPr="00F2342B">
        <w:rPr>
          <w:rFonts w:ascii="GHEA Grapalat" w:hAnsi="GHEA Grapalat" w:hint="eastAsia"/>
        </w:rPr>
        <w:t>возврате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договора</w:t>
      </w:r>
      <w:r w:rsidRPr="00F2342B">
        <w:rPr>
          <w:rFonts w:ascii="GHEA Grapalat" w:hAnsi="GHEA Grapalat"/>
        </w:rPr>
        <w:t xml:space="preserve"> </w:t>
      </w:r>
      <w:r w:rsidRPr="00F2342B">
        <w:rPr>
          <w:rFonts w:ascii="GHEA Grapalat" w:hAnsi="GHEA Grapalat" w:hint="eastAsia"/>
        </w:rPr>
        <w:t>или</w:t>
      </w:r>
      <w:r w:rsidRPr="00F2342B">
        <w:rPr>
          <w:rFonts w:ascii="GHEA Grapalat" w:hAnsi="GHEA Grapalat"/>
        </w:rPr>
        <w:t xml:space="preserve"> </w:t>
      </w:r>
      <w:r w:rsidRPr="00F2342B">
        <w:rPr>
          <w:rFonts w:ascii="GHEA Grapalat" w:hAnsi="GHEA Grapalat" w:hint="eastAsia"/>
        </w:rPr>
        <w:t>квалификации</w:t>
      </w:r>
      <w:r w:rsidRPr="00F2342B">
        <w:rPr>
          <w:rFonts w:ascii="GHEA Grapalat" w:hAnsi="GHEA Grapalat"/>
        </w:rPr>
        <w:t xml:space="preserve"> </w:t>
      </w:r>
      <w:r w:rsidRPr="00F2342B">
        <w:rPr>
          <w:rFonts w:ascii="GHEA Grapalat" w:hAnsi="GHEA Grapalat" w:hint="eastAsia"/>
        </w:rPr>
        <w:t>руководитель</w:t>
      </w:r>
      <w:r w:rsidRPr="00F2342B">
        <w:rPr>
          <w:rFonts w:ascii="GHEA Grapalat" w:hAnsi="GHEA Grapalat"/>
        </w:rPr>
        <w:t xml:space="preserve"> </w:t>
      </w:r>
      <w:r w:rsidRPr="00F2342B">
        <w:rPr>
          <w:rFonts w:ascii="GHEA Grapalat" w:hAnsi="GHEA Grapalat" w:hint="eastAsia"/>
        </w:rPr>
        <w:t>заказчика</w:t>
      </w:r>
      <w:r w:rsidRPr="00F2342B">
        <w:rPr>
          <w:rFonts w:ascii="GHEA Grapalat" w:hAnsi="GHEA Grapalat"/>
        </w:rPr>
        <w:t xml:space="preserve"> </w:t>
      </w:r>
      <w:r w:rsidRPr="00F2342B">
        <w:rPr>
          <w:rFonts w:ascii="GHEA Grapalat" w:hAnsi="GHEA Grapalat" w:hint="eastAsia"/>
        </w:rPr>
        <w:t>уведомляет</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письменной</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течение</w:t>
      </w:r>
      <w:r w:rsidRPr="00F2342B">
        <w:rPr>
          <w:rFonts w:ascii="GHEA Grapalat" w:hAnsi="GHEA Grapalat"/>
        </w:rPr>
        <w:t xml:space="preserve"> </w:t>
      </w:r>
      <w:r w:rsidRPr="00F2342B">
        <w:rPr>
          <w:rFonts w:ascii="GHEA Grapalat" w:hAnsi="GHEA Grapalat" w:hint="eastAsia"/>
        </w:rPr>
        <w:t>пяти</w:t>
      </w:r>
      <w:r w:rsidRPr="00F2342B">
        <w:rPr>
          <w:rFonts w:ascii="GHEA Grapalat" w:hAnsi="GHEA Grapalat"/>
        </w:rPr>
        <w:t xml:space="preserve"> </w:t>
      </w:r>
      <w:r w:rsidRPr="00F2342B">
        <w:rPr>
          <w:rFonts w:ascii="GHEA Grapalat" w:hAnsi="GHEA Grapalat" w:hint="eastAsia"/>
        </w:rPr>
        <w:t>рабочих</w:t>
      </w:r>
      <w:r w:rsidRPr="00F2342B">
        <w:rPr>
          <w:rFonts w:ascii="GHEA Grapalat" w:hAnsi="GHEA Grapalat"/>
        </w:rPr>
        <w:t xml:space="preserve"> </w:t>
      </w:r>
      <w:r w:rsidRPr="00F2342B">
        <w:rPr>
          <w:rFonts w:ascii="GHEA Grapalat" w:hAnsi="GHEA Grapalat" w:hint="eastAsia"/>
        </w:rPr>
        <w:t>дней</w:t>
      </w:r>
      <w:r w:rsidRPr="00F2342B">
        <w:rPr>
          <w:rFonts w:ascii="GHEA Grapalat" w:hAnsi="GHEA Grapalat"/>
        </w:rPr>
        <w:t xml:space="preserve">, </w:t>
      </w:r>
      <w:r w:rsidRPr="00F2342B">
        <w:rPr>
          <w:rFonts w:ascii="GHEA Grapalat" w:hAnsi="GHEA Grapalat" w:hint="eastAsia"/>
        </w:rPr>
        <w:t>следующих</w:t>
      </w:r>
      <w:r w:rsidRPr="00F2342B">
        <w:rPr>
          <w:rFonts w:ascii="GHEA Grapalat" w:hAnsi="GHEA Grapalat"/>
        </w:rPr>
        <w:t xml:space="preserve"> </w:t>
      </w:r>
      <w:r w:rsidRPr="00F2342B">
        <w:rPr>
          <w:rFonts w:ascii="GHEA Grapalat" w:hAnsi="GHEA Grapalat" w:hint="eastAsia"/>
        </w:rPr>
        <w:t>за</w:t>
      </w:r>
      <w:r w:rsidRPr="00F2342B">
        <w:rPr>
          <w:rFonts w:ascii="GHEA Grapalat" w:hAnsi="GHEA Grapalat"/>
        </w:rPr>
        <w:t xml:space="preserve"> днем возникновения основания возврата обеспечения</w:t>
      </w:r>
      <w:r w:rsidRPr="00F2342B" w:rsidDel="00960F8B">
        <w:rPr>
          <w:rFonts w:ascii="GHEA Grapalat" w:hAnsi="GHEA Grapalat"/>
        </w:rPr>
        <w:t xml:space="preserve"> </w:t>
      </w:r>
      <w:r w:rsidRPr="00F2342B">
        <w:rPr>
          <w:rFonts w:ascii="GHEA Grapalat" w:hAnsi="GHEA Grapalat"/>
        </w:rPr>
        <w:t>уведомляе</w:t>
      </w:r>
      <w:r>
        <w:rPr>
          <w:rFonts w:ascii="GHEA Grapalat" w:hAnsi="GHEA Grapalat"/>
        </w:rPr>
        <w:t>т</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w:t>
      </w:r>
      <w:r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F53937" w:rsidRDefault="00F53937" w:rsidP="00F53937">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F53937" w:rsidRDefault="00F53937" w:rsidP="00FA2474">
      <w:pPr>
        <w:widowControl w:val="0"/>
        <w:tabs>
          <w:tab w:val="left" w:pos="1134"/>
        </w:tabs>
        <w:ind w:firstLine="567"/>
        <w:contextualSpacing/>
        <w:jc w:val="both"/>
        <w:rPr>
          <w:rFonts w:ascii="GHEA Grapalat" w:hAnsi="GHEA Grapalat"/>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7637F" w:rsidRPr="009044F1" w:rsidRDefault="00E7637F" w:rsidP="00E7637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7637F" w:rsidRPr="00D3436F" w:rsidRDefault="00E7637F" w:rsidP="00E7637F">
      <w:pPr>
        <w:widowControl w:val="0"/>
        <w:tabs>
          <w:tab w:val="left" w:pos="1134"/>
        </w:tabs>
        <w:ind w:firstLine="567"/>
        <w:contextualSpacing/>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7637F" w:rsidRDefault="00E7637F"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органа.Уполномоченный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01D04">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B01D04">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B01D04">
      <w:pPr>
        <w:widowControl w:val="0"/>
        <w:ind w:firstLine="567"/>
        <w:contextualSpacing/>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01D04">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proofErr w:type="spellStart"/>
      <w:r w:rsidRPr="009044F1">
        <w:rPr>
          <w:rFonts w:ascii="GHEA Grapalat" w:hAnsi="GHEA Grapalat"/>
        </w:rPr>
        <w:t>заявление</w:t>
      </w:r>
      <w:r w:rsidR="00EB3C28">
        <w:rPr>
          <w:rFonts w:ascii="GHEA Grapalat" w:hAnsi="GHEA Grapalat"/>
        </w:rPr>
        <w:t>-объявлени</w:t>
      </w:r>
      <w:proofErr w:type="spellEnd"/>
      <w:proofErr w:type="gramStart"/>
      <w:r w:rsidR="00EB3C28">
        <w:rPr>
          <w:rFonts w:ascii="GHEA Grapalat" w:hAnsi="GHEA Grapalat"/>
          <w:lang w:val="en-US"/>
        </w:rPr>
        <w:t>e</w:t>
      </w:r>
      <w:proofErr w:type="gramEnd"/>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2.</w:t>
      </w:r>
      <w:r w:rsidR="00531CA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B01D04">
      <w:pPr>
        <w:widowControl w:val="0"/>
        <w:contextualSpacing/>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31CA1">
      <w:pPr>
        <w:widowControl w:val="0"/>
        <w:ind w:firstLine="567"/>
        <w:contextualSpacing/>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31CA1" w:rsidRPr="00531CA1">
        <w:rPr>
          <w:rFonts w:ascii="GHEA Grapalat" w:hAnsi="GHEA Grapalat"/>
          <w:b/>
        </w:rPr>
        <w:t xml:space="preserve">одном </w:t>
      </w:r>
      <w:r w:rsidRPr="00531CA1">
        <w:rPr>
          <w:rFonts w:ascii="GHEA Grapalat" w:hAnsi="GHEA Grapalat"/>
          <w:b/>
        </w:rPr>
        <w:t>экземпляр</w:t>
      </w:r>
      <w:r w:rsidR="00531CA1" w:rsidRPr="00531CA1">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31CA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31CA1">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B95A43" w:rsidRDefault="00E24455" w:rsidP="00531CA1">
      <w:pPr>
        <w:widowControl w:val="0"/>
        <w:tabs>
          <w:tab w:val="left" w:pos="1134"/>
        </w:tabs>
        <w:ind w:firstLine="567"/>
        <w:contextualSpacing/>
        <w:rPr>
          <w:rFonts w:ascii="GHEA Grapalat" w:hAnsi="GHEA Grapalat"/>
          <w:highlight w:val="yellow"/>
        </w:rPr>
      </w:pPr>
      <w:r w:rsidRPr="00B95A43">
        <w:rPr>
          <w:rFonts w:ascii="GHEA Grapalat" w:hAnsi="GHEA Grapalat"/>
          <w:highlight w:val="yellow"/>
        </w:rPr>
        <w:t>1)</w:t>
      </w:r>
      <w:r w:rsidRPr="00B95A43">
        <w:rPr>
          <w:rFonts w:ascii="GHEA Grapalat" w:hAnsi="GHEA Grapalat"/>
          <w:highlight w:val="yellow"/>
        </w:rPr>
        <w:tab/>
        <w:t>наименование заказчика и место (адрес) подачи заявки;</w:t>
      </w:r>
    </w:p>
    <w:p w:rsidR="00E24455" w:rsidRPr="00B95A43" w:rsidRDefault="00E24455" w:rsidP="00531CA1">
      <w:pPr>
        <w:widowControl w:val="0"/>
        <w:tabs>
          <w:tab w:val="left" w:pos="1134"/>
          <w:tab w:val="left" w:pos="6284"/>
        </w:tabs>
        <w:ind w:firstLine="567"/>
        <w:contextualSpacing/>
        <w:jc w:val="both"/>
        <w:rPr>
          <w:rFonts w:ascii="GHEA Grapalat" w:hAnsi="GHEA Grapalat"/>
          <w:highlight w:val="yellow"/>
        </w:rPr>
      </w:pPr>
      <w:r w:rsidRPr="00B95A43">
        <w:rPr>
          <w:rFonts w:ascii="GHEA Grapalat" w:hAnsi="GHEA Grapalat"/>
          <w:highlight w:val="yellow"/>
        </w:rPr>
        <w:t>2)</w:t>
      </w:r>
      <w:r w:rsidRPr="00B95A43">
        <w:rPr>
          <w:rFonts w:ascii="GHEA Grapalat" w:hAnsi="GHEA Grapalat"/>
          <w:highlight w:val="yellow"/>
        </w:rPr>
        <w:tab/>
        <w:t xml:space="preserve">код </w:t>
      </w:r>
      <w:r w:rsidR="00107A05" w:rsidRPr="00B95A43">
        <w:rPr>
          <w:rFonts w:ascii="GHEA Grapalat" w:hAnsi="GHEA Grapalat"/>
          <w:highlight w:val="yellow"/>
        </w:rPr>
        <w:t>процедуры</w:t>
      </w:r>
      <w:r w:rsidRPr="00B95A43">
        <w:rPr>
          <w:rFonts w:ascii="GHEA Grapalat" w:hAnsi="GHEA Grapalat"/>
          <w:highlight w:val="yellow"/>
        </w:rPr>
        <w:t>;</w:t>
      </w:r>
      <w:r w:rsidRPr="00B95A43">
        <w:rPr>
          <w:rFonts w:ascii="GHEA Grapalat" w:hAnsi="GHEA Grapalat"/>
          <w:highlight w:val="yellow"/>
        </w:rPr>
        <w:tab/>
      </w:r>
    </w:p>
    <w:p w:rsidR="00E24455" w:rsidRPr="00B95A43" w:rsidRDefault="00E24455" w:rsidP="00531CA1">
      <w:pPr>
        <w:widowControl w:val="0"/>
        <w:tabs>
          <w:tab w:val="left" w:pos="1134"/>
        </w:tabs>
        <w:ind w:firstLine="567"/>
        <w:contextualSpacing/>
        <w:jc w:val="both"/>
        <w:rPr>
          <w:rFonts w:ascii="GHEA Grapalat" w:hAnsi="GHEA Grapalat"/>
          <w:highlight w:val="yellow"/>
        </w:rPr>
      </w:pPr>
      <w:r w:rsidRPr="00B95A43">
        <w:rPr>
          <w:rFonts w:ascii="GHEA Grapalat" w:hAnsi="GHEA Grapalat"/>
          <w:highlight w:val="yellow"/>
        </w:rPr>
        <w:t>3)</w:t>
      </w:r>
      <w:r w:rsidRPr="00B95A43">
        <w:rPr>
          <w:rFonts w:ascii="GHEA Grapalat" w:hAnsi="GHEA Grapalat"/>
          <w:highlight w:val="yellow"/>
        </w:rPr>
        <w:tab/>
        <w:t>слова “не вскрывать до заседания по вскрытию заявок”;</w:t>
      </w:r>
    </w:p>
    <w:p w:rsidR="00E24455" w:rsidRPr="002658C9" w:rsidRDefault="00E24455" w:rsidP="00531CA1">
      <w:pPr>
        <w:widowControl w:val="0"/>
        <w:tabs>
          <w:tab w:val="left" w:pos="1134"/>
        </w:tabs>
        <w:ind w:firstLine="567"/>
        <w:contextualSpacing/>
        <w:jc w:val="both"/>
        <w:rPr>
          <w:rFonts w:ascii="GHEA Grapalat" w:hAnsi="GHEA Grapalat"/>
        </w:rPr>
      </w:pPr>
      <w:r w:rsidRPr="00B95A43">
        <w:rPr>
          <w:rFonts w:ascii="GHEA Grapalat" w:hAnsi="GHEA Grapalat"/>
          <w:highlight w:val="yellow"/>
        </w:rPr>
        <w:t>4)</w:t>
      </w:r>
      <w:r w:rsidRPr="00B95A43">
        <w:rPr>
          <w:rFonts w:ascii="GHEA Grapalat" w:hAnsi="GHEA Grapalat"/>
          <w:highlight w:val="yellow"/>
        </w:rPr>
        <w:tab/>
        <w:t>наименование (имя), место нахождения и номер телефона участника.</w:t>
      </w:r>
    </w:p>
    <w:p w:rsidR="00E24455" w:rsidRDefault="00107A0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645201" w:rsidRDefault="00645201">
      <w:pPr>
        <w:rPr>
          <w:rFonts w:ascii="GHEA Grapalat" w:hAnsi="GHEA Grapalat"/>
          <w:b/>
        </w:rPr>
      </w:pPr>
      <w:r>
        <w:rPr>
          <w:rFonts w:ascii="GHEA Grapalat" w:hAnsi="GHEA Grapalat"/>
          <w:b/>
        </w:rPr>
        <w:br w:type="page"/>
      </w:r>
    </w:p>
    <w:p w:rsidR="00B2572B" w:rsidRPr="00374F4A" w:rsidRDefault="00B2572B" w:rsidP="00B95A4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B95A43" w:rsidRPr="00374F4A" w:rsidRDefault="00B95A43" w:rsidP="00B95A4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A74995">
        <w:rPr>
          <w:rFonts w:ascii="GHEA Grapalat" w:hAnsi="GHEA Grapalat"/>
          <w:b/>
          <w:sz w:val="22"/>
          <w:szCs w:val="22"/>
        </w:rPr>
        <w:t>GHTsDzB-HVKAK-2026-05</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B2572B" w:rsidRPr="00374F4A" w:rsidRDefault="00B2572B" w:rsidP="00B95A43">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B95A43">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95A4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7D07" w:rsidRDefault="00CE2A87" w:rsidP="00C47D07">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C47D07" w:rsidRPr="00025337">
        <w:rPr>
          <w:rFonts w:ascii="GHEA Grapalat" w:hAnsi="GHEA Grapalat"/>
          <w:b/>
          <w:i/>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C47D07" w:rsidRPr="00E063D7">
        <w:rPr>
          <w:rFonts w:ascii="GHEA Grapalat" w:hAnsi="GHEA Grapalat"/>
          <w:sz w:val="22"/>
          <w:szCs w:val="22"/>
        </w:rPr>
        <w:t>«</w:t>
      </w:r>
      <w:r w:rsidR="00A74995">
        <w:rPr>
          <w:rFonts w:ascii="GHEA Grapalat" w:hAnsi="GHEA Grapalat"/>
          <w:b/>
          <w:sz w:val="22"/>
          <w:szCs w:val="22"/>
        </w:rPr>
        <w:t>GHTsDzB-HVKAK-2026-05</w:t>
      </w:r>
      <w:r w:rsidR="00C47D07" w:rsidRPr="00E063D7">
        <w:rPr>
          <w:rFonts w:ascii="GHEA Grapalat" w:hAnsi="GHEA Grapalat"/>
          <w:b/>
          <w:sz w:val="22"/>
          <w:szCs w:val="22"/>
        </w:rPr>
        <w:t>»</w:t>
      </w:r>
      <w:r w:rsidR="00C47D07">
        <w:rPr>
          <w:rFonts w:ascii="GHEA Grapalat" w:hAnsi="GHEA Grapalat"/>
          <w:b/>
          <w:sz w:val="22"/>
          <w:szCs w:val="22"/>
        </w:rPr>
        <w:t xml:space="preserve"> </w:t>
      </w:r>
      <w:r w:rsidR="00C47D07">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w:t>
      </w:r>
      <w:proofErr w:type="gramStart"/>
      <w:r>
        <w:rPr>
          <w:rFonts w:ascii="GHEA Grapalat" w:hAnsi="GHEA Grapalat"/>
        </w:rPr>
        <w:t>,ч</w:t>
      </w:r>
      <w:proofErr w:type="gramEnd"/>
      <w:r>
        <w:rPr>
          <w:rFonts w:ascii="GHEA Grapalat" w:hAnsi="GHEA Grapalat"/>
        </w:rPr>
        <w:t>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00C47D07">
        <w:rPr>
          <w:rFonts w:ascii="GHEA Grapalat" w:hAnsi="GHEA Grapalat"/>
          <w:spacing w:val="-4"/>
        </w:rPr>
        <w:t xml:space="preserve">запрос котировок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47D07" w:rsidRPr="00E063D7">
        <w:rPr>
          <w:rFonts w:ascii="GHEA Grapalat" w:hAnsi="GHEA Grapalat"/>
          <w:sz w:val="22"/>
          <w:szCs w:val="22"/>
        </w:rPr>
        <w:t>«</w:t>
      </w:r>
      <w:r w:rsidR="00A74995">
        <w:rPr>
          <w:rFonts w:ascii="GHEA Grapalat" w:hAnsi="GHEA Grapalat"/>
          <w:b/>
          <w:sz w:val="22"/>
          <w:szCs w:val="22"/>
        </w:rPr>
        <w:t>GHTsDzB-HVKAK-2026-05</w:t>
      </w:r>
      <w:r w:rsidR="00C47D07" w:rsidRPr="00E063D7">
        <w:rPr>
          <w:rFonts w:ascii="GHEA Grapalat" w:hAnsi="GHEA Grapalat"/>
          <w:b/>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6F3CBD">
        <w:rPr>
          <w:rFonts w:ascii="GHEA Grapalat" w:hAnsi="GHEA Grapalat"/>
          <w:color w:val="000000" w:themeColor="text1"/>
        </w:rPr>
        <w:t>квалификаци</w:t>
      </w:r>
      <w:proofErr w:type="spellEnd"/>
      <w:proofErr w:type="gramStart"/>
      <w:r w:rsidRPr="006F3CBD">
        <w:rPr>
          <w:rFonts w:ascii="GHEA Grapalat" w:hAnsi="GHEA Grapalat"/>
          <w:color w:val="000000" w:themeColor="text1"/>
        </w:rPr>
        <w:t xml:space="preserve"> </w:t>
      </w:r>
      <w:r w:rsidR="00EF3DB6">
        <w:rPr>
          <w:rFonts w:ascii="GHEA Grapalat" w:hAnsi="GHEA Grapalat"/>
          <w:color w:val="000000" w:themeColor="text1"/>
        </w:rPr>
        <w:t>,</w:t>
      </w:r>
      <w:proofErr w:type="gramEnd"/>
    </w:p>
    <w:p w:rsidR="006B3E56" w:rsidRPr="00EE5573" w:rsidRDefault="006F3CBD" w:rsidP="00B46D58">
      <w:pPr>
        <w:pStyle w:val="aff"/>
        <w:widowControl w:val="0"/>
        <w:numPr>
          <w:ilvl w:val="0"/>
          <w:numId w:val="22"/>
        </w:numPr>
        <w:tabs>
          <w:tab w:val="left" w:pos="567"/>
        </w:tabs>
        <w:spacing w:after="160"/>
        <w:jc w:val="both"/>
        <w:rPr>
          <w:rFonts w:ascii="GHEA Grapalat" w:hAnsi="GHEA Grapalat"/>
        </w:rPr>
      </w:pPr>
      <w:r w:rsidRPr="00EE5573">
        <w:rPr>
          <w:rFonts w:ascii="GHEA Grapalat" w:hAnsi="GHEA Grapalat"/>
        </w:rPr>
        <w:t xml:space="preserve"> </w:t>
      </w:r>
      <w:r w:rsidR="006B3E56" w:rsidRPr="00EE5573">
        <w:rPr>
          <w:rFonts w:ascii="GHEA Grapalat" w:hAnsi="GHEA Grapalat"/>
        </w:rPr>
        <w:t xml:space="preserve">в рамках участия в </w:t>
      </w:r>
      <w:r w:rsidR="009608F3">
        <w:rPr>
          <w:rFonts w:ascii="GHEA Grapalat" w:hAnsi="GHEA Grapalat"/>
        </w:rPr>
        <w:t>запросе котировок</w:t>
      </w:r>
      <w:r w:rsidR="00305944" w:rsidRPr="00EE5573">
        <w:rPr>
          <w:rFonts w:ascii="GHEA Grapalat" w:hAnsi="GHEA Grapalat"/>
        </w:rPr>
        <w:t xml:space="preserve"> </w:t>
      </w:r>
      <w:r w:rsidR="006B3E56" w:rsidRPr="00EE5573">
        <w:rPr>
          <w:rFonts w:ascii="GHEA Grapalat" w:hAnsi="GHEA Grapalat"/>
        </w:rPr>
        <w:t xml:space="preserve">под кодом </w:t>
      </w:r>
      <w:r w:rsidR="00EE5573" w:rsidRPr="00E063D7">
        <w:rPr>
          <w:rFonts w:ascii="GHEA Grapalat" w:hAnsi="GHEA Grapalat"/>
          <w:sz w:val="22"/>
          <w:szCs w:val="22"/>
        </w:rPr>
        <w:t>«</w:t>
      </w:r>
      <w:r w:rsidR="00A74995">
        <w:rPr>
          <w:rFonts w:ascii="GHEA Grapalat" w:hAnsi="GHEA Grapalat"/>
          <w:b/>
          <w:sz w:val="22"/>
          <w:szCs w:val="22"/>
        </w:rPr>
        <w:t>GHTsDzB-HVKAK-2026-05</w:t>
      </w:r>
      <w:r w:rsidR="00EE5573" w:rsidRPr="00E063D7">
        <w:rPr>
          <w:rFonts w:ascii="GHEA Grapalat" w:hAnsi="GHEA Grapalat"/>
          <w:b/>
          <w:sz w:val="22"/>
          <w:szCs w:val="22"/>
        </w:rPr>
        <w:t>»</w:t>
      </w:r>
      <w:r w:rsidR="009608F3">
        <w:rPr>
          <w:rFonts w:ascii="GHEA Grapalat" w:hAnsi="GHEA Grapalat"/>
          <w:b/>
          <w:sz w:val="22"/>
          <w:szCs w:val="22"/>
        </w:rPr>
        <w:t xml:space="preserve"> </w:t>
      </w:r>
      <w:r w:rsidR="006B3E56" w:rsidRPr="00EE5573">
        <w:rPr>
          <w:rFonts w:ascii="GHEA Grapalat" w:hAnsi="GHEA Grapalat"/>
        </w:rPr>
        <w:t xml:space="preserve">не допускал и (или) не допустит </w:t>
      </w:r>
      <w:r w:rsidR="00C026EF" w:rsidRPr="00EE5573">
        <w:rPr>
          <w:rFonts w:ascii="GHEA Grapalat" w:hAnsi="GHEA Grapalat"/>
          <w:lang w:val="hy-AM"/>
        </w:rPr>
        <w:t>недобросовестн</w:t>
      </w:r>
      <w:r w:rsidR="00C026EF" w:rsidRPr="00EE5573">
        <w:rPr>
          <w:rFonts w:ascii="GHEA Grapalat" w:hAnsi="GHEA Grapalat"/>
        </w:rPr>
        <w:t>ой</w:t>
      </w:r>
      <w:r w:rsidR="00C026EF" w:rsidRPr="00EE5573">
        <w:rPr>
          <w:rFonts w:ascii="GHEA Grapalat" w:hAnsi="GHEA Grapalat"/>
          <w:lang w:val="hy-AM"/>
        </w:rPr>
        <w:t xml:space="preserve"> конкуренци</w:t>
      </w:r>
      <w:r w:rsidR="00C026EF" w:rsidRPr="00EE5573">
        <w:rPr>
          <w:rFonts w:ascii="GHEA Grapalat" w:hAnsi="GHEA Grapalat"/>
        </w:rPr>
        <w:t xml:space="preserve">и, </w:t>
      </w:r>
      <w:r w:rsidR="006B3E56" w:rsidRPr="00EE5573">
        <w:rPr>
          <w:rFonts w:ascii="GHEA Grapalat" w:hAnsi="GHEA Grapalat"/>
        </w:rPr>
        <w:t>злоупотребления доминирующим положением и антиконкурентного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86664">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F73C2" w:rsidRDefault="009F73C2" w:rsidP="00652A78">
      <w:pPr>
        <w:jc w:val="right"/>
        <w:rPr>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t>Приложение 1.</w:t>
      </w:r>
      <w:r w:rsidR="00BD3FDD">
        <w:rPr>
          <w:rFonts w:ascii="GHEA Grapalat" w:hAnsi="GHEA Grapalat"/>
          <w:b/>
        </w:rPr>
        <w:t>1</w:t>
      </w:r>
      <w:r>
        <w:rPr>
          <w:rFonts w:ascii="GHEA Grapalat" w:hAnsi="GHEA Grapalat"/>
          <w:b/>
        </w:rPr>
        <w:t xml:space="preserve">** </w:t>
      </w:r>
    </w:p>
    <w:p w:rsidR="009608F3" w:rsidRPr="00374F4A" w:rsidRDefault="009608F3" w:rsidP="009608F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A74995">
        <w:rPr>
          <w:rFonts w:ascii="GHEA Grapalat" w:hAnsi="GHEA Grapalat"/>
          <w:b/>
          <w:sz w:val="22"/>
          <w:szCs w:val="22"/>
        </w:rPr>
        <w:t>GHTsDzB-HVKAK-2026-05</w:t>
      </w:r>
      <w:r w:rsidRPr="00E063D7">
        <w:rPr>
          <w:rFonts w:ascii="GHEA Grapalat" w:hAnsi="GHEA Grapalat"/>
          <w:b/>
          <w:sz w:val="22"/>
          <w:szCs w:val="22"/>
        </w:rPr>
        <w:t>»</w:t>
      </w:r>
    </w:p>
    <w:p w:rsidR="00123294" w:rsidRDefault="00123294"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207EFB"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207EFB"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207EFB"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207EFB"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207EFB"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207EFB"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207EFB"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207EF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207EF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207EFB"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207EFB"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207EFB"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207EF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207EF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207EFB"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207EFB"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207EFB"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207EFB"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9306E" w:rsidRPr="00B23852" w:rsidRDefault="00207EF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207EFB"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207EF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207EF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муниципалитета.В</w:t>
      </w:r>
      <w:proofErr w:type="spell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844DED">
      <w:pPr>
        <w:pStyle w:val="31"/>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844DED" w:rsidRPr="00374F4A" w:rsidRDefault="00844DED" w:rsidP="00844DED">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A74995">
        <w:rPr>
          <w:rFonts w:ascii="GHEA Grapalat" w:hAnsi="GHEA Grapalat"/>
          <w:b/>
          <w:sz w:val="22"/>
          <w:szCs w:val="22"/>
        </w:rPr>
        <w:t>GHTsDzB-HVKAK-2026-05</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r w:rsidR="00CE2A87">
        <w:rPr>
          <w:rFonts w:ascii="GHEA Grapalat" w:hAnsi="GHEA Grapalat"/>
          <w:b/>
        </w:rPr>
        <w:t>*</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44DED">
        <w:rPr>
          <w:rFonts w:ascii="GHEA Grapalat" w:hAnsi="GHEA Grapalat"/>
          <w:spacing w:val="-6"/>
        </w:rPr>
        <w:t>запрос котировок</w:t>
      </w:r>
      <w:r w:rsidRPr="005744FC">
        <w:rPr>
          <w:rFonts w:ascii="GHEA Grapalat" w:hAnsi="GHEA Grapalat"/>
          <w:spacing w:val="-6"/>
        </w:rPr>
        <w:t xml:space="preserve"> под кодом </w:t>
      </w:r>
      <w:r w:rsidR="00844DED" w:rsidRPr="00E063D7">
        <w:rPr>
          <w:rFonts w:ascii="GHEA Grapalat" w:hAnsi="GHEA Grapalat"/>
          <w:sz w:val="22"/>
          <w:szCs w:val="22"/>
        </w:rPr>
        <w:t>«</w:t>
      </w:r>
      <w:r w:rsidR="00A74995">
        <w:rPr>
          <w:rFonts w:ascii="GHEA Grapalat" w:hAnsi="GHEA Grapalat"/>
          <w:b/>
          <w:sz w:val="22"/>
          <w:szCs w:val="22"/>
        </w:rPr>
        <w:t>GHTsDzB-HVKAK-2026-05</w:t>
      </w:r>
      <w:r w:rsidR="00844DED" w:rsidRPr="00E063D7">
        <w:rPr>
          <w:rFonts w:ascii="GHEA Grapalat" w:hAnsi="GHEA Grapalat"/>
          <w:b/>
          <w:sz w:val="22"/>
          <w:szCs w:val="22"/>
        </w:rPr>
        <w:t>»</w:t>
      </w:r>
      <w:r w:rsidR="00844DED">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844DED" w:rsidRDefault="00673870" w:rsidP="00844DED">
      <w:pPr>
        <w:widowControl w:val="0"/>
        <w:contextualSpacing/>
        <w:jc w:val="right"/>
        <w:rPr>
          <w:rFonts w:ascii="GHEA Grapalat" w:hAnsi="GHEA Grapalat" w:cs="GHEA Grapalat"/>
          <w:b/>
        </w:rPr>
      </w:pPr>
      <w:r w:rsidRPr="00844DED">
        <w:rPr>
          <w:rFonts w:ascii="GHEA Grapalat" w:hAnsi="GHEA Grapalat"/>
          <w:b/>
        </w:rPr>
        <w:t>Приложение № 4.2</w:t>
      </w:r>
    </w:p>
    <w:p w:rsidR="00844DED" w:rsidRPr="00844DED" w:rsidRDefault="00844DED" w:rsidP="00844DED">
      <w:pPr>
        <w:pStyle w:val="31"/>
        <w:widowControl w:val="0"/>
        <w:spacing w:line="240" w:lineRule="auto"/>
        <w:contextualSpacing/>
        <w:jc w:val="right"/>
        <w:rPr>
          <w:rFonts w:ascii="GHEA Grapalat" w:hAnsi="GHEA Grapalat" w:cs="Arial"/>
          <w:b/>
          <w:sz w:val="24"/>
          <w:szCs w:val="24"/>
        </w:rPr>
      </w:pPr>
      <w:r w:rsidRPr="00844DED">
        <w:rPr>
          <w:rFonts w:ascii="GHEA Grapalat" w:hAnsi="GHEA Grapalat"/>
          <w:b/>
          <w:sz w:val="24"/>
          <w:szCs w:val="24"/>
        </w:rPr>
        <w:t>к Приглашению на запрос котировок</w:t>
      </w:r>
      <w:r w:rsidRPr="00844DED">
        <w:rPr>
          <w:rFonts w:ascii="GHEA Grapalat" w:hAnsi="GHEA Grapalat" w:cs="Arial"/>
          <w:b/>
          <w:sz w:val="24"/>
          <w:szCs w:val="24"/>
        </w:rPr>
        <w:br/>
      </w:r>
      <w:r w:rsidRPr="00844DED">
        <w:rPr>
          <w:rFonts w:ascii="GHEA Grapalat" w:hAnsi="GHEA Grapalat"/>
          <w:b/>
          <w:sz w:val="24"/>
          <w:szCs w:val="24"/>
        </w:rPr>
        <w:t xml:space="preserve">под кодом </w:t>
      </w:r>
      <w:r w:rsidRPr="00844DED">
        <w:rPr>
          <w:rFonts w:ascii="GHEA Grapalat" w:hAnsi="GHEA Grapalat"/>
          <w:sz w:val="22"/>
          <w:szCs w:val="22"/>
        </w:rPr>
        <w:t>«</w:t>
      </w:r>
      <w:r w:rsidR="00A74995">
        <w:rPr>
          <w:rFonts w:ascii="GHEA Grapalat" w:hAnsi="GHEA Grapalat"/>
          <w:b/>
          <w:sz w:val="22"/>
          <w:szCs w:val="22"/>
        </w:rPr>
        <w:t>GHTsDzB-HVKAK-2026-05</w:t>
      </w:r>
      <w:r w:rsidRPr="00844DED">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386231" w:rsidRDefault="003D2FE2" w:rsidP="00386231">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86231" w:rsidRPr="00025337">
        <w:rPr>
          <w:rFonts w:ascii="GHEA Grapalat" w:hAnsi="GHEA Grapalat"/>
          <w:b/>
          <w:sz w:val="22"/>
          <w:szCs w:val="22"/>
        </w:rPr>
        <w:t>ГНО «Национальным центром по контролю и профилактике заболеваний»</w:t>
      </w:r>
      <w:r w:rsidR="00386231" w:rsidRPr="00025337">
        <w:rPr>
          <w:rFonts w:ascii="GHEA Grapalat" w:hAnsi="GHEA Grapalat"/>
          <w:b/>
          <w:i/>
          <w:sz w:val="22"/>
          <w:szCs w:val="22"/>
        </w:rPr>
        <w:t xml:space="preserve"> </w:t>
      </w:r>
      <w:r w:rsidR="00386231" w:rsidRPr="00025337">
        <w:rPr>
          <w:rFonts w:ascii="GHEA Grapalat" w:hAnsi="GHEA Grapalat"/>
          <w:b/>
          <w:sz w:val="22"/>
          <w:szCs w:val="22"/>
        </w:rPr>
        <w:t>МЗ РА</w:t>
      </w:r>
      <w:r w:rsidR="00386231" w:rsidRPr="00B138F3">
        <w:rPr>
          <w:rFonts w:ascii="GHEA Grapalat" w:hAnsi="GHEA Grapalat"/>
          <w:spacing w:val="-6"/>
          <w:sz w:val="22"/>
          <w:szCs w:val="22"/>
        </w:rPr>
        <w:t xml:space="preserve"> </w:t>
      </w:r>
      <w:r w:rsidRPr="00B138F3">
        <w:rPr>
          <w:rFonts w:ascii="GHEA Grapalat" w:hAnsi="GHEA Grapalat"/>
          <w:spacing w:val="-6"/>
          <w:sz w:val="22"/>
          <w:szCs w:val="22"/>
        </w:rPr>
        <w:t>(далее — Заказчик)</w:t>
      </w:r>
      <w:r w:rsidR="00386231">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3D1910" w:rsidRPr="00844DED">
        <w:rPr>
          <w:rFonts w:ascii="GHEA Grapalat" w:hAnsi="GHEA Grapalat"/>
          <w:b/>
        </w:rPr>
        <w:t xml:space="preserve">под кодом </w:t>
      </w:r>
      <w:r w:rsidR="003D1910" w:rsidRPr="00844DED">
        <w:rPr>
          <w:rFonts w:ascii="GHEA Grapalat" w:hAnsi="GHEA Grapalat"/>
          <w:sz w:val="22"/>
          <w:szCs w:val="22"/>
        </w:rPr>
        <w:t>«</w:t>
      </w:r>
      <w:r w:rsidR="00A74995">
        <w:rPr>
          <w:rFonts w:ascii="GHEA Grapalat" w:hAnsi="GHEA Grapalat"/>
          <w:b/>
          <w:sz w:val="22"/>
          <w:szCs w:val="22"/>
        </w:rPr>
        <w:t>GHTsDzB-HVKAK-2026-05</w:t>
      </w:r>
      <w:r w:rsidR="003D1910" w:rsidRPr="00844DED">
        <w:rPr>
          <w:rFonts w:ascii="GHEA Grapalat" w:hAnsi="GHEA Grapalat"/>
          <w:b/>
          <w:sz w:val="22"/>
          <w:szCs w:val="22"/>
        </w:rPr>
        <w:t>»</w:t>
      </w:r>
      <w:r w:rsidRPr="00B138F3">
        <w:rPr>
          <w:rFonts w:ascii="GHEA Grapalat" w:hAnsi="GHEA Grapalat"/>
          <w:sz w:val="22"/>
          <w:szCs w:val="22"/>
        </w:rPr>
        <w:t>.</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8623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8623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86231">
      <w:pPr>
        <w:widowControl w:val="0"/>
        <w:contextualSpacing/>
        <w:jc w:val="right"/>
        <w:rPr>
          <w:rFonts w:ascii="GHEA Grapalat" w:hAnsi="GHEA Grapalat"/>
          <w:sz w:val="22"/>
          <w:szCs w:val="22"/>
        </w:rPr>
      </w:pPr>
    </w:p>
    <w:p w:rsidR="003D2FE2" w:rsidRPr="00B138F3" w:rsidRDefault="003D2FE2" w:rsidP="0038623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34D92"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34D92" w:rsidRPr="00521A49" w:rsidRDefault="00234D92" w:rsidP="00234D92">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234D92"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34D92" w:rsidRPr="00521A49" w:rsidRDefault="00234D92" w:rsidP="00234D92">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234D92"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34D92" w:rsidRPr="00521A49" w:rsidRDefault="00234D92" w:rsidP="00234D92">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234D92"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34D92" w:rsidRPr="00521A49" w:rsidRDefault="00234D92" w:rsidP="00234D92">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234D92"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34D92" w:rsidRPr="00521A49" w:rsidRDefault="00234D92" w:rsidP="00234D92">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F73C2" w:rsidRDefault="00E752B6" w:rsidP="009216D6">
            <w:pPr>
              <w:widowControl w:val="0"/>
              <w:tabs>
                <w:tab w:val="left" w:pos="855"/>
              </w:tabs>
              <w:spacing w:after="160"/>
              <w:ind w:left="360"/>
              <w:rPr>
                <w:rFonts w:ascii="GHEA Grapalat" w:hAnsi="GHEA Grapalat"/>
                <w:sz w:val="22"/>
                <w:szCs w:val="22"/>
              </w:rPr>
            </w:pPr>
            <w:r w:rsidRPr="009F73C2">
              <w:rPr>
                <w:rFonts w:ascii="GHEA Grapalat" w:hAnsi="GHEA Grapalat"/>
                <w:sz w:val="22"/>
                <w:szCs w:val="22"/>
              </w:rPr>
              <w:t>14.</w:t>
            </w:r>
            <w:r w:rsidRPr="009F73C2">
              <w:rPr>
                <w:rFonts w:ascii="GHEA Grapalat" w:hAnsi="GHEA Grapalat"/>
                <w:sz w:val="22"/>
                <w:szCs w:val="22"/>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A86664" w:rsidRDefault="00A86664">
      <w:pPr>
        <w:rPr>
          <w:rFonts w:ascii="GHEA Grapalat" w:hAnsi="GHEA Grapalat"/>
          <w:i/>
        </w:rPr>
      </w:pPr>
      <w:r>
        <w:rPr>
          <w:rFonts w:ascii="GHEA Grapalat" w:hAnsi="GHEA Grapalat"/>
          <w:i/>
        </w:rPr>
        <w:br w:type="page"/>
      </w:r>
    </w:p>
    <w:p w:rsidR="000A214C" w:rsidRPr="00B138F3" w:rsidRDefault="000A214C" w:rsidP="00043314">
      <w:pPr>
        <w:widowControl w:val="0"/>
        <w:contextualSpacing/>
        <w:jc w:val="right"/>
        <w:rPr>
          <w:rFonts w:ascii="GHEA Grapalat" w:hAnsi="GHEA Grapalat" w:cs="GHEA Grapalat"/>
          <w:i/>
        </w:rPr>
      </w:pPr>
      <w:r w:rsidRPr="00B138F3">
        <w:rPr>
          <w:rFonts w:ascii="GHEA Grapalat" w:hAnsi="GHEA Grapalat"/>
          <w:i/>
        </w:rPr>
        <w:t>Приложение № 5.1</w:t>
      </w:r>
    </w:p>
    <w:p w:rsidR="000A214C" w:rsidRPr="000A4ACC" w:rsidRDefault="000A214C" w:rsidP="00043314">
      <w:pPr>
        <w:widowControl w:val="0"/>
        <w:contextualSpacing/>
        <w:jc w:val="right"/>
        <w:rPr>
          <w:rFonts w:ascii="GHEA Grapalat" w:hAnsi="GHEA Grapalat" w:cs="GHEA Grapalat"/>
          <w:i/>
          <w:sz w:val="36"/>
          <w:szCs w:val="36"/>
        </w:rPr>
      </w:pPr>
      <w:r w:rsidRPr="00B138F3">
        <w:rPr>
          <w:rFonts w:ascii="GHEA Grapalat" w:hAnsi="GHEA Grapalat"/>
          <w:i/>
        </w:rPr>
        <w:t xml:space="preserve">к Приглашению на </w:t>
      </w:r>
      <w:r w:rsidR="00A86664">
        <w:rPr>
          <w:rFonts w:ascii="GHEA Grapalat" w:hAnsi="GHEA Grapalat"/>
          <w:i/>
        </w:rPr>
        <w:t>запрос котировок</w:t>
      </w:r>
      <w:r w:rsidRPr="00B138F3">
        <w:rPr>
          <w:rFonts w:ascii="GHEA Grapalat" w:hAnsi="GHEA Grapalat"/>
          <w:i/>
        </w:rPr>
        <w:br/>
      </w:r>
      <w:r w:rsidR="003D1910" w:rsidRPr="00844DED">
        <w:rPr>
          <w:rFonts w:ascii="GHEA Grapalat" w:hAnsi="GHEA Grapalat"/>
          <w:b/>
        </w:rPr>
        <w:t xml:space="preserve">под кодом </w:t>
      </w:r>
      <w:r w:rsidR="003D1910" w:rsidRPr="00844DED">
        <w:rPr>
          <w:rFonts w:ascii="GHEA Grapalat" w:hAnsi="GHEA Grapalat"/>
          <w:sz w:val="22"/>
          <w:szCs w:val="22"/>
        </w:rPr>
        <w:t>«</w:t>
      </w:r>
      <w:r w:rsidR="00A74995">
        <w:rPr>
          <w:rFonts w:ascii="GHEA Grapalat" w:hAnsi="GHEA Grapalat"/>
          <w:b/>
          <w:sz w:val="22"/>
          <w:szCs w:val="22"/>
        </w:rPr>
        <w:t>GHTsDzB-HVKAK-2026-05</w:t>
      </w:r>
      <w:r w:rsidR="003D1910" w:rsidRPr="00844DE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CE0DE4"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CE0DE4" w:rsidRDefault="000A214C" w:rsidP="000A214C">
      <w:pPr>
        <w:widowControl w:val="0"/>
        <w:jc w:val="both"/>
        <w:rPr>
          <w:rFonts w:ascii="GHEA Grapalat" w:hAnsi="GHEA Grapalat"/>
        </w:rPr>
      </w:pPr>
      <w:r w:rsidRPr="00CE0DE4">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43314">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0A214C" w:rsidRPr="003141D5" w:rsidRDefault="000A214C" w:rsidP="003141D5">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6B73BF" w:rsidRPr="00521A49">
        <w:rPr>
          <w:rFonts w:ascii="GHEA Grapalat" w:hAnsi="GHEA Grapalat"/>
          <w:b/>
          <w:sz w:val="22"/>
          <w:szCs w:val="22"/>
        </w:rPr>
        <w:t>ГНО «Национальным центром по контролю и профилактике заболеваний»</w:t>
      </w:r>
      <w:r w:rsidR="006B73BF" w:rsidRPr="00521A49">
        <w:rPr>
          <w:rFonts w:ascii="GHEA Grapalat" w:hAnsi="GHEA Grapalat"/>
          <w:b/>
          <w:i/>
          <w:sz w:val="22"/>
          <w:szCs w:val="22"/>
        </w:rPr>
        <w:t xml:space="preserve"> </w:t>
      </w:r>
      <w:r w:rsidR="006B73BF" w:rsidRPr="00521A49">
        <w:rPr>
          <w:rFonts w:ascii="GHEA Grapalat" w:hAnsi="GHEA Grapalat"/>
          <w:b/>
          <w:sz w:val="22"/>
          <w:szCs w:val="22"/>
        </w:rPr>
        <w:t>МЗ РА</w:t>
      </w:r>
      <w:r w:rsidR="006B73BF" w:rsidRPr="00B138F3">
        <w:rPr>
          <w:rFonts w:ascii="GHEA Grapalat" w:hAnsi="GHEA Grapalat"/>
          <w:spacing w:val="-6"/>
        </w:rPr>
        <w:t xml:space="preserve"> </w:t>
      </w:r>
      <w:r w:rsidR="006B73BF">
        <w:rPr>
          <w:rFonts w:ascii="GHEA Grapalat" w:hAnsi="GHEA Grapalat"/>
          <w:spacing w:val="-6"/>
        </w:rPr>
        <w:t>(</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43314" w:rsidRPr="00844DED">
        <w:rPr>
          <w:rFonts w:ascii="GHEA Grapalat" w:hAnsi="GHEA Grapalat"/>
          <w:sz w:val="22"/>
          <w:szCs w:val="22"/>
        </w:rPr>
        <w:t>«</w:t>
      </w:r>
      <w:r w:rsidR="00A74995">
        <w:rPr>
          <w:rFonts w:ascii="GHEA Grapalat" w:hAnsi="GHEA Grapalat"/>
          <w:b/>
          <w:sz w:val="22"/>
          <w:szCs w:val="22"/>
        </w:rPr>
        <w:t>GHTsDzB-HVKAK-2026-05</w:t>
      </w:r>
      <w:r w:rsidR="00043314" w:rsidRPr="00844DED">
        <w:rPr>
          <w:rFonts w:ascii="GHEA Grapalat" w:hAnsi="GHEA Grapalat"/>
          <w:b/>
          <w:sz w:val="22"/>
          <w:szCs w:val="22"/>
        </w:rPr>
        <w:t>»</w:t>
      </w:r>
      <w:r w:rsidRPr="00B138F3">
        <w:rPr>
          <w:rFonts w:ascii="GHEA Grapalat" w:hAnsi="GHEA Grapalat"/>
        </w:rPr>
        <w:t>.</w:t>
      </w:r>
    </w:p>
    <w:p w:rsidR="000A214C" w:rsidRPr="00B138F3" w:rsidRDefault="000A214C" w:rsidP="00043314">
      <w:pPr>
        <w:contextualSpacing/>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43314">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043314">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E752B6" w:rsidRDefault="00E752B6" w:rsidP="00043314">
      <w:pPr>
        <w:contextualSpacing/>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B73B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B73BF" w:rsidRPr="00521A49" w:rsidRDefault="006B73BF" w:rsidP="006B73BF">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6B73B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B73BF" w:rsidRPr="00521A49" w:rsidRDefault="006B73BF" w:rsidP="006B73BF">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6B73BF"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B73BF" w:rsidRPr="00521A49" w:rsidRDefault="006B73BF" w:rsidP="006B73BF">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6B73BF"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B73BF" w:rsidRPr="00521A49" w:rsidRDefault="006B73BF" w:rsidP="006B73BF">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6B73BF"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B73BF" w:rsidRPr="00521A49" w:rsidRDefault="006B73BF" w:rsidP="006B73BF">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9C4E45" w:rsidRDefault="009C4E45" w:rsidP="003F4FD0">
      <w:pPr>
        <w:pStyle w:val="norm"/>
        <w:widowControl w:val="0"/>
        <w:spacing w:line="240" w:lineRule="auto"/>
        <w:ind w:firstLine="284"/>
        <w:contextualSpacing/>
        <w:jc w:val="right"/>
        <w:rPr>
          <w:rFonts w:ascii="GHEA Grapalat" w:hAnsi="GHEA Grapalat"/>
          <w:b/>
          <w:sz w:val="24"/>
          <w:szCs w:val="24"/>
        </w:rPr>
      </w:pPr>
    </w:p>
    <w:p w:rsidR="00D06717" w:rsidRDefault="00D06717">
      <w:pPr>
        <w:rPr>
          <w:rFonts w:ascii="GHEA Grapalat" w:hAnsi="GHEA Grapalat"/>
          <w:b/>
        </w:rPr>
      </w:pPr>
      <w:r>
        <w:rPr>
          <w:rFonts w:ascii="GHEA Grapalat" w:hAnsi="GHEA Grapalat"/>
          <w:b/>
        </w:rPr>
        <w:br w:type="page"/>
      </w:r>
    </w:p>
    <w:p w:rsidR="003B2F27" w:rsidRPr="006F1605" w:rsidRDefault="003B2F27" w:rsidP="003F4FD0">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A86664" w:rsidRDefault="003B2F27" w:rsidP="003F4FD0">
      <w:pPr>
        <w:pStyle w:val="31"/>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A86664">
        <w:rPr>
          <w:rFonts w:ascii="GHEA Grapalat" w:hAnsi="GHEA Grapalat"/>
          <w:b/>
          <w:sz w:val="24"/>
          <w:szCs w:val="24"/>
        </w:rPr>
        <w:t>запрос котировок</w:t>
      </w:r>
    </w:p>
    <w:p w:rsidR="003B2F27" w:rsidRPr="00C95D0C" w:rsidRDefault="003B2F27" w:rsidP="003F4FD0">
      <w:pPr>
        <w:pStyle w:val="31"/>
        <w:widowControl w:val="0"/>
        <w:spacing w:line="240" w:lineRule="auto"/>
        <w:contextualSpacing/>
        <w:jc w:val="right"/>
        <w:rPr>
          <w:rFonts w:ascii="GHEA Grapalat" w:hAnsi="GHEA Grapalat" w:cs="Sylfaen"/>
          <w:b/>
          <w:sz w:val="24"/>
          <w:szCs w:val="24"/>
        </w:rPr>
      </w:pPr>
      <w:r>
        <w:rPr>
          <w:rFonts w:ascii="GHEA Grapalat" w:hAnsi="GHEA Grapalat"/>
          <w:b/>
          <w:sz w:val="24"/>
          <w:szCs w:val="24"/>
        </w:rPr>
        <w:t xml:space="preserve">под кодом </w:t>
      </w:r>
      <w:r w:rsidR="003F4FD0" w:rsidRPr="00E063D7">
        <w:rPr>
          <w:rFonts w:ascii="GHEA Grapalat" w:hAnsi="GHEA Grapalat"/>
          <w:sz w:val="22"/>
          <w:szCs w:val="22"/>
        </w:rPr>
        <w:t>«</w:t>
      </w:r>
      <w:r w:rsidR="00A74995">
        <w:rPr>
          <w:rFonts w:ascii="GHEA Grapalat" w:hAnsi="GHEA Grapalat"/>
          <w:b/>
          <w:sz w:val="22"/>
          <w:szCs w:val="22"/>
        </w:rPr>
        <w:t>GHTsDzB-HVKAK-2026-05</w:t>
      </w:r>
      <w:r w:rsidR="003F4FD0" w:rsidRPr="00E063D7">
        <w:rPr>
          <w:rFonts w:ascii="GHEA Grapalat" w:hAnsi="GHEA Grapalat"/>
          <w:b/>
          <w:sz w:val="22"/>
          <w:szCs w:val="22"/>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E16259">
        <w:rPr>
          <w:rFonts w:ascii="GHEA Grapalat" w:hAnsi="GHEA Grapalat"/>
          <w:b/>
        </w:rPr>
        <w:t xml:space="preserve"> </w:t>
      </w:r>
      <w:r w:rsidR="003F4FD0">
        <w:rPr>
          <w:rFonts w:ascii="GHEA Grapalat" w:hAnsi="GHEA Grapalat"/>
          <w:b/>
        </w:rPr>
        <w:t>УСЛУГ</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3F4FD0">
            <w:pPr>
              <w:widowControl w:val="0"/>
              <w:ind w:left="567"/>
              <w:contextualSpacing/>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3F4FD0">
            <w:pPr>
              <w:widowControl w:val="0"/>
              <w:tabs>
                <w:tab w:val="left" w:pos="1701"/>
                <w:tab w:val="left" w:pos="2552"/>
                <w:tab w:val="left" w:pos="8865"/>
              </w:tabs>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6B73BF" w:rsidP="003F4FD0">
      <w:pPr>
        <w:widowControl w:val="0"/>
        <w:contextualSpacing/>
        <w:jc w:val="both"/>
        <w:rPr>
          <w:rFonts w:ascii="GHEA Grapalat" w:hAnsi="GHEA Grapalat"/>
        </w:rPr>
      </w:pPr>
      <w:r w:rsidRPr="00521A49">
        <w:rPr>
          <w:rFonts w:ascii="GHEA Grapalat" w:hAnsi="GHEA Grapalat"/>
          <w:b/>
          <w:color w:val="0D0D0D" w:themeColor="text1" w:themeTint="F2"/>
        </w:rPr>
        <w:t xml:space="preserve">ГНО </w:t>
      </w:r>
      <w:r w:rsidRPr="00521A49">
        <w:rPr>
          <w:rFonts w:ascii="GHEA Grapalat" w:hAnsi="GHEA Grapalat"/>
          <w:b/>
          <w:i/>
          <w:color w:val="0D0D0D" w:themeColor="text1" w:themeTint="F2"/>
        </w:rPr>
        <w:t>«</w:t>
      </w:r>
      <w:r w:rsidRPr="00521A49">
        <w:rPr>
          <w:rFonts w:ascii="GHEA Grapalat" w:hAnsi="GHEA Grapalat"/>
          <w:b/>
          <w:color w:val="0D0D0D" w:themeColor="text1" w:themeTint="F2"/>
        </w:rPr>
        <w:t>Национальный центр по контролю и профилактике заболеваний</w:t>
      </w:r>
      <w:r w:rsidRPr="00521A49">
        <w:rPr>
          <w:rFonts w:ascii="GHEA Grapalat" w:hAnsi="GHEA Grapalat"/>
          <w:b/>
          <w:i/>
          <w:color w:val="0D0D0D" w:themeColor="text1" w:themeTint="F2"/>
        </w:rPr>
        <w:t>»</w:t>
      </w:r>
      <w:r w:rsidRPr="00521A49">
        <w:rPr>
          <w:rFonts w:ascii="GHEA Grapalat" w:hAnsi="GHEA Grapalat"/>
          <w:b/>
          <w:color w:val="0D0D0D" w:themeColor="text1" w:themeTint="F2"/>
        </w:rPr>
        <w:t xml:space="preserve"> </w:t>
      </w:r>
      <w:r w:rsidRPr="00521A49">
        <w:rPr>
          <w:rStyle w:val="aff3"/>
          <w:rFonts w:ascii="GHEA Grapalat" w:hAnsi="GHEA Grapalat" w:cs="Arial"/>
          <w:b/>
          <w:bCs/>
          <w:i w:val="0"/>
          <w:color w:val="0D0D0D" w:themeColor="text1" w:themeTint="F2"/>
          <w:shd w:val="clear" w:color="auto" w:fill="FFFFFF"/>
        </w:rPr>
        <w:t>МЗ РА</w:t>
      </w:r>
      <w:r w:rsidR="003F4FD0" w:rsidRPr="00D04EA3">
        <w:rPr>
          <w:rFonts w:ascii="GHEA Grapalat" w:hAnsi="GHEA Grapalat"/>
        </w:rPr>
        <w:t xml:space="preserve">, в лице </w:t>
      </w:r>
      <w:r w:rsidR="003F4FD0" w:rsidRPr="003B1214">
        <w:rPr>
          <w:rFonts w:ascii="GHEA Grapalat" w:hAnsi="GHEA Grapalat"/>
        </w:rPr>
        <w:t>генерального</w:t>
      </w:r>
      <w:r w:rsidR="003F4FD0">
        <w:rPr>
          <w:rFonts w:ascii="GHEA Grapalat" w:hAnsi="GHEA Grapalat"/>
        </w:rPr>
        <w:t xml:space="preserve"> директора </w:t>
      </w:r>
      <w:r w:rsidR="00854622">
        <w:rPr>
          <w:rFonts w:ascii="GHEA Grapalat" w:hAnsi="GHEA Grapalat"/>
        </w:rPr>
        <w:t xml:space="preserve">С. </w:t>
      </w:r>
      <w:proofErr w:type="spellStart"/>
      <w:r w:rsidR="00854622">
        <w:rPr>
          <w:rFonts w:ascii="GHEA Grapalat" w:hAnsi="GHEA Grapalat"/>
        </w:rPr>
        <w:t>Атояна</w:t>
      </w:r>
      <w:proofErr w:type="spellEnd"/>
      <w:r w:rsidR="003F4FD0" w:rsidRPr="00D04EA3">
        <w:rPr>
          <w:rFonts w:ascii="GHEA Grapalat" w:hAnsi="GHEA Grapalat"/>
        </w:rPr>
        <w:t>, действующе</w:t>
      </w:r>
      <w:r w:rsidR="00A97D3F">
        <w:rPr>
          <w:rFonts w:ascii="GHEA Grapalat" w:hAnsi="GHEA Grapalat"/>
        </w:rPr>
        <w:t>го</w:t>
      </w:r>
      <w:r w:rsidR="002506DA">
        <w:rPr>
          <w:rFonts w:ascii="GHEA Grapalat" w:hAnsi="GHEA Grapalat"/>
        </w:rPr>
        <w:t xml:space="preserve"> </w:t>
      </w:r>
      <w:r w:rsidR="003F4FD0" w:rsidRPr="00D04EA3">
        <w:rPr>
          <w:rFonts w:ascii="GHEA Grapalat" w:hAnsi="GHEA Grapalat"/>
        </w:rPr>
        <w:t xml:space="preserve">на основании устава </w:t>
      </w:r>
      <w:r w:rsidR="003F4FD0">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C169CB" w:rsidRDefault="00C169CB" w:rsidP="003F4FD0">
      <w:pPr>
        <w:contextualSpacing/>
        <w:jc w:val="center"/>
        <w:rPr>
          <w:rFonts w:ascii="GHEA Grapalat" w:hAnsi="GHEA Grapalat"/>
          <w:b/>
        </w:rPr>
      </w:pPr>
    </w:p>
    <w:p w:rsidR="003B2F27" w:rsidRPr="00D04EA3" w:rsidRDefault="003B2F27" w:rsidP="003F4FD0">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proofErr w:type="gramStart"/>
      <w:r w:rsidRPr="00AD29CE">
        <w:rPr>
          <w:rFonts w:ascii="GHEA Grapalat" w:hAnsi="GHEA Grapalat"/>
        </w:rPr>
        <w:t xml:space="preserve">Заказчик поручает, а Исполнитель принимает обязательство по предоставлению </w:t>
      </w:r>
      <w:r w:rsidR="00A74995">
        <w:rPr>
          <w:rFonts w:ascii="GHEA Grapalat" w:hAnsi="GHEA Grapalat"/>
          <w:b/>
        </w:rPr>
        <w:t>посреднических услуг по международному таможенному оформлению грузов и по службе доставки грузов с таможенного на национальный склад</w:t>
      </w:r>
      <w:r w:rsidR="00270FB2" w:rsidRPr="00270FB2">
        <w:rPr>
          <w:rFonts w:ascii="GHEA Grapalat" w:hAnsi="GHEA Grapalat"/>
          <w:b/>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roofErr w:type="gramEnd"/>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E16259">
      <w:pPr>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C169CB">
        <w:rPr>
          <w:rFonts w:ascii="GHEA Grapalat" w:hAnsi="GHEA Grapalat"/>
        </w:rPr>
        <w:t>;</w:t>
      </w:r>
    </w:p>
    <w:p w:rsidR="003B2F27" w:rsidRPr="00BC61E7" w:rsidRDefault="003B2F27" w:rsidP="003F4FD0">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E16259">
      <w:pPr>
        <w:widowControl w:val="0"/>
        <w:pBdr>
          <w:bottom w:val="single" w:sz="6" w:space="1" w:color="auto"/>
        </w:pBdr>
        <w:tabs>
          <w:tab w:val="left" w:pos="1276"/>
        </w:tabs>
        <w:ind w:firstLine="567"/>
        <w:contextualSpacing/>
        <w:jc w:val="both"/>
        <w:rPr>
          <w:rFonts w:ascii="GHEA Grapalat" w:hAnsi="GHEA Grapalat"/>
          <w:lang w:val="hy-AM"/>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r w:rsidR="00E16259">
        <w:rPr>
          <w:rFonts w:ascii="GHEA Grapalat" w:hAnsi="GHEA Grapalat"/>
          <w:lang w:val="hy-AM"/>
        </w:rPr>
        <w:t xml:space="preserve"> </w:t>
      </w:r>
    </w:p>
    <w:p w:rsidR="003B2F27" w:rsidRPr="00780EB7"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C169CB">
        <w:rPr>
          <w:rFonts w:ascii="GHEA Grapalat" w:hAnsi="GHEA Grapalat"/>
        </w:rPr>
        <w:t>.</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00386D41">
        <w:rPr>
          <w:rFonts w:ascii="GHEA Grapalat" w:hAnsi="GHEA Grapalat"/>
        </w:rPr>
        <w:t>Заказчику (Приложение № 3.1) и 2</w:t>
      </w:r>
      <w:r>
        <w:rPr>
          <w:rFonts w:ascii="GHEA Grapalat" w:hAnsi="GHEA Grapalat"/>
        </w:rPr>
        <w:t xml:space="preserve"> экземпляр</w:t>
      </w:r>
      <w:r w:rsidR="00386D41">
        <w:rPr>
          <w:rFonts w:ascii="GHEA Grapalat" w:hAnsi="GHEA Grapalat"/>
        </w:rPr>
        <w:t>а</w:t>
      </w:r>
      <w:r>
        <w:rPr>
          <w:rFonts w:ascii="GHEA Grapalat" w:hAnsi="GHEA Grapalat"/>
        </w:rPr>
        <w:t xml:space="preserve"> акта сдачи-приемки (Приложение № 3). </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6D41">
        <w:rPr>
          <w:rFonts w:ascii="GHEA Grapalat" w:hAnsi="GHEA Grapalat"/>
        </w:rPr>
        <w:t>10</w:t>
      </w:r>
      <w:r>
        <w:rPr>
          <w:rFonts w:ascii="GHEA Grapalat" w:hAnsi="GHEA Grapalat"/>
        </w:rPr>
        <w:t xml:space="preserve"> рабочих дней с рабочего дня, следующего за днем получения акта сдачи-приемки представляет</w:t>
      </w:r>
      <w:r w:rsidR="00386D41">
        <w:rPr>
          <w:rFonts w:ascii="GHEA Grapalat" w:hAnsi="GHEA Grapalat"/>
        </w:rPr>
        <w:t>.</w:t>
      </w:r>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3F4FD0">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w:t>
      </w:r>
      <w:r w:rsidR="00270FB2">
        <w:rPr>
          <w:rFonts w:ascii="GHEA Grapalat" w:hAnsi="GHEA Grapalat"/>
        </w:rPr>
        <w:t xml:space="preserve"> </w:t>
      </w:r>
      <w:r w:rsidR="00270FB2" w:rsidRPr="00270FB2">
        <w:rPr>
          <w:rFonts w:ascii="GHEA Grapalat" w:hAnsi="GHEA Grapalat"/>
          <w:b/>
        </w:rPr>
        <w:t>до</w:t>
      </w:r>
      <w:r>
        <w:rPr>
          <w:rFonts w:ascii="GHEA Grapalat" w:hAnsi="GHEA Grapalat"/>
        </w:rPr>
        <w:t xml:space="preserve">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af6"/>
          <w:rFonts w:ascii="GHEA Grapalat" w:hAnsi="GHEA Grapalat"/>
        </w:rPr>
        <w:footnoteReference w:customMarkFollows="1" w:id="6"/>
        <w:t>17</w:t>
      </w:r>
      <w:r>
        <w:rPr>
          <w:rFonts w:ascii="GHEA Grapalat" w:hAnsi="GHEA Grapalat"/>
        </w:rPr>
        <w:t>.</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sidR="00386D41">
        <w:rPr>
          <w:rFonts w:ascii="GHEA Grapalat" w:hAnsi="GHEA Grapalat"/>
        </w:rPr>
        <w:t>25</w:t>
      </w:r>
      <w:r w:rsidR="00603F00">
        <w:rPr>
          <w:rFonts w:ascii="GHEA Grapalat" w:hAnsi="GHEA Grapalat"/>
        </w:rPr>
        <w:t xml:space="preserve">-ого </w:t>
      </w:r>
      <w:r w:rsidRPr="00AD29CE">
        <w:rPr>
          <w:rFonts w:ascii="GHEA Grapalat" w:hAnsi="GHEA Grapalat"/>
        </w:rPr>
        <w:t xml:space="preserve"> декабря данного года. </w:t>
      </w:r>
    </w:p>
    <w:p w:rsidR="009B7BE7" w:rsidRDefault="009B7BE7" w:rsidP="00456C67">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r w:rsidR="00386D41">
        <w:rPr>
          <w:rFonts w:ascii="GHEA Grapalat" w:hAnsi="GHEA Grapalat"/>
        </w:rPr>
        <w:t>й.</w:t>
      </w:r>
    </w:p>
    <w:p w:rsidR="00456C67" w:rsidRDefault="00456C67" w:rsidP="00456C67">
      <w:pPr>
        <w:widowControl w:val="0"/>
        <w:ind w:firstLine="720"/>
        <w:contextualSpacing/>
        <w:jc w:val="center"/>
        <w:rPr>
          <w:rFonts w:ascii="GHEA Grapalat" w:hAnsi="GHEA Grapalat"/>
        </w:rPr>
      </w:pPr>
    </w:p>
    <w:p w:rsidR="003B2F27" w:rsidRPr="00AD29CE" w:rsidRDefault="003B2F27" w:rsidP="00456C67">
      <w:pPr>
        <w:widowControl w:val="0"/>
        <w:ind w:firstLine="72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F4FD0">
      <w:pPr>
        <w:widowControl w:val="0"/>
        <w:ind w:firstLine="720"/>
        <w:contextualSpacing/>
        <w:jc w:val="center"/>
        <w:rPr>
          <w:rFonts w:ascii="GHEA Grapalat" w:hAnsi="GHEA Grapalat" w:cs="Sylfaen"/>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3F4FD0">
      <w:pPr>
        <w:contextualSpacing/>
        <w:jc w:val="center"/>
        <w:rPr>
          <w:rFonts w:ascii="GHEA Grapalat" w:hAnsi="GHEA Grapalat"/>
          <w:b/>
        </w:rPr>
      </w:pPr>
    </w:p>
    <w:p w:rsidR="003B2F27" w:rsidRPr="00E661BE" w:rsidRDefault="003B2F27" w:rsidP="003F4FD0">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F4FD0">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F4FD0">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F4FD0">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8F5C72">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8F5C72" w:rsidRPr="00AD29CE" w:rsidRDefault="008F5C72" w:rsidP="008F5C72">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Fonts w:ascii="GHEA Grapalat" w:hAnsi="GHEA Grapalat"/>
        </w:rPr>
        <w:t xml:space="preserve">. </w:t>
      </w:r>
      <w:r w:rsidRPr="00BE6511">
        <w:rPr>
          <w:rFonts w:ascii="GHEA Grapalat" w:hAnsi="GHEA Grapalat"/>
        </w:rPr>
        <w:t xml:space="preserve">При этом в случае применения настоящего подпункта </w:t>
      </w:r>
      <w:r>
        <w:rPr>
          <w:rFonts w:ascii="GHEA Grapalat" w:hAnsi="GHEA Grapalat"/>
        </w:rPr>
        <w:t>агентом</w:t>
      </w:r>
      <w:r w:rsidRPr="00BE6511">
        <w:rPr>
          <w:rFonts w:ascii="GHEA Grapalat" w:hAnsi="GHEA Grapalat"/>
        </w:rPr>
        <w:t xml:space="preserve"> не может выступать организация, включённая в список, предусмотренный подпунктом 2 пункта 2 постановления Правительства РА от 20.06.2025 № 817-А</w:t>
      </w:r>
      <w:r>
        <w:rPr>
          <w:rFonts w:ascii="GHEA Grapalat" w:hAnsi="GHEA Grapalat"/>
        </w:rPr>
        <w:t>.</w:t>
      </w:r>
      <w:r>
        <w:rPr>
          <w:rStyle w:val="af6"/>
          <w:rFonts w:ascii="GHEA Grapalat" w:hAnsi="GHEA Grapalat"/>
        </w:rPr>
        <w:footnoteReference w:customMarkFollows="1" w:id="7"/>
        <w:t>22</w:t>
      </w:r>
    </w:p>
    <w:p w:rsidR="003B2F27" w:rsidRPr="00AD29CE" w:rsidRDefault="003B2F27" w:rsidP="008F5C72">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F4FD0">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281D41" w:rsidRPr="00076092" w:rsidRDefault="00281D41" w:rsidP="00281D41">
      <w:pPr>
        <w:widowControl w:val="0"/>
        <w:tabs>
          <w:tab w:val="left" w:pos="1276"/>
        </w:tabs>
        <w:spacing w:after="160"/>
        <w:ind w:firstLine="567"/>
        <w:contextualSpacing/>
        <w:jc w:val="both"/>
        <w:rPr>
          <w:rFonts w:ascii="GHEA Grapalat" w:hAnsi="GHEA Grapalat"/>
        </w:rPr>
      </w:pPr>
      <w:r>
        <w:rPr>
          <w:rFonts w:ascii="GHEA Grapalat" w:hAnsi="GHEA Grapalat"/>
        </w:rPr>
        <w:t xml:space="preserve">7.12. </w:t>
      </w:r>
      <w:r>
        <w:rPr>
          <w:rStyle w:val="ezkurwreuab5ozgtqnkl"/>
          <w:rFonts w:ascii="GHEA Grapalat" w:hAnsi="GHEA Grapalat"/>
        </w:rPr>
        <w:t>Исполнитель</w:t>
      </w:r>
      <w:r w:rsidRPr="00B40E38">
        <w:rPr>
          <w:rFonts w:ascii="GHEA Grapalat" w:hAnsi="GHEA Grapalat"/>
        </w:rPr>
        <w:t xml:space="preserve"> </w:t>
      </w:r>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 xml:space="preserve">(далее-договор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Pr>
          <w:rFonts w:ascii="GHEA Grapalat" w:hAnsi="GHEA Grapalat"/>
          <w:color w:val="000000" w:themeColor="text1"/>
        </w:rPr>
        <w:t>Исполнителю</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Pr>
          <w:rStyle w:val="ezkurwreuab5ozgtqnkl"/>
          <w:rFonts w:ascii="GHEA Grapalat" w:hAnsi="GHEA Grapalat"/>
        </w:rPr>
        <w:t>4</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Pr>
          <w:rStyle w:val="ezkurwreuab5ozgtqnkl"/>
          <w:rFonts w:ascii="GHEA Grapalat" w:hAnsi="GHEA Grapalat"/>
        </w:rPr>
        <w:t xml:space="preserve">. </w:t>
      </w:r>
      <w:r w:rsidRPr="001802E6">
        <w:rPr>
          <w:rStyle w:val="ezkurwreuab5ozgtqnkl"/>
          <w:rFonts w:ascii="GHEA Grapalat" w:hAnsi="GHEA Grapalat"/>
          <w:vertAlign w:val="superscript"/>
        </w:rPr>
        <w:t>24</w:t>
      </w:r>
    </w:p>
    <w:p w:rsidR="003B2F27" w:rsidRPr="00AD29CE"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sidR="00081284">
        <w:rPr>
          <w:rFonts w:ascii="GHEA Grapalat" w:hAnsi="GHEA Grapalat"/>
        </w:rPr>
        <w:t>3</w:t>
      </w:r>
      <w:r>
        <w:rPr>
          <w:rFonts w:ascii="GHEA Grapalat" w:hAnsi="GHEA Grapalat"/>
        </w:rPr>
        <w:t>.</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rsidR="003B2F27" w:rsidRPr="00AD29CE"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sidR="00081284">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w:t>
      </w:r>
      <w:r w:rsidR="00854622">
        <w:rPr>
          <w:rFonts w:ascii="GHEA Grapalat" w:hAnsi="GHEA Grapalat"/>
        </w:rPr>
        <w:t>№</w:t>
      </w:r>
      <w:r w:rsidR="00854622" w:rsidRPr="00AD29CE">
        <w:rPr>
          <w:rFonts w:ascii="GHEA Grapalat" w:hAnsi="GHEA Grapalat"/>
        </w:rPr>
        <w:t xml:space="preserve"> 1</w:t>
      </w:r>
      <w:r w:rsidR="004919C1">
        <w:rPr>
          <w:rFonts w:ascii="GHEA Grapalat" w:hAnsi="GHEA Grapalat"/>
        </w:rPr>
        <w:t>.1</w:t>
      </w:r>
      <w:r w:rsidR="00854622" w:rsidRPr="00AD29CE">
        <w:rPr>
          <w:rFonts w:ascii="GHEA Grapalat" w:hAnsi="GHEA Grapalat"/>
        </w:rPr>
        <w:t xml:space="preserve">, </w:t>
      </w:r>
      <w:r w:rsidR="00463B00" w:rsidRPr="00AD29CE">
        <w:rPr>
          <w:rFonts w:ascii="GHEA Grapalat" w:hAnsi="GHEA Grapalat"/>
        </w:rPr>
        <w:t xml:space="preserve">№ </w:t>
      </w:r>
      <w:r w:rsidR="00463B00" w:rsidRPr="00792156">
        <w:rPr>
          <w:rFonts w:ascii="GHEA Grapalat" w:hAnsi="GHEA Grapalat"/>
        </w:rPr>
        <w:t>2</w:t>
      </w:r>
      <w:r w:rsidR="00463B00" w:rsidRPr="00AD29CE">
        <w:rPr>
          <w:rFonts w:ascii="GHEA Grapalat" w:hAnsi="GHEA Grapalat"/>
        </w:rPr>
        <w:t xml:space="preserve">, </w:t>
      </w:r>
      <w:r w:rsidRPr="00AD29CE">
        <w:rPr>
          <w:rFonts w:ascii="GHEA Grapalat" w:hAnsi="GHEA Grapalat"/>
        </w:rPr>
        <w:t>№ 3</w:t>
      </w:r>
      <w:r w:rsidR="00C25E19" w:rsidRPr="00C25E19">
        <w:rPr>
          <w:rFonts w:ascii="GHEA Grapalat" w:hAnsi="GHEA Grapalat"/>
        </w:rPr>
        <w:t>,</w:t>
      </w:r>
      <w:r w:rsidRPr="00AD29CE">
        <w:rPr>
          <w:rFonts w:ascii="GHEA Grapalat" w:hAnsi="GHEA Grapalat"/>
        </w:rPr>
        <w:t xml:space="preserve"> № 3.1</w:t>
      </w:r>
      <w:r w:rsidR="00854622">
        <w:rPr>
          <w:rFonts w:ascii="GHEA Grapalat" w:hAnsi="GHEA Grapalat"/>
        </w:rPr>
        <w:t xml:space="preserve"> и</w:t>
      </w:r>
      <w:r w:rsidR="00C25E19" w:rsidRPr="00AD29CE">
        <w:rPr>
          <w:rFonts w:ascii="GHEA Grapalat" w:hAnsi="GHEA Grapalat"/>
        </w:rPr>
        <w:t xml:space="preserve"> № </w:t>
      </w:r>
      <w:r w:rsidR="00C25E19" w:rsidRPr="000243F8">
        <w:rPr>
          <w:rFonts w:ascii="GHEA Grapalat" w:hAnsi="GHEA Grapalat"/>
        </w:rPr>
        <w:t>4</w:t>
      </w:r>
      <w:r w:rsidR="00A97D3F">
        <w:rPr>
          <w:rFonts w:ascii="GHEA Grapalat" w:hAnsi="GHEA Grapalat"/>
        </w:rPr>
        <w:t xml:space="preserve"> </w:t>
      </w:r>
      <w:r w:rsidRPr="00AD29CE">
        <w:rPr>
          <w:rFonts w:ascii="GHEA Grapalat" w:hAnsi="GHEA Grapalat"/>
        </w:rPr>
        <w:t>к настоящему Договору считаются неотъемлемой частью договора, и каждой стороне предоставляется по одному экземпляру договора.</w:t>
      </w:r>
    </w:p>
    <w:p w:rsidR="003B2F27" w:rsidRPr="00FE1B31"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sidR="00081284">
        <w:rPr>
          <w:rFonts w:ascii="GHEA Grapalat" w:hAnsi="GHEA Grapalat"/>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FE1B31" w:rsidRPr="004919C1" w:rsidRDefault="00FE1B31" w:rsidP="003F4FD0">
      <w:pPr>
        <w:widowControl w:val="0"/>
        <w:tabs>
          <w:tab w:val="left" w:pos="1276"/>
        </w:tabs>
        <w:ind w:firstLine="567"/>
        <w:contextualSpacing/>
        <w:jc w:val="both"/>
        <w:rPr>
          <w:rFonts w:ascii="GHEA Grapalat" w:hAnsi="GHEA Grapalat"/>
          <w:bCs/>
        </w:rPr>
      </w:pPr>
      <w:r w:rsidRPr="004919C1">
        <w:rPr>
          <w:rFonts w:ascii="GHEA Grapalat" w:hAnsi="GHEA Grapalat"/>
        </w:rPr>
        <w:t>7.16.</w:t>
      </w:r>
      <w:r w:rsidRPr="004919C1">
        <w:rPr>
          <w:rFonts w:ascii="GHEA Grapalat" w:hAnsi="GHEA Grapalat"/>
        </w:rPr>
        <w:tab/>
        <w:t>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w:t>
      </w:r>
      <w:bookmarkStart w:id="3" w:name="_GoBack"/>
      <w:bookmarkEnd w:id="3"/>
      <w:r w:rsidRPr="004919C1">
        <w:rPr>
          <w:rFonts w:ascii="GHEA Grapalat" w:hAnsi="GHEA Grapalat"/>
        </w:rPr>
        <w:t xml:space="preserve">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4919C1">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w:t>
      </w:r>
      <w:proofErr w:type="gramStart"/>
      <w:r w:rsidRPr="004919C1">
        <w:rPr>
          <w:rFonts w:ascii="GHEA Grapalat" w:hAnsi="GHEA Grapalat"/>
          <w:color w:val="000000" w:themeColor="text1"/>
        </w:rPr>
        <w:t>дств дл</w:t>
      </w:r>
      <w:proofErr w:type="gramEnd"/>
      <w:r w:rsidRPr="004919C1">
        <w:rPr>
          <w:rFonts w:ascii="GHEA Grapalat" w:hAnsi="GHEA Grapalat"/>
          <w:color w:val="000000" w:themeColor="text1"/>
        </w:rPr>
        <w:t>я заключения каждого последующего соглашения, начинается со дня принятия заказчиком в полном объеме результата выполненных услуг, установленного предыдущим соглашением.</w:t>
      </w:r>
    </w:p>
    <w:p w:rsidR="003B2F27" w:rsidRPr="00AD29CE" w:rsidRDefault="003B2F27" w:rsidP="003F4FD0">
      <w:pPr>
        <w:widowControl w:val="0"/>
        <w:contextualSpacing/>
        <w:rPr>
          <w:rFonts w:ascii="GHEA Grapalat" w:hAnsi="GHEA Grapalat"/>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3F4FD0">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3F4FD0">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3F4FD0">
      <w:pPr>
        <w:widowControl w:val="0"/>
        <w:ind w:firstLine="709"/>
        <w:contextualSpacing/>
        <w:jc w:val="center"/>
        <w:rPr>
          <w:rFonts w:ascii="GHEA Grapalat" w:hAnsi="GHEA Grapalat"/>
          <w:b/>
        </w:rPr>
      </w:pPr>
    </w:p>
    <w:p w:rsidR="003B2F27" w:rsidRPr="00854622" w:rsidRDefault="003B2F27" w:rsidP="00854622">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9"/>
        <w:t>*</w:t>
      </w:r>
    </w:p>
    <w:p w:rsidR="00092AFE" w:rsidRDefault="00092AFE" w:rsidP="003B2F27">
      <w:pPr>
        <w:widowControl w:val="0"/>
        <w:spacing w:after="160" w:line="360" w:lineRule="auto"/>
        <w:jc w:val="center"/>
        <w:rPr>
          <w:rFonts w:ascii="GHEA Grapalat" w:hAnsi="GHEA Grapalat"/>
        </w:rPr>
      </w:pPr>
    </w:p>
    <w:p w:rsidR="00092AFE" w:rsidRPr="007D73E1" w:rsidRDefault="007D73E1" w:rsidP="003B2F27">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7D73E1" w:rsidRPr="00E40AC8" w:rsidRDefault="007D73E1"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11447A" w:rsidRPr="009F3DC7" w:rsidRDefault="0011447A" w:rsidP="0011447A">
      <w:pPr>
        <w:widowControl w:val="0"/>
        <w:spacing w:after="160" w:line="360" w:lineRule="auto"/>
        <w:ind w:firstLine="567"/>
        <w:jc w:val="right"/>
        <w:rPr>
          <w:rFonts w:ascii="GHEA Grapalat" w:hAnsi="GHEA Grapalat" w:cs="Sylfaen"/>
          <w:i/>
        </w:rPr>
      </w:pPr>
      <w:r w:rsidRPr="009F3DC7">
        <w:rPr>
          <w:rFonts w:ascii="GHEA Grapalat" w:hAnsi="GHEA Grapalat"/>
          <w:i/>
        </w:rPr>
        <w:t xml:space="preserve">Приложение № </w:t>
      </w:r>
      <w:r>
        <w:rPr>
          <w:rFonts w:ascii="GHEA Grapalat" w:hAnsi="GHEA Grapalat"/>
          <w:i/>
        </w:rPr>
        <w:t>2</w:t>
      </w:r>
    </w:p>
    <w:p w:rsidR="0011447A" w:rsidRPr="009F3DC7" w:rsidRDefault="0011447A" w:rsidP="0011447A">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11447A" w:rsidRPr="009F3DC7" w:rsidRDefault="0011447A" w:rsidP="0011447A">
      <w:pPr>
        <w:widowControl w:val="0"/>
        <w:tabs>
          <w:tab w:val="left" w:pos="9540"/>
        </w:tabs>
        <w:spacing w:after="160" w:line="360" w:lineRule="auto"/>
        <w:ind w:firstLine="567"/>
        <w:jc w:val="center"/>
        <w:rPr>
          <w:rFonts w:ascii="GHEA Grapalat" w:hAnsi="GHEA Grapalat"/>
        </w:rPr>
      </w:pPr>
    </w:p>
    <w:p w:rsidR="0011447A" w:rsidRPr="00685FDC" w:rsidRDefault="0011447A" w:rsidP="0011447A">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0"/>
        <w:t>*</w:t>
      </w:r>
    </w:p>
    <w:p w:rsidR="0011447A" w:rsidRDefault="0011447A" w:rsidP="0011447A">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11447A" w:rsidRPr="00987E44" w:rsidRDefault="0011447A" w:rsidP="0011447A">
      <w:pPr>
        <w:widowControl w:val="0"/>
        <w:spacing w:after="160" w:line="360" w:lineRule="auto"/>
        <w:ind w:firstLine="567"/>
        <w:jc w:val="center"/>
        <w:rPr>
          <w:rFonts w:ascii="Sylfaen" w:hAnsi="Sylfaen"/>
          <w:color w:val="FF0000"/>
          <w:lang w:val="hy-AM"/>
        </w:rPr>
      </w:pPr>
    </w:p>
    <w:tbl>
      <w:tblPr>
        <w:tblW w:w="9639" w:type="dxa"/>
        <w:jc w:val="center"/>
        <w:tblLayout w:type="fixed"/>
        <w:tblLook w:val="0000"/>
      </w:tblPr>
      <w:tblGrid>
        <w:gridCol w:w="4536"/>
        <w:gridCol w:w="760"/>
        <w:gridCol w:w="4343"/>
      </w:tblGrid>
      <w:tr w:rsidR="0011447A" w:rsidRPr="009F3DC7" w:rsidTr="00CC689E">
        <w:trPr>
          <w:jc w:val="center"/>
        </w:trPr>
        <w:tc>
          <w:tcPr>
            <w:tcW w:w="4536" w:type="dxa"/>
          </w:tcPr>
          <w:p w:rsidR="0011447A" w:rsidRPr="009F3DC7" w:rsidRDefault="0011447A" w:rsidP="00CC689E">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11447A" w:rsidRPr="00685FDC" w:rsidRDefault="0011447A" w:rsidP="00CC689E">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/подпись/</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11447A" w:rsidRPr="009F3DC7" w:rsidRDefault="0011447A" w:rsidP="00CC689E">
            <w:pPr>
              <w:widowControl w:val="0"/>
              <w:spacing w:after="160" w:line="360" w:lineRule="auto"/>
              <w:jc w:val="center"/>
              <w:rPr>
                <w:rFonts w:ascii="GHEA Grapalat" w:hAnsi="GHEA Grapalat"/>
              </w:rPr>
            </w:pPr>
          </w:p>
        </w:tc>
        <w:tc>
          <w:tcPr>
            <w:tcW w:w="4343" w:type="dxa"/>
          </w:tcPr>
          <w:p w:rsidR="0011447A" w:rsidRPr="009F3DC7" w:rsidRDefault="0011447A" w:rsidP="00CC689E">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11447A" w:rsidRPr="00685FDC" w:rsidRDefault="0011447A" w:rsidP="00CC689E">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/подпись/</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М. П.</w:t>
            </w:r>
          </w:p>
        </w:tc>
      </w:tr>
    </w:tbl>
    <w:p w:rsidR="0011447A" w:rsidRPr="009F3DC7" w:rsidRDefault="0011447A" w:rsidP="0011447A">
      <w:pPr>
        <w:widowControl w:val="0"/>
        <w:spacing w:after="160" w:line="360" w:lineRule="auto"/>
        <w:ind w:firstLine="567"/>
        <w:rPr>
          <w:rFonts w:ascii="GHEA Grapalat" w:hAnsi="GHEA Grapalat"/>
        </w:rPr>
        <w:sectPr w:rsidR="0011447A" w:rsidRPr="009F3DC7" w:rsidSect="00CC689E">
          <w:footerReference w:type="default" r:id="rId8"/>
          <w:footnotePr>
            <w:pos w:val="beneathText"/>
          </w:footnotePr>
          <w:pgSz w:w="11907" w:h="16840" w:code="9"/>
          <w:pgMar w:top="993" w:right="567" w:bottom="1418" w:left="709" w:header="561" w:footer="561" w:gutter="0"/>
          <w:cols w:space="720"/>
          <w:docGrid w:linePitch="326"/>
        </w:sectPr>
      </w:pPr>
    </w:p>
    <w:p w:rsidR="00E62C64" w:rsidRDefault="00E62C64">
      <w:pPr>
        <w:rPr>
          <w:rFonts w:ascii="GHEA Grapalat" w:hAnsi="GHEA Grapalat"/>
          <w:i/>
        </w:rPr>
      </w:pP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7D73E1">
            <w:pPr>
              <w:widowControl w:val="0"/>
              <w:contextualSpacing/>
              <w:rPr>
                <w:rFonts w:ascii="GHEA Grapalat" w:hAnsi="GHEA Grapalat"/>
                <w:iCs/>
                <w:color w:val="000000"/>
              </w:rPr>
            </w:pPr>
          </w:p>
        </w:tc>
        <w:tc>
          <w:tcPr>
            <w:tcW w:w="0" w:type="auto"/>
            <w:vAlign w:val="center"/>
          </w:tcPr>
          <w:p w:rsidR="003B2F27" w:rsidRPr="00AD29CE" w:rsidDel="004B29A5" w:rsidRDefault="003B2F27" w:rsidP="007D73E1">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7D73E1">
      <w:pPr>
        <w:widowControl w:val="0"/>
        <w:ind w:firstLine="375"/>
        <w:contextualSpacing/>
        <w:rPr>
          <w:rFonts w:ascii="GHEA Grapalat" w:hAnsi="GHEA Grapalat"/>
          <w:iCs/>
          <w:color w:val="000000"/>
        </w:rPr>
      </w:pPr>
    </w:p>
    <w:p w:rsidR="003B2F27" w:rsidRPr="00AD29CE" w:rsidRDefault="003B2F27" w:rsidP="007D73E1">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7D73E1">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7D73E1">
      <w:pPr>
        <w:pStyle w:val="a3"/>
        <w:widowControl w:val="0"/>
        <w:spacing w:line="240" w:lineRule="auto"/>
        <w:ind w:firstLine="0"/>
        <w:contextualSpacing/>
        <w:jc w:val="center"/>
        <w:rPr>
          <w:rFonts w:ascii="GHEA Grapalat" w:hAnsi="GHEA Grapalat"/>
          <w:b/>
          <w:bCs/>
          <w:iCs/>
          <w:sz w:val="24"/>
          <w:szCs w:val="24"/>
        </w:rPr>
      </w:pPr>
    </w:p>
    <w:p w:rsidR="003B2F27" w:rsidRPr="00AD29CE" w:rsidRDefault="003B2F27" w:rsidP="007D73E1">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7D73E1">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7D73E1">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7D73E1">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val="restart"/>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7D73E1">
      <w:pPr>
        <w:widowControl w:val="0"/>
        <w:ind w:firstLine="375"/>
        <w:contextualSpacing/>
        <w:jc w:val="both"/>
        <w:rPr>
          <w:rFonts w:ascii="GHEA Grapalat" w:hAnsi="GHEA Grapalat" w:cs="Arial"/>
          <w:iCs/>
          <w:color w:val="000000"/>
          <w:lang w:val="en-US"/>
        </w:rPr>
      </w:pPr>
    </w:p>
    <w:p w:rsidR="003B2F27" w:rsidRPr="00AD29CE" w:rsidRDefault="003B2F27" w:rsidP="007D73E1">
      <w:pPr>
        <w:widowControl w:val="0"/>
        <w:ind w:firstLine="567"/>
        <w:contextualSpacing/>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7D73E1">
      <w:pPr>
        <w:widowControl w:val="0"/>
        <w:autoSpaceDE w:val="0"/>
        <w:autoSpaceDN w:val="0"/>
        <w:adjustRightInd w:val="0"/>
        <w:contextualSpacing/>
        <w:jc w:val="right"/>
        <w:rPr>
          <w:rFonts w:ascii="GHEA Grapalat" w:hAnsi="GHEA Grapalat" w:cs="TimesArmenianPSMT"/>
        </w:rPr>
      </w:pPr>
    </w:p>
    <w:p w:rsidR="003B2F27" w:rsidRPr="00AD29CE" w:rsidRDefault="003B2F27" w:rsidP="007D73E1">
      <w:pPr>
        <w:contextualSpacing/>
        <w:jc w:val="right"/>
        <w:rPr>
          <w:rFonts w:ascii="GHEA Grapalat" w:hAnsi="GHEA Grapalat" w:cs="TimesArmenianPSMT"/>
          <w:i/>
        </w:rPr>
      </w:pPr>
      <w:r>
        <w:rPr>
          <w:rFonts w:ascii="GHEA Grapalat" w:hAnsi="GHEA Grapalat"/>
        </w:rPr>
        <w:br w:type="page"/>
      </w:r>
      <w:r w:rsidRPr="00AD29CE">
        <w:rPr>
          <w:rFonts w:ascii="GHEA Grapalat" w:hAnsi="GHEA Grapalat"/>
          <w:i/>
        </w:rPr>
        <w:t>Приложение № 3.1</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contextualSpacing/>
        <w:rPr>
          <w:rFonts w:ascii="GHEA Grapalat" w:hAnsi="GHEA Grapalat"/>
        </w:rPr>
      </w:pPr>
    </w:p>
    <w:p w:rsidR="003B2F27" w:rsidRPr="00565EAA" w:rsidRDefault="003B2F27" w:rsidP="007D73E1">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7D73E1">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7D73E1">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7D73E1">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7D73E1">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7D73E1">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7D73E1">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7D73E1">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7D73E1">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7D73E1">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bl>
    <w:p w:rsidR="003B2F27" w:rsidRPr="00AD29CE" w:rsidRDefault="003B2F27" w:rsidP="007D73E1">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7D73E1">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7D73E1">
      <w:pPr>
        <w:widowControl w:val="0"/>
        <w:tabs>
          <w:tab w:val="left" w:pos="360"/>
          <w:tab w:val="left" w:pos="540"/>
        </w:tabs>
        <w:contextualSpacing/>
        <w:rPr>
          <w:rFonts w:ascii="GHEA Grapalat" w:hAnsi="GHEA Grapalat" w:cs="Sylfaen"/>
        </w:rPr>
      </w:pPr>
    </w:p>
    <w:tbl>
      <w:tblPr>
        <w:tblW w:w="0" w:type="auto"/>
        <w:tblLook w:val="00A0"/>
      </w:tblPr>
      <w:tblGrid>
        <w:gridCol w:w="4785"/>
        <w:gridCol w:w="5223"/>
      </w:tblGrid>
      <w:tr w:rsidR="003B2F27" w:rsidRPr="00AD29CE" w:rsidTr="005B7138">
        <w:tc>
          <w:tcPr>
            <w:tcW w:w="4785"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7D73E1">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7D73E1">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7D73E1">
            <w:pPr>
              <w:widowControl w:val="0"/>
              <w:contextualSpacing/>
              <w:rPr>
                <w:rFonts w:ascii="GHEA Grapalat" w:hAnsi="GHEA Grapalat" w:cs="GHEA Grapalat"/>
                <w:color w:val="000000"/>
              </w:rPr>
            </w:pPr>
          </w:p>
        </w:tc>
      </w:tr>
    </w:tbl>
    <w:p w:rsidR="003B2F27" w:rsidRPr="00AD29CE" w:rsidRDefault="003B2F27" w:rsidP="007D73E1">
      <w:pPr>
        <w:widowControl w:val="0"/>
        <w:ind w:left="-142" w:firstLine="142"/>
        <w:contextualSpacing/>
        <w:jc w:val="center"/>
        <w:rPr>
          <w:rFonts w:ascii="GHEA Grapalat" w:hAnsi="GHEA Grapalat" w:cs="Sylfaen"/>
          <w:b/>
        </w:rPr>
      </w:pPr>
    </w:p>
    <w:p w:rsidR="003B2F27" w:rsidRPr="00AD29CE" w:rsidRDefault="003B2F27" w:rsidP="007D73E1">
      <w:pPr>
        <w:pStyle w:val="norm"/>
        <w:widowControl w:val="0"/>
        <w:spacing w:line="240" w:lineRule="auto"/>
        <w:ind w:firstLine="284"/>
        <w:contextualSpacing/>
        <w:jc w:val="center"/>
        <w:rPr>
          <w:rFonts w:ascii="GHEA Grapalat" w:hAnsi="GHEA Grapalat"/>
          <w:b/>
          <w:sz w:val="24"/>
          <w:szCs w:val="24"/>
        </w:rPr>
      </w:pPr>
    </w:p>
    <w:p w:rsidR="00081284" w:rsidRDefault="00081284">
      <w:pPr>
        <w:rPr>
          <w:rFonts w:ascii="GHEA Grapalat" w:hAnsi="GHEA Grapalat"/>
          <w:i/>
          <w:lang w:val="en-US"/>
        </w:rPr>
      </w:pPr>
      <w:r>
        <w:rPr>
          <w:rFonts w:ascii="GHEA Grapalat" w:hAnsi="GHEA Grapalat"/>
          <w:i/>
          <w:lang w:val="en-US"/>
        </w:rPr>
        <w:br w:type="page"/>
      </w:r>
    </w:p>
    <w:p w:rsidR="00081284" w:rsidRDefault="00081284" w:rsidP="00081284">
      <w:pPr>
        <w:widowControl w:val="0"/>
        <w:spacing w:after="160"/>
        <w:ind w:left="-142" w:firstLine="142"/>
        <w:jc w:val="center"/>
        <w:rPr>
          <w:rFonts w:ascii="GHEA Grapalat" w:hAnsi="GHEA Grapalat"/>
          <w:i/>
          <w:lang w:val="en-US"/>
        </w:rPr>
      </w:pPr>
    </w:p>
    <w:p w:rsidR="00081284" w:rsidRPr="00A33C34" w:rsidRDefault="00081284" w:rsidP="00081284">
      <w:pPr>
        <w:widowControl w:val="0"/>
        <w:jc w:val="right"/>
        <w:rPr>
          <w:rFonts w:ascii="GHEA Grapalat" w:hAnsi="GHEA Grapalat" w:cs="Sylfaen"/>
          <w:i/>
        </w:rPr>
      </w:pPr>
      <w:r w:rsidRPr="00A33C34">
        <w:rPr>
          <w:rFonts w:ascii="GHEA Grapalat" w:hAnsi="GHEA Grapalat"/>
          <w:i/>
        </w:rPr>
        <w:t>Приложение № 4</w:t>
      </w:r>
    </w:p>
    <w:p w:rsidR="00081284" w:rsidRPr="00A33C34" w:rsidRDefault="00081284" w:rsidP="00081284">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rsidR="00081284" w:rsidRPr="00A33C34" w:rsidRDefault="00081284" w:rsidP="00081284">
      <w:pPr>
        <w:jc w:val="center"/>
        <w:rPr>
          <w:rFonts w:ascii="GHEA Grapalat" w:hAnsi="GHEA Grapalat" w:cs="GHEA Grapalat"/>
        </w:rPr>
      </w:pPr>
    </w:p>
    <w:p w:rsidR="00081284" w:rsidRPr="00A33C34" w:rsidRDefault="00081284" w:rsidP="00081284">
      <w:pPr>
        <w:jc w:val="center"/>
        <w:rPr>
          <w:rFonts w:ascii="GHEA Grapalat" w:hAnsi="GHEA Grapalat" w:cs="GHEA Grapalat"/>
        </w:rPr>
      </w:pPr>
      <w:r w:rsidRPr="00A33C34">
        <w:rPr>
          <w:rFonts w:ascii="GHEA Grapalat" w:hAnsi="GHEA Grapalat" w:cs="GHEA Grapalat"/>
        </w:rPr>
        <w:t>УВЕДОМЛЕНИЕ</w:t>
      </w:r>
    </w:p>
    <w:p w:rsidR="00081284" w:rsidRPr="00A33C34" w:rsidRDefault="00081284" w:rsidP="00081284">
      <w:pPr>
        <w:jc w:val="center"/>
        <w:rPr>
          <w:rFonts w:ascii="GHEA Grapalat" w:hAnsi="GHEA Grapalat" w:cs="GHEA Grapalat"/>
          <w:lang w:val="hy-AM"/>
        </w:rPr>
      </w:pPr>
    </w:p>
    <w:p w:rsidR="00081284" w:rsidRPr="00A33C34" w:rsidRDefault="00081284" w:rsidP="00081284">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rsidR="00081284" w:rsidRPr="00A33C34" w:rsidRDefault="00081284" w:rsidP="00081284">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финансового агента</w:t>
      </w:r>
    </w:p>
    <w:p w:rsidR="00081284" w:rsidRPr="00A33C34" w:rsidRDefault="00081284" w:rsidP="00081284">
      <w:pPr>
        <w:rPr>
          <w:rFonts w:ascii="GHEA Grapalat" w:hAnsi="GHEA Grapalat"/>
          <w:vertAlign w:val="superscript"/>
          <w:lang w:val="es-ES"/>
        </w:rPr>
      </w:pPr>
    </w:p>
    <w:p w:rsidR="00081284" w:rsidRPr="00A33C34" w:rsidRDefault="00081284" w:rsidP="00081284">
      <w:pPr>
        <w:pStyle w:val="aff"/>
        <w:numPr>
          <w:ilvl w:val="0"/>
          <w:numId w:val="34"/>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rsidR="00081284" w:rsidRPr="00A33C34" w:rsidRDefault="00081284" w:rsidP="00081284">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081284" w:rsidRPr="00A33C34" w:rsidRDefault="00081284" w:rsidP="00081284">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rsidR="00081284" w:rsidRPr="00A33C34" w:rsidRDefault="00081284" w:rsidP="00081284">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081284" w:rsidRPr="00A33C34" w:rsidRDefault="00081284" w:rsidP="00081284">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rsidR="00081284" w:rsidRPr="00A33C34" w:rsidRDefault="00081284" w:rsidP="00081284">
      <w:pPr>
        <w:rPr>
          <w:rFonts w:ascii="GHEA Grapalat" w:hAnsi="GHEA Grapalat" w:cs="Sylfaen"/>
          <w:sz w:val="20"/>
          <w:szCs w:val="20"/>
          <w:lang w:val="es-ES"/>
        </w:rPr>
      </w:pPr>
    </w:p>
    <w:p w:rsidR="00081284" w:rsidRPr="00A33C34" w:rsidRDefault="00081284" w:rsidP="00081284">
      <w:pPr>
        <w:pStyle w:val="aff"/>
        <w:numPr>
          <w:ilvl w:val="0"/>
          <w:numId w:val="34"/>
        </w:numPr>
        <w:contextualSpacing/>
        <w:jc w:val="both"/>
        <w:rPr>
          <w:rFonts w:ascii="GHEA Grapalat" w:hAnsi="GHEA Grapalat" w:cs="Sylfaen"/>
          <w:sz w:val="20"/>
          <w:szCs w:val="20"/>
        </w:rPr>
      </w:pPr>
      <w:r w:rsidRPr="00A33C34">
        <w:rPr>
          <w:rFonts w:ascii="GHEA Grapalat" w:hAnsi="GHEA Grapalat" w:cs="Sylfaen"/>
          <w:sz w:val="20"/>
          <w:szCs w:val="20"/>
        </w:rPr>
        <w:t xml:space="preserve">Согласен с </w:t>
      </w:r>
      <w:proofErr w:type="gramStart"/>
      <w:r w:rsidRPr="00A33C34">
        <w:rPr>
          <w:rFonts w:ascii="GHEA Grapalat" w:hAnsi="GHEA Grapalat" w:cs="Sylfaen"/>
          <w:sz w:val="20"/>
          <w:szCs w:val="20"/>
        </w:rPr>
        <w:t>условиями</w:t>
      </w:r>
      <w:proofErr w:type="gramEnd"/>
      <w:r w:rsidRPr="00A33C34">
        <w:rPr>
          <w:rFonts w:ascii="GHEA Grapalat" w:hAnsi="GHEA Grapalat" w:cs="Sylfaen"/>
          <w:sz w:val="20"/>
          <w:szCs w:val="20"/>
        </w:rPr>
        <w:t xml:space="preserve"> изложенными в пункте 7.12.</w:t>
      </w:r>
    </w:p>
    <w:p w:rsidR="00081284" w:rsidRPr="00A33C34" w:rsidRDefault="00081284" w:rsidP="00081284">
      <w:pPr>
        <w:jc w:val="center"/>
        <w:rPr>
          <w:rFonts w:ascii="GHEA Grapalat" w:hAnsi="GHEA Grapalat" w:cs="GHEA Grapalat"/>
          <w:lang w:val="es-ES"/>
        </w:rPr>
      </w:pPr>
    </w:p>
    <w:p w:rsidR="00081284" w:rsidRPr="00A33C34" w:rsidRDefault="00081284" w:rsidP="00081284">
      <w:pPr>
        <w:ind w:firstLine="709"/>
        <w:rPr>
          <w:lang w:val="es-ES"/>
        </w:rPr>
      </w:pPr>
    </w:p>
    <w:p w:rsidR="00081284" w:rsidRPr="00A33C34" w:rsidRDefault="00081284" w:rsidP="00081284">
      <w:pPr>
        <w:ind w:firstLine="709"/>
        <w:rPr>
          <w:lang w:val="es-ES"/>
        </w:rPr>
      </w:pPr>
    </w:p>
    <w:p w:rsidR="00081284" w:rsidRPr="00A33C34" w:rsidRDefault="00081284" w:rsidP="00081284">
      <w:pPr>
        <w:ind w:firstLine="709"/>
        <w:rPr>
          <w:lang w:val="es-ES"/>
        </w:rPr>
      </w:pPr>
    </w:p>
    <w:p w:rsidR="00081284" w:rsidRPr="00A33C34" w:rsidRDefault="00081284" w:rsidP="00081284">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rsidR="00081284" w:rsidRPr="00A33C34" w:rsidRDefault="00081284" w:rsidP="00081284">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rsidR="00081284" w:rsidRPr="00A33C34" w:rsidRDefault="00081284" w:rsidP="00081284">
      <w:pPr>
        <w:jc w:val="right"/>
        <w:rPr>
          <w:rFonts w:ascii="GHEA Grapalat" w:hAnsi="GHEA Grapalat"/>
          <w:sz w:val="20"/>
          <w:lang w:val="hy-AM"/>
        </w:rPr>
      </w:pPr>
      <w:r w:rsidRPr="00A33C34">
        <w:rPr>
          <w:rFonts w:ascii="GHEA Grapalat" w:hAnsi="GHEA Grapalat"/>
          <w:sz w:val="20"/>
          <w:lang w:val="hy-AM"/>
        </w:rPr>
        <w:t xml:space="preserve">    </w:t>
      </w:r>
    </w:p>
    <w:p w:rsidR="00081284" w:rsidRPr="00A33C34" w:rsidRDefault="00081284" w:rsidP="00081284">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rsidR="00081284" w:rsidRPr="00A33C34" w:rsidRDefault="00081284" w:rsidP="00081284">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rsidR="00081284" w:rsidRPr="00A33C34" w:rsidRDefault="00081284" w:rsidP="00081284">
      <w:pPr>
        <w:jc w:val="center"/>
        <w:rPr>
          <w:rFonts w:ascii="GHEA Grapalat" w:hAnsi="GHEA Grapalat" w:cs="Sylfaen"/>
          <w:sz w:val="16"/>
          <w:szCs w:val="16"/>
          <w:lang w:val="es-ES"/>
        </w:rPr>
      </w:pPr>
    </w:p>
    <w:p w:rsidR="00081284" w:rsidRPr="00A33C34" w:rsidRDefault="00081284" w:rsidP="00081284">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p w:rsidR="008D352C" w:rsidRPr="003B2F27" w:rsidRDefault="008D352C" w:rsidP="007D73E1">
      <w:pPr>
        <w:widowControl w:val="0"/>
        <w:ind w:left="-142" w:firstLine="142"/>
        <w:contextualSpacing/>
        <w:jc w:val="center"/>
        <w:rPr>
          <w:rFonts w:ascii="GHEA Grapalat" w:hAnsi="GHEA Grapalat"/>
          <w:i/>
          <w:lang w:val="en-US"/>
        </w:rPr>
      </w:pPr>
    </w:p>
    <w:sectPr w:rsidR="008D352C" w:rsidRPr="003B2F27" w:rsidSect="008F145F">
      <w:footerReference w:type="default" r:id="rId9"/>
      <w:footnotePr>
        <w:pos w:val="beneathText"/>
      </w:footnotePr>
      <w:pgSz w:w="11906" w:h="16838" w:code="9"/>
      <w:pgMar w:top="426" w:right="849" w:bottom="567" w:left="993"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02A4" w:rsidRDefault="00EF02A4">
      <w:r>
        <w:separator/>
      </w:r>
    </w:p>
  </w:endnote>
  <w:endnote w:type="continuationSeparator" w:id="0">
    <w:p w:rsidR="00EF02A4" w:rsidRDefault="00EF02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EF02A4" w:rsidRPr="003E450C" w:rsidRDefault="00EF02A4">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911304">
          <w:rPr>
            <w:rFonts w:ascii="GHEA Grapalat" w:hAnsi="GHEA Grapalat"/>
            <w:noProof/>
            <w:sz w:val="24"/>
            <w:szCs w:val="24"/>
          </w:rPr>
          <w:t>4</w:t>
        </w:r>
        <w:r w:rsidRPr="003E450C">
          <w:rPr>
            <w:rFonts w:ascii="GHEA Grapalat" w:hAnsi="GHEA Grapalat"/>
            <w:sz w:val="24"/>
            <w:szCs w:val="24"/>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2A4" w:rsidRPr="00305BEC" w:rsidRDefault="00EF02A4">
    <w:pPr>
      <w:pStyle w:val="a5"/>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02A4" w:rsidRDefault="00EF02A4">
      <w:r>
        <w:separator/>
      </w:r>
    </w:p>
  </w:footnote>
  <w:footnote w:type="continuationSeparator" w:id="0">
    <w:p w:rsidR="00EF02A4" w:rsidRDefault="00EF02A4">
      <w:r>
        <w:continuationSeparator/>
      </w:r>
    </w:p>
  </w:footnote>
  <w:footnote w:id="1">
    <w:p w:rsidR="00EF02A4" w:rsidRPr="00A31673" w:rsidRDefault="00EF02A4">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EF02A4" w:rsidRDefault="00EF02A4" w:rsidP="006B3E56">
      <w:pPr>
        <w:jc w:val="both"/>
      </w:pPr>
    </w:p>
    <w:p w:rsidR="00EF02A4" w:rsidRPr="00503980" w:rsidRDefault="00EF02A4"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EF02A4" w:rsidRPr="00503980" w:rsidRDefault="00EF02A4" w:rsidP="007906A2">
      <w:pPr>
        <w:jc w:val="both"/>
        <w:rPr>
          <w:rFonts w:ascii="GHEA Grapalat" w:hAnsi="GHEA Grapalat"/>
          <w:i/>
          <w:sz w:val="20"/>
          <w:szCs w:val="20"/>
        </w:rPr>
      </w:pPr>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EF02A4" w:rsidRPr="00503980" w:rsidRDefault="00EF02A4"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EF02A4" w:rsidRDefault="00EF02A4" w:rsidP="006B3E56">
      <w:pPr>
        <w:pStyle w:val="af2"/>
        <w:rPr>
          <w:rFonts w:asciiTheme="minorHAnsi" w:hAnsiTheme="minorHAnsi"/>
          <w:lang w:val="af-ZA"/>
        </w:rPr>
      </w:pPr>
    </w:p>
  </w:footnote>
  <w:footnote w:id="3">
    <w:p w:rsidR="00EF02A4" w:rsidRDefault="00EF02A4" w:rsidP="003C670C">
      <w:pPr>
        <w:widowControl w:val="0"/>
        <w:ind w:right="309"/>
        <w:jc w:val="both"/>
      </w:pPr>
      <w:r>
        <w:t>*</w:t>
      </w:r>
      <w:r w:rsidRPr="00CE2A87">
        <w:rPr>
          <w:rFonts w:ascii="GHEA Grapalat" w:hAnsi="GHEA Grapalat"/>
        </w:rPr>
        <w:t xml:space="preserve"> </w:t>
      </w:r>
      <w:r w:rsidRPr="00CE2A87">
        <w:rPr>
          <w:rFonts w:ascii="GHEA Grapalat" w:hAnsi="GHEA Grapalat"/>
          <w:b/>
        </w:rPr>
        <w:t>Участник представляет ценовое предложение</w:t>
      </w:r>
      <w:r w:rsidRPr="00CE2A87">
        <w:rPr>
          <w:b/>
        </w:rPr>
        <w:t xml:space="preserve"> </w:t>
      </w:r>
      <w:r w:rsidRPr="00CE2A87">
        <w:rPr>
          <w:rFonts w:asciiTheme="minorHAnsi" w:hAnsiTheme="minorHAnsi"/>
          <w:b/>
        </w:rPr>
        <w:t>/</w:t>
      </w:r>
      <w:r w:rsidRPr="00CE2A87">
        <w:rPr>
          <w:rFonts w:ascii="GHEA Grapalat" w:hAnsi="GHEA Grapalat"/>
          <w:b/>
        </w:rPr>
        <w:t>в виде суммы цен по каждому виду ока</w:t>
      </w:r>
      <w:r>
        <w:rPr>
          <w:rFonts w:ascii="GHEA Grapalat" w:hAnsi="GHEA Grapalat"/>
          <w:b/>
        </w:rPr>
        <w:t>зания услуг (согласно приложениям</w:t>
      </w:r>
      <w:r w:rsidRPr="00CE2A87">
        <w:rPr>
          <w:rFonts w:ascii="GHEA Grapalat" w:hAnsi="GHEA Grapalat"/>
          <w:b/>
        </w:rPr>
        <w:t xml:space="preserve"> №</w:t>
      </w:r>
      <w:r>
        <w:rPr>
          <w:rFonts w:ascii="GHEA Grapalat" w:hAnsi="GHEA Grapalat"/>
          <w:b/>
        </w:rPr>
        <w:t>№</w:t>
      </w:r>
      <w:r w:rsidRPr="00CE2A87">
        <w:rPr>
          <w:rFonts w:ascii="GHEA Grapalat" w:hAnsi="GHEA Grapalat"/>
          <w:b/>
        </w:rPr>
        <w:t xml:space="preserve"> 1.1</w:t>
      </w:r>
      <w:r>
        <w:rPr>
          <w:rFonts w:ascii="GHEA Grapalat" w:hAnsi="GHEA Grapalat"/>
          <w:b/>
        </w:rPr>
        <w:t>-1.4</w:t>
      </w:r>
      <w:r w:rsidRPr="00CE2A87">
        <w:rPr>
          <w:rFonts w:ascii="GHEA Grapalat" w:hAnsi="GHEA Grapalat"/>
          <w:b/>
        </w:rPr>
        <w:t>)/ в форме расчета, состоящего из обобщенных компонентов - стоимость (совокупность себестоимости и прогнозируемой прибыли) и налог на добавленную стоимость.</w:t>
      </w:r>
    </w:p>
    <w:p w:rsidR="00EF02A4" w:rsidRPr="00D3436F" w:rsidRDefault="00EF02A4"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EF02A4" w:rsidRPr="009C4E45" w:rsidRDefault="00EF02A4">
      <w:pPr>
        <w:pStyle w:val="af2"/>
        <w:rPr>
          <w:rFonts w:ascii="GHEA Grapalat" w:hAnsi="GHEA Grapalat"/>
          <w:color w:val="FF0000"/>
          <w:sz w:val="28"/>
          <w:szCs w:val="28"/>
        </w:rPr>
      </w:pPr>
    </w:p>
  </w:footnote>
  <w:footnote w:id="4">
    <w:p w:rsidR="00EF02A4" w:rsidRPr="008842CE" w:rsidRDefault="00EF02A4" w:rsidP="003D2FE2">
      <w:pPr>
        <w:pStyle w:val="af2"/>
        <w:jc w:val="both"/>
      </w:pPr>
    </w:p>
  </w:footnote>
  <w:footnote w:id="5">
    <w:p w:rsidR="00EF02A4" w:rsidRPr="008842CE" w:rsidRDefault="00EF02A4" w:rsidP="000A214C">
      <w:pPr>
        <w:pStyle w:val="af2"/>
        <w:jc w:val="both"/>
      </w:pPr>
    </w:p>
  </w:footnote>
  <w:footnote w:id="6">
    <w:p w:rsidR="00EF02A4" w:rsidRPr="006F5F33" w:rsidRDefault="00EF02A4"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EF02A4" w:rsidRPr="006F5F33" w:rsidRDefault="00EF02A4" w:rsidP="008F5C72">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EF02A4" w:rsidRPr="006F5F33" w:rsidRDefault="00EF02A4"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EF02A4" w:rsidRPr="00E40AC8" w:rsidRDefault="00EF02A4" w:rsidP="003B2F27">
      <w:pPr>
        <w:pStyle w:val="af2"/>
        <w:jc w:val="both"/>
      </w:pPr>
      <w:r>
        <w:rPr>
          <w:rStyle w:val="af6"/>
        </w:rPr>
        <w:t>*</w:t>
      </w:r>
      <w:r>
        <w:t xml:space="preserve"> </w:t>
      </w:r>
      <w:proofErr w:type="spellStart"/>
      <w:r w:rsidRPr="00AD29CE">
        <w:rPr>
          <w:rFonts w:ascii="GHEA Grapalat" w:hAnsi="GHEA Grapalat"/>
          <w:i/>
        </w:rPr>
        <w:t>Oкончательный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0">
    <w:p w:rsidR="00EF02A4" w:rsidRPr="00124BE9" w:rsidRDefault="00EF02A4" w:rsidP="0011447A">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4"/>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3"/>
  </w:num>
  <w:num w:numId="17">
    <w:abstractNumId w:val="6"/>
  </w:num>
  <w:num w:numId="18">
    <w:abstractNumId w:val="1"/>
  </w:num>
  <w:num w:numId="19">
    <w:abstractNumId w:val="15"/>
  </w:num>
  <w:num w:numId="20">
    <w:abstractNumId w:val="15"/>
  </w:num>
  <w:num w:numId="21">
    <w:abstractNumId w:val="17"/>
  </w:num>
  <w:num w:numId="22">
    <w:abstractNumId w:val="21"/>
  </w:num>
  <w:num w:numId="23">
    <w:abstractNumId w:val="7"/>
  </w:num>
  <w:num w:numId="24">
    <w:abstractNumId w:val="17"/>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8"/>
  </w:num>
  <w:num w:numId="34">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53249"/>
  </w:hdrShapeDefaults>
  <w:footnotePr>
    <w:pos w:val="beneathText"/>
    <w:footnote w:id="-1"/>
    <w:footnote w:id="0"/>
  </w:footnotePr>
  <w:endnotePr>
    <w:endnote w:id="-1"/>
    <w:endnote w:id="0"/>
  </w:endnotePr>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6431"/>
    <w:rsid w:val="0000718A"/>
    <w:rsid w:val="000073F8"/>
    <w:rsid w:val="000074D2"/>
    <w:rsid w:val="000076A1"/>
    <w:rsid w:val="0000776B"/>
    <w:rsid w:val="00007CC7"/>
    <w:rsid w:val="000101DD"/>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3F8"/>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314"/>
    <w:rsid w:val="0004387F"/>
    <w:rsid w:val="00045796"/>
    <w:rsid w:val="00046BAC"/>
    <w:rsid w:val="000473EF"/>
    <w:rsid w:val="00050818"/>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284"/>
    <w:rsid w:val="000816A6"/>
    <w:rsid w:val="00081BF5"/>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AFE"/>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4C4"/>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5D5"/>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257"/>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447A"/>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56E"/>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3B1"/>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3445"/>
    <w:rsid w:val="001734A4"/>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94C"/>
    <w:rsid w:val="001A6B31"/>
    <w:rsid w:val="001A77DF"/>
    <w:rsid w:val="001B05F5"/>
    <w:rsid w:val="001B0D9A"/>
    <w:rsid w:val="001B1050"/>
    <w:rsid w:val="001B1370"/>
    <w:rsid w:val="001B1747"/>
    <w:rsid w:val="001B1969"/>
    <w:rsid w:val="001B1AD3"/>
    <w:rsid w:val="001B1C67"/>
    <w:rsid w:val="001B1FC4"/>
    <w:rsid w:val="001B2164"/>
    <w:rsid w:val="001B2E79"/>
    <w:rsid w:val="001B32D9"/>
    <w:rsid w:val="001B37D2"/>
    <w:rsid w:val="001B3810"/>
    <w:rsid w:val="001B41EC"/>
    <w:rsid w:val="001B45A9"/>
    <w:rsid w:val="001B478E"/>
    <w:rsid w:val="001B6FCF"/>
    <w:rsid w:val="001C07C6"/>
    <w:rsid w:val="001C0849"/>
    <w:rsid w:val="001C1570"/>
    <w:rsid w:val="001C2B34"/>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3016"/>
    <w:rsid w:val="001D421C"/>
    <w:rsid w:val="001D4AC7"/>
    <w:rsid w:val="001D5785"/>
    <w:rsid w:val="001D5FF7"/>
    <w:rsid w:val="001D6062"/>
    <w:rsid w:val="001D6531"/>
    <w:rsid w:val="001D7228"/>
    <w:rsid w:val="001D74FA"/>
    <w:rsid w:val="001D78C5"/>
    <w:rsid w:val="001D7DC4"/>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CFE"/>
    <w:rsid w:val="001F0F81"/>
    <w:rsid w:val="001F1CCB"/>
    <w:rsid w:val="001F1DF0"/>
    <w:rsid w:val="001F1DF7"/>
    <w:rsid w:val="001F2099"/>
    <w:rsid w:val="001F2926"/>
    <w:rsid w:val="001F3237"/>
    <w:rsid w:val="001F386B"/>
    <w:rsid w:val="001F5834"/>
    <w:rsid w:val="001F5FDE"/>
    <w:rsid w:val="001F6578"/>
    <w:rsid w:val="001F65FF"/>
    <w:rsid w:val="001F760C"/>
    <w:rsid w:val="001F7821"/>
    <w:rsid w:val="002004DB"/>
    <w:rsid w:val="00200997"/>
    <w:rsid w:val="00200C07"/>
    <w:rsid w:val="002017CB"/>
    <w:rsid w:val="00201DA0"/>
    <w:rsid w:val="00201F2E"/>
    <w:rsid w:val="00202F4D"/>
    <w:rsid w:val="002032CE"/>
    <w:rsid w:val="00203917"/>
    <w:rsid w:val="00203BBB"/>
    <w:rsid w:val="002046BF"/>
    <w:rsid w:val="00204A09"/>
    <w:rsid w:val="00204A3E"/>
    <w:rsid w:val="00204B03"/>
    <w:rsid w:val="00204E53"/>
    <w:rsid w:val="00204EEA"/>
    <w:rsid w:val="00204EEF"/>
    <w:rsid w:val="00205689"/>
    <w:rsid w:val="0020572B"/>
    <w:rsid w:val="00205A1C"/>
    <w:rsid w:val="002069C9"/>
    <w:rsid w:val="00206AF8"/>
    <w:rsid w:val="0020701A"/>
    <w:rsid w:val="00207098"/>
    <w:rsid w:val="00207490"/>
    <w:rsid w:val="00207EFB"/>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4D92"/>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474DF"/>
    <w:rsid w:val="0025016E"/>
    <w:rsid w:val="002506DA"/>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2A30"/>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0FB2"/>
    <w:rsid w:val="002716CA"/>
    <w:rsid w:val="00271DF6"/>
    <w:rsid w:val="0027256A"/>
    <w:rsid w:val="002737A3"/>
    <w:rsid w:val="002737E0"/>
    <w:rsid w:val="00273A88"/>
    <w:rsid w:val="00273B4F"/>
    <w:rsid w:val="00273D21"/>
    <w:rsid w:val="00273E4F"/>
    <w:rsid w:val="00274353"/>
    <w:rsid w:val="0027499F"/>
    <w:rsid w:val="00274F0E"/>
    <w:rsid w:val="002754C4"/>
    <w:rsid w:val="0027573B"/>
    <w:rsid w:val="00276441"/>
    <w:rsid w:val="00276B03"/>
    <w:rsid w:val="0027775F"/>
    <w:rsid w:val="00277F14"/>
    <w:rsid w:val="002805D6"/>
    <w:rsid w:val="002807C0"/>
    <w:rsid w:val="002807DD"/>
    <w:rsid w:val="00280E91"/>
    <w:rsid w:val="0028137F"/>
    <w:rsid w:val="00281D16"/>
    <w:rsid w:val="00281D41"/>
    <w:rsid w:val="00283198"/>
    <w:rsid w:val="00283E26"/>
    <w:rsid w:val="00283F0A"/>
    <w:rsid w:val="002843AD"/>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979"/>
    <w:rsid w:val="002A1F5A"/>
    <w:rsid w:val="002A1FAC"/>
    <w:rsid w:val="002A300F"/>
    <w:rsid w:val="002A3785"/>
    <w:rsid w:val="002A3FC1"/>
    <w:rsid w:val="002A464D"/>
    <w:rsid w:val="002A4BE0"/>
    <w:rsid w:val="002A665D"/>
    <w:rsid w:val="002A7369"/>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5C"/>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2F50"/>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1D5"/>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1F0"/>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2F7E"/>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231"/>
    <w:rsid w:val="00386D41"/>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892"/>
    <w:rsid w:val="003B0D6E"/>
    <w:rsid w:val="003B14AF"/>
    <w:rsid w:val="003B1FC0"/>
    <w:rsid w:val="003B2F27"/>
    <w:rsid w:val="003B3302"/>
    <w:rsid w:val="003B3A13"/>
    <w:rsid w:val="003B3E74"/>
    <w:rsid w:val="003B44B1"/>
    <w:rsid w:val="003B4A74"/>
    <w:rsid w:val="003B585C"/>
    <w:rsid w:val="003B5B5B"/>
    <w:rsid w:val="003B5BB3"/>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569"/>
    <w:rsid w:val="003C670C"/>
    <w:rsid w:val="003C6A92"/>
    <w:rsid w:val="003C7160"/>
    <w:rsid w:val="003D0075"/>
    <w:rsid w:val="003D0E3C"/>
    <w:rsid w:val="003D14E9"/>
    <w:rsid w:val="003D1910"/>
    <w:rsid w:val="003D1A79"/>
    <w:rsid w:val="003D1CF4"/>
    <w:rsid w:val="003D290D"/>
    <w:rsid w:val="003D2FE2"/>
    <w:rsid w:val="003D3964"/>
    <w:rsid w:val="003D56A5"/>
    <w:rsid w:val="003D7720"/>
    <w:rsid w:val="003D7BE0"/>
    <w:rsid w:val="003D7F8E"/>
    <w:rsid w:val="003E01D5"/>
    <w:rsid w:val="003E029A"/>
    <w:rsid w:val="003E077D"/>
    <w:rsid w:val="003E0A5B"/>
    <w:rsid w:val="003E0F53"/>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4FD0"/>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56C"/>
    <w:rsid w:val="00412DF7"/>
    <w:rsid w:val="00413390"/>
    <w:rsid w:val="00413595"/>
    <w:rsid w:val="00416546"/>
    <w:rsid w:val="00416F1E"/>
    <w:rsid w:val="0041739A"/>
    <w:rsid w:val="004175B6"/>
    <w:rsid w:val="00417E48"/>
    <w:rsid w:val="00417F33"/>
    <w:rsid w:val="00421AEB"/>
    <w:rsid w:val="00422802"/>
    <w:rsid w:val="00423B3F"/>
    <w:rsid w:val="004260E1"/>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30B1"/>
    <w:rsid w:val="00454D73"/>
    <w:rsid w:val="0045525D"/>
    <w:rsid w:val="004553CA"/>
    <w:rsid w:val="0045669A"/>
    <w:rsid w:val="00456B02"/>
    <w:rsid w:val="00456C67"/>
    <w:rsid w:val="00457745"/>
    <w:rsid w:val="00457FBF"/>
    <w:rsid w:val="00460CA5"/>
    <w:rsid w:val="004616F4"/>
    <w:rsid w:val="0046186C"/>
    <w:rsid w:val="0046188C"/>
    <w:rsid w:val="00461D88"/>
    <w:rsid w:val="00461FC1"/>
    <w:rsid w:val="004623A3"/>
    <w:rsid w:val="00462E00"/>
    <w:rsid w:val="00463606"/>
    <w:rsid w:val="004636DA"/>
    <w:rsid w:val="00463B00"/>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11B"/>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3ED3"/>
    <w:rsid w:val="0048419C"/>
    <w:rsid w:val="00484FED"/>
    <w:rsid w:val="0048501B"/>
    <w:rsid w:val="004859E2"/>
    <w:rsid w:val="00486B55"/>
    <w:rsid w:val="00487402"/>
    <w:rsid w:val="004874EC"/>
    <w:rsid w:val="00490743"/>
    <w:rsid w:val="004919C1"/>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6A6E"/>
    <w:rsid w:val="004C7808"/>
    <w:rsid w:val="004C78E7"/>
    <w:rsid w:val="004D0132"/>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58B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8F8"/>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177"/>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27AFE"/>
    <w:rsid w:val="00530BD2"/>
    <w:rsid w:val="00530C17"/>
    <w:rsid w:val="00530DA1"/>
    <w:rsid w:val="00530F97"/>
    <w:rsid w:val="00531CA1"/>
    <w:rsid w:val="0053262C"/>
    <w:rsid w:val="00532EDD"/>
    <w:rsid w:val="00533989"/>
    <w:rsid w:val="00534395"/>
    <w:rsid w:val="00534468"/>
    <w:rsid w:val="005358F5"/>
    <w:rsid w:val="00535C30"/>
    <w:rsid w:val="00535E93"/>
    <w:rsid w:val="00535F4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0AFC"/>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6BE"/>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6318"/>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45201"/>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0DA"/>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97F5C"/>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3C9"/>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B73BF"/>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16A"/>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C81"/>
    <w:rsid w:val="00701157"/>
    <w:rsid w:val="007017E0"/>
    <w:rsid w:val="007019EA"/>
    <w:rsid w:val="00702059"/>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487"/>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45D"/>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72B"/>
    <w:rsid w:val="00773841"/>
    <w:rsid w:val="00773BD2"/>
    <w:rsid w:val="00774C67"/>
    <w:rsid w:val="0077504D"/>
    <w:rsid w:val="00775FAF"/>
    <w:rsid w:val="00776E6C"/>
    <w:rsid w:val="00777183"/>
    <w:rsid w:val="00777665"/>
    <w:rsid w:val="00777754"/>
    <w:rsid w:val="00777B7F"/>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6E4"/>
    <w:rsid w:val="00790715"/>
    <w:rsid w:val="00790A92"/>
    <w:rsid w:val="00791764"/>
    <w:rsid w:val="00791FE4"/>
    <w:rsid w:val="00792156"/>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18B8"/>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1"/>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7F7087"/>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6E91"/>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492"/>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4DED"/>
    <w:rsid w:val="008457F4"/>
    <w:rsid w:val="00845AA5"/>
    <w:rsid w:val="00845AFE"/>
    <w:rsid w:val="008463FB"/>
    <w:rsid w:val="00846DCF"/>
    <w:rsid w:val="008471FA"/>
    <w:rsid w:val="00847EB9"/>
    <w:rsid w:val="008504E0"/>
    <w:rsid w:val="00850570"/>
    <w:rsid w:val="00850857"/>
    <w:rsid w:val="008510F1"/>
    <w:rsid w:val="0085236E"/>
    <w:rsid w:val="00852545"/>
    <w:rsid w:val="008534C7"/>
    <w:rsid w:val="00853563"/>
    <w:rsid w:val="00853CBA"/>
    <w:rsid w:val="00853D2D"/>
    <w:rsid w:val="00854622"/>
    <w:rsid w:val="008546A0"/>
    <w:rsid w:val="00855622"/>
    <w:rsid w:val="008558B3"/>
    <w:rsid w:val="00855F55"/>
    <w:rsid w:val="0085658A"/>
    <w:rsid w:val="008568E9"/>
    <w:rsid w:val="00857BF8"/>
    <w:rsid w:val="0086004A"/>
    <w:rsid w:val="008601B2"/>
    <w:rsid w:val="008602B6"/>
    <w:rsid w:val="0086059D"/>
    <w:rsid w:val="00860B3B"/>
    <w:rsid w:val="008617BA"/>
    <w:rsid w:val="00861953"/>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53C"/>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B0198"/>
    <w:rsid w:val="008B0507"/>
    <w:rsid w:val="008B069D"/>
    <w:rsid w:val="008B1233"/>
    <w:rsid w:val="008B12AF"/>
    <w:rsid w:val="008B1528"/>
    <w:rsid w:val="008B1605"/>
    <w:rsid w:val="008B3117"/>
    <w:rsid w:val="008B4DB1"/>
    <w:rsid w:val="008B4FDA"/>
    <w:rsid w:val="008B659E"/>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45F"/>
    <w:rsid w:val="008F1F9B"/>
    <w:rsid w:val="008F2148"/>
    <w:rsid w:val="008F2365"/>
    <w:rsid w:val="008F2B76"/>
    <w:rsid w:val="008F4C63"/>
    <w:rsid w:val="008F527F"/>
    <w:rsid w:val="008F5C72"/>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304"/>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5D8"/>
    <w:rsid w:val="00941728"/>
    <w:rsid w:val="00941924"/>
    <w:rsid w:val="00941D3D"/>
    <w:rsid w:val="00941E17"/>
    <w:rsid w:val="00942BE7"/>
    <w:rsid w:val="00943B64"/>
    <w:rsid w:val="00943BA6"/>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08F3"/>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9FA"/>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B2A"/>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4E45"/>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774"/>
    <w:rsid w:val="009E49AB"/>
    <w:rsid w:val="009E4A0F"/>
    <w:rsid w:val="009E5048"/>
    <w:rsid w:val="009E54AE"/>
    <w:rsid w:val="009E63F6"/>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3C2"/>
    <w:rsid w:val="009F7683"/>
    <w:rsid w:val="009F7BD5"/>
    <w:rsid w:val="009F7C54"/>
    <w:rsid w:val="009F7D78"/>
    <w:rsid w:val="00A0018F"/>
    <w:rsid w:val="00A00A1F"/>
    <w:rsid w:val="00A00BCA"/>
    <w:rsid w:val="00A00BE3"/>
    <w:rsid w:val="00A00E74"/>
    <w:rsid w:val="00A010A9"/>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465"/>
    <w:rsid w:val="00A60D60"/>
    <w:rsid w:val="00A60FE7"/>
    <w:rsid w:val="00A61746"/>
    <w:rsid w:val="00A619F2"/>
    <w:rsid w:val="00A61B9A"/>
    <w:rsid w:val="00A62933"/>
    <w:rsid w:val="00A63445"/>
    <w:rsid w:val="00A63D83"/>
    <w:rsid w:val="00A63EB8"/>
    <w:rsid w:val="00A64339"/>
    <w:rsid w:val="00A64C71"/>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995"/>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664"/>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97D3F"/>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3D2"/>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6AFD"/>
    <w:rsid w:val="00AC743C"/>
    <w:rsid w:val="00AC7A2E"/>
    <w:rsid w:val="00AD0BEB"/>
    <w:rsid w:val="00AD1BFE"/>
    <w:rsid w:val="00AD2081"/>
    <w:rsid w:val="00AD2CE2"/>
    <w:rsid w:val="00AD305B"/>
    <w:rsid w:val="00AD34C9"/>
    <w:rsid w:val="00AD3CC1"/>
    <w:rsid w:val="00AD522C"/>
    <w:rsid w:val="00AD798D"/>
    <w:rsid w:val="00AD7B20"/>
    <w:rsid w:val="00AE00B8"/>
    <w:rsid w:val="00AE0514"/>
    <w:rsid w:val="00AE0699"/>
    <w:rsid w:val="00AE11EC"/>
    <w:rsid w:val="00AE1606"/>
    <w:rsid w:val="00AE16D5"/>
    <w:rsid w:val="00AE1BA4"/>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D04"/>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2E"/>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5CC"/>
    <w:rsid w:val="00B34BDA"/>
    <w:rsid w:val="00B351F5"/>
    <w:rsid w:val="00B3612B"/>
    <w:rsid w:val="00B36765"/>
    <w:rsid w:val="00B36881"/>
    <w:rsid w:val="00B369D8"/>
    <w:rsid w:val="00B37250"/>
    <w:rsid w:val="00B37A00"/>
    <w:rsid w:val="00B40233"/>
    <w:rsid w:val="00B413A8"/>
    <w:rsid w:val="00B41D8A"/>
    <w:rsid w:val="00B425F0"/>
    <w:rsid w:val="00B4364F"/>
    <w:rsid w:val="00B4374E"/>
    <w:rsid w:val="00B44A67"/>
    <w:rsid w:val="00B46279"/>
    <w:rsid w:val="00B46D58"/>
    <w:rsid w:val="00B4794D"/>
    <w:rsid w:val="00B50F8D"/>
    <w:rsid w:val="00B5116D"/>
    <w:rsid w:val="00B514E8"/>
    <w:rsid w:val="00B51D9F"/>
    <w:rsid w:val="00B52043"/>
    <w:rsid w:val="00B5219E"/>
    <w:rsid w:val="00B52987"/>
    <w:rsid w:val="00B52C16"/>
    <w:rsid w:val="00B5317A"/>
    <w:rsid w:val="00B5319F"/>
    <w:rsid w:val="00B5351C"/>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239C"/>
    <w:rsid w:val="00B73AB8"/>
    <w:rsid w:val="00B73DE0"/>
    <w:rsid w:val="00B744F6"/>
    <w:rsid w:val="00B74B63"/>
    <w:rsid w:val="00B75687"/>
    <w:rsid w:val="00B758C4"/>
    <w:rsid w:val="00B75DE9"/>
    <w:rsid w:val="00B761BD"/>
    <w:rsid w:val="00B762B1"/>
    <w:rsid w:val="00B778A5"/>
    <w:rsid w:val="00B80FED"/>
    <w:rsid w:val="00B81090"/>
    <w:rsid w:val="00B81AD3"/>
    <w:rsid w:val="00B82A65"/>
    <w:rsid w:val="00B83286"/>
    <w:rsid w:val="00B832AD"/>
    <w:rsid w:val="00B853BF"/>
    <w:rsid w:val="00B85DEF"/>
    <w:rsid w:val="00B8636F"/>
    <w:rsid w:val="00B86BCB"/>
    <w:rsid w:val="00B86C5F"/>
    <w:rsid w:val="00B9100A"/>
    <w:rsid w:val="00B925B0"/>
    <w:rsid w:val="00B92781"/>
    <w:rsid w:val="00B92CA7"/>
    <w:rsid w:val="00B932B8"/>
    <w:rsid w:val="00B941D0"/>
    <w:rsid w:val="00B9461C"/>
    <w:rsid w:val="00B95A43"/>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3"/>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8F2"/>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9DD"/>
    <w:rsid w:val="00C15BC3"/>
    <w:rsid w:val="00C16602"/>
    <w:rsid w:val="00C169CB"/>
    <w:rsid w:val="00C16F3F"/>
    <w:rsid w:val="00C17414"/>
    <w:rsid w:val="00C17A24"/>
    <w:rsid w:val="00C207A1"/>
    <w:rsid w:val="00C20B9A"/>
    <w:rsid w:val="00C2151D"/>
    <w:rsid w:val="00C22421"/>
    <w:rsid w:val="00C232E0"/>
    <w:rsid w:val="00C23B1B"/>
    <w:rsid w:val="00C23D48"/>
    <w:rsid w:val="00C23F1D"/>
    <w:rsid w:val="00C24256"/>
    <w:rsid w:val="00C24CA6"/>
    <w:rsid w:val="00C25E19"/>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07"/>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2E0"/>
    <w:rsid w:val="00C83D8F"/>
    <w:rsid w:val="00C83ECA"/>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97F24"/>
    <w:rsid w:val="00CA0015"/>
    <w:rsid w:val="00CA0A33"/>
    <w:rsid w:val="00CA11F2"/>
    <w:rsid w:val="00CA15DD"/>
    <w:rsid w:val="00CA169D"/>
    <w:rsid w:val="00CA1747"/>
    <w:rsid w:val="00CA1C11"/>
    <w:rsid w:val="00CA1F39"/>
    <w:rsid w:val="00CA2207"/>
    <w:rsid w:val="00CA3E88"/>
    <w:rsid w:val="00CA4510"/>
    <w:rsid w:val="00CA485E"/>
    <w:rsid w:val="00CA4AB2"/>
    <w:rsid w:val="00CA4E61"/>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2D29"/>
    <w:rsid w:val="00CC3BAC"/>
    <w:rsid w:val="00CC4CB1"/>
    <w:rsid w:val="00CC518E"/>
    <w:rsid w:val="00CC584E"/>
    <w:rsid w:val="00CC5A5B"/>
    <w:rsid w:val="00CC5EBA"/>
    <w:rsid w:val="00CC6362"/>
    <w:rsid w:val="00CC689E"/>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0DE4"/>
    <w:rsid w:val="00CE10B2"/>
    <w:rsid w:val="00CE2264"/>
    <w:rsid w:val="00CE2382"/>
    <w:rsid w:val="00CE2A87"/>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958"/>
    <w:rsid w:val="00CF3B1A"/>
    <w:rsid w:val="00CF4708"/>
    <w:rsid w:val="00CF6889"/>
    <w:rsid w:val="00CF6899"/>
    <w:rsid w:val="00CF6BC2"/>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17"/>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5A1"/>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00C"/>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28F9"/>
    <w:rsid w:val="00DC30CC"/>
    <w:rsid w:val="00DC5332"/>
    <w:rsid w:val="00DC567F"/>
    <w:rsid w:val="00DC59F5"/>
    <w:rsid w:val="00DC619D"/>
    <w:rsid w:val="00DC64B5"/>
    <w:rsid w:val="00DC6FEB"/>
    <w:rsid w:val="00DC765A"/>
    <w:rsid w:val="00DC769E"/>
    <w:rsid w:val="00DD0158"/>
    <w:rsid w:val="00DD0FED"/>
    <w:rsid w:val="00DD1632"/>
    <w:rsid w:val="00DD2498"/>
    <w:rsid w:val="00DD276C"/>
    <w:rsid w:val="00DD27B0"/>
    <w:rsid w:val="00DD322C"/>
    <w:rsid w:val="00DD37A4"/>
    <w:rsid w:val="00DD38F4"/>
    <w:rsid w:val="00DD3E3D"/>
    <w:rsid w:val="00DD41E4"/>
    <w:rsid w:val="00DD427A"/>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6259"/>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4729A"/>
    <w:rsid w:val="00E51117"/>
    <w:rsid w:val="00E51CD0"/>
    <w:rsid w:val="00E51D3B"/>
    <w:rsid w:val="00E51D78"/>
    <w:rsid w:val="00E51EEA"/>
    <w:rsid w:val="00E520F6"/>
    <w:rsid w:val="00E52441"/>
    <w:rsid w:val="00E53644"/>
    <w:rsid w:val="00E54297"/>
    <w:rsid w:val="00E54B2C"/>
    <w:rsid w:val="00E550D0"/>
    <w:rsid w:val="00E5510F"/>
    <w:rsid w:val="00E55EBF"/>
    <w:rsid w:val="00E57499"/>
    <w:rsid w:val="00E574A0"/>
    <w:rsid w:val="00E6008B"/>
    <w:rsid w:val="00E6044F"/>
    <w:rsid w:val="00E60526"/>
    <w:rsid w:val="00E60736"/>
    <w:rsid w:val="00E6131E"/>
    <w:rsid w:val="00E618CE"/>
    <w:rsid w:val="00E61E7C"/>
    <w:rsid w:val="00E61F49"/>
    <w:rsid w:val="00E6288F"/>
    <w:rsid w:val="00E62BC0"/>
    <w:rsid w:val="00E62C64"/>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37F"/>
    <w:rsid w:val="00E765B7"/>
    <w:rsid w:val="00E77AD7"/>
    <w:rsid w:val="00E77EEE"/>
    <w:rsid w:val="00E805B6"/>
    <w:rsid w:val="00E81D32"/>
    <w:rsid w:val="00E84171"/>
    <w:rsid w:val="00E8425F"/>
    <w:rsid w:val="00E8435B"/>
    <w:rsid w:val="00E85A49"/>
    <w:rsid w:val="00E861BF"/>
    <w:rsid w:val="00E862FA"/>
    <w:rsid w:val="00E87147"/>
    <w:rsid w:val="00E90538"/>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4E84"/>
    <w:rsid w:val="00EC563C"/>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5FD8"/>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73"/>
    <w:rsid w:val="00EE55F5"/>
    <w:rsid w:val="00EE5855"/>
    <w:rsid w:val="00EE5A09"/>
    <w:rsid w:val="00EE5A30"/>
    <w:rsid w:val="00EE5D9B"/>
    <w:rsid w:val="00EE62ED"/>
    <w:rsid w:val="00EE676A"/>
    <w:rsid w:val="00EE7019"/>
    <w:rsid w:val="00EE73A8"/>
    <w:rsid w:val="00EE7758"/>
    <w:rsid w:val="00EE78C9"/>
    <w:rsid w:val="00EE7A99"/>
    <w:rsid w:val="00EF02A4"/>
    <w:rsid w:val="00EF11FF"/>
    <w:rsid w:val="00EF24C7"/>
    <w:rsid w:val="00EF273B"/>
    <w:rsid w:val="00EF2954"/>
    <w:rsid w:val="00EF2B43"/>
    <w:rsid w:val="00EF3317"/>
    <w:rsid w:val="00EF352E"/>
    <w:rsid w:val="00EF3662"/>
    <w:rsid w:val="00EF3DB6"/>
    <w:rsid w:val="00EF548A"/>
    <w:rsid w:val="00EF6526"/>
    <w:rsid w:val="00EF7868"/>
    <w:rsid w:val="00EF799E"/>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3E"/>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937"/>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DE0"/>
    <w:rsid w:val="00F70E55"/>
    <w:rsid w:val="00F71F29"/>
    <w:rsid w:val="00F7342A"/>
    <w:rsid w:val="00F73A8C"/>
    <w:rsid w:val="00F73CAB"/>
    <w:rsid w:val="00F73D7F"/>
    <w:rsid w:val="00F743B3"/>
    <w:rsid w:val="00F7451F"/>
    <w:rsid w:val="00F7467F"/>
    <w:rsid w:val="00F74984"/>
    <w:rsid w:val="00F7541A"/>
    <w:rsid w:val="00F7609B"/>
    <w:rsid w:val="00F763EC"/>
    <w:rsid w:val="00F76488"/>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474"/>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5F76"/>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5DC3"/>
    <w:rsid w:val="00FD631B"/>
    <w:rsid w:val="00FD7291"/>
    <w:rsid w:val="00FD7772"/>
    <w:rsid w:val="00FD7E3A"/>
    <w:rsid w:val="00FE0DE3"/>
    <w:rsid w:val="00FE0FD2"/>
    <w:rsid w:val="00FE1316"/>
    <w:rsid w:val="00FE1B31"/>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1256C"/>
  </w:style>
  <w:style w:type="character" w:customStyle="1" w:styleId="ezkurwreuab5ozgtqnkl">
    <w:name w:val="ezkurwreuab5ozgtqnkl"/>
    <w:basedOn w:val="a0"/>
    <w:rsid w:val="00281D41"/>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18A8D0-B9D8-43C8-AC56-4760216D7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2508</TotalTime>
  <Pages>68</Pages>
  <Words>15639</Words>
  <Characters>114461</Characters>
  <Application>Microsoft Office Word</Application>
  <DocSecurity>0</DocSecurity>
  <Lines>953</Lines>
  <Paragraphs>259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129841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1632</cp:revision>
  <cp:lastPrinted>2018-02-16T07:12:00Z</cp:lastPrinted>
  <dcterms:created xsi:type="dcterms:W3CDTF">2019-10-28T07:04:00Z</dcterms:created>
  <dcterms:modified xsi:type="dcterms:W3CDTF">2025-12-12T12:06:00Z</dcterms:modified>
</cp:coreProperties>
</file>