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752FD9" w14:textId="77777777"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14:paraId="07B945C4" w14:textId="77777777" w:rsidR="00B758C4" w:rsidRPr="00E90538"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О ЗАПРОСЕ </w:t>
      </w:r>
      <w:r w:rsidRPr="00E90538">
        <w:rPr>
          <w:rFonts w:ascii="GHEA Grapalat" w:hAnsi="GHEA Grapalat"/>
          <w:i w:val="0"/>
          <w:sz w:val="24"/>
          <w:szCs w:val="24"/>
        </w:rPr>
        <w:t>КОТИРОВОК</w:t>
      </w:r>
    </w:p>
    <w:p w14:paraId="69B630F1" w14:textId="2A854B8A" w:rsidR="00B758C4" w:rsidRDefault="00B758C4" w:rsidP="00B758C4">
      <w:pPr>
        <w:pStyle w:val="a3"/>
        <w:widowControl w:val="0"/>
        <w:spacing w:after="160" w:line="240" w:lineRule="auto"/>
        <w:ind w:firstLine="0"/>
        <w:jc w:val="center"/>
        <w:rPr>
          <w:rFonts w:ascii="GHEA Grapalat" w:hAnsi="GHEA Grapalat"/>
          <w:i w:val="0"/>
          <w:sz w:val="24"/>
          <w:szCs w:val="24"/>
        </w:rPr>
      </w:pPr>
      <w:r w:rsidRPr="00E90538">
        <w:rPr>
          <w:rFonts w:ascii="GHEA Grapalat" w:hAnsi="GHEA Grapalat"/>
          <w:i w:val="0"/>
          <w:sz w:val="24"/>
          <w:szCs w:val="24"/>
        </w:rPr>
        <w:t xml:space="preserve">Настоящий текст объявления утвержден Решением Оценочной Комиссии от </w:t>
      </w:r>
      <w:r w:rsidR="00447720">
        <w:rPr>
          <w:rFonts w:ascii="GHEA Grapalat" w:hAnsi="GHEA Grapalat"/>
          <w:i w:val="0"/>
          <w:sz w:val="24"/>
          <w:szCs w:val="24"/>
        </w:rPr>
        <w:t xml:space="preserve">28 ноября </w:t>
      </w:r>
      <w:r w:rsidR="00FE0DE3" w:rsidRPr="00E90538">
        <w:rPr>
          <w:rFonts w:ascii="GHEA Grapalat" w:hAnsi="GHEA Grapalat"/>
          <w:i w:val="0"/>
          <w:sz w:val="24"/>
          <w:szCs w:val="24"/>
        </w:rPr>
        <w:t>202</w:t>
      </w:r>
      <w:r w:rsidR="00CC689E" w:rsidRPr="00E90538">
        <w:rPr>
          <w:rFonts w:ascii="GHEA Grapalat" w:hAnsi="GHEA Grapalat"/>
          <w:i w:val="0"/>
          <w:sz w:val="24"/>
          <w:szCs w:val="24"/>
        </w:rPr>
        <w:t>5</w:t>
      </w:r>
      <w:r w:rsidRPr="00E90538">
        <w:rPr>
          <w:rFonts w:ascii="GHEA Grapalat" w:hAnsi="GHEA Grapalat"/>
          <w:i w:val="0"/>
          <w:sz w:val="24"/>
          <w:szCs w:val="24"/>
        </w:rPr>
        <w:t xml:space="preserve"> года номер 1</w:t>
      </w:r>
      <w:r>
        <w:rPr>
          <w:rFonts w:ascii="GHEA Grapalat" w:hAnsi="GHEA Grapalat"/>
          <w:i w:val="0"/>
          <w:sz w:val="24"/>
          <w:szCs w:val="24"/>
        </w:rPr>
        <w:t xml:space="preserve"> </w:t>
      </w:r>
    </w:p>
    <w:p w14:paraId="0D80707F" w14:textId="3C88CDE0"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447720">
        <w:rPr>
          <w:rFonts w:ascii="GHEA Grapalat" w:hAnsi="GHEA Grapalat"/>
          <w:b/>
          <w:i w:val="0"/>
          <w:sz w:val="24"/>
          <w:szCs w:val="24"/>
        </w:rPr>
        <w:t>GHTsDzB-HHK-25/40</w:t>
      </w:r>
      <w:r>
        <w:rPr>
          <w:rFonts w:ascii="GHEA Grapalat" w:hAnsi="GHEA Grapalat"/>
          <w:b/>
          <w:i w:val="0"/>
          <w:sz w:val="24"/>
          <w:szCs w:val="24"/>
        </w:rPr>
        <w:t>»</w:t>
      </w:r>
    </w:p>
    <w:p w14:paraId="13687954" w14:textId="7C03DE19" w:rsidR="00FE0DE3" w:rsidRDefault="00FE0DE3" w:rsidP="00FE0DE3">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w:t>
      </w:r>
      <w:r w:rsidR="002B4F5C">
        <w:rPr>
          <w:rFonts w:ascii="GHEA Grapalat" w:hAnsi="GHEA Grapalat"/>
          <w:b/>
          <w:i w:val="0"/>
          <w:sz w:val="24"/>
          <w:szCs w:val="24"/>
        </w:rPr>
        <w:t>ГНКО «Республиканский центр телекоммуникации» МВП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 xml:space="preserve">Ереван, </w:t>
      </w:r>
      <w:r w:rsidR="002B4F5C">
        <w:rPr>
          <w:rFonts w:ascii="GHEA Grapalat" w:hAnsi="GHEA Grapalat"/>
          <w:i w:val="0"/>
          <w:sz w:val="24"/>
          <w:szCs w:val="24"/>
        </w:rPr>
        <w:t>Тбилисян ш., д. 29</w:t>
      </w:r>
      <w:r>
        <w:rPr>
          <w:rFonts w:ascii="GHEA Grapalat" w:hAnsi="GHEA Grapalat"/>
          <w:i w:val="0"/>
          <w:sz w:val="24"/>
          <w:szCs w:val="24"/>
        </w:rPr>
        <w:t>,</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14:paraId="2A03400B" w14:textId="2540FF19" w:rsidR="00FE0DE3" w:rsidRDefault="00FE0DE3" w:rsidP="00FE0DE3">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w:t>
      </w:r>
      <w:r w:rsidR="000243F8" w:rsidRPr="00A2539C">
        <w:rPr>
          <w:rFonts w:ascii="GHEA Grapalat" w:hAnsi="GHEA Grapalat"/>
          <w:b/>
          <w:i w:val="0"/>
          <w:sz w:val="24"/>
          <w:szCs w:val="24"/>
        </w:rPr>
        <w:t>на предоставление</w:t>
      </w:r>
      <w:r w:rsidR="000243F8" w:rsidRPr="00A2539C">
        <w:rPr>
          <w:rFonts w:ascii="GHEA Grapalat" w:hAnsi="GHEA Grapalat"/>
          <w:i w:val="0"/>
          <w:sz w:val="24"/>
          <w:szCs w:val="24"/>
        </w:rPr>
        <w:t xml:space="preserve"> </w:t>
      </w:r>
      <w:r w:rsidR="00215E61">
        <w:rPr>
          <w:rFonts w:ascii="GHEA Grapalat" w:hAnsi="GHEA Grapalat"/>
          <w:b/>
          <w:i w:val="0"/>
          <w:sz w:val="24"/>
          <w:szCs w:val="24"/>
        </w:rPr>
        <w:t xml:space="preserve">услуг </w:t>
      </w:r>
      <w:r w:rsidR="00447720">
        <w:rPr>
          <w:rFonts w:ascii="GHEA Grapalat" w:hAnsi="GHEA Grapalat"/>
          <w:b/>
          <w:i w:val="0"/>
          <w:sz w:val="24"/>
          <w:szCs w:val="24"/>
        </w:rPr>
        <w:t>архивирования</w:t>
      </w:r>
      <w:r>
        <w:rPr>
          <w:rFonts w:ascii="GHEA Grapalat" w:hAnsi="GHEA Grapalat"/>
          <w:b/>
          <w:i w:val="0"/>
          <w:sz w:val="24"/>
          <w:szCs w:val="24"/>
        </w:rPr>
        <w:t xml:space="preserve">. </w:t>
      </w:r>
    </w:p>
    <w:p w14:paraId="59BCA622" w14:textId="77777777" w:rsidR="00357D48" w:rsidRPr="009044F1" w:rsidRDefault="00A20B69"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353E52C6" w14:textId="23A6593A" w:rsidR="008B069D" w:rsidRDefault="00052084" w:rsidP="00FE0DE3">
      <w:pPr>
        <w:pStyle w:val="a3"/>
        <w:widowControl w:val="0"/>
        <w:spacing w:line="240" w:lineRule="auto"/>
        <w:ind w:firstLine="567"/>
        <w:contextualSpacing/>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лицам, не имеющим права на участие в</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32FA4967" w14:textId="77777777" w:rsidR="00357D48" w:rsidRPr="003F762C" w:rsidRDefault="00EE73A8" w:rsidP="00FE0DE3">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46DEB53B" w14:textId="77777777" w:rsidR="0067579A" w:rsidRPr="00D5443D" w:rsidRDefault="00357D48" w:rsidP="00FE0DE3">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68DB76D7" w14:textId="6449A3D8" w:rsidR="009216D6" w:rsidRPr="008B659E" w:rsidRDefault="009216D6" w:rsidP="008B659E">
      <w:pPr>
        <w:pStyle w:val="a3"/>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sidR="00B1012E">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00B1012E" w:rsidRPr="00535F40">
        <w:rPr>
          <w:rFonts w:ascii="GHEA Grapalat" w:hAnsi="GHEA Grapalat"/>
          <w:b/>
          <w:i w:val="0"/>
          <w:spacing w:val="6"/>
          <w:sz w:val="24"/>
          <w:szCs w:val="24"/>
        </w:rPr>
        <w:t xml:space="preserve"> г. Ереван, </w:t>
      </w:r>
      <w:r w:rsidR="002B4F5C">
        <w:rPr>
          <w:rFonts w:ascii="GHEA Grapalat" w:hAnsi="GHEA Grapalat"/>
          <w:b/>
          <w:i w:val="0"/>
          <w:spacing w:val="6"/>
          <w:sz w:val="24"/>
          <w:szCs w:val="24"/>
        </w:rPr>
        <w:t>Тбилисян ш., д. 29</w:t>
      </w:r>
      <w:r w:rsidR="008B659E">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00447720">
        <w:rPr>
          <w:rFonts w:ascii="GHEA Grapalat" w:hAnsi="GHEA Grapalat"/>
          <w:b/>
          <w:i w:val="0"/>
          <w:sz w:val="24"/>
          <w:szCs w:val="24"/>
        </w:rPr>
        <w:t>10:30</w:t>
      </w:r>
      <w:r w:rsidR="00535F40" w:rsidRPr="00535F40">
        <w:rPr>
          <w:rFonts w:ascii="GHEA Grapalat" w:hAnsi="GHEA Grapalat"/>
          <w:b/>
          <w:i w:val="0"/>
          <w:sz w:val="24"/>
          <w:szCs w:val="24"/>
        </w:rPr>
        <w:t xml:space="preserve"> </w:t>
      </w:r>
      <w:r w:rsidRPr="00535F40">
        <w:rPr>
          <w:rFonts w:ascii="GHEA Grapalat" w:hAnsi="GHEA Grapalat"/>
          <w:b/>
          <w:i w:val="0"/>
          <w:sz w:val="24"/>
          <w:szCs w:val="24"/>
        </w:rPr>
        <w:t xml:space="preserve">часов </w:t>
      </w:r>
      <w:r w:rsidR="00535F40" w:rsidRPr="00535F40">
        <w:rPr>
          <w:rFonts w:ascii="GHEA Grapalat" w:hAnsi="GHEA Grapalat"/>
          <w:b/>
          <w:i w:val="0"/>
          <w:sz w:val="24"/>
          <w:szCs w:val="24"/>
        </w:rPr>
        <w:t>0</w:t>
      </w:r>
      <w:r w:rsidR="0077372B">
        <w:rPr>
          <w:rFonts w:ascii="GHEA Grapalat" w:hAnsi="GHEA Grapalat"/>
          <w:b/>
          <w:i w:val="0"/>
          <w:sz w:val="24"/>
          <w:szCs w:val="24"/>
        </w:rPr>
        <w:t>7</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14:paraId="466B1136" w14:textId="352E1309" w:rsidR="009216D6" w:rsidRDefault="009216D6" w:rsidP="00FE0DE3">
      <w:pPr>
        <w:pStyle w:val="a3"/>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r w:rsidR="00535F40" w:rsidRPr="0012656E">
        <w:rPr>
          <w:rFonts w:ascii="GHEA Grapalat" w:hAnsi="GHEA Grapalat"/>
          <w:b/>
          <w:i w:val="0"/>
          <w:sz w:val="24"/>
          <w:szCs w:val="24"/>
        </w:rPr>
        <w:t xml:space="preserve">г. Ереван, </w:t>
      </w:r>
      <w:r w:rsidR="002B4F5C">
        <w:rPr>
          <w:rFonts w:ascii="GHEA Grapalat" w:hAnsi="GHEA Grapalat"/>
          <w:b/>
          <w:i w:val="0"/>
          <w:sz w:val="24"/>
          <w:szCs w:val="24"/>
        </w:rPr>
        <w:t>Тбилисян ш., д. 29</w:t>
      </w:r>
      <w:r w:rsidRPr="0012656E">
        <w:rPr>
          <w:rFonts w:ascii="GHEA Grapalat" w:hAnsi="GHEA Grapalat"/>
          <w:b/>
          <w:i w:val="0"/>
          <w:sz w:val="24"/>
          <w:szCs w:val="24"/>
        </w:rPr>
        <w:t xml:space="preserve">, в </w:t>
      </w:r>
      <w:r w:rsidR="00447720">
        <w:rPr>
          <w:rFonts w:ascii="GHEA Grapalat" w:hAnsi="GHEA Grapalat"/>
          <w:b/>
          <w:i w:val="0"/>
          <w:sz w:val="24"/>
          <w:szCs w:val="24"/>
        </w:rPr>
        <w:t>10:30</w:t>
      </w:r>
      <w:r w:rsidRPr="0012656E">
        <w:rPr>
          <w:rFonts w:ascii="GHEA Grapalat" w:hAnsi="GHEA Grapalat"/>
          <w:b/>
          <w:i w:val="0"/>
          <w:sz w:val="24"/>
          <w:szCs w:val="24"/>
        </w:rPr>
        <w:t xml:space="preserve"> </w:t>
      </w:r>
      <w:r w:rsidR="0012656E" w:rsidRPr="0012656E">
        <w:rPr>
          <w:rFonts w:ascii="GHEA Grapalat" w:hAnsi="GHEA Grapalat"/>
          <w:b/>
          <w:i w:val="0"/>
          <w:sz w:val="24"/>
          <w:szCs w:val="24"/>
        </w:rPr>
        <w:t xml:space="preserve">часов </w:t>
      </w:r>
      <w:r w:rsidR="00447720">
        <w:rPr>
          <w:rFonts w:ascii="GHEA Grapalat" w:hAnsi="GHEA Grapalat"/>
          <w:b/>
          <w:i w:val="0"/>
          <w:sz w:val="24"/>
          <w:szCs w:val="24"/>
        </w:rPr>
        <w:t>05 декабря</w:t>
      </w:r>
      <w:r w:rsidR="00215E61">
        <w:rPr>
          <w:rFonts w:ascii="GHEA Grapalat" w:hAnsi="GHEA Grapalat"/>
          <w:b/>
          <w:i w:val="0"/>
          <w:sz w:val="24"/>
          <w:szCs w:val="24"/>
        </w:rPr>
        <w:t xml:space="preserve"> </w:t>
      </w:r>
      <w:r w:rsidR="00CC689E">
        <w:rPr>
          <w:rFonts w:ascii="GHEA Grapalat" w:hAnsi="GHEA Grapalat"/>
          <w:b/>
          <w:i w:val="0"/>
          <w:sz w:val="24"/>
          <w:szCs w:val="24"/>
        </w:rPr>
        <w:t>2025</w:t>
      </w:r>
      <w:r w:rsidR="0012656E" w:rsidRPr="0012656E">
        <w:rPr>
          <w:rFonts w:ascii="GHEA Grapalat" w:hAnsi="GHEA Grapalat"/>
          <w:b/>
          <w:i w:val="0"/>
          <w:sz w:val="24"/>
          <w:szCs w:val="24"/>
        </w:rPr>
        <w:t xml:space="preserve"> года.</w:t>
      </w:r>
    </w:p>
    <w:p w14:paraId="14802F2B" w14:textId="77777777" w:rsidR="00F95DBF" w:rsidRPr="001B32D9" w:rsidRDefault="00F95DBF" w:rsidP="00FE0DE3">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149E4357" w14:textId="77777777" w:rsidR="00BE1C5E" w:rsidRPr="003A1EBB" w:rsidRDefault="00754697"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14:paraId="168A155C" w14:textId="342581EC" w:rsidR="004C7808" w:rsidRDefault="002B4F5C" w:rsidP="004C7808">
      <w:pPr>
        <w:pStyle w:val="a3"/>
        <w:widowControl w:val="0"/>
        <w:spacing w:line="240" w:lineRule="auto"/>
        <w:ind w:firstLine="567"/>
        <w:rPr>
          <w:rFonts w:ascii="GHEA Grapalat" w:hAnsi="GHEA Grapalat"/>
          <w:i w:val="0"/>
          <w:sz w:val="24"/>
          <w:szCs w:val="24"/>
        </w:rPr>
      </w:pPr>
      <w:r>
        <w:rPr>
          <w:rFonts w:ascii="GHEA Grapalat" w:hAnsi="GHEA Grapalat"/>
          <w:b/>
          <w:i w:val="0"/>
          <w:sz w:val="24"/>
          <w:szCs w:val="24"/>
        </w:rPr>
        <w:t>Астхик Вирабян</w:t>
      </w:r>
      <w:r w:rsidR="004C7808">
        <w:rPr>
          <w:rFonts w:ascii="GHEA Grapalat" w:hAnsi="GHEA Grapalat"/>
          <w:i w:val="0"/>
          <w:sz w:val="24"/>
          <w:szCs w:val="24"/>
        </w:rPr>
        <w:t>.</w:t>
      </w:r>
    </w:p>
    <w:p w14:paraId="4A62191A" w14:textId="3F388423" w:rsidR="004C7808" w:rsidRDefault="004C7808" w:rsidP="004C7808">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sidR="002B4F5C">
        <w:rPr>
          <w:rFonts w:ascii="GHEA Grapalat" w:hAnsi="GHEA Grapalat"/>
          <w:b/>
          <w:i w:val="0"/>
          <w:sz w:val="24"/>
          <w:szCs w:val="24"/>
        </w:rPr>
        <w:t>091-22-26-25</w:t>
      </w:r>
    </w:p>
    <w:p w14:paraId="3069DA81" w14:textId="7A48955A" w:rsidR="004C7808" w:rsidRDefault="004C7808" w:rsidP="004C7808">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sidR="00810AB6">
        <w:rPr>
          <w:rFonts w:ascii="GHEA Grapalat" w:hAnsi="GHEA Grapalat"/>
          <w:b/>
          <w:i w:val="0"/>
          <w:sz w:val="24"/>
          <w:szCs w:val="24"/>
        </w:rPr>
        <w:t>procurement_hhk@hti.am</w:t>
      </w:r>
    </w:p>
    <w:p w14:paraId="67F05B75" w14:textId="54B88A07" w:rsidR="004C7808" w:rsidRPr="004C7808" w:rsidRDefault="004C7808">
      <w:pPr>
        <w:rPr>
          <w:rFonts w:ascii="GHEA Grapalat" w:hAnsi="GHEA Grapalat"/>
        </w:rPr>
      </w:pPr>
      <w:r w:rsidRPr="004C7808">
        <w:rPr>
          <w:rFonts w:ascii="GHEA Grapalat" w:hAnsi="GHEA Grapalat"/>
        </w:rPr>
        <w:t>Заказчик</w:t>
      </w:r>
      <w:r w:rsidRPr="004C7808">
        <w:rPr>
          <w:rFonts w:ascii="GHEA Grapalat" w:hAnsi="GHEA Grapalat"/>
          <w:b/>
        </w:rPr>
        <w:t xml:space="preserve"> </w:t>
      </w:r>
      <w:r w:rsidR="002B4F5C">
        <w:rPr>
          <w:rFonts w:ascii="GHEA Grapalat" w:hAnsi="GHEA Grapalat"/>
          <w:b/>
        </w:rPr>
        <w:t>ГНКО «Республиканский центр телекоммуникации» МВП РА</w:t>
      </w:r>
      <w:r w:rsidRPr="004C7808">
        <w:rPr>
          <w:rFonts w:ascii="GHEA Grapalat" w:hAnsi="GHEA Grapalat"/>
        </w:rPr>
        <w:t xml:space="preserve"> </w:t>
      </w:r>
      <w:r w:rsidRPr="004C7808">
        <w:rPr>
          <w:rFonts w:ascii="GHEA Grapalat" w:hAnsi="GHEA Grapalat"/>
        </w:rPr>
        <w:br w:type="page"/>
      </w:r>
    </w:p>
    <w:p w14:paraId="0AF1741E" w14:textId="77777777" w:rsidR="0041256C" w:rsidRPr="005B26C2" w:rsidRDefault="0041256C" w:rsidP="0041256C">
      <w:pPr>
        <w:pStyle w:val="aa"/>
        <w:widowControl w:val="0"/>
        <w:spacing w:after="0"/>
        <w:ind w:firstLine="567"/>
        <w:contextualSpacing/>
        <w:jc w:val="right"/>
        <w:rPr>
          <w:rFonts w:ascii="GHEA Grapalat" w:hAnsi="GHEA Grapalat" w:cs="Sylfaen"/>
        </w:rPr>
      </w:pPr>
      <w:r w:rsidRPr="005B26C2">
        <w:rPr>
          <w:rFonts w:ascii="GHEA Grapalat" w:hAnsi="GHEA Grapalat"/>
        </w:rPr>
        <w:lastRenderedPageBreak/>
        <w:t>Утверждено</w:t>
      </w:r>
    </w:p>
    <w:p w14:paraId="6C0069DA" w14:textId="016FA64B" w:rsidR="0041256C" w:rsidRPr="00BB6E4B" w:rsidRDefault="0041256C" w:rsidP="0041256C">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 xml:space="preserve">Решением Оценочной </w:t>
      </w:r>
      <w:r w:rsidRPr="00E90538">
        <w:rPr>
          <w:rFonts w:ascii="GHEA Grapalat" w:hAnsi="GHEA Grapalat"/>
          <w:sz w:val="22"/>
          <w:szCs w:val="22"/>
        </w:rPr>
        <w:t>комиссии запроса котировок</w:t>
      </w:r>
      <w:r w:rsidRPr="00E90538">
        <w:rPr>
          <w:rFonts w:ascii="GHEA Grapalat" w:hAnsi="GHEA Grapalat" w:cs="Sylfaen"/>
          <w:sz w:val="22"/>
          <w:szCs w:val="22"/>
        </w:rPr>
        <w:br/>
      </w:r>
      <w:r w:rsidRPr="00E90538">
        <w:rPr>
          <w:rFonts w:ascii="GHEA Grapalat" w:hAnsi="GHEA Grapalat"/>
          <w:sz w:val="22"/>
          <w:szCs w:val="22"/>
        </w:rPr>
        <w:t>под кодом «</w:t>
      </w:r>
      <w:r w:rsidR="00447720">
        <w:rPr>
          <w:rFonts w:ascii="GHEA Grapalat" w:hAnsi="GHEA Grapalat"/>
          <w:sz w:val="22"/>
          <w:szCs w:val="22"/>
        </w:rPr>
        <w:t>GHTsDzB-HHK-25/40</w:t>
      </w:r>
      <w:r w:rsidRPr="00E90538">
        <w:rPr>
          <w:rFonts w:ascii="GHEA Grapalat" w:hAnsi="GHEA Grapalat"/>
          <w:sz w:val="22"/>
          <w:szCs w:val="22"/>
        </w:rPr>
        <w:t>»</w:t>
      </w:r>
      <w:r w:rsidRPr="00E90538">
        <w:rPr>
          <w:rFonts w:ascii="GHEA Grapalat" w:hAnsi="GHEA Grapalat"/>
          <w:sz w:val="22"/>
          <w:szCs w:val="22"/>
        </w:rPr>
        <w:br/>
        <w:t xml:space="preserve">  № </w:t>
      </w:r>
      <w:r w:rsidRPr="00E90538">
        <w:rPr>
          <w:rFonts w:ascii="GHEA Grapalat" w:hAnsi="GHEA Grapalat"/>
          <w:sz w:val="22"/>
          <w:szCs w:val="22"/>
          <w:lang w:val="hy-AM"/>
        </w:rPr>
        <w:t>1</w:t>
      </w:r>
      <w:r w:rsidRPr="00E90538">
        <w:rPr>
          <w:rFonts w:ascii="GHEA Grapalat" w:hAnsi="GHEA Grapalat"/>
          <w:sz w:val="22"/>
          <w:szCs w:val="22"/>
        </w:rPr>
        <w:t xml:space="preserve"> от </w:t>
      </w:r>
      <w:r w:rsidR="00447720">
        <w:rPr>
          <w:rFonts w:ascii="GHEA Grapalat" w:hAnsi="GHEA Grapalat"/>
          <w:sz w:val="22"/>
          <w:szCs w:val="22"/>
        </w:rPr>
        <w:t>28 ноября</w:t>
      </w:r>
      <w:r w:rsidR="001734A4" w:rsidRPr="00E90538">
        <w:rPr>
          <w:rFonts w:ascii="GHEA Grapalat" w:hAnsi="GHEA Grapalat"/>
          <w:sz w:val="22"/>
          <w:szCs w:val="22"/>
        </w:rPr>
        <w:t xml:space="preserve"> 2025</w:t>
      </w:r>
      <w:r w:rsidRPr="00E90538">
        <w:rPr>
          <w:rFonts w:ascii="GHEA Grapalat" w:hAnsi="GHEA Grapalat"/>
          <w:sz w:val="22"/>
          <w:szCs w:val="22"/>
        </w:rPr>
        <w:t xml:space="preserve"> г</w:t>
      </w:r>
      <w:r w:rsidRPr="00E90538">
        <w:rPr>
          <w:rFonts w:ascii="GHEA Grapalat" w:hAnsi="GHEA Grapalat"/>
          <w:sz w:val="22"/>
          <w:szCs w:val="22"/>
          <w:lang w:val="hy-AM"/>
        </w:rPr>
        <w:t>.</w:t>
      </w:r>
    </w:p>
    <w:p w14:paraId="66E9D0EC" w14:textId="77777777" w:rsidR="00096865" w:rsidRPr="0041256C" w:rsidRDefault="00096865" w:rsidP="00B46D58">
      <w:pPr>
        <w:pStyle w:val="aa"/>
        <w:widowControl w:val="0"/>
        <w:spacing w:after="160"/>
        <w:ind w:right="-7" w:firstLine="567"/>
        <w:jc w:val="center"/>
        <w:rPr>
          <w:rFonts w:ascii="GHEA Grapalat" w:hAnsi="GHEA Grapalat"/>
          <w:lang w:val="hy-AM"/>
        </w:rPr>
      </w:pPr>
    </w:p>
    <w:p w14:paraId="3300C9F9" w14:textId="77777777" w:rsidR="00096865" w:rsidRPr="003A1EBB" w:rsidRDefault="00096865" w:rsidP="00B46D58">
      <w:pPr>
        <w:pStyle w:val="aa"/>
        <w:widowControl w:val="0"/>
        <w:spacing w:after="160"/>
        <w:ind w:right="-7" w:firstLine="567"/>
        <w:jc w:val="center"/>
        <w:rPr>
          <w:rFonts w:ascii="GHEA Grapalat" w:hAnsi="GHEA Grapalat"/>
        </w:rPr>
      </w:pPr>
    </w:p>
    <w:p w14:paraId="40511FF0" w14:textId="77777777" w:rsidR="000763E5" w:rsidRPr="003A1EBB" w:rsidRDefault="000763E5" w:rsidP="00B46D58">
      <w:pPr>
        <w:pStyle w:val="aa"/>
        <w:widowControl w:val="0"/>
        <w:spacing w:after="160"/>
        <w:ind w:right="-7" w:firstLine="567"/>
        <w:jc w:val="center"/>
        <w:rPr>
          <w:rFonts w:ascii="GHEA Grapalat" w:hAnsi="GHEA Grapalat"/>
        </w:rPr>
      </w:pPr>
    </w:p>
    <w:p w14:paraId="034302CC" w14:textId="77777777" w:rsidR="00D12E3B" w:rsidRDefault="00D12E3B" w:rsidP="00B46D58">
      <w:pPr>
        <w:pStyle w:val="aa"/>
        <w:widowControl w:val="0"/>
        <w:spacing w:after="160"/>
        <w:ind w:right="-7" w:firstLine="567"/>
        <w:jc w:val="center"/>
        <w:rPr>
          <w:rFonts w:ascii="GHEA Grapalat" w:hAnsi="GHEA Grapalat"/>
          <w:i/>
        </w:rPr>
      </w:pPr>
    </w:p>
    <w:p w14:paraId="3CCEFFF6" w14:textId="77777777" w:rsidR="00D12E3B" w:rsidRDefault="00D12E3B" w:rsidP="00B46D58">
      <w:pPr>
        <w:pStyle w:val="aa"/>
        <w:widowControl w:val="0"/>
        <w:spacing w:after="160"/>
        <w:ind w:right="-7" w:firstLine="567"/>
        <w:jc w:val="center"/>
        <w:rPr>
          <w:rFonts w:ascii="GHEA Grapalat" w:hAnsi="GHEA Grapalat"/>
          <w:i/>
        </w:rPr>
      </w:pPr>
    </w:p>
    <w:p w14:paraId="6C3E4E84" w14:textId="77777777" w:rsidR="00D12E3B" w:rsidRDefault="00D12E3B" w:rsidP="00B46D58">
      <w:pPr>
        <w:pStyle w:val="aa"/>
        <w:widowControl w:val="0"/>
        <w:spacing w:after="160"/>
        <w:ind w:right="-7" w:firstLine="567"/>
        <w:jc w:val="center"/>
        <w:rPr>
          <w:rFonts w:ascii="GHEA Grapalat" w:hAnsi="GHEA Grapalat"/>
          <w:i/>
        </w:rPr>
      </w:pPr>
    </w:p>
    <w:p w14:paraId="2D57201B" w14:textId="77777777" w:rsidR="00D12E3B" w:rsidRDefault="00D12E3B" w:rsidP="00B46D58">
      <w:pPr>
        <w:pStyle w:val="aa"/>
        <w:widowControl w:val="0"/>
        <w:spacing w:after="160"/>
        <w:ind w:right="-7" w:firstLine="567"/>
        <w:jc w:val="center"/>
        <w:rPr>
          <w:rFonts w:ascii="GHEA Grapalat" w:hAnsi="GHEA Grapalat"/>
          <w:i/>
        </w:rPr>
      </w:pPr>
    </w:p>
    <w:p w14:paraId="098EF89A" w14:textId="5EDB0E7E" w:rsidR="00A010A9" w:rsidRPr="00A010A9" w:rsidRDefault="00A010A9" w:rsidP="00A010A9">
      <w:pPr>
        <w:pStyle w:val="aa"/>
        <w:widowControl w:val="0"/>
        <w:spacing w:after="160"/>
        <w:ind w:right="-7"/>
        <w:contextualSpacing/>
        <w:jc w:val="center"/>
        <w:rPr>
          <w:rStyle w:val="aff3"/>
          <w:rFonts w:ascii="GHEA Grapalat" w:hAnsi="GHEA Grapalat" w:cs="Arial"/>
          <w:b/>
          <w:bCs/>
          <w:i w:val="0"/>
          <w:color w:val="0D0D0D" w:themeColor="text1" w:themeTint="F2"/>
          <w:shd w:val="clear" w:color="auto" w:fill="FFFFFF"/>
        </w:rPr>
      </w:pPr>
      <w:r w:rsidRPr="00A010A9">
        <w:rPr>
          <w:rFonts w:ascii="GHEA Grapalat" w:hAnsi="GHEA Grapalat"/>
          <w:b/>
          <w:color w:val="0D0D0D" w:themeColor="text1" w:themeTint="F2"/>
        </w:rPr>
        <w:t>Г</w:t>
      </w:r>
      <w:r w:rsidRPr="00A010A9">
        <w:rPr>
          <w:rStyle w:val="w"/>
          <w:rFonts w:ascii="GHEA Grapalat" w:hAnsi="GHEA Grapalat"/>
          <w:b/>
          <w:color w:val="0D0D0D" w:themeColor="text1" w:themeTint="F2"/>
          <w:shd w:val="clear" w:color="auto" w:fill="FFFFFF"/>
        </w:rPr>
        <w:t>ОСУДАРСТВЕННАЯ НЕКОММЕРЧЕСКАЯ</w:t>
      </w:r>
      <w:r w:rsidRPr="00A010A9">
        <w:rPr>
          <w:rFonts w:ascii="Helvetica" w:hAnsi="Helvetica"/>
          <w:b/>
          <w:color w:val="0D0D0D" w:themeColor="text1" w:themeTint="F2"/>
          <w:shd w:val="clear" w:color="auto" w:fill="FFFFFF"/>
        </w:rPr>
        <w:t> </w:t>
      </w:r>
      <w:r w:rsidRPr="00A010A9">
        <w:rPr>
          <w:rStyle w:val="w"/>
          <w:rFonts w:ascii="GHEA Grapalat" w:hAnsi="GHEA Grapalat"/>
          <w:b/>
          <w:color w:val="0D0D0D" w:themeColor="text1" w:themeTint="F2"/>
          <w:shd w:val="clear" w:color="auto" w:fill="FFFFFF"/>
        </w:rPr>
        <w:t>ОРГАНИЗАЦИЯ</w:t>
      </w:r>
      <w:r w:rsidRPr="00A010A9">
        <w:rPr>
          <w:rFonts w:ascii="GHEA Grapalat" w:hAnsi="GHEA Grapalat"/>
          <w:b/>
          <w:color w:val="0D0D0D" w:themeColor="text1" w:themeTint="F2"/>
        </w:rPr>
        <w:t xml:space="preserve"> «</w:t>
      </w:r>
      <w:r w:rsidRPr="00A010A9">
        <w:rPr>
          <w:rFonts w:ascii="GHEA Grapalat" w:hAnsi="GHEA Grapalat"/>
          <w:b/>
          <w:iCs/>
        </w:rPr>
        <w:t>РЕСПУБЛИКАНСКИЙ ЦЕНТР ТЕЛЕКОММУНИКАЦИИ</w:t>
      </w:r>
      <w:r w:rsidRPr="00A010A9">
        <w:rPr>
          <w:rFonts w:ascii="GHEA Grapalat" w:hAnsi="GHEA Grapalat"/>
          <w:b/>
          <w:iCs/>
          <w:color w:val="0D0D0D" w:themeColor="text1" w:themeTint="F2"/>
        </w:rPr>
        <w:t>»</w:t>
      </w:r>
      <w:r w:rsidRPr="00A010A9">
        <w:rPr>
          <w:rFonts w:ascii="GHEA Grapalat" w:hAnsi="GHEA Grapalat"/>
          <w:b/>
          <w:color w:val="0D0D0D" w:themeColor="text1" w:themeTint="F2"/>
        </w:rPr>
        <w:t xml:space="preserve"> </w:t>
      </w:r>
      <w:r w:rsidRPr="00A010A9">
        <w:rPr>
          <w:rStyle w:val="aff3"/>
          <w:rFonts w:ascii="GHEA Grapalat" w:hAnsi="GHEA Grapalat" w:cs="Arial"/>
          <w:b/>
          <w:bCs/>
          <w:i w:val="0"/>
          <w:color w:val="0D0D0D" w:themeColor="text1" w:themeTint="F2"/>
          <w:shd w:val="clear" w:color="auto" w:fill="FFFFFF"/>
        </w:rPr>
        <w:t>МИНИСТЕРСТВА ВЫСОКОТЕХНОЛОГИЧЕСКОЙ</w:t>
      </w:r>
    </w:p>
    <w:p w14:paraId="027772EB" w14:textId="5564704B" w:rsidR="0041256C" w:rsidRPr="00A010A9" w:rsidRDefault="00A010A9" w:rsidP="00A010A9">
      <w:pPr>
        <w:pStyle w:val="aa"/>
        <w:widowControl w:val="0"/>
        <w:spacing w:after="160"/>
        <w:ind w:right="-7"/>
        <w:contextualSpacing/>
        <w:jc w:val="center"/>
        <w:rPr>
          <w:rFonts w:ascii="GHEA Grapalat" w:hAnsi="GHEA Grapalat"/>
          <w:b/>
          <w:i/>
          <w:color w:val="0D0D0D" w:themeColor="text1" w:themeTint="F2"/>
        </w:rPr>
      </w:pPr>
      <w:r w:rsidRPr="00A010A9">
        <w:rPr>
          <w:rStyle w:val="aff3"/>
          <w:rFonts w:ascii="GHEA Grapalat" w:hAnsi="GHEA Grapalat" w:cs="Arial"/>
          <w:b/>
          <w:bCs/>
          <w:i w:val="0"/>
          <w:color w:val="0D0D0D" w:themeColor="text1" w:themeTint="F2"/>
          <w:shd w:val="clear" w:color="auto" w:fill="FFFFFF"/>
        </w:rPr>
        <w:t>ПРОМЫШЛЕННОСТИ РЕСПУБЛИКИ АРМЕНИЯ</w:t>
      </w:r>
    </w:p>
    <w:p w14:paraId="3B80634F" w14:textId="77777777" w:rsidR="0041256C" w:rsidRPr="00E063D7" w:rsidRDefault="0041256C" w:rsidP="0041256C">
      <w:pPr>
        <w:pStyle w:val="aa"/>
        <w:widowControl w:val="0"/>
        <w:spacing w:after="160"/>
        <w:ind w:right="-7" w:firstLine="567"/>
        <w:jc w:val="center"/>
        <w:rPr>
          <w:rFonts w:ascii="GHEA Grapalat" w:hAnsi="GHEA Grapalat"/>
          <w:sz w:val="22"/>
          <w:szCs w:val="22"/>
        </w:rPr>
      </w:pPr>
    </w:p>
    <w:p w14:paraId="476EA18C" w14:textId="77777777" w:rsidR="0041256C" w:rsidRPr="00E063D7" w:rsidRDefault="0041256C" w:rsidP="0041256C">
      <w:pPr>
        <w:pStyle w:val="aa"/>
        <w:widowControl w:val="0"/>
        <w:spacing w:after="160"/>
        <w:ind w:right="-7" w:firstLine="567"/>
        <w:jc w:val="center"/>
        <w:rPr>
          <w:rFonts w:ascii="GHEA Grapalat" w:hAnsi="GHEA Grapalat"/>
          <w:sz w:val="22"/>
          <w:szCs w:val="22"/>
        </w:rPr>
      </w:pPr>
    </w:p>
    <w:p w14:paraId="7A384C27" w14:textId="77777777" w:rsidR="0041256C" w:rsidRPr="00E063D7" w:rsidRDefault="0041256C" w:rsidP="0041256C">
      <w:pPr>
        <w:pStyle w:val="aa"/>
        <w:widowControl w:val="0"/>
        <w:spacing w:after="160"/>
        <w:ind w:right="-7" w:firstLine="567"/>
        <w:jc w:val="center"/>
        <w:rPr>
          <w:rFonts w:ascii="GHEA Grapalat" w:hAnsi="GHEA Grapalat"/>
          <w:sz w:val="22"/>
          <w:szCs w:val="22"/>
        </w:rPr>
      </w:pPr>
    </w:p>
    <w:p w14:paraId="5CCE5B45" w14:textId="77777777" w:rsidR="0041256C" w:rsidRPr="00E063D7" w:rsidRDefault="0041256C" w:rsidP="0041256C">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14:paraId="73903D81" w14:textId="77777777" w:rsidR="0041256C" w:rsidRPr="00E063D7" w:rsidRDefault="0041256C" w:rsidP="0041256C">
      <w:pPr>
        <w:pStyle w:val="aa"/>
        <w:widowControl w:val="0"/>
        <w:spacing w:after="160"/>
        <w:ind w:right="-7" w:firstLine="567"/>
        <w:jc w:val="center"/>
        <w:rPr>
          <w:rFonts w:ascii="GHEA Grapalat" w:hAnsi="GHEA Grapalat" w:cs="Sylfaen"/>
          <w:sz w:val="22"/>
          <w:szCs w:val="22"/>
        </w:rPr>
      </w:pPr>
    </w:p>
    <w:p w14:paraId="7F947D17" w14:textId="77777777" w:rsidR="0041256C" w:rsidRPr="00E063D7" w:rsidRDefault="0041256C" w:rsidP="0041256C">
      <w:pPr>
        <w:pStyle w:val="aa"/>
        <w:widowControl w:val="0"/>
        <w:spacing w:after="160"/>
        <w:ind w:right="-7" w:firstLine="567"/>
        <w:jc w:val="center"/>
        <w:rPr>
          <w:rFonts w:ascii="GHEA Grapalat" w:hAnsi="GHEA Grapalat" w:cs="Sylfaen"/>
          <w:sz w:val="22"/>
          <w:szCs w:val="22"/>
        </w:rPr>
      </w:pPr>
    </w:p>
    <w:p w14:paraId="7E8FC5AD" w14:textId="600D8CB4" w:rsidR="00CF3958" w:rsidRPr="001A6617" w:rsidRDefault="00CF3958" w:rsidP="00CF3958">
      <w:pPr>
        <w:pStyle w:val="aa"/>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 xml:space="preserve">НА ЗАПРОС КОТИРОВОК, ОБЪЯВЛЕННЫЙ С ЦЕЛЬЮ ПРИОБРЕТЕНИЯ </w:t>
      </w:r>
      <w:r w:rsidR="00215E61">
        <w:rPr>
          <w:rFonts w:ascii="GHEA Grapalat" w:hAnsi="GHEA Grapalat"/>
          <w:b/>
        </w:rPr>
        <w:t xml:space="preserve">УСЛУГ </w:t>
      </w:r>
      <w:r w:rsidR="00447720">
        <w:rPr>
          <w:rFonts w:ascii="GHEA Grapalat" w:hAnsi="GHEA Grapalat"/>
          <w:b/>
        </w:rPr>
        <w:t>АРХИВИРОВАНИЯ</w:t>
      </w:r>
      <w:r w:rsidR="00461FC1">
        <w:rPr>
          <w:rFonts w:ascii="GHEA Grapalat" w:hAnsi="GHEA Grapalat"/>
          <w:b/>
        </w:rPr>
        <w:t xml:space="preserve"> </w:t>
      </w:r>
      <w:r w:rsidRPr="00A37E73">
        <w:rPr>
          <w:rFonts w:ascii="GHEA Grapalat" w:hAnsi="GHEA Grapalat"/>
          <w:b/>
        </w:rPr>
        <w:t>ДЛЯ СВОИХ НУЖД</w:t>
      </w:r>
    </w:p>
    <w:p w14:paraId="6C9F7475" w14:textId="77777777" w:rsidR="0041256C" w:rsidRPr="009044F1" w:rsidRDefault="0041256C" w:rsidP="0041256C">
      <w:pPr>
        <w:pStyle w:val="aa"/>
        <w:widowControl w:val="0"/>
        <w:spacing w:after="160"/>
        <w:ind w:right="-7" w:firstLine="567"/>
        <w:jc w:val="center"/>
        <w:rPr>
          <w:rFonts w:ascii="GHEA Grapalat" w:hAnsi="GHEA Grapalat"/>
        </w:rPr>
      </w:pPr>
    </w:p>
    <w:p w14:paraId="3C439B06" w14:textId="77777777" w:rsidR="0041256C" w:rsidRPr="009044F1" w:rsidRDefault="0041256C" w:rsidP="0041256C">
      <w:pPr>
        <w:pStyle w:val="aa"/>
        <w:widowControl w:val="0"/>
        <w:spacing w:after="160"/>
        <w:ind w:right="-7" w:firstLine="567"/>
        <w:jc w:val="center"/>
        <w:rPr>
          <w:rFonts w:ascii="GHEA Grapalat" w:hAnsi="GHEA Grapalat"/>
        </w:rPr>
      </w:pPr>
    </w:p>
    <w:p w14:paraId="089F0C06" w14:textId="77777777" w:rsidR="0041256C" w:rsidRDefault="0041256C" w:rsidP="0041256C">
      <w:pPr>
        <w:rPr>
          <w:rFonts w:ascii="GHEA Grapalat" w:hAnsi="GHEA Grapalat"/>
        </w:rPr>
      </w:pPr>
    </w:p>
    <w:p w14:paraId="589D09A9" w14:textId="77777777" w:rsidR="0041256C" w:rsidRDefault="0041256C" w:rsidP="0041256C">
      <w:pPr>
        <w:rPr>
          <w:rFonts w:ascii="GHEA Grapalat" w:hAnsi="GHEA Grapalat"/>
        </w:rPr>
      </w:pPr>
    </w:p>
    <w:p w14:paraId="1B887D2D" w14:textId="77777777" w:rsidR="0041256C" w:rsidRDefault="0041256C" w:rsidP="0041256C">
      <w:pPr>
        <w:rPr>
          <w:rFonts w:ascii="GHEA Grapalat" w:hAnsi="GHEA Grapalat"/>
        </w:rPr>
      </w:pPr>
    </w:p>
    <w:p w14:paraId="5E36E696" w14:textId="77777777" w:rsidR="0041256C" w:rsidRDefault="0041256C" w:rsidP="0041256C">
      <w:pPr>
        <w:rPr>
          <w:rFonts w:ascii="GHEA Grapalat" w:hAnsi="GHEA Grapalat"/>
        </w:rPr>
      </w:pPr>
    </w:p>
    <w:p w14:paraId="7B38EE04" w14:textId="77777777" w:rsidR="0041256C" w:rsidRDefault="0041256C" w:rsidP="0041256C">
      <w:pPr>
        <w:rPr>
          <w:rFonts w:ascii="GHEA Grapalat" w:hAnsi="GHEA Grapalat"/>
        </w:rPr>
      </w:pPr>
    </w:p>
    <w:p w14:paraId="52101460" w14:textId="77777777" w:rsidR="0041256C" w:rsidRDefault="0041256C" w:rsidP="0041256C">
      <w:pPr>
        <w:rPr>
          <w:rFonts w:ascii="GHEA Grapalat" w:hAnsi="GHEA Grapalat"/>
        </w:rPr>
      </w:pPr>
    </w:p>
    <w:p w14:paraId="4DEA89B4" w14:textId="77777777" w:rsidR="0041256C" w:rsidRDefault="0041256C" w:rsidP="0041256C">
      <w:pPr>
        <w:rPr>
          <w:rFonts w:ascii="GHEA Grapalat" w:hAnsi="GHEA Grapalat"/>
        </w:rPr>
      </w:pPr>
    </w:p>
    <w:p w14:paraId="39B1AEA2" w14:textId="77777777" w:rsidR="0041256C" w:rsidRDefault="0041256C" w:rsidP="0041256C">
      <w:pPr>
        <w:rPr>
          <w:rFonts w:ascii="GHEA Grapalat" w:hAnsi="GHEA Grapalat"/>
          <w:i/>
        </w:rPr>
      </w:pPr>
    </w:p>
    <w:p w14:paraId="70855A6F" w14:textId="77777777" w:rsidR="0041256C" w:rsidRDefault="0041256C" w:rsidP="0041256C">
      <w:pPr>
        <w:rPr>
          <w:rFonts w:ascii="GHEA Grapalat" w:hAnsi="GHEA Grapalat"/>
          <w:b/>
          <w:i/>
          <w:color w:val="FF0000"/>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14:paraId="4C55F961" w14:textId="77777777" w:rsidR="00160AE4" w:rsidRPr="00A010A9" w:rsidRDefault="00994A77" w:rsidP="00AD3CC1">
      <w:pPr>
        <w:widowControl w:val="0"/>
        <w:ind w:firstLine="567"/>
        <w:contextualSpacing/>
        <w:jc w:val="center"/>
        <w:rPr>
          <w:rFonts w:ascii="GHEA Grapalat" w:hAnsi="GHEA Grapalat"/>
          <w:b/>
        </w:rPr>
      </w:pPr>
      <w:r w:rsidRPr="009044F1">
        <w:rPr>
          <w:rFonts w:ascii="GHEA Grapalat" w:hAnsi="GHEA Grapalat"/>
        </w:rPr>
        <w:br w:type="page"/>
      </w:r>
      <w:r w:rsidR="00160AE4" w:rsidRPr="00A010A9">
        <w:rPr>
          <w:rFonts w:ascii="GHEA Grapalat" w:hAnsi="GHEA Grapalat"/>
          <w:b/>
        </w:rPr>
        <w:lastRenderedPageBreak/>
        <w:t>СОДЕРЖАНИЕ</w:t>
      </w:r>
    </w:p>
    <w:p w14:paraId="194CDF33" w14:textId="436D9E9F" w:rsidR="00CF3958" w:rsidRPr="00A010A9" w:rsidRDefault="00CF3958" w:rsidP="00CF3958">
      <w:pPr>
        <w:pStyle w:val="aa"/>
        <w:widowControl w:val="0"/>
        <w:spacing w:after="0"/>
        <w:ind w:right="-7"/>
        <w:contextualSpacing/>
        <w:jc w:val="center"/>
        <w:rPr>
          <w:rFonts w:ascii="GHEA Grapalat" w:hAnsi="GHEA Grapalat"/>
          <w:b/>
          <w:i/>
          <w:color w:val="0D0D0D" w:themeColor="text1" w:themeTint="F2"/>
        </w:rPr>
      </w:pPr>
      <w:r w:rsidRPr="00A010A9">
        <w:rPr>
          <w:rFonts w:ascii="GHEA Grapalat" w:hAnsi="GHEA Grapalat"/>
          <w:b/>
        </w:rPr>
        <w:t xml:space="preserve">ПРИГЛАШЕНИЯ НА ЗАПРОС КОТИРОВОК, ОБЪЯВЛЕННЫЙ С ЦЕЛЬЮ ПРИОБРЕТЕНИЯ </w:t>
      </w:r>
      <w:r w:rsidR="00215E61">
        <w:rPr>
          <w:rFonts w:ascii="GHEA Grapalat" w:hAnsi="GHEA Grapalat"/>
          <w:b/>
        </w:rPr>
        <w:t xml:space="preserve">УСЛУГ </w:t>
      </w:r>
      <w:r w:rsidR="00447720">
        <w:rPr>
          <w:rFonts w:ascii="GHEA Grapalat" w:hAnsi="GHEA Grapalat"/>
          <w:b/>
        </w:rPr>
        <w:t>АРХИВИРОВАНИЯ</w:t>
      </w:r>
      <w:r w:rsidR="00461FC1" w:rsidRPr="00A010A9">
        <w:rPr>
          <w:rFonts w:ascii="GHEA Grapalat" w:hAnsi="GHEA Grapalat"/>
          <w:b/>
        </w:rPr>
        <w:t xml:space="preserve"> </w:t>
      </w:r>
      <w:r w:rsidRPr="00A010A9">
        <w:rPr>
          <w:rFonts w:ascii="GHEA Grapalat" w:hAnsi="GHEA Grapalat"/>
          <w:b/>
        </w:rPr>
        <w:t>ДЛЯ НУЖД</w:t>
      </w:r>
      <w:r w:rsidR="00A010A9" w:rsidRPr="00A010A9">
        <w:rPr>
          <w:rFonts w:ascii="GHEA Grapalat" w:hAnsi="GHEA Grapalat"/>
          <w:b/>
          <w:i/>
        </w:rPr>
        <w:t xml:space="preserve"> </w:t>
      </w:r>
      <w:r w:rsidR="00A010A9" w:rsidRPr="00A010A9">
        <w:rPr>
          <w:rFonts w:ascii="GHEA Grapalat" w:hAnsi="GHEA Grapalat"/>
          <w:b/>
          <w:iCs/>
        </w:rPr>
        <w:t>ГНКО «РЦТ»</w:t>
      </w:r>
    </w:p>
    <w:p w14:paraId="351B5CA7" w14:textId="77777777" w:rsidR="00CF3958" w:rsidRDefault="00CF3958" w:rsidP="00B46D58">
      <w:pPr>
        <w:widowControl w:val="0"/>
        <w:spacing w:after="160"/>
        <w:jc w:val="center"/>
        <w:rPr>
          <w:rFonts w:ascii="GHEA Grapalat" w:hAnsi="GHEA Grapalat"/>
          <w:b/>
        </w:rPr>
      </w:pPr>
    </w:p>
    <w:p w14:paraId="75BE4430"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1F4AD742" w14:textId="77777777"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1530AF29" w14:textId="77777777"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07BC6382" w14:textId="77777777"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61421AC3" w14:textId="77777777"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40098EF2" w14:textId="77777777"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49BDA72A" w14:textId="77777777" w:rsidR="00096865"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14:paraId="0BC2DA84" w14:textId="77777777" w:rsidR="00AE1BA4" w:rsidRPr="009044F1" w:rsidRDefault="00AE1BA4" w:rsidP="004260E1">
      <w:pPr>
        <w:widowControl w:val="0"/>
        <w:tabs>
          <w:tab w:val="left" w:pos="1134"/>
        </w:tabs>
        <w:ind w:left="1134" w:hanging="567"/>
        <w:contextualSpacing/>
        <w:jc w:val="both"/>
        <w:rPr>
          <w:rFonts w:ascii="GHEA Grapalat" w:hAnsi="GHEA Grapalat"/>
        </w:rPr>
      </w:pPr>
      <w:r>
        <w:rPr>
          <w:rFonts w:ascii="GHEA Grapalat" w:hAnsi="GHEA Grapalat"/>
        </w:rPr>
        <w:t>7.</w:t>
      </w:r>
    </w:p>
    <w:p w14:paraId="4D45AEC7" w14:textId="77777777"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054EE44F" w14:textId="77777777"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3E996046" w14:textId="77777777"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D0F3267" w14:textId="77777777"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6B0D4C24" w14:textId="77777777"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782F0027" w14:textId="77777777" w:rsidR="00520F57" w:rsidRDefault="00520F57" w:rsidP="00B46D58">
      <w:pPr>
        <w:widowControl w:val="0"/>
        <w:spacing w:after="160"/>
        <w:jc w:val="center"/>
        <w:rPr>
          <w:rFonts w:ascii="GHEA Grapalat" w:hAnsi="GHEA Grapalat"/>
          <w:b/>
        </w:rPr>
      </w:pPr>
    </w:p>
    <w:p w14:paraId="3E25DAC5" w14:textId="77777777"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14:paraId="4D46821F" w14:textId="77777777"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14:paraId="24FAAED6" w14:textId="77777777"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40121DD6" w14:textId="77777777"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14:paraId="120F6945" w14:textId="77777777"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74463D53" w14:textId="2C053B22"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447720">
        <w:rPr>
          <w:rFonts w:ascii="GHEA Grapalat" w:hAnsi="GHEA Grapalat"/>
          <w:b/>
          <w:sz w:val="22"/>
          <w:szCs w:val="22"/>
        </w:rPr>
        <w:t>GHTsDzB-HHK-25/40</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14:paraId="45ABA15F" w14:textId="7490E3CF" w:rsidR="00096865" w:rsidRPr="000B2CFA" w:rsidRDefault="00096865" w:rsidP="004260E1">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w:t>
      </w:r>
      <w:r w:rsidR="00215E61">
        <w:rPr>
          <w:rFonts w:ascii="GHEA Grapalat" w:hAnsi="GHEA Grapalat"/>
          <w:b/>
        </w:rPr>
        <w:t>К</w:t>
      </w:r>
      <w:r w:rsidR="00AD798D">
        <w:rPr>
          <w:rFonts w:ascii="GHEA Grapalat" w:hAnsi="GHEA Grapalat"/>
          <w:b/>
        </w:rPr>
        <w:t xml:space="preserve">О </w:t>
      </w:r>
      <w:r w:rsidR="00215E61">
        <w:rPr>
          <w:rFonts w:ascii="GHEA Grapalat" w:hAnsi="GHEA Grapalat"/>
          <w:b/>
        </w:rPr>
        <w:t>«Республиканский центр телекоммуникации» МВП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645A9C0A" w14:textId="77777777"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0321265F" w14:textId="77777777"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29C9ABDB" w14:textId="6426F8A4" w:rsidR="003E1421" w:rsidRPr="009044F1" w:rsidRDefault="00A81DD5" w:rsidP="004260E1">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810AB6">
        <w:rPr>
          <w:rFonts w:ascii="GHEA Grapalat" w:hAnsi="GHEA Grapalat"/>
          <w:b/>
          <w:sz w:val="24"/>
          <w:szCs w:val="24"/>
        </w:rPr>
        <w:t>procurement_hhk@hti.am</w:t>
      </w:r>
    </w:p>
    <w:p w14:paraId="38D2C3E2"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lastRenderedPageBreak/>
        <w:t>ЧАСТЬ I</w:t>
      </w:r>
    </w:p>
    <w:p w14:paraId="08B17EFC" w14:textId="77777777" w:rsidR="00096865" w:rsidRPr="009044F1" w:rsidRDefault="00096865" w:rsidP="00B46D58">
      <w:pPr>
        <w:pStyle w:val="3"/>
        <w:keepNext w:val="0"/>
        <w:widowControl w:val="0"/>
        <w:spacing w:after="160" w:line="240" w:lineRule="auto"/>
        <w:rPr>
          <w:rFonts w:ascii="GHEA Grapalat" w:hAnsi="GHEA Grapalat"/>
          <w:sz w:val="24"/>
          <w:szCs w:val="24"/>
        </w:rPr>
      </w:pPr>
    </w:p>
    <w:p w14:paraId="1C6140C6"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59FE9A62" w14:textId="26F644FD" w:rsidR="00096865" w:rsidRPr="00777B7F"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w:t>
      </w:r>
      <w:r w:rsidRPr="00777B7F">
        <w:rPr>
          <w:rFonts w:ascii="GHEA Grapalat" w:hAnsi="GHEA Grapalat"/>
          <w:i w:val="0"/>
          <w:sz w:val="24"/>
          <w:szCs w:val="24"/>
        </w:rPr>
        <w:t xml:space="preserve">является приобретение </w:t>
      </w:r>
      <w:r w:rsidR="00215E61">
        <w:rPr>
          <w:rFonts w:ascii="GHEA Grapalat" w:hAnsi="GHEA Grapalat"/>
          <w:b/>
          <w:i w:val="0"/>
          <w:sz w:val="24"/>
          <w:szCs w:val="24"/>
        </w:rPr>
        <w:t xml:space="preserve">услуг </w:t>
      </w:r>
      <w:r w:rsidR="00447720">
        <w:rPr>
          <w:rFonts w:ascii="GHEA Grapalat" w:hAnsi="GHEA Grapalat"/>
          <w:b/>
          <w:i w:val="0"/>
          <w:sz w:val="24"/>
          <w:szCs w:val="24"/>
        </w:rPr>
        <w:t>архивирования</w:t>
      </w:r>
      <w:r w:rsidR="009E4774" w:rsidRPr="009E4774">
        <w:rPr>
          <w:rFonts w:ascii="GHEA Grapalat" w:hAnsi="GHEA Grapalat"/>
          <w:i w:val="0"/>
          <w:sz w:val="24"/>
          <w:szCs w:val="24"/>
        </w:rPr>
        <w:t xml:space="preserve"> </w:t>
      </w:r>
      <w:r w:rsidRPr="00777B7F">
        <w:rPr>
          <w:rFonts w:ascii="GHEA Grapalat" w:hAnsi="GHEA Grapalat"/>
          <w:i w:val="0"/>
          <w:sz w:val="24"/>
          <w:szCs w:val="24"/>
        </w:rPr>
        <w:t xml:space="preserve">(далее — также </w:t>
      </w:r>
      <w:r w:rsidR="00E968BE" w:rsidRPr="00777B7F">
        <w:rPr>
          <w:rFonts w:ascii="GHEA Grapalat" w:hAnsi="GHEA Grapalat"/>
          <w:i w:val="0"/>
          <w:sz w:val="24"/>
          <w:szCs w:val="24"/>
        </w:rPr>
        <w:t>услуга</w:t>
      </w:r>
      <w:r w:rsidRPr="00777B7F">
        <w:rPr>
          <w:rFonts w:ascii="GHEA Grapalat" w:hAnsi="GHEA Grapalat"/>
          <w:i w:val="0"/>
          <w:sz w:val="24"/>
          <w:szCs w:val="24"/>
        </w:rPr>
        <w:t xml:space="preserve">) для нужд </w:t>
      </w:r>
      <w:r w:rsidR="00777B7F" w:rsidRPr="00777B7F">
        <w:rPr>
          <w:rFonts w:ascii="GHEA Grapalat" w:hAnsi="GHEA Grapalat"/>
          <w:b/>
          <w:i w:val="0"/>
          <w:sz w:val="24"/>
          <w:szCs w:val="24"/>
        </w:rPr>
        <w:t>ГН</w:t>
      </w:r>
      <w:r w:rsidR="00A010A9">
        <w:rPr>
          <w:rFonts w:ascii="GHEA Grapalat" w:hAnsi="GHEA Grapalat"/>
          <w:b/>
          <w:i w:val="0"/>
          <w:sz w:val="24"/>
          <w:szCs w:val="24"/>
        </w:rPr>
        <w:t>К</w:t>
      </w:r>
      <w:r w:rsidR="00777B7F" w:rsidRPr="00777B7F">
        <w:rPr>
          <w:rFonts w:ascii="GHEA Grapalat" w:hAnsi="GHEA Grapalat"/>
          <w:b/>
          <w:i w:val="0"/>
          <w:sz w:val="24"/>
          <w:szCs w:val="24"/>
        </w:rPr>
        <w:t>О «</w:t>
      </w:r>
      <w:r w:rsidR="00A010A9">
        <w:rPr>
          <w:rFonts w:ascii="GHEA Grapalat" w:hAnsi="GHEA Grapalat"/>
          <w:b/>
          <w:i w:val="0"/>
          <w:sz w:val="24"/>
          <w:szCs w:val="24"/>
        </w:rPr>
        <w:t>РЦТ</w:t>
      </w:r>
      <w:r w:rsidR="00777B7F" w:rsidRPr="00777B7F">
        <w:rPr>
          <w:rFonts w:ascii="GHEA Grapalat" w:hAnsi="GHEA Grapalat"/>
          <w:b/>
          <w:i w:val="0"/>
          <w:sz w:val="24"/>
          <w:szCs w:val="24"/>
        </w:rPr>
        <w:t>»</w:t>
      </w:r>
      <w:r w:rsidR="00777B7F">
        <w:rPr>
          <w:rFonts w:ascii="GHEA Grapalat" w:hAnsi="GHEA Grapalat"/>
          <w:i w:val="0"/>
          <w:sz w:val="24"/>
          <w:szCs w:val="24"/>
        </w:rPr>
        <w:t xml:space="preserve">, которые сгруппированы в </w:t>
      </w:r>
      <w:r w:rsidR="003E0F53">
        <w:rPr>
          <w:rFonts w:ascii="GHEA Grapalat" w:hAnsi="GHEA Grapalat"/>
          <w:b/>
          <w:i w:val="0"/>
          <w:sz w:val="24"/>
          <w:szCs w:val="24"/>
        </w:rPr>
        <w:t>1 лот</w:t>
      </w:r>
      <w:r w:rsidR="003C6569">
        <w:rPr>
          <w:rFonts w:ascii="GHEA Grapalat" w:hAnsi="GHEA Grapalat"/>
          <w:b/>
          <w:i w:val="0"/>
          <w:sz w:val="24"/>
          <w:szCs w:val="24"/>
        </w:rPr>
        <w:t xml:space="preserve"> (согласно прикрепленному Приложению № 1)</w:t>
      </w:r>
      <w:r w:rsidRPr="00777B7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9044F1" w14:paraId="6A6E9B0B" w14:textId="77777777" w:rsidTr="00F32DDC">
        <w:trPr>
          <w:jc w:val="center"/>
        </w:trPr>
        <w:tc>
          <w:tcPr>
            <w:tcW w:w="2634" w:type="dxa"/>
            <w:gridSpan w:val="2"/>
            <w:vAlign w:val="center"/>
          </w:tcPr>
          <w:p w14:paraId="1775931F" w14:textId="77777777"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14:paraId="1499C6DC" w14:textId="77777777"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14:paraId="05EA173E" w14:textId="77777777" w:rsidTr="00970424">
        <w:trPr>
          <w:jc w:val="center"/>
        </w:trPr>
        <w:tc>
          <w:tcPr>
            <w:tcW w:w="1216" w:type="dxa"/>
            <w:vAlign w:val="center"/>
          </w:tcPr>
          <w:p w14:paraId="303EECE2" w14:textId="77777777"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14:paraId="7912658D" w14:textId="77777777"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14:paraId="51CECF0D" w14:textId="77777777"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AA73D2" w:rsidRPr="00AA73D2" w14:paraId="02BAC755" w14:textId="77777777" w:rsidTr="00B52043">
        <w:trPr>
          <w:jc w:val="center"/>
        </w:trPr>
        <w:tc>
          <w:tcPr>
            <w:tcW w:w="1216" w:type="dxa"/>
            <w:vAlign w:val="center"/>
          </w:tcPr>
          <w:p w14:paraId="008A601F" w14:textId="77777777" w:rsidR="00AA73D2" w:rsidRDefault="00AA73D2"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w:t>
            </w:r>
          </w:p>
        </w:tc>
        <w:tc>
          <w:tcPr>
            <w:tcW w:w="1418" w:type="dxa"/>
            <w:vAlign w:val="center"/>
          </w:tcPr>
          <w:p w14:paraId="57963A63" w14:textId="6775DF1B" w:rsidR="00AA73D2" w:rsidRPr="00777754" w:rsidRDefault="00447720" w:rsidP="003E0F53">
            <w:pPr>
              <w:pStyle w:val="23"/>
              <w:spacing w:line="240" w:lineRule="auto"/>
              <w:ind w:firstLine="0"/>
              <w:jc w:val="center"/>
              <w:rPr>
                <w:rFonts w:ascii="GHEA Grapalat" w:hAnsi="GHEA Grapalat"/>
                <w:sz w:val="24"/>
                <w:szCs w:val="24"/>
              </w:rPr>
            </w:pPr>
            <w:r>
              <w:rPr>
                <w:rFonts w:ascii="GHEA Grapalat" w:hAnsi="GHEA Grapalat"/>
                <w:sz w:val="24"/>
                <w:szCs w:val="24"/>
              </w:rPr>
              <w:t>40</w:t>
            </w:r>
            <w:r w:rsidR="00215E61">
              <w:rPr>
                <w:rFonts w:ascii="GHEA Grapalat" w:hAnsi="GHEA Grapalat"/>
                <w:sz w:val="24"/>
                <w:szCs w:val="24"/>
              </w:rPr>
              <w:t>0</w:t>
            </w:r>
            <w:r w:rsidR="0077372B" w:rsidRPr="00777754">
              <w:rPr>
                <w:rFonts w:ascii="GHEA Grapalat" w:hAnsi="GHEA Grapalat"/>
                <w:sz w:val="24"/>
                <w:szCs w:val="24"/>
              </w:rPr>
              <w:t>,000</w:t>
            </w:r>
          </w:p>
        </w:tc>
        <w:tc>
          <w:tcPr>
            <w:tcW w:w="6600" w:type="dxa"/>
            <w:vAlign w:val="center"/>
          </w:tcPr>
          <w:p w14:paraId="394AB97D" w14:textId="260B15BB" w:rsidR="00AA73D2" w:rsidRPr="00777754" w:rsidRDefault="00CF6BC2" w:rsidP="00215E61">
            <w:pPr>
              <w:rPr>
                <w:rFonts w:ascii="GHEA Grapalat" w:hAnsi="GHEA Grapalat"/>
                <w:lang w:val="hy-AM"/>
              </w:rPr>
            </w:pPr>
            <w:r w:rsidRPr="00CF6BC2">
              <w:rPr>
                <w:rFonts w:ascii="GHEA Grapalat" w:hAnsi="GHEA Grapalat"/>
                <w:lang w:val="hy-AM"/>
              </w:rPr>
              <w:t>Услуг</w:t>
            </w:r>
            <w:r w:rsidR="00215E61">
              <w:rPr>
                <w:rFonts w:ascii="GHEA Grapalat" w:hAnsi="GHEA Grapalat"/>
              </w:rPr>
              <w:t xml:space="preserve">и </w:t>
            </w:r>
            <w:r w:rsidR="00447720">
              <w:rPr>
                <w:rFonts w:ascii="GHEA Grapalat" w:hAnsi="GHEA Grapalat"/>
              </w:rPr>
              <w:t>архивирования</w:t>
            </w:r>
          </w:p>
        </w:tc>
      </w:tr>
    </w:tbl>
    <w:p w14:paraId="527DAFF7" w14:textId="77777777"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14:paraId="3AD47764"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w:t>
      </w:r>
      <w:r w:rsidR="00302F50" w:rsidRPr="009044F1">
        <w:rPr>
          <w:rFonts w:ascii="GHEA Grapalat" w:hAnsi="GHEA Grapalat"/>
          <w:b/>
        </w:rPr>
        <w:t xml:space="preserve">ТРЕБОВАНИЯ К ПРАВУ УЧАСТНИКА НА УЧАСТИЕ, </w:t>
      </w:r>
      <w:r w:rsidR="00302F50" w:rsidRPr="00693101">
        <w:rPr>
          <w:rFonts w:ascii="GHEA Grapalat" w:hAnsi="GHEA Grapalat"/>
          <w:b/>
        </w:rPr>
        <w:br/>
      </w:r>
      <w:r w:rsidR="00302F50">
        <w:rPr>
          <w:rFonts w:ascii="GHEA Grapalat" w:hAnsi="GHEA Grapalat"/>
          <w:b/>
        </w:rPr>
        <w:t>ПОРЯДОК ИХ ОЦЕНКИ, УСЛОВИЯ ПРЕДСТАВЛЕНИЯ ОБЕСПЕЧЕНИЯ КВАЛИФИКАЦИИ В СЛУЧАЕ ПРИЗНАНИЯ ОТОБРАННЫМ  УЧАСТНИКОМ</w:t>
      </w:r>
    </w:p>
    <w:p w14:paraId="03F50DF3" w14:textId="77777777" w:rsidR="00BD2C67" w:rsidRPr="001115E9" w:rsidRDefault="00BD2C67" w:rsidP="00DD276C">
      <w:pPr>
        <w:widowControl w:val="0"/>
        <w:tabs>
          <w:tab w:val="left" w:pos="1134"/>
        </w:tabs>
        <w:ind w:firstLine="567"/>
        <w:contextualSpacing/>
        <w:jc w:val="both"/>
        <w:rPr>
          <w:rFonts w:ascii="GHEA Grapalat" w:hAnsi="GHEA Grapalat"/>
        </w:rPr>
      </w:pPr>
    </w:p>
    <w:p w14:paraId="6B24D5DA" w14:textId="77777777"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7F2CFD55" w14:textId="77777777"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7BFFB0DE" w14:textId="77777777"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14:paraId="1B3132C1" w14:textId="77777777"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4974E490" w14:textId="77777777"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247148F9" w14:textId="77777777" w:rsidR="00753E6E" w:rsidRPr="0028137F"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29093813" w14:textId="77777777" w:rsidR="0028137F" w:rsidRDefault="0028137F" w:rsidP="0028137F">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61B8EC8B" w14:textId="77777777"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 xml:space="preserve">При этом если участник был включен в предусмотренные подпунктами 5 и 6 настоящего </w:t>
      </w:r>
      <w:r w:rsidRPr="009044F1">
        <w:rPr>
          <w:rFonts w:ascii="GHEA Grapalat" w:hAnsi="GHEA Grapalat"/>
        </w:rPr>
        <w:lastRenderedPageBreak/>
        <w:t>пункта списки после дня подачи заявки, то данная его заявка не подлежит отклонению.</w:t>
      </w:r>
    </w:p>
    <w:p w14:paraId="0E5780D1" w14:textId="77777777"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DF5901E" w14:textId="77777777" w:rsidR="004004A3" w:rsidRDefault="004004A3" w:rsidP="00DD276C">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60A69F98" w14:textId="77777777" w:rsidR="004004A3" w:rsidRPr="004004A3" w:rsidRDefault="004004A3" w:rsidP="00DD276C">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14:paraId="73457C1B" w14:textId="77777777"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BB71B9B" w14:textId="77777777" w:rsidR="00106256" w:rsidRDefault="001C2B3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 xml:space="preserve">Включение участника в </w:t>
      </w:r>
      <w:r>
        <w:rPr>
          <w:rFonts w:ascii="GHEA Grapalat" w:hAnsi="GHEA Grapalat"/>
        </w:rPr>
        <w:t>списки</w:t>
      </w:r>
      <w:r w:rsidRPr="000B29DC">
        <w:rPr>
          <w:rFonts w:ascii="GHEA Grapalat" w:hAnsi="GHEA Grapalat"/>
        </w:rPr>
        <w:t>, предусмотренны</w:t>
      </w:r>
      <w:r>
        <w:rPr>
          <w:rFonts w:ascii="GHEA Grapalat" w:hAnsi="GHEA Grapalat"/>
        </w:rPr>
        <w:t>е</w:t>
      </w:r>
      <w:r w:rsidRPr="000B29DC">
        <w:rPr>
          <w:rFonts w:ascii="GHEA Grapalat" w:hAnsi="GHEA Grapalat"/>
        </w:rPr>
        <w:t xml:space="preserve"> пунктом 6 части 1 статьи 6 Закона</w:t>
      </w:r>
      <w:r>
        <w:rPr>
          <w:rFonts w:ascii="GHEA Grapalat" w:hAnsi="GHEA Grapalat"/>
        </w:rPr>
        <w:t xml:space="preserve">, а также </w:t>
      </w:r>
      <w:r w:rsidRPr="000F78B8">
        <w:rPr>
          <w:rFonts w:ascii="GHEA Grapalat" w:hAnsi="GHEA Grapalat"/>
        </w:rPr>
        <w:t xml:space="preserve">подпунктом 2 пункта 2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г</w:t>
      </w:r>
      <w:r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14:paraId="4AAAF6A1" w14:textId="77777777" w:rsidR="00BA3554" w:rsidRPr="009044F1"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1BC458DB" w14:textId="77777777" w:rsidR="00D5674E" w:rsidRPr="009044F1" w:rsidRDefault="009F18D0" w:rsidP="00DD276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14:paraId="56917F48" w14:textId="77777777"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26CCD010" w14:textId="77777777"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1A56C6AA" w14:textId="77777777"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E101ADD" w14:textId="77777777"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AE33F1E" w14:textId="77777777"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AF92988" w14:textId="77777777"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3BB12C2" w14:textId="77777777" w:rsidR="00D5674E" w:rsidRPr="008842CE"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участники, не имеющие статуса физического лица, считаются взаимосвязанными, </w:t>
      </w:r>
      <w:r w:rsidRPr="009044F1">
        <w:rPr>
          <w:rFonts w:ascii="GHEA Grapalat" w:hAnsi="GHEA Grapalat"/>
        </w:rPr>
        <w:lastRenderedPageBreak/>
        <w:t>если:</w:t>
      </w:r>
    </w:p>
    <w:p w14:paraId="1ACB79D7" w14:textId="77777777"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0B0DED06" w14:textId="77777777"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304AB055" w14:textId="77777777" w:rsidR="00D5674E" w:rsidRPr="001115E9"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3C5B8CB6" w14:textId="77777777"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1F32082C" w14:textId="77777777" w:rsidR="00D5674E" w:rsidRPr="009044F1" w:rsidRDefault="00D5674E" w:rsidP="00DD276C">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5D704298" w14:textId="77777777"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14:paraId="36B7AD6B" w14:textId="77777777"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14:paraId="3F84A070" w14:textId="77777777" w:rsidR="009E07EE" w:rsidRPr="009044F1" w:rsidRDefault="000A6B75" w:rsidP="00DD27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5E0BB5DD" w14:textId="77777777" w:rsidR="000A6B75" w:rsidRPr="009044F1" w:rsidRDefault="000A6B75" w:rsidP="00DD276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14:paraId="024CBC93" w14:textId="77777777" w:rsidR="00FE2CCB" w:rsidRPr="00ED3BA4" w:rsidRDefault="00C366B6" w:rsidP="00DD27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14:paraId="54EB0C59" w14:textId="77777777" w:rsidR="00FE2CCB" w:rsidRPr="009044F1" w:rsidRDefault="00FE2CCB" w:rsidP="00DD27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14:paraId="58458DF8" w14:textId="77777777" w:rsidR="00BD2C67" w:rsidRPr="001115E9" w:rsidRDefault="00BD2C67" w:rsidP="00B46D58">
      <w:pPr>
        <w:widowControl w:val="0"/>
        <w:spacing w:after="160"/>
        <w:jc w:val="center"/>
        <w:rPr>
          <w:rFonts w:ascii="GHEA Grapalat" w:hAnsi="GHEA Grapalat"/>
          <w:b/>
        </w:rPr>
      </w:pPr>
    </w:p>
    <w:p w14:paraId="7F64598D" w14:textId="77777777"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47CC7D18" w14:textId="77777777"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AE7D9C3" w14:textId="77777777"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lastRenderedPageBreak/>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14:paraId="7B99D1B9" w14:textId="77777777"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70F95C6" w14:textId="77777777"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BF1B89B" w14:textId="77777777"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5343C675" w14:textId="77777777"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6A216086" w14:textId="77777777"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14:paraId="1D80F5B5" w14:textId="77777777" w:rsidR="00B051BE" w:rsidRPr="009044F1" w:rsidRDefault="00B051BE" w:rsidP="00B46D58">
      <w:pPr>
        <w:widowControl w:val="0"/>
        <w:spacing w:after="160"/>
        <w:jc w:val="center"/>
        <w:rPr>
          <w:rFonts w:ascii="GHEA Grapalat" w:hAnsi="GHEA Grapalat"/>
          <w:b/>
        </w:rPr>
      </w:pPr>
    </w:p>
    <w:p w14:paraId="775EF259"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1084391F" w14:textId="77777777" w:rsidR="00096865" w:rsidRPr="009044F1"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3B90063F" w14:textId="77777777" w:rsidR="00096865" w:rsidRPr="009044F1" w:rsidRDefault="000946A3" w:rsidP="001D7DC4">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F4C6A44" w14:textId="77777777" w:rsidR="00096865" w:rsidRPr="005114D0" w:rsidRDefault="000946A3" w:rsidP="001D7DC4">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14:paraId="51958234" w14:textId="608A62B0" w:rsidR="000371A2" w:rsidRDefault="000371A2" w:rsidP="001D7DC4">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2843AD">
        <w:rPr>
          <w:rFonts w:ascii="GHEA Grapalat" w:hAnsi="GHEA Grapalat"/>
          <w:sz w:val="24"/>
          <w:szCs w:val="24"/>
        </w:rPr>
        <w:t xml:space="preserve">г. Ереван, </w:t>
      </w:r>
      <w:r w:rsidR="002B4F5C">
        <w:rPr>
          <w:rFonts w:ascii="GHEA Grapalat" w:hAnsi="GHEA Grapalat"/>
          <w:sz w:val="24"/>
          <w:szCs w:val="24"/>
        </w:rPr>
        <w:t>Тбилисян ш., д. 29</w:t>
      </w:r>
      <w:r>
        <w:rPr>
          <w:rFonts w:ascii="GHEA Grapalat" w:hAnsi="GHEA Grapalat"/>
          <w:sz w:val="24"/>
          <w:szCs w:val="24"/>
        </w:rPr>
        <w:t xml:space="preserve"> не позднее, чем </w:t>
      </w:r>
      <w:r w:rsidR="009415D8">
        <w:rPr>
          <w:rFonts w:ascii="GHEA Grapalat" w:hAnsi="GHEA Grapalat"/>
          <w:sz w:val="24"/>
          <w:szCs w:val="24"/>
        </w:rPr>
        <w:t xml:space="preserve">в </w:t>
      </w:r>
      <w:r w:rsidR="00447720">
        <w:rPr>
          <w:rFonts w:ascii="GHEA Grapalat" w:hAnsi="GHEA Grapalat"/>
          <w:b/>
          <w:sz w:val="24"/>
          <w:szCs w:val="24"/>
        </w:rPr>
        <w:t>10:30</w:t>
      </w:r>
      <w:r w:rsidRPr="009415D8">
        <w:rPr>
          <w:rFonts w:ascii="GHEA Grapalat" w:hAnsi="GHEA Grapalat"/>
          <w:b/>
          <w:sz w:val="24"/>
          <w:szCs w:val="24"/>
        </w:rPr>
        <w:t xml:space="preserve"> часов </w:t>
      </w:r>
      <w:r w:rsidR="009415D8" w:rsidRPr="009415D8">
        <w:rPr>
          <w:rFonts w:ascii="GHEA Grapalat" w:hAnsi="GHEA Grapalat"/>
          <w:b/>
          <w:sz w:val="24"/>
          <w:szCs w:val="24"/>
        </w:rPr>
        <w:t>0</w:t>
      </w:r>
      <w:r w:rsidR="003C6569">
        <w:rPr>
          <w:rFonts w:ascii="GHEA Grapalat" w:hAnsi="GHEA Grapalat"/>
          <w:b/>
          <w:sz w:val="24"/>
          <w:szCs w:val="24"/>
        </w:rPr>
        <w:t>7</w:t>
      </w:r>
      <w:r w:rsidRPr="009415D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14:paraId="6FB0D403" w14:textId="13B78F35" w:rsidR="000371A2" w:rsidRDefault="000371A2" w:rsidP="001D7DC4">
      <w:pPr>
        <w:pStyle w:val="23"/>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r w:rsidR="002B4F5C">
        <w:rPr>
          <w:rFonts w:ascii="GHEA Grapalat" w:hAnsi="GHEA Grapalat"/>
          <w:sz w:val="24"/>
          <w:szCs w:val="24"/>
        </w:rPr>
        <w:t>Астхик Вирабян</w:t>
      </w:r>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6DC27019" w14:textId="77777777" w:rsidR="00B67CCD" w:rsidRPr="00D3436F" w:rsidRDefault="00B67CCD" w:rsidP="001D7DC4">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57535668" w14:textId="77777777" w:rsidR="005F25EF" w:rsidRDefault="005F25EF" w:rsidP="001D7DC4">
      <w:pPr>
        <w:contextualSpacing/>
        <w:jc w:val="both"/>
        <w:rPr>
          <w:rFonts w:ascii="GHEA Grapalat" w:hAnsi="GHEA Grapalat"/>
        </w:rPr>
      </w:pPr>
      <w:r>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3326C034" w14:textId="77777777"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14:paraId="70A85E5C" w14:textId="77777777"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14:paraId="0638D69A" w14:textId="77777777"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14:paraId="4D8D8A11" w14:textId="77777777"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49F689E3" w14:textId="77777777" w:rsidR="00EA0D10" w:rsidRDefault="001361B2" w:rsidP="001D7DC4">
      <w:pPr>
        <w:pStyle w:val="norm"/>
        <w:widowControl w:val="0"/>
        <w:tabs>
          <w:tab w:val="left" w:pos="1134"/>
        </w:tabs>
        <w:spacing w:line="240" w:lineRule="auto"/>
        <w:ind w:firstLine="284"/>
        <w:contextualSpacing/>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14:paraId="1214AFE5" w14:textId="77777777"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3EACA348" w14:textId="77777777"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000D8C0" w14:textId="77777777"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3B87FE30" w14:textId="77777777"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2F595E" w14:textId="77777777"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1284624A" w14:textId="77777777"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7BBB5D2A" w14:textId="77777777"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14:paraId="5DF1FB82"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274A8FC2" w14:textId="77777777"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7279BDAC" w14:textId="77777777"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w:t>
      </w:r>
      <w:r w:rsidR="000F6257">
        <w:rPr>
          <w:rFonts w:asciiTheme="minorHAnsi" w:hAnsiTheme="minorHAnsi"/>
        </w:rPr>
        <w:t xml:space="preserve"> </w:t>
      </w:r>
      <w:r w:rsidRPr="009044F1">
        <w:rPr>
          <w:rFonts w:ascii="GHEA Grapalat" w:hAnsi="GHEA Grapalat"/>
          <w:sz w:val="24"/>
          <w:szCs w:val="24"/>
        </w:rPr>
        <w:t>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w:t>
      </w:r>
      <w:r w:rsidRPr="009044F1">
        <w:rPr>
          <w:rFonts w:ascii="GHEA Grapalat" w:hAnsi="GHEA Grapalat"/>
          <w:sz w:val="24"/>
          <w:szCs w:val="24"/>
        </w:rPr>
        <w:lastRenderedPageBreak/>
        <w:t>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14:paraId="436E522A" w14:textId="77777777"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7A52F7A3" w14:textId="77777777" w:rsidR="00BC1D1C" w:rsidRPr="00A010A9" w:rsidRDefault="00BC1D1C" w:rsidP="007B18B8">
      <w:pPr>
        <w:pStyle w:val="norm"/>
        <w:widowControl w:val="0"/>
        <w:spacing w:line="240" w:lineRule="auto"/>
        <w:ind w:firstLine="567"/>
        <w:contextualSpacing/>
        <w:rPr>
          <w:rFonts w:ascii="GHEA Grapalat" w:hAnsi="GHEA Grapalat"/>
          <w:sz w:val="24"/>
          <w:szCs w:val="24"/>
        </w:rPr>
      </w:pPr>
      <w:r w:rsidRPr="00A010A9">
        <w:rPr>
          <w:rFonts w:ascii="GHEA Grapalat" w:hAnsi="GHEA Grapalat"/>
          <w:sz w:val="24"/>
          <w:szCs w:val="24"/>
        </w:rPr>
        <w:t>б)</w:t>
      </w:r>
      <w:r w:rsidRPr="00A010A9">
        <w:t xml:space="preserve"> </w:t>
      </w:r>
      <w:r w:rsidRPr="00A010A9">
        <w:rPr>
          <w:rFonts w:ascii="GHEA Grapalat" w:hAnsi="GHEA Grapalat"/>
          <w:sz w:val="24"/>
          <w:szCs w:val="24"/>
        </w:rPr>
        <w:t>участник представляет ценовое предложение с учетом максимальных цен на каждый вид услуг, установленных настоящим приглашением</w:t>
      </w:r>
      <w:r w:rsidRPr="00A010A9">
        <w:rPr>
          <w:rFonts w:ascii="GHEA Grapalat" w:hAnsi="GHEA Grapalat"/>
          <w:sz w:val="24"/>
          <w:szCs w:val="24"/>
          <w:lang w:val="hy-AM"/>
        </w:rPr>
        <w:t xml:space="preserve">, </w:t>
      </w:r>
      <w:r w:rsidRPr="00A010A9">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sidRPr="00A010A9">
        <w:rPr>
          <w:rFonts w:ascii="GHEA Grapalat" w:hAnsi="GHEA Grapalat"/>
          <w:sz w:val="24"/>
          <w:szCs w:val="24"/>
        </w:rPr>
        <w:t>ц</w:t>
      </w:r>
      <w:r w:rsidRPr="00A010A9">
        <w:rPr>
          <w:rFonts w:ascii="GHEA Grapalat" w:hAnsi="GHEA Grapalat"/>
          <w:sz w:val="24"/>
          <w:szCs w:val="24"/>
        </w:rPr>
        <w:t>xУxК</w:t>
      </w:r>
      <w:r w:rsidR="007861DD" w:rsidRPr="00A010A9">
        <w:rPr>
          <w:rFonts w:ascii="GHEA Grapalat" w:hAnsi="GHEA Grapalat"/>
          <w:sz w:val="24"/>
          <w:szCs w:val="24"/>
        </w:rPr>
        <w:t>, где:</w:t>
      </w:r>
    </w:p>
    <w:p w14:paraId="5BF31502" w14:textId="77777777" w:rsidR="00BC1D1C" w:rsidRPr="00A010A9" w:rsidRDefault="00BC1D1C" w:rsidP="007B18B8">
      <w:pPr>
        <w:pStyle w:val="norm"/>
        <w:widowControl w:val="0"/>
        <w:spacing w:line="240" w:lineRule="auto"/>
        <w:ind w:firstLine="567"/>
        <w:contextualSpacing/>
        <w:rPr>
          <w:rFonts w:ascii="GHEA Grapalat" w:hAnsi="GHEA Grapalat"/>
          <w:sz w:val="24"/>
          <w:szCs w:val="24"/>
        </w:rPr>
      </w:pPr>
      <w:r w:rsidRPr="00A010A9">
        <w:rPr>
          <w:rFonts w:ascii="GHEA Grapalat" w:hAnsi="GHEA Grapalat"/>
          <w:sz w:val="24"/>
          <w:szCs w:val="24"/>
        </w:rPr>
        <w:t>ВС-сумма, выплачиваемая за оказание отдельных видов услуг, установленных договором</w:t>
      </w:r>
      <w:r w:rsidR="00F00004" w:rsidRPr="00A010A9">
        <w:rPr>
          <w:rFonts w:ascii="GHEA Grapalat" w:hAnsi="GHEA Grapalat"/>
          <w:sz w:val="24"/>
          <w:szCs w:val="24"/>
        </w:rPr>
        <w:t>,</w:t>
      </w:r>
    </w:p>
    <w:p w14:paraId="1779E40B" w14:textId="77777777" w:rsidR="00BC1D1C" w:rsidRPr="00A010A9" w:rsidRDefault="00BC1D1C" w:rsidP="007B18B8">
      <w:pPr>
        <w:pStyle w:val="norm"/>
        <w:widowControl w:val="0"/>
        <w:spacing w:line="240" w:lineRule="auto"/>
        <w:ind w:firstLine="567"/>
        <w:contextualSpacing/>
        <w:rPr>
          <w:rFonts w:ascii="GHEA Grapalat" w:hAnsi="GHEA Grapalat"/>
          <w:sz w:val="24"/>
          <w:szCs w:val="24"/>
        </w:rPr>
      </w:pPr>
      <w:r w:rsidRPr="00A010A9">
        <w:rPr>
          <w:rFonts w:ascii="GHEA Grapalat" w:hAnsi="GHEA Grapalat"/>
          <w:sz w:val="24"/>
          <w:szCs w:val="24"/>
        </w:rPr>
        <w:t xml:space="preserve">ЦУ -итоговая цена, предложенная </w:t>
      </w:r>
      <w:r w:rsidR="0038256B" w:rsidRPr="00A010A9">
        <w:rPr>
          <w:rFonts w:ascii="GHEA Grapalat" w:hAnsi="GHEA Grapalat"/>
          <w:sz w:val="24"/>
          <w:szCs w:val="24"/>
        </w:rPr>
        <w:t>ото</w:t>
      </w:r>
      <w:r w:rsidRPr="00A010A9">
        <w:rPr>
          <w:rFonts w:ascii="GHEA Grapalat" w:hAnsi="GHEA Grapalat"/>
          <w:sz w:val="24"/>
          <w:szCs w:val="24"/>
        </w:rPr>
        <w:t>бранным участником</w:t>
      </w:r>
      <w:r w:rsidR="00F00004" w:rsidRPr="00A010A9">
        <w:rPr>
          <w:rFonts w:ascii="GHEA Grapalat" w:hAnsi="GHEA Grapalat"/>
          <w:sz w:val="24"/>
          <w:szCs w:val="24"/>
        </w:rPr>
        <w:t>,</w:t>
      </w:r>
    </w:p>
    <w:p w14:paraId="3A2E2634" w14:textId="77777777" w:rsidR="00BC1D1C" w:rsidRPr="00A010A9" w:rsidRDefault="00BC1D1C" w:rsidP="007B18B8">
      <w:pPr>
        <w:pStyle w:val="norm"/>
        <w:widowControl w:val="0"/>
        <w:spacing w:line="240" w:lineRule="auto"/>
        <w:ind w:firstLine="567"/>
        <w:contextualSpacing/>
        <w:rPr>
          <w:rFonts w:ascii="GHEA Grapalat" w:hAnsi="GHEA Grapalat"/>
          <w:sz w:val="24"/>
          <w:szCs w:val="24"/>
        </w:rPr>
      </w:pPr>
      <w:r w:rsidRPr="00A010A9">
        <w:rPr>
          <w:rFonts w:ascii="GHEA Grapalat" w:hAnsi="GHEA Grapalat"/>
          <w:sz w:val="24"/>
          <w:szCs w:val="24"/>
        </w:rPr>
        <w:t>СЦ- совокупность максимальных единиц цен, установленных для оказания услуги</w:t>
      </w:r>
      <w:r w:rsidR="00F00004" w:rsidRPr="00A010A9">
        <w:rPr>
          <w:rFonts w:ascii="GHEA Grapalat" w:hAnsi="GHEA Grapalat"/>
          <w:sz w:val="24"/>
          <w:szCs w:val="24"/>
        </w:rPr>
        <w:t>,</w:t>
      </w:r>
    </w:p>
    <w:p w14:paraId="177C792D" w14:textId="77777777" w:rsidR="00BC1D1C" w:rsidRPr="00A010A9" w:rsidRDefault="00BC1D1C" w:rsidP="007B18B8">
      <w:pPr>
        <w:pStyle w:val="norm"/>
        <w:widowControl w:val="0"/>
        <w:spacing w:line="240" w:lineRule="auto"/>
        <w:ind w:firstLine="567"/>
        <w:contextualSpacing/>
        <w:rPr>
          <w:rFonts w:ascii="GHEA Grapalat" w:hAnsi="GHEA Grapalat"/>
          <w:sz w:val="24"/>
          <w:szCs w:val="24"/>
        </w:rPr>
      </w:pPr>
      <w:r w:rsidRPr="00A010A9">
        <w:rPr>
          <w:rFonts w:ascii="GHEA Grapalat" w:hAnsi="GHEA Grapalat"/>
          <w:sz w:val="24"/>
          <w:szCs w:val="24"/>
        </w:rPr>
        <w:t>У-цена на максимальную единицу предоставленной услуги</w:t>
      </w:r>
      <w:r w:rsidR="00F00004" w:rsidRPr="00A010A9">
        <w:rPr>
          <w:rFonts w:ascii="GHEA Grapalat" w:hAnsi="GHEA Grapalat"/>
          <w:sz w:val="24"/>
          <w:szCs w:val="24"/>
        </w:rPr>
        <w:t>,</w:t>
      </w:r>
    </w:p>
    <w:p w14:paraId="1D41767C" w14:textId="77777777" w:rsidR="00BC1D1C" w:rsidRPr="00A010A9" w:rsidRDefault="00BC1D1C" w:rsidP="007B18B8">
      <w:pPr>
        <w:pStyle w:val="norm"/>
        <w:widowControl w:val="0"/>
        <w:spacing w:line="240" w:lineRule="auto"/>
        <w:ind w:firstLine="567"/>
        <w:contextualSpacing/>
        <w:rPr>
          <w:rFonts w:ascii="GHEA Grapalat" w:hAnsi="GHEA Grapalat"/>
          <w:sz w:val="24"/>
          <w:szCs w:val="24"/>
        </w:rPr>
      </w:pPr>
      <w:r w:rsidRPr="00A010A9">
        <w:rPr>
          <w:rFonts w:ascii="GHEA Grapalat" w:hAnsi="GHEA Grapalat"/>
          <w:sz w:val="24"/>
          <w:szCs w:val="24"/>
        </w:rPr>
        <w:t>К-количество предоставленных услуг.</w:t>
      </w:r>
    </w:p>
    <w:p w14:paraId="736B434B" w14:textId="77777777"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750182B0" w14:textId="77777777"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14:paraId="55FF9040" w14:textId="77777777"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84DB9E5" w14:textId="77777777"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14:paraId="68E16D71" w14:textId="77777777"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14:paraId="2B306D6E" w14:textId="77777777"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7BE2E595" w14:textId="77777777"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4A8E700D" w14:textId="77777777"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556D845A" w14:textId="77777777"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14:paraId="657B6488" w14:textId="77777777"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49CCAE91" w14:textId="77777777" w:rsidR="00096865" w:rsidRPr="009044F1" w:rsidRDefault="00096865" w:rsidP="007B18B8">
      <w:pPr>
        <w:pStyle w:val="23"/>
        <w:widowControl w:val="0"/>
        <w:spacing w:line="240" w:lineRule="auto"/>
        <w:ind w:firstLine="567"/>
        <w:contextualSpacing/>
        <w:rPr>
          <w:rFonts w:ascii="GHEA Grapalat" w:hAnsi="GHEA Grapalat"/>
          <w:sz w:val="24"/>
          <w:szCs w:val="24"/>
        </w:rPr>
      </w:pPr>
    </w:p>
    <w:p w14:paraId="4C51BF80"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lastRenderedPageBreak/>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772C6EA2" w14:textId="77777777" w:rsidR="00096865" w:rsidRPr="00AA7117" w:rsidRDefault="00220C7C" w:rsidP="00204A0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E9D3495" w14:textId="77777777" w:rsidR="00096865" w:rsidRPr="009044F1" w:rsidRDefault="00220C7C" w:rsidP="00204A0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6FF74285" w14:textId="77777777" w:rsidR="00FA0E41" w:rsidRPr="009044F1" w:rsidRDefault="00FA0E41" w:rsidP="00B46D58">
      <w:pPr>
        <w:widowControl w:val="0"/>
        <w:spacing w:after="160"/>
        <w:ind w:firstLine="567"/>
        <w:jc w:val="center"/>
        <w:rPr>
          <w:rFonts w:ascii="GHEA Grapalat" w:hAnsi="GHEA Grapalat"/>
          <w:b/>
        </w:rPr>
      </w:pPr>
    </w:p>
    <w:p w14:paraId="7BBFD509" w14:textId="77777777" w:rsidR="00A225E0" w:rsidRDefault="00A225E0" w:rsidP="00B46D58">
      <w:pPr>
        <w:rPr>
          <w:rFonts w:ascii="GHEA Grapalat" w:hAnsi="GHEA Grapalat" w:cs="Sylfaen"/>
        </w:rPr>
      </w:pPr>
    </w:p>
    <w:p w14:paraId="095CA9B1" w14:textId="77777777"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42E6A2AC" w14:textId="6114DD20" w:rsidR="00A9098A" w:rsidRPr="00AD29CE" w:rsidRDefault="00FD2748" w:rsidP="00204A09">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w:t>
      </w:r>
      <w:r w:rsidR="00204A09" w:rsidRPr="00204A09">
        <w:rPr>
          <w:rFonts w:ascii="GHEA Grapalat" w:hAnsi="GHEA Grapalat"/>
          <w:b/>
          <w:sz w:val="24"/>
          <w:szCs w:val="24"/>
        </w:rPr>
        <w:t>0</w:t>
      </w:r>
      <w:r w:rsidR="009809FA">
        <w:rPr>
          <w:rFonts w:ascii="GHEA Grapalat" w:hAnsi="GHEA Grapalat"/>
          <w:b/>
          <w:sz w:val="24"/>
          <w:szCs w:val="24"/>
        </w:rPr>
        <w:t>7</w:t>
      </w:r>
      <w:r w:rsidR="00A9098A" w:rsidRPr="00204A09">
        <w:rPr>
          <w:rFonts w:ascii="GHEA Grapalat" w:hAnsi="GHEA Grapalat"/>
          <w:b/>
          <w:sz w:val="24"/>
          <w:szCs w:val="24"/>
        </w:rPr>
        <w:t xml:space="preserve">-ый день в </w:t>
      </w:r>
      <w:r w:rsidR="00447720">
        <w:rPr>
          <w:rFonts w:ascii="GHEA Grapalat" w:hAnsi="GHEA Grapalat"/>
          <w:b/>
          <w:sz w:val="24"/>
          <w:szCs w:val="24"/>
        </w:rPr>
        <w:t>10:30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14:paraId="24FB833E" w14:textId="77777777"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14:paraId="5FE6A46F" w14:textId="77777777"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2E3F1808" w14:textId="77777777"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589BF5A" w14:textId="77777777"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07EAE5F" w14:textId="77777777"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26F441B6" w14:textId="77777777"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0389BCBC" w14:textId="77777777"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561A3510" w14:textId="77777777"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46728C91" w14:textId="77777777"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14:paraId="338763C7" w14:textId="77777777" w:rsidR="00B514E8" w:rsidRPr="009044F1" w:rsidRDefault="00FD2748"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14:paraId="6C0B9F9C" w14:textId="77777777" w:rsidR="00C832E0" w:rsidRPr="00A01157" w:rsidRDefault="00FD2748" w:rsidP="00C832E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w:t>
      </w:r>
      <w:r w:rsidRPr="009044F1">
        <w:rPr>
          <w:rFonts w:ascii="GHEA Grapalat" w:hAnsi="GHEA Grapalat"/>
          <w:i w:val="0"/>
          <w:sz w:val="24"/>
          <w:szCs w:val="24"/>
        </w:rPr>
        <w:lastRenderedPageBreak/>
        <w:t>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14:paraId="14F7071B" w14:textId="77777777"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63D84BC8" w14:textId="77777777"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14:paraId="7BE0219A" w14:textId="77777777"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60760B00" w14:textId="77777777"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2B90FB28" w14:textId="77777777"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7400068B" w14:textId="77777777"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14:paraId="4007FA9B" w14:textId="77777777"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0D25ECBF" w14:textId="77777777"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02F8061A" w14:textId="77777777" w:rsidR="001C2B34" w:rsidRPr="00A16851" w:rsidRDefault="001C2B34" w:rsidP="001C2B34">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Arial" w:hAnsi="Arial" w:cs="Arial"/>
        </w:rPr>
        <w:t>включая случай,</w:t>
      </w:r>
      <w:r w:rsidRPr="00F8703D">
        <w:t xml:space="preserve"> </w:t>
      </w:r>
      <w:r w:rsidRPr="00BB0C4D">
        <w:rPr>
          <w:rFonts w:ascii="GHEA Grapalat" w:hAnsi="GHEA Grapalat"/>
          <w:sz w:val="24"/>
          <w:szCs w:val="24"/>
        </w:rPr>
        <w:t xml:space="preserve">когда лицо, включённое в список, предусмотренный подпунктом 2 пункта 2 постановления  Правительства РА от </w:t>
      </w:r>
      <w:r w:rsidRPr="00A16851">
        <w:rPr>
          <w:rFonts w:ascii="GHEA Grapalat" w:hAnsi="GHEA Grapalat"/>
          <w:sz w:val="24"/>
          <w:szCs w:val="24"/>
        </w:rPr>
        <w:t>20.06.2025 № 817-А, предлагается участником в качестве агента / исполнителя /</w:t>
      </w:r>
      <w:r w:rsidRPr="00A16851">
        <w:rPr>
          <w:rFonts w:ascii="GHEA Grapalat" w:hAnsi="GHEA Grapalat"/>
          <w:sz w:val="24"/>
          <w:szCs w:val="24"/>
          <w:lang w:val="hy-AM"/>
        </w:rPr>
        <w:t xml:space="preserve">, </w:t>
      </w:r>
      <w:r w:rsidRPr="00A16851">
        <w:rPr>
          <w:rFonts w:ascii="GHEA Grapalat" w:hAnsi="GHEA Grapalat"/>
          <w:sz w:val="24"/>
          <w:szCs w:val="24"/>
        </w:rPr>
        <w:t xml:space="preserve">то </w:t>
      </w:r>
      <w:r w:rsidRPr="00A16851">
        <w:rPr>
          <w:rFonts w:ascii="GHEA Grapalat" w:hAnsi="GHEA Grapalat" w:cs="Calibri"/>
          <w:sz w:val="24"/>
          <w:szCs w:val="24"/>
        </w:rPr>
        <w:t>комиссия</w:t>
      </w:r>
      <w:r w:rsidRPr="00A16851">
        <w:rPr>
          <w:rFonts w:ascii="GHEA Grapalat" w:hAnsi="GHEA Grapalat"/>
          <w:sz w:val="24"/>
          <w:szCs w:val="24"/>
        </w:rPr>
        <w:t xml:space="preserve"> </w:t>
      </w:r>
      <w:r w:rsidRPr="00A16851">
        <w:rPr>
          <w:rFonts w:ascii="GHEA Grapalat" w:hAnsi="GHEA Grapalat" w:cs="Calibri"/>
          <w:sz w:val="24"/>
          <w:szCs w:val="24"/>
        </w:rPr>
        <w:t>приостанавливает</w:t>
      </w:r>
      <w:r w:rsidRPr="00A16851">
        <w:rPr>
          <w:rFonts w:ascii="GHEA Grapalat" w:hAnsi="GHEA Grapalat"/>
          <w:sz w:val="24"/>
          <w:szCs w:val="24"/>
        </w:rPr>
        <w:t xml:space="preserve"> </w:t>
      </w:r>
      <w:r w:rsidRPr="00A16851">
        <w:rPr>
          <w:rFonts w:ascii="GHEA Grapalat" w:hAnsi="GHEA Grapalat" w:cs="Calibri"/>
          <w:sz w:val="24"/>
          <w:szCs w:val="24"/>
        </w:rPr>
        <w:t>заседание</w:t>
      </w:r>
      <w:r w:rsidRPr="00A16851">
        <w:rPr>
          <w:rFonts w:ascii="GHEA Grapalat" w:hAnsi="GHEA Grapalat"/>
          <w:sz w:val="24"/>
          <w:szCs w:val="24"/>
        </w:rPr>
        <w:t xml:space="preserve"> </w:t>
      </w:r>
      <w:r w:rsidRPr="00A16851">
        <w:rPr>
          <w:rFonts w:ascii="GHEA Grapalat" w:hAnsi="GHEA Grapalat" w:cs="Calibri"/>
          <w:sz w:val="24"/>
          <w:szCs w:val="24"/>
        </w:rPr>
        <w:t>на</w:t>
      </w:r>
      <w:r w:rsidRPr="00A16851">
        <w:rPr>
          <w:rFonts w:ascii="GHEA Grapalat" w:hAnsi="GHEA Grapalat"/>
          <w:sz w:val="24"/>
          <w:szCs w:val="24"/>
        </w:rPr>
        <w:t xml:space="preserve"> </w:t>
      </w:r>
      <w:r w:rsidRPr="00A16851">
        <w:rPr>
          <w:rFonts w:ascii="GHEA Grapalat" w:hAnsi="GHEA Grapalat" w:cs="Calibri"/>
          <w:sz w:val="24"/>
          <w:szCs w:val="24"/>
        </w:rPr>
        <w:t>один</w:t>
      </w:r>
      <w:r w:rsidRPr="00A16851">
        <w:rPr>
          <w:rFonts w:ascii="GHEA Grapalat" w:hAnsi="GHEA Grapalat"/>
          <w:sz w:val="24"/>
          <w:szCs w:val="24"/>
        </w:rPr>
        <w:t xml:space="preserve"> </w:t>
      </w:r>
      <w:r w:rsidRPr="00A16851">
        <w:rPr>
          <w:rFonts w:ascii="GHEA Grapalat" w:hAnsi="GHEA Grapalat" w:cs="Calibri"/>
          <w:sz w:val="24"/>
          <w:szCs w:val="24"/>
        </w:rPr>
        <w:t>рабочий</w:t>
      </w:r>
      <w:r w:rsidRPr="00A16851">
        <w:rPr>
          <w:rFonts w:ascii="GHEA Grapalat" w:hAnsi="GHEA Grapalat"/>
          <w:sz w:val="24"/>
          <w:szCs w:val="24"/>
        </w:rPr>
        <w:t xml:space="preserve"> </w:t>
      </w:r>
      <w:r w:rsidRPr="00A16851">
        <w:rPr>
          <w:rFonts w:ascii="GHEA Grapalat" w:hAnsi="GHEA Grapalat" w:cs="Calibri"/>
          <w:sz w:val="24"/>
          <w:szCs w:val="24"/>
        </w:rPr>
        <w:t>день</w:t>
      </w:r>
      <w:r w:rsidRPr="00A16851">
        <w:rPr>
          <w:rFonts w:ascii="GHEA Grapalat" w:hAnsi="GHEA Grapalat"/>
          <w:sz w:val="24"/>
          <w:szCs w:val="24"/>
        </w:rPr>
        <w:t xml:space="preserve">, </w:t>
      </w:r>
      <w:r w:rsidRPr="00A16851">
        <w:rPr>
          <w:rFonts w:ascii="GHEA Grapalat" w:hAnsi="GHEA Grapalat" w:cs="Calibri"/>
          <w:sz w:val="24"/>
          <w:szCs w:val="24"/>
        </w:rPr>
        <w:t>а</w:t>
      </w:r>
      <w:r w:rsidRPr="00A16851">
        <w:rPr>
          <w:rFonts w:ascii="GHEA Grapalat" w:hAnsi="GHEA Grapalat"/>
          <w:sz w:val="24"/>
          <w:szCs w:val="24"/>
        </w:rPr>
        <w:t xml:space="preserve"> </w:t>
      </w:r>
      <w:r w:rsidRPr="00A16851">
        <w:rPr>
          <w:rFonts w:ascii="GHEA Grapalat" w:hAnsi="GHEA Grapalat" w:cs="Calibri"/>
          <w:sz w:val="24"/>
          <w:szCs w:val="24"/>
        </w:rPr>
        <w:t>секретарь</w:t>
      </w:r>
      <w:r w:rsidRPr="00A16851">
        <w:rPr>
          <w:rFonts w:ascii="GHEA Grapalat" w:hAnsi="GHEA Grapalat"/>
          <w:sz w:val="24"/>
          <w:szCs w:val="24"/>
        </w:rPr>
        <w:t xml:space="preserve"> </w:t>
      </w:r>
      <w:r w:rsidRPr="00A16851">
        <w:rPr>
          <w:rFonts w:ascii="GHEA Grapalat" w:hAnsi="GHEA Grapalat" w:cs="Calibri"/>
          <w:sz w:val="24"/>
          <w:szCs w:val="24"/>
        </w:rPr>
        <w:t>комиссии</w:t>
      </w:r>
      <w:r w:rsidRPr="00A16851">
        <w:rPr>
          <w:rFonts w:ascii="GHEA Grapalat" w:hAnsi="GHEA Grapalat"/>
          <w:sz w:val="24"/>
          <w:szCs w:val="24"/>
        </w:rPr>
        <w:t xml:space="preserve"> </w:t>
      </w:r>
      <w:r w:rsidRPr="00A16851">
        <w:rPr>
          <w:rFonts w:ascii="GHEA Grapalat" w:hAnsi="GHEA Grapalat" w:cs="Calibri"/>
          <w:sz w:val="24"/>
          <w:szCs w:val="24"/>
        </w:rPr>
        <w:t>в</w:t>
      </w:r>
      <w:r w:rsidRPr="00A16851">
        <w:rPr>
          <w:rFonts w:ascii="GHEA Grapalat" w:hAnsi="GHEA Grapalat"/>
          <w:sz w:val="24"/>
          <w:szCs w:val="24"/>
        </w:rPr>
        <w:t xml:space="preserve"> </w:t>
      </w:r>
      <w:r w:rsidRPr="00A16851">
        <w:rPr>
          <w:rFonts w:ascii="GHEA Grapalat" w:hAnsi="GHEA Grapalat" w:cs="Calibri"/>
          <w:sz w:val="24"/>
          <w:szCs w:val="24"/>
        </w:rPr>
        <w:t>тот</w:t>
      </w:r>
      <w:r w:rsidRPr="00A16851">
        <w:rPr>
          <w:rFonts w:ascii="GHEA Grapalat" w:hAnsi="GHEA Grapalat"/>
          <w:sz w:val="24"/>
          <w:szCs w:val="24"/>
        </w:rPr>
        <w:t xml:space="preserve"> </w:t>
      </w:r>
      <w:r w:rsidRPr="00A16851">
        <w:rPr>
          <w:rFonts w:ascii="GHEA Grapalat" w:hAnsi="GHEA Grapalat" w:cs="Calibri"/>
          <w:sz w:val="24"/>
          <w:szCs w:val="24"/>
        </w:rPr>
        <w:t>же</w:t>
      </w:r>
      <w:r w:rsidRPr="00A16851">
        <w:rPr>
          <w:rFonts w:ascii="GHEA Grapalat" w:hAnsi="GHEA Grapalat"/>
          <w:sz w:val="24"/>
          <w:szCs w:val="24"/>
        </w:rPr>
        <w:t xml:space="preserve"> </w:t>
      </w:r>
      <w:r w:rsidRPr="00A16851">
        <w:rPr>
          <w:rFonts w:ascii="GHEA Grapalat" w:hAnsi="GHEA Grapalat" w:cs="Calibri"/>
          <w:sz w:val="24"/>
          <w:szCs w:val="24"/>
        </w:rPr>
        <w:t>день</w:t>
      </w:r>
      <w:r w:rsidRPr="00A16851">
        <w:rPr>
          <w:rFonts w:ascii="GHEA Grapalat" w:hAnsi="GHEA Grapalat"/>
          <w:sz w:val="24"/>
          <w:szCs w:val="24"/>
        </w:rPr>
        <w:t xml:space="preserve"> </w:t>
      </w:r>
      <w:r w:rsidRPr="00A16851">
        <w:rPr>
          <w:rFonts w:ascii="GHEA Grapalat" w:hAnsi="GHEA Grapalat" w:cs="Calibri"/>
          <w:sz w:val="24"/>
          <w:szCs w:val="24"/>
        </w:rPr>
        <w:t>уведомляет</w:t>
      </w:r>
      <w:r w:rsidRPr="00A16851">
        <w:rPr>
          <w:rFonts w:ascii="GHEA Grapalat" w:hAnsi="GHEA Grapalat"/>
          <w:sz w:val="24"/>
          <w:szCs w:val="24"/>
        </w:rPr>
        <w:t xml:space="preserve"> </w:t>
      </w:r>
      <w:r w:rsidRPr="00A16851">
        <w:rPr>
          <w:rFonts w:ascii="GHEA Grapalat" w:hAnsi="GHEA Grapalat" w:cs="Calibri"/>
          <w:sz w:val="24"/>
          <w:szCs w:val="24"/>
        </w:rPr>
        <w:t>участника</w:t>
      </w:r>
      <w:r w:rsidRPr="00A16851">
        <w:rPr>
          <w:rFonts w:ascii="GHEA Grapalat" w:hAnsi="GHEA Grapalat"/>
          <w:sz w:val="24"/>
          <w:szCs w:val="24"/>
        </w:rPr>
        <w:t xml:space="preserve"> </w:t>
      </w:r>
      <w:r w:rsidRPr="00A16851">
        <w:rPr>
          <w:rFonts w:ascii="GHEA Grapalat" w:hAnsi="GHEA Grapalat" w:cs="Calibri"/>
          <w:sz w:val="24"/>
          <w:szCs w:val="24"/>
        </w:rPr>
        <w:t>об</w:t>
      </w:r>
      <w:r w:rsidRPr="00A16851">
        <w:rPr>
          <w:rFonts w:ascii="GHEA Grapalat" w:hAnsi="GHEA Grapalat"/>
          <w:sz w:val="24"/>
          <w:szCs w:val="24"/>
        </w:rPr>
        <w:t xml:space="preserve"> </w:t>
      </w:r>
      <w:r w:rsidRPr="00A16851">
        <w:rPr>
          <w:rFonts w:ascii="GHEA Grapalat" w:hAnsi="GHEA Grapalat" w:cs="Calibri"/>
          <w:sz w:val="24"/>
          <w:szCs w:val="24"/>
        </w:rPr>
        <w:t>этом</w:t>
      </w:r>
      <w:r w:rsidRPr="00A16851">
        <w:rPr>
          <w:rFonts w:ascii="GHEA Grapalat" w:hAnsi="GHEA Grapalat"/>
          <w:sz w:val="24"/>
          <w:szCs w:val="24"/>
        </w:rPr>
        <w:t xml:space="preserve"> </w:t>
      </w:r>
      <w:r w:rsidRPr="00A16851">
        <w:rPr>
          <w:rFonts w:ascii="GHEA Grapalat" w:hAnsi="GHEA Grapalat" w:cs="Calibri"/>
          <w:sz w:val="24"/>
          <w:szCs w:val="24"/>
        </w:rPr>
        <w:t>в</w:t>
      </w:r>
      <w:r w:rsidRPr="00A16851">
        <w:rPr>
          <w:rFonts w:ascii="GHEA Grapalat" w:hAnsi="GHEA Grapalat"/>
          <w:sz w:val="24"/>
          <w:szCs w:val="24"/>
        </w:rPr>
        <w:t xml:space="preserve"> </w:t>
      </w:r>
      <w:r w:rsidRPr="00A16851">
        <w:rPr>
          <w:rFonts w:ascii="GHEA Grapalat" w:hAnsi="GHEA Grapalat" w:cs="Calibri"/>
          <w:sz w:val="24"/>
          <w:szCs w:val="24"/>
        </w:rPr>
        <w:t>электронном</w:t>
      </w:r>
      <w:r w:rsidRPr="00A16851">
        <w:rPr>
          <w:rFonts w:ascii="GHEA Grapalat" w:hAnsi="GHEA Grapalat"/>
          <w:sz w:val="24"/>
          <w:szCs w:val="24"/>
        </w:rPr>
        <w:t xml:space="preserve"> </w:t>
      </w:r>
      <w:r w:rsidRPr="00A16851">
        <w:rPr>
          <w:rFonts w:ascii="GHEA Grapalat" w:hAnsi="GHEA Grapalat" w:cs="Calibri"/>
          <w:sz w:val="24"/>
          <w:szCs w:val="24"/>
        </w:rPr>
        <w:t>виде</w:t>
      </w:r>
      <w:r w:rsidRPr="00A16851">
        <w:rPr>
          <w:rFonts w:ascii="GHEA Grapalat" w:hAnsi="GHEA Grapalat"/>
          <w:sz w:val="24"/>
          <w:szCs w:val="24"/>
        </w:rPr>
        <w:t xml:space="preserve">, </w:t>
      </w:r>
      <w:r w:rsidRPr="00A16851">
        <w:rPr>
          <w:rFonts w:ascii="GHEA Grapalat" w:hAnsi="GHEA Grapalat" w:cs="Calibri"/>
          <w:sz w:val="24"/>
          <w:szCs w:val="24"/>
        </w:rPr>
        <w:t>предлагая</w:t>
      </w:r>
      <w:r w:rsidRPr="00A16851">
        <w:rPr>
          <w:rFonts w:ascii="GHEA Grapalat" w:hAnsi="GHEA Grapalat"/>
          <w:sz w:val="24"/>
          <w:szCs w:val="24"/>
        </w:rPr>
        <w:t xml:space="preserve"> </w:t>
      </w:r>
      <w:r w:rsidRPr="00A16851">
        <w:rPr>
          <w:rFonts w:ascii="GHEA Grapalat" w:hAnsi="GHEA Grapalat" w:cs="Calibri"/>
          <w:sz w:val="24"/>
          <w:szCs w:val="24"/>
        </w:rPr>
        <w:t>устранить</w:t>
      </w:r>
      <w:r w:rsidRPr="00A16851">
        <w:rPr>
          <w:rFonts w:ascii="GHEA Grapalat" w:hAnsi="GHEA Grapalat"/>
          <w:sz w:val="24"/>
          <w:szCs w:val="24"/>
        </w:rPr>
        <w:t xml:space="preserve"> </w:t>
      </w:r>
      <w:r w:rsidRPr="00A16851">
        <w:rPr>
          <w:rFonts w:ascii="GHEA Grapalat" w:hAnsi="GHEA Grapalat" w:cs="Calibri"/>
          <w:sz w:val="24"/>
          <w:szCs w:val="24"/>
        </w:rPr>
        <w:t>несоответствие</w:t>
      </w:r>
      <w:r w:rsidRPr="00A16851">
        <w:rPr>
          <w:rFonts w:ascii="GHEA Grapalat" w:hAnsi="GHEA Grapalat"/>
          <w:sz w:val="24"/>
          <w:szCs w:val="24"/>
        </w:rPr>
        <w:t xml:space="preserve"> </w:t>
      </w:r>
      <w:r w:rsidRPr="00A16851">
        <w:rPr>
          <w:rFonts w:ascii="GHEA Grapalat" w:hAnsi="GHEA Grapalat" w:cs="Calibri"/>
          <w:sz w:val="24"/>
          <w:szCs w:val="24"/>
        </w:rPr>
        <w:t>до</w:t>
      </w:r>
      <w:r w:rsidRPr="00A16851">
        <w:rPr>
          <w:rFonts w:ascii="GHEA Grapalat" w:hAnsi="GHEA Grapalat"/>
          <w:sz w:val="24"/>
          <w:szCs w:val="24"/>
        </w:rPr>
        <w:t xml:space="preserve"> </w:t>
      </w:r>
      <w:r w:rsidRPr="00A16851">
        <w:rPr>
          <w:rFonts w:ascii="GHEA Grapalat" w:hAnsi="GHEA Grapalat" w:cs="Calibri"/>
          <w:sz w:val="24"/>
          <w:szCs w:val="24"/>
        </w:rPr>
        <w:t>окончания</w:t>
      </w:r>
      <w:r w:rsidRPr="00A16851">
        <w:rPr>
          <w:rFonts w:ascii="GHEA Grapalat" w:hAnsi="GHEA Grapalat"/>
          <w:sz w:val="24"/>
          <w:szCs w:val="24"/>
        </w:rPr>
        <w:t xml:space="preserve"> </w:t>
      </w:r>
      <w:r w:rsidRPr="00A16851">
        <w:rPr>
          <w:rFonts w:ascii="GHEA Grapalat" w:hAnsi="GHEA Grapalat" w:cs="Calibri"/>
          <w:sz w:val="24"/>
          <w:szCs w:val="24"/>
        </w:rPr>
        <w:t>срока</w:t>
      </w:r>
      <w:r w:rsidRPr="00A16851">
        <w:rPr>
          <w:rFonts w:ascii="GHEA Grapalat" w:hAnsi="GHEA Grapalat"/>
          <w:sz w:val="24"/>
          <w:szCs w:val="24"/>
        </w:rPr>
        <w:t xml:space="preserve"> приостановления.</w:t>
      </w:r>
    </w:p>
    <w:p w14:paraId="000EB518" w14:textId="77777777" w:rsidR="001C2B34" w:rsidRDefault="001C2B34" w:rsidP="001C2B34">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lastRenderedPageBreak/>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4F45FC30" w14:textId="77777777" w:rsidR="001C2B34" w:rsidRPr="00AA7117" w:rsidRDefault="001C2B34" w:rsidP="001C2B34">
      <w:pPr>
        <w:pStyle w:val="norm"/>
        <w:widowControl w:val="0"/>
        <w:tabs>
          <w:tab w:val="left" w:pos="1134"/>
        </w:tabs>
        <w:spacing w:line="240" w:lineRule="auto"/>
        <w:ind w:firstLine="567"/>
        <w:contextualSpacing/>
        <w:rPr>
          <w:rFonts w:ascii="GHEA Grapalat" w:hAnsi="GHEA Grapalat" w:cs="Sylfaen"/>
          <w:sz w:val="24"/>
          <w:szCs w:val="24"/>
        </w:rPr>
      </w:pPr>
      <w:r w:rsidRPr="00BB0C4D">
        <w:rPr>
          <w:rFonts w:ascii="GHEA Grapalat" w:hAnsi="GHEA Grapalat" w:cs="Sylfaen"/>
          <w:sz w:val="24"/>
          <w:szCs w:val="24"/>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4AE89D31" w14:textId="77777777" w:rsidR="00C27BA4" w:rsidRDefault="00A150A9" w:rsidP="001C2B34">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58E32EF3" w14:textId="77777777" w:rsidR="00E46770"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1E8D0B6D" w14:textId="77777777" w:rsidR="00C7065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23FC24B3" w14:textId="77777777" w:rsidR="00E65F37"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1B18A12D" w14:textId="77777777" w:rsidR="00A24827" w:rsidRPr="009044F1" w:rsidRDefault="00A24827"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1AEBED07" w14:textId="77777777" w:rsidR="008B73CD" w:rsidRPr="009044F1" w:rsidRDefault="008B73CD"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7F0E96D" w14:textId="77777777"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FB5F76" w:rsidRPr="00551FD6">
        <w:rPr>
          <w:rFonts w:ascii="GHEA Grapalat" w:hAnsi="GHEA Grapalat"/>
        </w:rPr>
        <w:t xml:space="preserve">В случае выявления </w:t>
      </w:r>
      <w:r w:rsidR="00FB5F76" w:rsidRPr="00681C1F">
        <w:rPr>
          <w:rFonts w:ascii="GHEA Grapalat" w:hAnsi="GHEA Grapalat"/>
          <w:color w:val="000000" w:themeColor="text1"/>
        </w:rPr>
        <w:t xml:space="preserve">оснований, предусмотренных пунктом 6 части 1 статьи 6 Закона, </w:t>
      </w:r>
      <w:r w:rsidR="00FB5F7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FB5F76" w:rsidRPr="00787DDB">
        <w:rPr>
          <w:rFonts w:ascii="GHEA Grapalat" w:hAnsi="GHEA Grapalat"/>
        </w:rPr>
        <w:t>. Мотивированное решение руководителя заказчика уполномоченный орган публикует в бюллетене</w:t>
      </w:r>
      <w:r w:rsidR="00FB5F76" w:rsidRPr="00E533E5">
        <w:rPr>
          <w:rFonts w:ascii="GHEA Grapalat" w:hAnsi="GHEA Grapalat"/>
        </w:rPr>
        <w:t xml:space="preserve"> </w:t>
      </w:r>
      <w:r w:rsidR="00FB5F76">
        <w:rPr>
          <w:rFonts w:ascii="GHEA Grapalat" w:hAnsi="GHEA Grapalat"/>
        </w:rPr>
        <w:t xml:space="preserve">в течение пяти рабочих дней, </w:t>
      </w:r>
      <w:r w:rsidR="00FB5F76">
        <w:rPr>
          <w:rStyle w:val="ezkurwreuab5ozgtqnkl"/>
          <w:rFonts w:ascii="GHEA Grapalat" w:hAnsi="GHEA Grapalat"/>
        </w:rPr>
        <w:t>следующих</w:t>
      </w:r>
      <w:r w:rsidR="00FB5F76">
        <w:rPr>
          <w:rFonts w:ascii="GHEA Grapalat" w:hAnsi="GHEA Grapalat"/>
        </w:rPr>
        <w:t xml:space="preserve"> </w:t>
      </w:r>
      <w:r w:rsidR="00FB5F76">
        <w:rPr>
          <w:rStyle w:val="ezkurwreuab5ozgtqnkl"/>
          <w:rFonts w:ascii="GHEA Grapalat" w:hAnsi="GHEA Grapalat"/>
        </w:rPr>
        <w:t>за днем</w:t>
      </w:r>
      <w:r w:rsidR="00FB5F76">
        <w:rPr>
          <w:rFonts w:ascii="GHEA Grapalat" w:hAnsi="GHEA Grapalat"/>
        </w:rPr>
        <w:t xml:space="preserve"> </w:t>
      </w:r>
      <w:r w:rsidR="00FB5F76">
        <w:rPr>
          <w:rStyle w:val="ezkurwreuab5ozgtqnkl"/>
          <w:rFonts w:ascii="GHEA Grapalat" w:hAnsi="GHEA Grapalat"/>
        </w:rPr>
        <w:t>получения</w:t>
      </w:r>
      <w:r w:rsidR="00FB5F76">
        <w:rPr>
          <w:rFonts w:ascii="GHEA Grapalat" w:hAnsi="GHEA Grapalat"/>
        </w:rPr>
        <w:t xml:space="preserve"> </w:t>
      </w:r>
      <w:r w:rsidR="00FB5F76">
        <w:rPr>
          <w:rStyle w:val="ezkurwreuab5ozgtqnkl"/>
          <w:rFonts w:ascii="GHEA Grapalat" w:hAnsi="GHEA Grapalat"/>
        </w:rPr>
        <w:t>решения</w:t>
      </w:r>
      <w:r w:rsidR="00FB5F76"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w:t>
      </w:r>
      <w:r w:rsidR="00BD06DB" w:rsidRPr="00551FD6">
        <w:rPr>
          <w:rFonts w:ascii="GHEA Grapalat" w:hAnsi="GHEA Grapalat"/>
        </w:rPr>
        <w:lastRenderedPageBreak/>
        <w:t>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14:paraId="2037EA2B" w14:textId="77777777"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14:paraId="1C1F38DB" w14:textId="77777777"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74D4FD1A" w14:textId="77777777"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29FEBC97" w14:textId="77777777" w:rsidR="00EE676A" w:rsidRDefault="00EE676A" w:rsidP="00EE676A">
      <w:pPr>
        <w:widowControl w:val="0"/>
        <w:tabs>
          <w:tab w:val="left" w:pos="1276"/>
        </w:tabs>
        <w:ind w:firstLine="567"/>
        <w:contextualSpacing/>
        <w:jc w:val="both"/>
        <w:rPr>
          <w:rFonts w:ascii="GHEA Grapalat" w:hAnsi="GHEA Grapalat" w:cs="Sylfaen"/>
        </w:rPr>
      </w:pP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Pr>
          <w:rFonts w:ascii="GHEA Grapalat" w:hAnsi="GHEA Grapalat" w:cs="Sylfaen"/>
        </w:rPr>
        <w:t>:</w:t>
      </w:r>
    </w:p>
    <w:p w14:paraId="2C95C74C" w14:textId="77777777" w:rsidR="00EE676A" w:rsidRDefault="00EE676A" w:rsidP="00EE676A">
      <w:pPr>
        <w:widowControl w:val="0"/>
        <w:tabs>
          <w:tab w:val="left" w:pos="1276"/>
        </w:tabs>
        <w:ind w:firstLine="567"/>
        <w:contextualSpacing/>
        <w:jc w:val="both"/>
        <w:rPr>
          <w:rFonts w:ascii="GHEA Grapalat" w:hAnsi="GHEA Grapalat" w:cs="Sylfaen"/>
        </w:rPr>
      </w:pPr>
      <w:r>
        <w:rPr>
          <w:rFonts w:ascii="GHEA Grapalat" w:hAnsi="GHEA Grapalat" w:cs="Sylfaen"/>
        </w:rPr>
        <w:t>-</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BB0C4D">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cs="Sylfaen"/>
        </w:rPr>
        <w:t xml:space="preserve">субподрядчика,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14:paraId="090B6B4E" w14:textId="77777777" w:rsidR="00EE676A" w:rsidRPr="00686E1A" w:rsidRDefault="00EE676A" w:rsidP="00EE676A">
      <w:pPr>
        <w:widowControl w:val="0"/>
        <w:tabs>
          <w:tab w:val="left" w:pos="0"/>
        </w:tabs>
        <w:ind w:left="-284" w:firstLine="284"/>
        <w:contextualSpacing/>
        <w:jc w:val="both"/>
        <w:rPr>
          <w:rFonts w:ascii="GHEA Grapalat" w:hAnsi="GHEA Grapalat"/>
        </w:rPr>
      </w:pPr>
      <w:r w:rsidRPr="00686E1A">
        <w:rPr>
          <w:rFonts w:ascii="GHEA Grapalat" w:hAnsi="GHEA Grapalat" w:cs="Sylfaen"/>
        </w:rPr>
        <w:t>-</w:t>
      </w:r>
      <w:r w:rsidRPr="00686E1A">
        <w:rPr>
          <w:rFonts w:ascii="GHEA Grapalat" w:hAnsi="GHEA Grapalat"/>
        </w:rPr>
        <w:t xml:space="preserve"> Обстоятельство, предусмотренное в пункте 8.</w:t>
      </w:r>
      <w:r>
        <w:rPr>
          <w:rFonts w:ascii="GHEA Grapalat" w:hAnsi="GHEA Grapalat"/>
        </w:rPr>
        <w:t>8</w:t>
      </w:r>
      <w:r w:rsidRPr="00686E1A">
        <w:rPr>
          <w:rFonts w:ascii="GHEA Grapalat" w:hAnsi="GHEA Grapalat"/>
          <w:lang w:val="hy-AM"/>
        </w:rPr>
        <w:t>.1</w:t>
      </w:r>
      <w:r w:rsidRPr="00686E1A">
        <w:rPr>
          <w:rFonts w:ascii="GHEA Grapalat" w:hAnsi="GHEA Grapalat"/>
        </w:rPr>
        <w:t xml:space="preserve"> части</w:t>
      </w:r>
      <w:r w:rsidRPr="00686E1A">
        <w:rPr>
          <w:rFonts w:ascii="GHEA Grapalat" w:hAnsi="GHEA Grapalat"/>
          <w:lang w:val="hy-AM"/>
        </w:rPr>
        <w:t xml:space="preserve"> 1</w:t>
      </w:r>
      <w:r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14:paraId="162047C3" w14:textId="77777777" w:rsidR="00050818" w:rsidRPr="00EE676A" w:rsidRDefault="00050818" w:rsidP="00EE676A">
      <w:pPr>
        <w:widowControl w:val="0"/>
        <w:tabs>
          <w:tab w:val="left" w:pos="1276"/>
        </w:tabs>
        <w:contextualSpacing/>
        <w:jc w:val="both"/>
        <w:rPr>
          <w:rFonts w:ascii="GHEA Grapalat" w:hAnsi="GHEA Grapalat" w:cs="Sylfaen"/>
        </w:rPr>
      </w:pPr>
      <w:r w:rsidRPr="00050818">
        <w:rPr>
          <w:rFonts w:ascii="GHEA Grapalat" w:hAnsi="GHEA Grapalat" w:cs="Sylfaen" w:hint="eastAsia"/>
        </w:rPr>
        <w:t>обязательства</w:t>
      </w:r>
      <w:r w:rsidRPr="00050818">
        <w:rPr>
          <w:rFonts w:ascii="GHEA Grapalat" w:hAnsi="GHEA Grapalat" w:cs="Sylfaen"/>
        </w:rPr>
        <w:t xml:space="preserve"> </w:t>
      </w:r>
      <w:r w:rsidRPr="00050818">
        <w:rPr>
          <w:rFonts w:ascii="GHEA Grapalat" w:hAnsi="GHEA Grapalat" w:cs="Sylfaen" w:hint="eastAsia"/>
        </w:rPr>
        <w:t>участника</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рамках</w:t>
      </w:r>
      <w:r w:rsidRPr="00050818">
        <w:rPr>
          <w:rFonts w:ascii="GHEA Grapalat" w:hAnsi="GHEA Grapalat" w:cs="Sylfaen"/>
        </w:rPr>
        <w:t xml:space="preserve"> </w:t>
      </w:r>
      <w:r w:rsidRPr="00050818">
        <w:rPr>
          <w:rFonts w:ascii="GHEA Grapalat" w:hAnsi="GHEA Grapalat" w:cs="Sylfaen" w:hint="eastAsia"/>
        </w:rPr>
        <w:t>процесса</w:t>
      </w:r>
      <w:r w:rsidRPr="00050818">
        <w:rPr>
          <w:rFonts w:ascii="GHEA Grapalat" w:hAnsi="GHEA Grapalat" w:cs="Sylfaen"/>
        </w:rPr>
        <w:t xml:space="preserve"> </w:t>
      </w:r>
      <w:r w:rsidRPr="00050818">
        <w:rPr>
          <w:rFonts w:ascii="GHEA Grapalat" w:hAnsi="GHEA Grapalat" w:cs="Sylfaen" w:hint="eastAsia"/>
        </w:rPr>
        <w:t>закупки</w:t>
      </w:r>
      <w:r w:rsidRPr="00050818">
        <w:rPr>
          <w:rFonts w:ascii="GHEA Grapalat" w:hAnsi="GHEA Grapalat" w:cs="Sylfaen"/>
        </w:rPr>
        <w:t>.</w:t>
      </w:r>
    </w:p>
    <w:p w14:paraId="6F6DAEB2" w14:textId="77777777" w:rsidR="00EE676A" w:rsidRPr="00EE676A" w:rsidRDefault="00EE676A" w:rsidP="00EE676A">
      <w:pPr>
        <w:widowControl w:val="0"/>
        <w:tabs>
          <w:tab w:val="left" w:pos="1276"/>
        </w:tabs>
        <w:contextualSpacing/>
        <w:jc w:val="both"/>
        <w:rPr>
          <w:rFonts w:ascii="GHEA Grapalat" w:hAnsi="GHEA Grapalat"/>
        </w:rPr>
      </w:pPr>
    </w:p>
    <w:p w14:paraId="5DD3DEF8" w14:textId="77777777" w:rsidR="00A63D83" w:rsidRPr="009044F1" w:rsidRDefault="00A63D83" w:rsidP="00EE676A">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241DB71F" w14:textId="77777777" w:rsidR="00A23E7B" w:rsidRDefault="00E64D24" w:rsidP="00EE676A">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 xml:space="preserve">Секретарь обязан в день </w:t>
      </w:r>
      <w:r w:rsidR="00A23E7B">
        <w:rPr>
          <w:rFonts w:ascii="GHEA Grapalat" w:hAnsi="GHEA Grapalat"/>
          <w:sz w:val="24"/>
          <w:szCs w:val="24"/>
        </w:rPr>
        <w:lastRenderedPageBreak/>
        <w:t>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2306F0BD" w14:textId="77777777" w:rsidR="002B121D" w:rsidRPr="001439BD" w:rsidRDefault="00A150A9" w:rsidP="00EE676A">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C4E3948" w14:textId="77777777" w:rsidR="00BF457D" w:rsidRPr="003E009B" w:rsidRDefault="00BF457D" w:rsidP="00EE676A">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3FF868F5" w14:textId="77777777"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37DF44C3" w14:textId="77777777" w:rsidR="002B103D" w:rsidRPr="00C832E0" w:rsidRDefault="00A150A9" w:rsidP="00204A09">
      <w:pPr>
        <w:pStyle w:val="23"/>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p>
    <w:p w14:paraId="0B5DCACE" w14:textId="77777777"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14:paraId="2839EBC6" w14:textId="77777777" w:rsidR="00583092"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5116C17A" w14:textId="77777777" w:rsidR="00583092" w:rsidRPr="005114D0" w:rsidRDefault="00662165" w:rsidP="00204A0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71094826" w14:textId="77777777" w:rsidR="00583092" w:rsidRPr="00374F4A"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0C21CA0D" w14:textId="77777777"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07510C19" w14:textId="77777777" w:rsidR="0058309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4B49D779" w14:textId="77777777" w:rsidR="00EE5A30" w:rsidRDefault="00EE5A30" w:rsidP="00204A09">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14:paraId="6ADC263B" w14:textId="77777777" w:rsidR="00EE5A30" w:rsidRPr="00B6749E" w:rsidRDefault="00EE5A30" w:rsidP="00204A09">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14:paraId="1AB38725" w14:textId="77777777" w:rsidR="00EE5A30" w:rsidRDefault="00EE5A30" w:rsidP="00204A09">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74544485" w14:textId="77777777" w:rsidR="00EE5A30" w:rsidRPr="00747338" w:rsidRDefault="00EE5A30" w:rsidP="00204A09">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 xml:space="preserve">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w:t>
      </w:r>
      <w:r w:rsidRPr="00747338">
        <w:rPr>
          <w:rFonts w:ascii="GHEA Grapalat" w:hAnsi="GHEA Grapalat"/>
          <w:sz w:val="24"/>
          <w:szCs w:val="24"/>
        </w:rPr>
        <w:lastRenderedPageBreak/>
        <w:t>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FD5975A" w14:textId="77777777"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14:paraId="201C4D69"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78D27654" w14:textId="77777777"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3D1275C4" w14:textId="77777777"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14:paraId="083CC6C9" w14:textId="77777777"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14:paraId="1EA2B3AF" w14:textId="77777777"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14:paraId="62D40FEC" w14:textId="77777777"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C73B848" w14:textId="77777777" w:rsidR="00D612BC" w:rsidRPr="009044F1" w:rsidRDefault="00AA0AD8" w:rsidP="00F76488">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7E71A367" w14:textId="77777777" w:rsidR="00F76488" w:rsidRDefault="007F245B" w:rsidP="009E460F">
      <w:pPr>
        <w:rPr>
          <w:rFonts w:ascii="GHEA Grapalat" w:hAnsi="GHEA Grapalat"/>
          <w:b/>
        </w:rPr>
      </w:pPr>
      <w:r w:rsidRPr="00925DE0">
        <w:rPr>
          <w:rFonts w:ascii="GHEA Grapalat" w:hAnsi="GHEA Grapalat"/>
          <w:b/>
        </w:rPr>
        <w:t xml:space="preserve">                 </w:t>
      </w:r>
    </w:p>
    <w:p w14:paraId="6896B35B" w14:textId="77777777"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786B9D85" w14:textId="77777777"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14:paraId="5386F3FF" w14:textId="77777777"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w:t>
      </w:r>
      <w:r w:rsidR="00C77407" w:rsidRPr="008D2394">
        <w:rPr>
          <w:rFonts w:ascii="GHEA Grapalat" w:hAnsi="GHEA Grapalat"/>
        </w:rPr>
        <w:lastRenderedPageBreak/>
        <w:t xml:space="preserve">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14:paraId="7B4B6110" w14:textId="77777777" w:rsidR="00384973" w:rsidRDefault="0085658A" w:rsidP="00FA2474">
      <w:pPr>
        <w:widowControl w:val="0"/>
        <w:tabs>
          <w:tab w:val="left" w:pos="1276"/>
        </w:tabs>
        <w:ind w:firstLine="567"/>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14:paraId="15D7A471" w14:textId="77777777"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14:paraId="0CCC3FD2" w14:textId="77777777"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12B91AAE" w14:textId="77777777"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14:paraId="6241524F" w14:textId="77777777" w:rsidR="00786738" w:rsidRPr="000243F8" w:rsidRDefault="007F7087" w:rsidP="007F7087">
      <w:pPr>
        <w:widowControl w:val="0"/>
        <w:tabs>
          <w:tab w:val="left" w:pos="1276"/>
        </w:tabs>
        <w:spacing w:after="160"/>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7E6A7A">
        <w:rPr>
          <w:rFonts w:ascii="GHEA Grapalat" w:hAnsi="GHEA Grapalat" w:cs="Sylfaen"/>
        </w:rPr>
        <w:t xml:space="preserve">, </w:t>
      </w:r>
      <w:r>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14:paraId="7EFF9D60" w14:textId="77777777" w:rsidR="002406D8" w:rsidRPr="00853D2D" w:rsidRDefault="002406D8" w:rsidP="007F7087">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14:paraId="2F4575AB" w14:textId="77777777"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14:paraId="16BFFC76" w14:textId="77777777"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r w:rsidR="0075486A" w:rsidRPr="00AA515D">
        <w:rPr>
          <w:rFonts w:ascii="GHEA Grapalat" w:hAnsi="GHEA Grapalat" w:cs="Sylfaen"/>
        </w:rPr>
        <w:t>догогвора</w:t>
      </w:r>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75486A" w:rsidRPr="00AA515D">
        <w:rPr>
          <w:rFonts w:ascii="GHEA Grapalat" w:hAnsi="GHEA Grapalat"/>
        </w:rPr>
        <w:t>догогвора</w:t>
      </w:r>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14:paraId="5E44FE73" w14:textId="77777777"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17E27BD7" w14:textId="77777777"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 xml:space="preserve">Обеспечение договора, представленное в виде наличных денег, должно быть перечислено </w:t>
      </w:r>
      <w:r w:rsidRPr="009044F1">
        <w:rPr>
          <w:rFonts w:ascii="GHEA Grapalat" w:hAnsi="GHEA Grapalat"/>
        </w:rPr>
        <w:lastRenderedPageBreak/>
        <w:t>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66B59675" w14:textId="77777777"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14:paraId="5F59FEE9" w14:textId="77777777"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F53937">
        <w:rPr>
          <w:rFonts w:ascii="GHEA Grapalat" w:hAnsi="GHEA Grapalat"/>
        </w:rPr>
        <w:t>не предусматривается</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14:paraId="1A952CE1" w14:textId="77777777"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67E76D5B" w14:textId="77777777"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45B300C" w14:textId="77777777"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GHEA Grapalat" w:hAnsi="GHEA Grapalat"/>
        </w:rPr>
      </w:pPr>
      <w:r w:rsidRPr="00F2342B">
        <w:rPr>
          <w:rFonts w:ascii="GHEA Grapalat" w:hAnsi="GHEA Grapalat"/>
        </w:rPr>
        <w:t xml:space="preserve">10.8 </w:t>
      </w:r>
      <w:r w:rsidRPr="00F2342B">
        <w:rPr>
          <w:rFonts w:ascii="GHEA Grapalat" w:hAnsi="GHEA Grapalat" w:hint="eastAsia"/>
        </w:rPr>
        <w:t>О</w:t>
      </w:r>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w:t>
      </w:r>
      <w:r>
        <w:rPr>
          <w:rFonts w:ascii="GHEA Grapalat" w:hAnsi="GHEA Grapalat"/>
        </w:rPr>
        <w:t>т</w:t>
      </w:r>
      <w:r w:rsidRPr="00F2342B">
        <w:rPr>
          <w:rFonts w:ascii="GHEA Grapalat" w:hAnsi="GHEA Grapalat"/>
        </w:rPr>
        <w:t>:</w:t>
      </w:r>
    </w:p>
    <w:p w14:paraId="294F1D18" w14:textId="77777777"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14:paraId="5B1BE84D" w14:textId="77777777"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14:paraId="58ABAFDB" w14:textId="77777777" w:rsidR="00F53937" w:rsidRDefault="00F53937" w:rsidP="00F53937">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14:paraId="4D865540" w14:textId="77777777" w:rsidR="00F53937" w:rsidRDefault="00F53937" w:rsidP="00FA2474">
      <w:pPr>
        <w:widowControl w:val="0"/>
        <w:tabs>
          <w:tab w:val="left" w:pos="1134"/>
        </w:tabs>
        <w:ind w:firstLine="567"/>
        <w:contextualSpacing/>
        <w:jc w:val="both"/>
        <w:rPr>
          <w:rFonts w:ascii="GHEA Grapalat" w:hAnsi="GHEA Grapalat"/>
        </w:rPr>
      </w:pPr>
    </w:p>
    <w:p w14:paraId="35815948"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3E4B019D" w14:textId="77777777"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5E89B16F" w14:textId="77777777"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6368E183" w14:textId="77777777"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14:paraId="49A057E6" w14:textId="77777777"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3)</w:t>
      </w:r>
      <w:r w:rsidRPr="005114D0">
        <w:rPr>
          <w:rFonts w:ascii="GHEA Grapalat" w:hAnsi="GHEA Grapalat"/>
        </w:rPr>
        <w:tab/>
      </w:r>
      <w:r w:rsidRPr="009044F1">
        <w:rPr>
          <w:rFonts w:ascii="GHEA Grapalat" w:hAnsi="GHEA Grapalat"/>
        </w:rPr>
        <w:t>не подано ни одной заявки;</w:t>
      </w:r>
    </w:p>
    <w:p w14:paraId="2758EF51" w14:textId="77777777"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14:paraId="19E1CB52" w14:textId="77777777"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641DAEA" w14:textId="77777777" w:rsidR="00E7637F" w:rsidRDefault="00E7637F" w:rsidP="00B46D58">
      <w:pPr>
        <w:widowControl w:val="0"/>
        <w:spacing w:after="160"/>
        <w:ind w:left="567" w:right="565"/>
        <w:jc w:val="center"/>
        <w:rPr>
          <w:rFonts w:ascii="GHEA Grapalat" w:hAnsi="GHEA Grapalat"/>
          <w:b/>
        </w:rPr>
      </w:pPr>
    </w:p>
    <w:p w14:paraId="2777F97C"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40AABF8C" w14:textId="77777777"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71832BDB" w14:textId="77777777"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50367422" w14:textId="77777777"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541214B1" w14:textId="77777777"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54B0AA0F" w14:textId="77777777"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878E089"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704AAE80"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7C155052"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58B74250"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0977DFE4" w14:textId="77777777"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56D4E5B9" w14:textId="77777777"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407DD761" w14:textId="77777777" w:rsidR="00167353" w:rsidRPr="00570BBD" w:rsidRDefault="00167353" w:rsidP="00167353">
      <w:pPr>
        <w:jc w:val="both"/>
        <w:rPr>
          <w:rFonts w:ascii="GHEA Grapalat" w:hAnsi="GHEA Grapalat"/>
          <w:lang w:val="hy-AM"/>
        </w:rPr>
      </w:pPr>
      <w:r w:rsidRPr="00570BBD">
        <w:rPr>
          <w:rFonts w:ascii="GHEA Grapalat" w:hAnsi="GHEA Grapalat"/>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36BC70AB"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763B0E15" w14:textId="77777777"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52984426" w14:textId="77777777"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367B3DD9" w14:textId="77777777"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310071B8" w14:textId="77777777"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917690C" w14:textId="77777777"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1225DCF6" w14:textId="77777777"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519A768C" w14:textId="77777777"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2DC2C701" w14:textId="77777777"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24594BA7"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10B81ACA" w14:textId="77777777" w:rsidR="00167353" w:rsidRPr="00570BBD" w:rsidRDefault="00167353" w:rsidP="00167353">
      <w:pPr>
        <w:jc w:val="both"/>
        <w:rPr>
          <w:rFonts w:ascii="GHEA Grapalat" w:hAnsi="GHEA Grapalat"/>
        </w:rPr>
      </w:pPr>
      <w:r>
        <w:rPr>
          <w:rFonts w:ascii="GHEA Grapalat" w:hAnsi="GHEA Grapalat"/>
        </w:rPr>
        <w:lastRenderedPageBreak/>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1E8780D"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4E5234D5" w14:textId="77777777"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42C1AC5E" w14:textId="77777777"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1AFE6C97" w14:textId="77777777" w:rsidR="00167353" w:rsidRPr="009044F1" w:rsidRDefault="00167353" w:rsidP="00167353">
      <w:pPr>
        <w:widowControl w:val="0"/>
        <w:spacing w:after="160"/>
        <w:jc w:val="both"/>
        <w:rPr>
          <w:rFonts w:ascii="GHEA Grapalat" w:hAnsi="GHEA Grapalat" w:cs="Sylfaen"/>
          <w:b/>
        </w:rPr>
      </w:pPr>
    </w:p>
    <w:p w14:paraId="2D98998D"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52476EA5" w14:textId="77777777"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14:paraId="196C812B"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72A3FE33" w14:textId="77777777"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185BD17B" w14:textId="77777777"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5802557" w14:textId="77777777"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70254349" w14:textId="77777777" w:rsidR="00140A36" w:rsidRDefault="00140A36" w:rsidP="00B46D58">
      <w:pPr>
        <w:widowControl w:val="0"/>
        <w:spacing w:after="160"/>
        <w:jc w:val="center"/>
        <w:rPr>
          <w:rFonts w:ascii="GHEA Grapalat" w:hAnsi="GHEA Grapalat"/>
          <w:b/>
        </w:rPr>
      </w:pPr>
    </w:p>
    <w:p w14:paraId="609328B3"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088D4B80" w14:textId="77777777"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14:paraId="2F961344" w14:textId="77777777"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Участник заявкой представляет утвержденные им:</w:t>
      </w:r>
    </w:p>
    <w:p w14:paraId="2B6DE029" w14:textId="77777777"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313D512C" w14:textId="77777777"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185FDB61" w14:textId="77777777"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14:paraId="306FDC46" w14:textId="77777777"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w:t>
      </w:r>
      <w:r w:rsidR="00E267E5">
        <w:rPr>
          <w:rFonts w:ascii="GHEA Grapalat" w:hAnsi="GHEA Grapalat"/>
        </w:rPr>
        <w:lastRenderedPageBreak/>
        <w:t>представляются.</w:t>
      </w:r>
    </w:p>
    <w:p w14:paraId="4E624092" w14:textId="77777777" w:rsidR="00E52441" w:rsidRPr="00925DE0" w:rsidRDefault="00E52441" w:rsidP="00B01D04">
      <w:pPr>
        <w:widowControl w:val="0"/>
        <w:contextualSpacing/>
        <w:jc w:val="center"/>
        <w:rPr>
          <w:rFonts w:ascii="GHEA Grapalat" w:hAnsi="GHEA Grapalat"/>
          <w:b/>
        </w:rPr>
      </w:pPr>
    </w:p>
    <w:p w14:paraId="2A540465" w14:textId="77777777"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74396AFC" w14:textId="77777777"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59CA2CA6" w14:textId="77777777" w:rsidR="00E24455" w:rsidRPr="002658C9" w:rsidRDefault="00E24455" w:rsidP="00531CA1">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3C1FB3BF" w14:textId="77777777"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73F7F41" w14:textId="77777777"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14:paraId="4A01A46C" w14:textId="77777777" w:rsidR="00E24455" w:rsidRPr="00B95A43" w:rsidRDefault="00E24455" w:rsidP="00531CA1">
      <w:pPr>
        <w:widowControl w:val="0"/>
        <w:tabs>
          <w:tab w:val="left" w:pos="1134"/>
        </w:tabs>
        <w:ind w:firstLine="567"/>
        <w:contextualSpacing/>
        <w:rPr>
          <w:rFonts w:ascii="GHEA Grapalat" w:hAnsi="GHEA Grapalat"/>
          <w:highlight w:val="yellow"/>
        </w:rPr>
      </w:pPr>
      <w:r w:rsidRPr="00B95A43">
        <w:rPr>
          <w:rFonts w:ascii="GHEA Grapalat" w:hAnsi="GHEA Grapalat"/>
          <w:highlight w:val="yellow"/>
        </w:rPr>
        <w:t>1)</w:t>
      </w:r>
      <w:r w:rsidRPr="00B95A43">
        <w:rPr>
          <w:rFonts w:ascii="GHEA Grapalat" w:hAnsi="GHEA Grapalat"/>
          <w:highlight w:val="yellow"/>
        </w:rPr>
        <w:tab/>
        <w:t>наименование заказчика и место (адрес) подачи заявки;</w:t>
      </w:r>
    </w:p>
    <w:p w14:paraId="3C0DABD6" w14:textId="77777777" w:rsidR="00E24455" w:rsidRPr="00B95A43" w:rsidRDefault="00E24455" w:rsidP="00531CA1">
      <w:pPr>
        <w:widowControl w:val="0"/>
        <w:tabs>
          <w:tab w:val="left" w:pos="1134"/>
          <w:tab w:val="left" w:pos="6284"/>
        </w:tabs>
        <w:ind w:firstLine="567"/>
        <w:contextualSpacing/>
        <w:jc w:val="both"/>
        <w:rPr>
          <w:rFonts w:ascii="GHEA Grapalat" w:hAnsi="GHEA Grapalat"/>
          <w:highlight w:val="yellow"/>
        </w:rPr>
      </w:pPr>
      <w:r w:rsidRPr="00B95A43">
        <w:rPr>
          <w:rFonts w:ascii="GHEA Grapalat" w:hAnsi="GHEA Grapalat"/>
          <w:highlight w:val="yellow"/>
        </w:rPr>
        <w:t>2)</w:t>
      </w:r>
      <w:r w:rsidRPr="00B95A43">
        <w:rPr>
          <w:rFonts w:ascii="GHEA Grapalat" w:hAnsi="GHEA Grapalat"/>
          <w:highlight w:val="yellow"/>
        </w:rPr>
        <w:tab/>
        <w:t xml:space="preserve">код </w:t>
      </w:r>
      <w:r w:rsidR="00107A05" w:rsidRPr="00B95A43">
        <w:rPr>
          <w:rFonts w:ascii="GHEA Grapalat" w:hAnsi="GHEA Grapalat"/>
          <w:highlight w:val="yellow"/>
        </w:rPr>
        <w:t>процедуры</w:t>
      </w:r>
      <w:r w:rsidRPr="00B95A43">
        <w:rPr>
          <w:rFonts w:ascii="GHEA Grapalat" w:hAnsi="GHEA Grapalat"/>
          <w:highlight w:val="yellow"/>
        </w:rPr>
        <w:t>;</w:t>
      </w:r>
      <w:r w:rsidRPr="00B95A43">
        <w:rPr>
          <w:rFonts w:ascii="GHEA Grapalat" w:hAnsi="GHEA Grapalat"/>
          <w:highlight w:val="yellow"/>
        </w:rPr>
        <w:tab/>
      </w:r>
    </w:p>
    <w:p w14:paraId="7385FA18" w14:textId="77777777" w:rsidR="00E24455" w:rsidRPr="00B95A43" w:rsidRDefault="00E24455" w:rsidP="00531CA1">
      <w:pPr>
        <w:widowControl w:val="0"/>
        <w:tabs>
          <w:tab w:val="left" w:pos="1134"/>
        </w:tabs>
        <w:ind w:firstLine="567"/>
        <w:contextualSpacing/>
        <w:jc w:val="both"/>
        <w:rPr>
          <w:rFonts w:ascii="GHEA Grapalat" w:hAnsi="GHEA Grapalat"/>
          <w:highlight w:val="yellow"/>
        </w:rPr>
      </w:pPr>
      <w:r w:rsidRPr="00B95A43">
        <w:rPr>
          <w:rFonts w:ascii="GHEA Grapalat" w:hAnsi="GHEA Grapalat"/>
          <w:highlight w:val="yellow"/>
        </w:rPr>
        <w:t>3)</w:t>
      </w:r>
      <w:r w:rsidRPr="00B95A43">
        <w:rPr>
          <w:rFonts w:ascii="GHEA Grapalat" w:hAnsi="GHEA Grapalat"/>
          <w:highlight w:val="yellow"/>
        </w:rPr>
        <w:tab/>
        <w:t>слова “не вскрывать до заседания по вскрытию заявок”;</w:t>
      </w:r>
    </w:p>
    <w:p w14:paraId="75D86440" w14:textId="77777777" w:rsidR="00E24455" w:rsidRPr="002658C9" w:rsidRDefault="00E24455" w:rsidP="00531CA1">
      <w:pPr>
        <w:widowControl w:val="0"/>
        <w:tabs>
          <w:tab w:val="left" w:pos="1134"/>
        </w:tabs>
        <w:ind w:firstLine="567"/>
        <w:contextualSpacing/>
        <w:jc w:val="both"/>
        <w:rPr>
          <w:rFonts w:ascii="GHEA Grapalat" w:hAnsi="GHEA Grapalat"/>
        </w:rPr>
      </w:pPr>
      <w:r w:rsidRPr="00B95A43">
        <w:rPr>
          <w:rFonts w:ascii="GHEA Grapalat" w:hAnsi="GHEA Grapalat"/>
          <w:highlight w:val="yellow"/>
        </w:rPr>
        <w:t>4)</w:t>
      </w:r>
      <w:r w:rsidRPr="00B95A43">
        <w:rPr>
          <w:rFonts w:ascii="GHEA Grapalat" w:hAnsi="GHEA Grapalat"/>
          <w:highlight w:val="yellow"/>
        </w:rPr>
        <w:tab/>
        <w:t>наименование (имя), место нахождения и номер телефона участника.</w:t>
      </w:r>
    </w:p>
    <w:p w14:paraId="098ADD12" w14:textId="77777777"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14:paraId="2F4FABB8" w14:textId="77777777"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14:paraId="1E7B83D1" w14:textId="77777777" w:rsidR="009C1687" w:rsidRDefault="009C1687">
      <w:pPr>
        <w:rPr>
          <w:rFonts w:ascii="GHEA Grapalat" w:hAnsi="GHEA Grapalat"/>
          <w:b/>
        </w:rPr>
      </w:pPr>
    </w:p>
    <w:p w14:paraId="037CB7D4" w14:textId="77777777" w:rsidR="00107A05" w:rsidRDefault="00107A05">
      <w:pPr>
        <w:rPr>
          <w:rFonts w:ascii="GHEA Grapalat" w:hAnsi="GHEA Grapalat"/>
          <w:b/>
        </w:rPr>
      </w:pPr>
      <w:r>
        <w:rPr>
          <w:rFonts w:ascii="GHEA Grapalat" w:hAnsi="GHEA Grapalat"/>
          <w:b/>
        </w:rPr>
        <w:br w:type="page"/>
      </w:r>
    </w:p>
    <w:p w14:paraId="62A4FDC1" w14:textId="77777777"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6EA7C8BA" w14:textId="5C4F9E04" w:rsidR="00B95A43" w:rsidRPr="00374F4A" w:rsidRDefault="00B95A43" w:rsidP="00B95A4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447720">
        <w:rPr>
          <w:rFonts w:ascii="GHEA Grapalat" w:hAnsi="GHEA Grapalat"/>
          <w:b/>
          <w:sz w:val="22"/>
          <w:szCs w:val="22"/>
        </w:rPr>
        <w:t>GHTsDzB-HHK-25/40</w:t>
      </w:r>
      <w:r w:rsidRPr="00E063D7">
        <w:rPr>
          <w:rFonts w:ascii="GHEA Grapalat" w:hAnsi="GHEA Grapalat"/>
          <w:b/>
          <w:sz w:val="22"/>
          <w:szCs w:val="22"/>
        </w:rPr>
        <w:t>»</w:t>
      </w:r>
    </w:p>
    <w:p w14:paraId="35CC6BD3" w14:textId="77777777" w:rsidR="00B2572B" w:rsidRDefault="00B2572B" w:rsidP="00B46D58">
      <w:pPr>
        <w:widowControl w:val="0"/>
        <w:spacing w:after="120"/>
        <w:jc w:val="center"/>
        <w:rPr>
          <w:rFonts w:ascii="GHEA Grapalat" w:hAnsi="GHEA Grapalat" w:cs="Sylfaen"/>
          <w:b/>
        </w:rPr>
      </w:pPr>
    </w:p>
    <w:p w14:paraId="7E5158FD" w14:textId="77777777"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14:paraId="11CFCBDD" w14:textId="77777777" w:rsidR="00B2572B" w:rsidRPr="00374F4A" w:rsidRDefault="00B2572B" w:rsidP="00B95A43">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14:paraId="6BCC8AC4" w14:textId="77777777" w:rsidR="00B2572B" w:rsidRPr="00374F4A" w:rsidRDefault="00B2572B" w:rsidP="00B46D58">
      <w:pPr>
        <w:widowControl w:val="0"/>
        <w:spacing w:after="120"/>
        <w:jc w:val="center"/>
        <w:rPr>
          <w:rFonts w:ascii="GHEA Grapalat" w:hAnsi="GHEA Grapalat"/>
        </w:rPr>
      </w:pPr>
    </w:p>
    <w:p w14:paraId="20F464DC"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5ACE15E0"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2F2A16EE"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7CBE7928"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323AE56C" w14:textId="139D33C1" w:rsidR="00374F4A" w:rsidRPr="00C47D07" w:rsidRDefault="00C47D07" w:rsidP="00C47D07">
      <w:pPr>
        <w:jc w:val="both"/>
        <w:rPr>
          <w:rFonts w:ascii="GHEA Grapalat" w:hAnsi="GHEA Grapalat" w:cs="Sylfaen"/>
        </w:rPr>
      </w:pPr>
      <w:r w:rsidRPr="00025337">
        <w:rPr>
          <w:rFonts w:ascii="GHEA Grapalat" w:hAnsi="GHEA Grapalat"/>
          <w:b/>
        </w:rPr>
        <w:t>ГН</w:t>
      </w:r>
      <w:r w:rsidR="009F73C2">
        <w:rPr>
          <w:rFonts w:ascii="GHEA Grapalat" w:hAnsi="GHEA Grapalat"/>
          <w:b/>
        </w:rPr>
        <w:t>К</w:t>
      </w:r>
      <w:r w:rsidRPr="00025337">
        <w:rPr>
          <w:rFonts w:ascii="GHEA Grapalat" w:hAnsi="GHEA Grapalat"/>
          <w:b/>
        </w:rPr>
        <w:t>О «</w:t>
      </w:r>
      <w:r w:rsidR="00A97D3F">
        <w:rPr>
          <w:rFonts w:ascii="GHEA Grapalat" w:hAnsi="GHEA Grapalat"/>
          <w:b/>
        </w:rPr>
        <w:t>РЦТ</w:t>
      </w:r>
      <w:r w:rsidRPr="00025337">
        <w:rPr>
          <w:rFonts w:ascii="GHEA Grapalat" w:hAnsi="GHEA Grapalat"/>
          <w:b/>
        </w:rPr>
        <w:t>»</w:t>
      </w:r>
      <w:r w:rsidRPr="00025337">
        <w:rPr>
          <w:rFonts w:ascii="GHEA Grapalat" w:hAnsi="GHEA Grapalat"/>
          <w:b/>
          <w:i/>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447720">
        <w:rPr>
          <w:rFonts w:ascii="GHEA Grapalat" w:hAnsi="GHEA Grapalat"/>
          <w:b/>
          <w:sz w:val="22"/>
          <w:szCs w:val="22"/>
        </w:rPr>
        <w:t>GHTsDzB-HHK-25/40</w:t>
      </w:r>
      <w:r w:rsidRPr="00E063D7">
        <w:rPr>
          <w:rFonts w:ascii="GHEA Grapalat" w:hAnsi="GHEA Grapalat"/>
          <w:b/>
          <w:sz w:val="22"/>
          <w:szCs w:val="22"/>
        </w:rPr>
        <w:t>»</w:t>
      </w:r>
      <w:r>
        <w:rPr>
          <w:rFonts w:ascii="GHEA Grapalat" w:hAnsi="GHEA Grapalat"/>
          <w:b/>
          <w:sz w:val="22"/>
          <w:szCs w:val="22"/>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18803DAC"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0ACAB65F"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1DC3078C"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5E053FB4"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0A69BEED" w14:textId="77777777" w:rsidR="000612B9" w:rsidRDefault="000612B9" w:rsidP="00B46D58">
      <w:pPr>
        <w:jc w:val="both"/>
        <w:rPr>
          <w:rFonts w:ascii="GHEA Grapalat" w:hAnsi="GHEA Grapalat"/>
        </w:rPr>
      </w:pPr>
    </w:p>
    <w:p w14:paraId="15CE381B"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34B2B84"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15D13A47" w14:textId="77777777" w:rsidR="000612B9" w:rsidRDefault="000612B9" w:rsidP="00B46D58">
      <w:pPr>
        <w:jc w:val="both"/>
        <w:rPr>
          <w:rFonts w:ascii="GHEA Grapalat" w:hAnsi="GHEA Grapalat"/>
        </w:rPr>
      </w:pPr>
    </w:p>
    <w:p w14:paraId="16B568AC"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87D4EC6"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A43D5EE" w14:textId="77777777" w:rsidR="00B138F3" w:rsidRDefault="00B138F3" w:rsidP="00B46D58">
      <w:pPr>
        <w:jc w:val="both"/>
        <w:rPr>
          <w:rFonts w:ascii="GHEA Grapalat" w:hAnsi="GHEA Grapalat"/>
        </w:rPr>
      </w:pPr>
    </w:p>
    <w:p w14:paraId="6772B053"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35E34814"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6B50FEA1" w14:textId="77777777" w:rsidR="00B138F3" w:rsidRDefault="00B138F3" w:rsidP="00F96993">
      <w:pPr>
        <w:jc w:val="both"/>
        <w:rPr>
          <w:rFonts w:ascii="GHEA Grapalat" w:hAnsi="GHEA Grapalat"/>
        </w:rPr>
      </w:pPr>
    </w:p>
    <w:p w14:paraId="1D455EC0"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950B3C2"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780CE24E" w14:textId="77777777" w:rsidR="00B16483" w:rsidRDefault="00B16483" w:rsidP="00F96993">
      <w:pPr>
        <w:jc w:val="both"/>
        <w:rPr>
          <w:rFonts w:ascii="GHEA Grapalat" w:hAnsi="GHEA Grapalat"/>
          <w:sz w:val="18"/>
          <w:szCs w:val="18"/>
        </w:rPr>
      </w:pPr>
    </w:p>
    <w:p w14:paraId="2152B975"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DA17F5D"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37A00607" w14:textId="77777777" w:rsidR="00B16483" w:rsidRPr="00D3436F" w:rsidRDefault="00B16483" w:rsidP="00B16483">
      <w:pPr>
        <w:tabs>
          <w:tab w:val="left" w:pos="7371"/>
        </w:tabs>
        <w:spacing w:after="160"/>
        <w:ind w:left="3544" w:firstLine="3"/>
        <w:jc w:val="both"/>
        <w:rPr>
          <w:rFonts w:ascii="GHEA Grapalat" w:hAnsi="GHEA Grapalat"/>
          <w:sz w:val="16"/>
        </w:rPr>
      </w:pPr>
    </w:p>
    <w:p w14:paraId="1113FC1C" w14:textId="77777777" w:rsidR="00B0401C" w:rsidRDefault="00B0401C" w:rsidP="00B46D58">
      <w:pPr>
        <w:widowControl w:val="0"/>
        <w:jc w:val="both"/>
        <w:rPr>
          <w:rFonts w:ascii="GHEA Grapalat" w:hAnsi="GHEA Grapalat"/>
        </w:rPr>
      </w:pPr>
    </w:p>
    <w:p w14:paraId="46BB6F2D" w14:textId="77777777" w:rsidR="00B0401C" w:rsidRDefault="00B0401C" w:rsidP="00B46D58">
      <w:pPr>
        <w:widowControl w:val="0"/>
        <w:jc w:val="both"/>
        <w:rPr>
          <w:rFonts w:ascii="GHEA Grapalat" w:hAnsi="GHEA Grapalat"/>
        </w:rPr>
      </w:pPr>
    </w:p>
    <w:p w14:paraId="1FA4E33F" w14:textId="77777777" w:rsidR="00B0401C" w:rsidRDefault="00B0401C" w:rsidP="00B46D58">
      <w:pPr>
        <w:widowControl w:val="0"/>
        <w:jc w:val="both"/>
        <w:rPr>
          <w:rFonts w:ascii="GHEA Grapalat" w:hAnsi="GHEA Grapalat"/>
        </w:rPr>
      </w:pPr>
    </w:p>
    <w:p w14:paraId="13AEAFD2" w14:textId="77777777" w:rsidR="00B0401C" w:rsidRDefault="00B0401C" w:rsidP="00B46D58">
      <w:pPr>
        <w:widowControl w:val="0"/>
        <w:jc w:val="both"/>
        <w:rPr>
          <w:rFonts w:ascii="GHEA Grapalat" w:hAnsi="GHEA Grapalat"/>
        </w:rPr>
      </w:pPr>
    </w:p>
    <w:p w14:paraId="2F9BCD27"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071A1E0C"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0FFF73C6" w14:textId="77777777" w:rsidR="00D87B1D" w:rsidRDefault="00D87B1D" w:rsidP="00B46D58">
      <w:pPr>
        <w:widowControl w:val="0"/>
        <w:spacing w:after="120"/>
        <w:ind w:left="2835"/>
        <w:jc w:val="both"/>
        <w:rPr>
          <w:rFonts w:ascii="GHEA Grapalat" w:hAnsi="GHEA Grapalat"/>
          <w:sz w:val="16"/>
        </w:rPr>
      </w:pPr>
    </w:p>
    <w:p w14:paraId="56093C5C" w14:textId="77777777"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14:paraId="3B5D6F90" w14:textId="77777777"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14:paraId="0A8DAE7F" w14:textId="77777777" w:rsidR="00833D4F" w:rsidRPr="001E7AA5" w:rsidRDefault="00833D4F" w:rsidP="00833D4F">
      <w:pPr>
        <w:rPr>
          <w:rFonts w:ascii="GHEA Grapalat" w:hAnsi="GHEA Grapalat"/>
          <w:i/>
          <w:sz w:val="16"/>
          <w:vertAlign w:val="superscript"/>
          <w:lang w:val="es-ES"/>
        </w:rPr>
      </w:pPr>
    </w:p>
    <w:p w14:paraId="786C070A" w14:textId="2C2C1B48" w:rsidR="00833D4F" w:rsidRPr="001E7AA5" w:rsidRDefault="00833D4F" w:rsidP="00833D4F">
      <w:pPr>
        <w:rPr>
          <w:rFonts w:ascii="GHEA Grapalat" w:hAnsi="GHEA Grapalat" w:cs="Sylfaen"/>
          <w:sz w:val="20"/>
          <w:lang w:val="hy-AM"/>
        </w:rPr>
      </w:pPr>
      <w:r w:rsidRPr="001E7AA5">
        <w:rPr>
          <w:rFonts w:ascii="GHEA Grapalat" w:hAnsi="GHEA Grapalat"/>
          <w:lang w:val="hy-AM"/>
        </w:rPr>
        <w:lastRenderedPageBreak/>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447720">
        <w:rPr>
          <w:rFonts w:ascii="GHEA Grapalat" w:hAnsi="GHEA Grapalat"/>
          <w:b/>
          <w:sz w:val="22"/>
          <w:szCs w:val="22"/>
        </w:rPr>
        <w:t>GHTsDzB-HHK-25/40</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14:paraId="635700B8" w14:textId="77777777"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14:paraId="1BC376E0" w14:textId="77777777"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Pr>
          <w:rFonts w:ascii="GHEA Grapalat" w:hAnsi="GHEA Grapalat"/>
          <w:color w:val="000000" w:themeColor="text1"/>
        </w:rPr>
        <w:t>,</w:t>
      </w:r>
    </w:p>
    <w:p w14:paraId="34B435A9" w14:textId="58D62EF2" w:rsidR="006B3E56" w:rsidRPr="00EE5573" w:rsidRDefault="006F3CBD" w:rsidP="00B46D58">
      <w:pPr>
        <w:pStyle w:val="aff"/>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447720">
        <w:rPr>
          <w:rFonts w:ascii="GHEA Grapalat" w:hAnsi="GHEA Grapalat"/>
          <w:b/>
          <w:sz w:val="22"/>
          <w:szCs w:val="22"/>
        </w:rPr>
        <w:t>GHTsDzB-HHK-25/40</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злоупотребления доминирующим положением и антиконкурентного соглашения,</w:t>
      </w:r>
    </w:p>
    <w:p w14:paraId="007B5669" w14:textId="77777777"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14:paraId="16AEAE99"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466CDCC1"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595DADCB"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79E12673"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4D8D0496"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35F5BD3E" w14:textId="77777777"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14:paraId="2F69C9B1" w14:textId="77777777"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14:paraId="086B60CC" w14:textId="77777777"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14:paraId="1A6D2F41" w14:textId="77777777"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14:paraId="69BA8C7B" w14:textId="77777777" w:rsidR="006B3E56" w:rsidRPr="00770B03" w:rsidRDefault="006B3E56" w:rsidP="00B46D58">
      <w:pPr>
        <w:tabs>
          <w:tab w:val="left" w:pos="7371"/>
        </w:tabs>
        <w:spacing w:after="160"/>
        <w:ind w:left="3544" w:firstLine="3"/>
        <w:jc w:val="both"/>
        <w:rPr>
          <w:rFonts w:ascii="GHEA Grapalat" w:hAnsi="GHEA Grapalat"/>
          <w:sz w:val="16"/>
        </w:rPr>
      </w:pPr>
    </w:p>
    <w:p w14:paraId="34AC298B"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4BC291B0"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025BDEC3"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7FEE339E" w14:textId="77777777" w:rsidR="009F73C2" w:rsidRDefault="009F73C2" w:rsidP="00652A78">
      <w:pPr>
        <w:jc w:val="right"/>
        <w:rPr>
          <w:rFonts w:ascii="GHEA Grapalat" w:hAnsi="GHEA Grapalat"/>
          <w:b/>
        </w:rPr>
      </w:pPr>
      <w:r>
        <w:rPr>
          <w:rFonts w:ascii="GHEA Grapalat" w:hAnsi="GHEA Grapalat"/>
          <w:b/>
        </w:rPr>
        <w:br w:type="page"/>
      </w:r>
    </w:p>
    <w:p w14:paraId="5763C6CB" w14:textId="105AA164"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14:paraId="29CE3BFB" w14:textId="798ED7D9" w:rsidR="009608F3" w:rsidRPr="00374F4A" w:rsidRDefault="009608F3" w:rsidP="009608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447720">
        <w:rPr>
          <w:rFonts w:ascii="GHEA Grapalat" w:hAnsi="GHEA Grapalat"/>
          <w:b/>
          <w:sz w:val="22"/>
          <w:szCs w:val="22"/>
        </w:rPr>
        <w:t>GHTsDzB-HHK-25/40</w:t>
      </w:r>
      <w:r w:rsidRPr="00E063D7">
        <w:rPr>
          <w:rFonts w:ascii="GHEA Grapalat" w:hAnsi="GHEA Grapalat"/>
          <w:b/>
          <w:sz w:val="22"/>
          <w:szCs w:val="22"/>
        </w:rPr>
        <w:t>»</w:t>
      </w:r>
    </w:p>
    <w:p w14:paraId="67DFC4AD" w14:textId="77777777" w:rsidR="00123294" w:rsidRDefault="00123294" w:rsidP="00B46D58">
      <w:pPr>
        <w:rPr>
          <w:rFonts w:ascii="GHEA Grapalat" w:hAnsi="GHEA Grapalat"/>
          <w:b/>
        </w:rPr>
      </w:pPr>
    </w:p>
    <w:p w14:paraId="0E891F68" w14:textId="77777777" w:rsidR="00A9306E" w:rsidRDefault="00A9306E" w:rsidP="00A9306E">
      <w:pPr>
        <w:ind w:left="360" w:hanging="360"/>
        <w:jc w:val="center"/>
        <w:rPr>
          <w:rFonts w:ascii="GHEA Grapalat" w:hAnsi="GHEA Grapalat"/>
          <w:b/>
        </w:rPr>
      </w:pPr>
      <w:r>
        <w:rPr>
          <w:rFonts w:ascii="GHEA Grapalat" w:hAnsi="GHEA Grapalat"/>
          <w:b/>
        </w:rPr>
        <w:t>ФОРМА</w:t>
      </w:r>
    </w:p>
    <w:p w14:paraId="3D86843D" w14:textId="77777777"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6C8BFF7C" w14:textId="77777777" w:rsidR="00A9306E" w:rsidRPr="00ED3A13" w:rsidRDefault="00A9306E" w:rsidP="00A9306E">
      <w:pPr>
        <w:ind w:left="360" w:hanging="360"/>
        <w:jc w:val="center"/>
        <w:rPr>
          <w:rFonts w:ascii="GHEA Grapalat" w:eastAsia="GHEA Grapalat" w:hAnsi="GHEA Grapalat" w:cs="GHEA Grapalat"/>
          <w:b/>
        </w:rPr>
      </w:pPr>
    </w:p>
    <w:p w14:paraId="51D52464" w14:textId="77777777"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78E20357"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14:paraId="0B286A50" w14:textId="77777777" w:rsidTr="00F32DDC">
        <w:tc>
          <w:tcPr>
            <w:tcW w:w="2836" w:type="dxa"/>
            <w:shd w:val="clear" w:color="auto" w:fill="D9E2F3"/>
            <w:vAlign w:val="center"/>
          </w:tcPr>
          <w:p w14:paraId="11A719D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297230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CFAB915" w14:textId="77777777" w:rsidTr="00F32DDC">
        <w:tc>
          <w:tcPr>
            <w:tcW w:w="2836" w:type="dxa"/>
            <w:shd w:val="clear" w:color="auto" w:fill="D9E2F3"/>
            <w:vAlign w:val="center"/>
          </w:tcPr>
          <w:p w14:paraId="2883489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F83C3C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12BED42" w14:textId="77777777" w:rsidTr="00F32DDC">
        <w:tc>
          <w:tcPr>
            <w:tcW w:w="2836" w:type="dxa"/>
            <w:shd w:val="clear" w:color="auto" w:fill="D9E2F3"/>
            <w:vAlign w:val="center"/>
          </w:tcPr>
          <w:p w14:paraId="099B23E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1FBD6DD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DDBE5C6" w14:textId="77777777" w:rsidTr="00F32DDC">
        <w:tc>
          <w:tcPr>
            <w:tcW w:w="2836" w:type="dxa"/>
            <w:shd w:val="clear" w:color="auto" w:fill="D9E2F3"/>
            <w:vAlign w:val="center"/>
          </w:tcPr>
          <w:p w14:paraId="4D39C52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C4C801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A71A293" w14:textId="77777777" w:rsidTr="00F32DDC">
        <w:tc>
          <w:tcPr>
            <w:tcW w:w="2836" w:type="dxa"/>
            <w:shd w:val="clear" w:color="auto" w:fill="D9E2F3"/>
            <w:vAlign w:val="center"/>
          </w:tcPr>
          <w:p w14:paraId="580AC5D4"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30543B3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4B05D94" w14:textId="77777777" w:rsidTr="00F32DDC">
        <w:tc>
          <w:tcPr>
            <w:tcW w:w="2836" w:type="dxa"/>
            <w:shd w:val="clear" w:color="auto" w:fill="D9E2F3"/>
            <w:vAlign w:val="center"/>
          </w:tcPr>
          <w:p w14:paraId="6476AE34"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3805E1B3" w14:textId="77777777"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14:paraId="5D6B5BAE" w14:textId="77777777" w:rsidTr="00F32DDC">
        <w:tc>
          <w:tcPr>
            <w:tcW w:w="2836" w:type="dxa"/>
            <w:shd w:val="clear" w:color="auto" w:fill="D9E2F3"/>
            <w:vAlign w:val="center"/>
          </w:tcPr>
          <w:p w14:paraId="0D02D088" w14:textId="77777777"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006BC1C" w14:textId="77777777" w:rsidR="00A9306E" w:rsidRPr="00FD1EE4" w:rsidRDefault="00A9306E" w:rsidP="00F32DDC">
            <w:pPr>
              <w:spacing w:before="240" w:after="240"/>
              <w:ind w:left="993" w:hanging="851"/>
              <w:rPr>
                <w:rFonts w:ascii="GHEA Grapalat" w:eastAsia="GHEA Grapalat" w:hAnsi="GHEA Grapalat" w:cs="GHEA Grapalat"/>
              </w:rPr>
            </w:pPr>
          </w:p>
        </w:tc>
      </w:tr>
    </w:tbl>
    <w:p w14:paraId="7AA9166C"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240F56F9" w14:textId="77777777" w:rsidTr="00F32DDC">
        <w:tc>
          <w:tcPr>
            <w:tcW w:w="2835" w:type="dxa"/>
            <w:shd w:val="clear" w:color="auto" w:fill="D9E2F3"/>
            <w:vAlign w:val="center"/>
          </w:tcPr>
          <w:p w14:paraId="43CE22D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561CA5B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BA91AA0" w14:textId="77777777" w:rsidTr="00F32DDC">
        <w:trPr>
          <w:trHeight w:val="1487"/>
        </w:trPr>
        <w:tc>
          <w:tcPr>
            <w:tcW w:w="2835" w:type="dxa"/>
            <w:shd w:val="clear" w:color="auto" w:fill="D9E2F3"/>
            <w:vAlign w:val="center"/>
          </w:tcPr>
          <w:p w14:paraId="7B8845F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5F17883" w14:textId="77777777" w:rsidR="00A9306E" w:rsidRPr="00FD1EE4" w:rsidRDefault="00A9306E" w:rsidP="00F32DDC">
            <w:pPr>
              <w:spacing w:before="240" w:after="240"/>
              <w:rPr>
                <w:rFonts w:ascii="GHEA Grapalat" w:eastAsia="GHEA Grapalat" w:hAnsi="GHEA Grapalat" w:cs="GHEA Grapalat"/>
              </w:rPr>
            </w:pPr>
          </w:p>
        </w:tc>
      </w:tr>
    </w:tbl>
    <w:p w14:paraId="716F2837"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1D4210CD" w14:textId="77777777" w:rsidTr="00F32DDC">
        <w:tc>
          <w:tcPr>
            <w:tcW w:w="2835" w:type="dxa"/>
            <w:shd w:val="clear" w:color="auto" w:fill="D9E2F3"/>
            <w:vAlign w:val="center"/>
          </w:tcPr>
          <w:p w14:paraId="5066B9BE"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FF0A04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D4F676A" w14:textId="77777777" w:rsidTr="00F32DDC">
        <w:tc>
          <w:tcPr>
            <w:tcW w:w="2835" w:type="dxa"/>
            <w:shd w:val="clear" w:color="auto" w:fill="D9E2F3"/>
            <w:vAlign w:val="center"/>
          </w:tcPr>
          <w:p w14:paraId="0A8B3AC1"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1A59AD0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C0EBA77" w14:textId="77777777" w:rsidTr="00F32DDC">
        <w:tc>
          <w:tcPr>
            <w:tcW w:w="2835" w:type="dxa"/>
            <w:shd w:val="clear" w:color="auto" w:fill="D9E2F3"/>
            <w:vAlign w:val="center"/>
          </w:tcPr>
          <w:p w14:paraId="6A3F3C1A"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16F18F2F" w14:textId="77777777" w:rsidR="00A9306E" w:rsidRPr="00FD1EE4" w:rsidRDefault="00A9306E" w:rsidP="00F32DDC">
            <w:pPr>
              <w:spacing w:before="240" w:after="240"/>
              <w:rPr>
                <w:rFonts w:ascii="GHEA Grapalat" w:eastAsia="GHEA Grapalat" w:hAnsi="GHEA Grapalat" w:cs="GHEA Grapalat"/>
              </w:rPr>
            </w:pPr>
          </w:p>
        </w:tc>
      </w:tr>
    </w:tbl>
    <w:p w14:paraId="6C145081" w14:textId="77777777" w:rsidR="00A9306E" w:rsidRPr="00FD1EE4" w:rsidRDefault="00A9306E" w:rsidP="00A9306E">
      <w:pPr>
        <w:rPr>
          <w:rFonts w:ascii="GHEA Grapalat" w:eastAsia="GHEA Grapalat" w:hAnsi="GHEA Grapalat" w:cs="GHEA Grapalat"/>
        </w:rPr>
      </w:pPr>
    </w:p>
    <w:p w14:paraId="62614691" w14:textId="77777777"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14:paraId="48DD237C" w14:textId="77777777"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5A6B4165" w14:textId="77777777" w:rsidTr="00F32DDC">
        <w:tc>
          <w:tcPr>
            <w:tcW w:w="2835" w:type="dxa"/>
            <w:shd w:val="clear" w:color="auto" w:fill="D9E2F3"/>
            <w:vAlign w:val="center"/>
          </w:tcPr>
          <w:p w14:paraId="66A71AB8"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33B8FA6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5B1CB18" w14:textId="77777777" w:rsidTr="00F32DDC">
        <w:tc>
          <w:tcPr>
            <w:tcW w:w="2835" w:type="dxa"/>
            <w:shd w:val="clear" w:color="auto" w:fill="D9E2F3"/>
            <w:vAlign w:val="center"/>
          </w:tcPr>
          <w:p w14:paraId="5FB8A2D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494B380B" w14:textId="77777777" w:rsidR="00A9306E" w:rsidRPr="00FD1EE4" w:rsidRDefault="00A9306E" w:rsidP="00F32DDC">
            <w:pPr>
              <w:spacing w:before="240" w:after="240"/>
              <w:rPr>
                <w:rFonts w:ascii="GHEA Grapalat" w:eastAsia="GHEA Grapalat" w:hAnsi="GHEA Grapalat" w:cs="GHEA Grapalat"/>
              </w:rPr>
            </w:pPr>
          </w:p>
        </w:tc>
      </w:tr>
    </w:tbl>
    <w:p w14:paraId="70C95466"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435079A0" w14:textId="77777777" w:rsidTr="00F32DDC">
        <w:tc>
          <w:tcPr>
            <w:tcW w:w="2835" w:type="dxa"/>
            <w:shd w:val="clear" w:color="auto" w:fill="D9E2F3"/>
            <w:vAlign w:val="center"/>
          </w:tcPr>
          <w:p w14:paraId="76B7B07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FFA606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3ECA87F" w14:textId="77777777" w:rsidTr="00F32DDC">
        <w:tc>
          <w:tcPr>
            <w:tcW w:w="2835" w:type="dxa"/>
            <w:shd w:val="clear" w:color="auto" w:fill="D9E2F3"/>
            <w:vAlign w:val="center"/>
          </w:tcPr>
          <w:p w14:paraId="0156C9D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798AFBD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E98A59A" w14:textId="77777777" w:rsidTr="00F32DDC">
        <w:tc>
          <w:tcPr>
            <w:tcW w:w="2835" w:type="dxa"/>
            <w:shd w:val="clear" w:color="auto" w:fill="D9E2F3"/>
            <w:vAlign w:val="center"/>
          </w:tcPr>
          <w:p w14:paraId="0908EE7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6B165B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053D7D6" w14:textId="77777777" w:rsidTr="00F32DDC">
        <w:tc>
          <w:tcPr>
            <w:tcW w:w="2835" w:type="dxa"/>
            <w:shd w:val="clear" w:color="auto" w:fill="D9E2F3"/>
            <w:vAlign w:val="center"/>
          </w:tcPr>
          <w:p w14:paraId="5115E9A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0B163F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5C0B685" w14:textId="77777777" w:rsidTr="00F32DDC">
        <w:tc>
          <w:tcPr>
            <w:tcW w:w="2835" w:type="dxa"/>
            <w:shd w:val="clear" w:color="auto" w:fill="D9E2F3"/>
            <w:vAlign w:val="center"/>
          </w:tcPr>
          <w:p w14:paraId="6B8C0AE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68C0C4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68DEB5B" w14:textId="77777777" w:rsidTr="00F32DDC">
        <w:trPr>
          <w:trHeight w:val="1361"/>
        </w:trPr>
        <w:tc>
          <w:tcPr>
            <w:tcW w:w="2835" w:type="dxa"/>
            <w:shd w:val="clear" w:color="auto" w:fill="D9E2F3"/>
            <w:vAlign w:val="center"/>
          </w:tcPr>
          <w:p w14:paraId="7D26F05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9DF4CB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2D51AF5" w14:textId="77777777" w:rsidTr="00F32DDC">
        <w:tc>
          <w:tcPr>
            <w:tcW w:w="2835" w:type="dxa"/>
            <w:shd w:val="clear" w:color="auto" w:fill="D9E2F3"/>
            <w:vAlign w:val="center"/>
          </w:tcPr>
          <w:p w14:paraId="6D8ADFB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w:t>
            </w:r>
            <w:r w:rsidRPr="00421E0E">
              <w:rPr>
                <w:rFonts w:ascii="GHEA Grapalat" w:eastAsia="GHEA Grapalat" w:hAnsi="GHEA Grapalat" w:cs="GHEA Grapalat"/>
                <w:color w:val="000000"/>
              </w:rPr>
              <w:lastRenderedPageBreak/>
              <w:t>исполнительного органа</w:t>
            </w:r>
          </w:p>
        </w:tc>
        <w:tc>
          <w:tcPr>
            <w:tcW w:w="6180" w:type="dxa"/>
            <w:vAlign w:val="center"/>
          </w:tcPr>
          <w:p w14:paraId="03B571A3" w14:textId="77777777" w:rsidR="00A9306E" w:rsidRPr="00FD1EE4" w:rsidRDefault="00A9306E" w:rsidP="00F32DDC">
            <w:pPr>
              <w:spacing w:before="240" w:after="240"/>
              <w:rPr>
                <w:rFonts w:ascii="GHEA Grapalat" w:eastAsia="GHEA Grapalat" w:hAnsi="GHEA Grapalat" w:cs="GHEA Grapalat"/>
              </w:rPr>
            </w:pPr>
          </w:p>
        </w:tc>
      </w:tr>
    </w:tbl>
    <w:p w14:paraId="2478114E" w14:textId="77777777"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434E80F4" w14:textId="77777777" w:rsidTr="00F32DDC">
        <w:tc>
          <w:tcPr>
            <w:tcW w:w="2836" w:type="dxa"/>
            <w:shd w:val="clear" w:color="auto" w:fill="D9E2F3"/>
            <w:vAlign w:val="center"/>
          </w:tcPr>
          <w:p w14:paraId="2D3CB12F" w14:textId="77777777"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0C66155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B7A6F48" w14:textId="77777777" w:rsidTr="00F32DDC">
        <w:tc>
          <w:tcPr>
            <w:tcW w:w="2836" w:type="dxa"/>
            <w:shd w:val="clear" w:color="auto" w:fill="D9E2F3"/>
            <w:vAlign w:val="center"/>
          </w:tcPr>
          <w:p w14:paraId="35B5E742" w14:textId="77777777"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1E75A7EB" w14:textId="77777777" w:rsidR="00A9306E" w:rsidRPr="00FD1EE4" w:rsidRDefault="00D36BCA"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22B7AD27" w14:textId="77777777" w:rsidR="00A9306E" w:rsidRPr="00FD1EE4" w:rsidRDefault="00D36BCA"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230C0D40"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14:paraId="20651FE7" w14:textId="77777777"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14:paraId="6285979D"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37C8824B" w14:textId="77777777" w:rsidTr="00F32DDC">
        <w:tc>
          <w:tcPr>
            <w:tcW w:w="2837" w:type="dxa"/>
            <w:shd w:val="clear" w:color="auto" w:fill="D9E2F3"/>
            <w:vAlign w:val="center"/>
          </w:tcPr>
          <w:p w14:paraId="3A1652C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5736A7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465DCC1" w14:textId="77777777" w:rsidTr="00F32DDC">
        <w:tc>
          <w:tcPr>
            <w:tcW w:w="2837" w:type="dxa"/>
            <w:shd w:val="clear" w:color="auto" w:fill="D9E2F3"/>
            <w:vAlign w:val="center"/>
          </w:tcPr>
          <w:p w14:paraId="223B450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56D3BF7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8761A6F" w14:textId="77777777" w:rsidTr="00F32DDC">
        <w:tc>
          <w:tcPr>
            <w:tcW w:w="2837" w:type="dxa"/>
            <w:shd w:val="clear" w:color="auto" w:fill="D9E2F3"/>
            <w:vAlign w:val="center"/>
          </w:tcPr>
          <w:p w14:paraId="22D2906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02F9E94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0E7200E" w14:textId="77777777" w:rsidTr="00F32DDC">
        <w:tc>
          <w:tcPr>
            <w:tcW w:w="2837" w:type="dxa"/>
            <w:shd w:val="clear" w:color="auto" w:fill="D9E2F3"/>
            <w:vAlign w:val="center"/>
          </w:tcPr>
          <w:p w14:paraId="75E0FA87"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2F7F498" w14:textId="77777777" w:rsidR="00A9306E" w:rsidRPr="00FD1EE4" w:rsidRDefault="00D36BCA"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0D6F4643" w14:textId="77777777" w:rsidR="00A9306E" w:rsidRPr="00FD1EE4" w:rsidRDefault="00D36BCA"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3DC576E7"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4B63E29B" w14:textId="77777777" w:rsidTr="00F32DDC">
        <w:tc>
          <w:tcPr>
            <w:tcW w:w="2837" w:type="dxa"/>
            <w:shd w:val="clear" w:color="auto" w:fill="D9E2F3"/>
            <w:vAlign w:val="center"/>
          </w:tcPr>
          <w:p w14:paraId="5B6F5023" w14:textId="77777777"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58623A5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26FEF15" w14:textId="77777777" w:rsidTr="00F32DDC">
        <w:tc>
          <w:tcPr>
            <w:tcW w:w="2837" w:type="dxa"/>
            <w:shd w:val="clear" w:color="auto" w:fill="D9E2F3"/>
            <w:vAlign w:val="center"/>
          </w:tcPr>
          <w:p w14:paraId="51F94274"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6277366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70469FA" w14:textId="77777777" w:rsidTr="00F32DDC">
        <w:tc>
          <w:tcPr>
            <w:tcW w:w="2837" w:type="dxa"/>
            <w:shd w:val="clear" w:color="auto" w:fill="D9E2F3"/>
            <w:vAlign w:val="center"/>
          </w:tcPr>
          <w:p w14:paraId="6B33B94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A5842B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94190CE" w14:textId="77777777" w:rsidTr="00F32DDC">
        <w:tc>
          <w:tcPr>
            <w:tcW w:w="2837" w:type="dxa"/>
            <w:shd w:val="clear" w:color="auto" w:fill="D9E2F3"/>
            <w:vAlign w:val="center"/>
          </w:tcPr>
          <w:p w14:paraId="2F62938F"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80" w:type="dxa"/>
            <w:vAlign w:val="center"/>
          </w:tcPr>
          <w:p w14:paraId="73C39276" w14:textId="77777777" w:rsidR="00A9306E" w:rsidRPr="00FD1EE4" w:rsidRDefault="00D36BCA"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30D6BDF1" w14:textId="77777777" w:rsidR="00A9306E" w:rsidRPr="00FD1EE4" w:rsidRDefault="00D36BCA"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235D08E7" w14:textId="77777777" w:rsidR="00A9306E" w:rsidRPr="00FD1EE4" w:rsidRDefault="00A9306E" w:rsidP="00A9306E">
      <w:pPr>
        <w:rPr>
          <w:rFonts w:ascii="GHEA Grapalat" w:eastAsia="GHEA Grapalat" w:hAnsi="GHEA Grapalat" w:cs="GHEA Grapalat"/>
          <w:b/>
        </w:rPr>
      </w:pPr>
    </w:p>
    <w:p w14:paraId="432B4622"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14:paraId="6E2E5360"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18A7B1C3" w14:textId="77777777" w:rsidTr="00F32DDC">
        <w:tc>
          <w:tcPr>
            <w:tcW w:w="2836" w:type="dxa"/>
            <w:shd w:val="clear" w:color="auto" w:fill="D9E2F3"/>
            <w:vAlign w:val="center"/>
          </w:tcPr>
          <w:p w14:paraId="02417F9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25C8851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02CB67F" w14:textId="77777777" w:rsidTr="00F32DDC">
        <w:tc>
          <w:tcPr>
            <w:tcW w:w="2836" w:type="dxa"/>
            <w:shd w:val="clear" w:color="auto" w:fill="D9E2F3"/>
            <w:vAlign w:val="center"/>
          </w:tcPr>
          <w:p w14:paraId="745B327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69AD15D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0E808B5" w14:textId="77777777" w:rsidTr="00F32DDC">
        <w:tc>
          <w:tcPr>
            <w:tcW w:w="2836" w:type="dxa"/>
            <w:shd w:val="clear" w:color="auto" w:fill="D9E2F3"/>
            <w:vAlign w:val="center"/>
          </w:tcPr>
          <w:p w14:paraId="3E61FF9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50978C2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1FE38EB" w14:textId="77777777" w:rsidTr="00F32DDC">
        <w:tc>
          <w:tcPr>
            <w:tcW w:w="2836" w:type="dxa"/>
            <w:shd w:val="clear" w:color="auto" w:fill="D9E2F3"/>
            <w:vAlign w:val="center"/>
          </w:tcPr>
          <w:p w14:paraId="40A2FA7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76FAAF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3C133AA" w14:textId="77777777" w:rsidTr="00F32DDC">
        <w:tc>
          <w:tcPr>
            <w:tcW w:w="2836" w:type="dxa"/>
            <w:shd w:val="clear" w:color="auto" w:fill="D9E2F3"/>
            <w:vAlign w:val="center"/>
          </w:tcPr>
          <w:p w14:paraId="30DA66E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45A9F24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124E9E5" w14:textId="77777777" w:rsidTr="00F32DDC">
        <w:tc>
          <w:tcPr>
            <w:tcW w:w="2836" w:type="dxa"/>
            <w:shd w:val="clear" w:color="auto" w:fill="D9E2F3"/>
            <w:vAlign w:val="center"/>
          </w:tcPr>
          <w:p w14:paraId="45E7C35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673ED958" w14:textId="77777777" w:rsidR="00A9306E" w:rsidRPr="00FD1EE4" w:rsidRDefault="00A9306E" w:rsidP="00F32DDC">
            <w:pPr>
              <w:spacing w:before="240" w:after="240"/>
              <w:rPr>
                <w:rFonts w:ascii="GHEA Grapalat" w:eastAsia="GHEA Grapalat" w:hAnsi="GHEA Grapalat" w:cs="GHEA Grapalat"/>
              </w:rPr>
            </w:pPr>
          </w:p>
        </w:tc>
      </w:tr>
    </w:tbl>
    <w:p w14:paraId="302DE9BB"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14:paraId="2FFCD53D" w14:textId="77777777" w:rsidTr="00F32DDC">
        <w:tc>
          <w:tcPr>
            <w:tcW w:w="2977" w:type="dxa"/>
            <w:shd w:val="clear" w:color="auto" w:fill="D9E2F3"/>
            <w:vAlign w:val="center"/>
          </w:tcPr>
          <w:p w14:paraId="6C6C885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1AB86B6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DAD743A" w14:textId="77777777" w:rsidTr="00F32DDC">
        <w:tc>
          <w:tcPr>
            <w:tcW w:w="2977" w:type="dxa"/>
            <w:shd w:val="clear" w:color="auto" w:fill="D9E2F3"/>
            <w:vAlign w:val="center"/>
          </w:tcPr>
          <w:p w14:paraId="118D4CF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74CD93D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8BBEB8D" w14:textId="77777777" w:rsidTr="00F32DDC">
        <w:tc>
          <w:tcPr>
            <w:tcW w:w="2977" w:type="dxa"/>
            <w:shd w:val="clear" w:color="auto" w:fill="D9E2F3"/>
            <w:vAlign w:val="center"/>
          </w:tcPr>
          <w:p w14:paraId="525095BC" w14:textId="77777777"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788D1DC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5ED980A" w14:textId="77777777" w:rsidTr="00F32DDC">
        <w:tc>
          <w:tcPr>
            <w:tcW w:w="2977" w:type="dxa"/>
            <w:shd w:val="clear" w:color="auto" w:fill="D9E2F3"/>
            <w:vAlign w:val="center"/>
          </w:tcPr>
          <w:p w14:paraId="3C486A19" w14:textId="77777777"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411B0DC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AD703CC" w14:textId="77777777" w:rsidTr="00F32DDC">
        <w:tc>
          <w:tcPr>
            <w:tcW w:w="2977" w:type="dxa"/>
            <w:shd w:val="clear" w:color="auto" w:fill="D9E2F3"/>
            <w:vAlign w:val="center"/>
          </w:tcPr>
          <w:p w14:paraId="46EE894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48164EBA" w14:textId="77777777" w:rsidR="00A9306E" w:rsidRPr="00FD1EE4" w:rsidRDefault="00A9306E" w:rsidP="00F32DDC">
            <w:pPr>
              <w:spacing w:before="240" w:after="240"/>
              <w:rPr>
                <w:rFonts w:ascii="GHEA Grapalat" w:eastAsia="GHEA Grapalat" w:hAnsi="GHEA Grapalat" w:cs="GHEA Grapalat"/>
              </w:rPr>
            </w:pPr>
          </w:p>
        </w:tc>
      </w:tr>
    </w:tbl>
    <w:p w14:paraId="45B974DD"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14:paraId="0758BC4E" w14:textId="77777777" w:rsidTr="00F32DDC">
        <w:tc>
          <w:tcPr>
            <w:tcW w:w="2943" w:type="dxa"/>
            <w:shd w:val="clear" w:color="auto" w:fill="D9E2F3"/>
            <w:vAlign w:val="center"/>
          </w:tcPr>
          <w:p w14:paraId="76C50E4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00C1013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35DB168" w14:textId="77777777" w:rsidTr="00F32DDC">
        <w:tc>
          <w:tcPr>
            <w:tcW w:w="2943" w:type="dxa"/>
            <w:shd w:val="clear" w:color="auto" w:fill="D9E2F3"/>
            <w:vAlign w:val="center"/>
          </w:tcPr>
          <w:p w14:paraId="723CB29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14:paraId="1D9BF6F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532BF8D" w14:textId="77777777" w:rsidTr="00F32DDC">
        <w:tc>
          <w:tcPr>
            <w:tcW w:w="2943" w:type="dxa"/>
            <w:shd w:val="clear" w:color="auto" w:fill="D9E2F3"/>
            <w:vAlign w:val="center"/>
          </w:tcPr>
          <w:p w14:paraId="3C6B9030"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05875E2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9CF5CD6" w14:textId="77777777" w:rsidTr="00F32DDC">
        <w:tc>
          <w:tcPr>
            <w:tcW w:w="2943" w:type="dxa"/>
            <w:shd w:val="clear" w:color="auto" w:fill="D9E2F3"/>
            <w:vAlign w:val="center"/>
          </w:tcPr>
          <w:p w14:paraId="76EB5A76" w14:textId="77777777"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3DFA63B1" w14:textId="77777777" w:rsidR="00A9306E" w:rsidRPr="00FD1EE4" w:rsidRDefault="00A9306E" w:rsidP="00F32DDC">
            <w:pPr>
              <w:spacing w:before="240" w:after="240"/>
              <w:rPr>
                <w:rFonts w:ascii="GHEA Grapalat" w:eastAsia="GHEA Grapalat" w:hAnsi="GHEA Grapalat" w:cs="GHEA Grapalat"/>
              </w:rPr>
            </w:pPr>
          </w:p>
        </w:tc>
      </w:tr>
    </w:tbl>
    <w:p w14:paraId="332947EC"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14:paraId="1CE9DF22" w14:textId="77777777" w:rsidTr="00F32DDC">
        <w:tc>
          <w:tcPr>
            <w:tcW w:w="2837" w:type="dxa"/>
            <w:shd w:val="clear" w:color="auto" w:fill="D9E2F3"/>
            <w:vAlign w:val="center"/>
          </w:tcPr>
          <w:p w14:paraId="51B8FBD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40A1DEB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27DC585" w14:textId="77777777" w:rsidTr="00F32DDC">
        <w:tc>
          <w:tcPr>
            <w:tcW w:w="2837" w:type="dxa"/>
            <w:shd w:val="clear" w:color="auto" w:fill="D9E2F3"/>
            <w:vAlign w:val="center"/>
          </w:tcPr>
          <w:p w14:paraId="5321EE3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57BCD68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F03B813" w14:textId="77777777" w:rsidTr="00F32DDC">
        <w:tc>
          <w:tcPr>
            <w:tcW w:w="2837" w:type="dxa"/>
            <w:shd w:val="clear" w:color="auto" w:fill="D9E2F3"/>
            <w:vAlign w:val="center"/>
          </w:tcPr>
          <w:p w14:paraId="2E0F2AB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16E5F56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515034B" w14:textId="77777777" w:rsidTr="00F32DDC">
        <w:tc>
          <w:tcPr>
            <w:tcW w:w="2837" w:type="dxa"/>
            <w:shd w:val="clear" w:color="auto" w:fill="D9E2F3"/>
            <w:vAlign w:val="center"/>
          </w:tcPr>
          <w:p w14:paraId="1CB973F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1A29403" w14:textId="77777777" w:rsidR="00A9306E" w:rsidRPr="00FD1EE4" w:rsidRDefault="00A9306E" w:rsidP="00F32DDC">
            <w:pPr>
              <w:spacing w:before="240" w:after="240"/>
              <w:rPr>
                <w:rFonts w:ascii="GHEA Grapalat" w:eastAsia="GHEA Grapalat" w:hAnsi="GHEA Grapalat" w:cs="GHEA Grapalat"/>
              </w:rPr>
            </w:pPr>
          </w:p>
        </w:tc>
      </w:tr>
    </w:tbl>
    <w:p w14:paraId="322C23AC" w14:textId="77777777"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48B97B58" w14:textId="77777777" w:rsidTr="00F32DDC">
        <w:trPr>
          <w:trHeight w:val="924"/>
        </w:trPr>
        <w:tc>
          <w:tcPr>
            <w:tcW w:w="9016" w:type="dxa"/>
            <w:gridSpan w:val="2"/>
            <w:vAlign w:val="center"/>
          </w:tcPr>
          <w:p w14:paraId="626145A3" w14:textId="77777777" w:rsidR="00A9306E" w:rsidRPr="00FD1EE4" w:rsidRDefault="00D36BCA"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14:paraId="5B887360" w14:textId="77777777" w:rsidTr="00F32DDC">
        <w:trPr>
          <w:trHeight w:val="684"/>
        </w:trPr>
        <w:tc>
          <w:tcPr>
            <w:tcW w:w="4508" w:type="dxa"/>
            <w:shd w:val="clear" w:color="auto" w:fill="D9E2F3"/>
            <w:vAlign w:val="center"/>
          </w:tcPr>
          <w:p w14:paraId="0EBDC5D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215BD85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227DF56" w14:textId="77777777" w:rsidTr="00F32DDC">
        <w:trPr>
          <w:trHeight w:val="1282"/>
        </w:trPr>
        <w:tc>
          <w:tcPr>
            <w:tcW w:w="4508" w:type="dxa"/>
            <w:shd w:val="clear" w:color="auto" w:fill="D9E2F3"/>
            <w:vAlign w:val="center"/>
          </w:tcPr>
          <w:p w14:paraId="1CBF12E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6945DAE6" w14:textId="77777777" w:rsidR="00A9306E" w:rsidRPr="006B364D" w:rsidRDefault="00D36BC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37EB8A5D" w14:textId="77777777" w:rsidR="00A9306E" w:rsidRPr="00F10CBA" w:rsidRDefault="00D36BC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2765D76F" w14:textId="77777777" w:rsidTr="00F32DDC">
        <w:tc>
          <w:tcPr>
            <w:tcW w:w="9016" w:type="dxa"/>
            <w:gridSpan w:val="2"/>
            <w:vAlign w:val="center"/>
          </w:tcPr>
          <w:p w14:paraId="2EAFC002" w14:textId="77777777" w:rsidR="00A9306E" w:rsidRPr="00FD1EE4" w:rsidRDefault="00D36BCA"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14:paraId="57AF13CE" w14:textId="77777777" w:rsidTr="00F32DDC">
        <w:tc>
          <w:tcPr>
            <w:tcW w:w="9016" w:type="dxa"/>
            <w:gridSpan w:val="2"/>
            <w:vAlign w:val="center"/>
          </w:tcPr>
          <w:p w14:paraId="0906747A" w14:textId="77777777" w:rsidR="00A9306E" w:rsidRPr="00FD1EE4" w:rsidRDefault="00D36BCA"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14:paraId="7297BB78" w14:textId="77777777"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12E21A38" w14:textId="77777777" w:rsidTr="00F32DDC">
        <w:trPr>
          <w:trHeight w:val="924"/>
        </w:trPr>
        <w:tc>
          <w:tcPr>
            <w:tcW w:w="9016" w:type="dxa"/>
            <w:gridSpan w:val="2"/>
            <w:vAlign w:val="center"/>
          </w:tcPr>
          <w:p w14:paraId="41FFF18A" w14:textId="77777777" w:rsidR="00A9306E" w:rsidRPr="00FD1EE4" w:rsidRDefault="00D36BCA"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14:paraId="31131AA9" w14:textId="77777777" w:rsidTr="00F32DDC">
        <w:trPr>
          <w:trHeight w:val="684"/>
        </w:trPr>
        <w:tc>
          <w:tcPr>
            <w:tcW w:w="4508" w:type="dxa"/>
            <w:shd w:val="clear" w:color="auto" w:fill="D9E2F3"/>
            <w:vAlign w:val="center"/>
          </w:tcPr>
          <w:p w14:paraId="07149D1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3CDACDB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EBE0574" w14:textId="77777777" w:rsidTr="00F32DDC">
        <w:trPr>
          <w:trHeight w:val="1282"/>
        </w:trPr>
        <w:tc>
          <w:tcPr>
            <w:tcW w:w="4508" w:type="dxa"/>
            <w:shd w:val="clear" w:color="auto" w:fill="D9E2F3"/>
            <w:vAlign w:val="center"/>
          </w:tcPr>
          <w:p w14:paraId="44F280D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264486FA" w14:textId="77777777" w:rsidR="00A9306E" w:rsidRPr="00C843BA" w:rsidRDefault="00D36BC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2DFAEF60" w14:textId="77777777" w:rsidR="00A9306E" w:rsidRPr="00C843BA" w:rsidRDefault="00D36BC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0383538A" w14:textId="77777777" w:rsidTr="00F32DDC">
        <w:tc>
          <w:tcPr>
            <w:tcW w:w="9016" w:type="dxa"/>
            <w:gridSpan w:val="2"/>
            <w:vAlign w:val="center"/>
          </w:tcPr>
          <w:p w14:paraId="2AE3E2DF" w14:textId="77777777" w:rsidR="00A9306E" w:rsidRPr="00FD1EE4" w:rsidRDefault="00D36BCA"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14:paraId="101E828D" w14:textId="77777777" w:rsidTr="00F32DDC">
        <w:tc>
          <w:tcPr>
            <w:tcW w:w="9016" w:type="dxa"/>
            <w:gridSpan w:val="2"/>
            <w:vAlign w:val="center"/>
          </w:tcPr>
          <w:p w14:paraId="60289665" w14:textId="77777777" w:rsidR="00A9306E" w:rsidRPr="00FD1EE4" w:rsidRDefault="00D36BCA"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14:paraId="291F6BF5" w14:textId="77777777" w:rsidTr="00F32DDC">
        <w:tc>
          <w:tcPr>
            <w:tcW w:w="9016" w:type="dxa"/>
            <w:gridSpan w:val="2"/>
            <w:vAlign w:val="center"/>
          </w:tcPr>
          <w:p w14:paraId="7D83173D" w14:textId="77777777" w:rsidR="00A9306E" w:rsidRPr="00FD1EE4" w:rsidRDefault="00D36BCA"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14:paraId="26BD1437" w14:textId="77777777" w:rsidTr="00F32DDC">
        <w:tc>
          <w:tcPr>
            <w:tcW w:w="9016" w:type="dxa"/>
            <w:gridSpan w:val="2"/>
            <w:vAlign w:val="center"/>
          </w:tcPr>
          <w:p w14:paraId="357D65F4" w14:textId="77777777" w:rsidR="00A9306E" w:rsidRPr="00FD1EE4" w:rsidRDefault="00D36BCA"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14:paraId="3EBD3BE7"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08B4A067" w14:textId="77777777" w:rsidTr="00F32DDC">
        <w:tc>
          <w:tcPr>
            <w:tcW w:w="2837" w:type="dxa"/>
            <w:shd w:val="clear" w:color="auto" w:fill="D9E2F3"/>
            <w:vAlign w:val="center"/>
          </w:tcPr>
          <w:p w14:paraId="7CAFD00D"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7FCD795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BA5E9F7" w14:textId="77777777" w:rsidTr="00F32DDC">
        <w:tc>
          <w:tcPr>
            <w:tcW w:w="2837" w:type="dxa"/>
            <w:shd w:val="clear" w:color="auto" w:fill="D9E2F3"/>
            <w:vAlign w:val="center"/>
          </w:tcPr>
          <w:p w14:paraId="147A3FE6"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14:paraId="30F2220A" w14:textId="77777777" w:rsidR="00A9306E" w:rsidRPr="00B23852" w:rsidRDefault="00D36BC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14:paraId="5410980C" w14:textId="77777777" w:rsidR="00A9306E" w:rsidRPr="00FD1EE4" w:rsidRDefault="00D36BCA" w:rsidP="00F32DDC">
            <w:pPr>
              <w:rPr>
                <w:rFonts w:ascii="GHEA Grapalat" w:eastAsia="GHEA Grapalat" w:hAnsi="GHEA Grapalat" w:cs="GHEA Grapalat"/>
              </w:rPr>
            </w:pPr>
            <w:sdt>
              <w:sdtPr>
                <w:rPr>
                  <w:rFonts w:ascii="GHEA Grapalat" w:eastAsia="GHEA Grapalat" w:hAnsi="GHEA Grapalat" w:cs="GHEA Grapalat"/>
                </w:rPr>
                <w:id w:val="454287896"/>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14:paraId="27A95045" w14:textId="77777777" w:rsidTr="00F32DDC">
        <w:tc>
          <w:tcPr>
            <w:tcW w:w="2837" w:type="dxa"/>
            <w:shd w:val="clear" w:color="auto" w:fill="D9E2F3"/>
            <w:vAlign w:val="center"/>
          </w:tcPr>
          <w:p w14:paraId="470D67E5"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68579AC0" w14:textId="77777777" w:rsidR="00A9306E" w:rsidRPr="005600B4" w:rsidRDefault="00D36BC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14:paraId="03D89A6F" w14:textId="77777777" w:rsidR="00A9306E" w:rsidRPr="005600B4" w:rsidRDefault="00D36BC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14:paraId="25792688"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228A78C2" w14:textId="77777777" w:rsidTr="00F32DDC">
        <w:tc>
          <w:tcPr>
            <w:tcW w:w="2837" w:type="dxa"/>
            <w:shd w:val="clear" w:color="auto" w:fill="D9E2F3"/>
            <w:vAlign w:val="center"/>
          </w:tcPr>
          <w:p w14:paraId="33C8037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1B3A318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566A889" w14:textId="77777777" w:rsidTr="00F32DDC">
        <w:tc>
          <w:tcPr>
            <w:tcW w:w="2837" w:type="dxa"/>
            <w:shd w:val="clear" w:color="auto" w:fill="D9E2F3"/>
            <w:vAlign w:val="center"/>
          </w:tcPr>
          <w:p w14:paraId="3547823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135B6CB9" w14:textId="77777777" w:rsidR="00A9306E" w:rsidRPr="00FD1EE4" w:rsidRDefault="00A9306E" w:rsidP="00F32DDC">
            <w:pPr>
              <w:spacing w:before="240" w:after="240"/>
              <w:rPr>
                <w:rFonts w:ascii="GHEA Grapalat" w:eastAsia="GHEA Grapalat" w:hAnsi="GHEA Grapalat" w:cs="GHEA Grapalat"/>
              </w:rPr>
            </w:pPr>
          </w:p>
        </w:tc>
      </w:tr>
    </w:tbl>
    <w:p w14:paraId="3E5C5381" w14:textId="77777777"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14:paraId="76FC5D7E"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14:paraId="4A9B9E9D"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493604CF" w14:textId="77777777" w:rsidTr="00F32DDC">
        <w:tc>
          <w:tcPr>
            <w:tcW w:w="2835" w:type="dxa"/>
            <w:shd w:val="clear" w:color="auto" w:fill="D9E2F3"/>
            <w:vAlign w:val="center"/>
          </w:tcPr>
          <w:p w14:paraId="4F20BFF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671DCF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84086FD" w14:textId="77777777" w:rsidTr="00F32DDC">
        <w:tc>
          <w:tcPr>
            <w:tcW w:w="2835" w:type="dxa"/>
            <w:shd w:val="clear" w:color="auto" w:fill="D9E2F3"/>
            <w:vAlign w:val="center"/>
          </w:tcPr>
          <w:p w14:paraId="38634B5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544D65A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BF241E6" w14:textId="77777777" w:rsidTr="00F32DDC">
        <w:tc>
          <w:tcPr>
            <w:tcW w:w="2835" w:type="dxa"/>
            <w:shd w:val="clear" w:color="auto" w:fill="D9E2F3"/>
            <w:vAlign w:val="center"/>
          </w:tcPr>
          <w:p w14:paraId="1E8765E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4B5D78D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9ABF89C" w14:textId="77777777" w:rsidTr="00F32DDC">
        <w:tc>
          <w:tcPr>
            <w:tcW w:w="2835" w:type="dxa"/>
            <w:shd w:val="clear" w:color="auto" w:fill="D9E2F3"/>
            <w:vAlign w:val="center"/>
          </w:tcPr>
          <w:p w14:paraId="77D6F44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0C67802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EE9CA52" w14:textId="77777777" w:rsidTr="00F32DDC">
        <w:tc>
          <w:tcPr>
            <w:tcW w:w="2835" w:type="dxa"/>
            <w:shd w:val="clear" w:color="auto" w:fill="D9E2F3"/>
            <w:vAlign w:val="center"/>
          </w:tcPr>
          <w:p w14:paraId="556D6B7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1C0723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1389421" w14:textId="77777777" w:rsidTr="00F32DDC">
        <w:tc>
          <w:tcPr>
            <w:tcW w:w="2835" w:type="dxa"/>
            <w:shd w:val="clear" w:color="auto" w:fill="D9E2F3"/>
            <w:vAlign w:val="center"/>
          </w:tcPr>
          <w:p w14:paraId="5A0383A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53DF868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2CC1B7D" w14:textId="77777777" w:rsidTr="00F32DDC">
        <w:tc>
          <w:tcPr>
            <w:tcW w:w="2835" w:type="dxa"/>
            <w:shd w:val="clear" w:color="auto" w:fill="D9E2F3"/>
            <w:vAlign w:val="center"/>
          </w:tcPr>
          <w:p w14:paraId="32977A7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w:t>
            </w:r>
            <w:r w:rsidRPr="00421E0E">
              <w:rPr>
                <w:rFonts w:ascii="GHEA Grapalat" w:eastAsia="GHEA Grapalat" w:hAnsi="GHEA Grapalat" w:cs="GHEA Grapalat"/>
                <w:color w:val="000000"/>
              </w:rPr>
              <w:lastRenderedPageBreak/>
              <w:t>исполнительного органа</w:t>
            </w:r>
          </w:p>
        </w:tc>
        <w:tc>
          <w:tcPr>
            <w:tcW w:w="6180" w:type="dxa"/>
            <w:vAlign w:val="center"/>
          </w:tcPr>
          <w:p w14:paraId="78424E8B" w14:textId="77777777" w:rsidR="00A9306E" w:rsidRPr="00FD1EE4" w:rsidRDefault="00A9306E" w:rsidP="00F32DDC">
            <w:pPr>
              <w:spacing w:before="240" w:after="240"/>
              <w:rPr>
                <w:rFonts w:ascii="GHEA Grapalat" w:eastAsia="GHEA Grapalat" w:hAnsi="GHEA Grapalat" w:cs="GHEA Grapalat"/>
              </w:rPr>
            </w:pPr>
          </w:p>
        </w:tc>
      </w:tr>
    </w:tbl>
    <w:p w14:paraId="0B4760F5"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648667ED" w14:textId="77777777" w:rsidTr="00F32DDC">
        <w:trPr>
          <w:trHeight w:val="853"/>
        </w:trPr>
        <w:tc>
          <w:tcPr>
            <w:tcW w:w="2835" w:type="dxa"/>
            <w:vMerge w:val="restart"/>
            <w:shd w:val="clear" w:color="auto" w:fill="D9E2F3"/>
            <w:vAlign w:val="center"/>
          </w:tcPr>
          <w:p w14:paraId="4C5F429D"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7D8B4FE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4EECBB3" w14:textId="77777777" w:rsidTr="00F32DDC">
        <w:trPr>
          <w:trHeight w:val="850"/>
        </w:trPr>
        <w:tc>
          <w:tcPr>
            <w:tcW w:w="2835" w:type="dxa"/>
            <w:vMerge/>
            <w:shd w:val="clear" w:color="auto" w:fill="D9E2F3"/>
            <w:vAlign w:val="center"/>
          </w:tcPr>
          <w:p w14:paraId="134DE2B7"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DFF445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8792302" w14:textId="77777777" w:rsidTr="00F32DDC">
        <w:trPr>
          <w:trHeight w:val="850"/>
        </w:trPr>
        <w:tc>
          <w:tcPr>
            <w:tcW w:w="2835" w:type="dxa"/>
            <w:vMerge/>
            <w:shd w:val="clear" w:color="auto" w:fill="D9E2F3"/>
            <w:vAlign w:val="center"/>
          </w:tcPr>
          <w:p w14:paraId="48096E0A"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CF519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BC56DD0" w14:textId="77777777" w:rsidTr="00F32DDC">
        <w:trPr>
          <w:trHeight w:val="850"/>
        </w:trPr>
        <w:tc>
          <w:tcPr>
            <w:tcW w:w="2835" w:type="dxa"/>
            <w:vMerge/>
            <w:shd w:val="clear" w:color="auto" w:fill="D9E2F3"/>
            <w:vAlign w:val="center"/>
          </w:tcPr>
          <w:p w14:paraId="4A40DCD1"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56416A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3AEF32D" w14:textId="77777777" w:rsidTr="00F32DDC">
        <w:trPr>
          <w:trHeight w:val="850"/>
        </w:trPr>
        <w:tc>
          <w:tcPr>
            <w:tcW w:w="2835" w:type="dxa"/>
            <w:vMerge/>
            <w:shd w:val="clear" w:color="auto" w:fill="D9E2F3"/>
            <w:vAlign w:val="center"/>
          </w:tcPr>
          <w:p w14:paraId="4012B568"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C61F63" w14:textId="77777777" w:rsidR="00A9306E" w:rsidRPr="00FD1EE4" w:rsidRDefault="00A9306E" w:rsidP="00F32DDC">
            <w:pPr>
              <w:spacing w:before="240" w:after="240"/>
              <w:rPr>
                <w:rFonts w:ascii="GHEA Grapalat" w:eastAsia="GHEA Grapalat" w:hAnsi="GHEA Grapalat" w:cs="GHEA Grapalat"/>
              </w:rPr>
            </w:pPr>
          </w:p>
        </w:tc>
      </w:tr>
    </w:tbl>
    <w:p w14:paraId="79B3F9DC" w14:textId="77777777"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07C35F78" w14:textId="77777777" w:rsidTr="00F32DDC">
        <w:tc>
          <w:tcPr>
            <w:tcW w:w="2835" w:type="dxa"/>
            <w:shd w:val="clear" w:color="auto" w:fill="D9E2F3"/>
            <w:vAlign w:val="center"/>
          </w:tcPr>
          <w:p w14:paraId="0885581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7E907AC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A548D96" w14:textId="77777777" w:rsidTr="00F32DDC">
        <w:tc>
          <w:tcPr>
            <w:tcW w:w="2835" w:type="dxa"/>
            <w:shd w:val="clear" w:color="auto" w:fill="D9E2F3"/>
            <w:vAlign w:val="center"/>
          </w:tcPr>
          <w:p w14:paraId="6D32282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83C3F48" w14:textId="77777777" w:rsidR="00A9306E" w:rsidRPr="00FD1EE4" w:rsidRDefault="00A9306E" w:rsidP="00F32DDC">
            <w:pPr>
              <w:spacing w:before="240" w:after="240"/>
              <w:rPr>
                <w:rFonts w:ascii="GHEA Grapalat" w:eastAsia="GHEA Grapalat" w:hAnsi="GHEA Grapalat" w:cs="GHEA Grapalat"/>
              </w:rPr>
            </w:pPr>
          </w:p>
        </w:tc>
      </w:tr>
    </w:tbl>
    <w:p w14:paraId="18C8AAEE"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14:paraId="6552349D" w14:textId="77777777"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9016"/>
      </w:tblGrid>
      <w:tr w:rsidR="00A9306E" w:rsidRPr="00FD1EE4" w14:paraId="6CDDFA22" w14:textId="77777777" w:rsidTr="00F32DDC">
        <w:tc>
          <w:tcPr>
            <w:tcW w:w="9016" w:type="dxa"/>
            <w:shd w:val="clear" w:color="auto" w:fill="DBE5F1" w:themeFill="accent1" w:themeFillTint="33"/>
          </w:tcPr>
          <w:p w14:paraId="1DB9682B" w14:textId="77777777"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14:paraId="7EA2237A" w14:textId="77777777" w:rsidTr="00F32DDC">
        <w:trPr>
          <w:trHeight w:val="10187"/>
        </w:trPr>
        <w:tc>
          <w:tcPr>
            <w:tcW w:w="9016" w:type="dxa"/>
          </w:tcPr>
          <w:p w14:paraId="1AD1D341" w14:textId="77777777" w:rsidR="00A9306E" w:rsidRPr="00FD1EE4" w:rsidRDefault="00A9306E" w:rsidP="00F32DDC">
            <w:pPr>
              <w:rPr>
                <w:rFonts w:ascii="GHEA Grapalat" w:eastAsia="GHEA Grapalat" w:hAnsi="GHEA Grapalat" w:cs="GHEA Grapalat"/>
                <w:b/>
                <w:color w:val="000000"/>
              </w:rPr>
            </w:pPr>
          </w:p>
        </w:tc>
      </w:tr>
    </w:tbl>
    <w:p w14:paraId="2D37E85F" w14:textId="77777777"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14:paraId="54DA5176" w14:textId="77777777" w:rsidR="00A9306E" w:rsidRDefault="00A9306E" w:rsidP="00A9306E">
      <w:pPr>
        <w:rPr>
          <w:rFonts w:ascii="GHEA Grapalat" w:hAnsi="GHEA Grapalat"/>
          <w:b/>
        </w:rPr>
      </w:pPr>
    </w:p>
    <w:p w14:paraId="56740A9C" w14:textId="77777777" w:rsidR="00A9306E" w:rsidRDefault="00A9306E" w:rsidP="00A9306E">
      <w:pPr>
        <w:rPr>
          <w:rFonts w:ascii="GHEA Grapalat" w:hAnsi="GHEA Grapalat"/>
          <w:b/>
        </w:rPr>
      </w:pPr>
    </w:p>
    <w:p w14:paraId="3CC7EE58" w14:textId="77777777"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5D0F807B"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6C0D8B5" w14:textId="77777777"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1F46726B" w14:textId="77777777"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lastRenderedPageBreak/>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6CA04477" w14:textId="77777777"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5B6F8203" w14:textId="77777777"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FDBA5CC"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087474DB"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76B39EB1"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w:t>
      </w:r>
      <w:r w:rsidRPr="000306ED">
        <w:rPr>
          <w:rFonts w:ascii="GHEA Grapalat" w:hAnsi="GHEA Grapalat"/>
        </w:rPr>
        <w:lastRenderedPageBreak/>
        <w:t>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3DBE1C9"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0571D508" w14:textId="77777777"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B0654CA" w14:textId="77777777"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CEFD520"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57CFFD52" w14:textId="77777777"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 xml:space="preserve">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w:t>
      </w:r>
      <w:r w:rsidRPr="000306ED">
        <w:rPr>
          <w:rFonts w:ascii="GHEA Grapalat" w:hAnsi="GHEA Grapalat"/>
        </w:rPr>
        <w:lastRenderedPageBreak/>
        <w:t>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13624AE"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752A04A5"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68011B2F"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0D7CD3FC" w14:textId="77777777"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08DD3255"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w:t>
      </w:r>
      <w:r w:rsidRPr="000306ED">
        <w:rPr>
          <w:rFonts w:ascii="GHEA Grapalat" w:hAnsi="GHEA Grapalat"/>
        </w:rPr>
        <w:lastRenderedPageBreak/>
        <w:t xml:space="preserve">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28E09ACE"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4B9FA5F4"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46AE68AB" w14:textId="77777777"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2BF23898"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0671FC35"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5DE540B0"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3EEF8C0F"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06DCF96A"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66590271"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FBF85F5"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71831132"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4C379B7B"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0C54A251"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5E3AEBB"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AB30358"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3093FE6B"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3894123B" w14:textId="77777777"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238C4697" w14:textId="77777777" w:rsidR="00B32672" w:rsidRPr="00B32672" w:rsidRDefault="00B32672" w:rsidP="00A9306E">
      <w:pPr>
        <w:spacing w:line="360" w:lineRule="auto"/>
        <w:contextualSpacing/>
        <w:jc w:val="both"/>
        <w:rPr>
          <w:rFonts w:ascii="GHEA Grapalat" w:hAnsi="GHEA Grapalat"/>
        </w:rPr>
      </w:pPr>
    </w:p>
    <w:p w14:paraId="577CCA92"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69743A53"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2AEE6296" w14:textId="77777777" w:rsidR="00A9306E" w:rsidRDefault="00A9306E">
      <w:pPr>
        <w:rPr>
          <w:rFonts w:ascii="GHEA Grapalat" w:hAnsi="GHEA Grapalat"/>
          <w:b/>
        </w:rPr>
      </w:pPr>
      <w:r>
        <w:rPr>
          <w:rFonts w:ascii="GHEA Grapalat" w:hAnsi="GHEA Grapalat"/>
          <w:b/>
        </w:rPr>
        <w:br w:type="page"/>
      </w:r>
    </w:p>
    <w:p w14:paraId="1648E591" w14:textId="77777777" w:rsidR="00B2572B" w:rsidRPr="00DC619D" w:rsidRDefault="00B2572B" w:rsidP="00844DED">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059BB3B0" w14:textId="0CA17ABA" w:rsidR="00844DED" w:rsidRPr="00374F4A" w:rsidRDefault="00844DED" w:rsidP="00844DED">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447720">
        <w:rPr>
          <w:rFonts w:ascii="GHEA Grapalat" w:hAnsi="GHEA Grapalat"/>
          <w:b/>
          <w:sz w:val="22"/>
          <w:szCs w:val="22"/>
        </w:rPr>
        <w:t>GHTsDzB-HHK-25/40</w:t>
      </w:r>
      <w:r w:rsidRPr="00E063D7">
        <w:rPr>
          <w:rFonts w:ascii="GHEA Grapalat" w:hAnsi="GHEA Grapalat"/>
          <w:b/>
          <w:sz w:val="22"/>
          <w:szCs w:val="22"/>
        </w:rPr>
        <w:t>»</w:t>
      </w:r>
    </w:p>
    <w:p w14:paraId="41490968" w14:textId="77777777" w:rsidR="00B2572B" w:rsidRPr="009044F1" w:rsidRDefault="00B2572B" w:rsidP="00B46D58">
      <w:pPr>
        <w:widowControl w:val="0"/>
        <w:spacing w:after="120"/>
        <w:ind w:firstLine="567"/>
        <w:jc w:val="center"/>
        <w:rPr>
          <w:rFonts w:ascii="GHEA Grapalat" w:hAnsi="GHEA Grapalat"/>
        </w:rPr>
      </w:pPr>
    </w:p>
    <w:p w14:paraId="29FAA38A" w14:textId="703F40BD"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0F60A6EC" w14:textId="77777777" w:rsidR="00B2572B" w:rsidRPr="009044F1" w:rsidRDefault="00B2572B" w:rsidP="00B46D58">
      <w:pPr>
        <w:widowControl w:val="0"/>
        <w:spacing w:after="120"/>
        <w:ind w:firstLine="567"/>
        <w:jc w:val="center"/>
        <w:rPr>
          <w:rFonts w:ascii="GHEA Grapalat" w:hAnsi="GHEA Grapalat"/>
        </w:rPr>
      </w:pPr>
    </w:p>
    <w:p w14:paraId="09F071A5" w14:textId="24622716"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447720">
        <w:rPr>
          <w:rFonts w:ascii="GHEA Grapalat" w:hAnsi="GHEA Grapalat"/>
          <w:b/>
          <w:sz w:val="22"/>
          <w:szCs w:val="22"/>
        </w:rPr>
        <w:t>GHTsDzB-HHK-25/40</w:t>
      </w:r>
      <w:r w:rsidR="00844DED" w:rsidRPr="00E063D7">
        <w:rPr>
          <w:rFonts w:ascii="GHEA Grapalat" w:hAnsi="GHEA Grapalat"/>
          <w:b/>
          <w:sz w:val="22"/>
          <w:szCs w:val="22"/>
        </w:rPr>
        <w:t>»</w:t>
      </w:r>
      <w:r w:rsidR="00844DED">
        <w:rPr>
          <w:rFonts w:ascii="GHEA Grapalat" w:hAnsi="GHEA Grapalat"/>
          <w:b/>
          <w:sz w:val="22"/>
          <w:szCs w:val="22"/>
        </w:rPr>
        <w:t>,</w:t>
      </w:r>
    </w:p>
    <w:p w14:paraId="68448C79"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28CDED61"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7F185988"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642FB88E"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14:paraId="56DB4033"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15C80D0F" w14:textId="77777777"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36A9BA63" w14:textId="77777777"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14:paraId="28603BD0" w14:textId="77777777"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0EE357DB" w14:textId="77777777"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14:paraId="42AE365D"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30686467"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2FE09C5C"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14:paraId="462856BE"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343AC902"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E3E1B75"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3FB02727" w14:textId="77777777"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63DAE03A" w14:textId="77777777"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5ED901D6" w14:textId="77777777"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14:paraId="10760BFE"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1494955C"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2332B833"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tcPr>
          <w:p w14:paraId="6BD144D5"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564A8415"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03B9F844" w14:textId="77777777" w:rsidR="004A317B" w:rsidRPr="005744FC" w:rsidRDefault="004A317B" w:rsidP="00B46D58">
            <w:pPr>
              <w:widowControl w:val="0"/>
              <w:jc w:val="center"/>
              <w:rPr>
                <w:rFonts w:ascii="GHEA Grapalat" w:hAnsi="GHEA Grapalat"/>
                <w:sz w:val="20"/>
                <w:szCs w:val="20"/>
              </w:rPr>
            </w:pPr>
          </w:p>
        </w:tc>
      </w:tr>
      <w:tr w:rsidR="004A317B" w:rsidRPr="005744FC" w14:paraId="423E6967" w14:textId="77777777"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1BB6C719"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4E00C9EC"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tcPr>
          <w:p w14:paraId="0F4F3349"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6C6F351C"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015558DB" w14:textId="77777777" w:rsidR="004A317B" w:rsidRPr="005744FC" w:rsidRDefault="004A317B" w:rsidP="00B46D58">
            <w:pPr>
              <w:widowControl w:val="0"/>
              <w:rPr>
                <w:rFonts w:ascii="GHEA Grapalat" w:hAnsi="GHEA Grapalat"/>
                <w:sz w:val="20"/>
                <w:szCs w:val="20"/>
              </w:rPr>
            </w:pPr>
          </w:p>
        </w:tc>
      </w:tr>
      <w:tr w:rsidR="004A317B" w:rsidRPr="005744FC" w14:paraId="0A159D31"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6F5E75D3"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15DB0A0E"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tcPr>
          <w:p w14:paraId="0F1D6BDE"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76BFE0A3"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3A19C7E0" w14:textId="77777777" w:rsidR="004A317B" w:rsidRPr="005744FC" w:rsidRDefault="004A317B" w:rsidP="00B46D58">
            <w:pPr>
              <w:widowControl w:val="0"/>
              <w:jc w:val="center"/>
              <w:rPr>
                <w:rFonts w:ascii="GHEA Grapalat" w:hAnsi="GHEA Grapalat"/>
                <w:sz w:val="20"/>
                <w:szCs w:val="20"/>
              </w:rPr>
            </w:pPr>
          </w:p>
        </w:tc>
      </w:tr>
      <w:tr w:rsidR="004A317B" w:rsidRPr="005744FC" w14:paraId="27146A12"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7A3C18D8"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6E921193"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tcPr>
          <w:p w14:paraId="74B91F06"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7CE8154C"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6E860901" w14:textId="77777777" w:rsidR="004A317B" w:rsidRPr="005744FC" w:rsidRDefault="004A317B" w:rsidP="00B46D58">
            <w:pPr>
              <w:widowControl w:val="0"/>
              <w:jc w:val="center"/>
              <w:rPr>
                <w:rFonts w:ascii="GHEA Grapalat" w:hAnsi="GHEA Grapalat"/>
                <w:sz w:val="20"/>
                <w:szCs w:val="20"/>
              </w:rPr>
            </w:pPr>
          </w:p>
        </w:tc>
      </w:tr>
      <w:tr w:rsidR="004A317B" w:rsidRPr="005744FC" w14:paraId="2D539939" w14:textId="77777777"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5535EE02"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10F8A8C8"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vAlign w:val="center"/>
          </w:tcPr>
          <w:p w14:paraId="2E6FC345"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vAlign w:val="center"/>
          </w:tcPr>
          <w:p w14:paraId="10A2F3E7"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vAlign w:val="center"/>
          </w:tcPr>
          <w:p w14:paraId="5673A37B" w14:textId="77777777" w:rsidR="004A317B" w:rsidRPr="005744FC" w:rsidRDefault="004A317B" w:rsidP="00B46D58">
            <w:pPr>
              <w:widowControl w:val="0"/>
              <w:jc w:val="center"/>
              <w:rPr>
                <w:rFonts w:ascii="GHEA Grapalat" w:hAnsi="GHEA Grapalat"/>
                <w:sz w:val="20"/>
                <w:szCs w:val="20"/>
              </w:rPr>
            </w:pPr>
          </w:p>
        </w:tc>
      </w:tr>
    </w:tbl>
    <w:p w14:paraId="7B29FCFD"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4DB7B96"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4320DEC4" w14:textId="77777777" w:rsidR="00DC619D" w:rsidRPr="00D3436F" w:rsidRDefault="00DC619D" w:rsidP="00B46D58">
      <w:pPr>
        <w:widowControl w:val="0"/>
        <w:spacing w:after="160"/>
        <w:jc w:val="both"/>
        <w:rPr>
          <w:rFonts w:ascii="GHEA Grapalat" w:hAnsi="GHEA Grapalat"/>
          <w:lang w:val="es-ES"/>
        </w:rPr>
      </w:pPr>
    </w:p>
    <w:p w14:paraId="5F0EE4A9"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596710F8" w14:textId="77777777" w:rsidR="00B217BB" w:rsidRDefault="00B217BB" w:rsidP="00B46D58">
      <w:pPr>
        <w:rPr>
          <w:rFonts w:ascii="GHEA Grapalat" w:hAnsi="GHEA Grapalat"/>
          <w:b/>
        </w:rPr>
      </w:pPr>
      <w:r>
        <w:rPr>
          <w:rFonts w:ascii="GHEA Grapalat" w:hAnsi="GHEA Grapalat"/>
          <w:b/>
        </w:rPr>
        <w:br w:type="page"/>
      </w:r>
    </w:p>
    <w:p w14:paraId="6202D14F" w14:textId="77777777"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lastRenderedPageBreak/>
        <w:t>Приложение № 4.2</w:t>
      </w:r>
    </w:p>
    <w:p w14:paraId="2124AE06" w14:textId="7635CF1E" w:rsidR="00844DED" w:rsidRPr="00844DED" w:rsidRDefault="00844DED" w:rsidP="00844DED">
      <w:pPr>
        <w:pStyle w:val="31"/>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00447720">
        <w:rPr>
          <w:rFonts w:ascii="GHEA Grapalat" w:hAnsi="GHEA Grapalat"/>
          <w:b/>
          <w:sz w:val="22"/>
          <w:szCs w:val="22"/>
        </w:rPr>
        <w:t>GHTsDzB-HHK-25/40</w:t>
      </w:r>
      <w:r w:rsidRPr="00844DED">
        <w:rPr>
          <w:rFonts w:ascii="GHEA Grapalat" w:hAnsi="GHEA Grapalat"/>
          <w:b/>
          <w:sz w:val="22"/>
          <w:szCs w:val="22"/>
        </w:rPr>
        <w:t>»</w:t>
      </w:r>
    </w:p>
    <w:p w14:paraId="1734EC5B" w14:textId="77777777" w:rsidR="003D2FE2" w:rsidRPr="00B138F3" w:rsidRDefault="003D2FE2" w:rsidP="003D2FE2">
      <w:pPr>
        <w:widowControl w:val="0"/>
        <w:spacing w:after="160"/>
        <w:jc w:val="center"/>
        <w:rPr>
          <w:rFonts w:ascii="GHEA Grapalat" w:hAnsi="GHEA Grapalat"/>
          <w:b/>
          <w:sz w:val="22"/>
          <w:szCs w:val="22"/>
        </w:rPr>
      </w:pPr>
    </w:p>
    <w:p w14:paraId="645C202B"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3D4B0BE8"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3EEDACB5" w14:textId="77777777" w:rsidTr="00B932B8">
        <w:tc>
          <w:tcPr>
            <w:tcW w:w="4786" w:type="dxa"/>
          </w:tcPr>
          <w:p w14:paraId="0314878C"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45A0A52E"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14:paraId="3F0761D0" w14:textId="77777777" w:rsidR="003D2FE2" w:rsidRPr="00B138F3" w:rsidRDefault="003D2FE2" w:rsidP="003D2FE2">
      <w:pPr>
        <w:widowControl w:val="0"/>
        <w:spacing w:after="160"/>
        <w:rPr>
          <w:rFonts w:ascii="GHEA Grapalat" w:hAnsi="GHEA Grapalat" w:cs="GHEA Grapalat"/>
          <w:b/>
          <w:sz w:val="22"/>
          <w:szCs w:val="22"/>
        </w:rPr>
      </w:pPr>
    </w:p>
    <w:p w14:paraId="19403C09"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504BE615"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0AC6920B"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7EDD5E60"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0D7A736D"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2DAADB77"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0EB226EC"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638BD22C" w14:textId="02A93498"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w:t>
      </w:r>
      <w:r w:rsidR="009C763B">
        <w:rPr>
          <w:rFonts w:ascii="GHEA Grapalat" w:hAnsi="GHEA Grapalat"/>
          <w:b/>
          <w:sz w:val="22"/>
          <w:szCs w:val="22"/>
        </w:rPr>
        <w:t>К</w:t>
      </w:r>
      <w:r w:rsidR="00386231" w:rsidRPr="00025337">
        <w:rPr>
          <w:rFonts w:ascii="GHEA Grapalat" w:hAnsi="GHEA Grapalat"/>
          <w:b/>
          <w:sz w:val="22"/>
          <w:szCs w:val="22"/>
        </w:rPr>
        <w:t>О «</w:t>
      </w:r>
      <w:r w:rsidR="009C763B">
        <w:rPr>
          <w:rFonts w:ascii="GHEA Grapalat" w:hAnsi="GHEA Grapalat"/>
          <w:b/>
          <w:sz w:val="22"/>
          <w:szCs w:val="22"/>
        </w:rPr>
        <w:t>РЦТ</w:t>
      </w:r>
      <w:r w:rsidR="00386231" w:rsidRPr="00025337">
        <w:rPr>
          <w:rFonts w:ascii="GHEA Grapalat" w:hAnsi="GHEA Grapalat"/>
          <w:b/>
          <w:sz w:val="22"/>
          <w:szCs w:val="22"/>
        </w:rPr>
        <w:t>»</w:t>
      </w:r>
      <w:r w:rsidR="00386231" w:rsidRPr="00025337">
        <w:rPr>
          <w:rFonts w:ascii="GHEA Grapalat" w:hAnsi="GHEA Grapalat"/>
          <w:b/>
          <w:i/>
          <w:sz w:val="22"/>
          <w:szCs w:val="22"/>
        </w:rPr>
        <w:t xml:space="preserve"> </w:t>
      </w:r>
      <w:r w:rsidR="009C763B">
        <w:rPr>
          <w:rFonts w:ascii="GHEA Grapalat" w:hAnsi="GHEA Grapalat"/>
          <w:b/>
          <w:sz w:val="22"/>
          <w:szCs w:val="22"/>
        </w:rPr>
        <w:t>МВП</w:t>
      </w:r>
      <w:r w:rsidR="00386231" w:rsidRPr="00025337">
        <w:rPr>
          <w:rFonts w:ascii="GHEA Grapalat" w:hAnsi="GHEA Grapalat"/>
          <w:b/>
          <w:sz w:val="22"/>
          <w:szCs w:val="22"/>
        </w:rPr>
        <w:t xml:space="preserve">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447720">
        <w:rPr>
          <w:rFonts w:ascii="GHEA Grapalat" w:hAnsi="GHEA Grapalat"/>
          <w:b/>
          <w:sz w:val="22"/>
          <w:szCs w:val="22"/>
        </w:rPr>
        <w:t>GHTsDzB-HHK-25/40</w:t>
      </w:r>
      <w:r w:rsidR="003D1910" w:rsidRPr="00844DED">
        <w:rPr>
          <w:rFonts w:ascii="GHEA Grapalat" w:hAnsi="GHEA Grapalat"/>
          <w:b/>
          <w:sz w:val="22"/>
          <w:szCs w:val="22"/>
        </w:rPr>
        <w:t>»</w:t>
      </w:r>
      <w:r w:rsidRPr="00B138F3">
        <w:rPr>
          <w:rFonts w:ascii="GHEA Grapalat" w:hAnsi="GHEA Grapalat"/>
          <w:sz w:val="22"/>
          <w:szCs w:val="22"/>
        </w:rPr>
        <w:t>.</w:t>
      </w:r>
    </w:p>
    <w:p w14:paraId="060AC2CC" w14:textId="77777777"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65DFB34B"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51EE445F"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CC1E194"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4F7C846"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0CB19A4"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6AA39E4A"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1FC6470"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w:t>
      </w:r>
      <w:r w:rsidRPr="00B138F3">
        <w:rPr>
          <w:rFonts w:ascii="GHEA Grapalat" w:hAnsi="GHEA Grapalat"/>
          <w:sz w:val="22"/>
          <w:szCs w:val="22"/>
        </w:rPr>
        <w:lastRenderedPageBreak/>
        <w:t>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AA5D136"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7657EB1E"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25E3CA52"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ED57F56"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4F82CE06" w14:textId="77777777"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68269677" w14:textId="77777777"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2B674EB7"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35438325"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7A0AF2E9" w14:textId="77777777"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115D7FF" w14:textId="77777777"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0E0C1527" w14:textId="77777777"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00941F89" w14:textId="77777777"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14:paraId="4D8A7E3F" w14:textId="77777777"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551A088F" w14:textId="77777777"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14:paraId="62C73ACD" w14:textId="77777777"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1027B70C" w14:textId="77777777"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14:paraId="5EA60267" w14:textId="77777777"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21B7085B" w14:textId="77777777" w:rsidR="003D2FE2" w:rsidRPr="00B138F3" w:rsidRDefault="003D2FE2" w:rsidP="00386231">
      <w:pPr>
        <w:widowControl w:val="0"/>
        <w:contextualSpacing/>
        <w:jc w:val="right"/>
        <w:rPr>
          <w:rFonts w:ascii="GHEA Grapalat" w:hAnsi="GHEA Grapalat"/>
          <w:sz w:val="22"/>
          <w:szCs w:val="22"/>
        </w:rPr>
      </w:pPr>
    </w:p>
    <w:p w14:paraId="05C843DC" w14:textId="77777777"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14:paraId="6EDFF642" w14:textId="77777777"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14:paraId="20F729AE" w14:textId="77777777" w:rsidR="003D2FE2" w:rsidRPr="00B138F3" w:rsidRDefault="003D2FE2" w:rsidP="003D2FE2">
      <w:pPr>
        <w:widowControl w:val="0"/>
        <w:spacing w:after="160"/>
        <w:jc w:val="both"/>
        <w:rPr>
          <w:rFonts w:ascii="GHEA Grapalat" w:hAnsi="GHEA Grapalat"/>
          <w:sz w:val="22"/>
          <w:szCs w:val="22"/>
        </w:rPr>
      </w:pPr>
    </w:p>
    <w:p w14:paraId="4506BAAC" w14:textId="77777777" w:rsidR="003D2FE2" w:rsidRPr="00B138F3" w:rsidRDefault="003D2FE2" w:rsidP="003D2FE2">
      <w:pPr>
        <w:widowControl w:val="0"/>
        <w:spacing w:after="160"/>
        <w:jc w:val="both"/>
        <w:rPr>
          <w:rFonts w:ascii="GHEA Grapalat" w:hAnsi="GHEA Grapalat"/>
          <w:sz w:val="22"/>
          <w:szCs w:val="22"/>
        </w:rPr>
      </w:pPr>
    </w:p>
    <w:p w14:paraId="2E3436BF" w14:textId="77777777" w:rsidR="001005B0" w:rsidRPr="00B138F3" w:rsidRDefault="001005B0" w:rsidP="00B46D58">
      <w:pPr>
        <w:widowControl w:val="0"/>
        <w:spacing w:after="160"/>
        <w:ind w:left="567" w:right="565"/>
        <w:jc w:val="center"/>
        <w:rPr>
          <w:rFonts w:ascii="GHEA Grapalat" w:hAnsi="GHEA Grapalat"/>
          <w:b/>
          <w:sz w:val="22"/>
          <w:szCs w:val="22"/>
        </w:rPr>
      </w:pPr>
    </w:p>
    <w:p w14:paraId="24250432" w14:textId="77777777" w:rsidR="001005B0" w:rsidRPr="00B138F3" w:rsidRDefault="001005B0" w:rsidP="00B46D58">
      <w:pPr>
        <w:widowControl w:val="0"/>
        <w:spacing w:after="160"/>
        <w:ind w:left="567" w:right="565"/>
        <w:jc w:val="center"/>
        <w:rPr>
          <w:rFonts w:ascii="GHEA Grapalat" w:hAnsi="GHEA Grapalat"/>
          <w:b/>
          <w:sz w:val="22"/>
          <w:szCs w:val="22"/>
        </w:rPr>
      </w:pPr>
    </w:p>
    <w:p w14:paraId="3B1EBE97" w14:textId="77777777" w:rsidR="001005B0" w:rsidRPr="00B138F3" w:rsidRDefault="001005B0" w:rsidP="00B46D58">
      <w:pPr>
        <w:widowControl w:val="0"/>
        <w:spacing w:after="160"/>
        <w:ind w:left="567" w:right="565"/>
        <w:jc w:val="center"/>
        <w:rPr>
          <w:rFonts w:ascii="GHEA Grapalat" w:hAnsi="GHEA Grapalat"/>
          <w:b/>
          <w:sz w:val="22"/>
          <w:szCs w:val="22"/>
        </w:rPr>
      </w:pPr>
    </w:p>
    <w:p w14:paraId="25828B30" w14:textId="77777777" w:rsidR="001005B0" w:rsidRPr="00B138F3" w:rsidRDefault="001005B0" w:rsidP="00B46D58">
      <w:pPr>
        <w:widowControl w:val="0"/>
        <w:spacing w:after="160"/>
        <w:ind w:left="567" w:right="565"/>
        <w:jc w:val="center"/>
        <w:rPr>
          <w:rFonts w:ascii="GHEA Grapalat" w:hAnsi="GHEA Grapalat"/>
          <w:b/>
          <w:sz w:val="22"/>
          <w:szCs w:val="22"/>
        </w:rPr>
      </w:pPr>
    </w:p>
    <w:p w14:paraId="1C226C3C" w14:textId="77777777" w:rsidR="001005B0" w:rsidRPr="00B138F3" w:rsidRDefault="001005B0" w:rsidP="00B46D58">
      <w:pPr>
        <w:widowControl w:val="0"/>
        <w:spacing w:after="160"/>
        <w:ind w:left="567" w:right="565"/>
        <w:jc w:val="center"/>
        <w:rPr>
          <w:rFonts w:ascii="GHEA Grapalat" w:hAnsi="GHEA Grapalat"/>
          <w:b/>
        </w:rPr>
      </w:pPr>
    </w:p>
    <w:p w14:paraId="6F9EEB52" w14:textId="77777777" w:rsidR="001005B0" w:rsidRPr="00B138F3" w:rsidRDefault="001005B0" w:rsidP="00B46D58">
      <w:pPr>
        <w:widowControl w:val="0"/>
        <w:spacing w:after="160"/>
        <w:ind w:left="567" w:right="565"/>
        <w:jc w:val="center"/>
        <w:rPr>
          <w:rFonts w:ascii="GHEA Grapalat" w:hAnsi="GHEA Grapalat"/>
          <w:b/>
        </w:rPr>
      </w:pPr>
    </w:p>
    <w:p w14:paraId="3EB6AB77" w14:textId="77777777"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309868B2"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CC5AF"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1AEE46BF"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F54F40"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14:paraId="65D1BC6D"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1CCC2D"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5B93F688"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3698E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1724447A"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65B6D7"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3F8F31EC"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63C526"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5390545F"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7B12E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5242E112"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01AC7B"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C28F9" w:rsidRPr="00B138F3" w14:paraId="141D606E"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C14913" w14:textId="2487E0C6" w:rsidR="00DC28F9" w:rsidRPr="009F73C2" w:rsidRDefault="00DC28F9" w:rsidP="00DC28F9">
            <w:pPr>
              <w:widowControl w:val="0"/>
              <w:tabs>
                <w:tab w:val="left" w:pos="855"/>
              </w:tabs>
              <w:spacing w:after="160"/>
              <w:ind w:left="360"/>
              <w:rPr>
                <w:rFonts w:ascii="GHEA Grapalat" w:hAnsi="GHEA Grapalat"/>
                <w:sz w:val="22"/>
                <w:szCs w:val="22"/>
              </w:rPr>
            </w:pPr>
            <w:r w:rsidRPr="009F73C2">
              <w:rPr>
                <w:rFonts w:ascii="GHEA Grapalat" w:hAnsi="GHEA Grapalat"/>
                <w:sz w:val="22"/>
                <w:szCs w:val="22"/>
              </w:rPr>
              <w:t>9.</w:t>
            </w:r>
            <w:r w:rsidRPr="009F73C2">
              <w:rPr>
                <w:rFonts w:ascii="GHEA Grapalat" w:hAnsi="GHEA Grapalat"/>
                <w:sz w:val="22"/>
                <w:szCs w:val="22"/>
              </w:rPr>
              <w:tab/>
              <w:t>Наименование, или имя, фамилия бенефициара:</w:t>
            </w:r>
            <w:r w:rsidRPr="009F73C2">
              <w:rPr>
                <w:rFonts w:ascii="GHEA Grapalat" w:hAnsi="GHEA Grapalat"/>
                <w:b/>
                <w:sz w:val="22"/>
                <w:szCs w:val="22"/>
              </w:rPr>
              <w:t xml:space="preserve"> </w:t>
            </w:r>
            <w:r w:rsidR="002B4F5C" w:rsidRPr="009F73C2">
              <w:rPr>
                <w:rFonts w:ascii="GHEA Grapalat" w:hAnsi="GHEA Grapalat"/>
                <w:b/>
                <w:sz w:val="22"/>
                <w:szCs w:val="22"/>
              </w:rPr>
              <w:t>ГНКО «Республиканский центр телекоммуникации» МВП РА</w:t>
            </w:r>
          </w:p>
        </w:tc>
      </w:tr>
      <w:tr w:rsidR="00DC28F9" w:rsidRPr="00B138F3" w14:paraId="670931AE"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091F79" w14:textId="77777777" w:rsidR="00DC28F9" w:rsidRPr="009F73C2" w:rsidRDefault="00DC28F9" w:rsidP="00DC28F9">
            <w:pPr>
              <w:widowControl w:val="0"/>
              <w:tabs>
                <w:tab w:val="left" w:pos="855"/>
              </w:tabs>
              <w:spacing w:after="160"/>
              <w:ind w:left="360"/>
              <w:rPr>
                <w:rFonts w:ascii="GHEA Grapalat" w:hAnsi="GHEA Grapalat"/>
                <w:sz w:val="22"/>
                <w:szCs w:val="22"/>
              </w:rPr>
            </w:pPr>
            <w:r w:rsidRPr="009F73C2">
              <w:rPr>
                <w:rFonts w:ascii="GHEA Grapalat" w:hAnsi="GHEA Grapalat"/>
                <w:sz w:val="22"/>
                <w:szCs w:val="22"/>
              </w:rPr>
              <w:t>10.</w:t>
            </w:r>
            <w:r w:rsidRPr="009F73C2">
              <w:rPr>
                <w:rFonts w:ascii="GHEA Grapalat" w:hAnsi="GHEA Grapalat"/>
                <w:sz w:val="22"/>
                <w:szCs w:val="22"/>
              </w:rPr>
              <w:tab/>
              <w:t>НЗОУ бенефициара (не заполняется)</w:t>
            </w:r>
          </w:p>
        </w:tc>
      </w:tr>
      <w:tr w:rsidR="00DC28F9" w:rsidRPr="00B138F3" w14:paraId="0385142F"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C3E069" w14:textId="25B33A4C" w:rsidR="00DC28F9" w:rsidRPr="009F73C2" w:rsidRDefault="00DC28F9" w:rsidP="00DC28F9">
            <w:pPr>
              <w:widowControl w:val="0"/>
              <w:tabs>
                <w:tab w:val="left" w:pos="855"/>
              </w:tabs>
              <w:spacing w:after="160"/>
              <w:ind w:left="360"/>
              <w:rPr>
                <w:rFonts w:ascii="GHEA Grapalat" w:hAnsi="GHEA Grapalat"/>
                <w:sz w:val="22"/>
                <w:szCs w:val="22"/>
              </w:rPr>
            </w:pPr>
            <w:r w:rsidRPr="009F73C2">
              <w:rPr>
                <w:rFonts w:ascii="GHEA Grapalat" w:hAnsi="GHEA Grapalat"/>
                <w:sz w:val="22"/>
                <w:szCs w:val="22"/>
              </w:rPr>
              <w:t>11.</w:t>
            </w:r>
            <w:r w:rsidRPr="009F73C2">
              <w:rPr>
                <w:rFonts w:ascii="GHEA Grapalat" w:hAnsi="GHEA Grapalat"/>
                <w:sz w:val="22"/>
                <w:szCs w:val="22"/>
              </w:rPr>
              <w:tab/>
              <w:t>УНН бенефициара:</w:t>
            </w:r>
            <w:r w:rsidR="009F73C2" w:rsidRPr="009F73C2">
              <w:rPr>
                <w:rFonts w:ascii="GHEA Grapalat" w:hAnsi="GHEA Grapalat"/>
                <w:b/>
                <w:color w:val="000000" w:themeColor="text1"/>
                <w:sz w:val="22"/>
                <w:szCs w:val="22"/>
                <w:lang w:val="pt-BR"/>
              </w:rPr>
              <w:t>01508596</w:t>
            </w:r>
          </w:p>
        </w:tc>
      </w:tr>
      <w:tr w:rsidR="00DC28F9" w:rsidRPr="00B138F3" w14:paraId="4EB16DAB"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64021A" w14:textId="7BE8EB5B" w:rsidR="00DC28F9" w:rsidRPr="009F73C2" w:rsidRDefault="00DC28F9" w:rsidP="00C411DB">
            <w:pPr>
              <w:widowControl w:val="0"/>
              <w:tabs>
                <w:tab w:val="left" w:pos="855"/>
              </w:tabs>
              <w:spacing w:after="160"/>
              <w:ind w:left="360"/>
              <w:rPr>
                <w:rFonts w:ascii="GHEA Grapalat" w:hAnsi="GHEA Grapalat"/>
                <w:sz w:val="22"/>
                <w:szCs w:val="22"/>
              </w:rPr>
            </w:pPr>
            <w:r w:rsidRPr="009F73C2">
              <w:rPr>
                <w:rFonts w:ascii="GHEA Grapalat" w:hAnsi="GHEA Grapalat"/>
                <w:sz w:val="22"/>
                <w:szCs w:val="22"/>
              </w:rPr>
              <w:t>12.</w:t>
            </w:r>
            <w:r w:rsidRPr="009F73C2">
              <w:rPr>
                <w:rFonts w:ascii="GHEA Grapalat" w:hAnsi="GHEA Grapalat"/>
                <w:sz w:val="22"/>
                <w:szCs w:val="22"/>
              </w:rPr>
              <w:tab/>
              <w:t>Обслуживающая бенефициара Финансовая организация (банк):</w:t>
            </w:r>
            <w:r w:rsidRPr="009F73C2">
              <w:rPr>
                <w:rFonts w:ascii="GHEA Grapalat" w:hAnsi="GHEA Grapalat"/>
                <w:b/>
                <w:sz w:val="22"/>
                <w:szCs w:val="22"/>
              </w:rPr>
              <w:t xml:space="preserve"> </w:t>
            </w:r>
            <w:r w:rsidR="00C411DB">
              <w:rPr>
                <w:rFonts w:ascii="GHEA Grapalat" w:hAnsi="GHEA Grapalat"/>
                <w:b/>
                <w:sz w:val="22"/>
                <w:szCs w:val="22"/>
              </w:rPr>
              <w:t>Операционнное управление МФ РА</w:t>
            </w:r>
          </w:p>
        </w:tc>
      </w:tr>
      <w:tr w:rsidR="00DC28F9" w:rsidRPr="00B138F3" w14:paraId="4B8C8F23"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92B3E" w14:textId="5678EE90" w:rsidR="00DC28F9" w:rsidRPr="009F73C2" w:rsidRDefault="00DC28F9" w:rsidP="00DC28F9">
            <w:pPr>
              <w:widowControl w:val="0"/>
              <w:tabs>
                <w:tab w:val="left" w:pos="855"/>
              </w:tabs>
              <w:spacing w:after="160"/>
              <w:ind w:left="360"/>
              <w:rPr>
                <w:rFonts w:ascii="GHEA Grapalat" w:hAnsi="GHEA Grapalat"/>
                <w:sz w:val="22"/>
                <w:szCs w:val="22"/>
              </w:rPr>
            </w:pPr>
            <w:r w:rsidRPr="009F73C2">
              <w:rPr>
                <w:rFonts w:ascii="GHEA Grapalat" w:hAnsi="GHEA Grapalat"/>
                <w:sz w:val="22"/>
                <w:szCs w:val="22"/>
              </w:rPr>
              <w:t>13.</w:t>
            </w:r>
            <w:r w:rsidRPr="009F73C2">
              <w:rPr>
                <w:rFonts w:ascii="GHEA Grapalat" w:hAnsi="GHEA Grapalat"/>
                <w:sz w:val="22"/>
                <w:szCs w:val="22"/>
              </w:rPr>
              <w:tab/>
              <w:t>Номер счета бенефициара (сч.№)</w:t>
            </w:r>
            <w:r w:rsidRPr="009F73C2">
              <w:rPr>
                <w:rFonts w:ascii="GHEA Grapalat" w:hAnsi="GHEA Grapalat"/>
                <w:sz w:val="22"/>
                <w:szCs w:val="22"/>
                <w:lang w:val="en-GB"/>
              </w:rPr>
              <w:t xml:space="preserve"> </w:t>
            </w:r>
            <w:r w:rsidR="009F73C2" w:rsidRPr="009F73C2">
              <w:rPr>
                <w:rFonts w:ascii="GHEA Grapalat" w:hAnsi="GHEA Grapalat"/>
                <w:b/>
                <w:color w:val="000000" w:themeColor="text1"/>
                <w:sz w:val="22"/>
                <w:szCs w:val="22"/>
                <w:lang w:val="pt-BR"/>
              </w:rPr>
              <w:t>900018005224</w:t>
            </w:r>
          </w:p>
        </w:tc>
      </w:tr>
      <w:tr w:rsidR="00E752B6" w:rsidRPr="00B138F3" w14:paraId="69424C19"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5C1298" w14:textId="77777777" w:rsidR="00E752B6" w:rsidRPr="009F73C2" w:rsidRDefault="00E752B6" w:rsidP="009216D6">
            <w:pPr>
              <w:widowControl w:val="0"/>
              <w:tabs>
                <w:tab w:val="left" w:pos="855"/>
              </w:tabs>
              <w:spacing w:after="160"/>
              <w:ind w:left="360"/>
              <w:rPr>
                <w:rFonts w:ascii="GHEA Grapalat" w:hAnsi="GHEA Grapalat"/>
                <w:sz w:val="22"/>
                <w:szCs w:val="22"/>
              </w:rPr>
            </w:pPr>
            <w:r w:rsidRPr="009F73C2">
              <w:rPr>
                <w:rFonts w:ascii="GHEA Grapalat" w:hAnsi="GHEA Grapalat"/>
                <w:sz w:val="22"/>
                <w:szCs w:val="22"/>
              </w:rPr>
              <w:t>14.</w:t>
            </w:r>
            <w:r w:rsidRPr="009F73C2">
              <w:rPr>
                <w:rFonts w:ascii="GHEA Grapalat" w:hAnsi="GHEA Grapalat"/>
                <w:sz w:val="22"/>
                <w:szCs w:val="22"/>
              </w:rPr>
              <w:tab/>
              <w:t>Сумма (цифрами и прописью):</w:t>
            </w:r>
          </w:p>
        </w:tc>
      </w:tr>
      <w:tr w:rsidR="00E752B6" w:rsidRPr="00B138F3" w14:paraId="370FD86F"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6E5717"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6B1F80AB"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EEF44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0FCF70E7"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9817A2" w14:textId="77777777"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14:paraId="2481C798"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242B199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2FA35C11"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D2D0DC"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5EDED64A"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0FD158" w14:textId="77777777"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5FD80887"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25CFAD00" w14:textId="77777777"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2B2CA3DB" w14:textId="77777777" w:rsidR="00E752B6" w:rsidRPr="00B138F3" w:rsidRDefault="00E752B6" w:rsidP="009216D6">
            <w:pPr>
              <w:widowControl w:val="0"/>
              <w:spacing w:after="160"/>
              <w:rPr>
                <w:rFonts w:ascii="GHEA Grapalat" w:hAnsi="GHEA Grapalat" w:cs="Sylfaen"/>
              </w:rPr>
            </w:pPr>
          </w:p>
          <w:p w14:paraId="6A96CDA4" w14:textId="77777777"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14:paraId="365BF88D" w14:textId="77777777" w:rsidR="00E752B6" w:rsidRPr="00B138F3" w:rsidRDefault="00E752B6" w:rsidP="009216D6">
            <w:pPr>
              <w:widowControl w:val="0"/>
              <w:spacing w:after="160"/>
              <w:rPr>
                <w:rFonts w:ascii="GHEA Grapalat" w:hAnsi="GHEA Grapalat" w:cs="Sylfaen"/>
              </w:rPr>
            </w:pPr>
          </w:p>
          <w:p w14:paraId="015B0940"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1C7E8F6E" w14:textId="77777777" w:rsidR="00E752B6" w:rsidRPr="00B138F3" w:rsidRDefault="00E752B6" w:rsidP="009216D6">
            <w:pPr>
              <w:widowControl w:val="0"/>
              <w:spacing w:after="160"/>
              <w:rPr>
                <w:rFonts w:ascii="GHEA Grapalat" w:hAnsi="GHEA Grapalat" w:cs="Sylfaen"/>
              </w:rPr>
            </w:pPr>
          </w:p>
          <w:p w14:paraId="3E5124C3" w14:textId="77777777"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14:paraId="49FC1BDA" w14:textId="77777777"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7C5559B" w14:textId="77777777"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18720C3A" w14:textId="77777777" w:rsidR="00E752B6" w:rsidRPr="00B138F3" w:rsidRDefault="00E752B6" w:rsidP="009216D6">
            <w:pPr>
              <w:widowControl w:val="0"/>
              <w:spacing w:after="160"/>
              <w:rPr>
                <w:rFonts w:ascii="GHEA Grapalat" w:hAnsi="GHEA Grapalat" w:cs="Sylfaen"/>
              </w:rPr>
            </w:pPr>
          </w:p>
          <w:p w14:paraId="6A4BDCA4"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7B5C7C08" w14:textId="77777777" w:rsidR="00E752B6" w:rsidRPr="00B138F3" w:rsidRDefault="00E752B6" w:rsidP="009216D6">
            <w:pPr>
              <w:widowControl w:val="0"/>
              <w:spacing w:after="160"/>
              <w:jc w:val="right"/>
              <w:rPr>
                <w:rFonts w:ascii="GHEA Grapalat" w:hAnsi="GHEA Grapalat" w:cs="Tahoma"/>
              </w:rPr>
            </w:pPr>
          </w:p>
          <w:p w14:paraId="260F33CC"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3042DA60" w14:textId="77777777" w:rsidR="00E752B6" w:rsidRPr="00B138F3" w:rsidRDefault="00E752B6" w:rsidP="009216D6">
            <w:pPr>
              <w:widowControl w:val="0"/>
              <w:spacing w:after="160"/>
              <w:rPr>
                <w:rFonts w:ascii="GHEA Grapalat" w:hAnsi="GHEA Grapalat" w:cs="Sylfaen"/>
              </w:rPr>
            </w:pPr>
          </w:p>
          <w:p w14:paraId="0FC0505F" w14:textId="77777777"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E752B6" w:rsidRPr="00B138F3" w14:paraId="58FA2FEA"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7DCC0FD6"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18887B0F" w14:textId="77777777" w:rsidR="00E752B6" w:rsidRPr="00B138F3" w:rsidRDefault="00E752B6" w:rsidP="009216D6">
            <w:pPr>
              <w:widowControl w:val="0"/>
              <w:spacing w:after="160"/>
              <w:rPr>
                <w:rFonts w:ascii="GHEA Grapalat" w:hAnsi="GHEA Grapalat"/>
              </w:rPr>
            </w:pPr>
          </w:p>
          <w:p w14:paraId="46E59ABB"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716DDF2F" w14:textId="77777777"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1F17F374" w14:textId="77777777" w:rsidR="00E752B6" w:rsidRPr="00B138F3" w:rsidRDefault="00E752B6" w:rsidP="009216D6">
            <w:pPr>
              <w:widowControl w:val="0"/>
              <w:spacing w:after="160"/>
              <w:rPr>
                <w:rFonts w:ascii="GHEA Grapalat" w:hAnsi="GHEA Grapalat" w:cs="Tahoma"/>
              </w:rPr>
            </w:pPr>
          </w:p>
          <w:p w14:paraId="74E379D6" w14:textId="77777777"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55C5F8A2"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26E03C4A" w14:textId="77777777" w:rsidR="00E752B6" w:rsidRPr="00B138F3" w:rsidRDefault="00E752B6" w:rsidP="009216D6">
            <w:pPr>
              <w:widowControl w:val="0"/>
              <w:spacing w:after="160"/>
              <w:rPr>
                <w:rFonts w:ascii="GHEA Grapalat" w:hAnsi="GHEA Grapalat" w:cs="Tahoma"/>
              </w:rPr>
            </w:pPr>
          </w:p>
          <w:p w14:paraId="0375A9C5"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53FE9799" w14:textId="77777777"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690AA8CA" w14:textId="77777777" w:rsidR="00E752B6" w:rsidRPr="00B138F3" w:rsidRDefault="00E752B6" w:rsidP="009216D6">
            <w:pPr>
              <w:widowControl w:val="0"/>
              <w:spacing w:after="160"/>
              <w:rPr>
                <w:rFonts w:ascii="GHEA Grapalat" w:hAnsi="GHEA Grapalat" w:cs="Arial"/>
              </w:rPr>
            </w:pPr>
          </w:p>
        </w:tc>
      </w:tr>
      <w:tr w:rsidR="00E752B6" w:rsidRPr="00B138F3" w14:paraId="1B523E55"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110CF861" w14:textId="77777777"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39A168F2" w14:textId="77777777" w:rsidR="00E752B6" w:rsidRPr="00B138F3" w:rsidRDefault="00E752B6" w:rsidP="009216D6">
            <w:pPr>
              <w:widowControl w:val="0"/>
              <w:spacing w:after="160"/>
              <w:rPr>
                <w:rFonts w:ascii="GHEA Grapalat" w:hAnsi="GHEA Grapalat" w:cs="Sylfaen"/>
              </w:rPr>
            </w:pPr>
          </w:p>
          <w:p w14:paraId="0043DF3D" w14:textId="77777777"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6D7DA09" w14:textId="77777777"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61D471EC" w14:textId="77777777" w:rsidR="00E752B6" w:rsidRPr="00B138F3" w:rsidRDefault="00E752B6" w:rsidP="009216D6">
            <w:pPr>
              <w:widowControl w:val="0"/>
              <w:spacing w:after="160"/>
              <w:rPr>
                <w:rFonts w:ascii="GHEA Grapalat" w:hAnsi="GHEA Grapalat"/>
              </w:rPr>
            </w:pPr>
          </w:p>
          <w:p w14:paraId="2E234D1E"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3D2E12D4" w14:textId="77777777" w:rsidR="00E752B6" w:rsidRPr="00B138F3" w:rsidRDefault="00E752B6" w:rsidP="00E752B6">
      <w:pPr>
        <w:widowControl w:val="0"/>
        <w:spacing w:after="160"/>
        <w:jc w:val="center"/>
        <w:rPr>
          <w:rFonts w:ascii="GHEA Grapalat" w:hAnsi="GHEA Grapalat" w:cs="Sylfaen"/>
        </w:rPr>
      </w:pPr>
    </w:p>
    <w:p w14:paraId="2B952197" w14:textId="77777777" w:rsidR="00E752B6" w:rsidRPr="00E752B6" w:rsidRDefault="00E752B6" w:rsidP="00B46D58">
      <w:pPr>
        <w:widowControl w:val="0"/>
        <w:spacing w:after="160"/>
        <w:ind w:left="567" w:right="565"/>
        <w:jc w:val="center"/>
        <w:rPr>
          <w:rFonts w:ascii="GHEA Grapalat" w:hAnsi="GHEA Grapalat"/>
          <w:b/>
        </w:rPr>
      </w:pPr>
    </w:p>
    <w:p w14:paraId="133657C7" w14:textId="77777777" w:rsidR="001005B0" w:rsidRPr="00B138F3" w:rsidRDefault="001005B0" w:rsidP="00B46D58">
      <w:pPr>
        <w:widowControl w:val="0"/>
        <w:spacing w:after="160"/>
        <w:ind w:left="567" w:right="565"/>
        <w:jc w:val="center"/>
        <w:rPr>
          <w:rFonts w:ascii="GHEA Grapalat" w:hAnsi="GHEA Grapalat"/>
          <w:b/>
        </w:rPr>
      </w:pPr>
    </w:p>
    <w:p w14:paraId="26D2306E" w14:textId="77777777" w:rsidR="001005B0" w:rsidRPr="00B138F3" w:rsidRDefault="001005B0" w:rsidP="00B46D58">
      <w:pPr>
        <w:widowControl w:val="0"/>
        <w:spacing w:after="160"/>
        <w:ind w:left="567" w:right="565"/>
        <w:jc w:val="center"/>
        <w:rPr>
          <w:rFonts w:ascii="GHEA Grapalat" w:hAnsi="GHEA Grapalat"/>
          <w:b/>
        </w:rPr>
      </w:pPr>
    </w:p>
    <w:p w14:paraId="6898BC35" w14:textId="77777777" w:rsidR="001005B0" w:rsidRPr="00B138F3" w:rsidRDefault="001005B0" w:rsidP="00B46D58">
      <w:pPr>
        <w:widowControl w:val="0"/>
        <w:spacing w:after="160"/>
        <w:ind w:left="567" w:right="565"/>
        <w:jc w:val="center"/>
        <w:rPr>
          <w:rFonts w:ascii="GHEA Grapalat" w:hAnsi="GHEA Grapalat"/>
          <w:b/>
        </w:rPr>
      </w:pPr>
    </w:p>
    <w:p w14:paraId="46792BB3" w14:textId="77777777" w:rsidR="00C3421C" w:rsidRPr="00B138F3" w:rsidRDefault="00C3421C" w:rsidP="00C3421C">
      <w:pPr>
        <w:widowControl w:val="0"/>
        <w:spacing w:after="160"/>
        <w:jc w:val="center"/>
        <w:rPr>
          <w:rFonts w:ascii="GHEA Grapalat" w:hAnsi="GHEA Grapalat" w:cs="Sylfaen"/>
        </w:rPr>
      </w:pPr>
    </w:p>
    <w:p w14:paraId="318E41D4"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98026A7"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045796D5"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281CF1B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422BC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1895D57F"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72C3411"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5D63C3B"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6D164ED"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2A198222"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FA2285F"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7AF38C11"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6C5153EC"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70D665F"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5F779CD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7139CA"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7C2EB74"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BCF785D"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1495C9B"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6727176"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57E0059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C8262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B6C049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9F9536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01468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4FB4DA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757C108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437BF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FF6EA0C"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E7DC73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5088A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E9782A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258DE43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93701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A405390"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50D2850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46C6A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13F8501"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CDE41C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66B2CBC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787D3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C68E7D8"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F9338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DD7B6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4D4968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A9EBC8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F77BB2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40512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27555E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A6D3C9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BA0CC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B88F04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C821E1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53805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16F53C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6EE191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46583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0B3C27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B3788A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357EB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C97E1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AF756D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DCAE36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81A3F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77CA05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31EE58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134202D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F5FC9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DE8D71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88FA4A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AD8AA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1AC90D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43D6B1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AB110F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72948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4B96E1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8C0464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553CA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803CBB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4AB4CE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F3A5C7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E449E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41F477B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AA17BE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1C01C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D7CD82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97C439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41CB4C9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F9FBD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5D3EA9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7EB9B9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BD2E6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8A9D58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67140B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A25FF8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4646F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61CA90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48E2A3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F67FA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78C3DA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3446B5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C9433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0A25BA3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466241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83DBE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697FA5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F6AE79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7AC3A7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D6EBB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4A1E39D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49D4C2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7EB78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554781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48FB1F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3C2B4AA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4C7F6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2BFD8C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4ECF02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C63DD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04070D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33610B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088DB2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DC38F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2825A7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2DD4341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0DEE8B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2927B3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046C8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035B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7ECC2F7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A46F68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6D49C8" w14:textId="77777777"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EB426F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E73C69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8AF99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C95E56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D8F830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A37E9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C3D0E4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D5A5B7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8D7B29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973B78" w14:textId="77777777"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6D13A8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3BFB91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2BA176"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7DDDEF00"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4626C99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911543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0862DC9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EA4B8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861492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73F0F7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42177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78AD6A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45A3F0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52FDDF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5893BC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B6605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169B5D6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15BD45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ED30B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871ED8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5B1940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6889B24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75343AF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C780B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CA289A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287D87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87E5F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88DBF9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30FC1106"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125CEB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32795EB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2EA4035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C732C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7F3F1B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48C788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F7DF3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F3AAEE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955763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60EBC3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216D7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E71129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2E2488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06171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AB0032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D76B5E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4E2E4A7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1F6C41F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C059C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1415C1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376EA0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FCB1D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03F276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1D83B6B"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492E317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2BDFF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093B35B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F89399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7292C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C76602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4534295"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09D8A5D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2D365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D8A8EB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7918D3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E2900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FBC46B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4F1C328"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308E17F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5F919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0861D95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CDC16B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5FDC6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296E2D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18904E7"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2C585A5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3A4DD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5C965F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A5A3A7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281600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84E28B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97BC599" w14:textId="77777777" w:rsidR="00C3421C" w:rsidRPr="00B138F3" w:rsidRDefault="00C3421C" w:rsidP="000745BE">
            <w:pPr>
              <w:widowControl w:val="0"/>
              <w:spacing w:after="120"/>
              <w:jc w:val="center"/>
              <w:rPr>
                <w:rFonts w:ascii="GHEA Grapalat" w:hAnsi="GHEA Grapalat"/>
                <w:sz w:val="18"/>
                <w:szCs w:val="18"/>
              </w:rPr>
            </w:pPr>
          </w:p>
        </w:tc>
      </w:tr>
      <w:tr w:rsidR="00FF3DE9" w:rsidRPr="00B138F3" w14:paraId="50599C0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8FB58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283476D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FBF7AF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DDD27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BDFECA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885CEC1" w14:textId="77777777" w:rsidR="00C3421C" w:rsidRPr="00B138F3" w:rsidRDefault="00C3421C" w:rsidP="000745BE">
            <w:pPr>
              <w:widowControl w:val="0"/>
              <w:spacing w:after="120"/>
              <w:jc w:val="center"/>
              <w:rPr>
                <w:rFonts w:ascii="GHEA Grapalat" w:hAnsi="GHEA Grapalat"/>
                <w:sz w:val="18"/>
                <w:szCs w:val="18"/>
              </w:rPr>
            </w:pPr>
          </w:p>
        </w:tc>
      </w:tr>
    </w:tbl>
    <w:p w14:paraId="18C39130" w14:textId="77777777" w:rsidR="00A86664" w:rsidRDefault="00A86664">
      <w:pPr>
        <w:rPr>
          <w:rFonts w:ascii="GHEA Grapalat" w:hAnsi="GHEA Grapalat"/>
          <w:i/>
        </w:rPr>
      </w:pPr>
      <w:r>
        <w:rPr>
          <w:rFonts w:ascii="GHEA Grapalat" w:hAnsi="GHEA Grapalat"/>
          <w:i/>
        </w:rPr>
        <w:br w:type="page"/>
      </w:r>
    </w:p>
    <w:p w14:paraId="21A58D58" w14:textId="77777777"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lastRenderedPageBreak/>
        <w:t>Приложение № 5.1</w:t>
      </w:r>
    </w:p>
    <w:p w14:paraId="672C3791" w14:textId="0B057197"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447720">
        <w:rPr>
          <w:rFonts w:ascii="GHEA Grapalat" w:hAnsi="GHEA Grapalat"/>
          <w:b/>
          <w:sz w:val="22"/>
          <w:szCs w:val="22"/>
        </w:rPr>
        <w:t>GHTsDzB-HHK-25/40</w:t>
      </w:r>
      <w:r w:rsidR="003D1910" w:rsidRPr="00844DED">
        <w:rPr>
          <w:rFonts w:ascii="GHEA Grapalat" w:hAnsi="GHEA Grapalat"/>
          <w:b/>
          <w:sz w:val="22"/>
          <w:szCs w:val="22"/>
        </w:rPr>
        <w:t>»</w:t>
      </w:r>
    </w:p>
    <w:p w14:paraId="265CA446" w14:textId="77777777" w:rsidR="00AF4211" w:rsidRPr="00B138F3" w:rsidRDefault="00AF4211" w:rsidP="000A214C">
      <w:pPr>
        <w:widowControl w:val="0"/>
        <w:spacing w:after="160"/>
        <w:jc w:val="center"/>
        <w:rPr>
          <w:rFonts w:ascii="GHEA Grapalat" w:hAnsi="GHEA Grapalat"/>
          <w:b/>
        </w:rPr>
      </w:pPr>
    </w:p>
    <w:p w14:paraId="4B16C8CD"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4422433A"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40D0274B" w14:textId="77777777" w:rsidTr="000745BE">
        <w:tc>
          <w:tcPr>
            <w:tcW w:w="4786" w:type="dxa"/>
          </w:tcPr>
          <w:p w14:paraId="7179F158" w14:textId="77777777"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6E2C9EAC" w14:textId="77777777"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14:paraId="0C803700" w14:textId="77777777" w:rsidR="000A214C" w:rsidRPr="00B138F3" w:rsidRDefault="000A214C" w:rsidP="000A214C">
      <w:pPr>
        <w:widowControl w:val="0"/>
        <w:spacing w:after="160"/>
        <w:rPr>
          <w:rFonts w:ascii="GHEA Grapalat" w:hAnsi="GHEA Grapalat" w:cs="GHEA Grapalat"/>
          <w:b/>
        </w:rPr>
      </w:pPr>
    </w:p>
    <w:p w14:paraId="2DCAAACE"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53077654" w14:textId="77777777"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14:paraId="60535805" w14:textId="77777777"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14:paraId="78649A0B"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46769D38" w14:textId="77777777"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F7A45AF" w14:textId="77777777"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14:paraId="20D02A56" w14:textId="302B0AC7"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3141D5" w:rsidRPr="00025337">
        <w:rPr>
          <w:rFonts w:ascii="GHEA Grapalat" w:hAnsi="GHEA Grapalat"/>
          <w:b/>
          <w:sz w:val="22"/>
          <w:szCs w:val="22"/>
        </w:rPr>
        <w:t>ГН</w:t>
      </w:r>
      <w:r w:rsidR="00A97D3F">
        <w:rPr>
          <w:rFonts w:ascii="GHEA Grapalat" w:hAnsi="GHEA Grapalat"/>
          <w:b/>
          <w:sz w:val="22"/>
          <w:szCs w:val="22"/>
        </w:rPr>
        <w:t>К</w:t>
      </w:r>
      <w:r w:rsidR="003141D5" w:rsidRPr="00025337">
        <w:rPr>
          <w:rFonts w:ascii="GHEA Grapalat" w:hAnsi="GHEA Grapalat"/>
          <w:b/>
          <w:sz w:val="22"/>
          <w:szCs w:val="22"/>
        </w:rPr>
        <w:t>О «</w:t>
      </w:r>
      <w:r w:rsidR="00A97D3F">
        <w:rPr>
          <w:rFonts w:ascii="GHEA Grapalat" w:hAnsi="GHEA Grapalat"/>
          <w:b/>
          <w:sz w:val="22"/>
          <w:szCs w:val="22"/>
        </w:rPr>
        <w:t>РЦТ</w:t>
      </w:r>
      <w:r w:rsidR="003141D5" w:rsidRPr="00025337">
        <w:rPr>
          <w:rFonts w:ascii="GHEA Grapalat" w:hAnsi="GHEA Grapalat"/>
          <w:b/>
          <w:sz w:val="22"/>
          <w:szCs w:val="22"/>
        </w:rPr>
        <w:t>»</w:t>
      </w:r>
      <w:r w:rsidR="003141D5" w:rsidRPr="00025337">
        <w:rPr>
          <w:rFonts w:ascii="GHEA Grapalat" w:hAnsi="GHEA Grapalat"/>
          <w:b/>
          <w:i/>
          <w:sz w:val="22"/>
          <w:szCs w:val="22"/>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447720">
        <w:rPr>
          <w:rFonts w:ascii="GHEA Grapalat" w:hAnsi="GHEA Grapalat"/>
          <w:b/>
          <w:sz w:val="22"/>
          <w:szCs w:val="22"/>
        </w:rPr>
        <w:t>GHTsDzB-HHK-25/40</w:t>
      </w:r>
      <w:r w:rsidR="00043314" w:rsidRPr="00844DED">
        <w:rPr>
          <w:rFonts w:ascii="GHEA Grapalat" w:hAnsi="GHEA Grapalat"/>
          <w:b/>
          <w:sz w:val="22"/>
          <w:szCs w:val="22"/>
        </w:rPr>
        <w:t>»</w:t>
      </w:r>
      <w:r w:rsidRPr="00B138F3">
        <w:rPr>
          <w:rFonts w:ascii="GHEA Grapalat" w:hAnsi="GHEA Grapalat"/>
        </w:rPr>
        <w:t>.</w:t>
      </w:r>
    </w:p>
    <w:p w14:paraId="6CF4DDF6" w14:textId="77777777"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8F41377"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169B81B1"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6CB2563"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A6628C0"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C3602CC"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1F163D07"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330051E"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 xml:space="preserve">Банк-плательщик оригиналы </w:t>
      </w:r>
      <w:r w:rsidRPr="00B138F3">
        <w:rPr>
          <w:rFonts w:ascii="GHEA Grapalat" w:hAnsi="GHEA Grapalat"/>
        </w:rPr>
        <w:lastRenderedPageBreak/>
        <w:t>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44125FD"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625B4FCC"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64112CBC"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1EE0A28"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24085C8D" w14:textId="77777777"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14:paraId="6FD353A8" w14:textId="77777777"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14:paraId="193D3AFC"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5D0C9F33"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48445692" w14:textId="77777777"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0BA003A" w14:textId="77777777"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AA754BC" w14:textId="77777777"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14:paraId="006A9BD3" w14:textId="77777777"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14:paraId="14E89F7C" w14:textId="77777777"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14:paraId="3B3B0382" w14:textId="77777777"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14:paraId="62025EB0" w14:textId="77777777"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14:paraId="0FF780F9" w14:textId="77777777"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14:paraId="251B8DAD" w14:textId="77777777"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2D16E8AF" w14:textId="77777777"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14:paraId="62E95C50" w14:textId="77777777"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2D8741A1" w14:textId="77777777"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14:paraId="38ED8BCA" w14:textId="77777777"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0C18971B" w14:textId="77777777"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14:paraId="2669AEAB" w14:textId="77777777"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3F5E9104" w14:textId="77777777"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14:paraId="29EE1774" w14:textId="77777777"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4A2377A9"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067E2E"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53779363"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B27D23"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14:paraId="0DB78D59"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5E177B"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4C4D6F73"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B643A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4FD2B3DF"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B96133"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243EB29D"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4B63C0"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68ADF78A"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57002A"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5B5EA4FA"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FE506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97D3F" w:rsidRPr="00B138F3" w14:paraId="711106A0"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EC01E1" w14:textId="1BD66539" w:rsidR="00A97D3F" w:rsidRPr="00E063D7" w:rsidRDefault="00A97D3F" w:rsidP="00A97D3F">
            <w:pPr>
              <w:widowControl w:val="0"/>
              <w:tabs>
                <w:tab w:val="left" w:pos="855"/>
              </w:tabs>
              <w:spacing w:after="160"/>
              <w:ind w:left="360"/>
              <w:rPr>
                <w:rFonts w:ascii="GHEA Grapalat" w:hAnsi="GHEA Grapalat"/>
              </w:rPr>
            </w:pPr>
            <w:r w:rsidRPr="009F73C2">
              <w:rPr>
                <w:rFonts w:ascii="GHEA Grapalat" w:hAnsi="GHEA Grapalat"/>
                <w:sz w:val="22"/>
                <w:szCs w:val="22"/>
              </w:rPr>
              <w:t>9.</w:t>
            </w:r>
            <w:r w:rsidRPr="009F73C2">
              <w:rPr>
                <w:rFonts w:ascii="GHEA Grapalat" w:hAnsi="GHEA Grapalat"/>
                <w:sz w:val="22"/>
                <w:szCs w:val="22"/>
              </w:rPr>
              <w:tab/>
              <w:t>Наименование, или имя, фамилия бенефициара:</w:t>
            </w:r>
            <w:r w:rsidRPr="009F73C2">
              <w:rPr>
                <w:rFonts w:ascii="GHEA Grapalat" w:hAnsi="GHEA Grapalat"/>
                <w:b/>
                <w:sz w:val="22"/>
                <w:szCs w:val="22"/>
              </w:rPr>
              <w:t xml:space="preserve"> ГНКО «Республиканский центр телекоммуникации» МВП РА</w:t>
            </w:r>
          </w:p>
        </w:tc>
      </w:tr>
      <w:tr w:rsidR="00A97D3F" w:rsidRPr="00B138F3" w14:paraId="46F9EA0E"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382BED" w14:textId="1A77F222" w:rsidR="00A97D3F" w:rsidRPr="00E063D7" w:rsidRDefault="00A97D3F" w:rsidP="00A97D3F">
            <w:pPr>
              <w:widowControl w:val="0"/>
              <w:tabs>
                <w:tab w:val="left" w:pos="855"/>
              </w:tabs>
              <w:spacing w:after="160"/>
              <w:ind w:left="360"/>
              <w:rPr>
                <w:rFonts w:ascii="GHEA Grapalat" w:hAnsi="GHEA Grapalat"/>
              </w:rPr>
            </w:pPr>
            <w:r w:rsidRPr="009F73C2">
              <w:rPr>
                <w:rFonts w:ascii="GHEA Grapalat" w:hAnsi="GHEA Grapalat"/>
                <w:sz w:val="22"/>
                <w:szCs w:val="22"/>
              </w:rPr>
              <w:t>10.</w:t>
            </w:r>
            <w:r w:rsidRPr="009F73C2">
              <w:rPr>
                <w:rFonts w:ascii="GHEA Grapalat" w:hAnsi="GHEA Grapalat"/>
                <w:sz w:val="22"/>
                <w:szCs w:val="22"/>
              </w:rPr>
              <w:tab/>
              <w:t>НЗОУ бенефициара (не заполняется)</w:t>
            </w:r>
          </w:p>
        </w:tc>
      </w:tr>
      <w:tr w:rsidR="00A97D3F" w:rsidRPr="00B138F3" w14:paraId="799918DC"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94F572" w14:textId="7AD85DF3" w:rsidR="00A97D3F" w:rsidRPr="00E063D7" w:rsidRDefault="00A97D3F" w:rsidP="00A97D3F">
            <w:pPr>
              <w:widowControl w:val="0"/>
              <w:tabs>
                <w:tab w:val="left" w:pos="855"/>
              </w:tabs>
              <w:spacing w:after="160"/>
              <w:ind w:left="360"/>
              <w:rPr>
                <w:rFonts w:ascii="GHEA Grapalat" w:hAnsi="GHEA Grapalat"/>
              </w:rPr>
            </w:pPr>
            <w:r w:rsidRPr="009F73C2">
              <w:rPr>
                <w:rFonts w:ascii="GHEA Grapalat" w:hAnsi="GHEA Grapalat"/>
                <w:sz w:val="22"/>
                <w:szCs w:val="22"/>
              </w:rPr>
              <w:t>11.</w:t>
            </w:r>
            <w:r w:rsidRPr="009F73C2">
              <w:rPr>
                <w:rFonts w:ascii="GHEA Grapalat" w:hAnsi="GHEA Grapalat"/>
                <w:sz w:val="22"/>
                <w:szCs w:val="22"/>
              </w:rPr>
              <w:tab/>
              <w:t>УНН бенефициара:</w:t>
            </w:r>
            <w:r w:rsidRPr="009F73C2">
              <w:rPr>
                <w:rFonts w:ascii="GHEA Grapalat" w:hAnsi="GHEA Grapalat"/>
                <w:b/>
                <w:color w:val="000000" w:themeColor="text1"/>
                <w:sz w:val="22"/>
                <w:szCs w:val="22"/>
                <w:lang w:val="pt-BR"/>
              </w:rPr>
              <w:t>01508596</w:t>
            </w:r>
          </w:p>
        </w:tc>
      </w:tr>
      <w:tr w:rsidR="00A97D3F" w:rsidRPr="00B138F3" w14:paraId="36DF3D98"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BB945" w14:textId="686998BB" w:rsidR="00A97D3F" w:rsidRPr="00E063D7" w:rsidRDefault="00A97D3F" w:rsidP="00A97D3F">
            <w:pPr>
              <w:widowControl w:val="0"/>
              <w:tabs>
                <w:tab w:val="left" w:pos="855"/>
              </w:tabs>
              <w:spacing w:after="160"/>
              <w:ind w:left="360"/>
              <w:rPr>
                <w:rFonts w:ascii="GHEA Grapalat" w:hAnsi="GHEA Grapalat"/>
              </w:rPr>
            </w:pPr>
            <w:r w:rsidRPr="009F73C2">
              <w:rPr>
                <w:rFonts w:ascii="GHEA Grapalat" w:hAnsi="GHEA Grapalat"/>
                <w:sz w:val="22"/>
                <w:szCs w:val="22"/>
              </w:rPr>
              <w:t>12.</w:t>
            </w:r>
            <w:r w:rsidRPr="009F73C2">
              <w:rPr>
                <w:rFonts w:ascii="GHEA Grapalat" w:hAnsi="GHEA Grapalat"/>
                <w:sz w:val="22"/>
                <w:szCs w:val="22"/>
              </w:rPr>
              <w:tab/>
              <w:t>Обслуживающая бенефициара Финансовая организация (банк):</w:t>
            </w:r>
            <w:r w:rsidRPr="009F73C2">
              <w:rPr>
                <w:rFonts w:ascii="GHEA Grapalat" w:hAnsi="GHEA Grapalat"/>
                <w:b/>
                <w:sz w:val="22"/>
                <w:szCs w:val="22"/>
              </w:rPr>
              <w:t xml:space="preserve"> </w:t>
            </w:r>
            <w:r w:rsidR="0089757B">
              <w:rPr>
                <w:rFonts w:ascii="GHEA Grapalat" w:hAnsi="GHEA Grapalat"/>
                <w:b/>
                <w:sz w:val="22"/>
                <w:szCs w:val="22"/>
              </w:rPr>
              <w:t xml:space="preserve"> Операционнное управление МФ РА</w:t>
            </w:r>
          </w:p>
        </w:tc>
      </w:tr>
      <w:tr w:rsidR="00A97D3F" w:rsidRPr="00B138F3" w14:paraId="29955A52"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4ACC88" w14:textId="6871FCA6" w:rsidR="00A97D3F" w:rsidRPr="00E063D7" w:rsidRDefault="00A97D3F" w:rsidP="00A97D3F">
            <w:pPr>
              <w:widowControl w:val="0"/>
              <w:tabs>
                <w:tab w:val="left" w:pos="855"/>
              </w:tabs>
              <w:spacing w:after="160"/>
              <w:ind w:left="360"/>
              <w:rPr>
                <w:rFonts w:ascii="GHEA Grapalat" w:hAnsi="GHEA Grapalat"/>
              </w:rPr>
            </w:pPr>
            <w:r w:rsidRPr="009F73C2">
              <w:rPr>
                <w:rFonts w:ascii="GHEA Grapalat" w:hAnsi="GHEA Grapalat"/>
                <w:sz w:val="22"/>
                <w:szCs w:val="22"/>
              </w:rPr>
              <w:t>13.</w:t>
            </w:r>
            <w:r w:rsidRPr="009F73C2">
              <w:rPr>
                <w:rFonts w:ascii="GHEA Grapalat" w:hAnsi="GHEA Grapalat"/>
                <w:sz w:val="22"/>
                <w:szCs w:val="22"/>
              </w:rPr>
              <w:tab/>
              <w:t>Номер счета бенефициара (сч.№)</w:t>
            </w:r>
            <w:r w:rsidRPr="009F73C2">
              <w:rPr>
                <w:rFonts w:ascii="GHEA Grapalat" w:hAnsi="GHEA Grapalat"/>
                <w:sz w:val="22"/>
                <w:szCs w:val="22"/>
                <w:lang w:val="en-GB"/>
              </w:rPr>
              <w:t xml:space="preserve"> </w:t>
            </w:r>
            <w:r w:rsidRPr="009F73C2">
              <w:rPr>
                <w:rFonts w:ascii="GHEA Grapalat" w:hAnsi="GHEA Grapalat"/>
                <w:b/>
                <w:color w:val="000000" w:themeColor="text1"/>
                <w:sz w:val="22"/>
                <w:szCs w:val="22"/>
                <w:lang w:val="pt-BR"/>
              </w:rPr>
              <w:t>900018005224</w:t>
            </w:r>
          </w:p>
        </w:tc>
      </w:tr>
      <w:tr w:rsidR="00E752B6" w:rsidRPr="00B138F3" w14:paraId="39C785DB"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6B841"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287D6043"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670025"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505983BB"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E2B57E"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7361587F"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1F7893"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14:paraId="50EEC268"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788CE9B5"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3F29E1D3"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50125"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7791635F"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C93F62" w14:textId="77777777"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1DB3ABB9"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1F9E2C60" w14:textId="77777777"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121911E8" w14:textId="77777777" w:rsidR="00E752B6" w:rsidRPr="00B138F3" w:rsidRDefault="00E752B6" w:rsidP="009216D6">
            <w:pPr>
              <w:widowControl w:val="0"/>
              <w:spacing w:after="160"/>
              <w:rPr>
                <w:rFonts w:ascii="GHEA Grapalat" w:hAnsi="GHEA Grapalat" w:cs="Sylfaen"/>
              </w:rPr>
            </w:pPr>
          </w:p>
          <w:p w14:paraId="66D09924" w14:textId="77777777"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14:paraId="6B8FEC31" w14:textId="77777777" w:rsidR="00E752B6" w:rsidRPr="00B138F3" w:rsidRDefault="00E752B6" w:rsidP="009216D6">
            <w:pPr>
              <w:widowControl w:val="0"/>
              <w:spacing w:after="160"/>
              <w:rPr>
                <w:rFonts w:ascii="GHEA Grapalat" w:hAnsi="GHEA Grapalat" w:cs="Sylfaen"/>
              </w:rPr>
            </w:pPr>
          </w:p>
          <w:p w14:paraId="0B650625"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3DA9741C" w14:textId="77777777" w:rsidR="00E752B6" w:rsidRPr="00B138F3" w:rsidRDefault="00E752B6" w:rsidP="009216D6">
            <w:pPr>
              <w:widowControl w:val="0"/>
              <w:spacing w:after="160"/>
              <w:rPr>
                <w:rFonts w:ascii="GHEA Grapalat" w:hAnsi="GHEA Grapalat" w:cs="Sylfaen"/>
              </w:rPr>
            </w:pPr>
          </w:p>
          <w:p w14:paraId="28D838A1" w14:textId="77777777"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0A0145E5" w14:textId="77777777"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DE307A7" w14:textId="77777777"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39A98AFA" w14:textId="77777777" w:rsidR="00E752B6" w:rsidRPr="00B138F3" w:rsidRDefault="00E752B6" w:rsidP="009216D6">
            <w:pPr>
              <w:widowControl w:val="0"/>
              <w:spacing w:after="160"/>
              <w:rPr>
                <w:rFonts w:ascii="GHEA Grapalat" w:hAnsi="GHEA Grapalat" w:cs="Sylfaen"/>
              </w:rPr>
            </w:pPr>
          </w:p>
          <w:p w14:paraId="384575A8"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5BBF89E4" w14:textId="77777777" w:rsidR="00E752B6" w:rsidRPr="00B138F3" w:rsidRDefault="00E752B6" w:rsidP="009216D6">
            <w:pPr>
              <w:widowControl w:val="0"/>
              <w:spacing w:after="160"/>
              <w:jc w:val="right"/>
              <w:rPr>
                <w:rFonts w:ascii="GHEA Grapalat" w:hAnsi="GHEA Grapalat" w:cs="Tahoma"/>
              </w:rPr>
            </w:pPr>
          </w:p>
          <w:p w14:paraId="5E19E431"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22540904" w14:textId="77777777" w:rsidR="00E752B6" w:rsidRPr="00B138F3" w:rsidRDefault="00E752B6" w:rsidP="009216D6">
            <w:pPr>
              <w:widowControl w:val="0"/>
              <w:spacing w:after="160"/>
              <w:rPr>
                <w:rFonts w:ascii="GHEA Grapalat" w:hAnsi="GHEA Grapalat" w:cs="Sylfaen"/>
              </w:rPr>
            </w:pPr>
          </w:p>
          <w:p w14:paraId="0CEA906F" w14:textId="77777777"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14:paraId="1A60CCDB"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10CF90EE"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05F7C132" w14:textId="77777777" w:rsidR="00E752B6" w:rsidRPr="00B138F3" w:rsidRDefault="00E752B6" w:rsidP="009216D6">
            <w:pPr>
              <w:widowControl w:val="0"/>
              <w:spacing w:after="160"/>
              <w:rPr>
                <w:rFonts w:ascii="GHEA Grapalat" w:hAnsi="GHEA Grapalat"/>
              </w:rPr>
            </w:pPr>
          </w:p>
          <w:p w14:paraId="0CBB60A0"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0B769C37" w14:textId="77777777"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6053A566" w14:textId="77777777" w:rsidR="00E752B6" w:rsidRPr="00B138F3" w:rsidRDefault="00E752B6" w:rsidP="009216D6">
            <w:pPr>
              <w:widowControl w:val="0"/>
              <w:spacing w:after="160"/>
              <w:rPr>
                <w:rFonts w:ascii="GHEA Grapalat" w:hAnsi="GHEA Grapalat" w:cs="Tahoma"/>
              </w:rPr>
            </w:pPr>
          </w:p>
          <w:p w14:paraId="03FD1579" w14:textId="77777777"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1F2D6726"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2BDAEC61" w14:textId="77777777" w:rsidR="00E752B6" w:rsidRPr="00B138F3" w:rsidRDefault="00E752B6" w:rsidP="009216D6">
            <w:pPr>
              <w:widowControl w:val="0"/>
              <w:spacing w:after="160"/>
              <w:rPr>
                <w:rFonts w:ascii="GHEA Grapalat" w:hAnsi="GHEA Grapalat" w:cs="Tahoma"/>
              </w:rPr>
            </w:pPr>
          </w:p>
          <w:p w14:paraId="08AB1B56"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27445A68" w14:textId="77777777"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044D090C" w14:textId="77777777" w:rsidR="00E752B6" w:rsidRPr="00B138F3" w:rsidRDefault="00E752B6" w:rsidP="009216D6">
            <w:pPr>
              <w:widowControl w:val="0"/>
              <w:spacing w:after="160"/>
              <w:rPr>
                <w:rFonts w:ascii="GHEA Grapalat" w:hAnsi="GHEA Grapalat" w:cs="Arial"/>
              </w:rPr>
            </w:pPr>
          </w:p>
        </w:tc>
      </w:tr>
      <w:tr w:rsidR="00E752B6" w:rsidRPr="00B138F3" w14:paraId="712E839A"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0E9FA994" w14:textId="77777777"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1E395933" w14:textId="77777777" w:rsidR="00E752B6" w:rsidRPr="00B138F3" w:rsidRDefault="00E752B6" w:rsidP="009216D6">
            <w:pPr>
              <w:widowControl w:val="0"/>
              <w:spacing w:after="160"/>
              <w:rPr>
                <w:rFonts w:ascii="GHEA Grapalat" w:hAnsi="GHEA Grapalat" w:cs="Sylfaen"/>
              </w:rPr>
            </w:pPr>
          </w:p>
          <w:p w14:paraId="191FC97B" w14:textId="77777777"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73811FE3" w14:textId="77777777"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3BB14E1D" w14:textId="77777777" w:rsidR="00E752B6" w:rsidRPr="00B138F3" w:rsidRDefault="00E752B6" w:rsidP="009216D6">
            <w:pPr>
              <w:widowControl w:val="0"/>
              <w:spacing w:after="160"/>
              <w:rPr>
                <w:rFonts w:ascii="GHEA Grapalat" w:hAnsi="GHEA Grapalat"/>
              </w:rPr>
            </w:pPr>
          </w:p>
          <w:p w14:paraId="1C0E71C0"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207B9545" w14:textId="77777777" w:rsidR="00E752B6" w:rsidRPr="00B138F3" w:rsidRDefault="00E752B6" w:rsidP="00E752B6">
      <w:pPr>
        <w:widowControl w:val="0"/>
        <w:spacing w:after="160"/>
        <w:jc w:val="center"/>
        <w:rPr>
          <w:rFonts w:ascii="GHEA Grapalat" w:hAnsi="GHEA Grapalat" w:cs="Sylfaen"/>
        </w:rPr>
      </w:pPr>
    </w:p>
    <w:p w14:paraId="401A4851" w14:textId="77777777" w:rsidR="00E752B6" w:rsidRPr="00E752B6" w:rsidRDefault="00E752B6" w:rsidP="00BE2572">
      <w:pPr>
        <w:rPr>
          <w:rFonts w:ascii="GHEA Grapalat" w:hAnsi="GHEA Grapalat" w:cs="Sylfaen"/>
        </w:rPr>
      </w:pPr>
    </w:p>
    <w:p w14:paraId="4B551382" w14:textId="77777777" w:rsidR="00E752B6" w:rsidRDefault="00E752B6" w:rsidP="00BE2572">
      <w:pPr>
        <w:rPr>
          <w:rFonts w:ascii="GHEA Grapalat" w:hAnsi="GHEA Grapalat" w:cs="Sylfaen"/>
          <w:lang w:val="hy-AM"/>
        </w:rPr>
      </w:pPr>
    </w:p>
    <w:p w14:paraId="19DA3207" w14:textId="77777777" w:rsidR="00E752B6" w:rsidRDefault="00E752B6" w:rsidP="00BE2572">
      <w:pPr>
        <w:rPr>
          <w:rFonts w:ascii="GHEA Grapalat" w:hAnsi="GHEA Grapalat" w:cs="Sylfaen"/>
          <w:lang w:val="hy-AM"/>
        </w:rPr>
      </w:pPr>
    </w:p>
    <w:p w14:paraId="62BDFB2D" w14:textId="77777777" w:rsidR="00E752B6" w:rsidRDefault="00E752B6" w:rsidP="00BE2572">
      <w:pPr>
        <w:rPr>
          <w:rFonts w:ascii="GHEA Grapalat" w:hAnsi="GHEA Grapalat" w:cs="Sylfaen"/>
          <w:lang w:val="hy-AM"/>
        </w:rPr>
      </w:pPr>
    </w:p>
    <w:p w14:paraId="2D59D5E0" w14:textId="77777777" w:rsidR="00E752B6" w:rsidRDefault="00E752B6" w:rsidP="00BE2572">
      <w:pPr>
        <w:rPr>
          <w:rFonts w:ascii="GHEA Grapalat" w:hAnsi="GHEA Grapalat" w:cs="Sylfaen"/>
          <w:lang w:val="hy-AM"/>
        </w:rPr>
      </w:pPr>
    </w:p>
    <w:p w14:paraId="6A6EB4C2" w14:textId="77777777" w:rsidR="00E752B6" w:rsidRDefault="00E752B6" w:rsidP="00BE2572">
      <w:pPr>
        <w:rPr>
          <w:rFonts w:ascii="GHEA Grapalat" w:hAnsi="GHEA Grapalat" w:cs="Sylfaen"/>
          <w:lang w:val="hy-AM"/>
        </w:rPr>
      </w:pPr>
    </w:p>
    <w:p w14:paraId="34197422" w14:textId="77777777" w:rsidR="00E752B6" w:rsidRDefault="00E752B6" w:rsidP="00BE2572">
      <w:pPr>
        <w:rPr>
          <w:rFonts w:ascii="GHEA Grapalat" w:hAnsi="GHEA Grapalat" w:cs="Sylfaen"/>
          <w:lang w:val="hy-AM"/>
        </w:rPr>
      </w:pPr>
    </w:p>
    <w:p w14:paraId="4F890747" w14:textId="77777777" w:rsidR="00E752B6" w:rsidRDefault="00E752B6" w:rsidP="00BE2572">
      <w:pPr>
        <w:rPr>
          <w:rFonts w:ascii="GHEA Grapalat" w:hAnsi="GHEA Grapalat" w:cs="Sylfaen"/>
          <w:lang w:val="hy-AM"/>
        </w:rPr>
      </w:pPr>
    </w:p>
    <w:p w14:paraId="56E92135" w14:textId="77777777" w:rsidR="00E752B6" w:rsidRDefault="00E752B6" w:rsidP="00BE2572">
      <w:pPr>
        <w:rPr>
          <w:rFonts w:ascii="GHEA Grapalat" w:hAnsi="GHEA Grapalat" w:cs="Sylfaen"/>
          <w:lang w:val="hy-AM"/>
        </w:rPr>
      </w:pPr>
    </w:p>
    <w:p w14:paraId="48ABD61B" w14:textId="77777777" w:rsidR="00E752B6" w:rsidRDefault="00E752B6" w:rsidP="00BE2572">
      <w:pPr>
        <w:rPr>
          <w:rFonts w:ascii="GHEA Grapalat" w:hAnsi="GHEA Grapalat" w:cs="Sylfaen"/>
          <w:lang w:val="hy-AM"/>
        </w:rPr>
      </w:pPr>
    </w:p>
    <w:p w14:paraId="03419A36" w14:textId="77777777" w:rsidR="00E752B6" w:rsidRDefault="00E752B6" w:rsidP="00BE2572">
      <w:pPr>
        <w:rPr>
          <w:rFonts w:ascii="GHEA Grapalat" w:hAnsi="GHEA Grapalat" w:cs="Sylfaen"/>
          <w:lang w:val="hy-AM"/>
        </w:rPr>
      </w:pPr>
    </w:p>
    <w:p w14:paraId="06C5B947"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A6179FC"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3891BB4A"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2253206C"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CACF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4748AB9"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5FA8C84"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77ED44FE"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47CC872"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2222A724"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672CEDF"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1D76FCBB"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8CA62DA"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73F4BFF"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4A038A29"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0F9E35"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354253"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A3E59A5"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501F393"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6E9FFB5"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66FD00D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D824B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304F71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2088F8B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B95A2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EC5027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1C43032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17634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03483C5D"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5407DA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21163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E5CE17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01AC328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DD2B6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CD7C988"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D5B28C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38CB0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6D209A2"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2C8853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31113FE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1B35D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CEC656D"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3FBD08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7C95C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C8AC3F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28DB2C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44343A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CD948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2C7D27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6E0F2F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D5FD9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26E807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BD3399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8813A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6668BF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7135EB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2554D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C359FF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045AB8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016814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55D30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48DF76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559234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AB341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DFADD6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C0D94E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5406CAF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6ADB2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0658CB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2D4B28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D2DC8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86248C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D8F0D8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BA4771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A50DD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0E0FEB9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3CD991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7782D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0E255E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6057D4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39C6A6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79AD2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39F5B94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2D153B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4C66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7BB549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8A957D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695598C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AC2A8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1E8167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FB1DCF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77E45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3800FA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2E4A9D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6F89B5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D27F5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D6C8BF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8426EA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9ADF8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B7EB52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9C0A3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6B5FD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3447DC9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3E797B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B49DD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A18818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92DB68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941509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4497C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87FCE5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A1ABA2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64B4B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8750FE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DEF880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3D2BFEE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BDED4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645762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1D234B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3E4BE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8F3499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85C04A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04247BD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DE6AC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7EB47C4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6D11DF3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1ADB01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F48BA6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9779CB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AF4F8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E89D96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965766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7CBD5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0787D9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D6FDC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C3160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33101A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A1A42B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7DF32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6E5A0A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518BD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484ED24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654993" w14:textId="77777777"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3C4874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586D12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130355"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2473D43C"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0AA1BB1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99446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204CE1F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E6E5D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F0CF58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F32FB6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3785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E8C2D8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2BB1C9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F44751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233769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8505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A1E26D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1C515B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DFFBB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BC9096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A79B3E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09F7CB0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1D836AA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599CE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7E440A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A911A2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A43BE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69B17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76CE9EDC"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FB156C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015B100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4F2C8A2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9FA81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9015A4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3F05F8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8EB2A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868E2C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AD0968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40DB544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BC8EF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EC6B98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8C7873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9B44C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4A9C96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09F4E3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0A88E58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5A65766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3DCE0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131614B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125D4C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617CE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E01D89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7DE68C0"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093E50A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7D03E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40C43C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59141B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92408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5C2BB7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A9E62BA"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0752BE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A8599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382415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7124D2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2685D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4E97D8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C8221AC"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0885E1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52725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1F81C4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6610ED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82C8B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85AC4F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D42D8D8"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062F3C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2D035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40E659D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010F47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57EE93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0C501F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0E89880" w14:textId="77777777" w:rsidR="00BE2572" w:rsidRPr="00B138F3" w:rsidRDefault="00BE2572" w:rsidP="000745BE">
            <w:pPr>
              <w:widowControl w:val="0"/>
              <w:spacing w:after="120"/>
              <w:jc w:val="center"/>
              <w:rPr>
                <w:rFonts w:ascii="GHEA Grapalat" w:hAnsi="GHEA Grapalat"/>
                <w:sz w:val="18"/>
                <w:szCs w:val="18"/>
              </w:rPr>
            </w:pPr>
          </w:p>
        </w:tc>
      </w:tr>
      <w:tr w:rsidR="00FF3DE9" w:rsidRPr="00B138F3" w14:paraId="4BFC2D8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2EA20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109C9D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F922AC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F178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7B6D26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BB2F8B5" w14:textId="77777777" w:rsidR="00BE2572" w:rsidRPr="00B138F3" w:rsidRDefault="00BE2572" w:rsidP="000745BE">
            <w:pPr>
              <w:widowControl w:val="0"/>
              <w:spacing w:after="120"/>
              <w:jc w:val="center"/>
              <w:rPr>
                <w:rFonts w:ascii="GHEA Grapalat" w:hAnsi="GHEA Grapalat"/>
                <w:sz w:val="18"/>
                <w:szCs w:val="18"/>
              </w:rPr>
            </w:pPr>
          </w:p>
        </w:tc>
      </w:tr>
    </w:tbl>
    <w:p w14:paraId="246BF5A7" w14:textId="77777777" w:rsidR="009C4E45" w:rsidRDefault="009C4E45" w:rsidP="003F4FD0">
      <w:pPr>
        <w:pStyle w:val="norm"/>
        <w:widowControl w:val="0"/>
        <w:spacing w:line="240" w:lineRule="auto"/>
        <w:ind w:firstLine="284"/>
        <w:contextualSpacing/>
        <w:jc w:val="right"/>
        <w:rPr>
          <w:rFonts w:ascii="GHEA Grapalat" w:hAnsi="GHEA Grapalat"/>
          <w:b/>
          <w:sz w:val="24"/>
          <w:szCs w:val="24"/>
        </w:rPr>
      </w:pPr>
    </w:p>
    <w:p w14:paraId="5CBBDE6F" w14:textId="77777777" w:rsidR="00D06717" w:rsidRDefault="00D06717">
      <w:pPr>
        <w:rPr>
          <w:rFonts w:ascii="GHEA Grapalat" w:hAnsi="GHEA Grapalat"/>
          <w:b/>
        </w:rPr>
      </w:pPr>
      <w:r>
        <w:rPr>
          <w:rFonts w:ascii="GHEA Grapalat" w:hAnsi="GHEA Grapalat"/>
          <w:b/>
        </w:rPr>
        <w:br w:type="page"/>
      </w:r>
    </w:p>
    <w:p w14:paraId="2E512F34" w14:textId="77777777"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14:paraId="7B8CA06C" w14:textId="77777777" w:rsidR="00A86664" w:rsidRDefault="003B2F27" w:rsidP="003F4FD0">
      <w:pPr>
        <w:pStyle w:val="31"/>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14:paraId="5CF35AD3" w14:textId="59816B7A" w:rsidR="003B2F27" w:rsidRPr="00C95D0C" w:rsidRDefault="003B2F27" w:rsidP="003F4FD0">
      <w:pPr>
        <w:pStyle w:val="31"/>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447720">
        <w:rPr>
          <w:rFonts w:ascii="GHEA Grapalat" w:hAnsi="GHEA Grapalat"/>
          <w:b/>
          <w:sz w:val="22"/>
          <w:szCs w:val="22"/>
        </w:rPr>
        <w:t>GHTsDzB-HHK-25/40</w:t>
      </w:r>
      <w:r w:rsidR="003F4FD0" w:rsidRPr="00E063D7">
        <w:rPr>
          <w:rFonts w:ascii="GHEA Grapalat" w:hAnsi="GHEA Grapalat"/>
          <w:b/>
          <w:sz w:val="22"/>
          <w:szCs w:val="22"/>
        </w:rPr>
        <w:t>»</w:t>
      </w:r>
    </w:p>
    <w:p w14:paraId="7EF039C6" w14:textId="77777777" w:rsidR="003B2F27" w:rsidRPr="00AD29CE" w:rsidRDefault="003B2F27" w:rsidP="003B2F27">
      <w:pPr>
        <w:widowControl w:val="0"/>
        <w:spacing w:after="160" w:line="360" w:lineRule="auto"/>
        <w:jc w:val="right"/>
        <w:rPr>
          <w:rFonts w:ascii="GHEA Grapalat" w:hAnsi="GHEA Grapalat"/>
          <w:i/>
        </w:rPr>
      </w:pPr>
    </w:p>
    <w:p w14:paraId="60E55B10" w14:textId="77777777"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E16259">
        <w:rPr>
          <w:rFonts w:ascii="GHEA Grapalat" w:hAnsi="GHEA Grapalat"/>
          <w:b/>
        </w:rPr>
        <w:t xml:space="preserve"> </w:t>
      </w:r>
      <w:r w:rsidR="003F4FD0">
        <w:rPr>
          <w:rFonts w:ascii="GHEA Grapalat" w:hAnsi="GHEA Grapalat"/>
          <w:b/>
        </w:rPr>
        <w:t>УСЛУГ</w:t>
      </w:r>
      <w:r w:rsidRPr="00936B04">
        <w:rPr>
          <w:rFonts w:ascii="GHEA Grapalat" w:hAnsi="GHEA Grapalat"/>
          <w:b/>
        </w:rPr>
        <w:t xml:space="preserve"> ДЛЯ НУЖД ГОСУДАРСТВА </w:t>
      </w:r>
    </w:p>
    <w:p w14:paraId="59E351A6" w14:textId="77777777"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14:paraId="58A1C4F9" w14:textId="77777777" w:rsidTr="005B7138">
        <w:tc>
          <w:tcPr>
            <w:tcW w:w="4643" w:type="dxa"/>
          </w:tcPr>
          <w:p w14:paraId="00C0292C" w14:textId="77777777" w:rsidR="003B2F27" w:rsidRPr="00D04EA3" w:rsidRDefault="003B2F27" w:rsidP="003F4FD0">
            <w:pPr>
              <w:widowControl w:val="0"/>
              <w:ind w:left="567"/>
              <w:contextualSpacing/>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66F8249F" w14:textId="77777777"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510E6843" w14:textId="78D17977" w:rsidR="003B2F27" w:rsidRPr="00AD29CE" w:rsidRDefault="002B4F5C" w:rsidP="003F4FD0">
      <w:pPr>
        <w:widowControl w:val="0"/>
        <w:contextualSpacing/>
        <w:jc w:val="both"/>
        <w:rPr>
          <w:rFonts w:ascii="GHEA Grapalat" w:hAnsi="GHEA Grapalat"/>
        </w:rPr>
      </w:pPr>
      <w:r>
        <w:rPr>
          <w:rFonts w:ascii="GHEA Grapalat" w:hAnsi="GHEA Grapalat"/>
          <w:b/>
          <w:color w:val="0D0D0D" w:themeColor="text1" w:themeTint="F2"/>
        </w:rPr>
        <w:t>ГНКО «Республиканский центр телекоммуникации» МВП РА</w:t>
      </w:r>
      <w:r w:rsidR="003F4FD0" w:rsidRPr="00D04EA3">
        <w:rPr>
          <w:rFonts w:ascii="GHEA Grapalat" w:hAnsi="GHEA Grapalat"/>
        </w:rPr>
        <w:t xml:space="preserve">, в лице </w:t>
      </w:r>
      <w:r w:rsidR="003F4FD0" w:rsidRPr="003B1214">
        <w:rPr>
          <w:rFonts w:ascii="GHEA Grapalat" w:hAnsi="GHEA Grapalat"/>
        </w:rPr>
        <w:t>генерального</w:t>
      </w:r>
      <w:r w:rsidR="003F4FD0">
        <w:rPr>
          <w:rFonts w:ascii="GHEA Grapalat" w:hAnsi="GHEA Grapalat"/>
        </w:rPr>
        <w:t xml:space="preserve"> директора </w:t>
      </w:r>
      <w:r w:rsidR="00A97D3F">
        <w:rPr>
          <w:rFonts w:ascii="GHEA Grapalat" w:hAnsi="GHEA Grapalat"/>
        </w:rPr>
        <w:t>Геворга Алексаняна</w:t>
      </w:r>
      <w:r w:rsidR="003F4FD0" w:rsidRPr="00D04EA3">
        <w:rPr>
          <w:rFonts w:ascii="GHEA Grapalat" w:hAnsi="GHEA Grapalat"/>
        </w:rPr>
        <w:t>, действующе</w:t>
      </w:r>
      <w:r w:rsidR="00A97D3F">
        <w:rPr>
          <w:rFonts w:ascii="GHEA Grapalat" w:hAnsi="GHEA Grapalat"/>
        </w:rPr>
        <w:t>го</w:t>
      </w:r>
      <w:r w:rsidR="002506DA">
        <w:rPr>
          <w:rFonts w:ascii="GHEA Grapalat" w:hAnsi="GHEA Grapalat"/>
        </w:rPr>
        <w:t xml:space="preserve"> </w:t>
      </w:r>
      <w:r w:rsidR="003F4FD0" w:rsidRPr="00D04EA3">
        <w:rPr>
          <w:rFonts w:ascii="GHEA Grapalat" w:hAnsi="GHEA Grapalat"/>
        </w:rPr>
        <w:t xml:space="preserve">на основании устава </w:t>
      </w:r>
      <w:r w:rsidR="003F4FD0">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30C2AA15" w14:textId="77777777" w:rsidR="00C169CB" w:rsidRDefault="00C169CB" w:rsidP="003F4FD0">
      <w:pPr>
        <w:contextualSpacing/>
        <w:jc w:val="center"/>
        <w:rPr>
          <w:rFonts w:ascii="GHEA Grapalat" w:hAnsi="GHEA Grapalat"/>
          <w:b/>
        </w:rPr>
      </w:pPr>
    </w:p>
    <w:p w14:paraId="3703B601" w14:textId="77777777"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14:paraId="246A1E0E" w14:textId="605B78CF"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215E61">
        <w:rPr>
          <w:rFonts w:ascii="GHEA Grapalat" w:hAnsi="GHEA Grapalat"/>
          <w:b/>
        </w:rPr>
        <w:t xml:space="preserve">услуг </w:t>
      </w:r>
      <w:r w:rsidR="00447720">
        <w:rPr>
          <w:rFonts w:ascii="GHEA Grapalat" w:hAnsi="GHEA Grapalat"/>
          <w:b/>
        </w:rPr>
        <w:t>архивирования</w:t>
      </w:r>
      <w:r w:rsidR="00270FB2" w:rsidRPr="00270FB2">
        <w:rPr>
          <w:rFonts w:ascii="GHEA Grapalat" w:hAnsi="GHEA Grapalat"/>
          <w:b/>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160FC2D3"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14:paraId="75B1D3EB" w14:textId="77777777" w:rsidR="003B2F27" w:rsidRPr="00AD29CE" w:rsidRDefault="003B2F27" w:rsidP="00E16259">
      <w:pPr>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14:paraId="421BD236" w14:textId="77777777"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405C3490" w14:textId="77777777"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14:paraId="2C595513" w14:textId="77777777"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7A218ECB" w14:textId="77777777"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14:paraId="746FFA3A" w14:textId="77777777"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06DF8646" w14:textId="77777777"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482EE101"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497AB855"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03FE6DF9" w14:textId="77777777"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52CD9BCF" w14:textId="77777777" w:rsidR="00830C72" w:rsidRDefault="003B2F27" w:rsidP="00E16259">
      <w:pPr>
        <w:widowControl w:val="0"/>
        <w:pBdr>
          <w:bottom w:val="single" w:sz="6" w:space="1" w:color="auto"/>
        </w:pBdr>
        <w:tabs>
          <w:tab w:val="left" w:pos="1276"/>
        </w:tabs>
        <w:ind w:firstLine="567"/>
        <w:contextualSpacing/>
        <w:jc w:val="both"/>
        <w:rPr>
          <w:rFonts w:ascii="GHEA Grapalat" w:hAnsi="GHEA Grapalat"/>
          <w:lang w:val="hy-AM"/>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 xml:space="preserve">Обсуждать и принимать результат услуги, предоставленной в соответствии с </w:t>
      </w:r>
      <w:r w:rsidRPr="00AD29CE">
        <w:rPr>
          <w:rFonts w:ascii="GHEA Grapalat" w:hAnsi="GHEA Grapalat"/>
        </w:rPr>
        <w:lastRenderedPageBreak/>
        <w:t>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r w:rsidR="00E16259">
        <w:rPr>
          <w:rFonts w:ascii="GHEA Grapalat" w:hAnsi="GHEA Grapalat"/>
          <w:lang w:val="hy-AM"/>
        </w:rPr>
        <w:t xml:space="preserve"> </w:t>
      </w:r>
    </w:p>
    <w:p w14:paraId="34DF3070" w14:textId="77777777"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14:paraId="7152032A" w14:textId="77777777"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72505139" w14:textId="77777777"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14:paraId="0E48F85D" w14:textId="77777777"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206CB69E" w14:textId="77777777"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14:paraId="05A69309" w14:textId="77777777"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62636642" w14:textId="77777777"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1A56CF57" w14:textId="77777777"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14:paraId="0F5CFC86" w14:textId="77777777"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14:paraId="7D5051D4" w14:textId="77777777"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14:paraId="0D603837" w14:textId="77777777"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3F5955BF" w14:textId="77777777"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613B49F7" w14:textId="77777777"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14:paraId="3A9170CE" w14:textId="77777777"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рабочего дня, следующего за днем получения акта сдачи-приемки представляет</w:t>
      </w:r>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14:paraId="78A17423" w14:textId="77777777"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64F152BB" w14:textId="77777777"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14:paraId="18FFBF0E" w14:textId="77777777"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 xml:space="preserve">у договору </w:t>
      </w:r>
      <w:r>
        <w:rPr>
          <w:rFonts w:ascii="GHEA Grapalat" w:hAnsi="GHEA Grapalat"/>
        </w:rPr>
        <w:lastRenderedPageBreak/>
        <w:t>составляет</w:t>
      </w:r>
      <w:r w:rsidR="00270FB2">
        <w:rPr>
          <w:rFonts w:ascii="GHEA Grapalat" w:hAnsi="GHEA Grapalat"/>
        </w:rPr>
        <w:t xml:space="preserve"> </w:t>
      </w:r>
      <w:r w:rsidR="00270FB2" w:rsidRPr="00270FB2">
        <w:rPr>
          <w:rFonts w:ascii="GHEA Grapalat" w:hAnsi="GHEA Grapalat"/>
          <w:b/>
        </w:rPr>
        <w:t>до</w:t>
      </w:r>
      <w:r>
        <w:rPr>
          <w:rFonts w:ascii="GHEA Grapalat" w:hAnsi="GHEA Grapalat"/>
        </w:rPr>
        <w:t xml:space="preserve">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af6"/>
          <w:rFonts w:ascii="GHEA Grapalat" w:hAnsi="GHEA Grapalat"/>
        </w:rPr>
        <w:footnoteReference w:customMarkFollows="1" w:id="6"/>
        <w:t>17</w:t>
      </w:r>
      <w:r>
        <w:rPr>
          <w:rFonts w:ascii="GHEA Grapalat" w:hAnsi="GHEA Grapalat"/>
        </w:rPr>
        <w:t>.</w:t>
      </w:r>
    </w:p>
    <w:p w14:paraId="26513DE0" w14:textId="77777777" w:rsidR="00BD68F2" w:rsidRPr="00D04EA3" w:rsidRDefault="00BD68F2" w:rsidP="003F4FD0">
      <w:pPr>
        <w:widowControl w:val="0"/>
        <w:tabs>
          <w:tab w:val="left" w:pos="1134"/>
        </w:tabs>
        <w:ind w:firstLine="567"/>
        <w:contextualSpacing/>
        <w:jc w:val="both"/>
        <w:rPr>
          <w:rFonts w:ascii="GHEA Grapalat" w:hAnsi="GHEA Grapalat" w:cs="Sylfaen"/>
        </w:rPr>
      </w:pPr>
    </w:p>
    <w:p w14:paraId="15BF8049" w14:textId="77777777"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EA9360D" w14:textId="77777777"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6C8B8023" w14:textId="77777777"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386D41">
        <w:rPr>
          <w:rFonts w:ascii="GHEA Grapalat" w:hAnsi="GHEA Grapalat"/>
        </w:rPr>
        <w:t>25</w:t>
      </w:r>
      <w:r w:rsidR="00603F00">
        <w:rPr>
          <w:rFonts w:ascii="GHEA Grapalat" w:hAnsi="GHEA Grapalat"/>
        </w:rPr>
        <w:t xml:space="preserve">-ого </w:t>
      </w:r>
      <w:r w:rsidRPr="00AD29CE">
        <w:rPr>
          <w:rFonts w:ascii="GHEA Grapalat" w:hAnsi="GHEA Grapalat"/>
        </w:rPr>
        <w:t xml:space="preserve"> декабря данного года. </w:t>
      </w:r>
    </w:p>
    <w:p w14:paraId="3EBFC2D0" w14:textId="77777777" w:rsidR="009B7BE7" w:rsidRDefault="009B7BE7" w:rsidP="00456C67">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r w:rsidR="00386D41">
        <w:rPr>
          <w:rFonts w:ascii="GHEA Grapalat" w:hAnsi="GHEA Grapalat"/>
        </w:rPr>
        <w:t>й.</w:t>
      </w:r>
    </w:p>
    <w:p w14:paraId="7E593BFC" w14:textId="77777777" w:rsidR="00456C67" w:rsidRDefault="00456C67" w:rsidP="00456C67">
      <w:pPr>
        <w:widowControl w:val="0"/>
        <w:ind w:firstLine="720"/>
        <w:contextualSpacing/>
        <w:jc w:val="center"/>
        <w:rPr>
          <w:rFonts w:ascii="GHEA Grapalat" w:hAnsi="GHEA Grapalat"/>
        </w:rPr>
      </w:pPr>
    </w:p>
    <w:p w14:paraId="405F385E" w14:textId="77777777" w:rsidR="003B2F27" w:rsidRPr="00AD29CE" w:rsidRDefault="003B2F27" w:rsidP="00456C67">
      <w:pPr>
        <w:widowControl w:val="0"/>
        <w:ind w:firstLine="720"/>
        <w:contextualSpacing/>
        <w:jc w:val="center"/>
        <w:rPr>
          <w:rFonts w:ascii="GHEA Grapalat" w:hAnsi="GHEA Grapalat" w:cs="Sylfaen"/>
          <w:b/>
        </w:rPr>
      </w:pPr>
      <w:r w:rsidRPr="00AD29CE">
        <w:rPr>
          <w:rFonts w:ascii="GHEA Grapalat" w:hAnsi="GHEA Grapalat"/>
          <w:b/>
        </w:rPr>
        <w:t>5. ОТВЕТСТВЕННОСТЬ СТОРОН</w:t>
      </w:r>
    </w:p>
    <w:p w14:paraId="200257E0" w14:textId="77777777"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14F1EB2B" w14:textId="77777777"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1FD78C57" w14:textId="77777777"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14:paraId="2B2FB688" w14:textId="77777777"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607A3979" w14:textId="77777777"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14:paraId="4BFBCE64" w14:textId="77777777"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1629C0B3" w14:textId="77777777"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 xml:space="preserve">полностью и надлежащим </w:t>
      </w:r>
      <w:r w:rsidR="00B778A5" w:rsidRPr="00395B34">
        <w:rPr>
          <w:rFonts w:ascii="GHEA Grapalat" w:hAnsi="GHEA Grapalat"/>
        </w:rPr>
        <w:lastRenderedPageBreak/>
        <w:t>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14:paraId="5AD25BDB" w14:textId="77777777" w:rsidR="003B2F27" w:rsidRPr="00AD29CE" w:rsidRDefault="003B2F27" w:rsidP="003F4FD0">
      <w:pPr>
        <w:widowControl w:val="0"/>
        <w:ind w:firstLine="720"/>
        <w:contextualSpacing/>
        <w:jc w:val="center"/>
        <w:rPr>
          <w:rFonts w:ascii="GHEA Grapalat" w:hAnsi="GHEA Grapalat" w:cs="Sylfaen"/>
        </w:rPr>
      </w:pPr>
    </w:p>
    <w:p w14:paraId="531ACFAD" w14:textId="77777777"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14:paraId="469E07FF" w14:textId="77777777"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7A5ADE9" w14:textId="77777777" w:rsidR="0043443E" w:rsidRPr="00E661BE" w:rsidRDefault="0043443E" w:rsidP="003F4FD0">
      <w:pPr>
        <w:contextualSpacing/>
        <w:jc w:val="center"/>
        <w:rPr>
          <w:rFonts w:ascii="GHEA Grapalat" w:hAnsi="GHEA Grapalat"/>
          <w:b/>
        </w:rPr>
      </w:pPr>
    </w:p>
    <w:p w14:paraId="6A0D892D" w14:textId="77777777"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14:paraId="245472C5"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56C3A6DD"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2AE54813" w14:textId="77777777"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90AC7EF" w14:textId="77777777"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6DA4FD27"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6D90BF7F"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50F4E91" w14:textId="77777777"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745EC04"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lastRenderedPageBreak/>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707C1909" w14:textId="77777777" w:rsidR="003B2F27" w:rsidRPr="00AD29CE" w:rsidRDefault="003B2F27" w:rsidP="008F5C72">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63D96853" w14:textId="77777777" w:rsidR="008F5C72" w:rsidRPr="00AD29CE" w:rsidRDefault="008F5C72" w:rsidP="008F5C72">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Fonts w:ascii="GHEA Grapalat" w:hAnsi="GHEA Grapalat"/>
        </w:rPr>
        <w:t xml:space="preserve">. </w:t>
      </w:r>
      <w:r w:rsidRPr="00BE6511">
        <w:rPr>
          <w:rFonts w:ascii="GHEA Grapalat" w:hAnsi="GHEA Grapalat"/>
        </w:rPr>
        <w:t xml:space="preserve">При этом в случае применения настоящего подпункта </w:t>
      </w:r>
      <w:r>
        <w:rPr>
          <w:rFonts w:ascii="GHEA Grapalat" w:hAnsi="GHEA Grapalat"/>
        </w:rPr>
        <w:t>агентом</w:t>
      </w:r>
      <w:r w:rsidRPr="00BE6511">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Pr>
          <w:rFonts w:ascii="GHEA Grapalat" w:hAnsi="GHEA Grapalat"/>
        </w:rPr>
        <w:t>.</w:t>
      </w:r>
      <w:r>
        <w:rPr>
          <w:rStyle w:val="af6"/>
          <w:rFonts w:ascii="GHEA Grapalat" w:hAnsi="GHEA Grapalat"/>
        </w:rPr>
        <w:footnoteReference w:customMarkFollows="1" w:id="7"/>
        <w:t>22</w:t>
      </w:r>
    </w:p>
    <w:p w14:paraId="2684344F" w14:textId="77777777" w:rsidR="003B2F27" w:rsidRPr="00AD29CE" w:rsidRDefault="003B2F27" w:rsidP="008F5C72">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14:paraId="38D793B7"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14AA53A" w14:textId="77777777"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67B1826D" w14:textId="77777777"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FE58011" w14:textId="77777777"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426ED84E" w14:textId="77777777" w:rsidR="00076092"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w:t>
      </w:r>
      <w:r w:rsidRPr="00AD29CE">
        <w:rPr>
          <w:rFonts w:ascii="GHEA Grapalat" w:hAnsi="GHEA Grapalat"/>
        </w:rPr>
        <w:lastRenderedPageBreak/>
        <w:t>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316CF0CB" w14:textId="77777777" w:rsidR="00281D41" w:rsidRPr="00076092" w:rsidRDefault="00281D41" w:rsidP="00281D41">
      <w:pPr>
        <w:widowControl w:val="0"/>
        <w:tabs>
          <w:tab w:val="left" w:pos="1276"/>
        </w:tabs>
        <w:spacing w:after="160"/>
        <w:ind w:firstLine="567"/>
        <w:contextualSpacing/>
        <w:jc w:val="both"/>
        <w:rPr>
          <w:rFonts w:ascii="GHEA Grapalat" w:hAnsi="GHEA Grapalat"/>
        </w:rPr>
      </w:pPr>
      <w:r>
        <w:rPr>
          <w:rFonts w:ascii="GHEA Grapalat" w:hAnsi="GHEA Grapalat"/>
        </w:rPr>
        <w:t xml:space="preserve">7.12. </w:t>
      </w:r>
      <w:r>
        <w:rPr>
          <w:rStyle w:val="ezkurwreuab5ozgtqnkl"/>
          <w:rFonts w:ascii="GHEA Grapalat" w:hAnsi="GHEA Grapalat"/>
        </w:rPr>
        <w:t>Исполнитель</w:t>
      </w:r>
      <w:r w:rsidRPr="00B40E38">
        <w:rPr>
          <w:rFonts w:ascii="GHEA Grapalat" w:hAnsi="GHEA Grapalat"/>
        </w:rPr>
        <w:t xml:space="preserve">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Pr>
          <w:rFonts w:ascii="GHEA Grapalat" w:hAnsi="GHEA Grapalat"/>
          <w:color w:val="000000" w:themeColor="text1"/>
        </w:rPr>
        <w:t>Исполнителю</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Pr>
          <w:rStyle w:val="ezkurwreuab5ozgtqnkl"/>
          <w:rFonts w:ascii="GHEA Grapalat" w:hAnsi="GHEA Grapalat"/>
        </w:rPr>
        <w:t>4</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Pr>
          <w:rStyle w:val="ezkurwreuab5ozgtqnkl"/>
          <w:rFonts w:ascii="GHEA Grapalat" w:hAnsi="GHEA Grapalat"/>
        </w:rPr>
        <w:t xml:space="preserve">. </w:t>
      </w:r>
      <w:r w:rsidRPr="001802E6">
        <w:rPr>
          <w:rStyle w:val="ezkurwreuab5ozgtqnkl"/>
          <w:rFonts w:ascii="GHEA Grapalat" w:hAnsi="GHEA Grapalat"/>
          <w:vertAlign w:val="superscript"/>
        </w:rPr>
        <w:t>24</w:t>
      </w:r>
    </w:p>
    <w:p w14:paraId="3B5E6806" w14:textId="77777777" w:rsidR="003B2F27" w:rsidRPr="00AD29CE"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14:paraId="2FC98493" w14:textId="0067EE96" w:rsidR="003B2F27" w:rsidRPr="00AD29CE"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00463B00" w:rsidRPr="00AD29CE">
        <w:rPr>
          <w:rFonts w:ascii="GHEA Grapalat" w:hAnsi="GHEA Grapalat"/>
        </w:rPr>
        <w:t xml:space="preserve">№ </w:t>
      </w:r>
      <w:r w:rsidR="00463B00" w:rsidRPr="00792156">
        <w:rPr>
          <w:rFonts w:ascii="GHEA Grapalat" w:hAnsi="GHEA Grapalat"/>
        </w:rPr>
        <w:t>2</w:t>
      </w:r>
      <w:r w:rsidR="00463B00" w:rsidRPr="00AD29CE">
        <w:rPr>
          <w:rFonts w:ascii="GHEA Grapalat" w:hAnsi="GHEA Grapalat"/>
        </w:rPr>
        <w:t xml:space="preserve">, </w:t>
      </w:r>
      <w:r w:rsidRPr="00AD29CE">
        <w:rPr>
          <w:rFonts w:ascii="GHEA Grapalat" w:hAnsi="GHEA Grapalat"/>
        </w:rPr>
        <w:t>№ 3</w:t>
      </w:r>
      <w:r w:rsidR="00C25E19" w:rsidRPr="00C25E19">
        <w:rPr>
          <w:rFonts w:ascii="GHEA Grapalat" w:hAnsi="GHEA Grapalat"/>
        </w:rPr>
        <w:t>,</w:t>
      </w:r>
      <w:r w:rsidRPr="00AD29CE">
        <w:rPr>
          <w:rFonts w:ascii="GHEA Grapalat" w:hAnsi="GHEA Grapalat"/>
        </w:rPr>
        <w:t xml:space="preserve"> № 3.1</w:t>
      </w:r>
      <w:r w:rsidR="00C25E19" w:rsidRPr="00AD29CE">
        <w:rPr>
          <w:rFonts w:ascii="GHEA Grapalat" w:hAnsi="GHEA Grapalat"/>
        </w:rPr>
        <w:t xml:space="preserve">, № </w:t>
      </w:r>
      <w:r w:rsidR="00C25E19" w:rsidRPr="000243F8">
        <w:rPr>
          <w:rFonts w:ascii="GHEA Grapalat" w:hAnsi="GHEA Grapalat"/>
        </w:rPr>
        <w:t>4</w:t>
      </w:r>
      <w:r w:rsidR="00A97D3F">
        <w:rPr>
          <w:rFonts w:ascii="GHEA Grapalat" w:hAnsi="GHEA Grapalat"/>
        </w:rPr>
        <w:t xml:space="preserve"> </w:t>
      </w:r>
      <w:r w:rsidRPr="00AD29CE">
        <w:rPr>
          <w:rFonts w:ascii="GHEA Grapalat" w:hAnsi="GHEA Grapalat"/>
        </w:rPr>
        <w:t>к настоящему Договору считаются неотъемлемой частью договора, и каждой стороне предоставляется по одному экземпляру договора.</w:t>
      </w:r>
    </w:p>
    <w:p w14:paraId="60EFBF70" w14:textId="77777777" w:rsidR="003B2F27" w:rsidRPr="00FE1B31"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689002D4" w14:textId="150FC319" w:rsidR="00FE1B31" w:rsidRPr="00FE1B31" w:rsidRDefault="00FE1B31" w:rsidP="003F4FD0">
      <w:pPr>
        <w:widowControl w:val="0"/>
        <w:tabs>
          <w:tab w:val="left" w:pos="1276"/>
        </w:tabs>
        <w:ind w:firstLine="567"/>
        <w:contextualSpacing/>
        <w:jc w:val="both"/>
        <w:rPr>
          <w:rFonts w:ascii="GHEA Grapalat" w:hAnsi="GHEA Grapalat"/>
          <w:bCs/>
        </w:rPr>
      </w:pPr>
      <w:bookmarkStart w:id="3" w:name="_GoBack"/>
      <w:bookmarkEnd w:id="3"/>
    </w:p>
    <w:p w14:paraId="77C9625E" w14:textId="77777777" w:rsidR="003B2F27" w:rsidRPr="00AD29CE" w:rsidRDefault="003B2F27" w:rsidP="003F4FD0">
      <w:pPr>
        <w:widowControl w:val="0"/>
        <w:contextualSpacing/>
        <w:rPr>
          <w:rFonts w:ascii="GHEA Grapalat" w:hAnsi="GHEA Grapalat"/>
        </w:rPr>
      </w:pPr>
    </w:p>
    <w:p w14:paraId="03CFAACF" w14:textId="77777777"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454BB5E3" w14:textId="77777777" w:rsidTr="005B7138">
        <w:trPr>
          <w:jc w:val="center"/>
        </w:trPr>
        <w:tc>
          <w:tcPr>
            <w:tcW w:w="4536" w:type="dxa"/>
          </w:tcPr>
          <w:p w14:paraId="50D88803" w14:textId="77777777"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1DE6B980" w14:textId="77777777"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14:paraId="3767383F" w14:textId="77777777"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14:paraId="0DE58D13" w14:textId="77777777" w:rsidR="003B2F27" w:rsidRDefault="003B2F27" w:rsidP="003F4FD0">
            <w:pPr>
              <w:widowControl w:val="0"/>
              <w:contextualSpacing/>
              <w:jc w:val="center"/>
              <w:rPr>
                <w:rFonts w:ascii="GHEA Grapalat" w:hAnsi="GHEA Grapalat"/>
                <w:lang w:val="en-US"/>
              </w:rPr>
            </w:pPr>
          </w:p>
          <w:p w14:paraId="3A61D09E" w14:textId="77777777"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14:paraId="558D1883" w14:textId="77777777"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20F22EA3" w14:textId="77777777"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14:paraId="05F3DCEA" w14:textId="77777777"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14:paraId="776EAB3C" w14:textId="77777777" w:rsidR="003B2F27" w:rsidRDefault="003B2F27" w:rsidP="003F4FD0">
            <w:pPr>
              <w:widowControl w:val="0"/>
              <w:contextualSpacing/>
              <w:jc w:val="center"/>
              <w:rPr>
                <w:rFonts w:ascii="GHEA Grapalat" w:hAnsi="GHEA Grapalat"/>
                <w:lang w:val="en-US"/>
              </w:rPr>
            </w:pPr>
          </w:p>
          <w:p w14:paraId="6BAC1FC5" w14:textId="77777777"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14:paraId="048D9FE8" w14:textId="77777777" w:rsidR="003B2F27" w:rsidRPr="00AD29CE" w:rsidRDefault="003B2F27" w:rsidP="003F4FD0">
      <w:pPr>
        <w:widowControl w:val="0"/>
        <w:ind w:firstLine="709"/>
        <w:contextualSpacing/>
        <w:jc w:val="center"/>
        <w:rPr>
          <w:rFonts w:ascii="GHEA Grapalat" w:hAnsi="GHEA Grapalat"/>
          <w:b/>
        </w:rPr>
      </w:pPr>
    </w:p>
    <w:p w14:paraId="483C43F9" w14:textId="77777777" w:rsidR="003B2F27" w:rsidRPr="00AD29CE" w:rsidRDefault="003B2F27" w:rsidP="003F4FD0">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4B08863E" w14:textId="77777777" w:rsidR="003B2F27" w:rsidRPr="00AD29CE" w:rsidRDefault="003B2F27" w:rsidP="003F4FD0">
      <w:pPr>
        <w:widowControl w:val="0"/>
        <w:autoSpaceDE w:val="0"/>
        <w:autoSpaceDN w:val="0"/>
        <w:adjustRightInd w:val="0"/>
        <w:contextualSpacing/>
        <w:jc w:val="right"/>
        <w:rPr>
          <w:rFonts w:ascii="GHEA Grapalat" w:hAnsi="GHEA Grapalat" w:cs="TimesArmenianPSMT"/>
        </w:rPr>
      </w:pPr>
    </w:p>
    <w:p w14:paraId="68D27A54" w14:textId="2E38985B" w:rsidR="003B2F27" w:rsidRPr="00AD29CE" w:rsidRDefault="003B2F27" w:rsidP="00F32487">
      <w:pPr>
        <w:contextualSpacing/>
        <w:jc w:val="right"/>
        <w:rPr>
          <w:rFonts w:ascii="GHEA Grapalat" w:hAnsi="GHEA Grapalat"/>
          <w:i/>
        </w:rPr>
      </w:pPr>
      <w:r>
        <w:rPr>
          <w:rFonts w:ascii="GHEA Grapalat" w:hAnsi="GHEA Grapalat"/>
        </w:rPr>
        <w:br w:type="page"/>
      </w:r>
      <w:r w:rsidRPr="00AD29CE">
        <w:rPr>
          <w:rFonts w:ascii="GHEA Grapalat" w:hAnsi="GHEA Grapalat"/>
          <w:i/>
        </w:rPr>
        <w:lastRenderedPageBreak/>
        <w:t>Приложение № 1</w:t>
      </w:r>
    </w:p>
    <w:p w14:paraId="6DABCF77"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7342F818" w14:textId="77777777" w:rsidR="003B2F27" w:rsidRPr="00AD29CE" w:rsidRDefault="003B2F27" w:rsidP="003B2F27">
      <w:pPr>
        <w:widowControl w:val="0"/>
        <w:spacing w:after="160" w:line="360" w:lineRule="auto"/>
        <w:jc w:val="center"/>
        <w:rPr>
          <w:rFonts w:ascii="GHEA Grapalat" w:hAnsi="GHEA Grapalat"/>
        </w:rPr>
      </w:pPr>
    </w:p>
    <w:p w14:paraId="6B34B843" w14:textId="77777777" w:rsidR="003B2F27"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9"/>
        <w:t>*</w:t>
      </w:r>
    </w:p>
    <w:p w14:paraId="608DD2CE" w14:textId="77777777" w:rsidR="00092AFE" w:rsidRDefault="00092AFE" w:rsidP="003B2F27">
      <w:pPr>
        <w:widowControl w:val="0"/>
        <w:spacing w:after="160" w:line="360" w:lineRule="auto"/>
        <w:jc w:val="center"/>
        <w:rPr>
          <w:rFonts w:ascii="GHEA Grapalat" w:hAnsi="GHEA Grapalat"/>
        </w:rPr>
      </w:pPr>
    </w:p>
    <w:p w14:paraId="3BDD1B67" w14:textId="77777777" w:rsidR="00092AFE" w:rsidRPr="007D73E1" w:rsidRDefault="007D73E1" w:rsidP="003B2F27">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14:paraId="2C710DD8" w14:textId="77777777" w:rsidR="007D73E1" w:rsidRPr="00E40AC8" w:rsidRDefault="007D73E1"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43F43076" w14:textId="77777777" w:rsidTr="005B7138">
        <w:trPr>
          <w:jc w:val="center"/>
        </w:trPr>
        <w:tc>
          <w:tcPr>
            <w:tcW w:w="4536" w:type="dxa"/>
          </w:tcPr>
          <w:p w14:paraId="082CDFA1"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3C8BD3E4"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14:paraId="5B4CB8B4"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956BA4B"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7F358E1B"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4499B139"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5730A4A8"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14:paraId="0029AFC8"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A492A9A"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09F3F0EB" w14:textId="77777777"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14:paraId="6E6E16E0" w14:textId="77777777" w:rsidR="0011447A" w:rsidRPr="009F3DC7" w:rsidRDefault="0011447A" w:rsidP="0011447A">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 xml:space="preserve">Приложение № </w:t>
      </w:r>
      <w:r>
        <w:rPr>
          <w:rFonts w:ascii="GHEA Grapalat" w:hAnsi="GHEA Grapalat"/>
          <w:i/>
        </w:rPr>
        <w:t>2</w:t>
      </w:r>
    </w:p>
    <w:p w14:paraId="10706F5D" w14:textId="77777777" w:rsidR="0011447A" w:rsidRPr="009F3DC7" w:rsidRDefault="0011447A" w:rsidP="0011447A">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446CEA1F" w14:textId="77777777" w:rsidR="0011447A" w:rsidRPr="009F3DC7" w:rsidRDefault="0011447A" w:rsidP="0011447A">
      <w:pPr>
        <w:widowControl w:val="0"/>
        <w:tabs>
          <w:tab w:val="left" w:pos="9540"/>
        </w:tabs>
        <w:spacing w:after="160" w:line="360" w:lineRule="auto"/>
        <w:ind w:firstLine="567"/>
        <w:jc w:val="center"/>
        <w:rPr>
          <w:rFonts w:ascii="GHEA Grapalat" w:hAnsi="GHEA Grapalat"/>
        </w:rPr>
      </w:pPr>
    </w:p>
    <w:p w14:paraId="215E8EF7" w14:textId="77777777" w:rsidR="0011447A" w:rsidRPr="00685FDC" w:rsidRDefault="0011447A" w:rsidP="0011447A">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0"/>
        <w:t>*</w:t>
      </w:r>
    </w:p>
    <w:p w14:paraId="439F5C31" w14:textId="77777777" w:rsidR="0011447A" w:rsidRDefault="0011447A" w:rsidP="0011447A">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14:paraId="53A0A20F" w14:textId="77777777" w:rsidR="0011447A" w:rsidRPr="00987E44" w:rsidRDefault="0011447A" w:rsidP="0011447A">
      <w:pPr>
        <w:widowControl w:val="0"/>
        <w:spacing w:after="160" w:line="360" w:lineRule="auto"/>
        <w:ind w:firstLine="567"/>
        <w:jc w:val="center"/>
        <w:rPr>
          <w:rFonts w:ascii="Sylfaen" w:hAnsi="Sylfaen"/>
          <w:color w:val="FF0000"/>
          <w:lang w:val="hy-AM"/>
        </w:rPr>
      </w:pPr>
    </w:p>
    <w:tbl>
      <w:tblPr>
        <w:tblW w:w="9639" w:type="dxa"/>
        <w:jc w:val="center"/>
        <w:tblLayout w:type="fixed"/>
        <w:tblLook w:val="0000" w:firstRow="0" w:lastRow="0" w:firstColumn="0" w:lastColumn="0" w:noHBand="0" w:noVBand="0"/>
      </w:tblPr>
      <w:tblGrid>
        <w:gridCol w:w="4536"/>
        <w:gridCol w:w="760"/>
        <w:gridCol w:w="4343"/>
      </w:tblGrid>
      <w:tr w:rsidR="0011447A" w:rsidRPr="009F3DC7" w14:paraId="03FCF9D6" w14:textId="77777777" w:rsidTr="00CC689E">
        <w:trPr>
          <w:jc w:val="center"/>
        </w:trPr>
        <w:tc>
          <w:tcPr>
            <w:tcW w:w="4536" w:type="dxa"/>
          </w:tcPr>
          <w:p w14:paraId="5476069E" w14:textId="77777777" w:rsidR="0011447A" w:rsidRPr="009F3DC7" w:rsidRDefault="0011447A" w:rsidP="00CC689E">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4EE8CE30" w14:textId="77777777" w:rsidR="0011447A" w:rsidRPr="00685FDC" w:rsidRDefault="0011447A" w:rsidP="00CC689E">
            <w:pPr>
              <w:widowControl w:val="0"/>
              <w:spacing w:after="160" w:line="360" w:lineRule="auto"/>
              <w:jc w:val="center"/>
              <w:rPr>
                <w:rFonts w:ascii="GHEA Grapalat" w:hAnsi="GHEA Grapalat"/>
                <w:lang w:val="en-US"/>
              </w:rPr>
            </w:pPr>
            <w:r>
              <w:rPr>
                <w:rFonts w:ascii="GHEA Grapalat" w:hAnsi="GHEA Grapalat"/>
                <w:lang w:val="en-US"/>
              </w:rPr>
              <w:t>______________________</w:t>
            </w:r>
          </w:p>
          <w:p w14:paraId="543AEBC4" w14:textId="77777777"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/подпись/</w:t>
            </w:r>
          </w:p>
          <w:p w14:paraId="7373A05B" w14:textId="77777777"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35DBC150" w14:textId="77777777" w:rsidR="0011447A" w:rsidRPr="009F3DC7" w:rsidRDefault="0011447A" w:rsidP="00CC689E">
            <w:pPr>
              <w:widowControl w:val="0"/>
              <w:spacing w:after="160" w:line="360" w:lineRule="auto"/>
              <w:jc w:val="center"/>
              <w:rPr>
                <w:rFonts w:ascii="GHEA Grapalat" w:hAnsi="GHEA Grapalat"/>
              </w:rPr>
            </w:pPr>
          </w:p>
        </w:tc>
        <w:tc>
          <w:tcPr>
            <w:tcW w:w="4343" w:type="dxa"/>
          </w:tcPr>
          <w:p w14:paraId="4A93F673" w14:textId="77777777" w:rsidR="0011447A" w:rsidRPr="009F3DC7" w:rsidRDefault="0011447A" w:rsidP="00CC689E">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29627232" w14:textId="77777777" w:rsidR="0011447A" w:rsidRPr="00685FDC" w:rsidRDefault="0011447A" w:rsidP="00CC689E">
            <w:pPr>
              <w:widowControl w:val="0"/>
              <w:spacing w:after="160" w:line="360" w:lineRule="auto"/>
              <w:jc w:val="center"/>
              <w:rPr>
                <w:rFonts w:ascii="GHEA Grapalat" w:hAnsi="GHEA Grapalat"/>
                <w:lang w:val="en-US"/>
              </w:rPr>
            </w:pPr>
            <w:r>
              <w:rPr>
                <w:rFonts w:ascii="GHEA Grapalat" w:hAnsi="GHEA Grapalat"/>
                <w:lang w:val="en-US"/>
              </w:rPr>
              <w:t>_____________________</w:t>
            </w:r>
          </w:p>
          <w:p w14:paraId="40C3A887" w14:textId="77777777"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/подпись/</w:t>
            </w:r>
          </w:p>
          <w:p w14:paraId="2D251E02" w14:textId="77777777"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М. П.</w:t>
            </w:r>
          </w:p>
        </w:tc>
      </w:tr>
    </w:tbl>
    <w:p w14:paraId="1B0948AF" w14:textId="77777777" w:rsidR="0011447A" w:rsidRPr="009F3DC7" w:rsidRDefault="0011447A" w:rsidP="0011447A">
      <w:pPr>
        <w:widowControl w:val="0"/>
        <w:spacing w:after="160" w:line="360" w:lineRule="auto"/>
        <w:ind w:firstLine="567"/>
        <w:rPr>
          <w:rFonts w:ascii="GHEA Grapalat" w:hAnsi="GHEA Grapalat"/>
        </w:rPr>
        <w:sectPr w:rsidR="0011447A" w:rsidRPr="009F3DC7" w:rsidSect="00CC689E">
          <w:footerReference w:type="default" r:id="rId8"/>
          <w:footnotePr>
            <w:pos w:val="beneathText"/>
          </w:footnotePr>
          <w:pgSz w:w="11907" w:h="16840" w:code="9"/>
          <w:pgMar w:top="993" w:right="567" w:bottom="1418" w:left="709" w:header="561" w:footer="561" w:gutter="0"/>
          <w:cols w:space="720"/>
          <w:docGrid w:linePitch="326"/>
        </w:sectPr>
      </w:pPr>
    </w:p>
    <w:p w14:paraId="4E360F0E" w14:textId="77777777" w:rsidR="00E62C64" w:rsidRDefault="00E62C64">
      <w:pPr>
        <w:rPr>
          <w:rFonts w:ascii="GHEA Grapalat" w:hAnsi="GHEA Grapalat"/>
          <w:i/>
        </w:rPr>
      </w:pPr>
    </w:p>
    <w:p w14:paraId="0AEC6FBE" w14:textId="77777777"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w:t>
      </w:r>
    </w:p>
    <w:p w14:paraId="2B8795D4" w14:textId="77777777"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0B8BBCA3" w14:textId="77777777"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14:paraId="157A9A29" w14:textId="77777777" w:rsidTr="005B7138">
        <w:trPr>
          <w:tblCellSpacing w:w="7" w:type="dxa"/>
          <w:jc w:val="center"/>
        </w:trPr>
        <w:tc>
          <w:tcPr>
            <w:tcW w:w="0" w:type="auto"/>
            <w:gridSpan w:val="2"/>
            <w:vAlign w:val="center"/>
          </w:tcPr>
          <w:p w14:paraId="0AD06BCC" w14:textId="77777777"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14:paraId="78C41585" w14:textId="77777777" w:rsidR="003B2F27" w:rsidRPr="00AD29CE" w:rsidDel="004B29A5" w:rsidRDefault="003B2F27" w:rsidP="007D73E1">
            <w:pPr>
              <w:widowControl w:val="0"/>
              <w:contextualSpacing/>
              <w:rPr>
                <w:rFonts w:ascii="GHEA Grapalat" w:hAnsi="GHEA Grapalat" w:cs="Arial"/>
                <w:iCs/>
                <w:color w:val="000000"/>
              </w:rPr>
            </w:pPr>
          </w:p>
        </w:tc>
      </w:tr>
      <w:tr w:rsidR="003B2F27" w:rsidRPr="00AD29CE" w14:paraId="16E323C7" w14:textId="77777777" w:rsidTr="005B7138">
        <w:trPr>
          <w:tblCellSpacing w:w="7" w:type="dxa"/>
          <w:jc w:val="center"/>
        </w:trPr>
        <w:tc>
          <w:tcPr>
            <w:tcW w:w="0" w:type="auto"/>
            <w:vAlign w:val="center"/>
          </w:tcPr>
          <w:p w14:paraId="1B78E0B4" w14:textId="77777777"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075109A6" w14:textId="77777777"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4AEBD7E2" w14:textId="77777777"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54C5C3E1" w14:textId="77777777"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41F87338" w14:textId="77777777"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7368F512" w14:textId="77777777"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1C8EA98E" w14:textId="77777777"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14:paraId="280B635C" w14:textId="77777777"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57EF91CB" w14:textId="77777777"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1CB8FCA1" w14:textId="77777777"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7FC064D5" w14:textId="77777777"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12E93000" w14:textId="77777777"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22E0507A" w14:textId="77777777" w:rsidR="003B2F27" w:rsidRPr="00AD29CE" w:rsidRDefault="003B2F27" w:rsidP="007D73E1">
      <w:pPr>
        <w:widowControl w:val="0"/>
        <w:ind w:firstLine="375"/>
        <w:contextualSpacing/>
        <w:rPr>
          <w:rFonts w:ascii="GHEA Grapalat" w:hAnsi="GHEA Grapalat"/>
          <w:iCs/>
          <w:color w:val="000000"/>
        </w:rPr>
      </w:pPr>
    </w:p>
    <w:p w14:paraId="127C213B" w14:textId="77777777"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14:paraId="3F137DCB" w14:textId="77777777"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69CDB8C6" w14:textId="77777777" w:rsidR="003B2F27" w:rsidRPr="00AD29CE" w:rsidRDefault="003B2F27" w:rsidP="007D73E1">
      <w:pPr>
        <w:pStyle w:val="a3"/>
        <w:widowControl w:val="0"/>
        <w:spacing w:line="240" w:lineRule="auto"/>
        <w:ind w:firstLine="0"/>
        <w:contextualSpacing/>
        <w:jc w:val="center"/>
        <w:rPr>
          <w:rFonts w:ascii="GHEA Grapalat" w:hAnsi="GHEA Grapalat"/>
          <w:b/>
          <w:bCs/>
          <w:iCs/>
          <w:sz w:val="24"/>
          <w:szCs w:val="24"/>
        </w:rPr>
      </w:pPr>
    </w:p>
    <w:p w14:paraId="14367094" w14:textId="77777777" w:rsidR="003B2F27" w:rsidRPr="00AD29CE" w:rsidRDefault="003B2F27" w:rsidP="007D73E1">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07899FC8" w14:textId="77777777"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45C3701B" w14:textId="77777777" w:rsidR="003B2F27" w:rsidRPr="00AD29CE" w:rsidRDefault="003B2F27" w:rsidP="007D73E1">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75B09B57" w14:textId="77777777"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13444927" w14:textId="77777777"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3DB70A0D" w14:textId="77777777"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6184E4FA" w14:textId="77777777" w:rsidTr="005B7138">
        <w:trPr>
          <w:jc w:val="center"/>
        </w:trPr>
        <w:tc>
          <w:tcPr>
            <w:tcW w:w="357" w:type="dxa"/>
            <w:vMerge w:val="restart"/>
            <w:vAlign w:val="center"/>
          </w:tcPr>
          <w:p w14:paraId="320966FF"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vAlign w:val="center"/>
          </w:tcPr>
          <w:p w14:paraId="2DC1090C"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74B23647" w14:textId="77777777" w:rsidTr="005B7138">
        <w:trPr>
          <w:jc w:val="center"/>
        </w:trPr>
        <w:tc>
          <w:tcPr>
            <w:tcW w:w="357" w:type="dxa"/>
            <w:vMerge/>
          </w:tcPr>
          <w:p w14:paraId="42513FEF"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val="restart"/>
            <w:vAlign w:val="center"/>
          </w:tcPr>
          <w:p w14:paraId="420E89FE"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vAlign w:val="center"/>
          </w:tcPr>
          <w:p w14:paraId="42D0AAC4"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vAlign w:val="center"/>
          </w:tcPr>
          <w:p w14:paraId="5A3404B5"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vAlign w:val="center"/>
          </w:tcPr>
          <w:p w14:paraId="18A575FD"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vAlign w:val="center"/>
          </w:tcPr>
          <w:p w14:paraId="1EAC2369"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vAlign w:val="center"/>
          </w:tcPr>
          <w:p w14:paraId="4CD724F9"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380C1B3A" w14:textId="77777777" w:rsidTr="005B7138">
        <w:trPr>
          <w:trHeight w:val="1105"/>
          <w:jc w:val="center"/>
        </w:trPr>
        <w:tc>
          <w:tcPr>
            <w:tcW w:w="357" w:type="dxa"/>
            <w:vMerge/>
            <w:tcBorders>
              <w:bottom w:val="single" w:sz="4" w:space="0" w:color="auto"/>
            </w:tcBorders>
          </w:tcPr>
          <w:p w14:paraId="73D9291E"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vAlign w:val="center"/>
          </w:tcPr>
          <w:p w14:paraId="6D0B5051"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vAlign w:val="center"/>
          </w:tcPr>
          <w:p w14:paraId="66152D55"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vAlign w:val="center"/>
          </w:tcPr>
          <w:p w14:paraId="55790419"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1E9F1457"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vAlign w:val="center"/>
          </w:tcPr>
          <w:p w14:paraId="57DC1E9A"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328EE159"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vAlign w:val="center"/>
          </w:tcPr>
          <w:p w14:paraId="2E67E049"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vAlign w:val="center"/>
          </w:tcPr>
          <w:p w14:paraId="621418E6"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14:paraId="027F1401" w14:textId="77777777" w:rsidTr="005B7138">
        <w:trPr>
          <w:jc w:val="center"/>
        </w:trPr>
        <w:tc>
          <w:tcPr>
            <w:tcW w:w="357" w:type="dxa"/>
            <w:vAlign w:val="center"/>
          </w:tcPr>
          <w:p w14:paraId="437D5A95"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Align w:val="center"/>
          </w:tcPr>
          <w:p w14:paraId="3B08F027"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Align w:val="center"/>
          </w:tcPr>
          <w:p w14:paraId="60F1E2D4"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vAlign w:val="center"/>
          </w:tcPr>
          <w:p w14:paraId="3A97D6FA"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vAlign w:val="center"/>
          </w:tcPr>
          <w:p w14:paraId="6E1F073D"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vAlign w:val="center"/>
          </w:tcPr>
          <w:p w14:paraId="3765A7DF"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vAlign w:val="center"/>
          </w:tcPr>
          <w:p w14:paraId="51E5E177"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vAlign w:val="center"/>
          </w:tcPr>
          <w:p w14:paraId="7B0768B2"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Align w:val="center"/>
          </w:tcPr>
          <w:p w14:paraId="66486607"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14:paraId="242EAF77" w14:textId="77777777" w:rsidTr="005B7138">
        <w:trPr>
          <w:jc w:val="center"/>
        </w:trPr>
        <w:tc>
          <w:tcPr>
            <w:tcW w:w="357" w:type="dxa"/>
          </w:tcPr>
          <w:p w14:paraId="602F2EB2"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tcPr>
          <w:p w14:paraId="0D1F55AF"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tcPr>
          <w:p w14:paraId="0626DE17"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Pr>
          <w:p w14:paraId="1C22BEB9"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tcPr>
          <w:p w14:paraId="7BFB72AE"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tcPr>
          <w:p w14:paraId="786B753E"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tcPr>
          <w:p w14:paraId="4D7DCB6D"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tcPr>
          <w:p w14:paraId="6DF1F0D5"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tcPr>
          <w:p w14:paraId="75B10C38"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bl>
    <w:p w14:paraId="2E0E2A18" w14:textId="77777777" w:rsidR="003B2F27" w:rsidRPr="00CA2754" w:rsidRDefault="003B2F27" w:rsidP="007D73E1">
      <w:pPr>
        <w:widowControl w:val="0"/>
        <w:ind w:firstLine="375"/>
        <w:contextualSpacing/>
        <w:jc w:val="both"/>
        <w:rPr>
          <w:rFonts w:ascii="GHEA Grapalat" w:hAnsi="GHEA Grapalat" w:cs="Arial"/>
          <w:iCs/>
          <w:color w:val="000000"/>
          <w:lang w:val="en-US"/>
        </w:rPr>
      </w:pPr>
    </w:p>
    <w:p w14:paraId="7071A798" w14:textId="77777777" w:rsidR="003B2F27" w:rsidRPr="00AD29CE" w:rsidRDefault="003B2F27" w:rsidP="007D73E1">
      <w:pPr>
        <w:widowControl w:val="0"/>
        <w:ind w:firstLine="567"/>
        <w:contextualSpacing/>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28C32730" w14:textId="77777777" w:rsidTr="005B7138">
        <w:trPr>
          <w:trHeight w:val="266"/>
          <w:tblCellSpacing w:w="7" w:type="dxa"/>
          <w:jc w:val="center"/>
        </w:trPr>
        <w:tc>
          <w:tcPr>
            <w:tcW w:w="0" w:type="auto"/>
            <w:vAlign w:val="center"/>
          </w:tcPr>
          <w:p w14:paraId="533759FE" w14:textId="77777777"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0D845525" w14:textId="77777777"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30EA6F7D" w14:textId="77777777" w:rsidTr="005B7138">
        <w:trPr>
          <w:trHeight w:val="473"/>
          <w:tblCellSpacing w:w="7" w:type="dxa"/>
          <w:jc w:val="center"/>
        </w:trPr>
        <w:tc>
          <w:tcPr>
            <w:tcW w:w="0" w:type="auto"/>
            <w:vAlign w:val="center"/>
          </w:tcPr>
          <w:p w14:paraId="61C31F7F" w14:textId="77777777"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14:paraId="159C3AC8" w14:textId="77777777"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2587D6DC" w14:textId="77777777"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14:paraId="674A8558" w14:textId="77777777"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16F42CE6" w14:textId="77777777" w:rsidTr="005B7138">
        <w:trPr>
          <w:trHeight w:val="503"/>
          <w:tblCellSpacing w:w="7" w:type="dxa"/>
          <w:jc w:val="center"/>
        </w:trPr>
        <w:tc>
          <w:tcPr>
            <w:tcW w:w="0" w:type="auto"/>
            <w:vAlign w:val="center"/>
          </w:tcPr>
          <w:p w14:paraId="2CC3E52E" w14:textId="77777777"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14:paraId="723BD639" w14:textId="77777777"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7C96319A" w14:textId="77777777"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14:paraId="28F9EC8A" w14:textId="77777777"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58779903" w14:textId="77777777" w:rsidTr="005B7138">
        <w:trPr>
          <w:trHeight w:val="281"/>
          <w:tblCellSpacing w:w="7" w:type="dxa"/>
          <w:jc w:val="center"/>
        </w:trPr>
        <w:tc>
          <w:tcPr>
            <w:tcW w:w="0" w:type="auto"/>
            <w:vAlign w:val="center"/>
          </w:tcPr>
          <w:p w14:paraId="306B20F6" w14:textId="77777777"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18DC5A0E" w14:textId="77777777"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14:paraId="7F35DE54" w14:textId="77777777" w:rsidR="003B2F27" w:rsidRPr="00AD29CE" w:rsidRDefault="003B2F27" w:rsidP="007D73E1">
      <w:pPr>
        <w:widowControl w:val="0"/>
        <w:autoSpaceDE w:val="0"/>
        <w:autoSpaceDN w:val="0"/>
        <w:adjustRightInd w:val="0"/>
        <w:contextualSpacing/>
        <w:jc w:val="right"/>
        <w:rPr>
          <w:rFonts w:ascii="GHEA Grapalat" w:hAnsi="GHEA Grapalat" w:cs="TimesArmenianPSMT"/>
        </w:rPr>
      </w:pPr>
    </w:p>
    <w:p w14:paraId="509F3F57" w14:textId="77777777"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lastRenderedPageBreak/>
        <w:t>Приложение № 3.1</w:t>
      </w:r>
    </w:p>
    <w:p w14:paraId="084DCC25" w14:textId="77777777"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2B9D4B42" w14:textId="77777777" w:rsidR="003B2F27" w:rsidRPr="00AD29CE" w:rsidRDefault="003B2F27" w:rsidP="007D73E1">
      <w:pPr>
        <w:widowControl w:val="0"/>
        <w:contextualSpacing/>
        <w:rPr>
          <w:rFonts w:ascii="GHEA Grapalat" w:hAnsi="GHEA Grapalat"/>
        </w:rPr>
      </w:pPr>
    </w:p>
    <w:p w14:paraId="4C5CF612" w14:textId="77777777"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2558FB3D" w14:textId="77777777"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61AB1FCF" w14:textId="77777777"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14:paraId="7CF0416E" w14:textId="77777777"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280B151E" w14:textId="77777777"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14:paraId="4C35F8FD" w14:textId="77777777"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4D9DDAA0" w14:textId="77777777"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3BD9085D" w14:textId="77777777"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1022A244" w14:textId="77777777"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14:paraId="1BB7D350" w14:textId="77777777"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04637A29"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763257E9" w14:textId="77777777"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14:paraId="395DB63D"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7523BC0" w14:textId="77777777"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28CB322F" w14:textId="77777777"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1650EB40" w14:textId="77777777"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14:paraId="7C42342B"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5B2520A5" w14:textId="77777777"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3A6235A8" w14:textId="77777777"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B12E18" w14:textId="77777777" w:rsidR="003B2F27" w:rsidRPr="00AD29CE" w:rsidRDefault="003B2F27" w:rsidP="007D73E1">
            <w:pPr>
              <w:widowControl w:val="0"/>
              <w:contextualSpacing/>
              <w:rPr>
                <w:rFonts w:ascii="GHEA Grapalat" w:hAnsi="GHEA Grapalat" w:cs="Sylfaen"/>
              </w:rPr>
            </w:pPr>
          </w:p>
        </w:tc>
      </w:tr>
      <w:tr w:rsidR="003B2F27" w:rsidRPr="00AD29CE" w14:paraId="63B1C487"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12D85394" w14:textId="77777777"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00B1548" w14:textId="77777777"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143C2DB2" w14:textId="77777777" w:rsidR="003B2F27" w:rsidRPr="00AD29CE" w:rsidRDefault="003B2F27" w:rsidP="007D73E1">
            <w:pPr>
              <w:widowControl w:val="0"/>
              <w:contextualSpacing/>
              <w:rPr>
                <w:rFonts w:ascii="GHEA Grapalat" w:hAnsi="GHEA Grapalat" w:cs="Sylfaen"/>
              </w:rPr>
            </w:pPr>
          </w:p>
        </w:tc>
      </w:tr>
    </w:tbl>
    <w:p w14:paraId="35CD5818" w14:textId="77777777"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21B95D86" w14:textId="77777777"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14:paraId="5F45981F" w14:textId="77777777"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firstRow="1" w:lastRow="0" w:firstColumn="1" w:lastColumn="0" w:noHBand="0" w:noVBand="0"/>
      </w:tblPr>
      <w:tblGrid>
        <w:gridCol w:w="4785"/>
        <w:gridCol w:w="5223"/>
      </w:tblGrid>
      <w:tr w:rsidR="003B2F27" w:rsidRPr="00AD29CE" w14:paraId="42A1743D" w14:textId="77777777" w:rsidTr="005B7138">
        <w:tc>
          <w:tcPr>
            <w:tcW w:w="4785" w:type="dxa"/>
          </w:tcPr>
          <w:p w14:paraId="0BE9D12E" w14:textId="77777777"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14:paraId="240A851D" w14:textId="77777777"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46F525AC" w14:textId="77777777"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14:paraId="45B30556" w14:textId="77777777"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6CA28BB4" w14:textId="77777777" w:rsidTr="005B7138">
        <w:trPr>
          <w:tblCellSpacing w:w="7" w:type="dxa"/>
          <w:jc w:val="center"/>
        </w:trPr>
        <w:tc>
          <w:tcPr>
            <w:tcW w:w="0" w:type="auto"/>
            <w:vAlign w:val="center"/>
          </w:tcPr>
          <w:p w14:paraId="7FE08383" w14:textId="77777777"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14:paraId="63223F89" w14:textId="77777777"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33EC49DB" w14:textId="77777777"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14:paraId="0ADA1D4B" w14:textId="77777777"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5C5FDB4D" w14:textId="77777777" w:rsidTr="005B7138">
        <w:trPr>
          <w:tblCellSpacing w:w="7" w:type="dxa"/>
          <w:jc w:val="center"/>
        </w:trPr>
        <w:tc>
          <w:tcPr>
            <w:tcW w:w="0" w:type="auto"/>
            <w:vAlign w:val="center"/>
          </w:tcPr>
          <w:p w14:paraId="32D660D8" w14:textId="77777777"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14:paraId="654DFA09" w14:textId="77777777"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7B7E149E" w14:textId="77777777"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14:paraId="2EE9DA13" w14:textId="77777777"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5FCBA9C3" w14:textId="77777777" w:rsidTr="005B7138">
        <w:trPr>
          <w:tblCellSpacing w:w="7" w:type="dxa"/>
          <w:jc w:val="center"/>
        </w:trPr>
        <w:tc>
          <w:tcPr>
            <w:tcW w:w="0" w:type="auto"/>
            <w:vAlign w:val="center"/>
          </w:tcPr>
          <w:p w14:paraId="646CEEFD" w14:textId="77777777"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14:paraId="42194DD5" w14:textId="77777777" w:rsidR="003B2F27" w:rsidRPr="00AD29CE" w:rsidRDefault="003B2F27" w:rsidP="007D73E1">
            <w:pPr>
              <w:widowControl w:val="0"/>
              <w:contextualSpacing/>
              <w:rPr>
                <w:rFonts w:ascii="GHEA Grapalat" w:hAnsi="GHEA Grapalat" w:cs="GHEA Grapalat"/>
                <w:color w:val="000000"/>
              </w:rPr>
            </w:pPr>
          </w:p>
        </w:tc>
      </w:tr>
    </w:tbl>
    <w:p w14:paraId="233C7F53" w14:textId="77777777" w:rsidR="003B2F27" w:rsidRPr="00AD29CE" w:rsidRDefault="003B2F27" w:rsidP="007D73E1">
      <w:pPr>
        <w:widowControl w:val="0"/>
        <w:ind w:left="-142" w:firstLine="142"/>
        <w:contextualSpacing/>
        <w:jc w:val="center"/>
        <w:rPr>
          <w:rFonts w:ascii="GHEA Grapalat" w:hAnsi="GHEA Grapalat" w:cs="Sylfaen"/>
          <w:b/>
        </w:rPr>
      </w:pPr>
    </w:p>
    <w:p w14:paraId="62ED52B1" w14:textId="77777777"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14:paraId="458A2B57" w14:textId="77777777" w:rsidR="00081284" w:rsidRDefault="00081284">
      <w:pPr>
        <w:rPr>
          <w:rFonts w:ascii="GHEA Grapalat" w:hAnsi="GHEA Grapalat"/>
          <w:i/>
          <w:lang w:val="en-US"/>
        </w:rPr>
      </w:pPr>
      <w:r>
        <w:rPr>
          <w:rFonts w:ascii="GHEA Grapalat" w:hAnsi="GHEA Grapalat"/>
          <w:i/>
          <w:lang w:val="en-US"/>
        </w:rPr>
        <w:br w:type="page"/>
      </w:r>
    </w:p>
    <w:p w14:paraId="60AD76AE" w14:textId="77777777" w:rsidR="00081284" w:rsidRDefault="00081284" w:rsidP="00081284">
      <w:pPr>
        <w:widowControl w:val="0"/>
        <w:spacing w:after="160"/>
        <w:ind w:left="-142" w:firstLine="142"/>
        <w:jc w:val="center"/>
        <w:rPr>
          <w:rFonts w:ascii="GHEA Grapalat" w:hAnsi="GHEA Grapalat"/>
          <w:i/>
          <w:lang w:val="en-US"/>
        </w:rPr>
      </w:pPr>
    </w:p>
    <w:p w14:paraId="79AED563" w14:textId="77777777" w:rsidR="00081284" w:rsidRPr="00A33C34" w:rsidRDefault="00081284" w:rsidP="00081284">
      <w:pPr>
        <w:widowControl w:val="0"/>
        <w:jc w:val="right"/>
        <w:rPr>
          <w:rFonts w:ascii="GHEA Grapalat" w:hAnsi="GHEA Grapalat" w:cs="Sylfaen"/>
          <w:i/>
        </w:rPr>
      </w:pPr>
      <w:r w:rsidRPr="00A33C34">
        <w:rPr>
          <w:rFonts w:ascii="GHEA Grapalat" w:hAnsi="GHEA Grapalat"/>
          <w:i/>
        </w:rPr>
        <w:t>Приложение № 4</w:t>
      </w:r>
    </w:p>
    <w:p w14:paraId="433D318C" w14:textId="77777777" w:rsidR="00081284" w:rsidRPr="00A33C34" w:rsidRDefault="00081284" w:rsidP="00081284">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1DA2A7FF" w14:textId="77777777" w:rsidR="00081284" w:rsidRPr="00A33C34" w:rsidRDefault="00081284" w:rsidP="00081284">
      <w:pPr>
        <w:jc w:val="center"/>
        <w:rPr>
          <w:rFonts w:ascii="GHEA Grapalat" w:hAnsi="GHEA Grapalat" w:cs="GHEA Grapalat"/>
        </w:rPr>
      </w:pPr>
    </w:p>
    <w:p w14:paraId="041396D7" w14:textId="77777777" w:rsidR="00081284" w:rsidRPr="00A33C34" w:rsidRDefault="00081284" w:rsidP="00081284">
      <w:pPr>
        <w:jc w:val="center"/>
        <w:rPr>
          <w:rFonts w:ascii="GHEA Grapalat" w:hAnsi="GHEA Grapalat" w:cs="GHEA Grapalat"/>
        </w:rPr>
      </w:pPr>
      <w:r w:rsidRPr="00A33C34">
        <w:rPr>
          <w:rFonts w:ascii="GHEA Grapalat" w:hAnsi="GHEA Grapalat" w:cs="GHEA Grapalat"/>
        </w:rPr>
        <w:t>УВЕДОМЛЕНИЕ</w:t>
      </w:r>
    </w:p>
    <w:p w14:paraId="7E8E683B" w14:textId="77777777" w:rsidR="00081284" w:rsidRPr="00A33C34" w:rsidRDefault="00081284" w:rsidP="00081284">
      <w:pPr>
        <w:jc w:val="center"/>
        <w:rPr>
          <w:rFonts w:ascii="GHEA Grapalat" w:hAnsi="GHEA Grapalat" w:cs="GHEA Grapalat"/>
          <w:lang w:val="hy-AM"/>
        </w:rPr>
      </w:pPr>
    </w:p>
    <w:p w14:paraId="38418D21" w14:textId="77777777" w:rsidR="00081284" w:rsidRPr="00A33C34" w:rsidRDefault="00081284" w:rsidP="00081284">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45D001D5" w14:textId="77777777" w:rsidR="00081284" w:rsidRPr="00A33C34" w:rsidRDefault="00081284" w:rsidP="00081284">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финансового агента</w:t>
      </w:r>
    </w:p>
    <w:p w14:paraId="57E30FDC" w14:textId="77777777" w:rsidR="00081284" w:rsidRPr="00A33C34" w:rsidRDefault="00081284" w:rsidP="00081284">
      <w:pPr>
        <w:rPr>
          <w:rFonts w:ascii="GHEA Grapalat" w:hAnsi="GHEA Grapalat"/>
          <w:vertAlign w:val="superscript"/>
          <w:lang w:val="es-ES"/>
        </w:rPr>
      </w:pPr>
    </w:p>
    <w:p w14:paraId="3CE44FB3" w14:textId="77777777" w:rsidR="00081284" w:rsidRPr="00A33C34" w:rsidRDefault="00081284" w:rsidP="00081284">
      <w:pPr>
        <w:pStyle w:val="aff"/>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1DD26BA2" w14:textId="77777777" w:rsidR="00081284" w:rsidRPr="00A33C34" w:rsidRDefault="00081284" w:rsidP="00081284">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2C77E505" w14:textId="77777777" w:rsidR="00081284" w:rsidRPr="00A33C34" w:rsidRDefault="00081284" w:rsidP="00081284">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14:paraId="0E99A904" w14:textId="77777777" w:rsidR="00081284" w:rsidRPr="00A33C34" w:rsidRDefault="00081284" w:rsidP="00081284">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37F5BAC5" w14:textId="77777777" w:rsidR="00081284" w:rsidRPr="00A33C34" w:rsidRDefault="00081284" w:rsidP="00081284">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690AF9DF" w14:textId="77777777" w:rsidR="00081284" w:rsidRPr="00A33C34" w:rsidRDefault="00081284" w:rsidP="00081284">
      <w:pPr>
        <w:rPr>
          <w:rFonts w:ascii="GHEA Grapalat" w:hAnsi="GHEA Grapalat" w:cs="Sylfaen"/>
          <w:sz w:val="20"/>
          <w:szCs w:val="20"/>
          <w:lang w:val="es-ES"/>
        </w:rPr>
      </w:pPr>
    </w:p>
    <w:p w14:paraId="6520C5D6" w14:textId="77777777" w:rsidR="00081284" w:rsidRPr="00A33C34" w:rsidRDefault="00081284" w:rsidP="00081284">
      <w:pPr>
        <w:pStyle w:val="aff"/>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w:t>
      </w:r>
    </w:p>
    <w:p w14:paraId="35529D2D" w14:textId="77777777" w:rsidR="00081284" w:rsidRPr="00A33C34" w:rsidRDefault="00081284" w:rsidP="00081284">
      <w:pPr>
        <w:jc w:val="center"/>
        <w:rPr>
          <w:rFonts w:ascii="GHEA Grapalat" w:hAnsi="GHEA Grapalat" w:cs="GHEA Grapalat"/>
          <w:lang w:val="es-ES"/>
        </w:rPr>
      </w:pPr>
    </w:p>
    <w:p w14:paraId="3D64998B" w14:textId="77777777" w:rsidR="00081284" w:rsidRPr="00A33C34" w:rsidRDefault="00081284" w:rsidP="00081284">
      <w:pPr>
        <w:ind w:firstLine="709"/>
        <w:rPr>
          <w:lang w:val="es-ES"/>
        </w:rPr>
      </w:pPr>
    </w:p>
    <w:p w14:paraId="57634D4D" w14:textId="77777777" w:rsidR="00081284" w:rsidRPr="00A33C34" w:rsidRDefault="00081284" w:rsidP="00081284">
      <w:pPr>
        <w:ind w:firstLine="709"/>
        <w:rPr>
          <w:lang w:val="es-ES"/>
        </w:rPr>
      </w:pPr>
    </w:p>
    <w:p w14:paraId="17995AB7" w14:textId="77777777" w:rsidR="00081284" w:rsidRPr="00A33C34" w:rsidRDefault="00081284" w:rsidP="00081284">
      <w:pPr>
        <w:ind w:firstLine="709"/>
        <w:rPr>
          <w:lang w:val="es-ES"/>
        </w:rPr>
      </w:pPr>
    </w:p>
    <w:p w14:paraId="7139ECDA" w14:textId="77777777" w:rsidR="00081284" w:rsidRPr="00A33C34" w:rsidRDefault="00081284" w:rsidP="00081284">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5640673F" w14:textId="77777777" w:rsidR="00081284" w:rsidRPr="00A33C34" w:rsidRDefault="00081284" w:rsidP="00081284">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7FC5C60E" w14:textId="77777777" w:rsidR="00081284" w:rsidRPr="00A33C34" w:rsidRDefault="00081284" w:rsidP="00081284">
      <w:pPr>
        <w:jc w:val="right"/>
        <w:rPr>
          <w:rFonts w:ascii="GHEA Grapalat" w:hAnsi="GHEA Grapalat"/>
          <w:sz w:val="20"/>
          <w:lang w:val="hy-AM"/>
        </w:rPr>
      </w:pPr>
      <w:r w:rsidRPr="00A33C34">
        <w:rPr>
          <w:rFonts w:ascii="GHEA Grapalat" w:hAnsi="GHEA Grapalat"/>
          <w:sz w:val="20"/>
          <w:lang w:val="hy-AM"/>
        </w:rPr>
        <w:t xml:space="preserve">    </w:t>
      </w:r>
    </w:p>
    <w:p w14:paraId="614C160C" w14:textId="77777777" w:rsidR="00081284" w:rsidRPr="00A33C34" w:rsidRDefault="00081284" w:rsidP="00081284">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3EF6BA14" w14:textId="77777777" w:rsidR="00081284" w:rsidRPr="00A33C34" w:rsidRDefault="00081284" w:rsidP="00081284">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1A4D6470" w14:textId="77777777" w:rsidR="00081284" w:rsidRPr="00A33C34" w:rsidRDefault="00081284" w:rsidP="00081284">
      <w:pPr>
        <w:jc w:val="center"/>
        <w:rPr>
          <w:rFonts w:ascii="GHEA Grapalat" w:hAnsi="GHEA Grapalat" w:cs="Sylfaen"/>
          <w:sz w:val="16"/>
          <w:szCs w:val="16"/>
          <w:lang w:val="es-ES"/>
        </w:rPr>
      </w:pPr>
    </w:p>
    <w:p w14:paraId="2612E7FE" w14:textId="77777777" w:rsidR="00081284" w:rsidRPr="00A33C34" w:rsidRDefault="00081284" w:rsidP="00081284">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14:paraId="3E5AC3CE" w14:textId="77777777" w:rsidR="008D352C" w:rsidRPr="009C763B" w:rsidRDefault="008D352C" w:rsidP="007D73E1">
      <w:pPr>
        <w:widowControl w:val="0"/>
        <w:ind w:left="-142" w:firstLine="142"/>
        <w:contextualSpacing/>
        <w:jc w:val="center"/>
        <w:rPr>
          <w:rFonts w:ascii="GHEA Grapalat" w:hAnsi="GHEA Grapalat"/>
          <w:i/>
        </w:rPr>
      </w:pPr>
    </w:p>
    <w:sectPr w:rsidR="008D352C" w:rsidRPr="009C763B" w:rsidSect="008F145F">
      <w:footerReference w:type="default" r:id="rId9"/>
      <w:footnotePr>
        <w:pos w:val="beneathText"/>
      </w:footnotePr>
      <w:pgSz w:w="11906" w:h="16838" w:code="9"/>
      <w:pgMar w:top="426" w:right="849" w:bottom="567" w:left="993"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60DB46" w14:textId="77777777" w:rsidR="00D36BCA" w:rsidRDefault="00D36BCA">
      <w:r>
        <w:separator/>
      </w:r>
    </w:p>
  </w:endnote>
  <w:endnote w:type="continuationSeparator" w:id="0">
    <w:p w14:paraId="7F7B311A" w14:textId="77777777" w:rsidR="00D36BCA" w:rsidRDefault="00D36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Armeni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03841"/>
      <w:docPartObj>
        <w:docPartGallery w:val="Page Numbers (Bottom of Page)"/>
        <w:docPartUnique/>
      </w:docPartObj>
    </w:sdtPr>
    <w:sdtEndPr>
      <w:rPr>
        <w:rFonts w:ascii="GHEA Grapalat" w:hAnsi="GHEA Grapalat"/>
        <w:sz w:val="24"/>
        <w:szCs w:val="24"/>
      </w:rPr>
    </w:sdtEndPr>
    <w:sdtContent>
      <w:p w14:paraId="0198F870" w14:textId="77777777" w:rsidR="0028137F" w:rsidRPr="003E450C" w:rsidRDefault="0087753C">
        <w:pPr>
          <w:pStyle w:val="a5"/>
          <w:jc w:val="center"/>
          <w:rPr>
            <w:rFonts w:ascii="GHEA Grapalat" w:hAnsi="GHEA Grapalat"/>
            <w:sz w:val="24"/>
            <w:szCs w:val="24"/>
          </w:rPr>
        </w:pPr>
        <w:r w:rsidRPr="003E450C">
          <w:rPr>
            <w:rFonts w:ascii="GHEA Grapalat" w:hAnsi="GHEA Grapalat"/>
            <w:sz w:val="24"/>
            <w:szCs w:val="24"/>
          </w:rPr>
          <w:fldChar w:fldCharType="begin"/>
        </w:r>
        <w:r w:rsidR="0028137F"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447720">
          <w:rPr>
            <w:rFonts w:ascii="GHEA Grapalat" w:hAnsi="GHEA Grapalat"/>
            <w:noProof/>
            <w:sz w:val="24"/>
            <w:szCs w:val="24"/>
          </w:rPr>
          <w:t>63</w:t>
        </w:r>
        <w:r w:rsidRPr="003E450C">
          <w:rPr>
            <w:rFonts w:ascii="GHEA Grapalat" w:hAnsi="GHEA Grapalat"/>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7B36EB" w14:textId="77777777" w:rsidR="0028137F" w:rsidRPr="00305BEC" w:rsidRDefault="0028137F">
    <w:pPr>
      <w:pStyle w:val="a5"/>
      <w:jc w:val="center"/>
      <w:rPr>
        <w:rFonts w:ascii="GHEA Grapalat" w:hAnsi="GHEA Grapalat"/>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0FE156" w14:textId="77777777" w:rsidR="00D36BCA" w:rsidRDefault="00D36BCA">
      <w:r>
        <w:separator/>
      </w:r>
    </w:p>
  </w:footnote>
  <w:footnote w:type="continuationSeparator" w:id="0">
    <w:p w14:paraId="6F399944" w14:textId="77777777" w:rsidR="00D36BCA" w:rsidRDefault="00D36BCA">
      <w:r>
        <w:continuationSeparator/>
      </w:r>
    </w:p>
  </w:footnote>
  <w:footnote w:id="1">
    <w:p w14:paraId="0C9F6F88" w14:textId="77777777" w:rsidR="0028137F" w:rsidRPr="00A31673" w:rsidRDefault="0028137F">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14:paraId="5B8678D0" w14:textId="77777777" w:rsidR="0028137F" w:rsidRDefault="0028137F" w:rsidP="006B3E56">
      <w:pPr>
        <w:jc w:val="both"/>
      </w:pPr>
    </w:p>
    <w:p w14:paraId="50D5BD8C" w14:textId="77777777" w:rsidR="0028137F" w:rsidRPr="00503980" w:rsidRDefault="0028137F"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32D5729C" w14:textId="77777777" w:rsidR="0028137F" w:rsidRPr="00503980" w:rsidRDefault="0028137F" w:rsidP="007906A2">
      <w:pPr>
        <w:jc w:val="both"/>
        <w:rPr>
          <w:rFonts w:ascii="GHEA Grapalat" w:hAnsi="GHEA Grapalat"/>
          <w:i/>
          <w:sz w:val="20"/>
          <w:szCs w:val="20"/>
        </w:rPr>
      </w:pPr>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14:paraId="419AA0D7" w14:textId="77777777" w:rsidR="0028137F" w:rsidRPr="00503980" w:rsidRDefault="0028137F"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64192D99" w14:textId="77777777" w:rsidR="0028137F" w:rsidRDefault="0028137F" w:rsidP="006B3E56">
      <w:pPr>
        <w:pStyle w:val="af2"/>
        <w:rPr>
          <w:rFonts w:asciiTheme="minorHAnsi" w:hAnsiTheme="minorHAnsi"/>
          <w:lang w:val="af-ZA"/>
        </w:rPr>
      </w:pPr>
    </w:p>
  </w:footnote>
  <w:footnote w:id="3">
    <w:p w14:paraId="0916703A" w14:textId="77777777" w:rsidR="0028137F" w:rsidRPr="00D3436F" w:rsidRDefault="0028137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3CDC1991" w14:textId="77777777" w:rsidR="0028137F" w:rsidRPr="009C4E45" w:rsidRDefault="0028137F">
      <w:pPr>
        <w:pStyle w:val="af2"/>
        <w:rPr>
          <w:rFonts w:ascii="GHEA Grapalat" w:hAnsi="GHEA Grapalat"/>
          <w:color w:val="FF0000"/>
          <w:sz w:val="28"/>
          <w:szCs w:val="28"/>
        </w:rPr>
      </w:pPr>
    </w:p>
  </w:footnote>
  <w:footnote w:id="4">
    <w:p w14:paraId="62CDA7DD" w14:textId="77777777" w:rsidR="0028137F" w:rsidRPr="008842CE" w:rsidRDefault="0028137F" w:rsidP="003D2FE2">
      <w:pPr>
        <w:pStyle w:val="af2"/>
        <w:jc w:val="both"/>
      </w:pPr>
    </w:p>
  </w:footnote>
  <w:footnote w:id="5">
    <w:p w14:paraId="06ADC179" w14:textId="77777777" w:rsidR="0028137F" w:rsidRPr="008842CE" w:rsidRDefault="0028137F" w:rsidP="000A214C">
      <w:pPr>
        <w:pStyle w:val="af2"/>
        <w:jc w:val="both"/>
      </w:pPr>
    </w:p>
  </w:footnote>
  <w:footnote w:id="6">
    <w:p w14:paraId="52E3FFEB" w14:textId="77777777" w:rsidR="0028137F" w:rsidRPr="006F5F33" w:rsidRDefault="0028137F"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14:paraId="0FDDC6B8" w14:textId="77777777" w:rsidR="008F5C72" w:rsidRPr="006F5F33" w:rsidRDefault="008F5C72" w:rsidP="008F5C72">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14:paraId="4A1D4D58" w14:textId="77777777" w:rsidR="0028137F" w:rsidRPr="006F5F33" w:rsidRDefault="0028137F"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14:paraId="612D1444" w14:textId="77777777" w:rsidR="0028137F" w:rsidRPr="00E40AC8" w:rsidRDefault="0028137F" w:rsidP="003B2F27">
      <w:pPr>
        <w:pStyle w:val="af2"/>
        <w:jc w:val="both"/>
      </w:pPr>
      <w:r>
        <w:rPr>
          <w:rStyle w:val="af6"/>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0">
    <w:p w14:paraId="196F52BE" w14:textId="77777777" w:rsidR="0028137F" w:rsidRPr="00124BE9" w:rsidRDefault="0028137F" w:rsidP="0011447A">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4"/>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3"/>
  </w:num>
  <w:num w:numId="17">
    <w:abstractNumId w:val="6"/>
  </w:num>
  <w:num w:numId="18">
    <w:abstractNumId w:val="1"/>
  </w:num>
  <w:num w:numId="19">
    <w:abstractNumId w:val="15"/>
  </w:num>
  <w:num w:numId="20">
    <w:abstractNumId w:val="15"/>
  </w:num>
  <w:num w:numId="21">
    <w:abstractNumId w:val="17"/>
  </w:num>
  <w:num w:numId="22">
    <w:abstractNumId w:val="21"/>
  </w:num>
  <w:num w:numId="23">
    <w:abstractNumId w:val="7"/>
  </w:num>
  <w:num w:numId="24">
    <w:abstractNumId w:val="17"/>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8"/>
  </w:num>
  <w:num w:numId="3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6431"/>
    <w:rsid w:val="0000718A"/>
    <w:rsid w:val="000073F8"/>
    <w:rsid w:val="000074D2"/>
    <w:rsid w:val="000076A1"/>
    <w:rsid w:val="0000776B"/>
    <w:rsid w:val="00007CC7"/>
    <w:rsid w:val="000101DD"/>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3F8"/>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0818"/>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284"/>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4C4"/>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5D5"/>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257"/>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447A"/>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56E"/>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3445"/>
    <w:rsid w:val="001734A4"/>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AD3"/>
    <w:rsid w:val="001B1C67"/>
    <w:rsid w:val="001B1FC4"/>
    <w:rsid w:val="001B2164"/>
    <w:rsid w:val="001B2E79"/>
    <w:rsid w:val="001B32D9"/>
    <w:rsid w:val="001B37D2"/>
    <w:rsid w:val="001B3810"/>
    <w:rsid w:val="001B41EC"/>
    <w:rsid w:val="001B45A9"/>
    <w:rsid w:val="001B478E"/>
    <w:rsid w:val="001B6FCF"/>
    <w:rsid w:val="001C07C6"/>
    <w:rsid w:val="001C0849"/>
    <w:rsid w:val="001C1570"/>
    <w:rsid w:val="001C2B34"/>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3016"/>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65FF"/>
    <w:rsid w:val="001F760C"/>
    <w:rsid w:val="001F7821"/>
    <w:rsid w:val="002004DB"/>
    <w:rsid w:val="00200997"/>
    <w:rsid w:val="00200C07"/>
    <w:rsid w:val="002017CB"/>
    <w:rsid w:val="00201DA0"/>
    <w:rsid w:val="00201F2E"/>
    <w:rsid w:val="00202F4D"/>
    <w:rsid w:val="002032CE"/>
    <w:rsid w:val="00203917"/>
    <w:rsid w:val="00203BBB"/>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5E61"/>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06DA"/>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2A30"/>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0FB2"/>
    <w:rsid w:val="002716CA"/>
    <w:rsid w:val="00271DF6"/>
    <w:rsid w:val="0027256A"/>
    <w:rsid w:val="002737A3"/>
    <w:rsid w:val="002737E0"/>
    <w:rsid w:val="00273A88"/>
    <w:rsid w:val="00273B4F"/>
    <w:rsid w:val="00273D21"/>
    <w:rsid w:val="00273E4F"/>
    <w:rsid w:val="00274353"/>
    <w:rsid w:val="0027499F"/>
    <w:rsid w:val="00274F0E"/>
    <w:rsid w:val="002754C4"/>
    <w:rsid w:val="0027573B"/>
    <w:rsid w:val="00276441"/>
    <w:rsid w:val="00276B03"/>
    <w:rsid w:val="0027775F"/>
    <w:rsid w:val="00277F14"/>
    <w:rsid w:val="002805D6"/>
    <w:rsid w:val="002807C0"/>
    <w:rsid w:val="002807DD"/>
    <w:rsid w:val="00280E91"/>
    <w:rsid w:val="0028137F"/>
    <w:rsid w:val="00281D16"/>
    <w:rsid w:val="00281D41"/>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979"/>
    <w:rsid w:val="002A1F5A"/>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5C"/>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2F50"/>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2F7E"/>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892"/>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569"/>
    <w:rsid w:val="003C670C"/>
    <w:rsid w:val="003C6A92"/>
    <w:rsid w:val="003C7160"/>
    <w:rsid w:val="003D0075"/>
    <w:rsid w:val="003D0E3C"/>
    <w:rsid w:val="003D14E9"/>
    <w:rsid w:val="003D1910"/>
    <w:rsid w:val="003D1A79"/>
    <w:rsid w:val="003D1CF4"/>
    <w:rsid w:val="003D290D"/>
    <w:rsid w:val="003D2FE2"/>
    <w:rsid w:val="003D3964"/>
    <w:rsid w:val="003D56A5"/>
    <w:rsid w:val="003D7720"/>
    <w:rsid w:val="003D7BE0"/>
    <w:rsid w:val="003D7F8E"/>
    <w:rsid w:val="003E01D5"/>
    <w:rsid w:val="003E029A"/>
    <w:rsid w:val="003E077D"/>
    <w:rsid w:val="003E0A5B"/>
    <w:rsid w:val="003E0F53"/>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F1E"/>
    <w:rsid w:val="0041739A"/>
    <w:rsid w:val="004175B6"/>
    <w:rsid w:val="00417E48"/>
    <w:rsid w:val="00417F33"/>
    <w:rsid w:val="00421AEB"/>
    <w:rsid w:val="00422802"/>
    <w:rsid w:val="00423B3F"/>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720"/>
    <w:rsid w:val="00447808"/>
    <w:rsid w:val="004478A1"/>
    <w:rsid w:val="00447B76"/>
    <w:rsid w:val="00447FFD"/>
    <w:rsid w:val="004504F0"/>
    <w:rsid w:val="00450C30"/>
    <w:rsid w:val="004517F5"/>
    <w:rsid w:val="004521BB"/>
    <w:rsid w:val="00452896"/>
    <w:rsid w:val="004530B1"/>
    <w:rsid w:val="00454D73"/>
    <w:rsid w:val="0045525D"/>
    <w:rsid w:val="004553CA"/>
    <w:rsid w:val="0045669A"/>
    <w:rsid w:val="00456B02"/>
    <w:rsid w:val="00456C67"/>
    <w:rsid w:val="00457745"/>
    <w:rsid w:val="00457FBF"/>
    <w:rsid w:val="00460CA5"/>
    <w:rsid w:val="004616F4"/>
    <w:rsid w:val="0046186C"/>
    <w:rsid w:val="0046188C"/>
    <w:rsid w:val="00461D88"/>
    <w:rsid w:val="00461FC1"/>
    <w:rsid w:val="004623A3"/>
    <w:rsid w:val="00462E00"/>
    <w:rsid w:val="00463606"/>
    <w:rsid w:val="004636DA"/>
    <w:rsid w:val="00463B00"/>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11B"/>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3ED3"/>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A6E"/>
    <w:rsid w:val="004C7808"/>
    <w:rsid w:val="004C78E7"/>
    <w:rsid w:val="004D0132"/>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8F8"/>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177"/>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27AFE"/>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0AFC"/>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6BE"/>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0DA"/>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3C9"/>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16A"/>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867"/>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45D"/>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72B"/>
    <w:rsid w:val="00773841"/>
    <w:rsid w:val="00773BD2"/>
    <w:rsid w:val="00774C67"/>
    <w:rsid w:val="0077504D"/>
    <w:rsid w:val="00775FAF"/>
    <w:rsid w:val="00776E6C"/>
    <w:rsid w:val="00777183"/>
    <w:rsid w:val="00777665"/>
    <w:rsid w:val="00777754"/>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6E4"/>
    <w:rsid w:val="00790715"/>
    <w:rsid w:val="00790A92"/>
    <w:rsid w:val="00791764"/>
    <w:rsid w:val="00791FE4"/>
    <w:rsid w:val="00792156"/>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7F7087"/>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0AB6"/>
    <w:rsid w:val="00811D16"/>
    <w:rsid w:val="00814D5C"/>
    <w:rsid w:val="00814DBD"/>
    <w:rsid w:val="00814DCB"/>
    <w:rsid w:val="0081568C"/>
    <w:rsid w:val="00816505"/>
    <w:rsid w:val="0081671C"/>
    <w:rsid w:val="00816D27"/>
    <w:rsid w:val="00816E91"/>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492"/>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1FA"/>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953"/>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53C"/>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57B"/>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528"/>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45F"/>
    <w:rsid w:val="008F1F9B"/>
    <w:rsid w:val="008F2148"/>
    <w:rsid w:val="008F2365"/>
    <w:rsid w:val="008F2B76"/>
    <w:rsid w:val="008F4C63"/>
    <w:rsid w:val="008F527F"/>
    <w:rsid w:val="008F5C72"/>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3BA6"/>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9FA"/>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4E45"/>
    <w:rsid w:val="009C5A1D"/>
    <w:rsid w:val="009C5D65"/>
    <w:rsid w:val="009C6103"/>
    <w:rsid w:val="009C763B"/>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774"/>
    <w:rsid w:val="009E49AB"/>
    <w:rsid w:val="009E4A0F"/>
    <w:rsid w:val="009E5048"/>
    <w:rsid w:val="009E54AE"/>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3C2"/>
    <w:rsid w:val="009F7683"/>
    <w:rsid w:val="009F7BD5"/>
    <w:rsid w:val="009F7C54"/>
    <w:rsid w:val="009F7D78"/>
    <w:rsid w:val="00A0018F"/>
    <w:rsid w:val="00A00A1F"/>
    <w:rsid w:val="00A00BCA"/>
    <w:rsid w:val="00A00BE3"/>
    <w:rsid w:val="00A00E74"/>
    <w:rsid w:val="00A010A9"/>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4C71"/>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69AF"/>
    <w:rsid w:val="00A970FC"/>
    <w:rsid w:val="00A97D3F"/>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3D2"/>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6AFD"/>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0699"/>
    <w:rsid w:val="00AE11EC"/>
    <w:rsid w:val="00AE1606"/>
    <w:rsid w:val="00AE16D5"/>
    <w:rsid w:val="00AE1BA4"/>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5CC"/>
    <w:rsid w:val="00B34BDA"/>
    <w:rsid w:val="00B351F5"/>
    <w:rsid w:val="00B3612B"/>
    <w:rsid w:val="00B36765"/>
    <w:rsid w:val="00B36881"/>
    <w:rsid w:val="00B369D8"/>
    <w:rsid w:val="00B37250"/>
    <w:rsid w:val="00B37A00"/>
    <w:rsid w:val="00B40233"/>
    <w:rsid w:val="00B413A8"/>
    <w:rsid w:val="00B41D8A"/>
    <w:rsid w:val="00B425F0"/>
    <w:rsid w:val="00B4364F"/>
    <w:rsid w:val="00B4374E"/>
    <w:rsid w:val="00B44A67"/>
    <w:rsid w:val="00B46279"/>
    <w:rsid w:val="00B46D58"/>
    <w:rsid w:val="00B4794D"/>
    <w:rsid w:val="00B50F8D"/>
    <w:rsid w:val="00B5116D"/>
    <w:rsid w:val="00B514E8"/>
    <w:rsid w:val="00B51D9F"/>
    <w:rsid w:val="00B52043"/>
    <w:rsid w:val="00B5219E"/>
    <w:rsid w:val="00B52987"/>
    <w:rsid w:val="00B52C16"/>
    <w:rsid w:val="00B5317A"/>
    <w:rsid w:val="00B5319F"/>
    <w:rsid w:val="00B5351C"/>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8C4"/>
    <w:rsid w:val="00B75DE9"/>
    <w:rsid w:val="00B761BD"/>
    <w:rsid w:val="00B762B1"/>
    <w:rsid w:val="00B778A5"/>
    <w:rsid w:val="00B80FED"/>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8F2"/>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9DD"/>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5E19"/>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11DB"/>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2E0"/>
    <w:rsid w:val="00C83D8F"/>
    <w:rsid w:val="00C83ECA"/>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3E88"/>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89E"/>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958"/>
    <w:rsid w:val="00CF3B1A"/>
    <w:rsid w:val="00CF4708"/>
    <w:rsid w:val="00CF6889"/>
    <w:rsid w:val="00CF6899"/>
    <w:rsid w:val="00CF6BC2"/>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17"/>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BCA"/>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28F9"/>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7A4"/>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6513"/>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6259"/>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3644"/>
    <w:rsid w:val="00E54297"/>
    <w:rsid w:val="00E54B2C"/>
    <w:rsid w:val="00E550D0"/>
    <w:rsid w:val="00E5510F"/>
    <w:rsid w:val="00E55EBF"/>
    <w:rsid w:val="00E57499"/>
    <w:rsid w:val="00E574A0"/>
    <w:rsid w:val="00E6008B"/>
    <w:rsid w:val="00E6044F"/>
    <w:rsid w:val="00E60526"/>
    <w:rsid w:val="00E60736"/>
    <w:rsid w:val="00E6131E"/>
    <w:rsid w:val="00E61E7C"/>
    <w:rsid w:val="00E61F49"/>
    <w:rsid w:val="00E6288F"/>
    <w:rsid w:val="00E62BC0"/>
    <w:rsid w:val="00E62C64"/>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538"/>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4E84"/>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5FD8"/>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676A"/>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487"/>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937"/>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DE0"/>
    <w:rsid w:val="00F70E55"/>
    <w:rsid w:val="00F71F29"/>
    <w:rsid w:val="00F7342A"/>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5F76"/>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5DC3"/>
    <w:rsid w:val="00FD631B"/>
    <w:rsid w:val="00FD7291"/>
    <w:rsid w:val="00FD7772"/>
    <w:rsid w:val="00FD7E3A"/>
    <w:rsid w:val="00FE0DE3"/>
    <w:rsid w:val="00FE0FD2"/>
    <w:rsid w:val="00FE1316"/>
    <w:rsid w:val="00FE1B31"/>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F8E7AC"/>
  <w15:docId w15:val="{458C0C33-8CBC-4664-AC6E-CCF968ED9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1256C"/>
  </w:style>
  <w:style w:type="character" w:customStyle="1" w:styleId="ezkurwreuab5ozgtqnkl">
    <w:name w:val="ezkurwreuab5ozgtqnkl"/>
    <w:basedOn w:val="a0"/>
    <w:rsid w:val="00281D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ACC487-A813-4806-81A2-89298CE34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2499</TotalTime>
  <Pages>1</Pages>
  <Words>19137</Words>
  <Characters>109086</Characters>
  <Application>Microsoft Office Word</Application>
  <DocSecurity>0</DocSecurity>
  <Lines>909</Lines>
  <Paragraphs>255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127968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Karmela</cp:lastModifiedBy>
  <cp:revision>1630</cp:revision>
  <cp:lastPrinted>2018-02-16T07:12:00Z</cp:lastPrinted>
  <dcterms:created xsi:type="dcterms:W3CDTF">2019-10-28T07:04:00Z</dcterms:created>
  <dcterms:modified xsi:type="dcterms:W3CDTF">2025-11-28T06:07:00Z</dcterms:modified>
</cp:coreProperties>
</file>