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BE2046">
        <w:rPr>
          <w:rFonts w:ascii="GHEA Grapalat" w:hAnsi="GHEA Grapalat"/>
          <w:i w:val="0"/>
          <w:sz w:val="24"/>
          <w:szCs w:val="24"/>
        </w:rPr>
        <w:t xml:space="preserve">от </w:t>
      </w:r>
      <w:r w:rsidR="00623559">
        <w:rPr>
          <w:rFonts w:ascii="GHEA Grapalat" w:hAnsi="GHEA Grapalat"/>
          <w:i w:val="0"/>
          <w:sz w:val="24"/>
          <w:szCs w:val="24"/>
        </w:rPr>
        <w:t>18</w:t>
      </w:r>
      <w:r w:rsidR="007B5C88" w:rsidRPr="00BE2046">
        <w:rPr>
          <w:rFonts w:ascii="GHEA Grapalat" w:hAnsi="GHEA Grapalat"/>
          <w:i w:val="0"/>
          <w:sz w:val="24"/>
          <w:szCs w:val="24"/>
        </w:rPr>
        <w:t xml:space="preserve">-го </w:t>
      </w:r>
      <w:r w:rsidR="00623559">
        <w:rPr>
          <w:rFonts w:ascii="GHEA Grapalat" w:hAnsi="GHEA Grapalat"/>
          <w:i w:val="0"/>
          <w:sz w:val="24"/>
          <w:szCs w:val="24"/>
        </w:rPr>
        <w:t>ноября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DC389A" w:rsidRPr="002E28C9">
        <w:rPr>
          <w:rFonts w:ascii="GHEA Grapalat" w:hAnsi="GHEA Grapalat"/>
          <w:i w:val="0"/>
          <w:sz w:val="24"/>
          <w:szCs w:val="24"/>
        </w:rPr>
        <w:t>5</w:t>
      </w:r>
      <w:r w:rsidRPr="002E28C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8A0D8A">
        <w:rPr>
          <w:rFonts w:ascii="GHEA Grapalat" w:hAnsi="GHEA Grapalat"/>
          <w:b/>
          <w:i w:val="0"/>
          <w:sz w:val="24"/>
          <w:szCs w:val="24"/>
        </w:rPr>
        <w:t>GHAPDzB-HHK-25/39</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w:t>
      </w:r>
      <w:r w:rsidR="00D6389F">
        <w:rPr>
          <w:rFonts w:ascii="GHEA Grapalat" w:hAnsi="GHEA Grapalat"/>
          <w:b/>
        </w:rPr>
        <w:t>ГНКО «Республиканский центр телекоммуникации» МВП РА</w:t>
      </w:r>
      <w:r w:rsidRPr="00521A49">
        <w:rPr>
          <w:rFonts w:ascii="GHEA Grapalat" w:hAnsi="GHEA Grapalat"/>
        </w:rPr>
        <w:t xml:space="preserve">, находящийся по адресу </w:t>
      </w:r>
      <w:r w:rsidR="00D6389F">
        <w:rPr>
          <w:rFonts w:ascii="GHEA Grapalat" w:hAnsi="GHEA Grapalat"/>
        </w:rPr>
        <w:t xml:space="preserve">г. Ереван, </w:t>
      </w:r>
      <w:proofErr w:type="spellStart"/>
      <w:r w:rsidR="00D6389F">
        <w:rPr>
          <w:rFonts w:ascii="GHEA Grapalat" w:hAnsi="GHEA Grapalat"/>
        </w:rPr>
        <w:t>Тбилисян</w:t>
      </w:r>
      <w:proofErr w:type="spellEnd"/>
      <w:r w:rsidR="00D6389F">
        <w:rPr>
          <w:rFonts w:ascii="GHEA Grapalat" w:hAnsi="GHEA Grapalat"/>
        </w:rPr>
        <w:t xml:space="preserve"> ш., д. 29</w:t>
      </w:r>
      <w:r w:rsidRPr="00521A49">
        <w:rPr>
          <w:rFonts w:ascii="GHEA Grapalat" w:hAnsi="GHEA Grapalat"/>
        </w:rPr>
        <w:t>,</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8A0D8A">
        <w:rPr>
          <w:rFonts w:ascii="GHEA Grapalat" w:hAnsi="GHEA Grapalat"/>
          <w:b/>
        </w:rPr>
        <w:t xml:space="preserve">техники, вычислительной техники и </w:t>
      </w:r>
      <w:proofErr w:type="gramStart"/>
      <w:r w:rsidR="008A0D8A">
        <w:rPr>
          <w:rFonts w:ascii="GHEA Grapalat" w:hAnsi="GHEA Grapalat"/>
          <w:b/>
        </w:rPr>
        <w:t>сопутствующих устройств</w:t>
      </w:r>
      <w:proofErr w:type="gramEnd"/>
      <w:r w:rsidR="008A0D8A">
        <w:rPr>
          <w:rFonts w:ascii="GHEA Grapalat" w:hAnsi="GHEA Grapalat"/>
          <w:b/>
        </w:rPr>
        <w:t xml:space="preserve"> и оборудования</w:t>
      </w:r>
      <w:r w:rsidRPr="00521A49">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предъявляемые к лицам,</w:t>
      </w:r>
      <w:r w:rsidR="00D6389F">
        <w:rPr>
          <w:rFonts w:ascii="GHEA Grapalat" w:hAnsi="GHEA Grapalat"/>
          <w:i w:val="0"/>
          <w:sz w:val="24"/>
          <w:szCs w:val="24"/>
        </w:rPr>
        <w:t xml:space="preserve"> не имеющим права на участие в </w:t>
      </w:r>
      <w:r w:rsidRPr="00521A49">
        <w:rPr>
          <w:rFonts w:ascii="GHEA Grapalat" w:hAnsi="GHEA Grapalat"/>
          <w:i w:val="0"/>
          <w:sz w:val="24"/>
          <w:szCs w:val="24"/>
        </w:rPr>
        <w:t>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00D6389F">
        <w:rPr>
          <w:rFonts w:ascii="GHEA Grapalat" w:hAnsi="GHEA Grapalat"/>
          <w:b/>
          <w:i w:val="0"/>
          <w:spacing w:val="-6"/>
          <w:sz w:val="24"/>
          <w:szCs w:val="24"/>
        </w:rPr>
        <w:t xml:space="preserve">г. Ереван, </w:t>
      </w:r>
      <w:proofErr w:type="spellStart"/>
      <w:r w:rsidR="00D6389F">
        <w:rPr>
          <w:rFonts w:ascii="GHEA Grapalat" w:hAnsi="GHEA Grapalat"/>
          <w:b/>
          <w:i w:val="0"/>
          <w:spacing w:val="-6"/>
          <w:sz w:val="24"/>
          <w:szCs w:val="24"/>
        </w:rPr>
        <w:t>Тбилисян</w:t>
      </w:r>
      <w:proofErr w:type="spellEnd"/>
      <w:r w:rsidR="00D6389F">
        <w:rPr>
          <w:rFonts w:ascii="GHEA Grapalat" w:hAnsi="GHEA Grapalat"/>
          <w:b/>
          <w:i w:val="0"/>
          <w:spacing w:val="-6"/>
          <w:sz w:val="24"/>
          <w:szCs w:val="24"/>
        </w:rPr>
        <w:t xml:space="preserve"> ш., д. 29</w:t>
      </w:r>
      <w:r w:rsidRPr="00521A49">
        <w:rPr>
          <w:rFonts w:ascii="GHEA Grapalat" w:hAnsi="GHEA Grapalat"/>
          <w:b/>
          <w:i w:val="0"/>
          <w:spacing w:val="-6"/>
          <w:sz w:val="24"/>
          <w:szCs w:val="24"/>
        </w:rPr>
        <w:t xml:space="preserve"> в документарной форме, до </w:t>
      </w:r>
      <w:r w:rsidR="00D6389F">
        <w:rPr>
          <w:rFonts w:ascii="GHEA Grapalat" w:hAnsi="GHEA Grapalat"/>
          <w:b/>
          <w:i w:val="0"/>
          <w:spacing w:val="-6"/>
          <w:sz w:val="24"/>
          <w:szCs w:val="24"/>
        </w:rPr>
        <w:t>1</w:t>
      </w:r>
      <w:r w:rsidR="008A0D8A">
        <w:rPr>
          <w:rFonts w:ascii="GHEA Grapalat" w:hAnsi="GHEA Grapalat"/>
          <w:b/>
          <w:i w:val="0"/>
          <w:spacing w:val="-6"/>
          <w:sz w:val="24"/>
          <w:szCs w:val="24"/>
        </w:rPr>
        <w:t>1</w:t>
      </w:r>
      <w:r w:rsidR="00D6389F">
        <w:rPr>
          <w:rFonts w:ascii="GHEA Grapalat" w:hAnsi="GHEA Grapalat"/>
          <w:b/>
          <w:i w:val="0"/>
          <w:spacing w:val="-6"/>
          <w:sz w:val="24"/>
          <w:szCs w:val="24"/>
        </w:rPr>
        <w:t>:</w:t>
      </w:r>
      <w:r w:rsidR="00623559">
        <w:rPr>
          <w:rFonts w:ascii="GHEA Grapalat" w:hAnsi="GHEA Grapalat"/>
          <w:b/>
          <w:i w:val="0"/>
          <w:spacing w:val="-6"/>
          <w:sz w:val="24"/>
          <w:szCs w:val="24"/>
        </w:rPr>
        <w:t>0</w:t>
      </w:r>
      <w:r w:rsidR="00D6389F">
        <w:rPr>
          <w:rFonts w:ascii="GHEA Grapalat" w:hAnsi="GHEA Grapalat"/>
          <w:b/>
          <w:i w:val="0"/>
          <w:spacing w:val="-6"/>
          <w:sz w:val="24"/>
          <w:szCs w:val="24"/>
        </w:rPr>
        <w:t>0</w:t>
      </w:r>
      <w:r w:rsidRPr="00521A49">
        <w:rPr>
          <w:rFonts w:ascii="GHEA Grapalat" w:hAnsi="GHEA Grapalat"/>
          <w:b/>
          <w:i w:val="0"/>
          <w:spacing w:val="-6"/>
          <w:sz w:val="24"/>
          <w:szCs w:val="24"/>
        </w:rPr>
        <w:t xml:space="preserve"> часов </w:t>
      </w:r>
      <w:r w:rsidR="00B011D4" w:rsidRPr="00B011D4">
        <w:rPr>
          <w:rFonts w:ascii="GHEA Grapalat" w:hAnsi="GHEA Grapalat"/>
          <w:b/>
          <w:i w:val="0"/>
          <w:spacing w:val="-6"/>
          <w:sz w:val="24"/>
          <w:szCs w:val="24"/>
        </w:rPr>
        <w:t>10</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00D6389F">
        <w:rPr>
          <w:rFonts w:ascii="GHEA Grapalat" w:hAnsi="GHEA Grapalat"/>
          <w:b/>
          <w:i w:val="0"/>
          <w:spacing w:val="-6"/>
          <w:sz w:val="24"/>
          <w:szCs w:val="24"/>
        </w:rPr>
        <w:t xml:space="preserve">г. Ереван, </w:t>
      </w:r>
      <w:proofErr w:type="spellStart"/>
      <w:r w:rsidR="00D6389F">
        <w:rPr>
          <w:rFonts w:ascii="GHEA Grapalat" w:hAnsi="GHEA Grapalat"/>
          <w:b/>
          <w:i w:val="0"/>
          <w:spacing w:val="-6"/>
          <w:sz w:val="24"/>
          <w:szCs w:val="24"/>
        </w:rPr>
        <w:t>Тбилисян</w:t>
      </w:r>
      <w:proofErr w:type="spellEnd"/>
      <w:r w:rsidR="00D6389F">
        <w:rPr>
          <w:rFonts w:ascii="GHEA Grapalat" w:hAnsi="GHEA Grapalat"/>
          <w:b/>
          <w:i w:val="0"/>
          <w:spacing w:val="-6"/>
          <w:sz w:val="24"/>
          <w:szCs w:val="24"/>
        </w:rPr>
        <w:t xml:space="preserve"> ш., д. 29</w:t>
      </w:r>
      <w:r w:rsidRPr="00521A49">
        <w:rPr>
          <w:rFonts w:ascii="GHEA Grapalat" w:hAnsi="GHEA Grapalat"/>
          <w:b/>
          <w:i w:val="0"/>
          <w:spacing w:val="-6"/>
          <w:sz w:val="24"/>
          <w:szCs w:val="24"/>
        </w:rPr>
        <w:t xml:space="preserve">, в </w:t>
      </w:r>
      <w:r w:rsidR="00D6389F">
        <w:rPr>
          <w:rFonts w:ascii="GHEA Grapalat" w:hAnsi="GHEA Grapalat"/>
          <w:b/>
          <w:i w:val="0"/>
          <w:spacing w:val="-6"/>
          <w:sz w:val="24"/>
          <w:szCs w:val="24"/>
        </w:rPr>
        <w:t>1</w:t>
      </w:r>
      <w:r w:rsidR="008A0D8A">
        <w:rPr>
          <w:rFonts w:ascii="GHEA Grapalat" w:hAnsi="GHEA Grapalat"/>
          <w:b/>
          <w:i w:val="0"/>
          <w:spacing w:val="-6"/>
          <w:sz w:val="24"/>
          <w:szCs w:val="24"/>
        </w:rPr>
        <w:t>1</w:t>
      </w:r>
      <w:r w:rsidR="00D6389F">
        <w:rPr>
          <w:rFonts w:ascii="GHEA Grapalat" w:hAnsi="GHEA Grapalat"/>
          <w:b/>
          <w:i w:val="0"/>
          <w:spacing w:val="-6"/>
          <w:sz w:val="24"/>
          <w:szCs w:val="24"/>
        </w:rPr>
        <w:t>:</w:t>
      </w:r>
      <w:r w:rsidR="00623559">
        <w:rPr>
          <w:rFonts w:ascii="GHEA Grapalat" w:hAnsi="GHEA Grapalat"/>
          <w:b/>
          <w:i w:val="0"/>
          <w:spacing w:val="-6"/>
          <w:sz w:val="24"/>
          <w:szCs w:val="24"/>
        </w:rPr>
        <w:t>0</w:t>
      </w:r>
      <w:r w:rsidR="00D6389F">
        <w:rPr>
          <w:rFonts w:ascii="GHEA Grapalat" w:hAnsi="GHEA Grapalat"/>
          <w:b/>
          <w:i w:val="0"/>
          <w:spacing w:val="-6"/>
          <w:sz w:val="24"/>
          <w:szCs w:val="24"/>
        </w:rPr>
        <w:t>0</w:t>
      </w:r>
      <w:r>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часов </w:t>
      </w:r>
      <w:r w:rsidR="00623559">
        <w:rPr>
          <w:rFonts w:ascii="GHEA Grapalat" w:hAnsi="GHEA Grapalat"/>
          <w:b/>
          <w:i w:val="0"/>
          <w:spacing w:val="-6"/>
          <w:sz w:val="24"/>
          <w:szCs w:val="24"/>
        </w:rPr>
        <w:t>28</w:t>
      </w:r>
      <w:r w:rsidR="000E76A7">
        <w:rPr>
          <w:rFonts w:ascii="GHEA Grapalat" w:hAnsi="GHEA Grapalat"/>
          <w:b/>
          <w:i w:val="0"/>
          <w:spacing w:val="-6"/>
          <w:sz w:val="24"/>
          <w:szCs w:val="24"/>
        </w:rPr>
        <w:t xml:space="preserve"> ноября</w:t>
      </w:r>
      <w:r>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sidRPr="00521A49">
        <w:rPr>
          <w:rFonts w:ascii="GHEA Grapalat" w:hAnsi="GHEA Grapalat"/>
          <w:b/>
          <w:i w:val="0"/>
          <w:sz w:val="24"/>
          <w:szCs w:val="24"/>
        </w:rPr>
        <w:t>.</w:t>
      </w:r>
    </w:p>
    <w:p w:rsidR="00027B1F" w:rsidRPr="000C472C" w:rsidRDefault="00027B1F" w:rsidP="00027B1F">
      <w:pPr>
        <w:ind w:firstLine="709"/>
        <w:contextualSpacing/>
        <w:rPr>
          <w:rFonts w:ascii="GHEA Grapalat" w:hAnsi="GHEA Grapalat"/>
        </w:rPr>
      </w:pPr>
    </w:p>
    <w:p w:rsidR="00027B1F" w:rsidRPr="000C472C" w:rsidRDefault="00027B1F" w:rsidP="00027B1F">
      <w:pPr>
        <w:ind w:firstLine="709"/>
        <w:contextualSpacing/>
        <w:rPr>
          <w:rFonts w:ascii="GHEA Grapalat" w:hAnsi="GHEA Grapalat"/>
          <w:u w:val="single"/>
        </w:rPr>
      </w:pPr>
      <w:r w:rsidRPr="000C472C">
        <w:rPr>
          <w:rFonts w:ascii="GHEA Grapalat" w:hAnsi="GHEA Grapalat"/>
        </w:rPr>
        <w:t>Телефон</w:t>
      </w:r>
      <w:r w:rsidRPr="000C472C">
        <w:rPr>
          <w:rFonts w:ascii="GHEA Grapalat" w:hAnsi="GHEA Grapalat" w:cs="Arial LatArm"/>
        </w:rPr>
        <w:t xml:space="preserve">: </w:t>
      </w:r>
      <w:r w:rsidRPr="000C472C">
        <w:rPr>
          <w:rFonts w:ascii="GHEA Grapalat" w:hAnsi="GHEA Grapalat"/>
          <w:b/>
        </w:rPr>
        <w:t>091-22-26-25</w:t>
      </w:r>
    </w:p>
    <w:p w:rsidR="00027B1F" w:rsidRPr="000C472C" w:rsidRDefault="00027B1F" w:rsidP="00027B1F">
      <w:pPr>
        <w:ind w:firstLine="709"/>
        <w:contextualSpacing/>
        <w:rPr>
          <w:rFonts w:ascii="GHEA Grapalat" w:hAnsi="GHEA Grapalat"/>
          <w:b/>
          <w:lang w:val="af-ZA"/>
        </w:rPr>
      </w:pPr>
      <w:r w:rsidRPr="000C472C">
        <w:rPr>
          <w:rFonts w:ascii="GHEA Grapalat" w:hAnsi="GHEA Grapalat"/>
        </w:rPr>
        <w:t>Электронная</w:t>
      </w:r>
      <w:r w:rsidRPr="000C472C">
        <w:rPr>
          <w:rFonts w:ascii="GHEA Grapalat" w:hAnsi="GHEA Grapalat" w:cs="Arial LatArm"/>
        </w:rPr>
        <w:t xml:space="preserve"> </w:t>
      </w:r>
      <w:r w:rsidRPr="000C472C">
        <w:rPr>
          <w:rFonts w:ascii="GHEA Grapalat" w:hAnsi="GHEA Grapalat"/>
        </w:rPr>
        <w:t>почта</w:t>
      </w:r>
      <w:r w:rsidRPr="000C472C">
        <w:rPr>
          <w:rFonts w:ascii="GHEA Grapalat" w:hAnsi="GHEA Grapalat" w:cs="Arial LatArm"/>
        </w:rPr>
        <w:t xml:space="preserve">: </w:t>
      </w:r>
      <w:r w:rsidR="000C472C" w:rsidRPr="000C472C">
        <w:rPr>
          <w:rFonts w:ascii="GHEA Grapalat" w:hAnsi="GHEA Grapalat"/>
          <w:b/>
          <w:color w:val="000000"/>
          <w:lang w:val="af-ZA"/>
        </w:rPr>
        <w:t>procurement_hhk@hti.am</w:t>
      </w:r>
    </w:p>
    <w:p w:rsidR="00027B1F" w:rsidRPr="00521A49" w:rsidRDefault="00027B1F" w:rsidP="00027B1F">
      <w:pPr>
        <w:ind w:firstLine="709"/>
        <w:contextualSpacing/>
        <w:rPr>
          <w:rFonts w:ascii="GHEA Grapalat" w:hAnsi="GHEA Grapalat"/>
          <w:b/>
        </w:rPr>
      </w:pPr>
      <w:r w:rsidRPr="000C472C">
        <w:rPr>
          <w:rFonts w:ascii="GHEA Grapalat" w:hAnsi="GHEA Grapalat"/>
        </w:rPr>
        <w:t xml:space="preserve">Заказчик: </w:t>
      </w:r>
      <w:r w:rsidR="00D6389F" w:rsidRPr="000C472C">
        <w:rPr>
          <w:rFonts w:ascii="GHEA Grapalat" w:hAnsi="GHEA Grapalat"/>
          <w:b/>
        </w:rPr>
        <w:t>ГНКО «Республиканский</w:t>
      </w:r>
      <w:r w:rsidR="00D6389F">
        <w:rPr>
          <w:rFonts w:ascii="GHEA Grapalat" w:hAnsi="GHEA Grapalat"/>
          <w:b/>
        </w:rPr>
        <w:t xml:space="preserve"> центр телекоммуникации» МВП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8A0D8A">
        <w:rPr>
          <w:rFonts w:ascii="GHEA Grapalat" w:hAnsi="GHEA Grapalat"/>
          <w:b/>
        </w:rPr>
        <w:t>GHAPDzB-HHK-25/</w:t>
      </w:r>
      <w:proofErr w:type="gramStart"/>
      <w:r w:rsidR="008A0D8A">
        <w:rPr>
          <w:rFonts w:ascii="GHEA Grapalat" w:hAnsi="GHEA Grapalat"/>
          <w:b/>
        </w:rPr>
        <w:t>39</w:t>
      </w:r>
      <w:r w:rsidRPr="00A47C53">
        <w:rPr>
          <w:rFonts w:ascii="GHEA Grapalat" w:hAnsi="GHEA Grapalat"/>
          <w:b/>
        </w:rPr>
        <w:t>»</w:t>
      </w:r>
      <w:r w:rsidRPr="00A47C53">
        <w:rPr>
          <w:rFonts w:ascii="GHEA Grapalat" w:hAnsi="GHEA Grapalat" w:cs="Times Armenian"/>
        </w:rPr>
        <w:br/>
      </w:r>
      <w:r w:rsidRPr="00A47C53">
        <w:rPr>
          <w:rFonts w:ascii="GHEA Grapalat" w:hAnsi="GHEA Grapalat"/>
        </w:rPr>
        <w:t>№</w:t>
      </w:r>
      <w:proofErr w:type="gramEnd"/>
      <w:r w:rsidRPr="00A47C53">
        <w:rPr>
          <w:rFonts w:ascii="GHEA Grapalat" w:hAnsi="GHEA Grapalat"/>
        </w:rPr>
        <w:t xml:space="preserve"> 1 от </w:t>
      </w:r>
      <w:r w:rsidR="00623559">
        <w:rPr>
          <w:rFonts w:ascii="GHEA Grapalat" w:hAnsi="GHEA Grapalat"/>
        </w:rPr>
        <w:t>18 ноября</w:t>
      </w:r>
      <w:r w:rsidR="00F659CE" w:rsidRPr="00A47C53">
        <w:rPr>
          <w:rFonts w:ascii="GHEA Grapalat" w:hAnsi="GHEA Grapalat"/>
        </w:rPr>
        <w:t xml:space="preserve"> 2025</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D6389F" w:rsidRPr="00D6389F"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ГОСУДАРСТВЕННАЯ НЕКОММЕРЧЕСКАЯ ОРГАНИЗАЦИЯ «РЕСПУБЛИКАНСКИЙ ЦЕНТР ТЕЛЕКОММУНИКАЦИИ» МИНИСТЕРСТВА ВЫСОКОТЕХНОЛОГИЧЕСКОЙ</w:t>
      </w:r>
    </w:p>
    <w:p w:rsidR="00C84F21" w:rsidRPr="00521A49"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ПРОМЫШЛЕННОСТИ 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w:t>
      </w:r>
      <w:r w:rsidR="000E76A7" w:rsidRPr="0023148F">
        <w:rPr>
          <w:rFonts w:ascii="GHEA Grapalat" w:hAnsi="GHEA Grapalat"/>
          <w:b/>
        </w:rPr>
        <w:t xml:space="preserve">ОБЪЯВЛЕННЫЙ С ЦЕЛЬЮ ПРИОБРЕТЕНИЯ </w:t>
      </w:r>
      <w:r w:rsidR="008A0D8A">
        <w:rPr>
          <w:rFonts w:ascii="GHEA Grapalat" w:hAnsi="GHEA Grapalat"/>
          <w:b/>
        </w:rPr>
        <w:t xml:space="preserve">ТЕХНИКИ, ВЫЧИСЛИТЕЛЬНОЙ ТЕХНИКИ И </w:t>
      </w:r>
      <w:proofErr w:type="gramStart"/>
      <w:r w:rsidR="008A0D8A">
        <w:rPr>
          <w:rFonts w:ascii="GHEA Grapalat" w:hAnsi="GHEA Grapalat"/>
          <w:b/>
        </w:rPr>
        <w:t>СОПУТСТВУЮЩИХ УСТРОЙСТВ</w:t>
      </w:r>
      <w:proofErr w:type="gramEnd"/>
      <w:r w:rsidR="008A0D8A">
        <w:rPr>
          <w:rFonts w:ascii="GHEA Grapalat" w:hAnsi="GHEA Grapalat"/>
          <w:b/>
        </w:rPr>
        <w:t xml:space="preserve"> И ОБОРУДОВАНИЯ</w:t>
      </w:r>
      <w:r w:rsidR="000E76A7" w:rsidRPr="0023148F">
        <w:rPr>
          <w:rFonts w:ascii="GHEA Grapalat" w:hAnsi="GHEA Grapalat"/>
          <w:b/>
        </w:rPr>
        <w:t xml:space="preserve"> ДЛЯ НУЖД </w:t>
      </w:r>
      <w:r w:rsidRPr="0023148F">
        <w:rPr>
          <w:rFonts w:ascii="GHEA Grapalat" w:hAnsi="GHEA Grapalat"/>
          <w:b/>
        </w:rPr>
        <w:t>ГН</w:t>
      </w:r>
      <w:r w:rsidR="00D6389F">
        <w:rPr>
          <w:rFonts w:ascii="GHEA Grapalat" w:hAnsi="GHEA Grapalat"/>
          <w:b/>
        </w:rPr>
        <w:t>К</w:t>
      </w:r>
      <w:r w:rsidRPr="0023148F">
        <w:rPr>
          <w:rFonts w:ascii="GHEA Grapalat" w:hAnsi="GHEA Grapalat"/>
          <w:b/>
        </w:rPr>
        <w:t>О «</w:t>
      </w:r>
      <w:r w:rsidR="00D6389F">
        <w:rPr>
          <w:rFonts w:ascii="GHEA Grapalat" w:hAnsi="GHEA Grapalat"/>
          <w:b/>
        </w:rPr>
        <w:t>РЦТ</w:t>
      </w:r>
      <w:r w:rsidRPr="0023148F">
        <w:rPr>
          <w:rFonts w:ascii="GHEA Grapalat" w:hAnsi="GHEA Grapalat"/>
          <w:b/>
        </w:rPr>
        <w:t>» М</w:t>
      </w:r>
      <w:r w:rsidR="00D6389F">
        <w:rPr>
          <w:rFonts w:ascii="GHEA Grapalat" w:hAnsi="GHEA Grapalat"/>
          <w:b/>
        </w:rPr>
        <w:t>ВП</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w:t>
      </w:r>
      <w:r w:rsidR="00FF6F1D" w:rsidRPr="00521A49">
        <w:rPr>
          <w:rFonts w:ascii="GHEA Grapalat" w:hAnsi="GHEA Grapalat"/>
          <w:b/>
        </w:rPr>
        <w:t xml:space="preserve">НА ЗАПРОС КОТИРОВОК, ОБЪЯВЛЕННЫЙ С ЦЕЛЬЮ ПРИОБРЕТЕНИЯ </w:t>
      </w:r>
      <w:r w:rsidR="008A0D8A">
        <w:rPr>
          <w:rFonts w:ascii="GHEA Grapalat" w:hAnsi="GHEA Grapalat"/>
          <w:b/>
        </w:rPr>
        <w:t xml:space="preserve">ТЕХНИКИ, ВЫЧИСЛИТЕЛЬНОЙ ТЕХНИКИ И </w:t>
      </w:r>
      <w:proofErr w:type="gramStart"/>
      <w:r w:rsidR="008A0D8A">
        <w:rPr>
          <w:rFonts w:ascii="GHEA Grapalat" w:hAnsi="GHEA Grapalat"/>
          <w:b/>
        </w:rPr>
        <w:t>СОПУТСТВУЮЩИХ УСТРОЙСТВ</w:t>
      </w:r>
      <w:proofErr w:type="gramEnd"/>
      <w:r w:rsidR="008A0D8A">
        <w:rPr>
          <w:rFonts w:ascii="GHEA Grapalat" w:hAnsi="GHEA Grapalat"/>
          <w:b/>
        </w:rPr>
        <w:t xml:space="preserve"> И ОБОРУДОВАНИЯ</w:t>
      </w:r>
      <w:r w:rsidR="00FF6F1D" w:rsidRPr="008E3301">
        <w:rPr>
          <w:rFonts w:ascii="GHEA Grapalat" w:hAnsi="GHEA Grapalat"/>
          <w:b/>
        </w:rPr>
        <w:t xml:space="preserve"> </w:t>
      </w:r>
      <w:r w:rsidR="00FF6F1D" w:rsidRPr="00521A49">
        <w:rPr>
          <w:rFonts w:ascii="GHEA Grapalat" w:hAnsi="GHEA Grapalat"/>
          <w:b/>
        </w:rPr>
        <w:t xml:space="preserve">ДЛЯ НУЖД </w:t>
      </w:r>
      <w:r w:rsidR="00D6389F" w:rsidRPr="0023148F">
        <w:rPr>
          <w:rFonts w:ascii="GHEA Grapalat" w:hAnsi="GHEA Grapalat"/>
          <w:b/>
        </w:rPr>
        <w:t>ГН</w:t>
      </w:r>
      <w:r w:rsidR="00D6389F">
        <w:rPr>
          <w:rFonts w:ascii="GHEA Grapalat" w:hAnsi="GHEA Grapalat"/>
          <w:b/>
        </w:rPr>
        <w:t>К</w:t>
      </w:r>
      <w:r w:rsidR="00D6389F" w:rsidRPr="0023148F">
        <w:rPr>
          <w:rFonts w:ascii="GHEA Grapalat" w:hAnsi="GHEA Grapalat"/>
          <w:b/>
        </w:rPr>
        <w:t>О «</w:t>
      </w:r>
      <w:r w:rsidR="00D6389F">
        <w:rPr>
          <w:rFonts w:ascii="GHEA Grapalat" w:hAnsi="GHEA Grapalat"/>
          <w:b/>
        </w:rPr>
        <w:t>РЦТ</w:t>
      </w:r>
      <w:r w:rsidR="00D6389F" w:rsidRPr="0023148F">
        <w:rPr>
          <w:rFonts w:ascii="GHEA Grapalat" w:hAnsi="GHEA Grapalat"/>
          <w:b/>
        </w:rPr>
        <w:t>» М</w:t>
      </w:r>
      <w:r w:rsidR="00D6389F">
        <w:rPr>
          <w:rFonts w:ascii="GHEA Grapalat" w:hAnsi="GHEA Grapalat"/>
          <w:b/>
        </w:rPr>
        <w:t>ВП</w:t>
      </w:r>
      <w:r w:rsidR="00D6389F" w:rsidRPr="00521A49">
        <w:rPr>
          <w:rFonts w:ascii="GHEA Grapalat" w:hAnsi="GHEA Grapalat"/>
          <w:b/>
        </w:rPr>
        <w:t xml:space="preserve">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proofErr w:type="gramStart"/>
      <w:r w:rsidR="00174DAB" w:rsidRPr="00521A49">
        <w:rPr>
          <w:rFonts w:ascii="GHEA Grapalat" w:hAnsi="GHEA Grapalat"/>
        </w:rPr>
        <w:t>квалификации  и</w:t>
      </w:r>
      <w:proofErr w:type="gramEnd"/>
      <w:r w:rsidR="00174DAB" w:rsidRPr="00521A49">
        <w:rPr>
          <w:rFonts w:ascii="GHEA Grapalat" w:hAnsi="GHEA Grapalat"/>
        </w:rPr>
        <w:t xml:space="preserve">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8A0D8A">
        <w:rPr>
          <w:rFonts w:ascii="GHEA Grapalat" w:hAnsi="GHEA Grapalat"/>
          <w:b/>
        </w:rPr>
        <w:t>GHAPDzB-HHK-25/39</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73B1A" w:rsidRPr="0023148F">
        <w:rPr>
          <w:rFonts w:ascii="GHEA Grapalat" w:hAnsi="GHEA Grapalat"/>
          <w:b/>
        </w:rPr>
        <w:t>ГН</w:t>
      </w:r>
      <w:r w:rsidR="00073B1A">
        <w:rPr>
          <w:rFonts w:ascii="GHEA Grapalat" w:hAnsi="GHEA Grapalat"/>
          <w:b/>
        </w:rPr>
        <w:t>К</w:t>
      </w:r>
      <w:r w:rsidR="00073B1A" w:rsidRPr="0023148F">
        <w:rPr>
          <w:rFonts w:ascii="GHEA Grapalat" w:hAnsi="GHEA Grapalat"/>
          <w:b/>
        </w:rPr>
        <w:t>О «</w:t>
      </w:r>
      <w:r w:rsidR="00073B1A">
        <w:rPr>
          <w:rFonts w:ascii="GHEA Grapalat" w:hAnsi="GHEA Grapalat"/>
          <w:b/>
        </w:rPr>
        <w:t>РЦТ</w:t>
      </w:r>
      <w:r w:rsidR="00073B1A" w:rsidRPr="0023148F">
        <w:rPr>
          <w:rFonts w:ascii="GHEA Grapalat" w:hAnsi="GHEA Grapalat"/>
          <w:b/>
        </w:rPr>
        <w:t>» М</w:t>
      </w:r>
      <w:r w:rsidR="00073B1A">
        <w:rPr>
          <w:rFonts w:ascii="GHEA Grapalat" w:hAnsi="GHEA Grapalat"/>
          <w:b/>
        </w:rPr>
        <w:t>ВП</w:t>
      </w:r>
      <w:r w:rsidR="00073B1A" w:rsidRPr="00521A49">
        <w:rPr>
          <w:rFonts w:ascii="GHEA Grapalat" w:hAnsi="GHEA Grapalat"/>
          <w:b/>
        </w:rPr>
        <w:t xml:space="preserve">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Адрес электронной почты секретар</w:t>
      </w:r>
      <w:r w:rsidRPr="000C472C">
        <w:rPr>
          <w:rFonts w:ascii="GHEA Grapalat" w:hAnsi="GHEA Grapalat"/>
          <w:sz w:val="24"/>
          <w:szCs w:val="24"/>
        </w:rPr>
        <w:t xml:space="preserve">я оценочной комиссии </w:t>
      </w:r>
      <w:r w:rsidR="000C472C" w:rsidRPr="000C472C">
        <w:rPr>
          <w:rFonts w:ascii="GHEA Grapalat" w:hAnsi="GHEA Grapalat"/>
          <w:b/>
          <w:color w:val="000000"/>
          <w:sz w:val="24"/>
          <w:szCs w:val="24"/>
          <w:lang w:val="af-ZA"/>
        </w:rPr>
        <w:t>procurement_hhk@hti.am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w:t>
      </w:r>
      <w:r w:rsidR="00EA245B" w:rsidRPr="00FF6F1D">
        <w:rPr>
          <w:rFonts w:ascii="GHEA Grapalat" w:hAnsi="GHEA Grapalat"/>
          <w:i w:val="0"/>
          <w:sz w:val="24"/>
          <w:szCs w:val="24"/>
        </w:rPr>
        <w:t xml:space="preserve">приобретение </w:t>
      </w:r>
      <w:r w:rsidR="008A0D8A">
        <w:rPr>
          <w:rFonts w:ascii="GHEA Grapalat" w:hAnsi="GHEA Grapalat"/>
          <w:b/>
          <w:i w:val="0"/>
          <w:sz w:val="24"/>
          <w:szCs w:val="24"/>
        </w:rPr>
        <w:t xml:space="preserve">техники, вычислительной техники и </w:t>
      </w:r>
      <w:proofErr w:type="gramStart"/>
      <w:r w:rsidR="008A0D8A">
        <w:rPr>
          <w:rFonts w:ascii="GHEA Grapalat" w:hAnsi="GHEA Grapalat"/>
          <w:b/>
          <w:i w:val="0"/>
          <w:sz w:val="24"/>
          <w:szCs w:val="24"/>
        </w:rPr>
        <w:t>сопутствующих устройств</w:t>
      </w:r>
      <w:proofErr w:type="gramEnd"/>
      <w:r w:rsidR="008A0D8A">
        <w:rPr>
          <w:rFonts w:ascii="GHEA Grapalat" w:hAnsi="GHEA Grapalat"/>
          <w:b/>
          <w:i w:val="0"/>
          <w:sz w:val="24"/>
          <w:szCs w:val="24"/>
        </w:rPr>
        <w:t xml:space="preserve"> и оборудования</w:t>
      </w:r>
      <w:r w:rsidR="00DE3482" w:rsidRPr="00DE3482">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5D2E90" w:rsidRPr="005D2E90">
        <w:rPr>
          <w:rFonts w:ascii="GHEA Grapalat" w:hAnsi="GHEA Grapalat"/>
          <w:b/>
          <w:i w:val="0"/>
          <w:color w:val="0D0D0D" w:themeColor="text1" w:themeTint="F2"/>
          <w:sz w:val="24"/>
          <w:szCs w:val="24"/>
        </w:rPr>
        <w:t>ГНКО «РЦТ» МВП РА</w:t>
      </w:r>
      <w:r w:rsidR="00EA245B" w:rsidRPr="00521A49">
        <w:rPr>
          <w:rFonts w:ascii="GHEA Grapalat" w:hAnsi="GHEA Grapalat"/>
          <w:i w:val="0"/>
          <w:sz w:val="24"/>
          <w:szCs w:val="24"/>
        </w:rPr>
        <w:t xml:space="preserve">, которые сгруппированы в </w:t>
      </w:r>
      <w:r w:rsidR="00623559">
        <w:rPr>
          <w:rFonts w:ascii="GHEA Grapalat" w:hAnsi="GHEA Grapalat"/>
          <w:b/>
          <w:i w:val="0"/>
          <w:sz w:val="24"/>
          <w:szCs w:val="24"/>
        </w:rPr>
        <w:t>11</w:t>
      </w:r>
      <w:r w:rsidR="00E5203B">
        <w:rPr>
          <w:rFonts w:ascii="GHEA Grapalat" w:hAnsi="GHEA Grapalat"/>
          <w:b/>
          <w:i w:val="0"/>
          <w:sz w:val="24"/>
          <w:szCs w:val="24"/>
        </w:rPr>
        <w:t xml:space="preserve"> лот</w:t>
      </w:r>
      <w:r w:rsidR="00FF6F1D">
        <w:rPr>
          <w:rFonts w:ascii="GHEA Grapalat" w:hAnsi="GHEA Grapalat"/>
          <w:b/>
          <w:i w:val="0"/>
          <w:sz w:val="24"/>
          <w:szCs w:val="24"/>
        </w:rPr>
        <w:t>ов</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8A0D8A" w:rsidRDefault="007B326D" w:rsidP="0095062A">
            <w:pPr>
              <w:pStyle w:val="23"/>
              <w:widowControl w:val="0"/>
              <w:spacing w:after="120" w:line="240" w:lineRule="auto"/>
              <w:ind w:left="-168" w:right="1062" w:firstLine="168"/>
              <w:jc w:val="center"/>
              <w:rPr>
                <w:rFonts w:ascii="GHEA Grapalat" w:hAnsi="GHEA Grapalat"/>
              </w:rPr>
            </w:pPr>
            <w:r w:rsidRPr="008A0D8A">
              <w:rPr>
                <w:rFonts w:ascii="GHEA Grapalat" w:hAnsi="GHEA Grapalat"/>
                <w:b/>
              </w:rPr>
              <w:t>№</w:t>
            </w:r>
          </w:p>
        </w:tc>
        <w:tc>
          <w:tcPr>
            <w:tcW w:w="1726" w:type="dxa"/>
            <w:vAlign w:val="center"/>
          </w:tcPr>
          <w:p w:rsidR="007B326D" w:rsidRPr="008A0D8A" w:rsidRDefault="007B326D" w:rsidP="00962010">
            <w:pPr>
              <w:pStyle w:val="23"/>
              <w:widowControl w:val="0"/>
              <w:spacing w:after="120" w:line="240" w:lineRule="auto"/>
              <w:ind w:firstLine="0"/>
              <w:jc w:val="center"/>
              <w:rPr>
                <w:rFonts w:ascii="GHEA Grapalat" w:hAnsi="GHEA Grapalat"/>
                <w:b/>
              </w:rPr>
            </w:pPr>
            <w:r w:rsidRPr="008A0D8A">
              <w:rPr>
                <w:rFonts w:ascii="GHEA Grapalat" w:hAnsi="GHEA Grapalat"/>
                <w:b/>
              </w:rPr>
              <w:t>Цена закупки</w:t>
            </w:r>
          </w:p>
        </w:tc>
        <w:tc>
          <w:tcPr>
            <w:tcW w:w="7536" w:type="dxa"/>
            <w:vMerge/>
            <w:vAlign w:val="center"/>
          </w:tcPr>
          <w:p w:rsidR="007B326D" w:rsidRPr="008A0D8A" w:rsidRDefault="007B326D" w:rsidP="00962010">
            <w:pPr>
              <w:pStyle w:val="23"/>
              <w:widowControl w:val="0"/>
              <w:spacing w:after="120" w:line="240" w:lineRule="auto"/>
              <w:ind w:firstLine="567"/>
              <w:rPr>
                <w:rFonts w:ascii="GHEA Grapalat" w:hAnsi="GHEA Grapalat"/>
                <w:b/>
                <w:i/>
              </w:rPr>
            </w:pP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1</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350 000</w:t>
            </w:r>
          </w:p>
        </w:tc>
        <w:tc>
          <w:tcPr>
            <w:tcW w:w="7536" w:type="dxa"/>
            <w:tcBorders>
              <w:top w:val="single" w:sz="4" w:space="0" w:color="auto"/>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Компьютерный монитор</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2</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64 000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Наушники</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3</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35 000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Клавиатура</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4</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25 000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Мышь</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5</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35 000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proofErr w:type="spellStart"/>
            <w:r w:rsidRPr="008A0D8A">
              <w:rPr>
                <w:rFonts w:ascii="GHEA Grapalat" w:hAnsi="GHEA Grapalat" w:cs="GHEA Grapalat"/>
                <w:color w:val="000000"/>
                <w:sz w:val="20"/>
                <w:szCs w:val="20"/>
                <w:lang w:bidi="ar-SA"/>
              </w:rPr>
              <w:t>Флеш</w:t>
            </w:r>
            <w:proofErr w:type="spellEnd"/>
            <w:r w:rsidRPr="008A0D8A">
              <w:rPr>
                <w:rFonts w:ascii="GHEA Grapalat" w:hAnsi="GHEA Grapalat" w:cs="GHEA Grapalat"/>
                <w:color w:val="000000"/>
                <w:sz w:val="20"/>
                <w:szCs w:val="20"/>
                <w:lang w:bidi="ar-SA"/>
              </w:rPr>
              <w:t>-накопитель</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6</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45 000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USB-разветвитель</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7</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150 000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Телевизор</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8</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10 000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Крепление для телевизора</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9</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91 500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Кабель UTP</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10</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500 000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Мойка высокого давления</w:t>
            </w:r>
          </w:p>
        </w:tc>
      </w:tr>
      <w:tr w:rsidR="008A0D8A" w:rsidRPr="00C21CDD" w:rsidTr="00403B8C">
        <w:trPr>
          <w:jc w:val="center"/>
        </w:trPr>
        <w:tc>
          <w:tcPr>
            <w:tcW w:w="708" w:type="dxa"/>
            <w:vAlign w:val="center"/>
          </w:tcPr>
          <w:p w:rsidR="008A0D8A" w:rsidRPr="008A0D8A" w:rsidRDefault="008A0D8A" w:rsidP="008A0D8A">
            <w:pPr>
              <w:pStyle w:val="23"/>
              <w:widowControl w:val="0"/>
              <w:spacing w:line="240" w:lineRule="auto"/>
              <w:ind w:left="114" w:right="57" w:firstLine="0"/>
              <w:jc w:val="center"/>
              <w:outlineLvl w:val="0"/>
              <w:rPr>
                <w:rFonts w:ascii="GHEA Grapalat" w:hAnsi="GHEA Grapalat"/>
              </w:rPr>
            </w:pPr>
            <w:r w:rsidRPr="008A0D8A">
              <w:rPr>
                <w:rFonts w:ascii="GHEA Grapalat" w:hAnsi="GHEA Grapalat"/>
              </w:rPr>
              <w:t>11</w:t>
            </w:r>
          </w:p>
        </w:tc>
        <w:tc>
          <w:tcPr>
            <w:tcW w:w="1726" w:type="dxa"/>
          </w:tcPr>
          <w:p w:rsidR="008A0D8A" w:rsidRPr="008A0D8A" w:rsidRDefault="008A0D8A" w:rsidP="008A0D8A">
            <w:pPr>
              <w:jc w:val="center"/>
              <w:rPr>
                <w:rFonts w:ascii="GHEA Grapalat" w:hAnsi="GHEA Grapalat"/>
                <w:sz w:val="20"/>
                <w:szCs w:val="20"/>
              </w:rPr>
            </w:pPr>
            <w:r w:rsidRPr="008A0D8A">
              <w:rPr>
                <w:rFonts w:ascii="GHEA Grapalat" w:hAnsi="GHEA Grapalat"/>
                <w:sz w:val="20"/>
                <w:szCs w:val="20"/>
              </w:rPr>
              <w:t>210 000</w:t>
            </w:r>
          </w:p>
        </w:tc>
        <w:tc>
          <w:tcPr>
            <w:tcW w:w="7536" w:type="dxa"/>
            <w:tcBorders>
              <w:top w:val="nil"/>
              <w:left w:val="single" w:sz="4" w:space="0" w:color="auto"/>
              <w:bottom w:val="single" w:sz="4" w:space="0" w:color="auto"/>
              <w:right w:val="single" w:sz="4" w:space="0" w:color="auto"/>
            </w:tcBorders>
            <w:shd w:val="clear" w:color="auto" w:fill="auto"/>
          </w:tcPr>
          <w:p w:rsidR="008A0D8A" w:rsidRPr="008A0D8A" w:rsidRDefault="008A0D8A" w:rsidP="008A0D8A">
            <w:pPr>
              <w:autoSpaceDE w:val="0"/>
              <w:autoSpaceDN w:val="0"/>
              <w:adjustRightInd w:val="0"/>
              <w:rPr>
                <w:rFonts w:ascii="GHEA Grapalat" w:hAnsi="GHEA Grapalat" w:cs="GHEA Grapalat"/>
                <w:color w:val="000000"/>
                <w:sz w:val="20"/>
                <w:szCs w:val="20"/>
                <w:lang w:bidi="ar-SA"/>
              </w:rPr>
            </w:pPr>
            <w:r w:rsidRPr="008A0D8A">
              <w:rPr>
                <w:rFonts w:ascii="GHEA Grapalat" w:hAnsi="GHEA Grapalat" w:cs="GHEA Grapalat"/>
                <w:color w:val="000000"/>
                <w:sz w:val="20"/>
                <w:szCs w:val="20"/>
                <w:lang w:bidi="ar-SA"/>
              </w:rPr>
              <w:t>Принтер</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13369">
        <w:rPr>
          <w:rFonts w:ascii="GHEA Grapalat" w:hAnsi="GHEA Grapalat"/>
          <w:b/>
        </w:rPr>
        <w:t>ОТОБРАННЫМ  УЧАСТНИКОМ</w:t>
      </w:r>
      <w:proofErr w:type="gramEnd"/>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w:t>
      </w:r>
      <w:proofErr w:type="gramStart"/>
      <w:r w:rsidR="00CB2FE2" w:rsidRPr="00521A49">
        <w:rPr>
          <w:rFonts w:ascii="GHEA Grapalat" w:hAnsi="GHEA Grapalat"/>
        </w:rPr>
        <w:t>которых  административный</w:t>
      </w:r>
      <w:proofErr w:type="gramEnd"/>
      <w:r w:rsidR="00CB2FE2" w:rsidRPr="00521A49">
        <w:rPr>
          <w:rFonts w:ascii="GHEA Grapalat" w:hAnsi="GHEA Grapalat"/>
        </w:rPr>
        <w:t xml:space="preserve">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по состоянию на день подачи заявки включены в список участников, не </w:t>
      </w:r>
      <w:r w:rsidR="00753E6E" w:rsidRPr="00521A49">
        <w:rPr>
          <w:rFonts w:ascii="GHEA Grapalat" w:hAnsi="GHEA Grapalat"/>
        </w:rPr>
        <w:lastRenderedPageBreak/>
        <w:t>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в качестве отобранного участника отказался или </w:t>
      </w:r>
      <w:proofErr w:type="gramStart"/>
      <w:r w:rsidRPr="00521A49">
        <w:rPr>
          <w:rFonts w:ascii="GHEA Grapalat" w:hAnsi="GHEA Grapalat"/>
        </w:rPr>
        <w:t>лишился  права</w:t>
      </w:r>
      <w:proofErr w:type="gramEnd"/>
      <w:r w:rsidRPr="00521A49">
        <w:rPr>
          <w:rFonts w:ascii="GHEA Grapalat" w:hAnsi="GHEA Grapalat"/>
        </w:rPr>
        <w:t xml:space="preserve">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лицом, имеющим возможность предопределять решения юридического лица </w:t>
      </w:r>
      <w:r w:rsidRPr="00521A49">
        <w:rPr>
          <w:rFonts w:ascii="GHEA Grapalat" w:hAnsi="GHEA Grapalat"/>
          <w:color w:val="000000"/>
        </w:rPr>
        <w:lastRenderedPageBreak/>
        <w:t>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xml:space="preserve">. В случае несоблюдения </w:t>
      </w:r>
      <w:r w:rsidR="000A6B75" w:rsidRPr="00521A49">
        <w:rPr>
          <w:rFonts w:ascii="GHEA Grapalat" w:hAnsi="GHEA Grapalat"/>
          <w:sz w:val="24"/>
          <w:szCs w:val="24"/>
        </w:rPr>
        <w:lastRenderedPageBreak/>
        <w:t>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lastRenderedPageBreak/>
        <w:t xml:space="preserve">Участник может подать заявку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D6389F">
        <w:rPr>
          <w:rFonts w:ascii="GHEA Grapalat" w:hAnsi="GHEA Grapalat"/>
          <w:b/>
          <w:sz w:val="24"/>
          <w:szCs w:val="24"/>
        </w:rPr>
        <w:t xml:space="preserve">г. Ереван, </w:t>
      </w:r>
      <w:proofErr w:type="spellStart"/>
      <w:r w:rsidR="00D6389F">
        <w:rPr>
          <w:rFonts w:ascii="GHEA Grapalat" w:hAnsi="GHEA Grapalat"/>
          <w:b/>
          <w:sz w:val="24"/>
          <w:szCs w:val="24"/>
        </w:rPr>
        <w:t>Тбилисян</w:t>
      </w:r>
      <w:proofErr w:type="spellEnd"/>
      <w:r w:rsidR="00D6389F">
        <w:rPr>
          <w:rFonts w:ascii="GHEA Grapalat" w:hAnsi="GHEA Grapalat"/>
          <w:b/>
          <w:sz w:val="24"/>
          <w:szCs w:val="24"/>
        </w:rPr>
        <w:t xml:space="preserve"> ш., д. 29</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D6389F">
        <w:rPr>
          <w:rFonts w:ascii="GHEA Grapalat" w:hAnsi="GHEA Grapalat"/>
          <w:b/>
          <w:sz w:val="24"/>
          <w:szCs w:val="24"/>
        </w:rPr>
        <w:t>1</w:t>
      </w:r>
      <w:r w:rsidR="00B3322B">
        <w:rPr>
          <w:rFonts w:ascii="GHEA Grapalat" w:hAnsi="GHEA Grapalat"/>
          <w:b/>
          <w:sz w:val="24"/>
          <w:szCs w:val="24"/>
        </w:rPr>
        <w:t>1</w:t>
      </w:r>
      <w:r w:rsidR="00D6389F">
        <w:rPr>
          <w:rFonts w:ascii="GHEA Grapalat" w:hAnsi="GHEA Grapalat"/>
          <w:b/>
          <w:sz w:val="24"/>
          <w:szCs w:val="24"/>
        </w:rPr>
        <w:t>:</w:t>
      </w:r>
      <w:r w:rsidR="00623559">
        <w:rPr>
          <w:rFonts w:ascii="GHEA Grapalat" w:hAnsi="GHEA Grapalat"/>
          <w:b/>
          <w:sz w:val="24"/>
          <w:szCs w:val="24"/>
        </w:rPr>
        <w:t>0</w:t>
      </w:r>
      <w:r w:rsidR="00D6389F">
        <w:rPr>
          <w:rFonts w:ascii="GHEA Grapalat" w:hAnsi="GHEA Grapalat"/>
          <w:b/>
          <w:sz w:val="24"/>
          <w:szCs w:val="24"/>
        </w:rPr>
        <w:t>0</w:t>
      </w:r>
      <w:r w:rsidR="002156A2">
        <w:rPr>
          <w:rFonts w:ascii="GHEA Grapalat" w:hAnsi="GHEA Grapalat"/>
          <w:b/>
          <w:sz w:val="24"/>
          <w:szCs w:val="24"/>
        </w:rPr>
        <w:t xml:space="preserve"> </w:t>
      </w:r>
      <w:r w:rsidR="00805C77" w:rsidRPr="00521A49">
        <w:rPr>
          <w:rFonts w:ascii="GHEA Grapalat" w:hAnsi="GHEA Grapalat"/>
          <w:b/>
          <w:sz w:val="24"/>
          <w:szCs w:val="24"/>
        </w:rPr>
        <w:t xml:space="preserve">часов </w:t>
      </w:r>
      <w:r w:rsidR="00B011D4" w:rsidRPr="00B011D4">
        <w:rPr>
          <w:rFonts w:ascii="GHEA Grapalat" w:hAnsi="GHEA Grapalat"/>
          <w:b/>
          <w:sz w:val="24"/>
          <w:szCs w:val="24"/>
        </w:rPr>
        <w:t>10</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CA2C54">
        <w:rPr>
          <w:rFonts w:ascii="GHEA Grapalat" w:hAnsi="GHEA Grapalat"/>
          <w:b/>
          <w:sz w:val="24"/>
          <w:szCs w:val="24"/>
        </w:rPr>
        <w:t>Астгик</w:t>
      </w:r>
      <w:proofErr w:type="spellEnd"/>
      <w:r w:rsidR="00CA2C54">
        <w:rPr>
          <w:rFonts w:ascii="GHEA Grapalat" w:hAnsi="GHEA Grapalat"/>
          <w:b/>
          <w:sz w:val="24"/>
          <w:szCs w:val="24"/>
        </w:rPr>
        <w:t xml:space="preserve"> </w:t>
      </w:r>
      <w:proofErr w:type="spellStart"/>
      <w:r w:rsidR="00CA2C5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521A49">
        <w:rPr>
          <w:rFonts w:ascii="GHEA Grapalat" w:hAnsi="GHEA Grapalat"/>
        </w:rPr>
        <w:t>пай)  в</w:t>
      </w:r>
      <w:proofErr w:type="gramEnd"/>
      <w:r w:rsidRPr="00521A49">
        <w:rPr>
          <w:rFonts w:ascii="GHEA Grapalat" w:hAnsi="GHEA Grapalat"/>
        </w:rPr>
        <w:t xml:space="preserve">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w:t>
      </w:r>
      <w:r w:rsidRPr="00521A49">
        <w:rPr>
          <w:rFonts w:ascii="GHEA Grapalat" w:hAnsi="GHEA Grapalat"/>
          <w:sz w:val="24"/>
          <w:szCs w:val="24"/>
        </w:rPr>
        <w:lastRenderedPageBreak/>
        <w:t>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521A49">
        <w:rPr>
          <w:rFonts w:ascii="GHEA Grapalat" w:hAnsi="GHEA Grapalat"/>
          <w:sz w:val="24"/>
          <w:szCs w:val="24"/>
        </w:rPr>
        <w:t>сведений</w:t>
      </w:r>
      <w:proofErr w:type="gramEnd"/>
      <w:r w:rsidRPr="00521A49">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B011D4" w:rsidRPr="00B011D4">
        <w:rPr>
          <w:rFonts w:ascii="GHEA Grapalat" w:hAnsi="GHEA Grapalat"/>
          <w:b/>
          <w:sz w:val="24"/>
          <w:szCs w:val="24"/>
        </w:rPr>
        <w:t>10</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D6389F">
        <w:rPr>
          <w:rFonts w:ascii="GHEA Grapalat" w:hAnsi="GHEA Grapalat"/>
          <w:b/>
          <w:sz w:val="24"/>
          <w:szCs w:val="24"/>
        </w:rPr>
        <w:t>1</w:t>
      </w:r>
      <w:r w:rsidR="00B3322B">
        <w:rPr>
          <w:rFonts w:ascii="GHEA Grapalat" w:hAnsi="GHEA Grapalat"/>
          <w:b/>
          <w:sz w:val="24"/>
          <w:szCs w:val="24"/>
        </w:rPr>
        <w:t>1</w:t>
      </w:r>
      <w:r w:rsidR="00D6389F">
        <w:rPr>
          <w:rFonts w:ascii="GHEA Grapalat" w:hAnsi="GHEA Grapalat"/>
          <w:b/>
          <w:sz w:val="24"/>
          <w:szCs w:val="24"/>
        </w:rPr>
        <w:t>:</w:t>
      </w:r>
      <w:r w:rsidR="00623559">
        <w:rPr>
          <w:rFonts w:ascii="GHEA Grapalat" w:hAnsi="GHEA Grapalat"/>
          <w:b/>
          <w:sz w:val="24"/>
          <w:szCs w:val="24"/>
        </w:rPr>
        <w:t>0</w:t>
      </w:r>
      <w:r w:rsidR="00D6389F">
        <w:rPr>
          <w:rFonts w:ascii="GHEA Grapalat" w:hAnsi="GHEA Grapalat"/>
          <w:b/>
          <w:sz w:val="24"/>
          <w:szCs w:val="24"/>
        </w:rPr>
        <w:t>0</w:t>
      </w:r>
      <w:r w:rsidR="002156A2">
        <w:rPr>
          <w:rFonts w:ascii="GHEA Grapalat" w:hAnsi="GHEA Grapalat"/>
          <w:b/>
          <w:sz w:val="24"/>
          <w:szCs w:val="24"/>
        </w:rPr>
        <w:t xml:space="preserve">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w:t>
      </w:r>
      <w:r w:rsidR="006A4E85" w:rsidRPr="00521A49">
        <w:rPr>
          <w:rFonts w:ascii="GHEA Grapalat" w:hAnsi="GHEA Grapalat"/>
        </w:rPr>
        <w:lastRenderedPageBreak/>
        <w:t xml:space="preserve">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proofErr w:type="gramStart"/>
      <w:r w:rsidRPr="00521A49">
        <w:rPr>
          <w:rFonts w:ascii="GHEA Grapalat" w:hAnsi="GHEA Grapalat"/>
          <w:sz w:val="24"/>
          <w:szCs w:val="24"/>
        </w:rPr>
        <w:t>для определения</w:t>
      </w:r>
      <w:proofErr w:type="gramEnd"/>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521A49">
        <w:rPr>
          <w:rFonts w:ascii="GHEA Grapalat" w:hAnsi="GHEA Grapalat"/>
          <w:sz w:val="24"/>
          <w:szCs w:val="24"/>
        </w:rPr>
        <w:t>ценам,  определяются</w:t>
      </w:r>
      <w:proofErr w:type="gramEnd"/>
      <w:r w:rsidRPr="00521A49">
        <w:rPr>
          <w:rFonts w:ascii="GHEA Grapalat" w:hAnsi="GHEA Grapalat"/>
          <w:sz w:val="24"/>
          <w:szCs w:val="24"/>
        </w:rPr>
        <w:t xml:space="preserve">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w:t>
      </w:r>
      <w:r w:rsidRPr="00521A49">
        <w:rPr>
          <w:rFonts w:ascii="GHEA Grapalat" w:hAnsi="GHEA Grapalat"/>
          <w:sz w:val="24"/>
          <w:szCs w:val="24"/>
        </w:rPr>
        <w:lastRenderedPageBreak/>
        <w:t>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521A49">
        <w:rPr>
          <w:rFonts w:ascii="GHEA Grapalat" w:hAnsi="GHEA Grapalat"/>
          <w:sz w:val="24"/>
          <w:szCs w:val="24"/>
        </w:rPr>
        <w:t>пай)  либо</w:t>
      </w:r>
      <w:proofErr w:type="gramEnd"/>
      <w:r w:rsidR="006A649A" w:rsidRPr="00521A49">
        <w:rPr>
          <w:rFonts w:ascii="GHEA Grapalat" w:hAnsi="GHEA Grapalat"/>
          <w:sz w:val="24"/>
          <w:szCs w:val="24"/>
        </w:rPr>
        <w:t xml:space="preserve">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w:t>
      </w:r>
      <w:proofErr w:type="gramStart"/>
      <w:r w:rsidRPr="00521A49">
        <w:rPr>
          <w:rFonts w:ascii="GHEA Grapalat" w:hAnsi="GHEA Grapalat"/>
          <w:sz w:val="24"/>
          <w:szCs w:val="24"/>
        </w:rPr>
        <w:t>заявок</w:t>
      </w:r>
      <w:r w:rsidR="001E4A24" w:rsidRPr="00521A49">
        <w:rPr>
          <w:rFonts w:ascii="GHEA Grapalat" w:hAnsi="GHEA Grapalat"/>
          <w:sz w:val="24"/>
          <w:szCs w:val="24"/>
        </w:rPr>
        <w:t xml:space="preserve">  и</w:t>
      </w:r>
      <w:proofErr w:type="gramEnd"/>
      <w:r w:rsidR="001E4A24" w:rsidRPr="00521A49">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w:t>
      </w:r>
      <w:r w:rsidR="001E4A24" w:rsidRPr="00521A49">
        <w:rPr>
          <w:rFonts w:ascii="GHEA Grapalat" w:hAnsi="GHEA Grapalat"/>
          <w:sz w:val="24"/>
          <w:szCs w:val="24"/>
        </w:rPr>
        <w:lastRenderedPageBreak/>
        <w:t>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proofErr w:type="gramStart"/>
      <w:r>
        <w:rPr>
          <w:rFonts w:ascii="GHEA Grapalat" w:hAnsi="GHEA Grapalat"/>
        </w:rPr>
        <w:t>на десятый день</w:t>
      </w:r>
      <w:proofErr w:type="gramEnd"/>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proofErr w:type="spellStart"/>
      <w:r w:rsidRPr="006E181F">
        <w:rPr>
          <w:rFonts w:ascii="GHEA Grapalat" w:hAnsi="GHEA Grapalat"/>
        </w:rPr>
        <w:t>сорокодневного</w:t>
      </w:r>
      <w:proofErr w:type="spellEnd"/>
      <w:r w:rsidRPr="006E181F">
        <w:rPr>
          <w:rFonts w:ascii="GHEA Grapalat" w:hAnsi="GHEA Grapalat"/>
        </w:rPr>
        <w:t xml:space="preserve">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w:t>
      </w:r>
      <w:r>
        <w:rPr>
          <w:rFonts w:ascii="GHEA Grapalat" w:hAnsi="GHEA Grapalat" w:cs="Sylfaen"/>
        </w:rPr>
        <w:lastRenderedPageBreak/>
        <w:t xml:space="preserve">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lastRenderedPageBreak/>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lastRenderedPageBreak/>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w:t>
      </w:r>
      <w:proofErr w:type="gramStart"/>
      <w:r w:rsidRPr="00521A49">
        <w:rPr>
          <w:rFonts w:ascii="GHEA Grapalat" w:hAnsi="GHEA Grapalat"/>
        </w:rPr>
        <w:t>товаров</w:t>
      </w:r>
      <w:proofErr w:type="gramEnd"/>
      <w:r w:rsidRPr="00521A49">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521A49">
        <w:rPr>
          <w:rFonts w:ascii="GHEA Grapalat" w:hAnsi="GHEA Grapalat"/>
        </w:rPr>
        <w:t>в соответствии с требованиями</w:t>
      </w:r>
      <w:proofErr w:type="gramEnd"/>
      <w:r w:rsidRPr="00521A49">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lastRenderedPageBreak/>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 xml:space="preserve">10.6. Если в рамках процедуры закупки, организованной по лотам </w:t>
      </w:r>
      <w:proofErr w:type="gramStart"/>
      <w:r w:rsidRPr="00521A49">
        <w:rPr>
          <w:rFonts w:ascii="GHEA Grapalat" w:hAnsi="GHEA Grapalat"/>
        </w:rPr>
        <w:t>заключенный договор</w:t>
      </w:r>
      <w:proofErr w:type="gramEnd"/>
      <w:r w:rsidRPr="00521A49">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w:t>
      </w:r>
      <w:proofErr w:type="gramStart"/>
      <w:r w:rsidRPr="00FB1A55">
        <w:rPr>
          <w:rFonts w:ascii="GHEA Grapalat" w:hAnsi="GHEA Grapalat"/>
        </w:rPr>
        <w:t>возникновения основания возврата обеспечения</w:t>
      </w:r>
      <w:proofErr w:type="gramEnd"/>
      <w:r w:rsidRPr="00FB1A55">
        <w:rPr>
          <w:rFonts w:ascii="GHEA Grapalat" w:hAnsi="GHEA Grapalat"/>
        </w:rPr>
        <w:t xml:space="preserve">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w:t>
      </w:r>
      <w:proofErr w:type="gramStart"/>
      <w:r w:rsidRPr="00521A49">
        <w:rPr>
          <w:rFonts w:ascii="GHEA Grapalat" w:hAnsi="GHEA Grapalat"/>
        </w:rPr>
        <w:t>Приложению</w:t>
      </w:r>
      <w:proofErr w:type="gramEnd"/>
      <w:r w:rsidRPr="00521A49">
        <w:rPr>
          <w:rFonts w:ascii="GHEA Grapalat" w:hAnsi="GHEA Grapalat"/>
        </w:rPr>
        <w:t xml:space="preserve">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proofErr w:type="gramStart"/>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w:t>
      </w:r>
      <w:proofErr w:type="gramEnd"/>
      <w:r w:rsidRPr="00521A49">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 xml:space="preserve">Предложения участника, относящиеся к ним </w:t>
      </w:r>
      <w:proofErr w:type="gramStart"/>
      <w:r w:rsidRPr="00521A49">
        <w:rPr>
          <w:rFonts w:ascii="GHEA Grapalat" w:hAnsi="GHEA Grapalat"/>
        </w:rPr>
        <w:t>документы</w:t>
      </w:r>
      <w:proofErr w:type="gramEnd"/>
      <w:r w:rsidRPr="00521A4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5D2E90" w:rsidP="00962010">
      <w:pPr>
        <w:spacing w:line="360" w:lineRule="auto"/>
        <w:contextualSpacing/>
        <w:jc w:val="both"/>
        <w:rPr>
          <w:rFonts w:ascii="GHEA Grapalat" w:hAnsi="GHEA Grapalat" w:cs="Sylfaen"/>
        </w:rPr>
      </w:pPr>
      <w:r w:rsidRPr="005D2E90">
        <w:rPr>
          <w:rFonts w:ascii="GHEA Grapalat" w:hAnsi="GHEA Grapalat"/>
          <w:b/>
        </w:rPr>
        <w:t>ГНКО «РЦТ» МВП РА</w:t>
      </w:r>
      <w:r w:rsidR="007D1A23" w:rsidRPr="00521A49">
        <w:rPr>
          <w:rFonts w:ascii="GHEA Grapalat" w:hAnsi="GHEA Grapalat"/>
        </w:rPr>
        <w:t xml:space="preserve"> под кодом </w:t>
      </w:r>
      <w:r w:rsidR="007D1A23" w:rsidRPr="00521A49">
        <w:rPr>
          <w:rFonts w:ascii="GHEA Grapalat" w:hAnsi="GHEA Grapalat"/>
          <w:b/>
          <w:sz w:val="22"/>
          <w:szCs w:val="22"/>
        </w:rPr>
        <w:t>«</w:t>
      </w:r>
      <w:r w:rsidR="008A0D8A">
        <w:rPr>
          <w:rFonts w:ascii="GHEA Grapalat" w:hAnsi="GHEA Grapalat"/>
          <w:b/>
          <w:sz w:val="22"/>
          <w:szCs w:val="22"/>
        </w:rPr>
        <w:t>GHAPDzB-HHK-25/39</w:t>
      </w:r>
      <w:r w:rsidR="007D1A23" w:rsidRPr="00521A49">
        <w:rPr>
          <w:rFonts w:ascii="GHEA Grapalat" w:hAnsi="GHEA Grapalat"/>
          <w:b/>
          <w:sz w:val="22"/>
          <w:szCs w:val="22"/>
        </w:rPr>
        <w:t>»</w:t>
      </w:r>
      <w:r w:rsidR="007D1A23" w:rsidRPr="00521A49">
        <w:rPr>
          <w:rFonts w:ascii="GHEA Grapalat" w:hAnsi="GHEA Grapalat" w:cs="Sylfaen"/>
        </w:rPr>
        <w:t xml:space="preserve"> </w:t>
      </w:r>
      <w:r w:rsidR="007D1A23"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proofErr w:type="gramStart"/>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proofErr w:type="gramEnd"/>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521A49">
        <w:rPr>
          <w:rFonts w:ascii="GHEA Grapalat" w:hAnsi="GHEA Grapalat"/>
          <w:color w:val="000000" w:themeColor="text1"/>
        </w:rPr>
        <w:t>приглашением  представить</w:t>
      </w:r>
      <w:proofErr w:type="gramEnd"/>
      <w:r w:rsidRPr="00521A49">
        <w:rPr>
          <w:rFonts w:ascii="GHEA Grapalat" w:hAnsi="GHEA Grapalat"/>
          <w:color w:val="000000" w:themeColor="text1"/>
        </w:rPr>
        <w:t xml:space="preserve">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8A0D8A">
        <w:rPr>
          <w:rFonts w:ascii="GHEA Grapalat" w:hAnsi="GHEA Grapalat"/>
          <w:b/>
          <w:sz w:val="22"/>
          <w:szCs w:val="22"/>
        </w:rPr>
        <w:t>GHAPDzB-HHK-25/39</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lastRenderedPageBreak/>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3"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proofErr w:type="gramStart"/>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proofErr w:type="gramEnd"/>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proofErr w:type="gramStart"/>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proofErr w:type="gramEnd"/>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proofErr w:type="gramStart"/>
      <w:r w:rsidRPr="00521A49">
        <w:rPr>
          <w:rFonts w:ascii="GHEA Grapalat" w:hAnsi="GHEA Grapalat"/>
        </w:rPr>
        <w:t xml:space="preserve">Прилагается  </w:t>
      </w:r>
      <w:r w:rsidR="00F855BB" w:rsidRPr="00521A49">
        <w:rPr>
          <w:rFonts w:ascii="GHEA Grapalat" w:hAnsi="GHEA Grapalat"/>
        </w:rPr>
        <w:t>полное</w:t>
      </w:r>
      <w:proofErr w:type="gramEnd"/>
      <w:r w:rsidR="00F855BB" w:rsidRPr="00521A49">
        <w:rPr>
          <w:rFonts w:ascii="GHEA Grapalat" w:hAnsi="GHEA Grapalat"/>
        </w:rPr>
        <w:t xml:space="preserve">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w:t>
      </w:r>
      <w:proofErr w:type="gramStart"/>
      <w:r w:rsidRPr="00521A49">
        <w:rPr>
          <w:rFonts w:ascii="GHEA Grapalat" w:hAnsi="GHEA Grapalat"/>
          <w:vertAlign w:val="superscript"/>
        </w:rPr>
        <w:t>должность,</w:t>
      </w:r>
      <w:r w:rsidRPr="00521A49">
        <w:rPr>
          <w:rFonts w:ascii="GHEA Grapalat" w:hAnsi="GHEA Grapalat"/>
          <w:vertAlign w:val="superscript"/>
        </w:rPr>
        <w:tab/>
      </w:r>
      <w:proofErr w:type="gramEnd"/>
      <w:r w:rsidRPr="00521A49">
        <w:rPr>
          <w:rFonts w:ascii="GHEA Grapalat" w:hAnsi="GHEA Grapalat"/>
          <w:vertAlign w:val="superscript"/>
        </w:rPr>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w:t>
      </w:r>
      <w:proofErr w:type="gramStart"/>
      <w:r w:rsidRPr="00521A49">
        <w:rPr>
          <w:rFonts w:ascii="GHEA Grapalat" w:hAnsi="GHEA Grapalat"/>
        </w:rPr>
        <w:t xml:space="preserve">_,   </w:t>
      </w:r>
      <w:proofErr w:type="gramEnd"/>
      <w:r w:rsidRPr="00521A49">
        <w:rPr>
          <w:rFonts w:ascii="GHEA Grapalat" w:hAnsi="GHEA Grapalat"/>
        </w:rPr>
        <w:t>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 xml:space="preserve">ДЕКЛАРАЦИИ О </w:t>
      </w:r>
      <w:proofErr w:type="gramStart"/>
      <w:r w:rsidRPr="00521A49">
        <w:rPr>
          <w:rFonts w:ascii="GHEA Grapalat" w:hAnsi="GHEA Grapalat"/>
          <w:b/>
        </w:rPr>
        <w:t>РЕАЛЬНЫХ  БЕНЕФИЦИАРАХ</w:t>
      </w:r>
      <w:proofErr w:type="gramEnd"/>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ins w:id="4"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 xml:space="preserve">Данные </w:t>
      </w:r>
      <w:proofErr w:type="gramStart"/>
      <w:r w:rsidRPr="00521A49">
        <w:rPr>
          <w:rFonts w:ascii="GHEA Grapalat" w:eastAsia="GHEA Grapalat" w:hAnsi="GHEA Grapalat" w:cs="GHEA Grapalat"/>
          <w:b/>
          <w:color w:val="000000"/>
        </w:rPr>
        <w:t>листинга  акций</w:t>
      </w:r>
      <w:proofErr w:type="gramEnd"/>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1477A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xml:space="preserve">. прямо или косвенно владеет 20 и более процентами дающих право голоса долей (акций, паев) данного юридического лица или имеет </w:t>
            </w:r>
            <w:proofErr w:type="gramStart"/>
            <w:r w:rsidR="00F016A2" w:rsidRPr="00521A49">
              <w:rPr>
                <w:rFonts w:ascii="GHEA Grapalat" w:eastAsia="GHEA Grapalat" w:hAnsi="GHEA Grapalat" w:cs="GHEA Grapalat"/>
              </w:rPr>
              <w:t>прямое</w:t>
            </w:r>
            <w:proofErr w:type="gramEnd"/>
            <w:r w:rsidR="00F016A2" w:rsidRPr="00521A49">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1477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477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1477A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1477A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521A49">
              <w:rPr>
                <w:rFonts w:ascii="GHEA Grapalat" w:eastAsia="GHEA Grapalat" w:hAnsi="GHEA Grapalat" w:cs="GHEA Grapalat"/>
              </w:rPr>
              <w:t>паев)  данного</w:t>
            </w:r>
            <w:proofErr w:type="gramEnd"/>
            <w:r w:rsidR="00F016A2" w:rsidRPr="00521A49">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1477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477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1477AF"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521A49" w:rsidRDefault="001477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1477AF"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rsidR="00F016A2" w:rsidRPr="00521A49" w:rsidRDefault="001477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1477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w:t>
            </w:r>
            <w:proofErr w:type="gramEnd"/>
            <w:r w:rsidRPr="00521A49">
              <w:rPr>
                <w:rFonts w:ascii="GHEA Grapalat" w:eastAsia="GHEA Grapalat" w:hAnsi="GHEA Grapalat" w:cs="GHEA Grapalat"/>
                <w:color w:val="000000"/>
              </w:rPr>
              <w:t xml:space="preserve">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 xml:space="preserve">в </w:t>
      </w:r>
      <w:proofErr w:type="gramStart"/>
      <w:r w:rsidRPr="00521A49">
        <w:rPr>
          <w:rFonts w:ascii="GHEA Grapalat" w:hAnsi="GHEA Grapalat"/>
        </w:rPr>
        <w:t>подразделе  "</w:t>
      </w:r>
      <w:proofErr w:type="gramEnd"/>
      <w:r w:rsidRPr="00521A49">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21A49">
        <w:rPr>
          <w:rFonts w:ascii="GHEA Grapalat" w:hAnsi="GHEA Grapalat"/>
        </w:rPr>
        <w:t>является  реальным</w:t>
      </w:r>
      <w:proofErr w:type="gramEnd"/>
      <w:r w:rsidRPr="00521A49">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521A49">
        <w:rPr>
          <w:rFonts w:ascii="GHEA Grapalat" w:hAnsi="GHEA Grapalat"/>
        </w:rPr>
        <w:t>прямо</w:t>
      </w:r>
      <w:proofErr w:type="gramEnd"/>
      <w:r w:rsidRPr="00521A49">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521A49">
        <w:rPr>
          <w:rFonts w:ascii="GHEA Grapalat" w:hAnsi="GHEA Grapalat"/>
        </w:rPr>
        <w:t>процентов</w:t>
      </w:r>
      <w:proofErr w:type="gramEnd"/>
      <w:r w:rsidRPr="00521A49">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 xml:space="preserve">наименование участника (должность, имя, фамилия </w:t>
      </w:r>
      <w:proofErr w:type="gramStart"/>
      <w:r w:rsidRPr="00521A49">
        <w:rPr>
          <w:rFonts w:ascii="GHEA Grapalat" w:hAnsi="GHEA Grapalat"/>
        </w:rPr>
        <w:t>руководителя</w:t>
      </w:r>
      <w:r w:rsidR="00335DAA" w:rsidRPr="00521A49">
        <w:rPr>
          <w:rFonts w:ascii="GHEA Grapalat" w:hAnsi="GHEA Grapalat"/>
        </w:rPr>
        <w:t>)</w:t>
      </w:r>
      <w:r w:rsidRPr="00521A49">
        <w:rPr>
          <w:rFonts w:ascii="GHEA Grapalat" w:hAnsi="GHEA Grapalat"/>
        </w:rPr>
        <w:tab/>
      </w:r>
      <w:proofErr w:type="gramEnd"/>
      <w:r w:rsidRPr="00521A49">
        <w:rPr>
          <w:rFonts w:ascii="GHEA Grapalat" w:hAnsi="GHEA Grapalat"/>
        </w:rPr>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D90612" w:rsidRPr="00D90612">
        <w:rPr>
          <w:rFonts w:ascii="GHEA Grapalat" w:hAnsi="GHEA Grapalat"/>
          <w:b/>
          <w:sz w:val="22"/>
          <w:szCs w:val="22"/>
        </w:rPr>
        <w:t>ГНКО «РЦТ» МВП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8A0D8A">
        <w:rPr>
          <w:rFonts w:ascii="GHEA Grapalat" w:hAnsi="GHEA Grapalat"/>
          <w:b/>
          <w:sz w:val="22"/>
          <w:szCs w:val="22"/>
        </w:rPr>
        <w:t>GHAPDzB-HHK-25/39</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в)</w:t>
      </w:r>
      <w:r w:rsidRPr="00521A49">
        <w:rPr>
          <w:rFonts w:ascii="GHEA Grapalat" w:hAnsi="GHEA Grapalat"/>
        </w:rPr>
        <w:tab/>
      </w:r>
      <w:proofErr w:type="gramEnd"/>
      <w:r w:rsidRPr="00521A49">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г)</w:t>
      </w:r>
      <w:r w:rsidRPr="00521A49">
        <w:rPr>
          <w:rFonts w:ascii="GHEA Grapalat" w:hAnsi="GHEA Grapalat"/>
        </w:rPr>
        <w:tab/>
      </w:r>
      <w:proofErr w:type="gramEnd"/>
      <w:r w:rsidRPr="00521A49">
        <w:rPr>
          <w:rFonts w:ascii="GHEA Grapalat" w:hAnsi="GHEA Grapalat"/>
        </w:rPr>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д)</w:t>
      </w:r>
      <w:r w:rsidRPr="00521A49">
        <w:rPr>
          <w:rFonts w:ascii="GHEA Grapalat" w:hAnsi="GHEA Grapalat"/>
        </w:rPr>
        <w:tab/>
      </w:r>
      <w:proofErr w:type="gramEnd"/>
      <w:r w:rsidRPr="00521A49">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w:t>
      </w:r>
      <w:r w:rsidRPr="00521A49">
        <w:rPr>
          <w:rFonts w:ascii="GHEA Grapalat" w:hAnsi="GHEA Grapalat"/>
        </w:rPr>
        <w:lastRenderedPageBreak/>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D90612">
        <w:trPr>
          <w:trHeight w:val="352"/>
        </w:trPr>
        <w:tc>
          <w:tcPr>
            <w:tcW w:w="10980" w:type="dxa"/>
            <w:gridSpan w:val="2"/>
            <w:tcBorders>
              <w:bottom w:val="single" w:sz="4" w:space="0" w:color="auto"/>
            </w:tcBorders>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D90612">
        <w:trPr>
          <w:trHeight w:val="349"/>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D90612">
        <w:trPr>
          <w:trHeight w:val="345"/>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D90612">
        <w:trPr>
          <w:trHeight w:val="361"/>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D90612">
        <w:trPr>
          <w:trHeight w:val="433"/>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Pr>
                <w:rFonts w:ascii="GHEA Grapalat" w:hAnsi="GHEA Grapalat"/>
                <w:sz w:val="22"/>
                <w:szCs w:val="22"/>
              </w:rPr>
              <w:t xml:space="preserve"> </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1C1415">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1C1415">
              <w:rPr>
                <w:rFonts w:ascii="GHEA Grapalat" w:hAnsi="GHEA Grapalat"/>
                <w:b/>
                <w:sz w:val="22"/>
                <w:szCs w:val="22"/>
              </w:rPr>
              <w:t>Операцио</w:t>
            </w:r>
            <w:r w:rsidR="00B52EA0">
              <w:rPr>
                <w:rFonts w:ascii="GHEA Grapalat" w:hAnsi="GHEA Grapalat"/>
                <w:b/>
                <w:sz w:val="22"/>
                <w:szCs w:val="22"/>
              </w:rPr>
              <w:t>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w:t>
            </w:r>
            <w:proofErr w:type="spellStart"/>
            <w:proofErr w:type="gramStart"/>
            <w:r w:rsidRPr="009F73C2">
              <w:rPr>
                <w:rFonts w:ascii="GHEA Grapalat" w:hAnsi="GHEA Grapalat"/>
                <w:sz w:val="22"/>
                <w:szCs w:val="22"/>
              </w:rPr>
              <w:t>сч</w:t>
            </w:r>
            <w:proofErr w:type="spellEnd"/>
            <w:r w:rsidRPr="009F73C2">
              <w:rPr>
                <w:rFonts w:ascii="GHEA Grapalat" w:hAnsi="GHEA Grapalat"/>
                <w:sz w:val="22"/>
                <w:szCs w:val="22"/>
              </w:rPr>
              <w:t>.№</w:t>
            </w:r>
            <w:proofErr w:type="gramEnd"/>
            <w:r w:rsidRPr="009F73C2">
              <w:rPr>
                <w:rFonts w:ascii="GHEA Grapalat" w:hAnsi="GHEA Grapalat"/>
                <w:sz w:val="22"/>
                <w:szCs w:val="22"/>
              </w:rPr>
              <w:t>)</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D90612">
        <w:trPr>
          <w:trHeight w:val="42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D90612">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tcBorders>
              <w:top w:val="single" w:sz="4" w:space="0" w:color="auto"/>
              <w:left w:val="single" w:sz="4" w:space="0" w:color="auto"/>
              <w:bottom w:val="single" w:sz="4" w:space="0" w:color="auto"/>
              <w:right w:val="single" w:sz="4" w:space="0" w:color="auto"/>
            </w:tcBorders>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D90612">
        <w:trPr>
          <w:trHeight w:val="2194"/>
        </w:trPr>
        <w:tc>
          <w:tcPr>
            <w:tcW w:w="5616" w:type="dxa"/>
            <w:tcBorders>
              <w:top w:val="single" w:sz="4" w:space="0" w:color="auto"/>
            </w:tcBorders>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tcBorders>
              <w:top w:val="single" w:sz="4" w:space="0" w:color="auto"/>
            </w:tcBorders>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proofErr w:type="gramStart"/>
      <w:r w:rsidRPr="00521A49">
        <w:rPr>
          <w:rFonts w:ascii="GHEA Grapalat" w:hAnsi="GHEA Grapalat" w:cs="Sylfaen"/>
        </w:rPr>
        <w:t xml:space="preserve">*  </w:t>
      </w:r>
      <w:r w:rsidRPr="00521A49">
        <w:rPr>
          <w:rFonts w:ascii="GHEA Grapalat" w:hAnsi="GHEA Grapalat"/>
          <w:i/>
          <w:sz w:val="20"/>
          <w:szCs w:val="20"/>
        </w:rPr>
        <w:t>Платежное</w:t>
      </w:r>
      <w:proofErr w:type="gramEnd"/>
      <w:r w:rsidRPr="00521A49">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w:t>
            </w:r>
            <w:proofErr w:type="gramStart"/>
            <w:r w:rsidRPr="00521A49">
              <w:rPr>
                <w:rFonts w:ascii="GHEA Grapalat" w:hAnsi="GHEA Grapalat"/>
              </w:rPr>
              <w:t>что</w:t>
            </w:r>
            <w:proofErr w:type="gramEnd"/>
            <w:r w:rsidRPr="00521A49">
              <w:rPr>
                <w:rFonts w:ascii="GHEA Grapalat" w:hAnsi="GHEA Grapalat"/>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8A0D8A">
        <w:rPr>
          <w:rFonts w:ascii="GHEA Grapalat" w:hAnsi="GHEA Grapalat"/>
          <w:b/>
          <w:sz w:val="22"/>
          <w:szCs w:val="22"/>
        </w:rPr>
        <w:t>GHAPDzB-HHK-25/39</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w:t>
      </w:r>
      <w:r w:rsidR="00D90612">
        <w:rPr>
          <w:rFonts w:ascii="GHEA Grapalat" w:hAnsi="GHEA Grapalat"/>
          <w:b/>
          <w:sz w:val="22"/>
          <w:szCs w:val="22"/>
        </w:rPr>
        <w:t>К</w:t>
      </w:r>
      <w:r w:rsidR="00511C79" w:rsidRPr="00521A49">
        <w:rPr>
          <w:rFonts w:ascii="GHEA Grapalat" w:hAnsi="GHEA Grapalat"/>
          <w:b/>
          <w:sz w:val="22"/>
          <w:szCs w:val="22"/>
        </w:rPr>
        <w:t>О «</w:t>
      </w:r>
      <w:r w:rsidR="00D90612">
        <w:rPr>
          <w:rFonts w:ascii="GHEA Grapalat" w:hAnsi="GHEA Grapalat"/>
          <w:b/>
          <w:sz w:val="22"/>
          <w:szCs w:val="22"/>
        </w:rPr>
        <w:t>РЦТ</w:t>
      </w:r>
      <w:r w:rsidR="00511C79" w:rsidRPr="00521A49">
        <w:rPr>
          <w:rFonts w:ascii="GHEA Grapalat" w:hAnsi="GHEA Grapalat"/>
          <w:b/>
          <w:sz w:val="22"/>
          <w:szCs w:val="22"/>
        </w:rPr>
        <w:t>»</w:t>
      </w:r>
      <w:r w:rsidR="00511C79" w:rsidRPr="00521A49">
        <w:rPr>
          <w:rFonts w:ascii="GHEA Grapalat" w:hAnsi="GHEA Grapalat"/>
          <w:b/>
          <w:i/>
          <w:sz w:val="22"/>
          <w:szCs w:val="22"/>
        </w:rPr>
        <w:t xml:space="preserve"> </w:t>
      </w:r>
      <w:r w:rsidR="00511C79" w:rsidRPr="00521A49">
        <w:rPr>
          <w:rFonts w:ascii="GHEA Grapalat" w:hAnsi="GHEA Grapalat"/>
          <w:b/>
          <w:sz w:val="22"/>
          <w:szCs w:val="22"/>
        </w:rPr>
        <w:t>М</w:t>
      </w:r>
      <w:r w:rsidR="00D90612">
        <w:rPr>
          <w:rFonts w:ascii="GHEA Grapalat" w:hAnsi="GHEA Grapalat"/>
          <w:b/>
          <w:sz w:val="22"/>
          <w:szCs w:val="22"/>
        </w:rPr>
        <w:t xml:space="preserve">ВП </w:t>
      </w:r>
      <w:r w:rsidR="00511C79" w:rsidRPr="00521A49">
        <w:rPr>
          <w:rFonts w:ascii="GHEA Grapalat" w:hAnsi="GHEA Grapalat"/>
          <w:b/>
          <w:sz w:val="22"/>
          <w:szCs w:val="22"/>
        </w:rPr>
        <w:t>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8A0D8A">
        <w:rPr>
          <w:rFonts w:ascii="GHEA Grapalat" w:hAnsi="GHEA Grapalat"/>
          <w:b/>
          <w:sz w:val="22"/>
          <w:szCs w:val="22"/>
        </w:rPr>
        <w:t>GHAPDzB-HHK-25/39</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в)</w:t>
      </w:r>
      <w:r w:rsidRPr="00521A49">
        <w:rPr>
          <w:rFonts w:ascii="GHEA Grapalat" w:hAnsi="GHEA Grapalat"/>
        </w:rPr>
        <w:tab/>
      </w:r>
      <w:proofErr w:type="gramEnd"/>
      <w:r w:rsidRPr="00521A49">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г)</w:t>
      </w:r>
      <w:r w:rsidRPr="00521A49">
        <w:rPr>
          <w:rFonts w:ascii="GHEA Grapalat" w:hAnsi="GHEA Grapalat"/>
        </w:rPr>
        <w:tab/>
      </w:r>
      <w:proofErr w:type="gramEnd"/>
      <w:r w:rsidRPr="00521A49">
        <w:rPr>
          <w:rFonts w:ascii="GHEA Grapalat" w:hAnsi="GHEA Grapalat"/>
        </w:rPr>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д)</w:t>
      </w:r>
      <w:r w:rsidRPr="00521A49">
        <w:rPr>
          <w:rFonts w:ascii="GHEA Grapalat" w:hAnsi="GHEA Grapalat"/>
        </w:rPr>
        <w:tab/>
      </w:r>
      <w:proofErr w:type="gramEnd"/>
      <w:r w:rsidRPr="00521A49">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proofErr w:type="gramStart"/>
            <w:r w:rsidRPr="009F73C2">
              <w:rPr>
                <w:rFonts w:ascii="GHEA Grapalat" w:hAnsi="GHEA Grapalat"/>
                <w:sz w:val="22"/>
                <w:szCs w:val="22"/>
              </w:rPr>
              <w:t>):</w:t>
            </w:r>
            <w:r w:rsidRPr="009F73C2">
              <w:rPr>
                <w:rFonts w:ascii="GHEA Grapalat" w:hAnsi="GHEA Grapalat"/>
                <w:b/>
                <w:sz w:val="22"/>
                <w:szCs w:val="22"/>
              </w:rPr>
              <w:t xml:space="preserve"> </w:t>
            </w:r>
            <w:r w:rsidR="00B52EA0">
              <w:rPr>
                <w:rFonts w:ascii="GHEA Grapalat" w:hAnsi="GHEA Grapalat"/>
                <w:b/>
                <w:sz w:val="22"/>
                <w:szCs w:val="22"/>
              </w:rPr>
              <w:t xml:space="preserve"> Операционное</w:t>
            </w:r>
            <w:proofErr w:type="gramEnd"/>
            <w:r w:rsidR="00B52EA0">
              <w:rPr>
                <w:rFonts w:ascii="GHEA Grapalat" w:hAnsi="GHEA Grapalat"/>
                <w:b/>
                <w:sz w:val="22"/>
                <w:szCs w:val="22"/>
              </w:rPr>
              <w:t xml:space="preserve">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w:t>
            </w:r>
            <w:proofErr w:type="spellStart"/>
            <w:proofErr w:type="gramStart"/>
            <w:r w:rsidRPr="009F73C2">
              <w:rPr>
                <w:rFonts w:ascii="GHEA Grapalat" w:hAnsi="GHEA Grapalat"/>
                <w:sz w:val="22"/>
                <w:szCs w:val="22"/>
              </w:rPr>
              <w:t>сч</w:t>
            </w:r>
            <w:proofErr w:type="spellEnd"/>
            <w:r w:rsidRPr="009F73C2">
              <w:rPr>
                <w:rFonts w:ascii="GHEA Grapalat" w:hAnsi="GHEA Grapalat"/>
                <w:sz w:val="22"/>
                <w:szCs w:val="22"/>
              </w:rPr>
              <w:t>.№</w:t>
            </w:r>
            <w:proofErr w:type="gramEnd"/>
            <w:r w:rsidRPr="009F73C2">
              <w:rPr>
                <w:rFonts w:ascii="GHEA Grapalat" w:hAnsi="GHEA Grapalat"/>
                <w:sz w:val="22"/>
                <w:szCs w:val="22"/>
              </w:rPr>
              <w:t>)</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proofErr w:type="gramStart"/>
      <w:r w:rsidRPr="00521A49">
        <w:rPr>
          <w:rFonts w:ascii="GHEA Grapalat" w:hAnsi="GHEA Grapalat" w:cs="Sylfaen"/>
        </w:rPr>
        <w:t xml:space="preserve">*  </w:t>
      </w:r>
      <w:r w:rsidRPr="00521A49">
        <w:rPr>
          <w:rFonts w:ascii="GHEA Grapalat" w:hAnsi="GHEA Grapalat"/>
          <w:i/>
        </w:rPr>
        <w:t>Платежное</w:t>
      </w:r>
      <w:proofErr w:type="gramEnd"/>
      <w:r w:rsidRPr="00521A49">
        <w:rPr>
          <w:rFonts w:ascii="GHEA Grapalat" w:hAnsi="GHEA Grapalat"/>
          <w:i/>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w:t>
            </w:r>
            <w:proofErr w:type="gramStart"/>
            <w:r w:rsidRPr="00521A49">
              <w:rPr>
                <w:rFonts w:ascii="GHEA Grapalat" w:hAnsi="GHEA Grapalat"/>
              </w:rPr>
              <w:t>что</w:t>
            </w:r>
            <w:proofErr w:type="gramEnd"/>
            <w:r w:rsidRPr="00521A49">
              <w:rPr>
                <w:rFonts w:ascii="GHEA Grapalat" w:hAnsi="GHEA Grapalat"/>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8A0D8A">
        <w:rPr>
          <w:rFonts w:ascii="GHEA Grapalat" w:hAnsi="GHEA Grapalat"/>
          <w:b/>
          <w:sz w:val="22"/>
          <w:szCs w:val="22"/>
        </w:rPr>
        <w:t>GHAPDzB-HHK-25/39</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D6389F" w:rsidP="004F1E7A">
      <w:pPr>
        <w:widowControl w:val="0"/>
        <w:contextualSpacing/>
        <w:jc w:val="both"/>
        <w:rPr>
          <w:rFonts w:ascii="GHEA Grapalat" w:hAnsi="GHEA Grapalat"/>
        </w:rPr>
      </w:pPr>
      <w:r>
        <w:rPr>
          <w:rFonts w:ascii="GHEA Grapalat" w:hAnsi="GHEA Grapalat"/>
          <w:b/>
          <w:color w:val="0D0D0D" w:themeColor="text1" w:themeTint="F2"/>
        </w:rPr>
        <w:t>ГНКО «Республиканский центр телекоммуникации» МВП РА</w:t>
      </w:r>
      <w:r w:rsidR="00F37A03" w:rsidRPr="00521A49">
        <w:rPr>
          <w:rFonts w:ascii="GHEA Grapalat" w:hAnsi="GHEA Grapalat"/>
        </w:rPr>
        <w:t xml:space="preserve"> в лице </w:t>
      </w:r>
      <w:r w:rsidR="00F37A03" w:rsidRPr="00521A49">
        <w:rPr>
          <w:rFonts w:ascii="GHEA Grapalat" w:hAnsi="GHEA Grapalat"/>
          <w:b/>
        </w:rPr>
        <w:t xml:space="preserve">генерального директора </w:t>
      </w:r>
      <w:proofErr w:type="spellStart"/>
      <w:r w:rsidR="003C2100">
        <w:rPr>
          <w:rFonts w:ascii="GHEA Grapalat" w:hAnsi="GHEA Grapalat"/>
          <w:b/>
        </w:rPr>
        <w:t>Геворга</w:t>
      </w:r>
      <w:proofErr w:type="spellEnd"/>
      <w:r w:rsidR="003C2100">
        <w:rPr>
          <w:rFonts w:ascii="GHEA Grapalat" w:hAnsi="GHEA Grapalat"/>
          <w:b/>
        </w:rPr>
        <w:t xml:space="preserve"> </w:t>
      </w:r>
      <w:proofErr w:type="spellStart"/>
      <w:r w:rsidR="003C2100">
        <w:rPr>
          <w:rFonts w:ascii="GHEA Grapalat" w:hAnsi="GHEA Grapalat"/>
          <w:b/>
        </w:rPr>
        <w:t>Алексаняна</w:t>
      </w:r>
      <w:proofErr w:type="spellEnd"/>
      <w:r w:rsidR="00F37A03" w:rsidRPr="00521A49">
        <w:rPr>
          <w:rFonts w:ascii="GHEA Grapalat" w:hAnsi="GHEA Grapalat"/>
          <w:b/>
        </w:rPr>
        <w:t>,</w:t>
      </w:r>
      <w:r w:rsidR="00F37A03"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00F37A03"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в)</w:t>
      </w:r>
      <w:r w:rsidR="005250C2" w:rsidRPr="00521A49">
        <w:rPr>
          <w:rFonts w:ascii="GHEA Grapalat" w:hAnsi="GHEA Grapalat"/>
        </w:rPr>
        <w:tab/>
      </w:r>
      <w:proofErr w:type="gramEnd"/>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в)</w:t>
      </w:r>
      <w:r w:rsidR="005250C2" w:rsidRPr="00521A49">
        <w:rPr>
          <w:rFonts w:ascii="GHEA Grapalat" w:hAnsi="GHEA Grapalat"/>
        </w:rPr>
        <w:tab/>
      </w:r>
      <w:proofErr w:type="gramEnd"/>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rsidR="00B3322B" w:rsidRDefault="00B3322B" w:rsidP="004F1E7A">
      <w:pPr>
        <w:widowControl w:val="0"/>
        <w:tabs>
          <w:tab w:val="left" w:pos="1134"/>
        </w:tabs>
        <w:ind w:firstLine="567"/>
        <w:contextualSpacing/>
        <w:jc w:val="both"/>
        <w:rPr>
          <w:rFonts w:ascii="GHEA Grapalat" w:hAnsi="GHEA Grapalat"/>
          <w:lang w:val="hy-AM"/>
        </w:rPr>
      </w:pPr>
      <w:r w:rsidRPr="00B3322B">
        <w:rPr>
          <w:rFonts w:ascii="GHEA Grapalat" w:hAnsi="GHEA Grapalat"/>
          <w:lang w:val="hy-AM"/>
        </w:rPr>
        <w:t>4.2.</w:t>
      </w:r>
      <w:r w:rsidRPr="00B3322B">
        <w:rPr>
          <w:rFonts w:ascii="GHEA Grapalat" w:hAnsi="GHEA Grapalat"/>
          <w:lang w:val="hy-AM"/>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bookmarkStart w:id="6" w:name="_GoBack"/>
      <w:bookmarkEnd w:id="6"/>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sidRPr="00521A49">
        <w:rPr>
          <w:rFonts w:ascii="GHEA Grapalat" w:hAnsi="GHEA Grapalat"/>
        </w:rPr>
        <w:t>Покупателю</w:t>
      </w:r>
      <w:proofErr w:type="gramEnd"/>
      <w:r w:rsidRPr="00521A49">
        <w:rPr>
          <w:rFonts w:ascii="GHEA Grapalat" w:hAnsi="GHEA Grapalat"/>
        </w:rPr>
        <w:t xml:space="preserve">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w:t>
      </w:r>
      <w:r w:rsidRPr="00521A49">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lastRenderedPageBreak/>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 xml:space="preserve">следующего за опубликованием </w:t>
      </w:r>
      <w:r w:rsidRPr="00521A49">
        <w:rPr>
          <w:rFonts w:ascii="GHEA Grapalat" w:hAnsi="GHEA Grapalat"/>
          <w:spacing w:val="-6"/>
        </w:rPr>
        <w:lastRenderedPageBreak/>
        <w:t>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460824"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sz w:val="16"/>
          <w:szCs w:val="16"/>
          <w:lang w:val="hy-AM"/>
        </w:rPr>
      </w:pPr>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 xml:space="preserve">закупках", и цена Договора не превышает </w:t>
      </w:r>
      <w:proofErr w:type="spellStart"/>
      <w:r w:rsidRPr="00545E75">
        <w:rPr>
          <w:rFonts w:ascii="GHEA Grapalat" w:hAnsi="GHEA Grapalat"/>
          <w:i/>
          <w:sz w:val="16"/>
          <w:szCs w:val="16"/>
        </w:rPr>
        <w:t>двадцатипятикратный</w:t>
      </w:r>
      <w:proofErr w:type="spellEnd"/>
      <w:r w:rsidRPr="00545E75">
        <w:rPr>
          <w:rFonts w:ascii="GHEA Grapalat" w:hAnsi="GHEA Grapalat"/>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w:t>
      </w:r>
      <w:proofErr w:type="gramStart"/>
      <w:r w:rsidRPr="00545E75">
        <w:rPr>
          <w:rFonts w:ascii="GHEA Grapalat" w:hAnsi="GHEA Grapalat"/>
          <w:i/>
          <w:sz w:val="16"/>
          <w:szCs w:val="16"/>
        </w:rPr>
        <w:t>обеспечений  Квалификации</w:t>
      </w:r>
      <w:proofErr w:type="gramEnd"/>
      <w:r w:rsidRPr="00545E75">
        <w:rPr>
          <w:rFonts w:ascii="GHEA Grapalat" w:hAnsi="GHEA Grapalat"/>
          <w:i/>
          <w:sz w:val="16"/>
          <w:szCs w:val="16"/>
        </w:rPr>
        <w:t xml:space="preserve"> и Договора, представленных в виде неустойки, — также новые обеспечения" словом "и".</w:t>
      </w:r>
      <w:r w:rsidRPr="00545E75">
        <w:rPr>
          <w:rFonts w:ascii="GHEA Grapalat" w:hAnsi="GHEA Grapalat"/>
          <w:sz w:val="16"/>
          <w:szCs w:val="16"/>
        </w:rPr>
        <w:t xml:space="preserve"> </w:t>
      </w:r>
    </w:p>
    <w:p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r w:rsidRPr="00521A49">
              <w:rPr>
                <w:rFonts w:ascii="GHEA Grapalat" w:hAnsi="GHEA Grapalat"/>
              </w:rPr>
              <w:t>Р/</w:t>
            </w:r>
            <w:proofErr w:type="gramStart"/>
            <w:r w:rsidRPr="00521A49">
              <w:rPr>
                <w:rFonts w:ascii="GHEA Grapalat" w:hAnsi="GHEA Grapalat"/>
              </w:rPr>
              <w:t>С</w:t>
            </w:r>
            <w:proofErr w:type="gramEnd"/>
            <w:r w:rsidRPr="00521A49">
              <w:rPr>
                <w:rFonts w:ascii="GHEA Grapalat" w:hAnsi="GHEA Grapalat"/>
              </w:rPr>
              <w:t>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Р/</w:t>
            </w:r>
            <w:proofErr w:type="gramStart"/>
            <w:r w:rsidRPr="00521A49">
              <w:rPr>
                <w:rFonts w:ascii="GHEA Grapalat" w:hAnsi="GHEA Grapalat"/>
              </w:rPr>
              <w:t>С</w:t>
            </w:r>
            <w:proofErr w:type="gramEnd"/>
            <w:r w:rsidRPr="00521A49">
              <w:rPr>
                <w:rFonts w:ascii="GHEA Grapalat" w:hAnsi="GHEA Grapalat"/>
              </w:rPr>
              <w:t>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proofErr w:type="gramStart"/>
      <w:r w:rsidRPr="00521A49">
        <w:rPr>
          <w:rFonts w:ascii="GHEA Grapalat" w:hAnsi="GHEA Grapalat"/>
        </w:rPr>
        <w:t>_ ,</w:t>
      </w:r>
      <w:proofErr w:type="gramEnd"/>
      <w:r w:rsidRPr="00521A49">
        <w:rPr>
          <w:rFonts w:ascii="GHEA Grapalat" w:hAnsi="GHEA Grapalat"/>
        </w:rPr>
        <w:t xml:space="preserve">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7AF" w:rsidRDefault="001477AF">
      <w:r>
        <w:separator/>
      </w:r>
    </w:p>
  </w:endnote>
  <w:endnote w:type="continuationSeparator" w:id="0">
    <w:p w:rsidR="001477AF" w:rsidRDefault="00147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rsidR="005D0D82" w:rsidRPr="00C861E9" w:rsidRDefault="005D0D8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3322B">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7AF" w:rsidRDefault="001477AF">
      <w:r>
        <w:separator/>
      </w:r>
    </w:p>
  </w:footnote>
  <w:footnote w:type="continuationSeparator" w:id="0">
    <w:p w:rsidR="001477AF" w:rsidRDefault="001477AF">
      <w:r>
        <w:continuationSeparator/>
      </w:r>
    </w:p>
  </w:footnote>
  <w:footnote w:id="1">
    <w:p w:rsidR="005D0D82" w:rsidRPr="002D0715" w:rsidRDefault="005D0D82">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5D0D82" w:rsidRPr="00E72E35" w:rsidRDefault="005D0D82">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5D0D82" w:rsidRPr="00816F7D" w:rsidRDefault="005D0D82"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D0D82" w:rsidRPr="00DA04BC" w:rsidRDefault="005D0D82"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5D0D82" w:rsidRPr="00DA04BC" w:rsidRDefault="005D0D82"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5D0D82" w:rsidRPr="00DA04BC" w:rsidRDefault="005D0D82"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5D0D82" w:rsidRPr="00DA04BC" w:rsidRDefault="005D0D82" w:rsidP="00DA04BC">
      <w:pPr>
        <w:jc w:val="both"/>
        <w:rPr>
          <w:rFonts w:ascii="Sylfaen" w:hAnsi="Sylfaen"/>
          <w:i/>
          <w:sz w:val="16"/>
          <w:szCs w:val="16"/>
        </w:rPr>
      </w:pPr>
    </w:p>
  </w:footnote>
  <w:footnote w:id="4">
    <w:p w:rsidR="005D0D82" w:rsidRPr="00967242" w:rsidRDefault="005D0D82"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D0D82" w:rsidRPr="00D3436F" w:rsidRDefault="005D0D82">
      <w:pPr>
        <w:pStyle w:val="af2"/>
        <w:rPr>
          <w:lang w:val="es-ES"/>
        </w:rPr>
      </w:pPr>
    </w:p>
  </w:footnote>
  <w:footnote w:id="5">
    <w:p w:rsidR="005D0D82" w:rsidRPr="008842CE" w:rsidRDefault="005D0D82" w:rsidP="003D2FE2">
      <w:pPr>
        <w:pStyle w:val="af2"/>
        <w:jc w:val="both"/>
      </w:pPr>
    </w:p>
  </w:footnote>
  <w:footnote w:id="6">
    <w:p w:rsidR="005D0D82" w:rsidRPr="002B6C9D" w:rsidRDefault="005D0D82" w:rsidP="00D3436F">
      <w:pPr>
        <w:pStyle w:val="af2"/>
        <w:widowControl w:val="0"/>
        <w:jc w:val="both"/>
        <w:rPr>
          <w:ins w:id="5"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5D0D82" w:rsidRPr="002B6C9D" w:rsidRDefault="005D0D82" w:rsidP="00D3436F">
      <w:pPr>
        <w:pStyle w:val="af2"/>
        <w:widowControl w:val="0"/>
        <w:jc w:val="both"/>
        <w:rPr>
          <w:rFonts w:ascii="Sylfaen" w:hAnsi="Sylfaen"/>
          <w:sz w:val="16"/>
          <w:szCs w:val="16"/>
          <w:lang w:val="hy-AM"/>
        </w:rPr>
      </w:pPr>
    </w:p>
  </w:footnote>
  <w:footnote w:id="7">
    <w:p w:rsidR="005D0D82" w:rsidRPr="00D3436F" w:rsidRDefault="005D0D82"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D0D82" w:rsidRPr="0095788C" w:rsidRDefault="005D0D82"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0D82" w:rsidRPr="0095788C" w:rsidRDefault="005D0D82">
      <w:pPr>
        <w:pStyle w:val="af2"/>
        <w:rPr>
          <w:rFonts w:ascii="Sylfaen" w:hAnsi="Sylfaen"/>
          <w:sz w:val="16"/>
          <w:szCs w:val="16"/>
          <w:lang w:val="hy-AM"/>
        </w:rPr>
      </w:pPr>
    </w:p>
  </w:footnote>
  <w:footnote w:id="9">
    <w:p w:rsidR="005D0D82" w:rsidRPr="004F3AE2" w:rsidRDefault="005D0D82"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5D0D82" w:rsidRPr="008842CE" w:rsidRDefault="005D0D82"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A36687"/>
    <w:multiLevelType w:val="multilevel"/>
    <w:tmpl w:val="0409001D"/>
    <w:numStyleLink w:val="Style3"/>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21443A"/>
    <w:multiLevelType w:val="multilevel"/>
    <w:tmpl w:val="66E4C332"/>
    <w:numStyleLink w:val="Style1"/>
  </w:abstractNum>
  <w:abstractNum w:abstractNumId="21" w15:restartNumberingAfterBreak="0">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612718"/>
    <w:multiLevelType w:val="multilevel"/>
    <w:tmpl w:val="0409001D"/>
    <w:numStyleLink w:val="Style3"/>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3B1A"/>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472C"/>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6A7"/>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7AF"/>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415"/>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6FA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100"/>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271"/>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6B9C"/>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82"/>
    <w:rsid w:val="005D0D93"/>
    <w:rsid w:val="005D10C6"/>
    <w:rsid w:val="005D191A"/>
    <w:rsid w:val="005D1A14"/>
    <w:rsid w:val="005D1ACD"/>
    <w:rsid w:val="005D1E7B"/>
    <w:rsid w:val="005D2339"/>
    <w:rsid w:val="005D26DF"/>
    <w:rsid w:val="005D27D0"/>
    <w:rsid w:val="005D2E9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5A"/>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559"/>
    <w:rsid w:val="006237BD"/>
    <w:rsid w:val="00623998"/>
    <w:rsid w:val="00623A97"/>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2EE3"/>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0D8A"/>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550E"/>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884"/>
    <w:rsid w:val="00A60D60"/>
    <w:rsid w:val="00A61147"/>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4"/>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22B"/>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2EA0"/>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2D70"/>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389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12"/>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1D"/>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A22416D-F64C-4AC2-923C-6EF0BC18B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9DF72-5DBB-4E59-8009-7D2A309C1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76</Pages>
  <Words>20235</Words>
  <Characters>115344</Characters>
  <Application>Microsoft Office Word</Application>
  <DocSecurity>0</DocSecurity>
  <Lines>961</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135309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104</cp:revision>
  <cp:lastPrinted>2018-02-16T07:12:00Z</cp:lastPrinted>
  <dcterms:created xsi:type="dcterms:W3CDTF">2024-02-14T10:29:00Z</dcterms:created>
  <dcterms:modified xsi:type="dcterms:W3CDTF">2025-11-18T11:50:00Z</dcterms:modified>
</cp:coreProperties>
</file>