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8420BD" w:rsidRDefault="00642EFE" w:rsidP="00EF3662">
      <w:pPr>
        <w:pStyle w:val="a3"/>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a3"/>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a3"/>
        <w:spacing w:line="240" w:lineRule="auto"/>
        <w:jc w:val="center"/>
        <w:rPr>
          <w:rFonts w:ascii="GHEA Grapalat" w:hAnsi="GHEA Grapalat"/>
          <w:i w:val="0"/>
          <w:lang w:val="af-ZA"/>
        </w:rPr>
      </w:pPr>
    </w:p>
    <w:p w:rsidR="00642EFE" w:rsidRPr="00344665" w:rsidRDefault="00642EFE" w:rsidP="00EF3662">
      <w:pPr>
        <w:pStyle w:val="a3"/>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a3"/>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00B11F6F">
        <w:rPr>
          <w:rFonts w:ascii="GHEA Grapalat" w:hAnsi="GHEA Grapalat"/>
          <w:i w:val="0"/>
          <w:color w:val="000000"/>
          <w:lang w:val="hy-AM"/>
        </w:rPr>
        <w:t>օգոստոսի 05</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a3"/>
        <w:spacing w:line="240" w:lineRule="auto"/>
        <w:jc w:val="center"/>
        <w:rPr>
          <w:rFonts w:ascii="GHEA Grapalat" w:hAnsi="GHEA Grapalat"/>
          <w:i w:val="0"/>
          <w:lang w:val="af-ZA"/>
        </w:rPr>
      </w:pPr>
    </w:p>
    <w:p w:rsidR="0091042F" w:rsidRPr="00344665" w:rsidRDefault="0091042F" w:rsidP="00EF3662">
      <w:pPr>
        <w:pStyle w:val="a3"/>
        <w:spacing w:line="240" w:lineRule="auto"/>
        <w:jc w:val="center"/>
        <w:rPr>
          <w:rFonts w:ascii="GHEA Grapalat" w:hAnsi="GHEA Grapalat"/>
          <w:i w:val="0"/>
          <w:lang w:val="af-ZA"/>
        </w:rPr>
      </w:pPr>
    </w:p>
    <w:p w:rsidR="0091042F" w:rsidRPr="00344665" w:rsidRDefault="00496E18" w:rsidP="00434739">
      <w:pPr>
        <w:pStyle w:val="a3"/>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B11F6F">
        <w:rPr>
          <w:rFonts w:ascii="GHEA Grapalat" w:hAnsi="GHEA Grapalat"/>
          <w:b/>
          <w:i w:val="0"/>
          <w:lang w:val="af-ZA"/>
        </w:rPr>
        <w:t>ԳՀԱՊՁԲ-ՀՎԿԱԿ-2022-63</w:t>
      </w:r>
      <w:r w:rsidR="00434739" w:rsidRPr="00344665">
        <w:rPr>
          <w:rFonts w:ascii="GHEA Grapalat" w:hAnsi="GHEA Grapalat"/>
          <w:b/>
          <w:i w:val="0"/>
          <w:lang w:val="hy-AM"/>
        </w:rPr>
        <w:t>»</w:t>
      </w:r>
    </w:p>
    <w:p w:rsidR="00434739" w:rsidRPr="00344665" w:rsidRDefault="00434739" w:rsidP="00434739">
      <w:pPr>
        <w:pStyle w:val="a3"/>
        <w:spacing w:line="240" w:lineRule="auto"/>
        <w:jc w:val="center"/>
        <w:rPr>
          <w:rFonts w:ascii="GHEA Grapalat" w:hAnsi="GHEA Grapalat"/>
          <w:i w:val="0"/>
          <w:lang w:val="af-ZA"/>
        </w:rPr>
      </w:pPr>
    </w:p>
    <w:p w:rsidR="00642EFE" w:rsidRPr="00A71D81" w:rsidRDefault="00642EFE" w:rsidP="00E5272A">
      <w:pPr>
        <w:pStyle w:val="a3"/>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11F6F">
        <w:rPr>
          <w:rFonts w:ascii="GHEA Grapalat" w:hAnsi="GHEA Grapalat"/>
          <w:b/>
          <w:i w:val="0"/>
          <w:lang w:val="hy-AM"/>
        </w:rPr>
        <w:t>տնտեսական ապրանքների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a3"/>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w:t>
      </w:r>
      <w:r w:rsidR="00F728FD">
        <w:rPr>
          <w:rFonts w:ascii="GHEA Grapalat" w:hAnsi="GHEA Grapalat"/>
          <w:b/>
          <w:i w:val="0"/>
          <w:lang w:val="hy-AM"/>
        </w:rPr>
        <w:t>07</w:t>
      </w:r>
      <w:r w:rsidR="00CE081E" w:rsidRPr="00A475AA">
        <w:rPr>
          <w:rFonts w:ascii="GHEA Grapalat" w:hAnsi="GHEA Grapalat"/>
          <w:b/>
          <w:i w:val="0"/>
          <w:lang w:val="af-ZA"/>
        </w:rPr>
        <w:t xml:space="preserve">-րդ օրվա ժամը </w:t>
      </w:r>
      <w:r w:rsidR="00CE081E" w:rsidRPr="00A475AA">
        <w:rPr>
          <w:rFonts w:ascii="GHEA Grapalat" w:hAnsi="GHEA Grapalat"/>
          <w:b/>
          <w:i w:val="0"/>
          <w:lang w:val="hy-AM"/>
        </w:rPr>
        <w:t>1</w:t>
      </w:r>
      <w:r w:rsidR="00F728FD">
        <w:rPr>
          <w:rFonts w:ascii="GHEA Grapalat" w:hAnsi="GHEA Grapalat"/>
          <w:b/>
          <w:i w:val="0"/>
          <w:lang w:val="hy-AM"/>
        </w:rPr>
        <w:t>0</w:t>
      </w:r>
      <w:r w:rsidR="00CE081E" w:rsidRPr="00A475AA">
        <w:rPr>
          <w:rFonts w:ascii="GHEA Grapalat" w:hAnsi="GHEA Grapalat"/>
          <w:b/>
          <w:i w:val="0"/>
          <w:lang w:val="hy-AM"/>
        </w:rPr>
        <w:t>:30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a3"/>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a3"/>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F728FD">
        <w:rPr>
          <w:rFonts w:ascii="GHEA Grapalat" w:hAnsi="GHEA Grapalat"/>
          <w:b/>
          <w:i w:val="0"/>
          <w:color w:val="000000"/>
          <w:lang w:val="hy-AM"/>
        </w:rPr>
        <w:t>օգոստոսի 12</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w:t>
      </w:r>
      <w:r w:rsidR="00F728FD">
        <w:rPr>
          <w:rFonts w:ascii="GHEA Grapalat" w:hAnsi="GHEA Grapalat"/>
          <w:b/>
          <w:i w:val="0"/>
          <w:color w:val="000000"/>
          <w:lang w:val="hy-AM"/>
        </w:rPr>
        <w:t>0</w:t>
      </w:r>
      <w:r w:rsidRPr="00A475AA">
        <w:rPr>
          <w:rFonts w:ascii="GHEA Grapalat" w:hAnsi="GHEA Grapalat"/>
          <w:b/>
          <w:i w:val="0"/>
          <w:color w:val="000000"/>
          <w:lang w:val="hy-AM"/>
        </w:rPr>
        <w:t>:</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a3"/>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00F728FD">
        <w:rPr>
          <w:rFonts w:ascii="GHEA Grapalat" w:hAnsi="GHEA Grapalat"/>
          <w:b/>
          <w:i w:val="0"/>
          <w:lang w:val="hy-AM"/>
        </w:rPr>
        <w:t>Աստղիկ Վիրաբյանին</w:t>
      </w:r>
      <w:r w:rsidRPr="00E5082A">
        <w:rPr>
          <w:rFonts w:ascii="GHEA Grapalat" w:hAnsi="GHEA Grapalat"/>
          <w:b/>
          <w:i w:val="0"/>
          <w:lang w:val="hy-AM"/>
        </w:rPr>
        <w:t>:</w:t>
      </w:r>
    </w:p>
    <w:p w:rsidR="00334AC2" w:rsidRDefault="00334AC2" w:rsidP="00334AC2">
      <w:pPr>
        <w:pStyle w:val="a3"/>
        <w:spacing w:line="240" w:lineRule="auto"/>
        <w:ind w:left="709" w:firstLine="0"/>
        <w:contextualSpacing/>
        <w:jc w:val="left"/>
        <w:rPr>
          <w:rFonts w:ascii="GHEA Grapalat" w:hAnsi="GHEA Grapalat"/>
          <w:i w:val="0"/>
          <w:lang w:val="hy-AM"/>
        </w:rPr>
      </w:pPr>
    </w:p>
    <w:p w:rsidR="00334AC2" w:rsidRPr="0077182A" w:rsidRDefault="00334AC2" w:rsidP="00334AC2">
      <w:pPr>
        <w:pStyle w:val="a3"/>
        <w:spacing w:line="240" w:lineRule="auto"/>
        <w:ind w:left="709" w:firstLine="0"/>
        <w:contextualSpacing/>
        <w:jc w:val="left"/>
        <w:rPr>
          <w:rFonts w:ascii="GHEA Grapalat" w:hAnsi="GHEA Grapalat"/>
          <w:i w:val="0"/>
          <w:lang w:val="ru-RU"/>
        </w:rPr>
      </w:pPr>
      <w:r w:rsidRPr="00F2736C">
        <w:rPr>
          <w:rFonts w:ascii="GHEA Grapalat" w:hAnsi="GHEA Grapalat"/>
          <w:i w:val="0"/>
          <w:lang w:val="af-ZA"/>
        </w:rPr>
        <w:t xml:space="preserve">Հեռախոս՝ </w:t>
      </w:r>
      <w:r w:rsidRPr="00955658">
        <w:rPr>
          <w:rFonts w:ascii="GHEA Grapalat" w:hAnsi="GHEA Grapalat"/>
          <w:b/>
          <w:i w:val="0"/>
          <w:lang w:val="hy-AM"/>
        </w:rPr>
        <w:t>012</w:t>
      </w:r>
      <w:r w:rsidR="0077182A">
        <w:rPr>
          <w:rFonts w:ascii="GHEA Grapalat" w:hAnsi="GHEA Grapalat"/>
          <w:b/>
          <w:i w:val="0"/>
          <w:lang w:val="ru-RU"/>
        </w:rPr>
        <w:t>-</w:t>
      </w:r>
      <w:r w:rsidRPr="00955658">
        <w:rPr>
          <w:rFonts w:ascii="GHEA Grapalat" w:hAnsi="GHEA Grapalat"/>
          <w:b/>
          <w:i w:val="0"/>
          <w:lang w:val="hy-AM"/>
        </w:rPr>
        <w:t>80</w:t>
      </w:r>
      <w:r w:rsidR="0077182A">
        <w:rPr>
          <w:rFonts w:ascii="GHEA Grapalat" w:hAnsi="GHEA Grapalat"/>
          <w:b/>
          <w:i w:val="0"/>
          <w:lang w:val="ru-RU"/>
        </w:rPr>
        <w:t>-</w:t>
      </w:r>
      <w:r w:rsidRPr="00955658">
        <w:rPr>
          <w:rFonts w:ascii="GHEA Grapalat" w:hAnsi="GHEA Grapalat"/>
          <w:b/>
          <w:i w:val="0"/>
          <w:lang w:val="hy-AM"/>
        </w:rPr>
        <w:t>80</w:t>
      </w:r>
      <w:r w:rsidR="0077182A">
        <w:rPr>
          <w:rFonts w:ascii="GHEA Grapalat" w:hAnsi="GHEA Grapalat"/>
          <w:b/>
          <w:i w:val="0"/>
          <w:lang w:val="ru-RU"/>
        </w:rPr>
        <w:t>-</w:t>
      </w:r>
      <w:r w:rsidRPr="00955658">
        <w:rPr>
          <w:rFonts w:ascii="GHEA Grapalat" w:hAnsi="GHEA Grapalat"/>
          <w:b/>
          <w:i w:val="0"/>
          <w:lang w:val="hy-AM"/>
        </w:rPr>
        <w:t>83 (6014), 091</w:t>
      </w:r>
      <w:r w:rsidR="0077182A">
        <w:rPr>
          <w:rFonts w:ascii="GHEA Grapalat" w:hAnsi="GHEA Grapalat"/>
          <w:b/>
          <w:i w:val="0"/>
          <w:lang w:val="ru-RU"/>
        </w:rPr>
        <w:t>-22-26-25</w:t>
      </w:r>
    </w:p>
    <w:p w:rsidR="00334AC2" w:rsidRPr="00955658" w:rsidRDefault="00334AC2" w:rsidP="00334AC2">
      <w:pPr>
        <w:pStyle w:val="a3"/>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21"/>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aa"/>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44229E" w:rsidRPr="00861BC3" w:rsidRDefault="000C21CD" w:rsidP="00F728FD">
      <w:pPr>
        <w:ind w:firstLine="567"/>
        <w:jc w:val="both"/>
        <w:rPr>
          <w:rFonts w:ascii="GHEA Grapalat" w:hAnsi="GHEA Grapalat" w:cs="Sylfaen"/>
          <w:i/>
          <w:sz w:val="20"/>
          <w:szCs w:val="20"/>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F728FD" w:rsidRDefault="00F728FD">
      <w:pPr>
        <w:rPr>
          <w:rFonts w:ascii="GHEA Grapalat" w:hAnsi="GHEA Grapalat" w:cs="Sylfaen"/>
          <w:i/>
          <w:sz w:val="20"/>
          <w:szCs w:val="20"/>
          <w:lang w:val="hy-AM"/>
        </w:rPr>
      </w:pPr>
      <w:r>
        <w:rPr>
          <w:rFonts w:ascii="GHEA Grapalat" w:hAnsi="GHEA Grapalat" w:cs="Sylfaen"/>
          <w:i/>
          <w:sz w:val="20"/>
          <w:szCs w:val="20"/>
          <w:lang w:val="hy-AM"/>
        </w:rPr>
        <w:br w:type="page"/>
      </w:r>
    </w:p>
    <w:p w:rsidR="006A63BB" w:rsidRPr="00161670" w:rsidRDefault="006A63BB" w:rsidP="006A63BB">
      <w:pPr>
        <w:pStyle w:val="aa"/>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aa"/>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B11F6F">
        <w:rPr>
          <w:rFonts w:ascii="GHEA Grapalat" w:hAnsi="GHEA Grapalat"/>
          <w:b/>
          <w:sz w:val="20"/>
          <w:szCs w:val="20"/>
          <w:lang w:val="af-ZA"/>
        </w:rPr>
        <w:t>ԳՀԱՊՁԲ-ՀՎԿԱԿ-2022-63</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aa"/>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aa"/>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00D46194">
        <w:rPr>
          <w:rFonts w:ascii="GHEA Grapalat" w:hAnsi="GHEA Grapalat" w:cs="Sylfaen"/>
          <w:color w:val="000000"/>
          <w:sz w:val="20"/>
          <w:szCs w:val="20"/>
          <w:lang w:val="hy-AM"/>
        </w:rPr>
        <w:t xml:space="preserve"> </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r w:rsidR="00D46194">
        <w:rPr>
          <w:rFonts w:ascii="GHEA Grapalat" w:hAnsi="GHEA Grapalat" w:cs="Times Armenian"/>
          <w:color w:val="000000"/>
          <w:sz w:val="20"/>
          <w:szCs w:val="20"/>
          <w:lang w:val="hy-AM"/>
        </w:rPr>
        <w:t>օգոստոսի 05</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9B3841" w:rsidRPr="002C2BE0" w:rsidRDefault="009B3841" w:rsidP="009B3841">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1E097A" w:rsidRPr="00916E26" w:rsidRDefault="001E097A" w:rsidP="001E097A">
      <w:pPr>
        <w:pStyle w:val="aa"/>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D46194">
        <w:rPr>
          <w:rFonts w:ascii="GHEA Grapalat" w:hAnsi="GHEA Grapalat"/>
          <w:b/>
          <w:lang w:val="hy-AM"/>
        </w:rPr>
        <w:t>ՏՆՏԵՍԱԿԱՆ ԱՊՐԱՆՔՆԵՐԻ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966582" w:rsidRPr="00734265" w:rsidRDefault="00966582" w:rsidP="00966582">
      <w:pPr>
        <w:pStyle w:val="aa"/>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aa"/>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D46194">
        <w:rPr>
          <w:rFonts w:ascii="GHEA Grapalat" w:hAnsi="GHEA Grapalat" w:cs="Sylfaen"/>
          <w:b/>
          <w:sz w:val="20"/>
          <w:szCs w:val="20"/>
          <w:lang w:val="hy-AM"/>
        </w:rPr>
        <w:t>ՏՆՏԵՍԱԿԱՆ ԱՊՐԱՆՔՆԵՐԻ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B11F6F">
        <w:rPr>
          <w:rFonts w:ascii="GHEA Grapalat" w:hAnsi="GHEA Grapalat"/>
          <w:b/>
          <w:sz w:val="20"/>
          <w:szCs w:val="20"/>
          <w:lang w:val="af-ZA"/>
        </w:rPr>
        <w:t>ԳՀԱՊՁԲ-ՀՎԿԱԿ-2022-63</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6D6CD7">
        <w:rPr>
          <w:rFonts w:ascii="GHEA Grapalat" w:hAnsi="GHEA Grapalat"/>
          <w:b/>
          <w:i w:val="0"/>
          <w:lang w:val="hy-AM"/>
        </w:rPr>
        <w:t>տնտեսական ապրանքների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6D6CD7">
        <w:rPr>
          <w:rFonts w:ascii="GHEA Grapalat" w:hAnsi="GHEA Grapalat"/>
          <w:b/>
          <w:i w:val="0"/>
          <w:lang w:val="hy-AM"/>
        </w:rPr>
        <w:t>3</w:t>
      </w:r>
      <w:r w:rsidR="00DD396E">
        <w:rPr>
          <w:rFonts w:ascii="GHEA Grapalat" w:hAnsi="GHEA Grapalat"/>
          <w:b/>
          <w:i w:val="0"/>
          <w:lang w:val="en-US"/>
        </w:rPr>
        <w:t>5</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23"/>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23"/>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23"/>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23"/>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23"/>
              <w:spacing w:line="240" w:lineRule="auto"/>
              <w:ind w:firstLine="0"/>
              <w:jc w:val="center"/>
              <w:rPr>
                <w:rFonts w:ascii="GHEA Grapalat" w:hAnsi="GHEA Grapalat"/>
                <w:b/>
                <w:bCs/>
                <w:iCs/>
              </w:rPr>
            </w:pP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135,000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Աղբահավաք խոզանակով</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357,000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Աղբի տոպրակ 2</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219,200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 xml:space="preserve">Աման լվալու հեղուկ  </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170,000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Լեդ պանել</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62,300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Ժավելի սպիրտ</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172,000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Հեղուկ օճառ</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115,000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Ձեռնոց տնտեսական 2</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88,000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 xml:space="preserve">Մաքրող միջոց                   </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130,000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Մաքրող միջոց 8</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360,000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Մաքրող միջոց 6</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300,000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Շոր հատակի</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280,000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Խոհանոցային թղթե սրբիչ</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600,000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Ձեռքի թղթե սրբիչ</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225,000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Պլաստմասե դույլ քամիչով և խոզանակով</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53,100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Զուգարանի օդափոխիչ</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22,500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Անձեռոցիկ</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84,000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Ապակի մաքրող հեղուկ 2</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48,000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Ապակի մաքրող խոզանակ</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60,000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Սպունգ 2</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65,000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Սպունգ մետաղական պարույրով</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14,000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Մետաղական պարույր աման լվանալու համար</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750,000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Զուգարանի թուղթ 3</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184,000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Լաթ 1</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137,500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Լյումինեսցենտային ցերեկային լամպ 1</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23,500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Լվացքի փոշի 6</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44,850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 xml:space="preserve">Լվացքի փոշի </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150,000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Սալահատակի խոզանակի փոխվող կտոր</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75,000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Խոզանակ սալահատակի</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18,000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Բահի պոչ</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100,000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Ծորակ</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24,000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Թղթե սրբիչի դիսպենսեր</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24,000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Հեղուկ օճառի դիսպենսեր</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120,000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Միջսենյակային դռների ներտեղադրվող փական ներքին մոնտաժման համար</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Փական կախովի</w:t>
            </w:r>
          </w:p>
        </w:tc>
      </w:tr>
      <w:tr w:rsidR="00C54376" w:rsidRPr="00851FD6"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center"/>
          </w:tcPr>
          <w:p w:rsidR="00C54376" w:rsidRPr="00FB4507" w:rsidRDefault="00FB4507" w:rsidP="00317487">
            <w:pPr>
              <w:jc w:val="center"/>
              <w:rPr>
                <w:rFonts w:ascii="GHEA Grapalat" w:hAnsi="GHEA Grapalat" w:cs="Calibri"/>
                <w:sz w:val="20"/>
                <w:szCs w:val="20"/>
                <w:lang w:val="hy-AM"/>
              </w:rPr>
            </w:pPr>
            <w:r>
              <w:rPr>
                <w:rFonts w:ascii="GHEA Grapalat" w:hAnsi="GHEA Grapalat" w:cs="Calibri"/>
                <w:sz w:val="20"/>
                <w:szCs w:val="20"/>
                <w:lang w:val="hy-AM"/>
              </w:rPr>
              <w:t>12,500</w:t>
            </w:r>
          </w:p>
        </w:tc>
        <w:tc>
          <w:tcPr>
            <w:tcW w:w="8221" w:type="dxa"/>
            <w:vAlign w:val="center"/>
          </w:tcPr>
          <w:p w:rsidR="00C54376" w:rsidRDefault="00FB4507" w:rsidP="00FB4507">
            <w:pPr>
              <w:rPr>
                <w:rFonts w:ascii="GHEA Grapalat" w:hAnsi="GHEA Grapalat"/>
                <w:color w:val="000000"/>
                <w:sz w:val="20"/>
                <w:szCs w:val="20"/>
              </w:rPr>
            </w:pPr>
            <w:r w:rsidRPr="00FB4507">
              <w:rPr>
                <w:rFonts w:ascii="GHEA Grapalat" w:hAnsi="GHEA Grapalat"/>
                <w:color w:val="000000"/>
                <w:sz w:val="20"/>
                <w:szCs w:val="20"/>
              </w:rPr>
              <w:t>Պոլիէթիլենային տարա ջրի համար</w:t>
            </w:r>
          </w:p>
        </w:tc>
      </w:tr>
    </w:tbl>
    <w:p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FB4507" w:rsidRDefault="00096865" w:rsidP="003E093F">
      <w:pPr>
        <w:ind w:firstLine="567"/>
        <w:jc w:val="both"/>
        <w:rPr>
          <w:rFonts w:ascii="GHEA Grapalat" w:hAnsi="GHEA Grapalat" w:cs="Arial"/>
          <w:b/>
          <w:color w:val="FF0000"/>
          <w:sz w:val="20"/>
          <w:lang w:val="hy-AM"/>
        </w:rPr>
      </w:pPr>
      <w:r w:rsidRPr="00FB4507">
        <w:rPr>
          <w:rFonts w:ascii="GHEA Grapalat" w:hAnsi="GHEA Grapalat" w:cs="Arial Armenian"/>
          <w:b/>
          <w:color w:val="FF0000"/>
          <w:sz w:val="20"/>
          <w:lang w:val="hy-AM"/>
        </w:rPr>
        <w:t>2.</w:t>
      </w:r>
      <w:r w:rsidR="007968A3" w:rsidRPr="00FB4507">
        <w:rPr>
          <w:rFonts w:ascii="GHEA Grapalat" w:hAnsi="GHEA Grapalat" w:cs="Arial Armenian"/>
          <w:b/>
          <w:color w:val="FF0000"/>
          <w:sz w:val="20"/>
          <w:lang w:val="hy-AM"/>
        </w:rPr>
        <w:t>4</w:t>
      </w:r>
      <w:r w:rsidR="00773485" w:rsidRPr="00FB4507">
        <w:rPr>
          <w:rFonts w:ascii="GHEA Grapalat" w:hAnsi="GHEA Grapalat" w:cs="Arial Armenian"/>
          <w:b/>
          <w:color w:val="FF0000"/>
          <w:sz w:val="20"/>
          <w:lang w:val="hy-AM"/>
        </w:rPr>
        <w:t xml:space="preserve"> </w:t>
      </w:r>
      <w:r w:rsidRPr="00FB4507">
        <w:rPr>
          <w:rFonts w:ascii="GHEA Grapalat" w:hAnsi="GHEA Grapalat" w:cs="Sylfaen"/>
          <w:b/>
          <w:color w:val="FF0000"/>
          <w:sz w:val="20"/>
          <w:lang w:val="hy-AM"/>
        </w:rPr>
        <w:t>Մասնակիցը</w:t>
      </w:r>
      <w:r w:rsidRPr="00FB4507">
        <w:rPr>
          <w:rFonts w:ascii="GHEA Grapalat" w:hAnsi="GHEA Grapalat" w:cs="Arial"/>
          <w:b/>
          <w:color w:val="FF0000"/>
          <w:sz w:val="20"/>
          <w:lang w:val="hy-AM"/>
        </w:rPr>
        <w:t xml:space="preserve"> </w:t>
      </w:r>
      <w:r w:rsidR="003A7A32" w:rsidRPr="00FB4507">
        <w:rPr>
          <w:rFonts w:ascii="GHEA Grapalat" w:hAnsi="GHEA Grapalat" w:cs="Arial"/>
          <w:b/>
          <w:color w:val="FF0000"/>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FB4507">
        <w:rPr>
          <w:rFonts w:ascii="GHEA Grapalat" w:hAnsi="GHEA Grapalat" w:cs="Arial"/>
          <w:b/>
          <w:color w:val="FF0000"/>
          <w:sz w:val="20"/>
          <w:lang w:val="hy-AM"/>
        </w:rPr>
        <w:t xml:space="preserve"> </w:t>
      </w:r>
      <w:r w:rsidR="00EA4B24" w:rsidRPr="00FB4507">
        <w:rPr>
          <w:rFonts w:ascii="GHEA Grapalat" w:hAnsi="GHEA Grapalat"/>
          <w:b/>
          <w:color w:val="FF0000"/>
          <w:sz w:val="20"/>
          <w:szCs w:val="20"/>
          <w:lang w:val="hy-AM"/>
        </w:rPr>
        <w:t>15 տոկոսի</w:t>
      </w:r>
      <w:r w:rsidR="00FB4507">
        <w:rPr>
          <w:rFonts w:ascii="GHEA Grapalat" w:hAnsi="GHEA Grapalat"/>
          <w:b/>
          <w:color w:val="FF0000"/>
          <w:sz w:val="20"/>
          <w:szCs w:val="20"/>
          <w:lang w:val="hy-AM"/>
        </w:rPr>
        <w:t xml:space="preserve"> </w:t>
      </w:r>
      <w:r w:rsidR="00EA4B24" w:rsidRPr="00FB4507">
        <w:rPr>
          <w:rFonts w:ascii="GHEA Grapalat" w:hAnsi="GHEA Grapalat"/>
          <w:b/>
          <w:color w:val="FF0000"/>
          <w:sz w:val="20"/>
          <w:szCs w:val="20"/>
          <w:lang w:val="hy-AM"/>
        </w:rPr>
        <w:t xml:space="preserve">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FB4507">
          <w:rPr>
            <w:rFonts w:ascii="GHEA Grapalat" w:hAnsi="GHEA Grapalat"/>
            <w:b/>
            <w:color w:val="FF0000"/>
            <w:sz w:val="20"/>
            <w:szCs w:val="20"/>
            <w:lang w:val="hy-AM"/>
          </w:rPr>
          <w:t>Standard &amp; Poor’s</w:t>
        </w:r>
      </w:hyperlink>
      <w:r w:rsidR="00EA4B24" w:rsidRPr="00FB4507">
        <w:rPr>
          <w:rFonts w:ascii="Calibri" w:hAnsi="Calibri" w:cs="Calibri"/>
          <w:b/>
          <w:color w:val="FF0000"/>
          <w:sz w:val="20"/>
          <w:szCs w:val="20"/>
          <w:lang w:val="hy-AM"/>
        </w:rPr>
        <w:t> </w:t>
      </w:r>
      <w:r w:rsidR="00EA4B24" w:rsidRPr="00FB4507">
        <w:rPr>
          <w:rFonts w:ascii="GHEA Grapalat" w:hAnsi="GHEA Grapalat"/>
          <w:b/>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FB4507">
        <w:rPr>
          <w:rFonts w:ascii="GHEA Grapalat" w:hAnsi="GHEA Grapalat" w:cs="Arial"/>
          <w:b/>
          <w:color w:val="FF0000"/>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FB4507" w:rsidRDefault="00096865" w:rsidP="00EF3662">
      <w:pPr>
        <w:pStyle w:val="23"/>
        <w:spacing w:line="240" w:lineRule="auto"/>
        <w:ind w:firstLine="567"/>
        <w:rPr>
          <w:rFonts w:ascii="GHEA Grapalat" w:hAnsi="GHEA Grapalat" w:cs="Sylfaen"/>
          <w:b/>
          <w:szCs w:val="24"/>
          <w:lang w:val="hy-AM"/>
        </w:rPr>
      </w:pPr>
      <w:r w:rsidRPr="00FB4507">
        <w:rPr>
          <w:rFonts w:ascii="GHEA Grapalat" w:hAnsi="GHEA Grapalat" w:cs="Sylfaen"/>
          <w:b/>
        </w:rPr>
        <w:t>Մասնակիցը</w:t>
      </w:r>
      <w:r w:rsidRPr="00FB4507">
        <w:rPr>
          <w:rFonts w:ascii="GHEA Grapalat" w:hAnsi="GHEA Grapalat"/>
          <w:b/>
          <w:lang w:val="hy-AM"/>
        </w:rPr>
        <w:t xml:space="preserve"> </w:t>
      </w:r>
      <w:r w:rsidRPr="00FB4507">
        <w:rPr>
          <w:rFonts w:ascii="GHEA Grapalat" w:hAnsi="GHEA Grapalat" w:cs="Sylfaen"/>
          <w:b/>
        </w:rPr>
        <w:t>կարող</w:t>
      </w:r>
      <w:r w:rsidRPr="00FB4507">
        <w:rPr>
          <w:rFonts w:ascii="GHEA Grapalat" w:hAnsi="GHEA Grapalat"/>
          <w:b/>
          <w:lang w:val="hy-AM"/>
        </w:rPr>
        <w:t xml:space="preserve"> </w:t>
      </w:r>
      <w:r w:rsidR="000946A3" w:rsidRPr="00FB4507">
        <w:rPr>
          <w:rFonts w:ascii="GHEA Grapalat" w:hAnsi="GHEA Grapalat" w:cs="Sylfaen"/>
          <w:b/>
        </w:rPr>
        <w:t>է</w:t>
      </w:r>
      <w:r w:rsidR="000946A3" w:rsidRPr="00FB4507">
        <w:rPr>
          <w:rFonts w:ascii="GHEA Grapalat" w:hAnsi="GHEA Grapalat"/>
          <w:b/>
          <w:lang w:val="hy-AM"/>
        </w:rPr>
        <w:t xml:space="preserve"> </w:t>
      </w:r>
      <w:r w:rsidRPr="00FB4507">
        <w:rPr>
          <w:rFonts w:ascii="GHEA Grapalat" w:hAnsi="GHEA Grapalat" w:cs="Sylfaen"/>
          <w:b/>
        </w:rPr>
        <w:t>հայտ</w:t>
      </w:r>
      <w:r w:rsidRPr="00FB4507">
        <w:rPr>
          <w:rFonts w:ascii="GHEA Grapalat" w:hAnsi="GHEA Grapalat"/>
          <w:b/>
          <w:lang w:val="hy-AM"/>
        </w:rPr>
        <w:t xml:space="preserve"> </w:t>
      </w:r>
      <w:r w:rsidRPr="00FB4507">
        <w:rPr>
          <w:rFonts w:ascii="GHEA Grapalat" w:hAnsi="GHEA Grapalat" w:cs="Sylfaen"/>
          <w:b/>
        </w:rPr>
        <w:t>ներկայացնել</w:t>
      </w:r>
      <w:r w:rsidRPr="00FB4507">
        <w:rPr>
          <w:rFonts w:ascii="GHEA Grapalat" w:hAnsi="GHEA Grapalat"/>
          <w:b/>
          <w:lang w:val="hy-AM"/>
        </w:rPr>
        <w:t xml:space="preserve"> </w:t>
      </w:r>
      <w:r w:rsidRPr="00FB4507">
        <w:rPr>
          <w:rFonts w:ascii="GHEA Grapalat" w:hAnsi="GHEA Grapalat" w:cs="Sylfaen"/>
          <w:b/>
        </w:rPr>
        <w:t>ինչպես</w:t>
      </w:r>
      <w:r w:rsidRPr="00FB4507">
        <w:rPr>
          <w:rFonts w:ascii="GHEA Grapalat" w:hAnsi="GHEA Grapalat"/>
          <w:b/>
          <w:lang w:val="hy-AM"/>
        </w:rPr>
        <w:t xml:space="preserve"> </w:t>
      </w:r>
      <w:r w:rsidRPr="00FB4507">
        <w:rPr>
          <w:rFonts w:ascii="GHEA Grapalat" w:hAnsi="GHEA Grapalat" w:cs="Sylfaen"/>
          <w:b/>
        </w:rPr>
        <w:t>յուրաքանչյուր</w:t>
      </w:r>
      <w:r w:rsidRPr="00FB4507">
        <w:rPr>
          <w:rFonts w:ascii="GHEA Grapalat" w:hAnsi="GHEA Grapalat"/>
          <w:b/>
          <w:lang w:val="hy-AM"/>
        </w:rPr>
        <w:t xml:space="preserve"> </w:t>
      </w:r>
      <w:r w:rsidRPr="00FB4507">
        <w:rPr>
          <w:rFonts w:ascii="GHEA Grapalat" w:hAnsi="GHEA Grapalat" w:cs="Sylfaen"/>
          <w:b/>
        </w:rPr>
        <w:t>չափաբաժնի</w:t>
      </w:r>
      <w:r w:rsidRPr="00FB4507">
        <w:rPr>
          <w:rFonts w:ascii="GHEA Grapalat" w:hAnsi="GHEA Grapalat"/>
          <w:b/>
          <w:lang w:val="hy-AM"/>
        </w:rPr>
        <w:t xml:space="preserve">, </w:t>
      </w:r>
      <w:r w:rsidRPr="00FB4507">
        <w:rPr>
          <w:rFonts w:ascii="GHEA Grapalat" w:hAnsi="GHEA Grapalat" w:cs="Sylfaen"/>
          <w:b/>
        </w:rPr>
        <w:t>այնպես</w:t>
      </w:r>
      <w:r w:rsidRPr="00FB4507">
        <w:rPr>
          <w:rFonts w:ascii="GHEA Grapalat" w:hAnsi="GHEA Grapalat"/>
          <w:b/>
          <w:lang w:val="hy-AM"/>
        </w:rPr>
        <w:t xml:space="preserve"> </w:t>
      </w:r>
      <w:r w:rsidRPr="00FB4507">
        <w:rPr>
          <w:rFonts w:ascii="GHEA Grapalat" w:hAnsi="GHEA Grapalat" w:cs="Sylfaen"/>
          <w:b/>
        </w:rPr>
        <w:t>էլ</w:t>
      </w:r>
      <w:r w:rsidRPr="00FB4507">
        <w:rPr>
          <w:rFonts w:ascii="GHEA Grapalat" w:hAnsi="GHEA Grapalat"/>
          <w:b/>
          <w:lang w:val="hy-AM"/>
        </w:rPr>
        <w:t xml:space="preserve"> </w:t>
      </w:r>
      <w:r w:rsidRPr="00FB4507">
        <w:rPr>
          <w:rFonts w:ascii="GHEA Grapalat" w:hAnsi="GHEA Grapalat" w:cs="Sylfaen"/>
          <w:b/>
        </w:rPr>
        <w:t>մի</w:t>
      </w:r>
      <w:r w:rsidRPr="00FB4507">
        <w:rPr>
          <w:rFonts w:ascii="GHEA Grapalat" w:hAnsi="GHEA Grapalat"/>
          <w:b/>
          <w:lang w:val="hy-AM"/>
        </w:rPr>
        <w:t xml:space="preserve"> </w:t>
      </w:r>
      <w:r w:rsidRPr="00FB4507">
        <w:rPr>
          <w:rFonts w:ascii="GHEA Grapalat" w:hAnsi="GHEA Grapalat" w:cs="Sylfaen"/>
          <w:b/>
        </w:rPr>
        <w:t>քանի</w:t>
      </w:r>
      <w:r w:rsidRPr="00FB4507">
        <w:rPr>
          <w:rFonts w:ascii="GHEA Grapalat" w:hAnsi="GHEA Grapalat"/>
          <w:b/>
          <w:lang w:val="hy-AM"/>
        </w:rPr>
        <w:t xml:space="preserve"> </w:t>
      </w:r>
      <w:r w:rsidRPr="00FB4507">
        <w:rPr>
          <w:rFonts w:ascii="GHEA Grapalat" w:hAnsi="GHEA Grapalat" w:cs="Sylfaen"/>
          <w:b/>
        </w:rPr>
        <w:t>կամ</w:t>
      </w:r>
      <w:r w:rsidRPr="00FB4507">
        <w:rPr>
          <w:rFonts w:ascii="GHEA Grapalat" w:hAnsi="GHEA Grapalat"/>
          <w:b/>
          <w:lang w:val="hy-AM"/>
        </w:rPr>
        <w:t xml:space="preserve"> </w:t>
      </w:r>
      <w:r w:rsidRPr="00FB4507">
        <w:rPr>
          <w:rFonts w:ascii="GHEA Grapalat" w:hAnsi="GHEA Grapalat" w:cs="Sylfaen"/>
          <w:b/>
        </w:rPr>
        <w:t>բոլոր</w:t>
      </w:r>
      <w:r w:rsidRPr="00FB4507">
        <w:rPr>
          <w:rFonts w:ascii="GHEA Grapalat" w:hAnsi="GHEA Grapalat"/>
          <w:b/>
          <w:lang w:val="hy-AM"/>
        </w:rPr>
        <w:t xml:space="preserve"> </w:t>
      </w:r>
      <w:r w:rsidRPr="00FB4507">
        <w:rPr>
          <w:rFonts w:ascii="GHEA Grapalat" w:hAnsi="GHEA Grapalat" w:cs="Sylfaen"/>
          <w:b/>
        </w:rPr>
        <w:t>չափաբաժինների</w:t>
      </w:r>
      <w:r w:rsidRPr="00FB4507">
        <w:rPr>
          <w:rFonts w:ascii="GHEA Grapalat" w:hAnsi="GHEA Grapalat"/>
          <w:b/>
          <w:lang w:val="hy-AM"/>
        </w:rPr>
        <w:t xml:space="preserve"> </w:t>
      </w:r>
      <w:r w:rsidRPr="00FB4507">
        <w:rPr>
          <w:rFonts w:ascii="GHEA Grapalat" w:hAnsi="GHEA Grapalat" w:cs="Sylfaen"/>
          <w:b/>
        </w:rPr>
        <w:t>համար</w:t>
      </w:r>
      <w:r w:rsidR="004D5671" w:rsidRPr="00FB4507">
        <w:rPr>
          <w:rFonts w:ascii="GHEA Grapalat" w:hAnsi="GHEA Grapalat" w:cs="Sylfaen"/>
          <w:b/>
          <w:szCs w:val="24"/>
          <w:lang w:val="hy-AM"/>
        </w:rPr>
        <w:t>։</w:t>
      </w:r>
      <w:r w:rsidRPr="00FB4507">
        <w:rPr>
          <w:rFonts w:ascii="GHEA Grapalat" w:hAnsi="GHEA Grapalat" w:cs="Sylfaen"/>
          <w:b/>
          <w:szCs w:val="24"/>
          <w:lang w:val="hy-AM"/>
        </w:rPr>
        <w:t xml:space="preserve">  </w:t>
      </w:r>
    </w:p>
    <w:p w:rsidR="00096865" w:rsidRPr="006E356D"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FB4507">
        <w:rPr>
          <w:rFonts w:ascii="GHEA Grapalat" w:hAnsi="GHEA Grapalat" w:cs="Sylfaen"/>
          <w:b/>
          <w:szCs w:val="24"/>
          <w:lang w:val="hy-AM"/>
        </w:rPr>
        <w:t>07</w:t>
      </w:r>
      <w:r w:rsidRPr="006E356D">
        <w:rPr>
          <w:rFonts w:ascii="GHEA Grapalat" w:hAnsi="GHEA Grapalat" w:cs="Sylfaen"/>
          <w:b/>
          <w:szCs w:val="24"/>
          <w:lang w:val="hy-AM"/>
        </w:rPr>
        <w:t xml:space="preserve">-րդ օրվա </w:t>
      </w:r>
      <w:r w:rsidR="006E356D" w:rsidRPr="006E356D">
        <w:rPr>
          <w:rFonts w:ascii="GHEA Grapalat" w:hAnsi="GHEA Grapalat" w:cs="Sylfaen"/>
          <w:b/>
          <w:szCs w:val="24"/>
          <w:lang w:val="hy-AM"/>
        </w:rPr>
        <w:t>ժամը 1</w:t>
      </w:r>
      <w:r w:rsidR="00FB4507">
        <w:rPr>
          <w:rFonts w:ascii="GHEA Grapalat" w:hAnsi="GHEA Grapalat" w:cs="Sylfaen"/>
          <w:b/>
          <w:szCs w:val="24"/>
          <w:lang w:val="hy-AM"/>
        </w:rPr>
        <w:t>0</w:t>
      </w:r>
      <w:r w:rsidR="006E356D" w:rsidRPr="006E356D">
        <w:rPr>
          <w:rFonts w:ascii="GHEA Grapalat" w:hAnsi="GHEA Grapalat" w:cs="Sylfaen"/>
          <w:b/>
          <w:szCs w:val="24"/>
          <w:lang w:val="hy-AM"/>
        </w:rPr>
        <w:t>:30-ն,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FB4507">
        <w:rPr>
          <w:rFonts w:ascii="GHEA Grapalat" w:hAnsi="GHEA Grapalat"/>
          <w:b/>
          <w:lang w:val="hy-AM"/>
        </w:rPr>
        <w:t>Աստղիկ Վիրաբյանը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0845F6" w:rsidRPr="00A71D81" w:rsidRDefault="00FB4507" w:rsidP="00FB4507">
      <w:pPr>
        <w:ind w:firstLine="709"/>
        <w:jc w:val="both"/>
        <w:rPr>
          <w:rFonts w:ascii="GHEA Grapalat" w:hAnsi="GHEA Grapalat" w:cs="Sylfaen"/>
          <w:sz w:val="20"/>
          <w:lang w:val="hy-AM"/>
        </w:rPr>
      </w:pPr>
      <w:r>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FB450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23"/>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00FB4507">
        <w:rPr>
          <w:rFonts w:ascii="GHEA Grapalat" w:hAnsi="GHEA Grapalat" w:cs="Sylfaen"/>
          <w:b/>
          <w:szCs w:val="24"/>
          <w:lang w:val="hy-AM"/>
        </w:rPr>
        <w:t>07</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w:t>
      </w:r>
      <w:r w:rsidR="00FB4507">
        <w:rPr>
          <w:rFonts w:ascii="GHEA Grapalat" w:hAnsi="GHEA Grapalat" w:cs="Sylfaen"/>
          <w:b/>
          <w:szCs w:val="24"/>
          <w:lang w:val="hy-AM"/>
        </w:rPr>
        <w:t>0</w:t>
      </w:r>
      <w:r>
        <w:rPr>
          <w:rFonts w:ascii="GHEA Grapalat" w:hAnsi="GHEA Grapalat" w:cs="Sylfaen"/>
          <w:b/>
          <w:szCs w:val="24"/>
          <w:lang w:val="hy-AM"/>
        </w:rPr>
        <w:t>:30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23"/>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E17903" w:rsidRDefault="00030D40" w:rsidP="00EF3662">
      <w:pPr>
        <w:ind w:firstLine="567"/>
        <w:jc w:val="both"/>
        <w:rPr>
          <w:rFonts w:ascii="GHEA Grapalat" w:hAnsi="GHEA Grapalat" w:cs="Sylfaen"/>
          <w:sz w:val="20"/>
          <w:lang w:val="hy-AM"/>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E17903">
        <w:rPr>
          <w:rFonts w:ascii="GHEA Grapalat" w:hAnsi="GHEA Grapalat" w:cs="Sylfaen"/>
          <w:b/>
          <w:sz w:val="20"/>
          <w:lang w:val="hy-AM"/>
        </w:rPr>
        <w:t xml:space="preserve">5 </w:t>
      </w:r>
      <w:r w:rsidR="00A161E3" w:rsidRPr="00E17903">
        <w:rPr>
          <w:rFonts w:ascii="GHEA Grapalat" w:hAnsi="GHEA Grapalat" w:cs="Sylfaen"/>
          <w:b/>
          <w:sz w:val="20"/>
          <w:lang w:val="af-ZA"/>
        </w:rPr>
        <w:t xml:space="preserve">աշխատանքային </w:t>
      </w:r>
      <w:r w:rsidR="00A161E3" w:rsidRPr="00E17903">
        <w:rPr>
          <w:rFonts w:ascii="GHEA Grapalat" w:hAnsi="GHEA Grapalat" w:cs="Sylfaen"/>
          <w:b/>
          <w:sz w:val="20"/>
          <w:lang w:val="ru-RU"/>
        </w:rPr>
        <w:t>օրվա</w:t>
      </w:r>
      <w:r w:rsidR="00A161E3" w:rsidRPr="00E17903">
        <w:rPr>
          <w:rFonts w:ascii="GHEA Grapalat" w:hAnsi="GHEA Grapalat" w:cs="Sylfaen"/>
          <w:b/>
          <w:sz w:val="20"/>
          <w:lang w:val="af-ZA"/>
        </w:rPr>
        <w:t xml:space="preserve"> </w:t>
      </w:r>
      <w:r w:rsidR="00A161E3" w:rsidRPr="00E17903">
        <w:rPr>
          <w:rFonts w:ascii="GHEA Grapalat" w:hAnsi="GHEA Grapalat" w:cs="Sylfaen"/>
          <w:b/>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E17903" w:rsidRPr="00E17903">
        <w:rPr>
          <w:rFonts w:ascii="GHEA Grapalat" w:hAnsi="GHEA Grapalat" w:cs="Sylfaen"/>
          <w:sz w:val="20"/>
          <w:lang w:val="hy-AM"/>
        </w:rPr>
        <w:t>:</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AF37F7">
        <w:rPr>
          <w:rFonts w:ascii="GHEA Grapalat" w:hAnsi="GHEA Grapalat" w:cs="Sylfaen"/>
          <w:sz w:val="20"/>
          <w:lang w:val="hy-AM"/>
        </w:rPr>
        <w:t>Որակավորման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ապահովման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չափը</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հավասար</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231740">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F37F7" w:rsidRPr="00AF37F7">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F37F7">
        <w:rPr>
          <w:rFonts w:ascii="GHEA Grapalat" w:hAnsi="GHEA Grapalat" w:cs="Sylfaen"/>
          <w:b/>
          <w:sz w:val="20"/>
          <w:lang w:val="hy-AM"/>
        </w:rPr>
        <w:t>2</w:t>
      </w:r>
      <w:r w:rsidR="005A72DB" w:rsidRPr="00AF37F7">
        <w:rPr>
          <w:rFonts w:ascii="GHEA Grapalat" w:hAnsi="GHEA Grapalat" w:cs="Sylfaen"/>
          <w:b/>
          <w:sz w:val="20"/>
          <w:lang w:val="af-ZA"/>
        </w:rPr>
        <w:t>0-</w:t>
      </w:r>
      <w:r w:rsidR="005A72DB" w:rsidRPr="00AF37F7">
        <w:rPr>
          <w:rFonts w:ascii="GHEA Grapalat" w:hAnsi="GHEA Grapalat" w:cs="Sylfaen"/>
          <w:b/>
          <w:sz w:val="20"/>
          <w:lang w:val="hy-AM"/>
        </w:rPr>
        <w:t>րդ</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աշխատանքային</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օրը</w:t>
      </w:r>
      <w:r w:rsidR="005A72DB" w:rsidRPr="00AF37F7">
        <w:rPr>
          <w:rFonts w:ascii="GHEA Grapalat" w:hAnsi="GHEA Grapalat" w:cs="Sylfaen"/>
          <w:b/>
          <w:sz w:val="20"/>
          <w:lang w:val="af-ZA"/>
        </w:rPr>
        <w:t xml:space="preserve"> </w:t>
      </w:r>
      <w:r w:rsidR="005A72DB" w:rsidRPr="00AF37F7">
        <w:rPr>
          <w:rFonts w:ascii="GHEA Grapalat" w:hAnsi="GHEA Grapalat" w:cs="Arial"/>
          <w:b/>
          <w:sz w:val="20"/>
          <w:lang w:val="hy-AM"/>
        </w:rPr>
        <w:t>ներառյա</w:t>
      </w:r>
      <w:r w:rsidR="00AF37F7" w:rsidRPr="00AF37F7">
        <w:rPr>
          <w:rFonts w:ascii="GHEA Grapalat" w:hAnsi="GHEA Grapalat" w:cs="Arial"/>
          <w:b/>
          <w:sz w:val="20"/>
          <w:lang w:val="hy-AM"/>
        </w:rPr>
        <w:t>լ</w:t>
      </w:r>
      <w:r w:rsidR="00AF37F7">
        <w:rPr>
          <w:rFonts w:ascii="GHEA Grapalat" w:hAnsi="GHEA Grapalat" w:cs="Arial"/>
          <w:sz w:val="20"/>
          <w:lang w:val="hy-AM"/>
        </w:rPr>
        <w:t>:</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93764" w:rsidRDefault="00281740" w:rsidP="0029376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813664">
        <w:rPr>
          <w:rFonts w:ascii="GHEA Grapalat" w:hAnsi="GHEA Grapalat" w:cs="Sylfaen"/>
          <w:b/>
          <w:sz w:val="20"/>
          <w:lang w:val="hy-AM"/>
        </w:rPr>
        <w:t>գնի</w:t>
      </w:r>
      <w:r w:rsidRPr="00813664">
        <w:rPr>
          <w:rFonts w:ascii="GHEA Grapalat" w:hAnsi="GHEA Grapalat" w:cs="Sylfaen"/>
          <w:b/>
          <w:sz w:val="20"/>
          <w:lang w:val="af-ZA"/>
        </w:rPr>
        <w:t xml:space="preserve"> 10 </w:t>
      </w:r>
      <w:r w:rsidRPr="00813664">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w:t>
      </w:r>
      <w:r w:rsidR="00293764" w:rsidRPr="00064ADD">
        <w:rPr>
          <w:rFonts w:ascii="GHEA Grapalat" w:hAnsi="GHEA Grapalat" w:cs="Sylfaen"/>
          <w:sz w:val="20"/>
          <w:lang w:val="hy-AM"/>
        </w:rPr>
        <w:t>Պայմանագրի ապահովումը ներկայացվում է տուժանքի (հավելված 5</w:t>
      </w:r>
      <w:r w:rsidR="00293764">
        <w:rPr>
          <w:rFonts w:ascii="GHEA Grapalat" w:hAnsi="GHEA Grapalat" w:cs="Sylfaen"/>
          <w:sz w:val="20"/>
          <w:lang w:val="hy-AM"/>
        </w:rPr>
        <w:t>.1</w:t>
      </w:r>
      <w:r w:rsidR="00293764" w:rsidRPr="00064ADD">
        <w:rPr>
          <w:rFonts w:ascii="GHEA Grapalat" w:hAnsi="GHEA Grapalat" w:cs="Sylfaen"/>
          <w:sz w:val="20"/>
          <w:lang w:val="hy-AM"/>
        </w:rPr>
        <w:t>) կամ կանխիկ փողի ձևով:</w:t>
      </w:r>
    </w:p>
    <w:p w:rsidR="00F562EA" w:rsidRPr="006D2E03" w:rsidRDefault="00F562EA" w:rsidP="00293764">
      <w:pPr>
        <w:ind w:firstLine="567"/>
        <w:contextualSpacing/>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813664">
      <w:pPr>
        <w:ind w:firstLine="567"/>
        <w:contextualSpacing/>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293764" w:rsidRPr="00293764">
        <w:rPr>
          <w:rFonts w:ascii="GHEA Grapalat" w:hAnsi="GHEA Grapalat" w:cs="Sylfaen"/>
          <w:b/>
          <w:sz w:val="20"/>
          <w:lang w:val="hy-AM"/>
        </w:rPr>
        <w:t>2</w:t>
      </w:r>
      <w:r w:rsidRPr="00293764">
        <w:rPr>
          <w:rFonts w:ascii="GHEA Grapalat" w:hAnsi="GHEA Grapalat" w:cs="Sylfaen"/>
          <w:b/>
          <w:sz w:val="20"/>
          <w:lang w:val="hy-AM"/>
        </w:rPr>
        <w:t xml:space="preserve">0-րդ </w:t>
      </w:r>
      <w:r w:rsidR="00A558B9" w:rsidRPr="00293764">
        <w:rPr>
          <w:rFonts w:ascii="GHEA Grapalat" w:hAnsi="GHEA Grapalat" w:cs="Sylfaen"/>
          <w:b/>
          <w:sz w:val="20"/>
          <w:lang w:val="hy-AM"/>
        </w:rPr>
        <w:t>աշխատանքային</w:t>
      </w:r>
      <w:r w:rsidRPr="00293764">
        <w:rPr>
          <w:rFonts w:ascii="GHEA Grapalat" w:hAnsi="GHEA Grapalat" w:cs="Sylfaen"/>
          <w:b/>
          <w:sz w:val="20"/>
          <w:lang w:val="hy-AM"/>
        </w:rPr>
        <w:t xml:space="preserve"> օրը</w:t>
      </w:r>
      <w:r w:rsidRPr="001C2E71">
        <w:rPr>
          <w:rFonts w:ascii="GHEA Grapalat" w:hAnsi="GHEA Grapalat" w:cs="Sylfaen"/>
          <w:sz w:val="20"/>
          <w:lang w:val="hy-AM"/>
        </w:rPr>
        <w:t xml:space="preserve">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93764">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293764" w:rsidRPr="00A71D81">
        <w:rPr>
          <w:rFonts w:ascii="GHEA Grapalat" w:hAnsi="GHEA Grapalat" w:cs="Sylfaen"/>
          <w:sz w:val="20"/>
          <w:lang w:val="ru-RU"/>
        </w:rPr>
        <w:t>դադարում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գոյություն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ունենալ</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պահանջը</w:t>
      </w:r>
      <w:r w:rsidR="00293764" w:rsidRPr="00A71D81">
        <w:rPr>
          <w:rFonts w:ascii="GHEA Grapalat" w:hAnsi="GHEA Grapalat" w:cs="Sylfaen"/>
          <w:sz w:val="20"/>
          <w:lang w:val="hy-AM"/>
        </w:rPr>
        <w:t>: Ընդ որում պ</w:t>
      </w:r>
      <w:r w:rsidR="00293764" w:rsidRPr="00A71D81">
        <w:rPr>
          <w:rFonts w:ascii="GHEA Grapalat" w:hAnsi="GHEA Grapalat" w:cs="Sylfaen"/>
          <w:sz w:val="20"/>
          <w:lang w:val="ru-RU"/>
        </w:rPr>
        <w:t>ետության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համայնքների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կարիքների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համար</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կազմակերպված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ընթացակարգը</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կարող</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ամբողջությամբ</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մասնակի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չկայացած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հայտարարվել</w:t>
      </w:r>
      <w:r w:rsidR="00293764" w:rsidRPr="00A71D81">
        <w:rPr>
          <w:rFonts w:ascii="GHEA Grapalat" w:hAnsi="GHEA Grapalat" w:cs="Sylfaen"/>
          <w:sz w:val="20"/>
          <w:lang w:val="af-ZA"/>
        </w:rPr>
        <w:t xml:space="preserve"> </w:t>
      </w:r>
      <w:r w:rsidR="00293764">
        <w:rPr>
          <w:rFonts w:ascii="GHEA Grapalat" w:hAnsi="GHEA Grapalat" w:cs="Sylfaen"/>
          <w:sz w:val="20"/>
          <w:lang w:val="hy-AM"/>
        </w:rPr>
        <w:t xml:space="preserve">կազմակերպության </w:t>
      </w:r>
      <w:r w:rsidR="00293764" w:rsidRPr="00A71D81">
        <w:rPr>
          <w:rFonts w:ascii="GHEA Grapalat" w:hAnsi="GHEA Grapalat" w:cs="Sylfaen"/>
          <w:sz w:val="20"/>
          <w:lang w:val="ru-RU"/>
        </w:rPr>
        <w:t>ղեկավարի</w:t>
      </w:r>
      <w:r w:rsidR="00293764">
        <w:rPr>
          <w:rFonts w:ascii="GHEA Grapalat" w:hAnsi="GHEA Grapalat" w:cs="Sylfaen"/>
          <w:sz w:val="20"/>
          <w:lang w:val="hy-AM"/>
        </w:rPr>
        <w:t xml:space="preserve"> </w:t>
      </w:r>
      <w:r w:rsidR="00293764" w:rsidRPr="001031FD">
        <w:rPr>
          <w:rFonts w:ascii="GHEA Grapalat" w:hAnsi="GHEA Grapalat" w:cs="Sylfaen"/>
          <w:sz w:val="20"/>
        </w:rPr>
        <w:t>որոշման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հիման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վրա</w:t>
      </w:r>
      <w:r w:rsidR="00293764">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1"/>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B20603">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1) </w:t>
      </w:r>
      <w:r w:rsidRPr="00B20603">
        <w:rPr>
          <w:rFonts w:ascii="GHEA Grapalat" w:hAnsi="GHEA Grapalat"/>
          <w:sz w:val="20"/>
          <w:szCs w:val="20"/>
          <w:highlight w:val="yellow"/>
        </w:rPr>
        <w:t>պ</w:t>
      </w:r>
      <w:r w:rsidRPr="00B20603">
        <w:rPr>
          <w:rFonts w:ascii="GHEA Grapalat" w:hAnsi="GHEA Grapalat" w:cs="Sylfaen"/>
          <w:sz w:val="20"/>
          <w:szCs w:val="20"/>
          <w:highlight w:val="yellow"/>
        </w:rPr>
        <w:t>ատվիրատուի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ներկայացման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հասցեն</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2) </w:t>
      </w:r>
      <w:r w:rsidR="00A47A4E" w:rsidRPr="00B20603">
        <w:rPr>
          <w:rFonts w:ascii="GHEA Grapalat" w:hAnsi="GHEA Grapalat"/>
          <w:sz w:val="20"/>
          <w:szCs w:val="20"/>
          <w:highlight w:val="yellow"/>
        </w:rPr>
        <w:t>ընթացակարգի</w:t>
      </w:r>
      <w:r w:rsidRPr="00B20603">
        <w:rPr>
          <w:rFonts w:ascii="GHEA Grapalat" w:hAnsi="GHEA Grapalat" w:cs="Sylfaen"/>
          <w:sz w:val="20"/>
          <w:szCs w:val="20"/>
          <w:highlight w:val="yellow"/>
          <w:lang w:val="af-ZA"/>
        </w:rPr>
        <w:t xml:space="preserve"> </w:t>
      </w:r>
      <w:r w:rsidRPr="00B20603">
        <w:rPr>
          <w:rFonts w:ascii="GHEA Grapalat" w:hAnsi="GHEA Grapalat" w:cs="Sylfaen"/>
          <w:sz w:val="20"/>
          <w:szCs w:val="20"/>
          <w:highlight w:val="yellow"/>
        </w:rPr>
        <w:t>ծածկագիրը</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3) «</w:t>
      </w:r>
      <w:r w:rsidRPr="00B20603">
        <w:rPr>
          <w:rFonts w:ascii="GHEA Grapalat" w:hAnsi="GHEA Grapalat" w:cs="Sylfaen"/>
          <w:sz w:val="20"/>
          <w:szCs w:val="20"/>
          <w:highlight w:val="yellow"/>
        </w:rPr>
        <w:t>չբացել</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մինչև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հայտերի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նիստը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բառերը</w:t>
      </w:r>
      <w:r w:rsidRPr="00B20603">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B20603">
        <w:rPr>
          <w:rFonts w:ascii="GHEA Grapalat" w:hAnsi="GHEA Grapalat"/>
          <w:sz w:val="20"/>
          <w:szCs w:val="20"/>
          <w:highlight w:val="yellow"/>
          <w:lang w:val="af-ZA"/>
        </w:rPr>
        <w:t xml:space="preserve">4) </w:t>
      </w:r>
      <w:r w:rsidRPr="00B20603">
        <w:rPr>
          <w:rFonts w:ascii="GHEA Grapalat" w:hAnsi="GHEA Grapalat"/>
          <w:sz w:val="20"/>
          <w:szCs w:val="20"/>
          <w:highlight w:val="yellow"/>
        </w:rPr>
        <w:t>մ</w:t>
      </w:r>
      <w:r w:rsidRPr="00B20603">
        <w:rPr>
          <w:rFonts w:ascii="GHEA Grapalat" w:hAnsi="GHEA Grapalat" w:cs="Sylfaen"/>
          <w:sz w:val="20"/>
          <w:szCs w:val="20"/>
          <w:highlight w:val="yellow"/>
        </w:rPr>
        <w:t>ասնակցի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անունը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գտնվելու</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հեռախոսահամարը</w:t>
      </w:r>
      <w:r w:rsidRPr="00B20603">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0603" w:rsidRDefault="00B20603">
      <w:pPr>
        <w:rPr>
          <w:rFonts w:ascii="GHEA Grapalat" w:hAnsi="GHEA Grapalat" w:cs="Sylfaen"/>
          <w:b/>
          <w:sz w:val="20"/>
          <w:szCs w:val="20"/>
          <w:lang w:val="es-ES" w:eastAsia="ru-RU"/>
        </w:rPr>
      </w:pPr>
      <w:r>
        <w:rPr>
          <w:rFonts w:ascii="GHEA Grapalat" w:hAnsi="GHEA Grapalat" w:cs="Sylfaen"/>
          <w:b/>
          <w:sz w:val="20"/>
          <w:lang w:val="es-ES"/>
        </w:rPr>
        <w:br w:type="page"/>
      </w: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6546D4" w:rsidRPr="00A71D81" w:rsidRDefault="006546D4" w:rsidP="006546D4">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B11F6F">
        <w:rPr>
          <w:rFonts w:ascii="GHEA Grapalat" w:hAnsi="GHEA Grapalat"/>
          <w:b/>
          <w:color w:val="000000"/>
          <w:lang w:val="hy-AM"/>
        </w:rPr>
        <w:t>ԳՀԱՊՁԲ-ՀՎԿԱԿ-2022-63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6546D4" w:rsidRPr="00A71D81" w:rsidRDefault="006546D4" w:rsidP="006546D4">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B11F6F">
        <w:rPr>
          <w:rFonts w:ascii="GHEA Grapalat" w:hAnsi="GHEA Grapalat"/>
          <w:b/>
          <w:color w:val="000000"/>
          <w:sz w:val="20"/>
          <w:szCs w:val="20"/>
          <w:lang w:val="hy-AM"/>
        </w:rPr>
        <w:t>ԳՀԱՊՁԲ-ՀՎԿԱԿ-2022-63</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B11F6F">
        <w:rPr>
          <w:rFonts w:ascii="GHEA Grapalat" w:hAnsi="GHEA Grapalat"/>
          <w:b/>
          <w:color w:val="000000"/>
          <w:sz w:val="20"/>
          <w:szCs w:val="20"/>
          <w:lang w:val="hy-AM"/>
        </w:rPr>
        <w:t>ԳՀԱՊՁԲ-ՀՎԿԱԿ-2022-63</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2"/>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B11F6F">
        <w:rPr>
          <w:rFonts w:ascii="GHEA Grapalat" w:hAnsi="GHEA Grapalat"/>
          <w:b/>
          <w:color w:val="000000"/>
          <w:sz w:val="20"/>
          <w:szCs w:val="20"/>
          <w:lang w:val="hy-AM"/>
        </w:rPr>
        <w:t>ԳՀԱՊՁԲ-ՀՎԿԱԿ-2022-63</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31"/>
        <w:spacing w:line="240" w:lineRule="auto"/>
        <w:jc w:val="right"/>
        <w:rPr>
          <w:rFonts w:ascii="GHEA Grapalat" w:hAnsi="GHEA Grapalat"/>
          <w:b/>
          <w:lang w:val="hy-AM"/>
        </w:rPr>
      </w:pPr>
    </w:p>
    <w:p w:rsidR="00B2572B" w:rsidRPr="00A71D81" w:rsidRDefault="00B2572B" w:rsidP="00EF3662">
      <w:pPr>
        <w:pStyle w:val="31"/>
        <w:spacing w:line="240" w:lineRule="auto"/>
        <w:jc w:val="right"/>
        <w:rPr>
          <w:rFonts w:ascii="GHEA Grapalat" w:hAnsi="GHEA Grapalat"/>
          <w:b/>
          <w:lang w:val="hy-AM"/>
        </w:rPr>
      </w:pPr>
    </w:p>
    <w:p w:rsidR="007B263F" w:rsidRPr="00A71D81" w:rsidRDefault="00CE3A99" w:rsidP="007B263F">
      <w:pPr>
        <w:pStyle w:val="31"/>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rsidR="007B263F" w:rsidRPr="00A71D81" w:rsidRDefault="007B263F" w:rsidP="007B263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B11F6F">
        <w:rPr>
          <w:rFonts w:ascii="GHEA Grapalat" w:hAnsi="GHEA Grapalat"/>
          <w:b/>
          <w:color w:val="000000"/>
          <w:lang w:val="hy-AM"/>
        </w:rPr>
        <w:t>ԳՀԱՊՁԲ-ՀՎԿԱԿ-2022-63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B11F6F">
        <w:rPr>
          <w:rFonts w:ascii="GHEA Grapalat" w:hAnsi="GHEA Grapalat"/>
          <w:b/>
          <w:color w:val="000000"/>
          <w:sz w:val="20"/>
          <w:szCs w:val="20"/>
          <w:lang w:val="hy-AM"/>
        </w:rPr>
        <w:t>ԳՀԱՊՁԲ-ՀՎԿԱԿ-2022-63</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Default="00BF1194" w:rsidP="000B1088">
      <w:pPr>
        <w:pStyle w:val="31"/>
        <w:spacing w:line="240" w:lineRule="auto"/>
        <w:ind w:firstLine="0"/>
        <w:jc w:val="right"/>
        <w:rPr>
          <w:rFonts w:ascii="GHEA Grapalat" w:hAnsi="GHEA Grapalat"/>
          <w:b/>
          <w:lang w:val="hy-AM"/>
        </w:rPr>
      </w:pPr>
    </w:p>
    <w:p w:rsidR="009F5C9A" w:rsidRPr="00A71D81" w:rsidRDefault="009F5C9A" w:rsidP="000B1088">
      <w:pPr>
        <w:pStyle w:val="31"/>
        <w:spacing w:line="240" w:lineRule="auto"/>
        <w:ind w:firstLine="0"/>
        <w:jc w:val="right"/>
        <w:rPr>
          <w:rFonts w:ascii="GHEA Grapalat" w:hAnsi="GHEA Grapalat"/>
          <w:b/>
          <w:lang w:val="hy-AM"/>
        </w:rPr>
      </w:pPr>
    </w:p>
    <w:p w:rsidR="003418E6" w:rsidRPr="00105BB0" w:rsidRDefault="003418E6" w:rsidP="003418E6">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B11F6F">
        <w:rPr>
          <w:rFonts w:ascii="GHEA Grapalat" w:hAnsi="GHEA Grapalat"/>
          <w:b/>
          <w:color w:val="000000"/>
          <w:lang w:val="hy-AM"/>
        </w:rPr>
        <w:t>ԳՀԱՊՁԲ-ՀՎԿԱԿ-2022-63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t>Հավելված</w:t>
      </w:r>
      <w:r w:rsidR="00F839C1" w:rsidRPr="00A71D81">
        <w:rPr>
          <w:rFonts w:ascii="GHEA Grapalat" w:hAnsi="GHEA Grapalat" w:cs="Arial"/>
          <w:b/>
          <w:lang w:val="hy-AM"/>
        </w:rPr>
        <w:t xml:space="preserve"> 2</w:t>
      </w:r>
    </w:p>
    <w:p w:rsidR="00F839C1" w:rsidRPr="00A71D81" w:rsidRDefault="00F839C1" w:rsidP="00F839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B11F6F">
        <w:rPr>
          <w:rFonts w:ascii="GHEA Grapalat" w:hAnsi="GHEA Grapalat"/>
          <w:b/>
          <w:color w:val="000000"/>
          <w:lang w:val="hy-AM"/>
        </w:rPr>
        <w:t>ԳՀԱՊՁԲ-ՀՎԿԱԿ-2022-63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31"/>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B11F6F">
        <w:rPr>
          <w:rFonts w:ascii="GHEA Grapalat" w:hAnsi="GHEA Grapalat"/>
          <w:b/>
          <w:color w:val="000000"/>
          <w:sz w:val="20"/>
          <w:szCs w:val="20"/>
          <w:lang w:val="hy-AM"/>
        </w:rPr>
        <w:t>ԳՀԱՊՁԲ-ՀՎԿԱԿ-2022-63</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77182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7182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77182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77182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89499B" w:rsidRPr="00A71D81" w:rsidRDefault="0089499B" w:rsidP="0089499B">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4.2</w:t>
      </w:r>
    </w:p>
    <w:p w:rsidR="0089499B" w:rsidRPr="00A71D81" w:rsidRDefault="0089499B" w:rsidP="0089499B">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B11F6F">
        <w:rPr>
          <w:rFonts w:ascii="GHEA Grapalat" w:hAnsi="GHEA Grapalat"/>
          <w:b/>
          <w:color w:val="000000"/>
          <w:lang w:val="hy-AM"/>
        </w:rPr>
        <w:t>ԳՀԱՊՁԲ-ՀՎԿԱԿ-2022-63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31"/>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B11F6F">
        <w:rPr>
          <w:rFonts w:ascii="GHEA Grapalat" w:hAnsi="GHEA Grapalat"/>
          <w:b/>
          <w:color w:val="000000"/>
          <w:sz w:val="20"/>
          <w:szCs w:val="20"/>
          <w:lang w:val="hy-AM"/>
        </w:rPr>
        <w:t>ԳՀԱՊՁԲ-ՀՎԿԱԿ-2022-63</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31"/>
        <w:spacing w:line="240" w:lineRule="auto"/>
        <w:jc w:val="right"/>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7182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7182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7182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7182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77182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B11F6F">
        <w:rPr>
          <w:rFonts w:ascii="GHEA Grapalat" w:hAnsi="GHEA Grapalat"/>
          <w:b/>
          <w:color w:val="000000"/>
          <w:lang w:val="hy-AM"/>
        </w:rPr>
        <w:t>ԳՀԱՊՁԲ-ՀՎԿԱԿ-2022-63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31"/>
        <w:spacing w:line="240" w:lineRule="auto"/>
        <w:jc w:val="right"/>
        <w:rPr>
          <w:rFonts w:ascii="GHEA Grapalat" w:hAnsi="GHEA Grapalat" w:cs="Sylfaen"/>
          <w:b/>
          <w:lang w:val="hy-AM"/>
        </w:rPr>
      </w:pPr>
    </w:p>
    <w:p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af4"/>
        <w:shd w:val="clear" w:color="auto" w:fill="FFFFFF"/>
        <w:spacing w:before="0" w:beforeAutospacing="0" w:after="0" w:afterAutospacing="0"/>
        <w:ind w:firstLine="375"/>
        <w:rPr>
          <w:rStyle w:val="af5"/>
          <w:lang w:val="hy-AM"/>
        </w:rPr>
      </w:pPr>
    </w:p>
    <w:p w:rsidR="00091EBC" w:rsidRPr="00A71D81" w:rsidRDefault="00091EBC" w:rsidP="00D74C30">
      <w:pPr>
        <w:pStyle w:val="af4"/>
        <w:shd w:val="clear" w:color="auto" w:fill="FFFFFF"/>
        <w:spacing w:before="0" w:beforeAutospacing="0" w:after="0" w:afterAutospacing="0"/>
        <w:ind w:left="5812" w:hanging="5437"/>
        <w:rPr>
          <w:rStyle w:val="af5"/>
          <w:lang w:val="hy-AM"/>
        </w:rPr>
      </w:pPr>
      <w:r w:rsidRPr="00A71D81">
        <w:rPr>
          <w:rStyle w:val="af5"/>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af5"/>
          <w:rFonts w:ascii="GHEA Grapalat" w:hAnsi="GHEA Grapalat"/>
          <w:b w:val="0"/>
          <w:bCs w:val="0"/>
          <w:sz w:val="20"/>
          <w:szCs w:val="20"/>
          <w:lang w:val="hy-AM"/>
        </w:rPr>
        <w:t>հաշվեհամարին փոխանցման միջոցով: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31"/>
        <w:spacing w:line="240" w:lineRule="auto"/>
        <w:jc w:val="center"/>
        <w:rPr>
          <w:rFonts w:ascii="GHEA Grapalat" w:hAnsi="GHEA Grapalat" w:cs="Arial"/>
          <w:b/>
          <w:lang w:val="hy-AM"/>
        </w:rPr>
      </w:pPr>
    </w:p>
    <w:p w:rsidR="000F3C70" w:rsidRPr="00A71D81" w:rsidRDefault="000F3C70" w:rsidP="000F3C70">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0F3C70" w:rsidRPr="00A71D81" w:rsidRDefault="000F3C70" w:rsidP="000F3C7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B11F6F">
        <w:rPr>
          <w:rFonts w:ascii="GHEA Grapalat" w:hAnsi="GHEA Grapalat"/>
          <w:b/>
          <w:color w:val="000000"/>
          <w:lang w:val="hy-AM"/>
        </w:rPr>
        <w:t>ԳՀԱՊՁԲ-ՀՎԿԱԿ-2022-63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B11F6F">
        <w:rPr>
          <w:rFonts w:ascii="GHEA Grapalat" w:hAnsi="GHEA Grapalat"/>
          <w:b/>
          <w:color w:val="000000"/>
          <w:sz w:val="20"/>
          <w:szCs w:val="20"/>
          <w:lang w:val="hy-AM"/>
        </w:rPr>
        <w:t>ԳՀԱՊՁԲ-ՀՎԿԱԿ-2022-63</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7182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7182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7182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7182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77182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A631AB">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A631AB" w:rsidRPr="00A71D81" w:rsidRDefault="00A631AB" w:rsidP="00A631A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B11F6F">
        <w:rPr>
          <w:rFonts w:ascii="GHEA Grapalat" w:hAnsi="GHEA Grapalat"/>
          <w:b/>
          <w:color w:val="000000"/>
          <w:lang w:val="hy-AM"/>
        </w:rPr>
        <w:t>ԳՀԱՊՁԲ-ՀՎԿԱԿ-2022-63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 xml:space="preserve">ՀԱՄԱՐ </w:t>
      </w:r>
      <w:r w:rsidR="00F50861">
        <w:rPr>
          <w:rFonts w:ascii="GHEA Grapalat" w:hAnsi="GHEA Grapalat" w:cs="Sylfaen"/>
          <w:b/>
          <w:sz w:val="22"/>
          <w:lang w:val="hy-AM"/>
        </w:rPr>
        <w:t>ՏՆՏԵՍԱԿԱՆ ԱՊՐԱՆՔՆԵՐԻ</w:t>
      </w:r>
      <w:r w:rsidRPr="00A71D81">
        <w:rPr>
          <w:rFonts w:ascii="GHEA Grapalat" w:hAnsi="GHEA Grapalat" w:cs="Sylfaen"/>
          <w:b/>
          <w:sz w:val="22"/>
          <w:lang w:val="hy-AM"/>
        </w:rPr>
        <w:t xml:space="preserve">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50861">
        <w:rPr>
          <w:rFonts w:ascii="GHEA Grapalat" w:hAnsi="GHEA Grapalat" w:cs="Sylfaen"/>
          <w:color w:val="000000"/>
          <w:sz w:val="20"/>
          <w:lang w:val="hy-AM"/>
        </w:rPr>
        <w:t>ԱՆ «Հիվանդությունների վերահսկման և կանխարգելման ազգային կենտրոն» ՊՈԱԿ-ի</w:t>
      </w:r>
      <w:r w:rsidRPr="00F50861">
        <w:rPr>
          <w:rFonts w:ascii="GHEA Grapalat" w:hAnsi="GHEA Grapalat" w:cs="Times Armenian"/>
          <w:color w:val="000000"/>
          <w:sz w:val="20"/>
          <w:lang w:val="hy-AM"/>
        </w:rPr>
        <w:t xml:space="preserve">, </w:t>
      </w:r>
      <w:r w:rsidRPr="00F50861">
        <w:rPr>
          <w:rFonts w:ascii="GHEA Grapalat" w:hAnsi="GHEA Grapalat" w:cs="Sylfaen"/>
          <w:color w:val="000000"/>
          <w:sz w:val="20"/>
          <w:lang w:val="hy-AM"/>
        </w:rPr>
        <w:t>ի դեմս գլխավոր տնօրեն՝ Ա.</w:t>
      </w:r>
      <w:r w:rsidR="00F50861">
        <w:rPr>
          <w:rFonts w:ascii="GHEA Grapalat" w:hAnsi="GHEA Grapalat" w:cs="Sylfaen"/>
          <w:color w:val="000000"/>
          <w:sz w:val="20"/>
          <w:lang w:val="hy-AM"/>
        </w:rPr>
        <w:t xml:space="preserve"> </w:t>
      </w:r>
      <w:r w:rsidRPr="00F50861">
        <w:rPr>
          <w:rFonts w:ascii="GHEA Grapalat" w:hAnsi="GHEA Grapalat" w:cs="Sylfaen"/>
          <w:color w:val="000000"/>
          <w:sz w:val="20"/>
          <w:lang w:val="hy-AM"/>
        </w:rPr>
        <w:t>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A2078">
        <w:rPr>
          <w:rFonts w:ascii="GHEA Grapalat" w:hAnsi="GHEA Grapalat"/>
          <w:b/>
          <w:sz w:val="20"/>
          <w:lang w:val="hy-AM"/>
        </w:rPr>
        <w:t>ներառյալ ԱԱՀ-</w:t>
      </w:r>
      <w:r w:rsidR="00DC4DBA" w:rsidRPr="000A2078">
        <w:rPr>
          <w:rFonts w:ascii="GHEA Grapalat" w:hAnsi="GHEA Grapalat"/>
          <w:b/>
          <w:sz w:val="20"/>
          <w:lang w:val="hy-AM"/>
        </w:rPr>
        <w:t>ն</w:t>
      </w:r>
      <w:r w:rsidR="00DC4DBA" w:rsidRPr="00DC4DBA">
        <w:rPr>
          <w:rFonts w:ascii="GHEA Grapalat" w:hAnsi="GHEA Grapalat"/>
          <w:sz w:val="20"/>
          <w:lang w:val="hy-AM"/>
        </w:rPr>
        <w:t xml:space="preserve">: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A2078" w:rsidRPr="000A2078">
        <w:rPr>
          <w:rFonts w:ascii="GHEA Grapalat" w:hAnsi="GHEA Grapalat" w:cs="Sylfaen"/>
          <w:b/>
          <w:sz w:val="20"/>
          <w:szCs w:val="20"/>
          <w:lang w:val="hy-AM"/>
        </w:rPr>
        <w:t>2</w:t>
      </w:r>
      <w:r w:rsidR="00A232D9" w:rsidRPr="000A2078">
        <w:rPr>
          <w:rFonts w:ascii="GHEA Grapalat" w:hAnsi="GHEA Grapalat" w:cs="Sylfaen"/>
          <w:b/>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0A2078">
        <w:rPr>
          <w:rFonts w:ascii="GHEA Grapalat" w:hAnsi="GHEA Grapalat"/>
          <w:sz w:val="20"/>
          <w:lang w:val="hy-AM"/>
        </w:rPr>
        <w:t>:</w:t>
      </w:r>
      <w:r w:rsidR="000A2078" w:rsidRPr="00A71D81">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0A2078"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r>
      <w:r w:rsidRPr="000A2078">
        <w:rPr>
          <w:rFonts w:ascii="GHEA Grapalat" w:hAnsi="GHEA Grapalat"/>
          <w:b/>
          <w:sz w:val="20"/>
          <w:szCs w:val="20"/>
          <w:lang w:val="hy-AM" w:eastAsia="ru-RU"/>
        </w:rPr>
        <w:t xml:space="preserve">8.15 </w:t>
      </w:r>
      <w:r w:rsidR="00DC567F" w:rsidRPr="000A2078">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0A2078">
        <w:rPr>
          <w:rFonts w:ascii="GHEA Grapalat" w:hAnsi="GHEA Grapalat"/>
          <w:b/>
          <w:sz w:val="20"/>
          <w:szCs w:val="20"/>
          <w:lang w:val="hy-AM" w:eastAsia="ru-RU"/>
        </w:rPr>
        <w:t>խ</w:t>
      </w:r>
      <w:r w:rsidR="00DC567F" w:rsidRPr="000A2078">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0A2078">
        <w:rPr>
          <w:rFonts w:ascii="GHEA Grapalat" w:hAnsi="GHEA Grapalat"/>
          <w:b/>
          <w:sz w:val="20"/>
          <w:szCs w:val="20"/>
          <w:lang w:val="hy-AM" w:eastAsia="ru-RU"/>
        </w:rPr>
        <w:t xml:space="preserve">Եթե </w:t>
      </w:r>
      <w:r w:rsidR="00DC567F" w:rsidRPr="000A2078">
        <w:rPr>
          <w:rFonts w:ascii="GHEA Grapalat" w:hAnsi="GHEA Grapalat"/>
          <w:b/>
          <w:sz w:val="20"/>
          <w:szCs w:val="20"/>
          <w:lang w:val="hy-AM" w:eastAsia="ru-RU"/>
        </w:rPr>
        <w:t>պ</w:t>
      </w:r>
      <w:r w:rsidRPr="000A2078">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0A2078">
        <w:rPr>
          <w:rFonts w:ascii="GHEA Grapalat" w:hAnsi="GHEA Grapalat"/>
          <w:b/>
          <w:sz w:val="20"/>
          <w:szCs w:val="20"/>
          <w:lang w:val="hy-AM" w:eastAsia="ru-RU"/>
        </w:rPr>
        <w:t>քսանհինգա</w:t>
      </w:r>
      <w:r w:rsidR="009A1B95" w:rsidRPr="000A2078">
        <w:rPr>
          <w:rFonts w:ascii="GHEA Grapalat" w:hAnsi="GHEA Grapalat"/>
          <w:b/>
          <w:sz w:val="20"/>
          <w:szCs w:val="20"/>
          <w:lang w:val="hy-AM" w:eastAsia="ru-RU"/>
        </w:rPr>
        <w:t>պատիկը</w:t>
      </w:r>
      <w:r w:rsidRPr="000A2078">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0A2078">
        <w:rPr>
          <w:rFonts w:ascii="GHEA Grapalat" w:hAnsi="GHEA Grapalat"/>
          <w:b/>
          <w:sz w:val="20"/>
          <w:szCs w:val="20"/>
          <w:lang w:val="hy-AM" w:eastAsia="ru-RU"/>
        </w:rPr>
        <w:t xml:space="preserve">որակավորման և </w:t>
      </w:r>
      <w:r w:rsidR="00DC567F"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ապահովում</w:t>
      </w:r>
      <w:r w:rsidR="009A1B95" w:rsidRPr="000A2078">
        <w:rPr>
          <w:rFonts w:ascii="GHEA Grapalat" w:hAnsi="GHEA Grapalat"/>
          <w:b/>
          <w:sz w:val="20"/>
          <w:szCs w:val="20"/>
          <w:lang w:val="hy-AM" w:eastAsia="ru-RU"/>
        </w:rPr>
        <w:t>ներ</w:t>
      </w:r>
      <w:r w:rsidRPr="000A2078">
        <w:rPr>
          <w:rFonts w:ascii="GHEA Grapalat" w:hAnsi="GHEA Grapalat"/>
          <w:b/>
          <w:sz w:val="20"/>
          <w:szCs w:val="20"/>
          <w:lang w:val="hy-AM" w:eastAsia="ru-RU"/>
        </w:rPr>
        <w:t>ը` նախատեսված ֆինանսական միջոցների չափով, փոխարինվում է  երաշխիքով կամ կանխիկ փողով</w:t>
      </w:r>
      <w:r w:rsidR="00920009"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հաշվի առնելով </w:t>
      </w:r>
      <w:r w:rsidR="00920009" w:rsidRPr="000A2078">
        <w:rPr>
          <w:rFonts w:ascii="GHEA Grapalat" w:hAnsi="GHEA Grapalat"/>
          <w:b/>
          <w:sz w:val="20"/>
          <w:szCs w:val="20"/>
          <w:lang w:val="hy-AM" w:eastAsia="ru-RU"/>
        </w:rPr>
        <w:t xml:space="preserve">ՀՀ կառավարության 2017 թվականի մայիսի 4-ի N 526-Ն որոշման N 1 հավելվածի </w:t>
      </w:r>
      <w:r w:rsidRPr="000A2078">
        <w:rPr>
          <w:rFonts w:ascii="GHEA Grapalat" w:hAnsi="GHEA Grapalat"/>
          <w:b/>
          <w:sz w:val="20"/>
          <w:szCs w:val="20"/>
          <w:lang w:val="hy-AM" w:eastAsia="ru-RU"/>
        </w:rPr>
        <w:t xml:space="preserve">32-րդ կետի </w:t>
      </w:r>
      <w:r w:rsidR="009A1B95" w:rsidRPr="000A2078">
        <w:rPr>
          <w:rFonts w:ascii="GHEA Grapalat" w:hAnsi="GHEA Grapalat"/>
          <w:b/>
          <w:sz w:val="20"/>
          <w:szCs w:val="20"/>
          <w:lang w:val="hy-AM" w:eastAsia="ru-RU"/>
        </w:rPr>
        <w:t>17</w:t>
      </w:r>
      <w:r w:rsidRPr="000A2078">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 </w:t>
      </w:r>
      <w:r w:rsidR="00920009" w:rsidRPr="000A2078">
        <w:rPr>
          <w:rFonts w:ascii="GHEA Grapalat" w:hAnsi="GHEA Grapalat"/>
          <w:b/>
          <w:sz w:val="20"/>
          <w:szCs w:val="20"/>
          <w:lang w:val="hy-AM" w:eastAsia="ru-RU"/>
        </w:rPr>
        <w:t xml:space="preserve">տուժանքի ձևով ներկայացված </w:t>
      </w:r>
      <w:r w:rsidR="00B84F37" w:rsidRPr="000A2078">
        <w:rPr>
          <w:rFonts w:ascii="GHEA Grapalat" w:hAnsi="GHEA Grapalat"/>
          <w:b/>
          <w:sz w:val="20"/>
          <w:szCs w:val="20"/>
          <w:lang w:val="hy-AM" w:eastAsia="ru-RU"/>
        </w:rPr>
        <w:t xml:space="preserve">որակավորման և </w:t>
      </w:r>
      <w:r w:rsidR="00920009"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w:t>
      </w:r>
      <w:r w:rsidR="00B84F37" w:rsidRPr="000A2078">
        <w:rPr>
          <w:rFonts w:ascii="GHEA Grapalat" w:hAnsi="GHEA Grapalat"/>
          <w:b/>
          <w:sz w:val="20"/>
          <w:szCs w:val="20"/>
          <w:lang w:val="hy-AM" w:eastAsia="ru-RU"/>
        </w:rPr>
        <w:t>ումների</w:t>
      </w:r>
      <w:r w:rsidRPr="000A2078">
        <w:rPr>
          <w:rFonts w:ascii="GHEA Grapalat" w:hAnsi="GHEA Grapalat"/>
          <w:b/>
          <w:sz w:val="20"/>
          <w:szCs w:val="20"/>
          <w:lang w:val="hy-AM" w:eastAsia="ru-RU"/>
        </w:rPr>
        <w:t xml:space="preserve"> փոխարինման դեպքում նաև նոր ապահով</w:t>
      </w:r>
      <w:r w:rsidR="00B84F37" w:rsidRPr="000A2078">
        <w:rPr>
          <w:rFonts w:ascii="GHEA Grapalat" w:hAnsi="GHEA Grapalat"/>
          <w:b/>
          <w:sz w:val="20"/>
          <w:szCs w:val="20"/>
          <w:lang w:val="hy-AM" w:eastAsia="ru-RU"/>
        </w:rPr>
        <w:t>ներ</w:t>
      </w:r>
      <w:r w:rsidR="00FE2467" w:rsidRPr="000A2078">
        <w:rPr>
          <w:rFonts w:ascii="GHEA Grapalat" w:hAnsi="GHEA Grapalat"/>
          <w:b/>
          <w:sz w:val="20"/>
          <w:szCs w:val="20"/>
          <w:lang w:val="hy-AM" w:eastAsia="ru-RU"/>
        </w:rPr>
        <w:t>ը</w:t>
      </w:r>
      <w:r w:rsidRPr="000A2078">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0A2078">
        <w:rPr>
          <w:rFonts w:ascii="GHEA Grapalat" w:hAnsi="GHEA Grapalat"/>
          <w:b/>
          <w:sz w:val="20"/>
          <w:szCs w:val="20"/>
          <w:lang w:val="hy-AM" w:eastAsia="ru-RU"/>
        </w:rPr>
        <w:t>պ</w:t>
      </w:r>
      <w:r w:rsidRPr="000A2078">
        <w:rPr>
          <w:rFonts w:ascii="GHEA Grapalat" w:hAnsi="GHEA Grapalat"/>
          <w:b/>
          <w:sz w:val="20"/>
          <w:szCs w:val="20"/>
          <w:lang w:val="hy-AM" w:eastAsia="ru-RU"/>
        </w:rPr>
        <w:t>այմանագիրը Գնորդի կողմից միակողմանիորեն լուծվում է:</w:t>
      </w:r>
      <w:r w:rsidR="00383BC3" w:rsidRPr="000A2078">
        <w:rPr>
          <w:rFonts w:ascii="GHEA Grapalat" w:hAnsi="GHEA Grapalat"/>
          <w:b/>
          <w:sz w:val="20"/>
          <w:szCs w:val="20"/>
          <w:vertAlign w:val="superscript"/>
          <w:lang w:val="hy-AM" w:eastAsia="ru-RU"/>
        </w:rPr>
        <w:t>24</w:t>
      </w:r>
      <w:r w:rsidR="004D28BA" w:rsidRPr="000A2078">
        <w:rPr>
          <w:rStyle w:val="af6"/>
          <w:rFonts w:ascii="GHEA Grapalat" w:hAnsi="GHEA Grapalat"/>
          <w:b/>
          <w:color w:val="FFFFFF"/>
          <w:sz w:val="20"/>
          <w:szCs w:val="20"/>
          <w:lang w:val="hy-AM" w:eastAsia="ru-RU"/>
        </w:rPr>
        <w:footnoteReference w:id="7"/>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A2078"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4762AD">
          <w:pgSz w:w="11906" w:h="16838" w:code="9"/>
          <w:pgMar w:top="720" w:right="662" w:bottom="426" w:left="709"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77182A" w:rsidTr="007A2020">
        <w:trPr>
          <w:tblCellSpacing w:w="7" w:type="dxa"/>
          <w:jc w:val="center"/>
        </w:trPr>
        <w:tc>
          <w:tcPr>
            <w:tcW w:w="0" w:type="auto"/>
            <w:vAlign w:val="center"/>
          </w:tcPr>
          <w:p w:rsidR="0038400D" w:rsidRPr="00A71D81" w:rsidRDefault="00BD594F" w:rsidP="007A2020">
            <w:pPr>
              <w:jc w:val="center"/>
              <w:rPr>
                <w:rFonts w:ascii="GHEA Grapalat" w:hAnsi="GHEA Grapalat"/>
                <w:iCs/>
                <w:color w:val="000000"/>
                <w:sz w:val="21"/>
                <w:szCs w:val="21"/>
                <w:lang w:val="pt-BR"/>
              </w:rPr>
            </w:pPr>
            <w:r w:rsidRPr="00BD594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861" w:rsidRDefault="00F50861">
      <w:r>
        <w:separator/>
      </w:r>
    </w:p>
  </w:endnote>
  <w:endnote w:type="continuationSeparator" w:id="0">
    <w:p w:rsidR="00F50861" w:rsidRDefault="00F508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861" w:rsidRDefault="00F50861">
      <w:r>
        <w:separator/>
      </w:r>
    </w:p>
  </w:footnote>
  <w:footnote w:type="continuationSeparator" w:id="0">
    <w:p w:rsidR="00F50861" w:rsidRDefault="00F50861">
      <w:r>
        <w:continuationSeparator/>
      </w:r>
    </w:p>
  </w:footnote>
  <w:footnote w:id="1">
    <w:p w:rsidR="00F50861" w:rsidRPr="006265F4" w:rsidRDefault="00F50861"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F50861" w:rsidRPr="000B7538" w:rsidRDefault="00F50861"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D594F">
        <w:fldChar w:fldCharType="begin"/>
      </w:r>
      <w:r w:rsidR="00BD594F" w:rsidRPr="0077182A">
        <w:rPr>
          <w:lang w:val="af-ZA"/>
        </w:rPr>
        <w:instrText>HYPERLINK "https://ru.wikipedia.org/wiki/Standard_%26_Poor%E2%80%99s" \t "_blank"</w:instrText>
      </w:r>
      <w:r w:rsidR="00BD594F">
        <w:fldChar w:fldCharType="separate"/>
      </w:r>
      <w:r w:rsidRPr="000B7538">
        <w:rPr>
          <w:rFonts w:ascii="GHEA Grapalat" w:hAnsi="GHEA Grapalat"/>
          <w:i/>
          <w:sz w:val="16"/>
          <w:szCs w:val="16"/>
          <w:lang w:val="hy-AM" w:eastAsia="ru-RU"/>
        </w:rPr>
        <w:t>Standard &amp; Poor’s</w:t>
      </w:r>
      <w:r w:rsidR="00BD594F">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F50861" w:rsidRPr="00861BC3" w:rsidRDefault="00F50861"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F50861" w:rsidRPr="0085475F" w:rsidRDefault="00F50861" w:rsidP="00B2572B">
      <w:pPr>
        <w:pStyle w:val="af2"/>
        <w:rPr>
          <w:rFonts w:ascii="GHEA Grapalat" w:hAnsi="GHEA Grapalat"/>
          <w:i/>
          <w:sz w:val="16"/>
          <w:szCs w:val="16"/>
          <w:lang w:val="af-ZA"/>
        </w:rPr>
      </w:pPr>
    </w:p>
    <w:p w:rsidR="00F50861" w:rsidRPr="0085475F" w:rsidRDefault="00F50861" w:rsidP="005F1C06">
      <w:pPr>
        <w:pStyle w:val="31"/>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F50861" w:rsidRPr="0085475F" w:rsidRDefault="00F50861" w:rsidP="005F1C06">
      <w:pPr>
        <w:pStyle w:val="31"/>
        <w:spacing w:line="240" w:lineRule="auto"/>
        <w:ind w:left="142" w:firstLine="0"/>
        <w:rPr>
          <w:rFonts w:ascii="GHEA Grapalat" w:hAnsi="GHEA Grapalat"/>
          <w:i/>
          <w:sz w:val="16"/>
          <w:szCs w:val="16"/>
          <w:lang w:val="af-ZA" w:eastAsia="ru-RU"/>
        </w:rPr>
      </w:pPr>
    </w:p>
    <w:p w:rsidR="00F50861" w:rsidRPr="0085475F" w:rsidRDefault="00F50861" w:rsidP="005A765C">
      <w:pPr>
        <w:pStyle w:val="31"/>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F50861" w:rsidRPr="0085475F" w:rsidRDefault="00F50861" w:rsidP="005F1C06">
      <w:pPr>
        <w:pStyle w:val="af2"/>
        <w:jc w:val="both"/>
        <w:rPr>
          <w:rFonts w:ascii="GHEA Grapalat" w:hAnsi="GHEA Grapalat"/>
          <w:i/>
          <w:sz w:val="16"/>
          <w:szCs w:val="16"/>
          <w:lang w:val="af-ZA"/>
        </w:rPr>
      </w:pPr>
    </w:p>
    <w:p w:rsidR="00F50861" w:rsidRPr="0085475F" w:rsidRDefault="00F50861" w:rsidP="005F1C06">
      <w:pPr>
        <w:pStyle w:val="af2"/>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F50861" w:rsidRPr="00BF58CA" w:rsidRDefault="00F50861" w:rsidP="005F1C06">
      <w:pPr>
        <w:pStyle w:val="af2"/>
        <w:jc w:val="both"/>
        <w:rPr>
          <w:rFonts w:ascii="GHEA Grapalat" w:hAnsi="GHEA Grapalat"/>
          <w:i/>
          <w:sz w:val="16"/>
          <w:szCs w:val="16"/>
          <w:lang w:val="hy-AM"/>
        </w:rPr>
      </w:pPr>
    </w:p>
    <w:p w:rsidR="00F50861" w:rsidRPr="00B20703" w:rsidDel="006C3873" w:rsidRDefault="00F50861" w:rsidP="00CE3A99">
      <w:pPr>
        <w:jc w:val="both"/>
        <w:rPr>
          <w:del w:id="5" w:author="User" w:date="2019-05-26T09:52:00Z"/>
          <w:rFonts w:ascii="GHEA Grapalat" w:hAnsi="GHEA Grapalat" w:cs="Sylfaen"/>
          <w:sz w:val="20"/>
          <w:lang w:val="hy-AM"/>
        </w:rPr>
      </w:pPr>
    </w:p>
  </w:footnote>
  <w:footnote w:id="4">
    <w:p w:rsidR="00F50861" w:rsidRPr="006265F4" w:rsidRDefault="00F50861" w:rsidP="00B2572B">
      <w:pPr>
        <w:pStyle w:val="31"/>
        <w:spacing w:line="240" w:lineRule="auto"/>
        <w:ind w:firstLine="0"/>
        <w:rPr>
          <w:rFonts w:ascii="GHEA Grapalat" w:hAnsi="GHEA Grapalat" w:cs="Sylfaen"/>
          <w:i/>
          <w:sz w:val="16"/>
          <w:szCs w:val="16"/>
          <w:lang w:val="af-ZA" w:eastAsia="ru-RU"/>
        </w:rPr>
      </w:pPr>
    </w:p>
    <w:p w:rsidR="00F50861" w:rsidRPr="006265F4" w:rsidRDefault="00F50861"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F50861" w:rsidRPr="006265F4" w:rsidDel="00856FDE" w:rsidRDefault="00F50861" w:rsidP="00B2572B">
      <w:pPr>
        <w:pStyle w:val="af2"/>
        <w:rPr>
          <w:del w:id="8" w:author="User" w:date="2019-05-26T09:57:00Z"/>
          <w:i/>
          <w:lang w:val="af-ZA"/>
        </w:rPr>
      </w:pPr>
    </w:p>
  </w:footnote>
  <w:footnote w:id="5">
    <w:p w:rsidR="00F50861" w:rsidRPr="006265F4" w:rsidDel="002877FC" w:rsidRDefault="00F50861" w:rsidP="00071D1C">
      <w:pPr>
        <w:pStyle w:val="af2"/>
        <w:jc w:val="both"/>
        <w:rPr>
          <w:del w:id="9"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F50861" w:rsidRPr="006265F4" w:rsidDel="002877FC" w:rsidRDefault="00F50861" w:rsidP="00071D1C">
      <w:pPr>
        <w:pStyle w:val="af2"/>
        <w:jc w:val="both"/>
        <w:rPr>
          <w:del w:id="10"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F50861" w:rsidRPr="008C7473" w:rsidRDefault="00F50861">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207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B12"/>
    <w:rsid w:val="00230C8F"/>
    <w:rsid w:val="00231740"/>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764"/>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AD"/>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6AF8"/>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6CD7"/>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82A"/>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3664"/>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C9A"/>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60A"/>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37F7"/>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1F6F"/>
    <w:rsid w:val="00B12288"/>
    <w:rsid w:val="00B12330"/>
    <w:rsid w:val="00B12C72"/>
    <w:rsid w:val="00B14CEE"/>
    <w:rsid w:val="00B1537B"/>
    <w:rsid w:val="00B15AD9"/>
    <w:rsid w:val="00B1695D"/>
    <w:rsid w:val="00B169A3"/>
    <w:rsid w:val="00B16E83"/>
    <w:rsid w:val="00B176AF"/>
    <w:rsid w:val="00B20603"/>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94F"/>
    <w:rsid w:val="00BD5F94"/>
    <w:rsid w:val="00BD6BF7"/>
    <w:rsid w:val="00BD72E6"/>
    <w:rsid w:val="00BE01AE"/>
    <w:rsid w:val="00BE037D"/>
    <w:rsid w:val="00BE3F61"/>
    <w:rsid w:val="00BE439E"/>
    <w:rsid w:val="00BE45B6"/>
    <w:rsid w:val="00BE54A9"/>
    <w:rsid w:val="00BE557F"/>
    <w:rsid w:val="00BE5E12"/>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376"/>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194"/>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312"/>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0673"/>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90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0861"/>
    <w:rsid w:val="00F51B3A"/>
    <w:rsid w:val="00F520D4"/>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19C"/>
    <w:rsid w:val="00F728FD"/>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507"/>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C72"/>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017307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924CA-DE30-46A8-955B-8D3602DA8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62</Pages>
  <Words>15752</Words>
  <Characters>120742</Characters>
  <Application>Microsoft Office Word</Application>
  <DocSecurity>0</DocSecurity>
  <Lines>1006</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136222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Astghik.Virabyan</cp:lastModifiedBy>
  <cp:revision>191</cp:revision>
  <cp:lastPrinted>2018-02-16T07:12:00Z</cp:lastPrinted>
  <dcterms:created xsi:type="dcterms:W3CDTF">2022-05-30T17:01:00Z</dcterms:created>
  <dcterms:modified xsi:type="dcterms:W3CDTF">2022-08-05T09:09:00Z</dcterms:modified>
</cp:coreProperties>
</file>