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02219F"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Запрос об установке котировочной процедуры </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00F92023">
        <w:rPr>
          <w:rFonts w:ascii="GHEA Grapalat" w:hAnsi="GHEA Grapalat"/>
          <w:i w:val="0"/>
          <w:sz w:val="24"/>
          <w:szCs w:val="24"/>
        </w:rPr>
        <w:t>Комиссии от "1</w:t>
      </w:r>
      <w:r w:rsidR="00F92023" w:rsidRPr="00F92023">
        <w:rPr>
          <w:rFonts w:ascii="GHEA Grapalat" w:hAnsi="GHEA Grapalat"/>
          <w:i w:val="0"/>
          <w:sz w:val="24"/>
          <w:szCs w:val="24"/>
        </w:rPr>
        <w:t>6</w:t>
      </w:r>
      <w:r w:rsidR="0002219F">
        <w:rPr>
          <w:rFonts w:ascii="GHEA Grapalat" w:hAnsi="GHEA Grapalat"/>
          <w:i w:val="0"/>
          <w:sz w:val="24"/>
          <w:szCs w:val="24"/>
        </w:rPr>
        <w:t xml:space="preserve">" "декабря </w:t>
      </w:r>
      <w:r w:rsidRPr="009044F1">
        <w:rPr>
          <w:rFonts w:ascii="GHEA Grapalat" w:hAnsi="GHEA Grapalat"/>
          <w:i w:val="0"/>
          <w:sz w:val="24"/>
          <w:szCs w:val="24"/>
        </w:rPr>
        <w:t>" 20</w:t>
      </w:r>
      <w:r w:rsidR="0002219F">
        <w:rPr>
          <w:rFonts w:ascii="GHEA Grapalat" w:hAnsi="GHEA Grapalat"/>
          <w:i w:val="0"/>
          <w:sz w:val="24"/>
          <w:szCs w:val="24"/>
        </w:rPr>
        <w:t>19</w:t>
      </w:r>
      <w:r w:rsidR="00AA7117">
        <w:rPr>
          <w:rFonts w:ascii="GHEA Grapalat" w:hAnsi="GHEA Grapalat"/>
          <w:i w:val="0"/>
          <w:sz w:val="24"/>
          <w:szCs w:val="24"/>
        </w:rPr>
        <w:t xml:space="preserve"> </w:t>
      </w:r>
      <w:r w:rsidR="0002219F">
        <w:rPr>
          <w:rFonts w:ascii="GHEA Grapalat" w:hAnsi="GHEA Grapalat"/>
          <w:i w:val="0"/>
          <w:sz w:val="24"/>
          <w:szCs w:val="24"/>
        </w:rPr>
        <w:t>года номер решения 1</w:t>
      </w:r>
      <w:r w:rsidRPr="009044F1">
        <w:rPr>
          <w:rFonts w:ascii="GHEA Grapalat" w:hAnsi="GHEA Grapalat"/>
          <w:i w:val="0"/>
          <w:sz w:val="24"/>
          <w:szCs w:val="24"/>
        </w:rPr>
        <w:t xml:space="preserve"> </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FD131A" w:rsidRPr="00954425">
        <w:rPr>
          <w:rFonts w:ascii="GHEA Grapalat" w:hAnsi="GHEA Grapalat"/>
          <w:i w:val="0"/>
        </w:rPr>
        <w:t>_</w:t>
      </w:r>
      <w:r w:rsidR="00FD131A" w:rsidRPr="00B9696B">
        <w:t xml:space="preserve"> </w:t>
      </w:r>
      <w:r w:rsidR="00FD131A" w:rsidRPr="00B9696B">
        <w:rPr>
          <w:rFonts w:ascii="GHEA Grapalat" w:hAnsi="GHEA Grapalat"/>
          <w:i w:val="0"/>
        </w:rPr>
        <w:t>Ա</w:t>
      </w:r>
      <w:r w:rsidR="00FD131A">
        <w:rPr>
          <w:rFonts w:ascii="Sylfaen" w:hAnsi="Sylfaen"/>
          <w:i w:val="0"/>
          <w:lang w:val="en-US"/>
        </w:rPr>
        <w:t>ՄԱԳՄ</w:t>
      </w:r>
      <w:r w:rsidR="00FD131A" w:rsidRPr="00B9696B">
        <w:rPr>
          <w:rFonts w:ascii="GHEA Grapalat" w:hAnsi="GHEA Grapalat"/>
          <w:i w:val="0"/>
        </w:rPr>
        <w:t>-ԳՀԱՊՁԲ-20/01</w:t>
      </w:r>
    </w:p>
    <w:p w:rsidR="0091042F" w:rsidRPr="009044F1" w:rsidRDefault="0091042F" w:rsidP="00B46D58">
      <w:pPr>
        <w:pStyle w:val="a3"/>
        <w:widowControl w:val="0"/>
        <w:spacing w:after="160" w:line="240" w:lineRule="auto"/>
        <w:rPr>
          <w:rFonts w:ascii="GHEA Grapalat" w:hAnsi="GHEA Grapalat"/>
          <w:i w:val="0"/>
          <w:sz w:val="24"/>
          <w:szCs w:val="24"/>
        </w:rPr>
      </w:pPr>
    </w:p>
    <w:p w:rsidR="00311076" w:rsidRPr="00F92023" w:rsidRDefault="00642EFE" w:rsidP="00B46D58">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Заказчик _</w:t>
      </w:r>
      <w:r w:rsidR="00F92023">
        <w:rPr>
          <w:rFonts w:ascii="GHEA Grapalat" w:hAnsi="GHEA Grapalat"/>
          <w:i w:val="0"/>
          <w:sz w:val="24"/>
          <w:szCs w:val="24"/>
        </w:rPr>
        <w:t xml:space="preserve">Детский сад </w:t>
      </w:r>
      <w:proofErr w:type="spellStart"/>
      <w:r w:rsidR="00F92023">
        <w:rPr>
          <w:rFonts w:ascii="GHEA Grapalat" w:hAnsi="GHEA Grapalat"/>
          <w:i w:val="0"/>
          <w:sz w:val="24"/>
          <w:szCs w:val="24"/>
        </w:rPr>
        <w:t>с</w:t>
      </w:r>
      <w:proofErr w:type="gramStart"/>
      <w:r w:rsidR="00F92023">
        <w:rPr>
          <w:rFonts w:ascii="GHEA Grapalat" w:hAnsi="GHEA Grapalat"/>
          <w:i w:val="0"/>
          <w:sz w:val="24"/>
          <w:szCs w:val="24"/>
        </w:rPr>
        <w:t>.А</w:t>
      </w:r>
      <w:proofErr w:type="gramEnd"/>
      <w:r w:rsidR="00F92023">
        <w:rPr>
          <w:rFonts w:ascii="GHEA Grapalat" w:hAnsi="GHEA Grapalat"/>
          <w:i w:val="0"/>
          <w:sz w:val="24"/>
          <w:szCs w:val="24"/>
        </w:rPr>
        <w:t>рарат</w:t>
      </w:r>
      <w:proofErr w:type="spellEnd"/>
      <w:r w:rsidR="00577D1D">
        <w:rPr>
          <w:rFonts w:ascii="GHEA Grapalat" w:hAnsi="GHEA Grapalat"/>
          <w:i w:val="0"/>
          <w:sz w:val="24"/>
          <w:szCs w:val="24"/>
        </w:rPr>
        <w:t xml:space="preserve"> </w:t>
      </w:r>
      <w:r w:rsidR="00C773F1" w:rsidRPr="00C773F1">
        <w:rPr>
          <w:rFonts w:ascii="GHEA Grapalat" w:hAnsi="GHEA Grapalat"/>
          <w:i w:val="0"/>
          <w:sz w:val="24"/>
          <w:szCs w:val="24"/>
        </w:rPr>
        <w:t>М</w:t>
      </w:r>
      <w:r w:rsidR="0002219F">
        <w:rPr>
          <w:rFonts w:ascii="GHEA Grapalat" w:hAnsi="GHEA Grapalat"/>
          <w:i w:val="0"/>
          <w:sz w:val="24"/>
          <w:szCs w:val="24"/>
        </w:rPr>
        <w:t>НКО</w:t>
      </w:r>
      <w:r w:rsidRPr="009044F1">
        <w:rPr>
          <w:rFonts w:ascii="GHEA Grapalat" w:hAnsi="GHEA Grapalat"/>
          <w:i w:val="0"/>
          <w:sz w:val="24"/>
          <w:szCs w:val="24"/>
        </w:rPr>
        <w:t>, находящийся по адресу:</w:t>
      </w:r>
      <w:r w:rsidR="004775ED" w:rsidRPr="004775ED">
        <w:rPr>
          <w:rFonts w:ascii="GHEA Grapalat" w:hAnsi="GHEA Grapalat"/>
          <w:i w:val="0"/>
          <w:sz w:val="24"/>
          <w:szCs w:val="24"/>
        </w:rPr>
        <w:t>_</w:t>
      </w:r>
      <w:r w:rsidR="00B51832" w:rsidRPr="00B51832">
        <w:rPr>
          <w:rFonts w:ascii="Arial" w:hAnsi="Arial" w:cs="Arial"/>
          <w:color w:val="FF0000"/>
          <w:sz w:val="18"/>
          <w:szCs w:val="18"/>
          <w:shd w:val="clear" w:color="auto" w:fill="C9D7F1"/>
        </w:rPr>
        <w:t xml:space="preserve"> </w:t>
      </w:r>
      <w:proofErr w:type="spellStart"/>
      <w:r w:rsidR="00F92023" w:rsidRPr="00F92023">
        <w:rPr>
          <w:rFonts w:ascii="Arial" w:hAnsi="Arial" w:cs="Arial"/>
          <w:color w:val="FF0000"/>
          <w:sz w:val="18"/>
          <w:szCs w:val="18"/>
          <w:shd w:val="clear" w:color="auto" w:fill="C9D7F1"/>
        </w:rPr>
        <w:t>с.Арарат</w:t>
      </w:r>
      <w:proofErr w:type="spellEnd"/>
      <w:r w:rsidR="00F92023" w:rsidRPr="00F92023">
        <w:rPr>
          <w:rFonts w:ascii="Arial" w:hAnsi="Arial" w:cs="Arial"/>
          <w:color w:val="FF0000"/>
          <w:sz w:val="18"/>
          <w:szCs w:val="18"/>
          <w:shd w:val="clear" w:color="auto" w:fill="C9D7F1"/>
        </w:rPr>
        <w:t xml:space="preserve"> </w:t>
      </w:r>
      <w:proofErr w:type="spellStart"/>
      <w:r w:rsidR="00F92023" w:rsidRPr="00F92023">
        <w:rPr>
          <w:rFonts w:ascii="Arial" w:hAnsi="Arial" w:cs="Arial"/>
          <w:color w:val="FF0000"/>
          <w:sz w:val="18"/>
          <w:szCs w:val="18"/>
          <w:shd w:val="clear" w:color="auto" w:fill="C9D7F1"/>
        </w:rPr>
        <w:t>Р.Варданян</w:t>
      </w:r>
      <w:proofErr w:type="spellEnd"/>
      <w:r w:rsidR="00F92023" w:rsidRPr="00F92023">
        <w:rPr>
          <w:rFonts w:ascii="Arial" w:hAnsi="Arial" w:cs="Arial"/>
          <w:color w:val="FF0000"/>
          <w:sz w:val="18"/>
          <w:szCs w:val="18"/>
          <w:shd w:val="clear" w:color="auto" w:fill="C9D7F1"/>
        </w:rPr>
        <w:t xml:space="preserve"> 1</w:t>
      </w:r>
    </w:p>
    <w:p w:rsidR="00347499" w:rsidRPr="003A1EBB" w:rsidRDefault="00A12C95" w:rsidP="00B46D58">
      <w:pPr>
        <w:pStyle w:val="a3"/>
        <w:widowControl w:val="0"/>
        <w:tabs>
          <w:tab w:val="left" w:pos="7230"/>
        </w:tabs>
        <w:spacing w:after="160" w:line="240" w:lineRule="auto"/>
        <w:ind w:left="1985" w:firstLine="0"/>
        <w:rPr>
          <w:rFonts w:ascii="GHEA Grapalat" w:hAnsi="GHEA Grapalat"/>
          <w:i w:val="0"/>
          <w:sz w:val="16"/>
          <w:szCs w:val="16"/>
        </w:rPr>
      </w:pPr>
      <w:r w:rsidRPr="004775ED">
        <w:rPr>
          <w:rFonts w:ascii="GHEA Grapalat" w:hAnsi="GHEA Grapalat"/>
          <w:sz w:val="16"/>
          <w:szCs w:val="16"/>
        </w:rPr>
        <w:t>(наименование заказчика)</w:t>
      </w:r>
      <w:r w:rsidR="004775ED" w:rsidRPr="003A1EBB">
        <w:rPr>
          <w:rFonts w:ascii="GHEA Grapalat" w:hAnsi="GHEA Grapalat"/>
          <w:sz w:val="16"/>
          <w:szCs w:val="16"/>
        </w:rPr>
        <w:tab/>
      </w:r>
      <w:r w:rsidRPr="004775ED">
        <w:rPr>
          <w:rFonts w:ascii="GHEA Grapalat" w:hAnsi="GHEA Grapalat"/>
          <w:sz w:val="16"/>
          <w:szCs w:val="16"/>
        </w:rPr>
        <w:t>(адрес заказчика)</w:t>
      </w:r>
    </w:p>
    <w:p w:rsidR="00642EFE" w:rsidRPr="009044F1" w:rsidRDefault="00642EFE" w:rsidP="00B46D58">
      <w:pPr>
        <w:pStyle w:val="a3"/>
        <w:widowControl w:val="0"/>
        <w:spacing w:after="160" w:line="240" w:lineRule="auto"/>
        <w:ind w:firstLine="0"/>
        <w:rPr>
          <w:rFonts w:ascii="GHEA Grapalat" w:hAnsi="GHEA Grapalat"/>
          <w:i w:val="0"/>
          <w:sz w:val="24"/>
          <w:szCs w:val="24"/>
        </w:rPr>
      </w:pP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0D483F" w:rsidRDefault="00A20B69" w:rsidP="000D483F">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w:t>
      </w:r>
      <w:r w:rsidR="000D483F">
        <w:rPr>
          <w:rFonts w:ascii="GHEA Grapalat" w:hAnsi="GHEA Grapalat"/>
          <w:i w:val="0"/>
          <w:spacing w:val="6"/>
          <w:sz w:val="24"/>
          <w:szCs w:val="24"/>
        </w:rPr>
        <w:t>поставк</w:t>
      </w:r>
      <w:proofErr w:type="gramStart"/>
      <w:r w:rsidR="000D483F">
        <w:rPr>
          <w:rFonts w:ascii="GHEA Grapalat" w:hAnsi="GHEA Grapalat"/>
          <w:i w:val="0"/>
          <w:spacing w:val="6"/>
          <w:sz w:val="24"/>
          <w:szCs w:val="24"/>
        </w:rPr>
        <w:t>у-</w:t>
      </w:r>
      <w:proofErr w:type="gramEnd"/>
      <w:r w:rsidR="000D483F">
        <w:rPr>
          <w:rFonts w:ascii="GHEA Grapalat" w:hAnsi="GHEA Grapalat"/>
          <w:i w:val="0"/>
          <w:spacing w:val="6"/>
          <w:sz w:val="24"/>
          <w:szCs w:val="24"/>
        </w:rPr>
        <w:t xml:space="preserve"> </w:t>
      </w:r>
      <w:r w:rsidR="000D483F">
        <w:rPr>
          <w:rFonts w:ascii="GHEA Grapalat" w:hAnsi="GHEA Grapalat"/>
          <w:i w:val="0"/>
          <w:sz w:val="24"/>
          <w:szCs w:val="24"/>
        </w:rPr>
        <w:t xml:space="preserve">Продуктов питания </w:t>
      </w:r>
      <w:r w:rsidR="00782D60">
        <w:rPr>
          <w:rFonts w:ascii="GHEA Grapalat" w:hAnsi="GHEA Grapalat"/>
          <w:i w:val="0"/>
          <w:sz w:val="24"/>
          <w:szCs w:val="24"/>
        </w:rPr>
        <w:t>.</w:t>
      </w:r>
    </w:p>
    <w:p w:rsidR="00311076" w:rsidRPr="003A1EBB" w:rsidRDefault="00782D60" w:rsidP="00B46D58">
      <w:pPr>
        <w:pStyle w:val="a3"/>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6D624E"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1"/>
      </w:r>
    </w:p>
    <w:p w:rsidR="007E15A7" w:rsidRPr="009044F1"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D483F">
        <w:rPr>
          <w:rFonts w:ascii="GHEA Grapalat" w:hAnsi="GHEA Grapalat"/>
          <w:i w:val="0"/>
          <w:sz w:val="24"/>
          <w:szCs w:val="24"/>
        </w:rPr>
        <w:t>0</w:t>
      </w:r>
      <w:r w:rsidR="00577D1D" w:rsidRPr="00577D1D">
        <w:rPr>
          <w:rFonts w:ascii="GHEA Grapalat" w:hAnsi="GHEA Grapalat"/>
          <w:i w:val="0"/>
          <w:sz w:val="24"/>
          <w:szCs w:val="24"/>
        </w:rPr>
        <w:t>9</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0D483F">
        <w:rPr>
          <w:rFonts w:ascii="GHEA Grapalat" w:hAnsi="GHEA Grapalat"/>
          <w:i w:val="0"/>
          <w:sz w:val="24"/>
          <w:szCs w:val="24"/>
        </w:rPr>
        <w:t>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(или</w:t>
      </w:r>
      <w:r w:rsidR="00971F4A">
        <w:rPr>
          <w:rFonts w:ascii="Courier New" w:hAnsi="Courier New" w:cs="Courier New"/>
          <w:i w:val="0"/>
          <w:sz w:val="24"/>
          <w:szCs w:val="24"/>
          <w:lang w:val="en-US"/>
        </w:rPr>
        <w:t> </w:t>
      </w:r>
      <w:r w:rsidRPr="009044F1">
        <w:rPr>
          <w:rFonts w:ascii="GHEA Grapalat" w:hAnsi="GHEA Grapalat"/>
          <w:i w:val="0"/>
          <w:sz w:val="24"/>
          <w:szCs w:val="24"/>
        </w:rPr>
        <w:t>в</w:t>
      </w:r>
      <w:r w:rsidR="00971F4A">
        <w:rPr>
          <w:rFonts w:ascii="Courier New" w:hAnsi="Courier New" w:cs="Courier New"/>
          <w:i w:val="0"/>
          <w:sz w:val="24"/>
          <w:szCs w:val="24"/>
          <w:lang w:val="en-US"/>
        </w:rPr>
        <w:t> </w:t>
      </w:r>
      <w:r w:rsidRPr="009044F1">
        <w:rPr>
          <w:rFonts w:ascii="GHEA Grapalat" w:hAnsi="GHEA Grapalat"/>
          <w:i w:val="0"/>
          <w:sz w:val="24"/>
          <w:szCs w:val="24"/>
        </w:rPr>
        <w:t>случае представления вместе с заявлением копии выданного банком док</w:t>
      </w:r>
      <w:r w:rsidR="00971F4A">
        <w:rPr>
          <w:rFonts w:ascii="GHEA Grapalat" w:hAnsi="GHEA Grapalat"/>
          <w:i w:val="0"/>
          <w:sz w:val="24"/>
          <w:szCs w:val="24"/>
        </w:rPr>
        <w:t>у</w:t>
      </w:r>
      <w:r w:rsidR="0071072D">
        <w:rPr>
          <w:rFonts w:ascii="GHEA Grapalat" w:hAnsi="GHEA Grapalat"/>
          <w:i w:val="0"/>
          <w:sz w:val="24"/>
          <w:szCs w:val="24"/>
        </w:rPr>
        <w:t xml:space="preserve">мента, подтверждающего уплату </w:t>
      </w:r>
      <w:r w:rsidR="00971F4A">
        <w:rPr>
          <w:rFonts w:ascii="GHEA Grapalat" w:hAnsi="GHEA Grapalat"/>
          <w:i w:val="0"/>
          <w:sz w:val="24"/>
          <w:szCs w:val="24"/>
        </w:rPr>
        <w:t xml:space="preserve">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которые не</w:t>
      </w:r>
      <w:r w:rsidR="001B32D9">
        <w:rPr>
          <w:lang w:val="en-US"/>
        </w:rPr>
        <w:t> </w:t>
      </w:r>
      <w:r w:rsidRPr="009044F1">
        <w:rPr>
          <w:rFonts w:ascii="GHEA Grapalat" w:hAnsi="GHEA Grapalat"/>
          <w:i w:val="0"/>
          <w:sz w:val="24"/>
          <w:szCs w:val="24"/>
        </w:rPr>
        <w:t xml:space="preserve">могут превышать размер </w:t>
      </w:r>
      <w:r w:rsidRPr="009044F1">
        <w:rPr>
          <w:rFonts w:ascii="GHEA Grapalat" w:hAnsi="GHEA Grapalat"/>
          <w:i w:val="0"/>
          <w:sz w:val="24"/>
          <w:szCs w:val="24"/>
        </w:rPr>
        <w:lastRenderedPageBreak/>
        <w:t>производимых расходов на копирование и доставку приглашения</w:t>
      </w:r>
      <w:r w:rsidRPr="009044F1">
        <w:rPr>
          <w:rStyle w:val="af6"/>
          <w:rFonts w:ascii="GHEA Grapalat" w:hAnsi="GHEA Grapalat"/>
          <w:i w:val="0"/>
          <w:sz w:val="24"/>
          <w:szCs w:val="24"/>
        </w:rPr>
        <w:footnoteReference w:id="2"/>
      </w:r>
      <w:r w:rsidRPr="009044F1">
        <w:rPr>
          <w:rFonts w:ascii="GHEA Grapalat" w:hAnsi="GHEA Grapalat"/>
          <w:i w:val="0"/>
          <w:sz w:val="24"/>
          <w:szCs w:val="24"/>
        </w:rPr>
        <w:t>) в первый рабочий день, следующий за получением такого требования.</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rsidR="003F6ED1" w:rsidRPr="00F92023" w:rsidRDefault="003F6ED1" w:rsidP="003F6ED1">
      <w:pPr>
        <w:pStyle w:val="a3"/>
        <w:widowControl w:val="0"/>
        <w:spacing w:line="240" w:lineRule="auto"/>
        <w:ind w:firstLine="0"/>
        <w:rPr>
          <w:rFonts w:ascii="GHEA Grapalat" w:hAnsi="GHEA Grapalat"/>
          <w:i w:val="0"/>
          <w:sz w:val="24"/>
          <w:szCs w:val="24"/>
        </w:rPr>
      </w:pPr>
      <w:r w:rsidRPr="00BA5771">
        <w:rPr>
          <w:rFonts w:ascii="GHEA Grapalat" w:hAnsi="GHEA Grapalat"/>
          <w:i w:val="0"/>
          <w:sz w:val="24"/>
          <w:szCs w:val="24"/>
        </w:rPr>
        <w:t>_</w:t>
      </w:r>
      <w:r w:rsidR="00F92023" w:rsidRPr="004775ED">
        <w:rPr>
          <w:rFonts w:ascii="GHEA Grapalat" w:hAnsi="GHEA Grapalat"/>
          <w:i w:val="0"/>
          <w:sz w:val="24"/>
          <w:szCs w:val="24"/>
        </w:rPr>
        <w:t>_</w:t>
      </w:r>
      <w:r w:rsidR="00F92023" w:rsidRPr="00B51832">
        <w:rPr>
          <w:rFonts w:ascii="Arial" w:hAnsi="Arial" w:cs="Arial"/>
          <w:color w:val="FF0000"/>
          <w:sz w:val="18"/>
          <w:szCs w:val="18"/>
          <w:shd w:val="clear" w:color="auto" w:fill="C9D7F1"/>
        </w:rPr>
        <w:t xml:space="preserve"> </w:t>
      </w:r>
      <w:proofErr w:type="spellStart"/>
      <w:r w:rsidR="00F92023" w:rsidRPr="00F92023">
        <w:rPr>
          <w:rFonts w:ascii="Arial" w:hAnsi="Arial" w:cs="Arial"/>
          <w:color w:val="FF0000"/>
          <w:sz w:val="18"/>
          <w:szCs w:val="18"/>
          <w:shd w:val="clear" w:color="auto" w:fill="C9D7F1"/>
        </w:rPr>
        <w:t>с</w:t>
      </w:r>
      <w:proofErr w:type="gramStart"/>
      <w:r w:rsidR="00F92023" w:rsidRPr="00F92023">
        <w:rPr>
          <w:rFonts w:ascii="Arial" w:hAnsi="Arial" w:cs="Arial"/>
          <w:color w:val="FF0000"/>
          <w:sz w:val="18"/>
          <w:szCs w:val="18"/>
          <w:shd w:val="clear" w:color="auto" w:fill="C9D7F1"/>
        </w:rPr>
        <w:t>.А</w:t>
      </w:r>
      <w:proofErr w:type="gramEnd"/>
      <w:r w:rsidR="00F92023" w:rsidRPr="00F92023">
        <w:rPr>
          <w:rFonts w:ascii="Arial" w:hAnsi="Arial" w:cs="Arial"/>
          <w:color w:val="FF0000"/>
          <w:sz w:val="18"/>
          <w:szCs w:val="18"/>
          <w:shd w:val="clear" w:color="auto" w:fill="C9D7F1"/>
        </w:rPr>
        <w:t>рарат</w:t>
      </w:r>
      <w:proofErr w:type="spellEnd"/>
      <w:r w:rsidR="0071072D">
        <w:rPr>
          <w:rFonts w:ascii="GHEA Grapalat" w:hAnsi="GHEA Grapalat"/>
          <w:i w:val="0"/>
          <w:sz w:val="24"/>
          <w:szCs w:val="24"/>
        </w:rPr>
        <w:t xml:space="preserve"> улица </w:t>
      </w:r>
      <w:r w:rsidR="00F92023">
        <w:rPr>
          <w:rFonts w:ascii="GHEA Grapalat" w:hAnsi="GHEA Grapalat"/>
          <w:i w:val="0"/>
          <w:sz w:val="24"/>
          <w:szCs w:val="24"/>
        </w:rPr>
        <w:tab/>
      </w:r>
      <w:r w:rsidR="00F92023">
        <w:rPr>
          <w:rFonts w:ascii="GHEA Grapalat" w:hAnsi="GHEA Grapalat"/>
          <w:i w:val="0"/>
          <w:sz w:val="24"/>
          <w:szCs w:val="24"/>
        </w:rPr>
        <w:tab/>
      </w:r>
      <w:proofErr w:type="spellStart"/>
      <w:r w:rsidR="00F92023" w:rsidRPr="00F92023">
        <w:rPr>
          <w:rFonts w:ascii="GHEA Grapalat" w:hAnsi="GHEA Grapalat"/>
          <w:i w:val="0"/>
          <w:sz w:val="24"/>
          <w:szCs w:val="24"/>
        </w:rPr>
        <w:t>Р.Варданян</w:t>
      </w:r>
      <w:proofErr w:type="spellEnd"/>
      <w:r w:rsidR="00F92023" w:rsidRPr="00F92023">
        <w:rPr>
          <w:rFonts w:ascii="GHEA Grapalat" w:hAnsi="GHEA Grapalat"/>
          <w:i w:val="0"/>
          <w:sz w:val="24"/>
          <w:szCs w:val="24"/>
        </w:rPr>
        <w:t xml:space="preserve">  1</w:t>
      </w:r>
    </w:p>
    <w:p w:rsidR="003F6ED1" w:rsidRPr="00BA5771" w:rsidRDefault="003F6ED1" w:rsidP="003F6ED1">
      <w:pPr>
        <w:pStyle w:val="a3"/>
        <w:widowControl w:val="0"/>
        <w:spacing w:after="160"/>
        <w:ind w:firstLine="0"/>
        <w:jc w:val="center"/>
        <w:rPr>
          <w:rFonts w:ascii="GHEA Grapalat" w:hAnsi="GHEA Grapalat"/>
          <w:i w:val="0"/>
          <w:sz w:val="16"/>
          <w:szCs w:val="24"/>
        </w:rPr>
      </w:pPr>
      <w:r w:rsidRPr="000F11E5">
        <w:rPr>
          <w:rFonts w:ascii="GHEA Grapalat" w:hAnsi="GHEA Grapalat"/>
          <w:i w:val="0"/>
          <w:sz w:val="16"/>
          <w:szCs w:val="24"/>
        </w:rPr>
        <w:t>(адрес заказчика)</w:t>
      </w:r>
    </w:p>
    <w:p w:rsidR="003F6ED1" w:rsidRPr="000F11E5" w:rsidRDefault="003F6ED1" w:rsidP="001516B2">
      <w:pPr>
        <w:pStyle w:val="a3"/>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t>в документарной форме, до __</w:t>
      </w:r>
      <w:r w:rsidR="00F92023" w:rsidRPr="00F92023">
        <w:rPr>
          <w:rFonts w:ascii="GHEA Grapalat" w:hAnsi="GHEA Grapalat"/>
          <w:i w:val="0"/>
          <w:sz w:val="24"/>
          <w:szCs w:val="24"/>
        </w:rPr>
        <w:t>09</w:t>
      </w:r>
      <w:r w:rsidRPr="000F0CA8">
        <w:rPr>
          <w:rFonts w:ascii="GHEA Grapalat" w:hAnsi="GHEA Grapalat"/>
          <w:i w:val="0"/>
          <w:sz w:val="24"/>
          <w:szCs w:val="24"/>
        </w:rPr>
        <w:t>____часов __</w:t>
      </w:r>
      <w:r w:rsidR="0071072D">
        <w:rPr>
          <w:rFonts w:ascii="GHEA Grapalat" w:hAnsi="GHEA Grapalat"/>
          <w:i w:val="0"/>
          <w:sz w:val="24"/>
          <w:szCs w:val="24"/>
        </w:rPr>
        <w:t>7</w:t>
      </w:r>
      <w:r w:rsidRPr="000F0CA8">
        <w:rPr>
          <w:rFonts w:ascii="GHEA Grapalat" w:hAnsi="GHEA Grapalat"/>
          <w:i w:val="0"/>
          <w:sz w:val="24"/>
          <w:szCs w:val="24"/>
        </w:rPr>
        <w:t>__-го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F92023" w:rsidRPr="00F92023" w:rsidRDefault="003F6ED1" w:rsidP="00F92023">
      <w:pPr>
        <w:pStyle w:val="a3"/>
        <w:widowControl w:val="0"/>
        <w:spacing w:line="240" w:lineRule="auto"/>
        <w:ind w:firstLine="0"/>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F92023" w:rsidRPr="00BA5771">
        <w:rPr>
          <w:rFonts w:ascii="GHEA Grapalat" w:hAnsi="GHEA Grapalat"/>
          <w:i w:val="0"/>
          <w:sz w:val="24"/>
          <w:szCs w:val="24"/>
        </w:rPr>
        <w:t>_</w:t>
      </w:r>
      <w:r w:rsidR="00F92023" w:rsidRPr="004775ED">
        <w:rPr>
          <w:rFonts w:ascii="GHEA Grapalat" w:hAnsi="GHEA Grapalat"/>
          <w:i w:val="0"/>
          <w:sz w:val="24"/>
          <w:szCs w:val="24"/>
        </w:rPr>
        <w:t>_</w:t>
      </w:r>
      <w:r w:rsidR="00F92023" w:rsidRPr="00B51832">
        <w:rPr>
          <w:rFonts w:ascii="Arial" w:hAnsi="Arial" w:cs="Arial"/>
          <w:color w:val="FF0000"/>
          <w:sz w:val="18"/>
          <w:szCs w:val="18"/>
          <w:shd w:val="clear" w:color="auto" w:fill="C9D7F1"/>
        </w:rPr>
        <w:t xml:space="preserve"> </w:t>
      </w:r>
      <w:proofErr w:type="spellStart"/>
      <w:r w:rsidR="00F92023" w:rsidRPr="00F92023">
        <w:rPr>
          <w:rFonts w:ascii="Arial" w:hAnsi="Arial" w:cs="Arial"/>
          <w:color w:val="FF0000"/>
          <w:sz w:val="18"/>
          <w:szCs w:val="18"/>
          <w:shd w:val="clear" w:color="auto" w:fill="C9D7F1"/>
        </w:rPr>
        <w:t>с</w:t>
      </w:r>
      <w:proofErr w:type="gramStart"/>
      <w:r w:rsidR="00F92023" w:rsidRPr="00F92023">
        <w:rPr>
          <w:rFonts w:ascii="Arial" w:hAnsi="Arial" w:cs="Arial"/>
          <w:color w:val="FF0000"/>
          <w:sz w:val="18"/>
          <w:szCs w:val="18"/>
          <w:shd w:val="clear" w:color="auto" w:fill="C9D7F1"/>
        </w:rPr>
        <w:t>.А</w:t>
      </w:r>
      <w:proofErr w:type="gramEnd"/>
      <w:r w:rsidR="00F92023" w:rsidRPr="00F92023">
        <w:rPr>
          <w:rFonts w:ascii="Arial" w:hAnsi="Arial" w:cs="Arial"/>
          <w:color w:val="FF0000"/>
          <w:sz w:val="18"/>
          <w:szCs w:val="18"/>
          <w:shd w:val="clear" w:color="auto" w:fill="C9D7F1"/>
        </w:rPr>
        <w:t>рарат</w:t>
      </w:r>
      <w:proofErr w:type="spellEnd"/>
      <w:r w:rsidR="00F92023">
        <w:rPr>
          <w:rFonts w:ascii="GHEA Grapalat" w:hAnsi="GHEA Grapalat"/>
          <w:i w:val="0"/>
          <w:sz w:val="24"/>
          <w:szCs w:val="24"/>
        </w:rPr>
        <w:t xml:space="preserve"> улица </w:t>
      </w:r>
      <w:r w:rsidR="00F92023">
        <w:rPr>
          <w:rFonts w:ascii="GHEA Grapalat" w:hAnsi="GHEA Grapalat"/>
          <w:i w:val="0"/>
          <w:sz w:val="24"/>
          <w:szCs w:val="24"/>
        </w:rPr>
        <w:tab/>
      </w:r>
      <w:r w:rsidR="00F92023">
        <w:rPr>
          <w:rFonts w:ascii="GHEA Grapalat" w:hAnsi="GHEA Grapalat"/>
          <w:i w:val="0"/>
          <w:sz w:val="24"/>
          <w:szCs w:val="24"/>
        </w:rPr>
        <w:tab/>
      </w:r>
      <w:proofErr w:type="spellStart"/>
      <w:r w:rsidR="00F92023" w:rsidRPr="00F92023">
        <w:rPr>
          <w:rFonts w:ascii="GHEA Grapalat" w:hAnsi="GHEA Grapalat"/>
          <w:i w:val="0"/>
          <w:sz w:val="24"/>
          <w:szCs w:val="24"/>
        </w:rPr>
        <w:t>Р.Варданян</w:t>
      </w:r>
      <w:proofErr w:type="spellEnd"/>
      <w:r w:rsidR="00F92023" w:rsidRPr="00F92023">
        <w:rPr>
          <w:rFonts w:ascii="GHEA Grapalat" w:hAnsi="GHEA Grapalat"/>
          <w:i w:val="0"/>
          <w:sz w:val="24"/>
          <w:szCs w:val="24"/>
        </w:rPr>
        <w:t xml:space="preserve">  1</w:t>
      </w:r>
    </w:p>
    <w:p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 в </w:t>
      </w:r>
      <w:r w:rsidR="00F92023" w:rsidRPr="00ED01EE">
        <w:rPr>
          <w:rFonts w:ascii="GHEA Grapalat" w:hAnsi="GHEA Grapalat"/>
          <w:i w:val="0"/>
          <w:sz w:val="24"/>
          <w:szCs w:val="24"/>
        </w:rPr>
        <w:t>09</w:t>
      </w:r>
      <w:r w:rsidR="00FF307E">
        <w:rPr>
          <w:rFonts w:ascii="GHEA Grapalat" w:hAnsi="GHEA Grapalat"/>
          <w:i w:val="0"/>
          <w:sz w:val="24"/>
          <w:szCs w:val="24"/>
        </w:rPr>
        <w:t xml:space="preserve"> часов </w:t>
      </w:r>
      <w:r w:rsidR="00FF307E" w:rsidRPr="00F92023">
        <w:rPr>
          <w:rFonts w:ascii="GHEA Grapalat" w:hAnsi="GHEA Grapalat"/>
          <w:i w:val="0"/>
          <w:color w:val="FF0000"/>
          <w:sz w:val="24"/>
          <w:szCs w:val="24"/>
        </w:rPr>
        <w:t>"</w:t>
      </w:r>
      <w:r w:rsidR="006C35C7">
        <w:rPr>
          <w:rFonts w:ascii="GHEA Grapalat" w:hAnsi="GHEA Grapalat"/>
          <w:i w:val="0"/>
          <w:color w:val="FF0000"/>
          <w:sz w:val="24"/>
          <w:szCs w:val="24"/>
          <w:lang w:val="en-US"/>
        </w:rPr>
        <w:t>26</w:t>
      </w:r>
      <w:bookmarkStart w:id="0" w:name="_GoBack"/>
      <w:bookmarkEnd w:id="0"/>
      <w:r w:rsidR="00B9696B">
        <w:rPr>
          <w:rFonts w:ascii="GHEA Grapalat" w:hAnsi="GHEA Grapalat"/>
          <w:i w:val="0"/>
          <w:sz w:val="24"/>
          <w:szCs w:val="24"/>
        </w:rPr>
        <w:t>"декабря" "2019</w:t>
      </w:r>
      <w:r>
        <w:rPr>
          <w:rFonts w:ascii="GHEA Grapalat" w:hAnsi="GHEA Grapalat"/>
          <w:i w:val="0"/>
          <w:sz w:val="24"/>
          <w:szCs w:val="24"/>
        </w:rPr>
        <w:t>".</w:t>
      </w:r>
    </w:p>
    <w:p w:rsidR="00BE1C5E" w:rsidRPr="001B32D9"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00055325">
        <w:rPr>
          <w:rFonts w:ascii="GHEA Grapalat" w:hAnsi="GHEA Grapalat"/>
          <w:i w:val="0"/>
          <w:sz w:val="24"/>
          <w:szCs w:val="24"/>
        </w:rPr>
        <w:t>,</w:t>
      </w:r>
      <w:r w:rsidRPr="009044F1">
        <w:rPr>
          <w:rFonts w:ascii="GHEA Grapalat" w:hAnsi="GHEA Grapalat"/>
          <w:i w:val="0"/>
          <w:sz w:val="24"/>
          <w:szCs w:val="24"/>
        </w:rPr>
        <w:t>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754697" w:rsidRPr="00F92023" w:rsidRDefault="00055325" w:rsidP="00B46D58">
      <w:pPr>
        <w:pStyle w:val="a3"/>
        <w:widowControl w:val="0"/>
        <w:spacing w:line="240" w:lineRule="auto"/>
        <w:ind w:firstLine="0"/>
        <w:rPr>
          <w:rFonts w:ascii="GHEA Grapalat" w:hAnsi="GHEA Grapalat"/>
          <w:i w:val="0"/>
          <w:sz w:val="24"/>
          <w:szCs w:val="24"/>
        </w:rPr>
      </w:pPr>
      <w:proofErr w:type="spellStart"/>
      <w:r>
        <w:rPr>
          <w:rFonts w:ascii="GHEA Grapalat" w:hAnsi="GHEA Grapalat"/>
          <w:i w:val="0"/>
          <w:sz w:val="24"/>
          <w:szCs w:val="24"/>
        </w:rPr>
        <w:t>Р</w:t>
      </w:r>
      <w:proofErr w:type="gramStart"/>
      <w:r>
        <w:rPr>
          <w:rFonts w:ascii="GHEA Grapalat" w:hAnsi="GHEA Grapalat"/>
          <w:i w:val="0"/>
          <w:sz w:val="24"/>
          <w:szCs w:val="24"/>
        </w:rPr>
        <w:t>,К</w:t>
      </w:r>
      <w:proofErr w:type="gramEnd"/>
      <w:r>
        <w:rPr>
          <w:rFonts w:ascii="GHEA Grapalat" w:hAnsi="GHEA Grapalat"/>
          <w:i w:val="0"/>
          <w:sz w:val="24"/>
          <w:szCs w:val="24"/>
        </w:rPr>
        <w:t>арапеян</w:t>
      </w:r>
      <w:proofErr w:type="spellEnd"/>
    </w:p>
    <w:p w:rsidR="009F18D0" w:rsidRPr="003A1EBB" w:rsidRDefault="009F18D0" w:rsidP="00B46D58">
      <w:pPr>
        <w:pStyle w:val="a3"/>
        <w:widowControl w:val="0"/>
        <w:spacing w:after="160" w:line="240" w:lineRule="auto"/>
        <w:ind w:left="993" w:firstLine="0"/>
        <w:rPr>
          <w:rFonts w:ascii="GHEA Grapalat" w:hAnsi="GHEA Grapalat"/>
          <w:i w:val="0"/>
          <w:sz w:val="16"/>
          <w:szCs w:val="16"/>
        </w:rPr>
      </w:pPr>
      <w:r w:rsidRPr="00BE1C5E">
        <w:rPr>
          <w:rFonts w:ascii="GHEA Grapalat" w:hAnsi="GHEA Grapalat"/>
          <w:i w:val="0"/>
          <w:sz w:val="16"/>
          <w:szCs w:val="16"/>
        </w:rPr>
        <w:t>имя, фамилия</w:t>
      </w:r>
    </w:p>
    <w:p w:rsidR="00F92023" w:rsidRPr="00AF04FC" w:rsidRDefault="00B9696B" w:rsidP="00F92023">
      <w:pPr>
        <w:pStyle w:val="a3"/>
        <w:spacing w:line="240" w:lineRule="auto"/>
        <w:rPr>
          <w:i w:val="0"/>
          <w:u w:val="single"/>
          <w:lang w:val="af-ZA"/>
        </w:rPr>
      </w:pPr>
      <w:proofErr w:type="spellStart"/>
      <w:r>
        <w:rPr>
          <w:rFonts w:ascii="GHEA Grapalat" w:hAnsi="GHEA Grapalat"/>
          <w:i w:val="0"/>
          <w:sz w:val="24"/>
          <w:szCs w:val="24"/>
        </w:rPr>
        <w:t>Телеф</w:t>
      </w:r>
      <w:proofErr w:type="spellEnd"/>
      <w:r>
        <w:rPr>
          <w:rFonts w:ascii="GHEA Grapalat" w:hAnsi="GHEA Grapalat"/>
          <w:i w:val="0"/>
          <w:sz w:val="24"/>
          <w:szCs w:val="24"/>
        </w:rPr>
        <w:t xml:space="preserve"> </w:t>
      </w:r>
      <w:r w:rsidR="00055325">
        <w:rPr>
          <w:rFonts w:ascii="GHEA Grapalat" w:hAnsi="GHEA Grapalat"/>
          <w:i w:val="0"/>
          <w:sz w:val="24"/>
          <w:szCs w:val="24"/>
        </w:rPr>
        <w:t>094-34-90-89</w:t>
      </w:r>
      <w:r w:rsidR="00F92023" w:rsidRPr="00AF04FC">
        <w:rPr>
          <w:i w:val="0"/>
          <w:u w:val="single"/>
          <w:lang w:val="af-ZA"/>
        </w:rPr>
        <w:tab/>
      </w:r>
    </w:p>
    <w:p w:rsidR="00754697" w:rsidRPr="009044F1" w:rsidRDefault="00F92023" w:rsidP="00F92023">
      <w:pPr>
        <w:pStyle w:val="a3"/>
        <w:spacing w:line="240" w:lineRule="auto"/>
        <w:rPr>
          <w:rFonts w:ascii="GHEA Grapalat" w:hAnsi="GHEA Grapalat"/>
          <w:i w:val="0"/>
          <w:sz w:val="24"/>
          <w:szCs w:val="24"/>
          <w:u w:val="single"/>
        </w:rPr>
      </w:pPr>
      <w:r w:rsidRPr="00AF04FC">
        <w:rPr>
          <w:i w:val="0"/>
          <w:lang w:val="af-ZA"/>
        </w:rPr>
        <w:t xml:space="preserve">                                        </w:t>
      </w:r>
      <w:r w:rsidR="00915A97" w:rsidRPr="00915A97">
        <w:rPr>
          <w:rFonts w:ascii="GHEA Grapalat" w:hAnsi="GHEA Grapalat"/>
          <w:i w:val="0"/>
          <w:sz w:val="24"/>
          <w:szCs w:val="24"/>
        </w:rPr>
        <w:t>_____</w:t>
      </w:r>
      <w:r w:rsidR="00754697" w:rsidRPr="00BE1C5E">
        <w:rPr>
          <w:rFonts w:ascii="GHEA Grapalat" w:hAnsi="GHEA Grapalat"/>
          <w:i w:val="0"/>
          <w:sz w:val="24"/>
          <w:szCs w:val="24"/>
        </w:rPr>
        <w:t>_</w:t>
      </w:r>
      <w:r w:rsidR="00915A97" w:rsidRPr="00915A97">
        <w:rPr>
          <w:rFonts w:ascii="GHEA Grapalat" w:hAnsi="GHEA Grapalat"/>
          <w:i w:val="0"/>
          <w:sz w:val="24"/>
          <w:szCs w:val="24"/>
        </w:rPr>
        <w:t>_</w:t>
      </w:r>
      <w:r w:rsidR="00754697" w:rsidRPr="00BE1C5E">
        <w:rPr>
          <w:rFonts w:ascii="GHEA Grapalat" w:hAnsi="GHEA Grapalat"/>
          <w:i w:val="0"/>
          <w:sz w:val="24"/>
          <w:szCs w:val="24"/>
        </w:rPr>
        <w:t>_____</w:t>
      </w:r>
    </w:p>
    <w:p w:rsidR="00F92023" w:rsidRPr="00AF04FC" w:rsidRDefault="00B9696B" w:rsidP="00F92023">
      <w:pPr>
        <w:pStyle w:val="a3"/>
        <w:spacing w:line="240" w:lineRule="auto"/>
        <w:rPr>
          <w:i w:val="0"/>
          <w:u w:val="single"/>
          <w:lang w:val="af-ZA"/>
        </w:rPr>
      </w:pPr>
      <w:proofErr w:type="spellStart"/>
      <w:r>
        <w:rPr>
          <w:rFonts w:ascii="GHEA Grapalat" w:hAnsi="GHEA Grapalat"/>
          <w:i w:val="0"/>
          <w:sz w:val="24"/>
          <w:szCs w:val="24"/>
        </w:rPr>
        <w:t>Электронная.</w:t>
      </w:r>
      <w:r w:rsidR="00754697" w:rsidRPr="009044F1">
        <w:rPr>
          <w:rFonts w:ascii="GHEA Grapalat" w:hAnsi="GHEA Grapalat"/>
          <w:i w:val="0"/>
          <w:sz w:val="24"/>
          <w:szCs w:val="24"/>
        </w:rPr>
        <w:t>почта</w:t>
      </w:r>
      <w:proofErr w:type="spellEnd"/>
      <w:r>
        <w:rPr>
          <w:rFonts w:ascii="GHEA Grapalat" w:hAnsi="GHEA Grapalat"/>
          <w:i w:val="0"/>
          <w:sz w:val="24"/>
          <w:szCs w:val="24"/>
        </w:rPr>
        <w:t>.</w:t>
      </w:r>
      <w:r w:rsidR="00F92023" w:rsidRPr="00F92023">
        <w:t xml:space="preserve"> </w:t>
      </w:r>
      <w:hyperlink r:id="rId9" w:history="1">
        <w:r w:rsidR="00F92023" w:rsidRPr="00731A3A">
          <w:rPr>
            <w:rFonts w:ascii="Arial" w:hAnsi="Arial" w:cs="Arial"/>
            <w:i w:val="0"/>
            <w:color w:val="005BD1"/>
            <w:sz w:val="23"/>
            <w:szCs w:val="23"/>
            <w:shd w:val="clear" w:color="auto" w:fill="FFFFFF"/>
            <w:lang w:val="af-ZA"/>
          </w:rPr>
          <w:t>melanyasimonyan@mail.ru</w:t>
        </w:r>
      </w:hyperlink>
    </w:p>
    <w:p w:rsidR="00754697" w:rsidRPr="009044F1" w:rsidRDefault="00754697" w:rsidP="00B46D58">
      <w:pPr>
        <w:pStyle w:val="a3"/>
        <w:widowControl w:val="0"/>
        <w:spacing w:after="160" w:line="240" w:lineRule="auto"/>
        <w:ind w:left="1701" w:firstLine="0"/>
        <w:rPr>
          <w:rFonts w:ascii="GHEA Grapalat" w:hAnsi="GHEA Grapalat"/>
          <w:i w:val="0"/>
          <w:sz w:val="24"/>
          <w:szCs w:val="24"/>
          <w:u w:val="single"/>
        </w:rPr>
      </w:pPr>
    </w:p>
    <w:p w:rsidR="00754697" w:rsidRPr="009044F1" w:rsidRDefault="00754697" w:rsidP="00B46D58">
      <w:pPr>
        <w:pStyle w:val="a3"/>
        <w:widowControl w:val="0"/>
        <w:spacing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Заказчик ____</w:t>
      </w:r>
      <w:r w:rsidR="00B9696B">
        <w:rPr>
          <w:rFonts w:ascii="GHEA Grapalat" w:hAnsi="GHEA Grapalat"/>
          <w:i w:val="0"/>
          <w:sz w:val="24"/>
          <w:szCs w:val="24"/>
        </w:rPr>
        <w:t xml:space="preserve">Детский Сад </w:t>
      </w:r>
      <w:proofErr w:type="spellStart"/>
      <w:r w:rsidR="00F92023" w:rsidRPr="0037189A">
        <w:rPr>
          <w:rFonts w:ascii="GHEA Grapalat" w:hAnsi="GHEA Grapalat"/>
          <w:i w:val="0"/>
          <w:sz w:val="24"/>
          <w:szCs w:val="24"/>
        </w:rPr>
        <w:t>С.Арарат</w:t>
      </w:r>
      <w:proofErr w:type="spellEnd"/>
      <w:r w:rsidR="00C773F1" w:rsidRPr="00C773F1">
        <w:rPr>
          <w:rFonts w:ascii="GHEA Grapalat" w:hAnsi="GHEA Grapalat"/>
          <w:i w:val="0"/>
          <w:sz w:val="24"/>
          <w:szCs w:val="24"/>
        </w:rPr>
        <w:t xml:space="preserve"> М</w:t>
      </w:r>
      <w:r w:rsidR="00B9696B">
        <w:rPr>
          <w:rFonts w:ascii="GHEA Grapalat" w:hAnsi="GHEA Grapalat"/>
          <w:i w:val="0"/>
          <w:sz w:val="24"/>
          <w:szCs w:val="24"/>
        </w:rPr>
        <w:t>НКО</w:t>
      </w:r>
    </w:p>
    <w:p w:rsidR="00915A97" w:rsidRPr="00D5443D" w:rsidRDefault="001F1DF7" w:rsidP="00B46D58">
      <w:pPr>
        <w:pStyle w:val="a3"/>
        <w:widowControl w:val="0"/>
        <w:spacing w:after="160" w:line="240" w:lineRule="auto"/>
        <w:ind w:left="3969" w:firstLine="0"/>
        <w:rPr>
          <w:rFonts w:ascii="GHEA Grapalat" w:hAnsi="GHEA Grapalat"/>
          <w:i w:val="0"/>
          <w:sz w:val="16"/>
          <w:szCs w:val="16"/>
        </w:rPr>
      </w:pPr>
      <w:r>
        <w:rPr>
          <w:rFonts w:ascii="GHEA Grapalat" w:hAnsi="GHEA Grapalat"/>
          <w:i w:val="0"/>
          <w:sz w:val="16"/>
          <w:szCs w:val="16"/>
          <w:lang w:val="hy-AM"/>
        </w:rPr>
        <w:t xml:space="preserve"> </w:t>
      </w:r>
      <w:r w:rsidR="00915A97">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096865" w:rsidRPr="00954425">
        <w:rPr>
          <w:rFonts w:ascii="GHEA Grapalat" w:hAnsi="GHEA Grapalat"/>
          <w:i/>
        </w:rPr>
        <w:t>_</w:t>
      </w:r>
      <w:r w:rsidR="00B9696B" w:rsidRPr="00B9696B">
        <w:t xml:space="preserve"> </w:t>
      </w:r>
      <w:r w:rsidR="00B9696B" w:rsidRPr="00B9696B">
        <w:rPr>
          <w:rFonts w:ascii="GHEA Grapalat" w:hAnsi="GHEA Grapalat"/>
          <w:i/>
        </w:rPr>
        <w:t>Ա</w:t>
      </w:r>
      <w:r w:rsidR="0037189A">
        <w:rPr>
          <w:rFonts w:ascii="Sylfaen" w:hAnsi="Sylfaen"/>
          <w:i/>
          <w:lang w:val="en-US"/>
        </w:rPr>
        <w:t>ՄԱԳՄ</w:t>
      </w:r>
      <w:r w:rsidR="00B9696B" w:rsidRPr="00B9696B">
        <w:rPr>
          <w:rFonts w:ascii="GHEA Grapalat" w:hAnsi="GHEA Grapalat"/>
          <w:i/>
        </w:rPr>
        <w:t>-ԳՀԱՊՁԲ-20/01</w:t>
      </w:r>
      <w:r w:rsidR="00B9696B">
        <w:rPr>
          <w:rFonts w:ascii="GHEA Grapalat" w:hAnsi="GHEA Grapalat"/>
          <w:i/>
        </w:rPr>
        <w:t>_</w:t>
      </w:r>
      <w:r w:rsidR="001B32D9" w:rsidRPr="001B32D9">
        <w:rPr>
          <w:rFonts w:ascii="GHEA Grapalat" w:hAnsi="GHEA Grapalat" w:cs="Times Armenian"/>
          <w:i/>
        </w:rPr>
        <w:br/>
      </w:r>
      <w:r w:rsidR="00A46F92">
        <w:rPr>
          <w:rFonts w:ascii="GHEA Grapalat" w:hAnsi="GHEA Grapalat"/>
          <w:i/>
        </w:rPr>
        <w:t>№</w:t>
      </w:r>
      <w:r w:rsidR="00B9696B">
        <w:rPr>
          <w:rFonts w:ascii="GHEA Grapalat" w:hAnsi="GHEA Grapalat"/>
          <w:i/>
        </w:rPr>
        <w:t>1</w:t>
      </w:r>
      <w:r w:rsidR="00A46F92">
        <w:rPr>
          <w:rFonts w:ascii="GHEA Grapalat" w:hAnsi="GHEA Grapalat"/>
          <w:i/>
        </w:rPr>
        <w:t xml:space="preserve"> </w:t>
      </w:r>
      <w:r w:rsidR="00096865" w:rsidRPr="009044F1">
        <w:rPr>
          <w:rFonts w:ascii="GHEA Grapalat" w:hAnsi="GHEA Grapalat"/>
          <w:i/>
        </w:rPr>
        <w:t xml:space="preserve"> от </w:t>
      </w:r>
      <w:r w:rsidR="0037189A">
        <w:rPr>
          <w:rFonts w:ascii="GHEA Grapalat" w:hAnsi="GHEA Grapalat"/>
          <w:i/>
        </w:rPr>
        <w:t>16</w:t>
      </w:r>
      <w:r w:rsidR="00B9696B">
        <w:rPr>
          <w:rFonts w:ascii="GHEA Grapalat" w:hAnsi="GHEA Grapalat"/>
          <w:i/>
        </w:rPr>
        <w:t xml:space="preserve"> Декабря 2019года</w:t>
      </w:r>
      <w:r w:rsidR="00096865" w:rsidRPr="009044F1">
        <w:rPr>
          <w:rFonts w:ascii="GHEA Grapalat" w:hAnsi="GHEA Grapalat"/>
          <w:i/>
        </w:rPr>
        <w:t>.</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A368A2" w:rsidP="00B46D58">
      <w:pPr>
        <w:pStyle w:val="aa"/>
        <w:widowControl w:val="0"/>
        <w:spacing w:after="160"/>
        <w:ind w:right="-7" w:firstLine="567"/>
        <w:jc w:val="center"/>
        <w:rPr>
          <w:rFonts w:ascii="GHEA Grapalat" w:hAnsi="GHEA Grapalat"/>
        </w:rPr>
      </w:pPr>
      <w:r>
        <w:rPr>
          <w:rFonts w:ascii="GHEA Grapalat" w:hAnsi="GHEA Grapalat"/>
          <w:i/>
        </w:rPr>
        <w:t xml:space="preserve">Детский Сад </w:t>
      </w:r>
      <w:r w:rsidR="0037189A" w:rsidRPr="00ED01EE">
        <w:rPr>
          <w:rFonts w:ascii="Sylfaen" w:hAnsi="Sylfaen"/>
          <w:i/>
        </w:rPr>
        <w:t xml:space="preserve">Село Арарат </w:t>
      </w:r>
      <w:r>
        <w:rPr>
          <w:rFonts w:ascii="GHEA Grapalat" w:hAnsi="GHEA Grapalat"/>
          <w:i/>
        </w:rPr>
        <w:t xml:space="preserve"> </w:t>
      </w:r>
      <w:r w:rsidR="00C773F1" w:rsidRPr="00055325">
        <w:rPr>
          <w:rFonts w:ascii="GHEA Grapalat" w:hAnsi="GHEA Grapalat"/>
          <w:i/>
        </w:rPr>
        <w:t>М</w:t>
      </w:r>
      <w:r>
        <w:rPr>
          <w:rFonts w:ascii="GHEA Grapalat" w:hAnsi="GHEA Grapalat"/>
          <w:i/>
        </w:rPr>
        <w:t>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CE0D95" w:rsidRPr="009044F1" w:rsidRDefault="002B32D6" w:rsidP="0037189A">
      <w:pPr>
        <w:pStyle w:val="aa"/>
        <w:widowControl w:val="0"/>
        <w:spacing w:after="160"/>
        <w:ind w:right="-7"/>
        <w:jc w:val="center"/>
        <w:rPr>
          <w:rFonts w:ascii="GHEA Grapalat" w:hAnsi="GHEA Grapalat"/>
        </w:rPr>
      </w:pPr>
      <w:r w:rsidRPr="009044F1">
        <w:rPr>
          <w:rFonts w:ascii="GHEA Grapalat" w:hAnsi="GHEA Grapalat"/>
        </w:rPr>
        <w:t xml:space="preserve">НА ОТКРЫТЫЙ КОНКУРС, ОБЪЯВЛЕННЫЙ С ЦЕЛЬЮ ПРИОБРЕТЕНИЯ </w:t>
      </w:r>
      <w:r w:rsidR="00A368A2">
        <w:rPr>
          <w:rFonts w:ascii="GHEA Grapalat" w:hAnsi="GHEA Grapalat"/>
        </w:rPr>
        <w:t>ПРОДУКТОВ ПИТАНИЯ</w:t>
      </w:r>
      <w:r w:rsidRPr="009044F1">
        <w:rPr>
          <w:rFonts w:ascii="GHEA Grapalat" w:hAnsi="GHEA Grapalat"/>
        </w:rPr>
        <w:t xml:space="preserve"> ДЛЯ НУЖД </w:t>
      </w:r>
      <w:r w:rsidR="00A368A2">
        <w:rPr>
          <w:rFonts w:ascii="GHEA Grapalat" w:hAnsi="GHEA Grapalat"/>
        </w:rPr>
        <w:t xml:space="preserve">ДЕТСКОГО </w:t>
      </w:r>
      <w:r w:rsidR="0037189A">
        <w:rPr>
          <w:rFonts w:ascii="GHEA Grapalat" w:hAnsi="GHEA Grapalat"/>
          <w:i/>
        </w:rPr>
        <w:t xml:space="preserve"> Сад </w:t>
      </w:r>
      <w:r w:rsidR="0037189A" w:rsidRPr="0037189A">
        <w:rPr>
          <w:rFonts w:ascii="Sylfaen" w:hAnsi="Sylfaen"/>
          <w:i/>
        </w:rPr>
        <w:t xml:space="preserve">Село Арарат </w:t>
      </w:r>
      <w:r w:rsidR="0037189A">
        <w:rPr>
          <w:rFonts w:ascii="GHEA Grapalat" w:hAnsi="GHEA Grapalat"/>
          <w:i/>
        </w:rPr>
        <w:t xml:space="preserve"> </w:t>
      </w: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1672A9" w:rsidRDefault="005D7731" w:rsidP="00B46D58">
      <w:pPr>
        <w:widowControl w:val="0"/>
        <w:rPr>
          <w:rFonts w:ascii="GHEA Grapalat" w:hAnsi="GHEA Grapalat"/>
        </w:rPr>
      </w:pPr>
      <w:r w:rsidRPr="002E069D">
        <w:rPr>
          <w:rFonts w:ascii="GHEA Grapalat" w:hAnsi="GHEA Grapalat"/>
          <w:b/>
        </w:rPr>
        <w:t>ДЛЯ НУЖД</w:t>
      </w:r>
      <w:r w:rsidR="00EB5576" w:rsidRPr="00EC400D">
        <w:rPr>
          <w:rFonts w:ascii="GHEA Grapalat" w:hAnsi="GHEA Grapalat"/>
        </w:rPr>
        <w:t xml:space="preserve"> </w:t>
      </w:r>
      <w:r w:rsidR="001672A9">
        <w:rPr>
          <w:rFonts w:ascii="GHEA Grapalat" w:hAnsi="GHEA Grapalat"/>
        </w:rPr>
        <w:t>ДЕТСКОГО</w:t>
      </w:r>
      <w:r w:rsidR="00FD131A">
        <w:rPr>
          <w:rFonts w:ascii="GHEA Grapalat" w:hAnsi="GHEA Grapalat"/>
          <w:i/>
        </w:rPr>
        <w:t xml:space="preserve"> Сад </w:t>
      </w:r>
      <w:r w:rsidR="00FD131A" w:rsidRPr="00FD131A">
        <w:rPr>
          <w:rFonts w:ascii="Sylfaen" w:hAnsi="Sylfaen"/>
          <w:i/>
        </w:rPr>
        <w:t xml:space="preserve">Село Арарат </w:t>
      </w:r>
      <w:r w:rsidR="00FD131A">
        <w:rPr>
          <w:rFonts w:ascii="GHEA Grapalat" w:hAnsi="GHEA Grapalat"/>
          <w:i/>
        </w:rPr>
        <w:t xml:space="preserve"> </w:t>
      </w:r>
      <w:r w:rsidR="001672A9">
        <w:rPr>
          <w:rFonts w:ascii="GHEA Grapalat" w:hAnsi="GHEA Grapalat"/>
        </w:rPr>
        <w:t xml:space="preserve">   </w:t>
      </w:r>
    </w:p>
    <w:p w:rsidR="00615B35" w:rsidRPr="00EC400D" w:rsidRDefault="001672A9" w:rsidP="00B46D58">
      <w:pPr>
        <w:widowControl w:val="0"/>
        <w:rPr>
          <w:rFonts w:ascii="GHEA Grapalat" w:hAnsi="GHEA Grapalat"/>
        </w:rPr>
      </w:pPr>
      <w:r>
        <w:rPr>
          <w:rFonts w:ascii="GHEA Grapalat" w:hAnsi="GHEA Grapalat"/>
        </w:rPr>
        <w:t>ПРОДУКТЫ ПИТАНИЯ</w:t>
      </w:r>
    </w:p>
    <w:p w:rsidR="00615B35" w:rsidRPr="00EC400D" w:rsidRDefault="00615B35"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наименование</w:t>
      </w:r>
      <w:r w:rsidR="00EB5576" w:rsidRPr="00EC400D">
        <w:rPr>
          <w:sz w:val="20"/>
          <w:szCs w:val="20"/>
        </w:rPr>
        <w:t xml:space="preserve"> </w:t>
      </w:r>
      <w:r w:rsidRPr="00EC400D">
        <w:rPr>
          <w:rFonts w:ascii="GHEA Grapalat" w:hAnsi="GHEA Grapalat"/>
          <w:sz w:val="20"/>
          <w:szCs w:val="20"/>
        </w:rPr>
        <w:t>товара</w:t>
      </w:r>
      <w:r w:rsidR="001672A9">
        <w:rPr>
          <w:rFonts w:ascii="GHEA Grapalat" w:hAnsi="GHEA Grapalat"/>
          <w:sz w:val="20"/>
          <w:szCs w:val="20"/>
        </w:rPr>
        <w:tab/>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предоставляется в дополнение к объявлению об открытом конкур</w:t>
      </w:r>
      <w:r w:rsidR="001672A9">
        <w:rPr>
          <w:rFonts w:ascii="GHEA Grapalat" w:hAnsi="GHEA Grapalat"/>
          <w:spacing w:val="-6"/>
        </w:rPr>
        <w:t xml:space="preserve">се, проводимом под кодом </w:t>
      </w:r>
      <w:r w:rsidR="00FD131A" w:rsidRPr="00954425">
        <w:rPr>
          <w:rFonts w:ascii="GHEA Grapalat" w:hAnsi="GHEA Grapalat"/>
          <w:i/>
        </w:rPr>
        <w:t>_</w:t>
      </w:r>
      <w:r w:rsidR="00FD131A" w:rsidRPr="00B9696B">
        <w:t xml:space="preserve"> </w:t>
      </w:r>
      <w:r w:rsidR="00FD131A" w:rsidRPr="00B9696B">
        <w:rPr>
          <w:rFonts w:ascii="GHEA Grapalat" w:hAnsi="GHEA Grapalat"/>
          <w:i/>
        </w:rPr>
        <w:t>Ա</w:t>
      </w:r>
      <w:r w:rsidR="00FD131A">
        <w:rPr>
          <w:rFonts w:ascii="Sylfaen" w:hAnsi="Sylfaen"/>
          <w:i/>
          <w:lang w:val="en-US"/>
        </w:rPr>
        <w:t>ՄԱԳՄ</w:t>
      </w:r>
      <w:r w:rsidR="00FD131A" w:rsidRPr="00B9696B">
        <w:rPr>
          <w:rFonts w:ascii="GHEA Grapalat" w:hAnsi="GHEA Grapalat"/>
          <w:i/>
        </w:rPr>
        <w:t>-ԳՀԱՊՁԲ-20/01</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w:t>
      </w:r>
      <w:proofErr w:type="gramStart"/>
      <w:r w:rsidRPr="009044F1">
        <w:rPr>
          <w:rFonts w:ascii="GHEA Grapalat" w:hAnsi="GHEA Grapalat"/>
          <w:sz w:val="24"/>
          <w:szCs w:val="24"/>
        </w:rPr>
        <w:t xml:space="preserve"> .</w:t>
      </w:r>
      <w:proofErr w:type="gramEnd"/>
    </w:p>
    <w:p w:rsidR="00FD131A" w:rsidRPr="00AF04FC" w:rsidRDefault="00FD131A" w:rsidP="00FD131A">
      <w:pPr>
        <w:pStyle w:val="a3"/>
        <w:spacing w:line="240" w:lineRule="auto"/>
        <w:rPr>
          <w:i w:val="0"/>
          <w:u w:val="single"/>
          <w:lang w:val="af-ZA"/>
        </w:rPr>
      </w:pPr>
      <w:r>
        <w:rPr>
          <w:rFonts w:ascii="GHEA Grapalat" w:hAnsi="GHEA Grapalat"/>
          <w:i w:val="0"/>
          <w:sz w:val="24"/>
          <w:szCs w:val="24"/>
        </w:rPr>
        <w:t>.</w:t>
      </w:r>
      <w:r w:rsidRPr="00F92023">
        <w:t xml:space="preserve"> </w:t>
      </w:r>
      <w:hyperlink r:id="rId10" w:history="1">
        <w:r w:rsidRPr="00731A3A">
          <w:rPr>
            <w:rFonts w:ascii="Arial" w:hAnsi="Arial" w:cs="Arial"/>
            <w:i w:val="0"/>
            <w:color w:val="005BD1"/>
            <w:sz w:val="23"/>
            <w:szCs w:val="23"/>
            <w:shd w:val="clear" w:color="auto" w:fill="FFFFFF"/>
            <w:lang w:val="af-ZA"/>
          </w:rPr>
          <w:t>melanyasimonyan@mail.ru</w:t>
        </w:r>
      </w:hyperlink>
    </w:p>
    <w:p w:rsidR="00FD131A" w:rsidRPr="009044F1" w:rsidRDefault="00FD131A" w:rsidP="00FD131A">
      <w:pPr>
        <w:pStyle w:val="a3"/>
        <w:widowControl w:val="0"/>
        <w:spacing w:after="160" w:line="240" w:lineRule="auto"/>
        <w:ind w:left="1701" w:firstLine="0"/>
        <w:rPr>
          <w:rFonts w:ascii="GHEA Grapalat" w:hAnsi="GHEA Grapalat"/>
          <w:i w:val="0"/>
          <w:sz w:val="24"/>
          <w:szCs w:val="24"/>
          <w:u w:val="single"/>
        </w:rPr>
      </w:pPr>
    </w:p>
    <w:p w:rsidR="00096865" w:rsidRPr="009044F1" w:rsidRDefault="00F5653D" w:rsidP="001672A9">
      <w:pPr>
        <w:widowControl w:val="0"/>
        <w:spacing w:after="160"/>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577D1D" w:rsidRDefault="00845AA5" w:rsidP="00B46D58">
      <w:pPr>
        <w:pStyle w:val="3"/>
        <w:keepNext w:val="0"/>
        <w:widowControl w:val="0"/>
        <w:tabs>
          <w:tab w:val="left" w:pos="1134"/>
        </w:tabs>
        <w:spacing w:after="160" w:line="240" w:lineRule="auto"/>
        <w:ind w:firstLine="567"/>
        <w:jc w:val="both"/>
        <w:rPr>
          <w:rFonts w:ascii="GHEA Grapalat" w:hAnsi="GHEA Grapalat"/>
          <w:i w:val="0"/>
          <w:color w:val="FF000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w:t>
      </w:r>
      <w:r w:rsidR="005915A4">
        <w:rPr>
          <w:rFonts w:ascii="GHEA Grapalat" w:hAnsi="GHEA Grapalat"/>
          <w:i w:val="0"/>
          <w:sz w:val="24"/>
          <w:szCs w:val="24"/>
        </w:rPr>
        <w:t>-Продуктов питания</w:t>
      </w:r>
      <w:r w:rsidRPr="009044F1">
        <w:rPr>
          <w:rFonts w:ascii="GHEA Grapalat" w:hAnsi="GHEA Grapalat"/>
          <w:i w:val="0"/>
          <w:sz w:val="24"/>
          <w:szCs w:val="24"/>
        </w:rPr>
        <w:t xml:space="preserve"> (далее — также товар)</w:t>
      </w:r>
      <w:r w:rsidR="00577D1D">
        <w:rPr>
          <w:rFonts w:ascii="GHEA Grapalat" w:hAnsi="GHEA Grapalat"/>
          <w:i w:val="0"/>
          <w:sz w:val="24"/>
          <w:szCs w:val="24"/>
        </w:rPr>
        <w:t xml:space="preserve"> для нужд </w:t>
      </w:r>
      <w:r w:rsidR="00577D1D" w:rsidRPr="00577D1D">
        <w:rPr>
          <w:rFonts w:ascii="GHEA Grapalat" w:hAnsi="GHEA Grapalat"/>
          <w:i w:val="0"/>
          <w:color w:val="FF0000"/>
          <w:sz w:val="24"/>
          <w:szCs w:val="24"/>
        </w:rPr>
        <w:t xml:space="preserve">Детского сада </w:t>
      </w:r>
      <w:proofErr w:type="spellStart"/>
      <w:r w:rsidR="00577D1D" w:rsidRPr="00577D1D">
        <w:rPr>
          <w:rFonts w:ascii="GHEA Grapalat" w:hAnsi="GHEA Grapalat"/>
          <w:i w:val="0"/>
          <w:color w:val="FF0000"/>
          <w:sz w:val="24"/>
          <w:szCs w:val="24"/>
        </w:rPr>
        <w:t>c.Ararat</w:t>
      </w:r>
      <w:proofErr w:type="spellEnd"/>
      <w:r w:rsidRPr="00577D1D">
        <w:rPr>
          <w:rFonts w:ascii="GHEA Grapalat" w:hAnsi="GHEA Grapalat"/>
          <w:i w:val="0"/>
          <w:color w:val="FF0000"/>
          <w:sz w:val="24"/>
          <w:szCs w:val="24"/>
        </w:rPr>
        <w:t>, которые сгруппи</w:t>
      </w:r>
      <w:r w:rsidR="005915A4" w:rsidRPr="00577D1D">
        <w:rPr>
          <w:rFonts w:ascii="GHEA Grapalat" w:hAnsi="GHEA Grapalat"/>
          <w:i w:val="0"/>
          <w:color w:val="FF0000"/>
          <w:sz w:val="24"/>
          <w:szCs w:val="24"/>
        </w:rPr>
        <w:t xml:space="preserve">рованы в лоты </w:t>
      </w:r>
      <w:r w:rsidR="00577D1D" w:rsidRPr="00577D1D">
        <w:rPr>
          <w:rFonts w:ascii="GHEA Grapalat" w:hAnsi="GHEA Grapalat"/>
          <w:i w:val="0"/>
          <w:color w:val="FF0000"/>
          <w:sz w:val="24"/>
          <w:szCs w:val="24"/>
        </w:rPr>
        <w:t>46</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C077B9" w:rsidRPr="009044F1" w:rsidTr="00ED01EE">
        <w:trPr>
          <w:jc w:val="center"/>
        </w:trPr>
        <w:tc>
          <w:tcPr>
            <w:tcW w:w="1530" w:type="dxa"/>
            <w:vAlign w:val="center"/>
          </w:tcPr>
          <w:p w:rsidR="00C077B9" w:rsidRPr="009044F1" w:rsidRDefault="00C077B9" w:rsidP="00C077B9">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tcPr>
          <w:p w:rsidR="00C077B9" w:rsidRPr="00731396" w:rsidRDefault="00577D1D" w:rsidP="00C077B9">
            <w:r>
              <w:rPr>
                <w:lang w:val="en-GB"/>
              </w:rPr>
              <w:t>x</w:t>
            </w:r>
            <w:proofErr w:type="spellStart"/>
            <w:r w:rsidR="00C077B9" w:rsidRPr="00731396">
              <w:t>леб</w:t>
            </w:r>
            <w:proofErr w:type="spellEnd"/>
          </w:p>
        </w:tc>
      </w:tr>
      <w:tr w:rsidR="00C077B9" w:rsidRPr="009044F1" w:rsidTr="00ED01EE">
        <w:trPr>
          <w:jc w:val="center"/>
        </w:trPr>
        <w:tc>
          <w:tcPr>
            <w:tcW w:w="1530" w:type="dxa"/>
            <w:vAlign w:val="center"/>
          </w:tcPr>
          <w:p w:rsidR="00C077B9" w:rsidRPr="009044F1" w:rsidRDefault="00C077B9" w:rsidP="00C077B9">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tcPr>
          <w:p w:rsidR="00C077B9" w:rsidRPr="00731396" w:rsidRDefault="00C077B9" w:rsidP="00C077B9">
            <w:r w:rsidRPr="00731396">
              <w:t>сливочное масло</w:t>
            </w:r>
          </w:p>
        </w:tc>
      </w:tr>
      <w:tr w:rsidR="00C077B9" w:rsidRPr="009044F1" w:rsidTr="00ED01EE">
        <w:trPr>
          <w:jc w:val="center"/>
        </w:trPr>
        <w:tc>
          <w:tcPr>
            <w:tcW w:w="1530" w:type="dxa"/>
            <w:vAlign w:val="center"/>
          </w:tcPr>
          <w:p w:rsidR="00C077B9" w:rsidRPr="009044F1"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7704" w:type="dxa"/>
          </w:tcPr>
          <w:p w:rsidR="00C077B9" w:rsidRPr="00731396" w:rsidRDefault="00C077B9" w:rsidP="00C077B9">
            <w:r w:rsidRPr="00731396">
              <w:t>говядина</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w:t>
            </w:r>
          </w:p>
        </w:tc>
        <w:tc>
          <w:tcPr>
            <w:tcW w:w="7704" w:type="dxa"/>
          </w:tcPr>
          <w:p w:rsidR="00C077B9" w:rsidRPr="00731396" w:rsidRDefault="00C077B9" w:rsidP="00C077B9">
            <w:r w:rsidRPr="00731396">
              <w:t>Куриное мясо</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w:t>
            </w:r>
          </w:p>
        </w:tc>
        <w:tc>
          <w:tcPr>
            <w:tcW w:w="7704" w:type="dxa"/>
          </w:tcPr>
          <w:p w:rsidR="00C077B9" w:rsidRPr="00731396" w:rsidRDefault="00C077B9" w:rsidP="00C077B9">
            <w:r w:rsidRPr="00731396">
              <w:t>сахар</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w:t>
            </w:r>
          </w:p>
        </w:tc>
        <w:tc>
          <w:tcPr>
            <w:tcW w:w="7704" w:type="dxa"/>
          </w:tcPr>
          <w:p w:rsidR="00C077B9" w:rsidRPr="00731396" w:rsidRDefault="00C077B9" w:rsidP="00C077B9">
            <w:r w:rsidRPr="00731396">
              <w:t>чечевица</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w:t>
            </w:r>
          </w:p>
        </w:tc>
        <w:tc>
          <w:tcPr>
            <w:tcW w:w="7704" w:type="dxa"/>
          </w:tcPr>
          <w:p w:rsidR="00C077B9" w:rsidRPr="00731396" w:rsidRDefault="00C077B9" w:rsidP="00C077B9">
            <w:r w:rsidRPr="00731396">
              <w:t>тромб</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8</w:t>
            </w:r>
          </w:p>
        </w:tc>
        <w:tc>
          <w:tcPr>
            <w:tcW w:w="7704" w:type="dxa"/>
          </w:tcPr>
          <w:p w:rsidR="00C077B9" w:rsidRPr="00731396" w:rsidRDefault="00C077B9" w:rsidP="00C077B9">
            <w:r w:rsidRPr="00731396">
              <w:t>гречиха</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9</w:t>
            </w:r>
          </w:p>
        </w:tc>
        <w:tc>
          <w:tcPr>
            <w:tcW w:w="7704" w:type="dxa"/>
          </w:tcPr>
          <w:p w:rsidR="00C077B9" w:rsidRPr="00C077B9" w:rsidRDefault="00C077B9" w:rsidP="00C077B9">
            <w:pPr>
              <w:rPr>
                <w:lang w:val="en-US"/>
              </w:rPr>
            </w:pPr>
            <w:proofErr w:type="spellStart"/>
            <w:r>
              <w:rPr>
                <w:lang w:val="en-US"/>
              </w:rPr>
              <w:t>Пшеничная</w:t>
            </w:r>
            <w:proofErr w:type="spellEnd"/>
            <w:r>
              <w:rPr>
                <w:lang w:val="en-US"/>
              </w:rPr>
              <w:t xml:space="preserve"> </w:t>
            </w:r>
            <w:proofErr w:type="spellStart"/>
            <w:r>
              <w:rPr>
                <w:lang w:val="en-US"/>
              </w:rPr>
              <w:t>крупа</w:t>
            </w:r>
            <w:proofErr w:type="spellEnd"/>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10</w:t>
            </w:r>
          </w:p>
        </w:tc>
        <w:tc>
          <w:tcPr>
            <w:tcW w:w="7704" w:type="dxa"/>
          </w:tcPr>
          <w:p w:rsidR="00C077B9" w:rsidRPr="00731396" w:rsidRDefault="00C077B9" w:rsidP="00C077B9">
            <w:r w:rsidRPr="00731396">
              <w:t>рис</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11</w:t>
            </w:r>
          </w:p>
        </w:tc>
        <w:tc>
          <w:tcPr>
            <w:tcW w:w="7704" w:type="dxa"/>
          </w:tcPr>
          <w:p w:rsidR="00C077B9" w:rsidRPr="00731396" w:rsidRDefault="00C077B9" w:rsidP="00C077B9">
            <w:r w:rsidRPr="00731396">
              <w:t>Овсяные хлопья</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12</w:t>
            </w:r>
          </w:p>
        </w:tc>
        <w:tc>
          <w:tcPr>
            <w:tcW w:w="7704" w:type="dxa"/>
          </w:tcPr>
          <w:p w:rsidR="00C077B9" w:rsidRPr="00731396" w:rsidRDefault="00C077B9" w:rsidP="00C077B9">
            <w:r w:rsidRPr="00731396">
              <w:t>1-й тип пшеничной муки</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13</w:t>
            </w:r>
          </w:p>
        </w:tc>
        <w:tc>
          <w:tcPr>
            <w:tcW w:w="7704" w:type="dxa"/>
          </w:tcPr>
          <w:p w:rsidR="00C077B9" w:rsidRPr="00731396" w:rsidRDefault="00C077B9" w:rsidP="00C077B9">
            <w:r w:rsidRPr="00731396">
              <w:t>Подсолнечное масло</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14</w:t>
            </w:r>
          </w:p>
        </w:tc>
        <w:tc>
          <w:tcPr>
            <w:tcW w:w="7704" w:type="dxa"/>
          </w:tcPr>
          <w:p w:rsidR="00C077B9" w:rsidRPr="00731396" w:rsidRDefault="00C077B9" w:rsidP="00C077B9">
            <w:r w:rsidRPr="00731396">
              <w:t>Яйца, первый класс</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15</w:t>
            </w:r>
          </w:p>
        </w:tc>
        <w:tc>
          <w:tcPr>
            <w:tcW w:w="7704" w:type="dxa"/>
          </w:tcPr>
          <w:p w:rsidR="00C077B9" w:rsidRPr="00731396" w:rsidRDefault="00C077B9" w:rsidP="00C077B9">
            <w:r w:rsidRPr="00731396">
              <w:t>Томатная паста</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16</w:t>
            </w:r>
          </w:p>
        </w:tc>
        <w:tc>
          <w:tcPr>
            <w:tcW w:w="7704" w:type="dxa"/>
          </w:tcPr>
          <w:p w:rsidR="00C077B9" w:rsidRPr="00731396" w:rsidRDefault="00C077B9" w:rsidP="00C077B9">
            <w:r w:rsidRPr="00731396">
              <w:t>Соль кормовая маленькая</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17</w:t>
            </w:r>
          </w:p>
        </w:tc>
        <w:tc>
          <w:tcPr>
            <w:tcW w:w="7704" w:type="dxa"/>
          </w:tcPr>
          <w:p w:rsidR="00C077B9" w:rsidRPr="00731396" w:rsidRDefault="00C077B9" w:rsidP="00C077B9">
            <w:r w:rsidRPr="00731396">
              <w:t>Сушеные листья лавра</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18</w:t>
            </w:r>
          </w:p>
        </w:tc>
        <w:tc>
          <w:tcPr>
            <w:tcW w:w="7704" w:type="dxa"/>
          </w:tcPr>
          <w:p w:rsidR="00C077B9" w:rsidRPr="00731396" w:rsidRDefault="00C077B9" w:rsidP="00C077B9">
            <w:r w:rsidRPr="00731396">
              <w:t>картофель</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19</w:t>
            </w:r>
          </w:p>
        </w:tc>
        <w:tc>
          <w:tcPr>
            <w:tcW w:w="7704" w:type="dxa"/>
          </w:tcPr>
          <w:p w:rsidR="00C077B9" w:rsidRPr="00731396" w:rsidRDefault="00C077B9" w:rsidP="00C077B9">
            <w:r w:rsidRPr="00731396">
              <w:t>Луковая голова</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20</w:t>
            </w:r>
          </w:p>
        </w:tc>
        <w:tc>
          <w:tcPr>
            <w:tcW w:w="7704" w:type="dxa"/>
          </w:tcPr>
          <w:p w:rsidR="00C077B9" w:rsidRPr="00731396" w:rsidRDefault="00C077B9" w:rsidP="00C077B9">
            <w:r w:rsidRPr="00731396">
              <w:t>Капуста очищенная</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21</w:t>
            </w:r>
          </w:p>
        </w:tc>
        <w:tc>
          <w:tcPr>
            <w:tcW w:w="7704" w:type="dxa"/>
          </w:tcPr>
          <w:p w:rsidR="00C077B9" w:rsidRPr="00731396" w:rsidRDefault="00C077B9" w:rsidP="00C077B9">
            <w:proofErr w:type="spellStart"/>
            <w:r>
              <w:t>свекло</w:t>
            </w:r>
            <w:proofErr w:type="spellEnd"/>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22</w:t>
            </w:r>
          </w:p>
        </w:tc>
        <w:tc>
          <w:tcPr>
            <w:tcW w:w="7704" w:type="dxa"/>
          </w:tcPr>
          <w:p w:rsidR="00C077B9" w:rsidRPr="00731396" w:rsidRDefault="00C077B9" w:rsidP="00C077B9">
            <w:r w:rsidRPr="00731396">
              <w:t>яблоко</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23</w:t>
            </w:r>
          </w:p>
        </w:tc>
        <w:tc>
          <w:tcPr>
            <w:tcW w:w="7704" w:type="dxa"/>
          </w:tcPr>
          <w:p w:rsidR="00C077B9" w:rsidRPr="00731396" w:rsidRDefault="00C077B9" w:rsidP="00C077B9">
            <w:r>
              <w:t>персик</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24</w:t>
            </w:r>
          </w:p>
        </w:tc>
        <w:tc>
          <w:tcPr>
            <w:tcW w:w="7704" w:type="dxa"/>
          </w:tcPr>
          <w:p w:rsidR="00C077B9" w:rsidRPr="00731396" w:rsidRDefault="00C077B9" w:rsidP="00C077B9">
            <w:r w:rsidRPr="00731396">
              <w:t>морковь</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lastRenderedPageBreak/>
              <w:t>25</w:t>
            </w:r>
          </w:p>
        </w:tc>
        <w:tc>
          <w:tcPr>
            <w:tcW w:w="7704" w:type="dxa"/>
          </w:tcPr>
          <w:p w:rsidR="00C077B9" w:rsidRPr="00731396" w:rsidRDefault="00C077B9" w:rsidP="00C077B9">
            <w:r w:rsidRPr="00731396">
              <w:t>огурец</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26</w:t>
            </w:r>
          </w:p>
        </w:tc>
        <w:tc>
          <w:tcPr>
            <w:tcW w:w="7704" w:type="dxa"/>
          </w:tcPr>
          <w:p w:rsidR="00C077B9" w:rsidRPr="00731396" w:rsidRDefault="00C077B9" w:rsidP="00C077B9">
            <w:r w:rsidRPr="00731396">
              <w:t>помидор</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27</w:t>
            </w:r>
          </w:p>
        </w:tc>
        <w:tc>
          <w:tcPr>
            <w:tcW w:w="7704" w:type="dxa"/>
          </w:tcPr>
          <w:p w:rsidR="00C077B9" w:rsidRPr="00731396" w:rsidRDefault="00C077B9" w:rsidP="00C077B9">
            <w:r w:rsidRPr="00731396">
              <w:t>халва</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28</w:t>
            </w:r>
          </w:p>
        </w:tc>
        <w:tc>
          <w:tcPr>
            <w:tcW w:w="7704" w:type="dxa"/>
          </w:tcPr>
          <w:p w:rsidR="00C077B9" w:rsidRPr="00731396" w:rsidRDefault="00C077B9" w:rsidP="00C077B9">
            <w:r w:rsidRPr="00731396">
              <w:t>Смешанная зелень</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29</w:t>
            </w:r>
          </w:p>
        </w:tc>
        <w:tc>
          <w:tcPr>
            <w:tcW w:w="7704" w:type="dxa"/>
          </w:tcPr>
          <w:p w:rsidR="00C077B9" w:rsidRPr="00731396" w:rsidRDefault="00C077B9" w:rsidP="00C077B9">
            <w:r w:rsidRPr="00731396">
              <w:t>чай</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30</w:t>
            </w:r>
          </w:p>
        </w:tc>
        <w:tc>
          <w:tcPr>
            <w:tcW w:w="7704" w:type="dxa"/>
          </w:tcPr>
          <w:p w:rsidR="00C077B9" w:rsidRPr="00731396" w:rsidRDefault="00C077B9" w:rsidP="00C077B9">
            <w:r w:rsidRPr="00731396">
              <w:t>какао</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31</w:t>
            </w:r>
          </w:p>
        </w:tc>
        <w:tc>
          <w:tcPr>
            <w:tcW w:w="7704" w:type="dxa"/>
          </w:tcPr>
          <w:p w:rsidR="00C077B9" w:rsidRPr="00731396" w:rsidRDefault="00C077B9" w:rsidP="00C077B9">
            <w:r w:rsidRPr="00731396">
              <w:t>компот</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32</w:t>
            </w:r>
          </w:p>
        </w:tc>
        <w:tc>
          <w:tcPr>
            <w:tcW w:w="7704" w:type="dxa"/>
          </w:tcPr>
          <w:p w:rsidR="00C077B9" w:rsidRPr="00731396" w:rsidRDefault="00C077B9" w:rsidP="00C077B9">
            <w:r w:rsidRPr="00731396">
              <w:t>макароны</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33</w:t>
            </w:r>
          </w:p>
        </w:tc>
        <w:tc>
          <w:tcPr>
            <w:tcW w:w="7704" w:type="dxa"/>
          </w:tcPr>
          <w:p w:rsidR="00C077B9" w:rsidRPr="00731396" w:rsidRDefault="00C077B9" w:rsidP="00C077B9">
            <w:r w:rsidRPr="00731396">
              <w:t>Зеленый перец</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34</w:t>
            </w:r>
          </w:p>
        </w:tc>
        <w:tc>
          <w:tcPr>
            <w:tcW w:w="7704" w:type="dxa"/>
          </w:tcPr>
          <w:p w:rsidR="00C077B9" w:rsidRPr="00731396" w:rsidRDefault="00C077B9" w:rsidP="00C077B9">
            <w:r w:rsidRPr="00731396">
              <w:t>Бобовые зерна</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35</w:t>
            </w:r>
          </w:p>
        </w:tc>
        <w:tc>
          <w:tcPr>
            <w:tcW w:w="7704" w:type="dxa"/>
          </w:tcPr>
          <w:p w:rsidR="00C077B9" w:rsidRPr="00731396" w:rsidRDefault="00C077B9" w:rsidP="00C077B9">
            <w:r w:rsidRPr="00731396">
              <w:t>изюм</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36</w:t>
            </w:r>
          </w:p>
        </w:tc>
        <w:tc>
          <w:tcPr>
            <w:tcW w:w="7704" w:type="dxa"/>
          </w:tcPr>
          <w:p w:rsidR="00C077B9" w:rsidRPr="00731396" w:rsidRDefault="00C077B9" w:rsidP="00C077B9">
            <w:r w:rsidRPr="00731396">
              <w:t>Пастеризованное молоко</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37</w:t>
            </w:r>
          </w:p>
        </w:tc>
        <w:tc>
          <w:tcPr>
            <w:tcW w:w="7704" w:type="dxa"/>
          </w:tcPr>
          <w:p w:rsidR="00C077B9" w:rsidRPr="00C077B9" w:rsidRDefault="00C077B9" w:rsidP="00C077B9">
            <w:pPr>
              <w:rPr>
                <w:lang w:val="en-US"/>
              </w:rPr>
            </w:pPr>
            <w:proofErr w:type="spellStart"/>
            <w:r>
              <w:rPr>
                <w:lang w:val="en-US"/>
              </w:rPr>
              <w:t>мацун</w:t>
            </w:r>
            <w:proofErr w:type="spellEnd"/>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38</w:t>
            </w:r>
          </w:p>
        </w:tc>
        <w:tc>
          <w:tcPr>
            <w:tcW w:w="7704" w:type="dxa"/>
          </w:tcPr>
          <w:p w:rsidR="00C077B9" w:rsidRPr="00731396" w:rsidRDefault="00C077B9" w:rsidP="00C077B9">
            <w:r w:rsidRPr="00731396">
              <w:t>Сыр Чанах</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39</w:t>
            </w:r>
          </w:p>
        </w:tc>
        <w:tc>
          <w:tcPr>
            <w:tcW w:w="7704" w:type="dxa"/>
          </w:tcPr>
          <w:p w:rsidR="00C077B9" w:rsidRPr="00731396" w:rsidRDefault="00C077B9" w:rsidP="00C077B9">
            <w:r w:rsidRPr="00731396">
              <w:t>печенье</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40</w:t>
            </w:r>
          </w:p>
        </w:tc>
        <w:tc>
          <w:tcPr>
            <w:tcW w:w="7704" w:type="dxa"/>
          </w:tcPr>
          <w:p w:rsidR="00C077B9" w:rsidRPr="00731396" w:rsidRDefault="00C077B9" w:rsidP="00C077B9">
            <w:r w:rsidRPr="00731396">
              <w:t>лимон</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41</w:t>
            </w:r>
          </w:p>
        </w:tc>
        <w:tc>
          <w:tcPr>
            <w:tcW w:w="7704" w:type="dxa"/>
          </w:tcPr>
          <w:p w:rsidR="00C077B9" w:rsidRPr="00731396" w:rsidRDefault="00C077B9" w:rsidP="00C077B9">
            <w:r w:rsidRPr="00731396">
              <w:t>абрикос</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42</w:t>
            </w:r>
          </w:p>
        </w:tc>
        <w:tc>
          <w:tcPr>
            <w:tcW w:w="7704" w:type="dxa"/>
          </w:tcPr>
          <w:p w:rsidR="00C077B9" w:rsidRPr="00731396" w:rsidRDefault="00C077B9" w:rsidP="00C077B9">
            <w:r w:rsidRPr="00731396">
              <w:t>слива</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43</w:t>
            </w:r>
          </w:p>
        </w:tc>
        <w:tc>
          <w:tcPr>
            <w:tcW w:w="7704" w:type="dxa"/>
          </w:tcPr>
          <w:p w:rsidR="00C077B9" w:rsidRPr="00731396" w:rsidRDefault="00C077B9" w:rsidP="00C077B9">
            <w:r w:rsidRPr="00731396">
              <w:t>абрикосо</w:t>
            </w:r>
            <w:r>
              <w:t>вый джем</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44</w:t>
            </w:r>
          </w:p>
        </w:tc>
        <w:tc>
          <w:tcPr>
            <w:tcW w:w="7704" w:type="dxa"/>
          </w:tcPr>
          <w:p w:rsidR="00C077B9" w:rsidRPr="00731396" w:rsidRDefault="00C077B9" w:rsidP="00C077B9">
            <w:r w:rsidRPr="00731396">
              <w:t>баклажан</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45</w:t>
            </w:r>
          </w:p>
        </w:tc>
        <w:tc>
          <w:tcPr>
            <w:tcW w:w="7704" w:type="dxa"/>
          </w:tcPr>
          <w:p w:rsidR="00C077B9" w:rsidRPr="00731396" w:rsidRDefault="00C077B9" w:rsidP="00C077B9">
            <w:r w:rsidRPr="00731396">
              <w:t>яблоко</w:t>
            </w:r>
          </w:p>
        </w:tc>
      </w:tr>
      <w:tr w:rsidR="00C077B9" w:rsidRPr="009044F1" w:rsidTr="00ED01EE">
        <w:trPr>
          <w:jc w:val="center"/>
        </w:trPr>
        <w:tc>
          <w:tcPr>
            <w:tcW w:w="1530" w:type="dxa"/>
            <w:vAlign w:val="center"/>
          </w:tcPr>
          <w:p w:rsidR="00C077B9" w:rsidRDefault="00C077B9" w:rsidP="00C077B9">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46</w:t>
            </w:r>
          </w:p>
        </w:tc>
        <w:tc>
          <w:tcPr>
            <w:tcW w:w="7704" w:type="dxa"/>
          </w:tcPr>
          <w:p w:rsidR="00C077B9" w:rsidRDefault="00C077B9" w:rsidP="00C077B9">
            <w:proofErr w:type="spellStart"/>
            <w:r>
              <w:t>марол</w:t>
            </w:r>
            <w:proofErr w:type="spellEnd"/>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lastRenderedPageBreak/>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lastRenderedPageBreak/>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w:t>
      </w:r>
      <w:r w:rsidRPr="009044F1">
        <w:rPr>
          <w:rFonts w:ascii="GHEA Grapalat" w:hAnsi="GHEA Grapalat"/>
          <w:color w:val="000000"/>
        </w:rPr>
        <w:lastRenderedPageBreak/>
        <w:t>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 xml:space="preserve">предоставляет разъяснение представившему запрос участнику в течение двух </w:t>
      </w:r>
      <w:r w:rsidRPr="009044F1">
        <w:rPr>
          <w:rFonts w:ascii="GHEA Grapalat" w:hAnsi="GHEA Grapalat"/>
        </w:rPr>
        <w:lastRenderedPageBreak/>
        <w:t>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 xml:space="preserve">В </w:t>
      </w:r>
      <w:r w:rsidR="00750FFF" w:rsidRPr="00750FFF">
        <w:rPr>
          <w:rFonts w:ascii="GHEA Grapalat" w:hAnsi="GHEA Grapalat"/>
          <w:lang w:val="hy-AM"/>
        </w:rPr>
        <w:lastRenderedPageBreak/>
        <w:t>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0080152E">
        <w:rPr>
          <w:rFonts w:ascii="GHEA Grapalat" w:hAnsi="GHEA Grapalat"/>
          <w:sz w:val="24"/>
          <w:szCs w:val="24"/>
        </w:rPr>
        <w:t>не позднее, чем 10 часов "7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spellStart"/>
      <w:r w:rsidR="0080152E">
        <w:rPr>
          <w:rFonts w:ascii="GHEA Grapalat" w:hAnsi="GHEA Grapalat"/>
          <w:sz w:val="24"/>
          <w:szCs w:val="24"/>
        </w:rPr>
        <w:t>г.Арташат</w:t>
      </w:r>
      <w:proofErr w:type="spellEnd"/>
      <w:r w:rsidR="0080152E">
        <w:rPr>
          <w:rFonts w:ascii="GHEA Grapalat" w:hAnsi="GHEA Grapalat"/>
          <w:sz w:val="24"/>
          <w:szCs w:val="24"/>
        </w:rPr>
        <w:t xml:space="preserve"> ул.23 Августа д62  </w:t>
      </w:r>
      <w:r>
        <w:rPr>
          <w:rFonts w:ascii="GHEA Grapalat" w:hAnsi="GHEA Grapalat"/>
          <w:sz w:val="24"/>
          <w:szCs w:val="24"/>
        </w:rPr>
        <w:t xml:space="preserve"> не позднее, чем </w:t>
      </w:r>
      <w:r w:rsidR="0080152E">
        <w:rPr>
          <w:rFonts w:ascii="GHEA Grapalat" w:hAnsi="GHEA Grapalat"/>
          <w:sz w:val="24"/>
          <w:szCs w:val="24"/>
        </w:rPr>
        <w:t>10</w:t>
      </w:r>
      <w:r>
        <w:rPr>
          <w:rFonts w:ascii="GHEA Grapalat" w:hAnsi="GHEA Grapalat"/>
          <w:sz w:val="24"/>
          <w:szCs w:val="24"/>
        </w:rPr>
        <w:t xml:space="preserve"> часов "</w:t>
      </w:r>
      <w:r w:rsidR="0080152E">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w:t>
      </w:r>
      <w:r w:rsidRPr="00577D1D">
        <w:rPr>
          <w:rFonts w:ascii="GHEA Grapalat" w:hAnsi="GHEA Grapalat"/>
          <w:color w:val="FF0000"/>
          <w:sz w:val="24"/>
          <w:szCs w:val="24"/>
        </w:rPr>
        <w:t>комиссии</w:t>
      </w:r>
      <w:r w:rsidR="0080152E" w:rsidRPr="00577D1D">
        <w:rPr>
          <w:rFonts w:ascii="GHEA Grapalat" w:hAnsi="GHEA Grapalat"/>
          <w:color w:val="FF0000"/>
          <w:sz w:val="24"/>
          <w:szCs w:val="24"/>
        </w:rPr>
        <w:t xml:space="preserve"> </w:t>
      </w:r>
      <w:r w:rsidR="00577D1D" w:rsidRPr="00577D1D">
        <w:rPr>
          <w:rFonts w:ascii="GHEA Grapalat" w:hAnsi="GHEA Grapalat"/>
          <w:color w:val="FF0000"/>
          <w:sz w:val="24"/>
          <w:szCs w:val="24"/>
        </w:rPr>
        <w:t>С.АУРАПЕТЯН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w:t>
      </w:r>
      <w:r w:rsidR="003C5795" w:rsidRPr="003C5795">
        <w:rPr>
          <w:rFonts w:ascii="GHEA Grapalat" w:hAnsi="GHEA Grapalat"/>
        </w:rPr>
        <w:lastRenderedPageBreak/>
        <w:t>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4"/>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lastRenderedPageBreak/>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80152E">
        <w:rPr>
          <w:rFonts w:ascii="GHEA Grapalat" w:hAnsi="GHEA Grapalat"/>
          <w:sz w:val="24"/>
          <w:szCs w:val="24"/>
        </w:rPr>
        <w:t>Вскрытие заявок произойдет на "7"-</w:t>
      </w:r>
      <w:proofErr w:type="gramStart"/>
      <w:r w:rsidR="0080152E">
        <w:rPr>
          <w:rFonts w:ascii="GHEA Grapalat" w:hAnsi="GHEA Grapalat"/>
          <w:sz w:val="24"/>
          <w:szCs w:val="24"/>
        </w:rPr>
        <w:t>ой</w:t>
      </w:r>
      <w:proofErr w:type="gramEnd"/>
      <w:r w:rsidR="0080152E">
        <w:rPr>
          <w:rFonts w:ascii="GHEA Grapalat" w:hAnsi="GHEA Grapalat"/>
          <w:sz w:val="24"/>
          <w:szCs w:val="24"/>
        </w:rPr>
        <w:t xml:space="preserve"> день в </w:t>
      </w:r>
      <w:r w:rsidR="00577D1D" w:rsidRPr="00577D1D">
        <w:rPr>
          <w:rFonts w:ascii="GHEA Grapalat" w:hAnsi="GHEA Grapalat"/>
          <w:sz w:val="24"/>
          <w:szCs w:val="24"/>
        </w:rPr>
        <w:t xml:space="preserve">09 </w:t>
      </w:r>
      <w:r w:rsidR="0080152E">
        <w:rPr>
          <w:rFonts w:ascii="GHEA Grapalat" w:hAnsi="GHEA Grapalat"/>
          <w:sz w:val="24"/>
          <w:szCs w:val="24"/>
        </w:rPr>
        <w:t xml:space="preserve">час </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lastRenderedPageBreak/>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481CB8">
        <w:rPr>
          <w:rFonts w:ascii="GHEA Grapalat" w:hAnsi="GHEA Grapalat"/>
          <w:i w:val="0"/>
          <w:sz w:val="24"/>
          <w:szCs w:val="24"/>
        </w:rPr>
        <w:t>который обозначен Центральным Банком Республики Армения</w:t>
      </w:r>
      <w:proofErr w:type="gramStart"/>
      <w:r w:rsidR="00481CB8">
        <w:rPr>
          <w:rFonts w:ascii="GHEA Grapalat" w:hAnsi="GHEA Grapalat"/>
          <w:i w:val="0"/>
          <w:sz w:val="24"/>
          <w:szCs w:val="24"/>
        </w:rPr>
        <w:t xml:space="preserve"> ,</w:t>
      </w:r>
      <w:proofErr w:type="gramEnd"/>
      <w:r w:rsidR="00481CB8">
        <w:rPr>
          <w:rFonts w:ascii="GHEA Grapalat" w:hAnsi="GHEA Grapalat"/>
          <w:i w:val="0"/>
          <w:sz w:val="24"/>
          <w:szCs w:val="24"/>
        </w:rPr>
        <w:t>на тот день который считается днем подачи заявок на участие</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w:t>
      </w:r>
      <w:r w:rsidRPr="009044F1">
        <w:rPr>
          <w:rFonts w:ascii="GHEA Grapalat" w:hAnsi="GHEA Grapalat"/>
          <w:i w:val="0"/>
          <w:sz w:val="24"/>
          <w:szCs w:val="24"/>
        </w:rPr>
        <w:lastRenderedPageBreak/>
        <w:t>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w:t>
      </w:r>
      <w:r w:rsidR="008F2148" w:rsidRPr="008F2148">
        <w:rPr>
          <w:rFonts w:ascii="GHEA Grapalat" w:hAnsi="GHEA Grapalat"/>
          <w:sz w:val="24"/>
          <w:szCs w:val="24"/>
        </w:rPr>
        <w:lastRenderedPageBreak/>
        <w:t>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w:t>
      </w:r>
      <w:r w:rsidR="00AD2081" w:rsidRPr="00AD2081">
        <w:rPr>
          <w:rFonts w:ascii="GHEA Grapalat" w:hAnsi="GHEA Grapalat" w:cs="Sylfaen"/>
          <w:sz w:val="24"/>
          <w:szCs w:val="24"/>
        </w:rPr>
        <w:lastRenderedPageBreak/>
        <w:t xml:space="preserve">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w:t>
      </w:r>
      <w:r w:rsidRPr="009044F1">
        <w:rPr>
          <w:rFonts w:ascii="GHEA Grapalat" w:hAnsi="GHEA Grapalat"/>
          <w:sz w:val="24"/>
          <w:szCs w:val="24"/>
        </w:rPr>
        <w:lastRenderedPageBreak/>
        <w:t>по отдельным лотам</w:t>
      </w:r>
      <w:r w:rsidR="00FE2802">
        <w:rPr>
          <w:rStyle w:val="af6"/>
          <w:rFonts w:ascii="GHEA Grapalat" w:hAnsi="GHEA Grapalat"/>
          <w:sz w:val="24"/>
          <w:szCs w:val="24"/>
        </w:rPr>
        <w:footnoteReference w:customMarkFollows="1" w:id="6"/>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481CB8">
        <w:rPr>
          <w:rFonts w:ascii="GHEA Grapalat" w:hAnsi="GHEA Grapalat"/>
          <w:sz w:val="24"/>
          <w:szCs w:val="24"/>
        </w:rPr>
        <w:t>5</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BE455D" w:rsidRPr="00BE455D" w:rsidRDefault="00BE455D" w:rsidP="00BE455D">
      <w:pPr>
        <w:widowControl w:val="0"/>
        <w:tabs>
          <w:tab w:val="left" w:pos="1276"/>
        </w:tabs>
        <w:spacing w:after="160"/>
        <w:ind w:firstLine="567"/>
        <w:jc w:val="both"/>
        <w:rPr>
          <w:rFonts w:ascii="GHEA Grapalat" w:hAnsi="GHEA Grapalat"/>
        </w:rPr>
      </w:pPr>
      <w:r w:rsidRPr="00BE455D">
        <w:rPr>
          <w:rFonts w:ascii="GHEA Grapalat" w:hAnsi="GHEA Grapalat"/>
        </w:rPr>
        <w:lastRenderedPageBreak/>
        <w:t>10.2 Сумма предоставленной квалификации равна цене выбранного участника. Квалификация предоставляется в форме утвержденного в одностороннем порядке акта о штрафе (Приложение 4.1) или наличными;</w:t>
      </w:r>
    </w:p>
    <w:p w:rsidR="00BE455D" w:rsidRDefault="00BE455D" w:rsidP="00BE455D">
      <w:pPr>
        <w:widowControl w:val="0"/>
        <w:tabs>
          <w:tab w:val="left" w:pos="1276"/>
        </w:tabs>
        <w:spacing w:after="160"/>
        <w:ind w:firstLine="567"/>
        <w:jc w:val="both"/>
        <w:rPr>
          <w:rFonts w:ascii="GHEA Grapalat" w:hAnsi="GHEA Grapalat"/>
        </w:rPr>
      </w:pPr>
      <w:r w:rsidRPr="00BE455D">
        <w:rPr>
          <w:rFonts w:ascii="GHEA Grapalat" w:hAnsi="GHEA Grapalat"/>
        </w:rPr>
        <w:t>  который должен быть действителен как минимум до 20-го рабочего дня, следующего за датой, когда Клиент заключил Договор.</w:t>
      </w:r>
    </w:p>
    <w:p w:rsidR="0035631F" w:rsidRDefault="0035631F" w:rsidP="00BE455D">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BE455D" w:rsidRDefault="00BE455D" w:rsidP="00B46D58">
      <w:pPr>
        <w:widowControl w:val="0"/>
        <w:tabs>
          <w:tab w:val="left" w:pos="1276"/>
        </w:tabs>
        <w:spacing w:after="160"/>
        <w:ind w:firstLine="567"/>
        <w:jc w:val="both"/>
        <w:rPr>
          <w:rFonts w:ascii="GHEA Grapalat" w:hAnsi="GHEA Grapalat"/>
        </w:rPr>
      </w:pPr>
      <w:r w:rsidRPr="00BE455D">
        <w:rPr>
          <w:rFonts w:ascii="GHEA Grapalat" w:hAnsi="GHEA Grapalat"/>
        </w:rPr>
        <w:t>10.3. Сумма обеспечения договора составляет 10% от цены договора. Обеспечение договора осуществляется в виде утвержденного в одностороннем порядке акта о штрафе (Приложение 5.1) или наличными.</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Совета попечителей</w:t>
      </w:r>
      <w:r w:rsidR="0027573B">
        <w:rPr>
          <w:rStyle w:val="af6"/>
          <w:rFonts w:ascii="GHEA Grapalat" w:hAnsi="GHEA Grapalat"/>
        </w:rPr>
        <w:footnoteReference w:customMarkFollows="1" w:id="7"/>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ул.Мелик-Адамян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11"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w:t>
      </w:r>
      <w:r w:rsidR="009639DF">
        <w:rPr>
          <w:rFonts w:ascii="GHEA Grapalat" w:hAnsi="GHEA Grapalat"/>
        </w:rPr>
        <w:lastRenderedPageBreak/>
        <w:t>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Pr>
          <w:rFonts w:ascii="GHEA Grapalat" w:hAnsi="GHEA Grapalat"/>
        </w:rPr>
        <w:t>рассматривающего</w:t>
      </w:r>
      <w:proofErr w:type="spell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r w:rsidR="00996C19" w:rsidRPr="009044F1">
        <w:rPr>
          <w:rFonts w:ascii="GHEA Grapalat" w:hAnsi="GHEA Grapalat"/>
        </w:rPr>
        <w:t>Лицо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8"/>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w:t>
      </w:r>
      <w:r w:rsidR="000C2156">
        <w:rPr>
          <w:rFonts w:ascii="GHEA Grapalat" w:hAnsi="GHEA Grapalat"/>
        </w:rPr>
        <w:t xml:space="preserve">игинала) и копий в </w:t>
      </w:r>
      <w:r w:rsidR="008E7AF6" w:rsidRPr="008E7AF6">
        <w:rPr>
          <w:rFonts w:ascii="GHEA Grapalat" w:hAnsi="GHEA Grapalat"/>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6D624E" w:rsidRDefault="00654E19" w:rsidP="00B46D58">
      <w:pPr>
        <w:pStyle w:val="norm"/>
        <w:widowControl w:val="0"/>
        <w:spacing w:after="160" w:line="240" w:lineRule="auto"/>
        <w:ind w:firstLine="284"/>
        <w:jc w:val="right"/>
        <w:rPr>
          <w:rFonts w:ascii="GHEA Grapalat" w:hAnsi="GHEA Grapalat"/>
          <w:b/>
          <w:sz w:val="24"/>
          <w:szCs w:val="24"/>
        </w:rPr>
      </w:pPr>
    </w:p>
    <w:p w:rsidR="00654E19" w:rsidRPr="006D624E" w:rsidRDefault="00654E19" w:rsidP="00B46D58">
      <w:pPr>
        <w:pStyle w:val="norm"/>
        <w:widowControl w:val="0"/>
        <w:spacing w:after="160" w:line="240" w:lineRule="auto"/>
        <w:ind w:firstLine="284"/>
        <w:jc w:val="right"/>
        <w:rPr>
          <w:rFonts w:ascii="GHEA Grapalat" w:hAnsi="GHEA Grapalat"/>
          <w:b/>
          <w:sz w:val="24"/>
          <w:szCs w:val="24"/>
        </w:rPr>
      </w:pPr>
    </w:p>
    <w:p w:rsidR="00654E19" w:rsidRPr="006D624E"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CD2D1B" w:rsidRDefault="00CD2D1B" w:rsidP="00B46D58">
      <w:pPr>
        <w:pStyle w:val="norm"/>
        <w:widowControl w:val="0"/>
        <w:spacing w:after="160" w:line="240" w:lineRule="auto"/>
        <w:ind w:firstLine="284"/>
        <w:jc w:val="right"/>
        <w:rPr>
          <w:rFonts w:ascii="GHEA Grapalat" w:hAnsi="GHEA Grapalat"/>
          <w:b/>
          <w:sz w:val="24"/>
          <w:szCs w:val="24"/>
        </w:rPr>
      </w:pPr>
    </w:p>
    <w:p w:rsidR="00CD2D1B" w:rsidRDefault="00CD2D1B" w:rsidP="00B46D58">
      <w:pPr>
        <w:pStyle w:val="norm"/>
        <w:widowControl w:val="0"/>
        <w:spacing w:after="160" w:line="240" w:lineRule="auto"/>
        <w:ind w:firstLine="284"/>
        <w:jc w:val="right"/>
        <w:rPr>
          <w:rFonts w:ascii="GHEA Grapalat" w:hAnsi="GHEA Grapalat"/>
          <w:b/>
          <w:sz w:val="24"/>
          <w:szCs w:val="24"/>
        </w:rPr>
      </w:pPr>
    </w:p>
    <w:p w:rsidR="00CD2D1B" w:rsidRDefault="00CD2D1B" w:rsidP="00B46D58">
      <w:pPr>
        <w:pStyle w:val="norm"/>
        <w:widowControl w:val="0"/>
        <w:spacing w:after="160" w:line="240" w:lineRule="auto"/>
        <w:ind w:firstLine="284"/>
        <w:jc w:val="right"/>
        <w:rPr>
          <w:rFonts w:ascii="GHEA Grapalat" w:hAnsi="GHEA Grapalat"/>
          <w:b/>
          <w:sz w:val="24"/>
          <w:szCs w:val="24"/>
        </w:rPr>
      </w:pPr>
    </w:p>
    <w:p w:rsidR="00CD2D1B" w:rsidRDefault="00CD2D1B" w:rsidP="00B46D58">
      <w:pPr>
        <w:pStyle w:val="norm"/>
        <w:widowControl w:val="0"/>
        <w:spacing w:after="160" w:line="240" w:lineRule="auto"/>
        <w:ind w:firstLine="284"/>
        <w:jc w:val="right"/>
        <w:rPr>
          <w:rFonts w:ascii="GHEA Grapalat" w:hAnsi="GHEA Grapalat"/>
          <w:b/>
          <w:sz w:val="24"/>
          <w:szCs w:val="24"/>
        </w:rPr>
      </w:pPr>
    </w:p>
    <w:p w:rsidR="00CD2D1B" w:rsidRDefault="00CD2D1B" w:rsidP="00B46D58">
      <w:pPr>
        <w:pStyle w:val="norm"/>
        <w:widowControl w:val="0"/>
        <w:spacing w:after="160" w:line="240" w:lineRule="auto"/>
        <w:ind w:firstLine="284"/>
        <w:jc w:val="right"/>
        <w:rPr>
          <w:rFonts w:ascii="GHEA Grapalat" w:hAnsi="GHEA Grapalat"/>
          <w:b/>
          <w:sz w:val="24"/>
          <w:szCs w:val="24"/>
        </w:rPr>
      </w:pPr>
    </w:p>
    <w:p w:rsidR="00CD2D1B" w:rsidRDefault="00CD2D1B" w:rsidP="00B46D58">
      <w:pPr>
        <w:pStyle w:val="norm"/>
        <w:widowControl w:val="0"/>
        <w:spacing w:after="160" w:line="240" w:lineRule="auto"/>
        <w:ind w:firstLine="284"/>
        <w:jc w:val="right"/>
        <w:rPr>
          <w:rFonts w:ascii="GHEA Grapalat" w:hAnsi="GHEA Grapalat"/>
          <w:b/>
          <w:sz w:val="24"/>
          <w:szCs w:val="24"/>
        </w:rPr>
      </w:pPr>
    </w:p>
    <w:p w:rsidR="00CD2D1B" w:rsidRDefault="00CD2D1B" w:rsidP="00B46D58">
      <w:pPr>
        <w:pStyle w:val="norm"/>
        <w:widowControl w:val="0"/>
        <w:spacing w:after="160" w:line="240" w:lineRule="auto"/>
        <w:ind w:firstLine="284"/>
        <w:jc w:val="right"/>
        <w:rPr>
          <w:rFonts w:ascii="GHEA Grapalat" w:hAnsi="GHEA Grapalat"/>
          <w:b/>
          <w:sz w:val="24"/>
          <w:szCs w:val="24"/>
        </w:rPr>
      </w:pPr>
    </w:p>
    <w:p w:rsidR="00CD2D1B" w:rsidRDefault="00CD2D1B" w:rsidP="00B46D58">
      <w:pPr>
        <w:pStyle w:val="norm"/>
        <w:widowControl w:val="0"/>
        <w:spacing w:after="160" w:line="240" w:lineRule="auto"/>
        <w:ind w:firstLine="284"/>
        <w:jc w:val="right"/>
        <w:rPr>
          <w:rFonts w:ascii="GHEA Grapalat" w:hAnsi="GHEA Grapalat"/>
          <w:b/>
          <w:sz w:val="24"/>
          <w:szCs w:val="24"/>
        </w:rPr>
      </w:pPr>
    </w:p>
    <w:p w:rsidR="00CD2D1B" w:rsidRDefault="00CD2D1B" w:rsidP="00B46D58">
      <w:pPr>
        <w:pStyle w:val="norm"/>
        <w:widowControl w:val="0"/>
        <w:spacing w:after="160" w:line="240" w:lineRule="auto"/>
        <w:ind w:firstLine="284"/>
        <w:jc w:val="right"/>
        <w:rPr>
          <w:rFonts w:ascii="GHEA Grapalat" w:hAnsi="GHEA Grapalat"/>
          <w:b/>
          <w:sz w:val="24"/>
          <w:szCs w:val="24"/>
        </w:rPr>
      </w:pPr>
    </w:p>
    <w:p w:rsidR="00CD2D1B" w:rsidRDefault="00CD2D1B" w:rsidP="00B46D58">
      <w:pPr>
        <w:pStyle w:val="norm"/>
        <w:widowControl w:val="0"/>
        <w:spacing w:after="160" w:line="240" w:lineRule="auto"/>
        <w:ind w:firstLine="284"/>
        <w:jc w:val="right"/>
        <w:rPr>
          <w:rFonts w:ascii="GHEA Grapalat" w:hAnsi="GHEA Grapalat"/>
          <w:b/>
          <w:sz w:val="24"/>
          <w:szCs w:val="24"/>
        </w:rPr>
      </w:pPr>
    </w:p>
    <w:p w:rsidR="00CD2D1B" w:rsidRPr="006D624E" w:rsidRDefault="00CD2D1B"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D2D1B">
        <w:rPr>
          <w:rFonts w:ascii="GHEA Grapalat" w:hAnsi="GHEA Grapalat"/>
          <w:i/>
          <w:sz w:val="24"/>
          <w:szCs w:val="24"/>
        </w:rPr>
        <w:t>котировочной процедуры</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0C2156" w:rsidRPr="000C2156">
        <w:rPr>
          <w:rFonts w:ascii="GHEA Grapalat" w:hAnsi="GHEA Grapalat"/>
          <w:b/>
          <w:sz w:val="24"/>
          <w:szCs w:val="24"/>
        </w:rPr>
        <w:t>Ա</w:t>
      </w:r>
      <w:r w:rsidR="00CB0B71">
        <w:rPr>
          <w:rFonts w:ascii="Sylfaen" w:hAnsi="Sylfaen"/>
          <w:b/>
          <w:sz w:val="24"/>
          <w:szCs w:val="24"/>
          <w:lang w:val="en-US"/>
        </w:rPr>
        <w:t>ՄԱԳՄ</w:t>
      </w:r>
      <w:r w:rsidR="000C2156" w:rsidRPr="000C2156">
        <w:rPr>
          <w:rFonts w:ascii="GHEA Grapalat" w:hAnsi="GHEA Grapalat"/>
          <w:b/>
          <w:sz w:val="24"/>
          <w:szCs w:val="24"/>
        </w:rPr>
        <w:t>-ԳՀԱՊՁԲ-20/01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proofErr w:type="gramStart"/>
      <w:r w:rsidRPr="00374F4A">
        <w:rPr>
          <w:rFonts w:ascii="GHEA Grapalat" w:hAnsi="GHEA Grapalat"/>
          <w:color w:val="auto"/>
          <w:sz w:val="24"/>
          <w:szCs w:val="24"/>
        </w:rPr>
        <w:t xml:space="preserve">на участие в </w:t>
      </w:r>
      <w:r w:rsidR="00CD2D1B">
        <w:rPr>
          <w:rFonts w:ascii="GHEA Grapalat" w:hAnsi="GHEA Grapalat"/>
          <w:i/>
          <w:sz w:val="24"/>
          <w:szCs w:val="24"/>
        </w:rPr>
        <w:t>котировочной процедуры</w:t>
      </w:r>
      <w:proofErr w:type="gramEnd"/>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sidR="000E244D">
        <w:rPr>
          <w:rFonts w:ascii="GHEA Grapalat" w:hAnsi="GHEA Grapalat"/>
        </w:rPr>
        <w:t xml:space="preserve">Детский сад </w:t>
      </w:r>
      <w:proofErr w:type="spellStart"/>
      <w:r w:rsidR="00C2698F" w:rsidRPr="00C2698F">
        <w:rPr>
          <w:rFonts w:ascii="GHEA Grapalat" w:hAnsi="GHEA Grapalat"/>
        </w:rPr>
        <w:t>с</w:t>
      </w:r>
      <w:proofErr w:type="gramStart"/>
      <w:r w:rsidR="00C2698F" w:rsidRPr="00C2698F">
        <w:rPr>
          <w:rFonts w:ascii="GHEA Grapalat" w:hAnsi="GHEA Grapalat"/>
        </w:rPr>
        <w:t>.А</w:t>
      </w:r>
      <w:proofErr w:type="gramEnd"/>
      <w:r w:rsidR="00C2698F" w:rsidRPr="00C2698F">
        <w:rPr>
          <w:rFonts w:ascii="GHEA Grapalat" w:hAnsi="GHEA Grapalat"/>
        </w:rPr>
        <w:t>рарат</w:t>
      </w:r>
      <w:proofErr w:type="spellEnd"/>
      <w:r w:rsidR="00C2698F" w:rsidRPr="00C2698F">
        <w:rPr>
          <w:rFonts w:ascii="GHEA Grapalat" w:hAnsi="GHEA Grapalat"/>
        </w:rPr>
        <w:t xml:space="preserve"> </w:t>
      </w:r>
      <w:r w:rsidR="000E244D">
        <w:rPr>
          <w:rFonts w:ascii="GHEA Grapalat" w:hAnsi="GHEA Grapalat"/>
        </w:rPr>
        <w:t xml:space="preserve"> </w:t>
      </w:r>
      <w:r w:rsidR="00B31D11" w:rsidRPr="00B31D11">
        <w:rPr>
          <w:rFonts w:ascii="GHEA Grapalat" w:hAnsi="GHEA Grapalat"/>
        </w:rPr>
        <w:t>М</w:t>
      </w:r>
      <w:r w:rsidR="000E244D">
        <w:rPr>
          <w:rFonts w:ascii="GHEA Grapalat" w:hAnsi="GHEA Grapalat"/>
        </w:rPr>
        <w:t>НКО</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157A" w:rsidRDefault="00374F4A" w:rsidP="00C2698F">
      <w:pPr>
        <w:jc w:val="both"/>
        <w:rPr>
          <w:rFonts w:ascii="GHEA Grapalat" w:hAnsi="GHEA Grapalat"/>
          <w:sz w:val="20"/>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C2698F" w:rsidRPr="000C2156">
        <w:rPr>
          <w:rFonts w:ascii="GHEA Grapalat" w:hAnsi="GHEA Grapalat"/>
          <w:b/>
        </w:rPr>
        <w:t>Ա</w:t>
      </w:r>
      <w:r w:rsidR="00C2698F">
        <w:rPr>
          <w:rFonts w:ascii="Sylfaen" w:hAnsi="Sylfaen"/>
          <w:b/>
          <w:lang w:val="en-US"/>
        </w:rPr>
        <w:t>ՄԱԳՄ</w:t>
      </w:r>
      <w:r w:rsidR="00C2698F" w:rsidRPr="000C2156">
        <w:rPr>
          <w:rFonts w:ascii="GHEA Grapalat" w:hAnsi="GHEA Grapalat"/>
          <w:b/>
        </w:rPr>
        <w:t>-ԳՀԱՊՁԲ-20/01</w:t>
      </w:r>
      <w:r w:rsidRPr="000C1746">
        <w:rPr>
          <w:rFonts w:ascii="GHEA Grapalat" w:hAnsi="GHEA Grapalat"/>
          <w:sz w:val="16"/>
        </w:rPr>
        <w:t>наименование заказчика</w:t>
      </w:r>
    </w:p>
    <w:p w:rsidR="00374F4A" w:rsidRPr="00DA5EA0" w:rsidRDefault="00CD2D1B" w:rsidP="00B46D58">
      <w:pPr>
        <w:spacing w:after="160"/>
        <w:jc w:val="both"/>
        <w:rPr>
          <w:rFonts w:ascii="GHEA Grapalat" w:hAnsi="GHEA Grapalat"/>
        </w:rPr>
      </w:pPr>
      <w:r>
        <w:rPr>
          <w:rFonts w:ascii="GHEA Grapalat" w:hAnsi="GHEA Grapalat"/>
          <w:i/>
        </w:rPr>
        <w:t xml:space="preserve">котировочной процедуры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lastRenderedPageBreak/>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0E244D">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B225D5" w:rsidRPr="00D3436F">
        <w:rPr>
          <w:rFonts w:ascii="GHEA Grapalat" w:hAnsi="GHEA Grapalat"/>
        </w:rPr>
        <w:t>открытый конкурс</w:t>
      </w:r>
      <w:r w:rsidR="000E244D">
        <w:rPr>
          <w:rFonts w:ascii="GHEA Grapalat" w:hAnsi="GHEA Grapalat"/>
        </w:rPr>
        <w:t xml:space="preserve"> под кодом </w:t>
      </w:r>
      <w:r w:rsidR="00C2698F" w:rsidRPr="000C2156">
        <w:rPr>
          <w:rFonts w:ascii="GHEA Grapalat" w:hAnsi="GHEA Grapalat"/>
          <w:b/>
        </w:rPr>
        <w:t>Ա</w:t>
      </w:r>
      <w:r w:rsidR="00C2698F">
        <w:rPr>
          <w:rFonts w:ascii="Sylfaen" w:hAnsi="Sylfaen"/>
          <w:b/>
          <w:lang w:val="en-US"/>
        </w:rPr>
        <w:t>ՄԱԳՄ</w:t>
      </w:r>
      <w:r w:rsidR="00C2698F" w:rsidRPr="000C2156">
        <w:rPr>
          <w:rFonts w:ascii="GHEA Grapalat" w:hAnsi="GHEA Grapalat"/>
          <w:b/>
        </w:rPr>
        <w:t>-ԳՀԱՊՁԲ-20/01</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0E244D">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sidR="000E244D">
        <w:rPr>
          <w:rFonts w:ascii="GHEA Grapalat" w:hAnsi="GHEA Grapalat"/>
        </w:rPr>
        <w:t xml:space="preserve">под кодом </w:t>
      </w:r>
      <w:r w:rsidR="00C2698F" w:rsidRPr="000C2156">
        <w:rPr>
          <w:rFonts w:ascii="GHEA Grapalat" w:hAnsi="GHEA Grapalat"/>
          <w:b/>
        </w:rPr>
        <w:t>Ա</w:t>
      </w:r>
      <w:r w:rsidR="00C2698F">
        <w:rPr>
          <w:rFonts w:ascii="Sylfaen" w:hAnsi="Sylfaen"/>
          <w:b/>
          <w:lang w:val="en-US"/>
        </w:rPr>
        <w:t>ՄԱԳՄ</w:t>
      </w:r>
      <w:r w:rsidR="00C2698F" w:rsidRPr="000C2156">
        <w:rPr>
          <w:rFonts w:ascii="GHEA Grapalat" w:hAnsi="GHEA Grapalat"/>
          <w:b/>
        </w:rPr>
        <w:t>-ԳՀԱՊՁԲ-20/01</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9"/>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lastRenderedPageBreak/>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D2D1B">
        <w:rPr>
          <w:rFonts w:ascii="GHEA Grapalat" w:hAnsi="GHEA Grapalat"/>
          <w:i/>
          <w:sz w:val="24"/>
          <w:szCs w:val="24"/>
        </w:rPr>
        <w:t>котировочной процедуры</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2698F" w:rsidRPr="000C2156">
        <w:rPr>
          <w:rFonts w:ascii="GHEA Grapalat" w:hAnsi="GHEA Grapalat"/>
          <w:b/>
          <w:sz w:val="24"/>
          <w:szCs w:val="24"/>
        </w:rPr>
        <w:t>Ա</w:t>
      </w:r>
      <w:r w:rsidR="00C2698F">
        <w:rPr>
          <w:rFonts w:ascii="Sylfaen" w:hAnsi="Sylfaen"/>
          <w:b/>
          <w:sz w:val="24"/>
          <w:szCs w:val="24"/>
          <w:lang w:val="en-US"/>
        </w:rPr>
        <w:t>ՄԱԳՄ</w:t>
      </w:r>
      <w:r w:rsidR="00C2698F" w:rsidRPr="000C2156">
        <w:rPr>
          <w:rFonts w:ascii="GHEA Grapalat" w:hAnsi="GHEA Grapalat"/>
          <w:b/>
          <w:sz w:val="24"/>
          <w:szCs w:val="24"/>
        </w:rPr>
        <w:t>-ԳՀԱՊՁԲ-20/01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CD2D1B">
        <w:rPr>
          <w:rFonts w:ascii="GHEA Grapalat" w:hAnsi="GHEA Grapalat"/>
          <w:i/>
        </w:rPr>
        <w:t xml:space="preserve">котировочной процедуры </w:t>
      </w:r>
      <w:r w:rsidRPr="009044F1">
        <w:rPr>
          <w:rFonts w:ascii="GHEA Grapalat" w:hAnsi="GHEA Grapalat"/>
        </w:rPr>
        <w:t xml:space="preserve">под кодом </w:t>
      </w:r>
      <w:r w:rsidR="00C2698F" w:rsidRPr="000C2156">
        <w:rPr>
          <w:rFonts w:ascii="GHEA Grapalat" w:hAnsi="GHEA Grapalat"/>
          <w:b/>
        </w:rPr>
        <w:t>Ա</w:t>
      </w:r>
      <w:r w:rsidR="00C2698F">
        <w:rPr>
          <w:rFonts w:ascii="Sylfaen" w:hAnsi="Sylfaen"/>
          <w:b/>
          <w:lang w:val="en-US"/>
        </w:rPr>
        <w:t>ՄԱԳՄ</w:t>
      </w:r>
      <w:r w:rsidR="00C2698F" w:rsidRPr="000C2156">
        <w:rPr>
          <w:rFonts w:ascii="GHEA Grapalat" w:hAnsi="GHEA Grapalat"/>
          <w:b/>
        </w:rPr>
        <w:t>-ԳՀԱՊՁԲ-20/01</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C2698F">
      <w:pPr>
        <w:pStyle w:val="31"/>
        <w:widowControl w:val="0"/>
        <w:spacing w:after="160" w:line="240" w:lineRule="auto"/>
        <w:jc w:val="right"/>
        <w:rPr>
          <w:rFonts w:ascii="GHEA Grapalat" w:hAnsi="GHEA Grapalat"/>
          <w:b/>
        </w:rPr>
      </w:pPr>
      <w:r w:rsidRPr="001439BD">
        <w:rPr>
          <w:rFonts w:ascii="GHEA Grapalat" w:hAnsi="GHEA Grapalat"/>
          <w:b/>
          <w:sz w:val="24"/>
          <w:szCs w:val="24"/>
        </w:rPr>
        <w:t xml:space="preserve">к Приглашению на </w:t>
      </w:r>
      <w:r w:rsidR="00CD2D1B">
        <w:rPr>
          <w:rFonts w:ascii="GHEA Grapalat" w:hAnsi="GHEA Grapalat"/>
          <w:i/>
          <w:sz w:val="24"/>
          <w:szCs w:val="24"/>
        </w:rPr>
        <w:t>котировочной процедуры</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2698F" w:rsidRPr="000C2156">
        <w:rPr>
          <w:rFonts w:ascii="GHEA Grapalat" w:hAnsi="GHEA Grapalat"/>
          <w:b/>
          <w:sz w:val="24"/>
          <w:szCs w:val="24"/>
        </w:rPr>
        <w:t>Ա</w:t>
      </w:r>
      <w:r w:rsidR="00C2698F">
        <w:rPr>
          <w:rFonts w:ascii="Sylfaen" w:hAnsi="Sylfaen"/>
          <w:b/>
          <w:sz w:val="24"/>
          <w:szCs w:val="24"/>
          <w:lang w:val="en-US"/>
        </w:rPr>
        <w:t>ՄԱԳՄ</w:t>
      </w:r>
      <w:r w:rsidR="00C2698F" w:rsidRPr="000C2156">
        <w:rPr>
          <w:rFonts w:ascii="GHEA Grapalat" w:hAnsi="GHEA Grapalat"/>
          <w:b/>
          <w:sz w:val="24"/>
          <w:szCs w:val="24"/>
        </w:rPr>
        <w:t>-ԳՀԱՊՁԲ-20/01</w:t>
      </w: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C2698F">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proofErr w:type="gramStart"/>
      <w:r w:rsidRPr="005744FC">
        <w:rPr>
          <w:rFonts w:ascii="GHEA Grapalat" w:hAnsi="GHEA Grapalat"/>
          <w:spacing w:val="-6"/>
        </w:rPr>
        <w:t>на</w:t>
      </w:r>
      <w:proofErr w:type="gramEnd"/>
      <w:r w:rsidRPr="005744FC">
        <w:rPr>
          <w:rFonts w:ascii="GHEA Grapalat" w:hAnsi="GHEA Grapalat"/>
          <w:spacing w:val="-6"/>
        </w:rPr>
        <w:t xml:space="preserve"> </w:t>
      </w:r>
      <w:proofErr w:type="gramStart"/>
      <w:r w:rsidR="00CD2D1B">
        <w:rPr>
          <w:rFonts w:ascii="GHEA Grapalat" w:hAnsi="GHEA Grapalat"/>
          <w:i/>
        </w:rPr>
        <w:t>котировочной</w:t>
      </w:r>
      <w:proofErr w:type="gramEnd"/>
      <w:r w:rsidR="00CD2D1B">
        <w:rPr>
          <w:rFonts w:ascii="GHEA Grapalat" w:hAnsi="GHEA Grapalat"/>
          <w:i/>
        </w:rPr>
        <w:t xml:space="preserve"> процедуры</w:t>
      </w:r>
      <w:r w:rsidR="00CD2D1B" w:rsidRPr="005744FC">
        <w:rPr>
          <w:rFonts w:ascii="GHEA Grapalat" w:hAnsi="GHEA Grapalat"/>
          <w:spacing w:val="-6"/>
        </w:rPr>
        <w:t xml:space="preserve"> </w:t>
      </w:r>
      <w:r w:rsidRPr="005744FC">
        <w:rPr>
          <w:rFonts w:ascii="GHEA Grapalat" w:hAnsi="GHEA Grapalat"/>
          <w:spacing w:val="-6"/>
        </w:rPr>
        <w:t xml:space="preserve">под кодом </w:t>
      </w:r>
      <w:r w:rsidR="006132ED">
        <w:rPr>
          <w:rFonts w:ascii="GHEA Grapalat" w:hAnsi="GHEA Grapalat"/>
          <w:spacing w:val="-6"/>
        </w:rPr>
        <w:t>"</w:t>
      </w:r>
      <w:r w:rsidRPr="005744FC">
        <w:rPr>
          <w:rFonts w:ascii="GHEA Grapalat" w:hAnsi="GHEA Grapalat"/>
          <w:spacing w:val="-6"/>
        </w:rPr>
        <w:t>---</w:t>
      </w:r>
      <w:r w:rsidR="00CD2D1B" w:rsidRPr="00CD2D1B">
        <w:rPr>
          <w:rFonts w:ascii="Arial" w:hAnsi="Arial" w:cs="Arial"/>
          <w:color w:val="FF0000"/>
          <w:lang w:val="es-ES"/>
        </w:rPr>
        <w:t xml:space="preserve"> </w:t>
      </w:r>
      <w:r w:rsidR="00C2698F" w:rsidRPr="000C2156">
        <w:rPr>
          <w:rFonts w:ascii="GHEA Grapalat" w:hAnsi="GHEA Grapalat"/>
          <w:b/>
        </w:rPr>
        <w:t>Ա</w:t>
      </w:r>
      <w:r w:rsidR="00C2698F">
        <w:rPr>
          <w:rFonts w:ascii="Sylfaen" w:hAnsi="Sylfaen"/>
          <w:b/>
          <w:lang w:val="en-US"/>
        </w:rPr>
        <w:t>ՄԱԳՄ</w:t>
      </w:r>
      <w:r w:rsidR="00C2698F" w:rsidRPr="000C2156">
        <w:rPr>
          <w:rFonts w:ascii="GHEA Grapalat" w:hAnsi="GHEA Grapalat"/>
          <w:b/>
        </w:rPr>
        <w:t>-ԳՀԱՊՁԲ-20/01</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0"/>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16001A" w:rsidRPr="00B138F3" w:rsidRDefault="007B3F5F" w:rsidP="00C2698F">
      <w:pPr>
        <w:widowControl w:val="0"/>
        <w:spacing w:after="160"/>
        <w:ind w:firstLine="567"/>
        <w:jc w:val="right"/>
        <w:rPr>
          <w:rFonts w:ascii="GHEA Grapalat" w:hAnsi="GHEA Grapalat"/>
          <w:lang w:val="hy-AM"/>
        </w:rPr>
      </w:pPr>
      <w:r w:rsidRPr="00B138F3">
        <w:rPr>
          <w:rFonts w:ascii="GHEA Grapalat" w:hAnsi="GHEA Grapalat"/>
          <w:b/>
        </w:rPr>
        <w:t xml:space="preserve">к Приглашению на </w:t>
      </w:r>
      <w:r w:rsidR="00CD2D1B">
        <w:rPr>
          <w:rFonts w:ascii="GHEA Grapalat" w:hAnsi="GHEA Grapalat"/>
          <w:i/>
        </w:rPr>
        <w:t>котировочной процедуры</w:t>
      </w:r>
      <w:r w:rsidRPr="00B138F3">
        <w:rPr>
          <w:rFonts w:ascii="GHEA Grapalat" w:hAnsi="GHEA Grapalat" w:cs="Arial"/>
          <w:b/>
        </w:rPr>
        <w:br/>
      </w:r>
      <w:r w:rsidRPr="00B138F3">
        <w:rPr>
          <w:rFonts w:ascii="GHEA Grapalat" w:hAnsi="GHEA Grapalat"/>
          <w:b/>
        </w:rPr>
        <w:t>под кодом</w:t>
      </w:r>
      <w:r w:rsidR="00D82983" w:rsidRPr="00D82983">
        <w:t xml:space="preserve"> </w:t>
      </w:r>
      <w:r w:rsidR="00C2698F" w:rsidRPr="000C2156">
        <w:rPr>
          <w:rFonts w:ascii="GHEA Grapalat" w:hAnsi="GHEA Grapalat"/>
          <w:b/>
        </w:rPr>
        <w:t>Ա</w:t>
      </w:r>
      <w:r w:rsidR="00C2698F">
        <w:rPr>
          <w:rFonts w:ascii="Sylfaen" w:hAnsi="Sylfaen"/>
          <w:b/>
          <w:lang w:val="en-US"/>
        </w:rPr>
        <w:t>ՄԱԳՄ</w:t>
      </w:r>
      <w:r w:rsidR="00C2698F" w:rsidRPr="000C2156">
        <w:rPr>
          <w:rFonts w:ascii="GHEA Grapalat" w:hAnsi="GHEA Grapalat"/>
          <w:b/>
        </w:rPr>
        <w:t>-ԳՀԱՊՁԲ-20/01</w:t>
      </w:r>
      <w:r w:rsidR="0016001A" w:rsidRPr="00B138F3">
        <w:rPr>
          <w:rFonts w:ascii="GHEA Grapalat" w:hAnsi="GHEA Grapalat"/>
        </w:rPr>
        <w:t xml:space="preserve">ГАРАНТИЯ </w:t>
      </w:r>
      <w:r w:rsidR="0016001A" w:rsidRPr="00B138F3">
        <w:rPr>
          <w:rFonts w:ascii="GHEA Grapalat" w:hAnsi="GHEA Grapalat"/>
          <w:lang w:val="en-US"/>
        </w:rPr>
        <w:t>N</w:t>
      </w:r>
      <w:r w:rsidR="0016001A" w:rsidRPr="00B138F3">
        <w:rPr>
          <w:rFonts w:ascii="GHEA Grapalat" w:hAnsi="GHEA Grapalat"/>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CD2D1B" w:rsidRPr="00CD2D1B">
        <w:rPr>
          <w:rFonts w:ascii="GHEA Grapalat" w:hAnsi="GHEA Grapalat"/>
          <w:sz w:val="20"/>
          <w:szCs w:val="20"/>
          <w:u w:val="single"/>
          <w:lang w:val="hy-AM"/>
        </w:rPr>
        <w:t xml:space="preserve">Детский сад </w:t>
      </w:r>
      <w:proofErr w:type="spellStart"/>
      <w:r w:rsidR="00C2698F" w:rsidRPr="00C2698F">
        <w:rPr>
          <w:rFonts w:ascii="GHEA Grapalat" w:hAnsi="GHEA Grapalat"/>
          <w:sz w:val="20"/>
          <w:szCs w:val="20"/>
          <w:u w:val="single"/>
        </w:rPr>
        <w:t>с</w:t>
      </w:r>
      <w:proofErr w:type="gramStart"/>
      <w:r w:rsidR="00C2698F" w:rsidRPr="00C2698F">
        <w:rPr>
          <w:rFonts w:ascii="GHEA Grapalat" w:hAnsi="GHEA Grapalat"/>
          <w:sz w:val="20"/>
          <w:szCs w:val="20"/>
          <w:u w:val="single"/>
        </w:rPr>
        <w:t>.А</w:t>
      </w:r>
      <w:proofErr w:type="gramEnd"/>
      <w:r w:rsidR="00C2698F" w:rsidRPr="00C2698F">
        <w:rPr>
          <w:rFonts w:ascii="GHEA Grapalat" w:hAnsi="GHEA Grapalat"/>
          <w:sz w:val="20"/>
          <w:szCs w:val="20"/>
          <w:u w:val="single"/>
        </w:rPr>
        <w:t>рарат</w:t>
      </w:r>
      <w:proofErr w:type="spellEnd"/>
      <w:r w:rsidR="008E7AF6" w:rsidRPr="008E7AF6">
        <w:rPr>
          <w:rFonts w:ascii="GHEA Grapalat" w:hAnsi="GHEA Grapalat"/>
          <w:sz w:val="20"/>
          <w:szCs w:val="20"/>
          <w:u w:val="single"/>
        </w:rPr>
        <w:t xml:space="preserve"> </w:t>
      </w:r>
      <w:r w:rsidR="00B31D11" w:rsidRPr="00B31D11">
        <w:rPr>
          <w:rFonts w:ascii="GHEA Grapalat" w:hAnsi="GHEA Grapalat"/>
          <w:sz w:val="20"/>
          <w:szCs w:val="20"/>
          <w:u w:val="single"/>
        </w:rPr>
        <w:t>М</w:t>
      </w:r>
      <w:r w:rsidR="00CD2D1B" w:rsidRPr="00CD2D1B">
        <w:rPr>
          <w:rFonts w:ascii="GHEA Grapalat" w:hAnsi="GHEA Grapalat"/>
          <w:sz w:val="20"/>
          <w:szCs w:val="20"/>
          <w:u w:val="single"/>
          <w:lang w:val="hy-AM"/>
        </w:rPr>
        <w:t>НКО</w:t>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w:t>
      </w:r>
      <w:r w:rsidR="00CD2D1B" w:rsidRPr="00CD2D1B">
        <w:t xml:space="preserve"> </w:t>
      </w:r>
      <w:r w:rsidR="00C2698F" w:rsidRPr="000C2156">
        <w:rPr>
          <w:rFonts w:ascii="GHEA Grapalat" w:hAnsi="GHEA Grapalat"/>
          <w:b/>
        </w:rPr>
        <w:t>Ա</w:t>
      </w:r>
      <w:r w:rsidR="00C2698F">
        <w:rPr>
          <w:rFonts w:ascii="Sylfaen" w:hAnsi="Sylfaen"/>
          <w:b/>
          <w:lang w:val="en-US"/>
        </w:rPr>
        <w:t>ՄԱԳՄ</w:t>
      </w:r>
      <w:r w:rsidR="00C2698F" w:rsidRPr="000C2156">
        <w:rPr>
          <w:rFonts w:ascii="GHEA Grapalat" w:hAnsi="GHEA Grapalat"/>
          <w:b/>
        </w:rPr>
        <w:t>-ԳՀԱՊՁԲ-20/01</w:t>
      </w:r>
      <w:r w:rsidRPr="00B138F3">
        <w:rPr>
          <w:rFonts w:ascii="GHEA Grapalat" w:eastAsiaTheme="minorHAnsi" w:hAnsi="GHEA Grapalat" w:cstheme="minorBidi"/>
        </w:rPr>
        <w:t>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w:t>
      </w:r>
      <w:r w:rsidR="007326D6" w:rsidRPr="007326D6">
        <w:rPr>
          <w:rFonts w:ascii="GHEA Grapalat" w:eastAsiaTheme="minorHAnsi" w:hAnsi="GHEA Grapalat" w:cstheme="minorBidi"/>
        </w:rPr>
        <w:t>163098164607</w:t>
      </w:r>
      <w:r w:rsidR="007326D6" w:rsidRPr="007326D6">
        <w:rPr>
          <w:rFonts w:ascii="GHEA Grapalat" w:eastAsiaTheme="minorHAnsi" w:hAnsi="GHEA Grapalat" w:cstheme="minorBidi"/>
        </w:rPr>
        <w:tab/>
      </w:r>
      <w:r w:rsidRPr="00B138F3">
        <w:rPr>
          <w:rFonts w:ascii="GHEA Grapalat" w:eastAsiaTheme="minorHAnsi" w:hAnsi="GHEA Grapalat" w:cstheme="minorBidi"/>
        </w:rPr>
        <w:t>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rPr>
      </w:pPr>
    </w:p>
    <w:p w:rsidR="00CD2D1B" w:rsidRDefault="00CD2D1B" w:rsidP="00B46D58">
      <w:pPr>
        <w:widowControl w:val="0"/>
        <w:spacing w:after="160"/>
        <w:ind w:left="567" w:right="565"/>
        <w:jc w:val="center"/>
        <w:rPr>
          <w:rFonts w:ascii="GHEA Grapalat" w:hAnsi="GHEA Grapalat"/>
          <w:b/>
        </w:rPr>
      </w:pPr>
    </w:p>
    <w:p w:rsidR="00CD2D1B" w:rsidRDefault="00CD2D1B" w:rsidP="00B46D58">
      <w:pPr>
        <w:widowControl w:val="0"/>
        <w:spacing w:after="160"/>
        <w:ind w:left="567" w:right="565"/>
        <w:jc w:val="center"/>
        <w:rPr>
          <w:rFonts w:ascii="GHEA Grapalat" w:hAnsi="GHEA Grapalat"/>
          <w:b/>
        </w:rPr>
      </w:pPr>
    </w:p>
    <w:p w:rsidR="00CD2D1B" w:rsidRDefault="00CD2D1B" w:rsidP="00B46D58">
      <w:pPr>
        <w:widowControl w:val="0"/>
        <w:spacing w:after="160"/>
        <w:ind w:left="567" w:right="565"/>
        <w:jc w:val="center"/>
        <w:rPr>
          <w:rFonts w:ascii="GHEA Grapalat" w:hAnsi="GHEA Grapalat"/>
          <w:b/>
        </w:rPr>
      </w:pPr>
    </w:p>
    <w:p w:rsidR="00CD2D1B" w:rsidRDefault="00CD2D1B" w:rsidP="00B46D58">
      <w:pPr>
        <w:widowControl w:val="0"/>
        <w:spacing w:after="160"/>
        <w:ind w:left="567" w:right="565"/>
        <w:jc w:val="center"/>
        <w:rPr>
          <w:rFonts w:ascii="GHEA Grapalat" w:hAnsi="GHEA Grapalat"/>
          <w:b/>
        </w:rPr>
      </w:pPr>
    </w:p>
    <w:p w:rsidR="00CD2D1B" w:rsidRDefault="00CD2D1B" w:rsidP="00B46D58">
      <w:pPr>
        <w:widowControl w:val="0"/>
        <w:spacing w:after="160"/>
        <w:ind w:left="567" w:right="565"/>
        <w:jc w:val="center"/>
        <w:rPr>
          <w:rFonts w:ascii="GHEA Grapalat" w:hAnsi="GHEA Grapalat"/>
          <w:b/>
        </w:rPr>
      </w:pPr>
    </w:p>
    <w:p w:rsidR="00CD2D1B" w:rsidRDefault="00CD2D1B" w:rsidP="00B46D58">
      <w:pPr>
        <w:widowControl w:val="0"/>
        <w:spacing w:after="160"/>
        <w:ind w:left="567" w:right="565"/>
        <w:jc w:val="center"/>
        <w:rPr>
          <w:rFonts w:ascii="GHEA Grapalat" w:hAnsi="GHEA Grapalat"/>
          <w:b/>
        </w:rPr>
      </w:pPr>
    </w:p>
    <w:p w:rsidR="00CD2D1B" w:rsidRDefault="00CD2D1B" w:rsidP="00B46D58">
      <w:pPr>
        <w:widowControl w:val="0"/>
        <w:spacing w:after="160"/>
        <w:ind w:left="567" w:right="565"/>
        <w:jc w:val="center"/>
        <w:rPr>
          <w:rFonts w:ascii="GHEA Grapalat" w:hAnsi="GHEA Grapalat"/>
          <w:b/>
        </w:rPr>
      </w:pPr>
    </w:p>
    <w:p w:rsidR="00CD2D1B" w:rsidRDefault="00CD2D1B" w:rsidP="00B46D58">
      <w:pPr>
        <w:widowControl w:val="0"/>
        <w:spacing w:after="160"/>
        <w:ind w:left="567" w:right="565"/>
        <w:jc w:val="center"/>
        <w:rPr>
          <w:rFonts w:ascii="GHEA Grapalat" w:hAnsi="GHEA Grapalat"/>
          <w:b/>
        </w:rPr>
      </w:pPr>
    </w:p>
    <w:p w:rsidR="00CD2D1B" w:rsidRDefault="00CD2D1B" w:rsidP="00B46D58">
      <w:pPr>
        <w:widowControl w:val="0"/>
        <w:spacing w:after="160"/>
        <w:ind w:left="567" w:right="565"/>
        <w:jc w:val="center"/>
        <w:rPr>
          <w:rFonts w:ascii="GHEA Grapalat" w:hAnsi="GHEA Grapalat"/>
          <w:b/>
        </w:rPr>
      </w:pPr>
    </w:p>
    <w:p w:rsidR="00CD2D1B" w:rsidRPr="00B138F3" w:rsidRDefault="00CD2D1B"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B138F3" w:rsidRDefault="003D2FE2" w:rsidP="000A17F7">
      <w:pPr>
        <w:widowControl w:val="0"/>
        <w:spacing w:after="160"/>
        <w:jc w:val="right"/>
        <w:rPr>
          <w:rFonts w:ascii="GHEA Grapalat" w:hAnsi="GHEA Grapalat" w:cs="GHEA Grapalat"/>
          <w:b/>
          <w:sz w:val="22"/>
          <w:szCs w:val="22"/>
        </w:rPr>
      </w:pPr>
      <w:r w:rsidRPr="00B138F3">
        <w:rPr>
          <w:rFonts w:ascii="GHEA Grapalat" w:hAnsi="GHEA Grapalat"/>
          <w:i/>
          <w:sz w:val="22"/>
          <w:szCs w:val="22"/>
        </w:rPr>
        <w:t xml:space="preserve">к Приглашению на </w:t>
      </w:r>
      <w:r w:rsidR="00CD2D1B" w:rsidRPr="00CD2D1B">
        <w:rPr>
          <w:rFonts w:ascii="GHEA Grapalat" w:hAnsi="GHEA Grapalat"/>
          <w:i/>
          <w:sz w:val="22"/>
          <w:szCs w:val="22"/>
        </w:rPr>
        <w:t>котировочной процедуры</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0A17F7" w:rsidRPr="000C2156">
        <w:rPr>
          <w:rFonts w:ascii="GHEA Grapalat" w:hAnsi="GHEA Grapalat"/>
          <w:b/>
        </w:rPr>
        <w:t>Ա</w:t>
      </w:r>
      <w:r w:rsidR="000A17F7">
        <w:rPr>
          <w:rFonts w:ascii="Sylfaen" w:hAnsi="Sylfaen"/>
          <w:b/>
          <w:lang w:val="en-US"/>
        </w:rPr>
        <w:t>ՄԱԳՄ</w:t>
      </w:r>
      <w:r w:rsidR="000A17F7" w:rsidRPr="000C2156">
        <w:rPr>
          <w:rFonts w:ascii="GHEA Grapalat" w:hAnsi="GHEA Grapalat"/>
          <w:b/>
        </w:rPr>
        <w:t>-ԳՀԱՊՁԲ-20/01</w:t>
      </w: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W w:w="0" w:type="auto"/>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1"/>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организованной _____</w:t>
      </w:r>
      <w:r w:rsidR="00CD2D1B" w:rsidRPr="00CD2D1B">
        <w:t xml:space="preserve"> </w:t>
      </w:r>
      <w:r w:rsidR="00CD2D1B" w:rsidRPr="00CD2D1B">
        <w:rPr>
          <w:rFonts w:ascii="GHEA Grapalat" w:hAnsi="GHEA Grapalat"/>
          <w:spacing w:val="-6"/>
          <w:sz w:val="22"/>
          <w:szCs w:val="22"/>
        </w:rPr>
        <w:t xml:space="preserve">Детский сад </w:t>
      </w:r>
      <w:proofErr w:type="spellStart"/>
      <w:r w:rsidR="000A17F7" w:rsidRPr="000A17F7">
        <w:rPr>
          <w:rFonts w:ascii="GHEA Grapalat" w:hAnsi="GHEA Grapalat"/>
          <w:spacing w:val="-6"/>
          <w:sz w:val="22"/>
          <w:szCs w:val="22"/>
        </w:rPr>
        <w:t>с</w:t>
      </w:r>
      <w:proofErr w:type="gramStart"/>
      <w:r w:rsidR="000A17F7" w:rsidRPr="000A17F7">
        <w:rPr>
          <w:rFonts w:ascii="GHEA Grapalat" w:hAnsi="GHEA Grapalat"/>
          <w:spacing w:val="-6"/>
          <w:sz w:val="22"/>
          <w:szCs w:val="22"/>
        </w:rPr>
        <w:t>.А</w:t>
      </w:r>
      <w:proofErr w:type="gramEnd"/>
      <w:r w:rsidR="000A17F7" w:rsidRPr="000A17F7">
        <w:rPr>
          <w:rFonts w:ascii="GHEA Grapalat" w:hAnsi="GHEA Grapalat"/>
          <w:spacing w:val="-6"/>
          <w:sz w:val="22"/>
          <w:szCs w:val="22"/>
        </w:rPr>
        <w:t>рарат</w:t>
      </w:r>
      <w:proofErr w:type="spellEnd"/>
      <w:r w:rsidR="000A17F7" w:rsidRPr="000A17F7">
        <w:rPr>
          <w:rFonts w:ascii="GHEA Grapalat" w:hAnsi="GHEA Grapalat"/>
          <w:spacing w:val="-6"/>
          <w:sz w:val="22"/>
          <w:szCs w:val="22"/>
        </w:rPr>
        <w:t xml:space="preserve"> </w:t>
      </w:r>
      <w:r w:rsidR="00B31D11" w:rsidRPr="00B31D11">
        <w:rPr>
          <w:rFonts w:ascii="GHEA Grapalat" w:hAnsi="GHEA Grapalat"/>
          <w:spacing w:val="-6"/>
          <w:sz w:val="22"/>
          <w:szCs w:val="22"/>
        </w:rPr>
        <w:t xml:space="preserve"> М</w:t>
      </w:r>
      <w:r w:rsidR="00CD2D1B" w:rsidRPr="00CD2D1B">
        <w:rPr>
          <w:rFonts w:ascii="GHEA Grapalat" w:hAnsi="GHEA Grapalat"/>
          <w:spacing w:val="-6"/>
          <w:sz w:val="22"/>
          <w:szCs w:val="22"/>
        </w:rPr>
        <w:t xml:space="preserve">НКО </w:t>
      </w:r>
      <w:r w:rsidRPr="00B138F3">
        <w:rPr>
          <w:rFonts w:ascii="GHEA Grapalat" w:hAnsi="GHEA Grapalat"/>
          <w:spacing w:val="-6"/>
          <w:sz w:val="22"/>
          <w:szCs w:val="22"/>
        </w:rPr>
        <w:t xml:space="preserve">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w:t>
      </w:r>
      <w:r w:rsidR="00CD2D1B" w:rsidRPr="00CD2D1B">
        <w:t xml:space="preserve"> </w:t>
      </w:r>
      <w:r w:rsidR="000A17F7" w:rsidRPr="000C2156">
        <w:rPr>
          <w:rFonts w:ascii="GHEA Grapalat" w:hAnsi="GHEA Grapalat"/>
          <w:b/>
        </w:rPr>
        <w:t>Ա</w:t>
      </w:r>
      <w:r w:rsidR="000A17F7">
        <w:rPr>
          <w:rFonts w:ascii="Sylfaen" w:hAnsi="Sylfaen"/>
          <w:b/>
          <w:lang w:val="en-US"/>
        </w:rPr>
        <w:t>ՄԱԳՄ</w:t>
      </w:r>
      <w:r w:rsidR="000A17F7" w:rsidRPr="000C2156">
        <w:rPr>
          <w:rFonts w:ascii="GHEA Grapalat" w:hAnsi="GHEA Grapalat"/>
          <w:b/>
        </w:rPr>
        <w:t>-ԳՀԱՊՁԲ-20/01</w:t>
      </w:r>
      <w:r w:rsidRPr="00B138F3">
        <w:rPr>
          <w:rFonts w:ascii="GHEA Grapalat" w:hAnsi="GHEA Grapalat"/>
          <w:sz w:val="22"/>
          <w:szCs w:val="22"/>
        </w:rPr>
        <w:t>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w:t>
      </w:r>
      <w:r w:rsidRPr="00B138F3">
        <w:rPr>
          <w:rFonts w:ascii="GHEA Grapalat" w:hAnsi="GHEA Grapalat"/>
          <w:sz w:val="22"/>
          <w:szCs w:val="22"/>
        </w:rPr>
        <w:lastRenderedPageBreak/>
        <w:t>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Default="00CD2D1B" w:rsidP="003D2FE2">
      <w:pPr>
        <w:widowControl w:val="0"/>
        <w:spacing w:after="160"/>
        <w:ind w:right="4250"/>
        <w:jc w:val="center"/>
        <w:rPr>
          <w:rFonts w:ascii="GHEA Grapalat" w:hAnsi="GHEA Grapalat"/>
          <w:sz w:val="22"/>
          <w:szCs w:val="22"/>
          <w:vertAlign w:val="superscript"/>
        </w:rPr>
      </w:pPr>
    </w:p>
    <w:p w:rsidR="00CD2D1B" w:rsidRPr="00B138F3" w:rsidRDefault="00CD2D1B" w:rsidP="003D2FE2">
      <w:pPr>
        <w:widowControl w:val="0"/>
        <w:spacing w:after="160"/>
        <w:ind w:right="4250"/>
        <w:jc w:val="center"/>
        <w:rPr>
          <w:rFonts w:ascii="GHEA Grapalat" w:hAnsi="GHEA Grapalat"/>
          <w:sz w:val="22"/>
          <w:szCs w:val="22"/>
          <w:vertAlign w:val="superscript"/>
        </w:rPr>
      </w:pP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rPr>
      </w:pPr>
    </w:p>
    <w:p w:rsidR="00CD2D1B" w:rsidRDefault="00CD2D1B" w:rsidP="00B46D58">
      <w:pPr>
        <w:widowControl w:val="0"/>
        <w:spacing w:after="160"/>
        <w:ind w:left="567" w:right="565"/>
        <w:jc w:val="center"/>
        <w:rPr>
          <w:rFonts w:ascii="GHEA Grapalat" w:hAnsi="GHEA Grapalat"/>
          <w:b/>
        </w:rPr>
      </w:pPr>
    </w:p>
    <w:p w:rsidR="00CD2D1B" w:rsidRPr="00B138F3" w:rsidRDefault="00CD2D1B"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6D6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6D6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6D624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6D624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6D624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6D624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6D6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6D6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6D6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B31D1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CD2D1B" w:rsidRPr="00CD2D1B">
              <w:rPr>
                <w:rFonts w:ascii="GHEA Grapalat" w:hAnsi="GHEA Grapalat"/>
                <w:spacing w:val="-6"/>
                <w:sz w:val="22"/>
                <w:szCs w:val="22"/>
              </w:rPr>
              <w:t xml:space="preserve"> Детский сад </w:t>
            </w:r>
            <w:proofErr w:type="spellStart"/>
            <w:r w:rsidR="000A17F7" w:rsidRPr="000A17F7">
              <w:rPr>
                <w:rFonts w:ascii="GHEA Grapalat" w:hAnsi="GHEA Grapalat"/>
                <w:spacing w:val="-6"/>
                <w:sz w:val="22"/>
                <w:szCs w:val="22"/>
              </w:rPr>
              <w:t>с.Арарат</w:t>
            </w:r>
            <w:proofErr w:type="spellEnd"/>
            <w:r w:rsidR="00CD2D1B" w:rsidRPr="00CD2D1B">
              <w:rPr>
                <w:rFonts w:ascii="GHEA Grapalat" w:hAnsi="GHEA Grapalat"/>
                <w:spacing w:val="-6"/>
                <w:sz w:val="22"/>
                <w:szCs w:val="22"/>
              </w:rPr>
              <w:t xml:space="preserve"> </w:t>
            </w:r>
            <w:r w:rsidR="00B31D11" w:rsidRPr="00B31D11">
              <w:rPr>
                <w:rFonts w:ascii="GHEA Grapalat" w:hAnsi="GHEA Grapalat"/>
                <w:spacing w:val="-6"/>
                <w:sz w:val="22"/>
                <w:szCs w:val="22"/>
              </w:rPr>
              <w:t>М</w:t>
            </w:r>
            <w:r w:rsidR="00CD2D1B" w:rsidRPr="00CD2D1B">
              <w:rPr>
                <w:rFonts w:ascii="GHEA Grapalat" w:hAnsi="GHEA Grapalat"/>
                <w:spacing w:val="-6"/>
                <w:sz w:val="22"/>
                <w:szCs w:val="22"/>
              </w:rPr>
              <w:t>НКО</w:t>
            </w:r>
          </w:p>
        </w:tc>
      </w:tr>
      <w:tr w:rsidR="00B138F3" w:rsidRPr="00B138F3" w:rsidTr="006D6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6D624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A17F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CD2D1B">
              <w:rPr>
                <w:rFonts w:ascii="GHEA Grapalat" w:hAnsi="GHEA Grapalat"/>
              </w:rPr>
              <w:t xml:space="preserve"> </w:t>
            </w:r>
            <w:r w:rsidR="000A17F7">
              <w:rPr>
                <w:rFonts w:ascii="GHEA Grapalat" w:hAnsi="GHEA Grapalat"/>
                <w:lang w:val="en-US"/>
              </w:rPr>
              <w:t>410463</w:t>
            </w:r>
          </w:p>
        </w:tc>
      </w:tr>
      <w:tr w:rsidR="00B138F3" w:rsidRPr="00B138F3" w:rsidTr="006D624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A17F7">
            <w:pPr>
              <w:widowControl w:val="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CD2D1B">
              <w:rPr>
                <w:rFonts w:ascii="GHEA Grapalat" w:hAnsi="GHEA Grapalat"/>
              </w:rPr>
              <w:t xml:space="preserve"> </w:t>
            </w:r>
            <w:r w:rsidR="00CD2D1B">
              <w:t xml:space="preserve"> </w:t>
            </w:r>
            <w:r w:rsidR="001E11A3">
              <w:rPr>
                <w:rFonts w:ascii="GHEA Grapalat" w:hAnsi="GHEA Grapalat"/>
              </w:rPr>
              <w:t xml:space="preserve"> </w:t>
            </w:r>
            <w:r w:rsidR="007326D6">
              <w:t xml:space="preserve"> </w:t>
            </w:r>
            <w:r w:rsidR="000A17F7" w:rsidRPr="000A17F7">
              <w:t>АКБА КРЕДИТ АГРИКОЛ</w:t>
            </w:r>
          </w:p>
        </w:tc>
      </w:tr>
      <w:tr w:rsidR="00B138F3" w:rsidRPr="00B138F3" w:rsidTr="006D624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A17F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0A17F7">
              <w:rPr>
                <w:rFonts w:ascii="GHEA Grapalat" w:hAnsi="GHEA Grapalat"/>
                <w:lang w:val="en-US"/>
              </w:rPr>
              <w:t>22039969007600</w:t>
            </w:r>
          </w:p>
        </w:tc>
      </w:tr>
      <w:tr w:rsidR="00B138F3" w:rsidRPr="00B138F3" w:rsidTr="006D6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6D6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6D6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A17F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6D6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6D624E">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6D624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6D624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D624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6D624E">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6D624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6D624E">
            <w:pPr>
              <w:widowControl w:val="0"/>
              <w:spacing w:after="160"/>
              <w:rPr>
                <w:rFonts w:ascii="GHEA Grapalat" w:hAnsi="GHEA Grapalat" w:cs="Sylfaen"/>
              </w:rPr>
            </w:pPr>
          </w:p>
          <w:p w:rsidR="00C3421C" w:rsidRPr="00B138F3" w:rsidRDefault="00C3421C" w:rsidP="006D624E">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6D624E">
            <w:pPr>
              <w:widowControl w:val="0"/>
              <w:spacing w:after="160"/>
              <w:rPr>
                <w:rFonts w:ascii="GHEA Grapalat" w:hAnsi="GHEA Grapalat" w:cs="Sylfaen"/>
              </w:rPr>
            </w:pPr>
          </w:p>
          <w:p w:rsidR="00C3421C" w:rsidRPr="00B138F3" w:rsidRDefault="00C3421C" w:rsidP="006D624E">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6D624E">
            <w:pPr>
              <w:widowControl w:val="0"/>
              <w:spacing w:after="160"/>
              <w:rPr>
                <w:rFonts w:ascii="GHEA Grapalat" w:hAnsi="GHEA Grapalat" w:cs="Sylfaen"/>
              </w:rPr>
            </w:pPr>
          </w:p>
          <w:p w:rsidR="00C3421C" w:rsidRPr="00B138F3" w:rsidRDefault="00C3421C" w:rsidP="006D624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6D624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6D624E">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6D624E">
            <w:pPr>
              <w:widowControl w:val="0"/>
              <w:spacing w:after="160"/>
              <w:rPr>
                <w:rFonts w:ascii="GHEA Grapalat" w:hAnsi="GHEA Grapalat" w:cs="Sylfaen"/>
              </w:rPr>
            </w:pPr>
          </w:p>
          <w:p w:rsidR="00C3421C" w:rsidRPr="00B138F3" w:rsidRDefault="00C3421C" w:rsidP="006D624E">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6D624E">
            <w:pPr>
              <w:widowControl w:val="0"/>
              <w:spacing w:after="160"/>
              <w:jc w:val="right"/>
              <w:rPr>
                <w:rFonts w:ascii="GHEA Grapalat" w:hAnsi="GHEA Grapalat" w:cs="Tahoma"/>
              </w:rPr>
            </w:pPr>
          </w:p>
          <w:p w:rsidR="00C3421C" w:rsidRPr="00B138F3" w:rsidRDefault="00C3421C" w:rsidP="006D624E">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6D624E">
            <w:pPr>
              <w:widowControl w:val="0"/>
              <w:spacing w:after="160"/>
              <w:rPr>
                <w:rFonts w:ascii="GHEA Grapalat" w:hAnsi="GHEA Grapalat" w:cs="Sylfaen"/>
              </w:rPr>
            </w:pPr>
          </w:p>
          <w:p w:rsidR="00C3421C" w:rsidRPr="00B138F3" w:rsidRDefault="00C3421C" w:rsidP="006D624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6D624E">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6D624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6D624E">
            <w:pPr>
              <w:widowControl w:val="0"/>
              <w:spacing w:after="160"/>
              <w:rPr>
                <w:rFonts w:ascii="GHEA Grapalat" w:hAnsi="GHEA Grapalat"/>
              </w:rPr>
            </w:pPr>
          </w:p>
          <w:p w:rsidR="00C3421C" w:rsidRPr="00B138F3" w:rsidRDefault="00C3421C" w:rsidP="006D624E">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6D624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6D624E">
            <w:pPr>
              <w:widowControl w:val="0"/>
              <w:spacing w:after="160"/>
              <w:rPr>
                <w:rFonts w:ascii="GHEA Grapalat" w:hAnsi="GHEA Grapalat" w:cs="Tahoma"/>
              </w:rPr>
            </w:pPr>
          </w:p>
          <w:p w:rsidR="00C3421C" w:rsidRPr="00B138F3" w:rsidRDefault="00C3421C" w:rsidP="006D624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6D624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6D624E">
            <w:pPr>
              <w:widowControl w:val="0"/>
              <w:spacing w:after="160"/>
              <w:rPr>
                <w:rFonts w:ascii="GHEA Grapalat" w:hAnsi="GHEA Grapalat" w:cs="Tahoma"/>
              </w:rPr>
            </w:pPr>
          </w:p>
          <w:p w:rsidR="00C3421C" w:rsidRPr="00B138F3" w:rsidRDefault="00C3421C" w:rsidP="006D624E">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6D624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6D624E">
            <w:pPr>
              <w:widowControl w:val="0"/>
              <w:spacing w:after="160"/>
              <w:rPr>
                <w:rFonts w:ascii="GHEA Grapalat" w:hAnsi="GHEA Grapalat" w:cs="Arial"/>
              </w:rPr>
            </w:pPr>
          </w:p>
        </w:tc>
      </w:tr>
      <w:tr w:rsidR="00B138F3" w:rsidRPr="00B138F3" w:rsidTr="006D624E">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6D624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6D624E">
            <w:pPr>
              <w:widowControl w:val="0"/>
              <w:spacing w:after="160"/>
              <w:rPr>
                <w:rFonts w:ascii="GHEA Grapalat" w:hAnsi="GHEA Grapalat" w:cs="Sylfaen"/>
              </w:rPr>
            </w:pPr>
          </w:p>
          <w:p w:rsidR="00C3421C" w:rsidRPr="00B138F3" w:rsidRDefault="00C3421C" w:rsidP="006D624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6D624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6D624E">
            <w:pPr>
              <w:widowControl w:val="0"/>
              <w:spacing w:after="160"/>
              <w:rPr>
                <w:rFonts w:ascii="GHEA Grapalat" w:hAnsi="GHEA Grapalat"/>
              </w:rPr>
            </w:pPr>
          </w:p>
          <w:p w:rsidR="00C3421C" w:rsidRPr="00B138F3" w:rsidRDefault="00C3421C" w:rsidP="006D624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6D624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6D624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D624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6D624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6D624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p>
        </w:tc>
      </w:tr>
      <w:tr w:rsidR="00FF3DE9"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D624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8464DC" w:rsidRPr="009044F1" w:rsidRDefault="00235549" w:rsidP="008464DC">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CD2D1B" w:rsidRPr="00CD2D1B">
        <w:rPr>
          <w:rFonts w:ascii="GHEA Grapalat" w:hAnsi="GHEA Grapalat"/>
          <w:b/>
          <w:sz w:val="24"/>
          <w:szCs w:val="24"/>
        </w:rPr>
        <w:t>котировочной процедуры</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8464DC" w:rsidRPr="000C2156">
        <w:rPr>
          <w:rFonts w:ascii="GHEA Grapalat" w:hAnsi="GHEA Grapalat"/>
          <w:b/>
          <w:sz w:val="24"/>
          <w:szCs w:val="24"/>
        </w:rPr>
        <w:t>Ա</w:t>
      </w:r>
      <w:r w:rsidR="008464DC">
        <w:rPr>
          <w:rFonts w:ascii="Sylfaen" w:hAnsi="Sylfaen"/>
          <w:b/>
          <w:sz w:val="24"/>
          <w:szCs w:val="24"/>
          <w:lang w:val="en-US"/>
        </w:rPr>
        <w:t>ՄԱԳՄ</w:t>
      </w:r>
      <w:r w:rsidR="008464DC" w:rsidRPr="000C2156">
        <w:rPr>
          <w:rFonts w:ascii="GHEA Grapalat" w:hAnsi="GHEA Grapalat"/>
          <w:b/>
          <w:sz w:val="24"/>
          <w:szCs w:val="24"/>
        </w:rPr>
        <w:t>-ԳՀԱՊՁԲ-20/01</w:t>
      </w:r>
    </w:p>
    <w:p w:rsidR="008464DC" w:rsidRPr="009044F1" w:rsidRDefault="008464DC" w:rsidP="008464DC">
      <w:pPr>
        <w:widowControl w:val="0"/>
        <w:spacing w:after="160"/>
        <w:ind w:left="567" w:right="565"/>
        <w:jc w:val="center"/>
        <w:rPr>
          <w:rFonts w:ascii="GHEA Grapalat" w:hAnsi="GHEA Grapalat"/>
          <w:b/>
        </w:rPr>
      </w:pPr>
    </w:p>
    <w:p w:rsidR="00235549" w:rsidRPr="00B138F3" w:rsidRDefault="00235549" w:rsidP="00235549">
      <w:pPr>
        <w:pStyle w:val="31"/>
        <w:widowControl w:val="0"/>
        <w:spacing w:after="160" w:line="240" w:lineRule="auto"/>
        <w:jc w:val="right"/>
        <w:rPr>
          <w:rFonts w:ascii="GHEA Grapalat" w:hAnsi="GHEA Grapalat" w:cs="Arial"/>
          <w:b/>
          <w:sz w:val="24"/>
          <w:szCs w:val="24"/>
        </w:rPr>
      </w:pP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proofErr w:type="gramStart"/>
      <w:r w:rsidRPr="00B138F3">
        <w:rPr>
          <w:rFonts w:ascii="GHEA Grapalat" w:eastAsiaTheme="minorHAnsi" w:hAnsi="GHEA Grapalat" w:cstheme="minorBidi"/>
          <w:bCs/>
        </w:rPr>
        <w:t>между</w:t>
      </w:r>
      <w:proofErr w:type="gramEnd"/>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lastRenderedPageBreak/>
        <w:tab/>
      </w:r>
      <w:r w:rsidRPr="00B138F3">
        <w:rPr>
          <w:rFonts w:ascii="GHEA Grapalat" w:hAnsi="GHEA Grapalat"/>
          <w:sz w:val="20"/>
          <w:szCs w:val="20"/>
          <w:u w:val="single"/>
          <w:lang w:val="hy-AM"/>
        </w:rPr>
        <w:tab/>
      </w:r>
      <w:r w:rsidR="001E11A3" w:rsidRPr="001E11A3">
        <w:rPr>
          <w:rFonts w:ascii="GHEA Grapalat" w:hAnsi="GHEA Grapalat"/>
          <w:sz w:val="20"/>
          <w:szCs w:val="20"/>
          <w:u w:val="single"/>
          <w:lang w:val="hy-AM"/>
        </w:rPr>
        <w:t xml:space="preserve">Детский сад </w:t>
      </w:r>
      <w:proofErr w:type="spellStart"/>
      <w:r w:rsidR="007B31AE" w:rsidRPr="007B31AE">
        <w:rPr>
          <w:rFonts w:ascii="GHEA Grapalat" w:hAnsi="GHEA Grapalat"/>
          <w:sz w:val="20"/>
          <w:szCs w:val="20"/>
          <w:u w:val="single"/>
        </w:rPr>
        <w:t>С.Арарат</w:t>
      </w:r>
      <w:proofErr w:type="spellEnd"/>
      <w:r w:rsidR="008E7AF6" w:rsidRPr="008E7AF6">
        <w:rPr>
          <w:rFonts w:ascii="GHEA Grapalat" w:hAnsi="GHEA Grapalat"/>
          <w:sz w:val="20"/>
          <w:szCs w:val="20"/>
          <w:u w:val="single"/>
        </w:rPr>
        <w:t xml:space="preserve"> </w:t>
      </w:r>
      <w:r w:rsidR="00B31D11" w:rsidRPr="00B31D11">
        <w:rPr>
          <w:rFonts w:ascii="GHEA Grapalat" w:hAnsi="GHEA Grapalat"/>
          <w:sz w:val="20"/>
          <w:szCs w:val="20"/>
          <w:u w:val="single"/>
        </w:rPr>
        <w:t>М</w:t>
      </w:r>
      <w:r w:rsidR="001E11A3" w:rsidRPr="001E11A3">
        <w:rPr>
          <w:rFonts w:ascii="GHEA Grapalat" w:hAnsi="GHEA Grapalat"/>
          <w:sz w:val="20"/>
          <w:szCs w:val="20"/>
          <w:u w:val="single"/>
          <w:lang w:val="hy-AM"/>
        </w:rPr>
        <w:t xml:space="preserve">НКО </w:t>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w:t>
      </w:r>
      <w:proofErr w:type="spellStart"/>
      <w:r w:rsidR="00C30BFB" w:rsidRPr="00B138F3">
        <w:rPr>
          <w:rFonts w:ascii="GHEA Grapalat" w:eastAsiaTheme="minorHAnsi" w:hAnsi="GHEA Grapalat" w:cstheme="minorBidi"/>
        </w:rPr>
        <w:t>приципалом</w:t>
      </w:r>
      <w:proofErr w:type="spellEnd"/>
      <w:r w:rsidR="00C30BFB" w:rsidRPr="00B138F3">
        <w:rPr>
          <w:rFonts w:ascii="GHEA Grapalat" w:eastAsiaTheme="minorHAnsi" w:hAnsi="GHEA Grapalat" w:cstheme="minorBidi"/>
        </w:rPr>
        <w:t>,</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rPr>
      </w:pPr>
    </w:p>
    <w:p w:rsidR="001E11A3" w:rsidRDefault="001E11A3" w:rsidP="00B46D58">
      <w:pPr>
        <w:widowControl w:val="0"/>
        <w:spacing w:after="160"/>
        <w:ind w:left="567" w:right="565"/>
        <w:jc w:val="center"/>
        <w:rPr>
          <w:rFonts w:ascii="GHEA Grapalat" w:hAnsi="GHEA Grapalat"/>
          <w:b/>
        </w:rPr>
      </w:pPr>
    </w:p>
    <w:p w:rsidR="001E11A3" w:rsidRDefault="001E11A3" w:rsidP="00B46D58">
      <w:pPr>
        <w:widowControl w:val="0"/>
        <w:spacing w:after="160"/>
        <w:ind w:left="567" w:right="565"/>
        <w:jc w:val="center"/>
        <w:rPr>
          <w:rFonts w:ascii="GHEA Grapalat" w:hAnsi="GHEA Grapalat"/>
          <w:b/>
        </w:rPr>
      </w:pPr>
    </w:p>
    <w:p w:rsidR="001E11A3" w:rsidRDefault="001E11A3" w:rsidP="00B46D58">
      <w:pPr>
        <w:widowControl w:val="0"/>
        <w:spacing w:after="160"/>
        <w:ind w:left="567" w:right="565"/>
        <w:jc w:val="center"/>
        <w:rPr>
          <w:rFonts w:ascii="GHEA Grapalat" w:hAnsi="GHEA Grapalat"/>
          <w:b/>
        </w:rPr>
      </w:pPr>
    </w:p>
    <w:p w:rsidR="001E11A3" w:rsidRDefault="001E11A3" w:rsidP="00B46D58">
      <w:pPr>
        <w:widowControl w:val="0"/>
        <w:spacing w:after="160"/>
        <w:ind w:left="567" w:right="565"/>
        <w:jc w:val="center"/>
        <w:rPr>
          <w:rFonts w:ascii="GHEA Grapalat" w:hAnsi="GHEA Grapalat"/>
          <w:b/>
        </w:rPr>
      </w:pPr>
    </w:p>
    <w:p w:rsidR="001E11A3" w:rsidRDefault="001E11A3" w:rsidP="00B46D58">
      <w:pPr>
        <w:widowControl w:val="0"/>
        <w:spacing w:after="160"/>
        <w:ind w:left="567" w:right="565"/>
        <w:jc w:val="center"/>
        <w:rPr>
          <w:rFonts w:ascii="GHEA Grapalat" w:hAnsi="GHEA Grapalat"/>
          <w:b/>
        </w:rPr>
      </w:pPr>
    </w:p>
    <w:p w:rsidR="001E11A3" w:rsidRDefault="001E11A3" w:rsidP="00B46D58">
      <w:pPr>
        <w:widowControl w:val="0"/>
        <w:spacing w:after="160"/>
        <w:ind w:left="567" w:right="565"/>
        <w:jc w:val="center"/>
        <w:rPr>
          <w:rFonts w:ascii="GHEA Grapalat" w:hAnsi="GHEA Grapalat"/>
          <w:b/>
        </w:rPr>
      </w:pPr>
    </w:p>
    <w:p w:rsidR="001E11A3" w:rsidRDefault="001E11A3" w:rsidP="00B46D58">
      <w:pPr>
        <w:widowControl w:val="0"/>
        <w:spacing w:after="160"/>
        <w:ind w:left="567" w:right="565"/>
        <w:jc w:val="center"/>
        <w:rPr>
          <w:rFonts w:ascii="GHEA Grapalat" w:hAnsi="GHEA Grapalat"/>
          <w:b/>
        </w:rPr>
      </w:pPr>
    </w:p>
    <w:p w:rsidR="001E11A3" w:rsidRPr="00B138F3" w:rsidRDefault="001E11A3"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8464DC" w:rsidRPr="009044F1" w:rsidRDefault="000A214C" w:rsidP="008464DC">
      <w:pPr>
        <w:pStyle w:val="31"/>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Приглашению на </w:t>
      </w:r>
      <w:r w:rsidR="001E11A3" w:rsidRPr="001E11A3">
        <w:rPr>
          <w:rFonts w:ascii="GHEA Grapalat" w:hAnsi="GHEA Grapalat"/>
          <w:i/>
        </w:rPr>
        <w:t>котировочной процедуры</w:t>
      </w:r>
      <w:r w:rsidRPr="00B138F3">
        <w:rPr>
          <w:rFonts w:ascii="GHEA Grapalat" w:hAnsi="GHEA Grapalat"/>
          <w:i/>
        </w:rPr>
        <w:br/>
        <w:t xml:space="preserve">под кодом </w:t>
      </w:r>
      <w:r w:rsidR="008464DC" w:rsidRPr="000C2156">
        <w:rPr>
          <w:rFonts w:ascii="GHEA Grapalat" w:hAnsi="GHEA Grapalat"/>
          <w:b/>
          <w:sz w:val="24"/>
          <w:szCs w:val="24"/>
        </w:rPr>
        <w:t>Ա</w:t>
      </w:r>
      <w:r w:rsidR="008464DC">
        <w:rPr>
          <w:rFonts w:ascii="Sylfaen" w:hAnsi="Sylfaen"/>
          <w:b/>
          <w:sz w:val="24"/>
          <w:szCs w:val="24"/>
          <w:lang w:val="en-US"/>
        </w:rPr>
        <w:t>ՄԱԳՄ</w:t>
      </w:r>
      <w:r w:rsidR="008464DC" w:rsidRPr="000C2156">
        <w:rPr>
          <w:rFonts w:ascii="GHEA Grapalat" w:hAnsi="GHEA Grapalat"/>
          <w:b/>
          <w:sz w:val="24"/>
          <w:szCs w:val="24"/>
        </w:rPr>
        <w:t>-ԳՀԱՊՁԲ-20/01</w:t>
      </w:r>
    </w:p>
    <w:p w:rsidR="008464DC" w:rsidRPr="009044F1" w:rsidRDefault="008464DC" w:rsidP="008464DC">
      <w:pPr>
        <w:widowControl w:val="0"/>
        <w:spacing w:after="160"/>
        <w:ind w:left="567" w:right="565"/>
        <w:jc w:val="center"/>
        <w:rPr>
          <w:rFonts w:ascii="GHEA Grapalat" w:hAnsi="GHEA Grapalat"/>
          <w:b/>
        </w:rPr>
      </w:pPr>
    </w:p>
    <w:p w:rsidR="000A214C" w:rsidRPr="00B138F3" w:rsidRDefault="000A214C" w:rsidP="008464DC">
      <w:pPr>
        <w:widowControl w:val="0"/>
        <w:spacing w:after="160"/>
        <w:jc w:val="right"/>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W w:w="0" w:type="auto"/>
        <w:tblLook w:val="04A0" w:firstRow="1" w:lastRow="0" w:firstColumn="1" w:lastColumn="0" w:noHBand="0" w:noVBand="1"/>
      </w:tblPr>
      <w:tblGrid>
        <w:gridCol w:w="4786"/>
        <w:gridCol w:w="4500"/>
      </w:tblGrid>
      <w:tr w:rsidR="00FF3DE9" w:rsidRPr="00B138F3" w:rsidTr="006D624E">
        <w:tc>
          <w:tcPr>
            <w:tcW w:w="4786" w:type="dxa"/>
          </w:tcPr>
          <w:p w:rsidR="000A214C" w:rsidRPr="00B138F3" w:rsidRDefault="000A214C" w:rsidP="006D624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6D624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2"/>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Компания участвует в организованной __</w:t>
      </w:r>
      <w:r w:rsidR="001E11A3" w:rsidRPr="001E11A3">
        <w:t xml:space="preserve"> </w:t>
      </w:r>
      <w:r w:rsidR="001E11A3" w:rsidRPr="001E11A3">
        <w:rPr>
          <w:rFonts w:ascii="GHEA Grapalat" w:hAnsi="GHEA Grapalat"/>
          <w:spacing w:val="-6"/>
        </w:rPr>
        <w:t xml:space="preserve">Детский сад </w:t>
      </w:r>
      <w:proofErr w:type="spellStart"/>
      <w:r w:rsidR="0042470C" w:rsidRPr="0042470C">
        <w:rPr>
          <w:rFonts w:ascii="GHEA Grapalat" w:hAnsi="GHEA Grapalat"/>
          <w:spacing w:val="-6"/>
        </w:rPr>
        <w:t>с.АРАРАТ</w:t>
      </w:r>
      <w:proofErr w:type="spellEnd"/>
      <w:r w:rsidR="008E7AF6" w:rsidRPr="008E7AF6">
        <w:rPr>
          <w:rFonts w:ascii="GHEA Grapalat" w:hAnsi="GHEA Grapalat"/>
          <w:spacing w:val="-6"/>
        </w:rPr>
        <w:t xml:space="preserve"> </w:t>
      </w:r>
      <w:r w:rsidR="00B31D11" w:rsidRPr="00B31D11">
        <w:rPr>
          <w:rFonts w:ascii="GHEA Grapalat" w:hAnsi="GHEA Grapalat"/>
          <w:spacing w:val="-6"/>
        </w:rPr>
        <w:t>М</w:t>
      </w:r>
      <w:r w:rsidR="001E11A3" w:rsidRPr="001E11A3">
        <w:rPr>
          <w:rFonts w:ascii="GHEA Grapalat" w:hAnsi="GHEA Grapalat"/>
          <w:spacing w:val="-6"/>
        </w:rPr>
        <w:t xml:space="preserve">НКО </w:t>
      </w:r>
      <w:r w:rsidRPr="00B138F3">
        <w:rPr>
          <w:rFonts w:ascii="GHEA Grapalat" w:hAnsi="GHEA Grapalat"/>
          <w:spacing w:val="-6"/>
        </w:rPr>
        <w:t xml:space="preserve">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42470C" w:rsidRPr="009044F1" w:rsidRDefault="000A214C" w:rsidP="0042470C">
      <w:pPr>
        <w:pStyle w:val="31"/>
        <w:widowControl w:val="0"/>
        <w:spacing w:after="160" w:line="240" w:lineRule="auto"/>
        <w:jc w:val="right"/>
        <w:rPr>
          <w:rFonts w:ascii="GHEA Grapalat" w:hAnsi="GHEA Grapalat" w:cs="Arial"/>
          <w:b/>
          <w:sz w:val="24"/>
          <w:szCs w:val="24"/>
        </w:rPr>
      </w:pPr>
      <w:r w:rsidRPr="00B138F3">
        <w:rPr>
          <w:rFonts w:ascii="GHEA Grapalat" w:hAnsi="GHEA Grapalat"/>
        </w:rPr>
        <w:t>процедуре закупок под кодом _________________</w:t>
      </w:r>
      <w:r w:rsidR="001E11A3" w:rsidRPr="001E11A3">
        <w:t xml:space="preserve"> </w:t>
      </w:r>
      <w:r w:rsidR="0042470C" w:rsidRPr="000C2156">
        <w:rPr>
          <w:rFonts w:ascii="GHEA Grapalat" w:hAnsi="GHEA Grapalat"/>
          <w:b/>
          <w:sz w:val="24"/>
          <w:szCs w:val="24"/>
        </w:rPr>
        <w:t>Ա</w:t>
      </w:r>
      <w:r w:rsidR="0042470C">
        <w:rPr>
          <w:rFonts w:ascii="Sylfaen" w:hAnsi="Sylfaen"/>
          <w:b/>
          <w:sz w:val="24"/>
          <w:szCs w:val="24"/>
          <w:lang w:val="en-US"/>
        </w:rPr>
        <w:t>ՄԱԳՄ</w:t>
      </w:r>
      <w:r w:rsidR="0042470C" w:rsidRPr="000C2156">
        <w:rPr>
          <w:rFonts w:ascii="GHEA Grapalat" w:hAnsi="GHEA Grapalat"/>
          <w:b/>
          <w:sz w:val="24"/>
          <w:szCs w:val="24"/>
        </w:rPr>
        <w:t>-ԳՀԱՊՁԲ-20/01</w:t>
      </w:r>
    </w:p>
    <w:p w:rsidR="0042470C" w:rsidRPr="009044F1" w:rsidRDefault="0042470C" w:rsidP="0042470C">
      <w:pPr>
        <w:widowControl w:val="0"/>
        <w:spacing w:after="160"/>
        <w:ind w:left="567" w:right="565"/>
        <w:jc w:val="center"/>
        <w:rPr>
          <w:rFonts w:ascii="GHEA Grapalat" w:hAnsi="GHEA Grapalat"/>
          <w:b/>
        </w:rPr>
      </w:pPr>
    </w:p>
    <w:p w:rsidR="000A214C" w:rsidRPr="00B138F3" w:rsidRDefault="000A214C" w:rsidP="000A214C">
      <w:pPr>
        <w:widowControl w:val="0"/>
        <w:jc w:val="both"/>
        <w:rPr>
          <w:rFonts w:ascii="GHEA Grapalat" w:hAnsi="GHEA Grapalat" w:cs="GHEA Grapalat"/>
        </w:rPr>
      </w:pPr>
      <w:r w:rsidRPr="00B138F3">
        <w:rPr>
          <w:rFonts w:ascii="GHEA Grapalat" w:hAnsi="GHEA Grapalat"/>
        </w:rPr>
        <w:t>.</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6D6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6D6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6D624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6D624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6D624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6D624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6D6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6D6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6D6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B31D1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1E11A3" w:rsidRPr="00CD2D1B">
              <w:rPr>
                <w:rFonts w:ascii="GHEA Grapalat" w:hAnsi="GHEA Grapalat"/>
                <w:spacing w:val="-6"/>
                <w:sz w:val="22"/>
                <w:szCs w:val="22"/>
              </w:rPr>
              <w:t xml:space="preserve"> Детский сад </w:t>
            </w:r>
            <w:proofErr w:type="spellStart"/>
            <w:r w:rsidR="0042470C" w:rsidRPr="0042470C">
              <w:rPr>
                <w:rFonts w:ascii="GHEA Grapalat" w:hAnsi="GHEA Grapalat"/>
                <w:spacing w:val="-6"/>
                <w:sz w:val="22"/>
                <w:szCs w:val="22"/>
              </w:rPr>
              <w:t>с.Арарат</w:t>
            </w:r>
            <w:proofErr w:type="spellEnd"/>
            <w:r w:rsidR="008E7AF6">
              <w:rPr>
                <w:rFonts w:ascii="GHEA Grapalat" w:hAnsi="GHEA Grapalat"/>
                <w:spacing w:val="-6"/>
                <w:sz w:val="22"/>
                <w:szCs w:val="22"/>
              </w:rPr>
              <w:t xml:space="preserve"> </w:t>
            </w:r>
            <w:r w:rsidR="00B31D11" w:rsidRPr="00B31D11">
              <w:rPr>
                <w:rFonts w:ascii="GHEA Grapalat" w:hAnsi="GHEA Grapalat"/>
                <w:spacing w:val="-6"/>
                <w:sz w:val="22"/>
                <w:szCs w:val="22"/>
              </w:rPr>
              <w:t>М</w:t>
            </w:r>
            <w:r w:rsidR="001E11A3" w:rsidRPr="00CD2D1B">
              <w:rPr>
                <w:rFonts w:ascii="GHEA Grapalat" w:hAnsi="GHEA Grapalat"/>
                <w:spacing w:val="-6"/>
                <w:sz w:val="22"/>
                <w:szCs w:val="22"/>
              </w:rPr>
              <w:t>НКО</w:t>
            </w:r>
          </w:p>
        </w:tc>
      </w:tr>
      <w:tr w:rsidR="00B138F3" w:rsidRPr="00B138F3" w:rsidTr="006D6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6D624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42470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1E11A3">
              <w:rPr>
                <w:rFonts w:ascii="GHEA Grapalat" w:hAnsi="GHEA Grapalat"/>
              </w:rPr>
              <w:t xml:space="preserve"> </w:t>
            </w:r>
            <w:r w:rsidR="0042470C">
              <w:rPr>
                <w:rFonts w:ascii="GHEA Grapalat" w:hAnsi="GHEA Grapalat"/>
                <w:lang w:val="en-US"/>
              </w:rPr>
              <w:t>04104639</w:t>
            </w:r>
          </w:p>
        </w:tc>
      </w:tr>
      <w:tr w:rsidR="00B138F3" w:rsidRPr="00B138F3" w:rsidTr="006D624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F5CC9" w:rsidRPr="009F5CC9" w:rsidRDefault="00BE2572" w:rsidP="009F5CC9">
            <w:pPr>
              <w:widowControl w:val="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1E11A3">
              <w:rPr>
                <w:rFonts w:ascii="GHEA Grapalat" w:hAnsi="GHEA Grapalat"/>
              </w:rPr>
              <w:t xml:space="preserve"> </w:t>
            </w:r>
            <w:r w:rsidR="001E11A3" w:rsidRPr="00CD2D1B">
              <w:rPr>
                <w:rFonts w:ascii="GHEA Grapalat" w:hAnsi="GHEA Grapalat"/>
              </w:rPr>
              <w:t xml:space="preserve"> </w:t>
            </w:r>
            <w:r w:rsidR="001E11A3">
              <w:rPr>
                <w:rFonts w:ascii="GHEA Grapalat" w:hAnsi="GHEA Grapalat"/>
              </w:rPr>
              <w:t xml:space="preserve"> </w:t>
            </w:r>
            <w:r w:rsidR="009F5CC9" w:rsidRPr="009F5CC9">
              <w:rPr>
                <w:rFonts w:ascii="GHEA Grapalat" w:hAnsi="GHEA Grapalat"/>
              </w:rPr>
              <w:t xml:space="preserve">    АКБА КРЕДИТ АГРИКОЛ</w:t>
            </w:r>
          </w:p>
          <w:p w:rsidR="00BE2572" w:rsidRPr="00B138F3" w:rsidRDefault="00BE2572" w:rsidP="009F5CC9">
            <w:pPr>
              <w:widowControl w:val="0"/>
              <w:rPr>
                <w:rFonts w:ascii="GHEA Grapalat" w:hAnsi="GHEA Grapalat"/>
              </w:rPr>
            </w:pPr>
          </w:p>
        </w:tc>
      </w:tr>
      <w:tr w:rsidR="00B138F3" w:rsidRPr="00B138F3" w:rsidTr="006D624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F5CC9">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1E11A3">
              <w:rPr>
                <w:rFonts w:ascii="GHEA Grapalat" w:hAnsi="GHEA Grapalat"/>
              </w:rPr>
              <w:t xml:space="preserve"> </w:t>
            </w:r>
            <w:r w:rsidR="009F5CC9" w:rsidRPr="009F5CC9">
              <w:rPr>
                <w:rFonts w:ascii="Calibri" w:hAnsi="Calibri" w:cs="Arial"/>
                <w:sz w:val="20"/>
                <w:szCs w:val="20"/>
              </w:rPr>
              <w:t>22039969007600</w:t>
            </w:r>
          </w:p>
        </w:tc>
      </w:tr>
      <w:tr w:rsidR="00B138F3" w:rsidRPr="00B138F3" w:rsidTr="006D6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6D6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6D6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6D6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6D624E">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6D624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6D624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D624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6D624E">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6D624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6D624E">
            <w:pPr>
              <w:widowControl w:val="0"/>
              <w:spacing w:after="160"/>
              <w:rPr>
                <w:rFonts w:ascii="GHEA Grapalat" w:hAnsi="GHEA Grapalat" w:cs="Sylfaen"/>
              </w:rPr>
            </w:pPr>
          </w:p>
          <w:p w:rsidR="00BE2572" w:rsidRPr="00B138F3" w:rsidRDefault="00BE2572" w:rsidP="006D624E">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6D624E">
            <w:pPr>
              <w:widowControl w:val="0"/>
              <w:spacing w:after="160"/>
              <w:rPr>
                <w:rFonts w:ascii="GHEA Grapalat" w:hAnsi="GHEA Grapalat" w:cs="Sylfaen"/>
              </w:rPr>
            </w:pPr>
          </w:p>
          <w:p w:rsidR="00BE2572" w:rsidRPr="00B138F3" w:rsidRDefault="00BE2572" w:rsidP="006D624E">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6D624E">
            <w:pPr>
              <w:widowControl w:val="0"/>
              <w:spacing w:after="160"/>
              <w:rPr>
                <w:rFonts w:ascii="GHEA Grapalat" w:hAnsi="GHEA Grapalat" w:cs="Sylfaen"/>
              </w:rPr>
            </w:pPr>
          </w:p>
          <w:p w:rsidR="00BE2572" w:rsidRPr="00B138F3" w:rsidRDefault="00BE2572" w:rsidP="006D624E">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BE2572" w:rsidRPr="00B138F3" w:rsidRDefault="00BE2572" w:rsidP="006D624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6D624E">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6D624E">
            <w:pPr>
              <w:widowControl w:val="0"/>
              <w:spacing w:after="160"/>
              <w:rPr>
                <w:rFonts w:ascii="GHEA Grapalat" w:hAnsi="GHEA Grapalat" w:cs="Sylfaen"/>
              </w:rPr>
            </w:pPr>
          </w:p>
          <w:p w:rsidR="00BE2572" w:rsidRPr="00B138F3" w:rsidRDefault="00BE2572" w:rsidP="006D624E">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6D624E">
            <w:pPr>
              <w:widowControl w:val="0"/>
              <w:spacing w:after="160"/>
              <w:jc w:val="right"/>
              <w:rPr>
                <w:rFonts w:ascii="GHEA Grapalat" w:hAnsi="GHEA Grapalat" w:cs="Tahoma"/>
              </w:rPr>
            </w:pPr>
          </w:p>
          <w:p w:rsidR="00BE2572" w:rsidRPr="00B138F3" w:rsidRDefault="00BE2572" w:rsidP="006D624E">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6D624E">
            <w:pPr>
              <w:widowControl w:val="0"/>
              <w:spacing w:after="160"/>
              <w:rPr>
                <w:rFonts w:ascii="GHEA Grapalat" w:hAnsi="GHEA Grapalat" w:cs="Sylfaen"/>
              </w:rPr>
            </w:pPr>
          </w:p>
          <w:p w:rsidR="00BE2572" w:rsidRPr="00B138F3" w:rsidRDefault="00BE2572" w:rsidP="006D624E">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6D624E">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6D624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6D624E">
            <w:pPr>
              <w:widowControl w:val="0"/>
              <w:spacing w:after="160"/>
              <w:rPr>
                <w:rFonts w:ascii="GHEA Grapalat" w:hAnsi="GHEA Grapalat"/>
              </w:rPr>
            </w:pPr>
          </w:p>
          <w:p w:rsidR="00BE2572" w:rsidRPr="00B138F3" w:rsidRDefault="00BE2572" w:rsidP="006D624E">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6D624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6D624E">
            <w:pPr>
              <w:widowControl w:val="0"/>
              <w:spacing w:after="160"/>
              <w:rPr>
                <w:rFonts w:ascii="GHEA Grapalat" w:hAnsi="GHEA Grapalat" w:cs="Tahoma"/>
              </w:rPr>
            </w:pPr>
          </w:p>
          <w:p w:rsidR="00BE2572" w:rsidRPr="00B138F3" w:rsidRDefault="00BE2572" w:rsidP="006D624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6D624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6D624E">
            <w:pPr>
              <w:widowControl w:val="0"/>
              <w:spacing w:after="160"/>
              <w:rPr>
                <w:rFonts w:ascii="GHEA Grapalat" w:hAnsi="GHEA Grapalat" w:cs="Tahoma"/>
              </w:rPr>
            </w:pPr>
          </w:p>
          <w:p w:rsidR="00BE2572" w:rsidRPr="00B138F3" w:rsidRDefault="00BE2572" w:rsidP="006D624E">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6D624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6D624E">
            <w:pPr>
              <w:widowControl w:val="0"/>
              <w:spacing w:after="160"/>
              <w:rPr>
                <w:rFonts w:ascii="GHEA Grapalat" w:hAnsi="GHEA Grapalat" w:cs="Arial"/>
              </w:rPr>
            </w:pPr>
          </w:p>
        </w:tc>
      </w:tr>
      <w:tr w:rsidR="00B138F3" w:rsidRPr="00B138F3" w:rsidTr="006D624E">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6D624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6D624E">
            <w:pPr>
              <w:widowControl w:val="0"/>
              <w:spacing w:after="160"/>
              <w:rPr>
                <w:rFonts w:ascii="GHEA Grapalat" w:hAnsi="GHEA Grapalat" w:cs="Sylfaen"/>
              </w:rPr>
            </w:pPr>
          </w:p>
          <w:p w:rsidR="00BE2572" w:rsidRPr="00B138F3" w:rsidRDefault="00BE2572" w:rsidP="006D624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6D624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6D624E">
            <w:pPr>
              <w:widowControl w:val="0"/>
              <w:spacing w:after="160"/>
              <w:rPr>
                <w:rFonts w:ascii="GHEA Grapalat" w:hAnsi="GHEA Grapalat"/>
              </w:rPr>
            </w:pPr>
          </w:p>
          <w:p w:rsidR="00BE2572" w:rsidRPr="00B138F3" w:rsidRDefault="00BE2572" w:rsidP="006D624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6D624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6D624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D624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6D624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6D624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p>
        </w:tc>
      </w:tr>
      <w:tr w:rsidR="00B138F3"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p>
        </w:tc>
      </w:tr>
      <w:tr w:rsidR="00FF3DE9" w:rsidRPr="00B138F3" w:rsidTr="006D624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D624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D624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к Приглашению на </w:t>
      </w:r>
      <w:r w:rsidR="001E11A3" w:rsidRPr="001E11A3">
        <w:rPr>
          <w:rFonts w:ascii="GHEA Grapalat" w:hAnsi="GHEA Grapalat"/>
          <w:b/>
          <w:sz w:val="24"/>
          <w:szCs w:val="24"/>
        </w:rPr>
        <w:t>котировочной процедуры</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BC4360" w:rsidRPr="000C2156">
        <w:rPr>
          <w:rFonts w:ascii="GHEA Grapalat" w:hAnsi="GHEA Grapalat"/>
          <w:b/>
          <w:sz w:val="24"/>
          <w:szCs w:val="24"/>
        </w:rPr>
        <w:t>Ա</w:t>
      </w:r>
      <w:r w:rsidR="00BC4360">
        <w:rPr>
          <w:rFonts w:ascii="Sylfaen" w:hAnsi="Sylfaen"/>
          <w:b/>
          <w:sz w:val="24"/>
          <w:szCs w:val="24"/>
          <w:lang w:val="en-US"/>
        </w:rPr>
        <w:t>ՄԱԳՄ</w:t>
      </w:r>
      <w:r w:rsidR="00BC4360" w:rsidRPr="000C2156">
        <w:rPr>
          <w:rFonts w:ascii="GHEA Grapalat" w:hAnsi="GHEA Grapalat"/>
          <w:b/>
          <w:sz w:val="24"/>
          <w:szCs w:val="24"/>
        </w:rPr>
        <w:t>-ԳՀԱՊՁԲ-20/01</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2B09BD">
        <w:rPr>
          <w:rFonts w:ascii="GHEA Grapalat" w:hAnsi="GHEA Grapalat"/>
          <w:b/>
        </w:rPr>
        <w:t xml:space="preserve">И ТОВАРА ДЛЯ НУЖД ДЕТСКОГО САДА </w:t>
      </w:r>
      <w:proofErr w:type="spellStart"/>
      <w:r w:rsidR="00BC4360" w:rsidRPr="00BC4360">
        <w:rPr>
          <w:rFonts w:ascii="GHEA Grapalat" w:hAnsi="GHEA Grapalat"/>
          <w:b/>
        </w:rPr>
        <w:t>с.Арарат</w:t>
      </w:r>
      <w:proofErr w:type="spellEnd"/>
      <w:r w:rsidR="002B09BD">
        <w:rPr>
          <w:rFonts w:ascii="GHEA Grapalat" w:hAnsi="GHEA Grapalat"/>
          <w:b/>
        </w:rPr>
        <w:t xml:space="preserve"> </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W w:w="0" w:type="auto"/>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w:t>
      </w:r>
      <w:r w:rsidR="001E11A3" w:rsidRPr="001E11A3">
        <w:t xml:space="preserve"> </w:t>
      </w:r>
      <w:r w:rsidR="001E11A3" w:rsidRPr="001E11A3">
        <w:rPr>
          <w:rFonts w:ascii="GHEA Grapalat" w:hAnsi="GHEA Grapalat"/>
        </w:rPr>
        <w:t xml:space="preserve">Детский сад </w:t>
      </w:r>
      <w:proofErr w:type="spellStart"/>
      <w:r w:rsidR="00BC4360" w:rsidRPr="00BC4360">
        <w:rPr>
          <w:rFonts w:ascii="GHEA Grapalat" w:hAnsi="GHEA Grapalat"/>
        </w:rPr>
        <w:t>с.</w:t>
      </w:r>
      <w:r w:rsidR="00BC4360" w:rsidRPr="009873DD">
        <w:rPr>
          <w:rFonts w:ascii="GHEA Grapalat" w:hAnsi="GHEA Grapalat"/>
        </w:rPr>
        <w:t>Арарат</w:t>
      </w:r>
      <w:proofErr w:type="spellEnd"/>
      <w:r w:rsidR="001E11A3" w:rsidRPr="001E11A3">
        <w:rPr>
          <w:rFonts w:ascii="GHEA Grapalat" w:hAnsi="GHEA Grapalat"/>
        </w:rPr>
        <w:t xml:space="preserve"> </w:t>
      </w:r>
      <w:r w:rsidRPr="00B138F3">
        <w:rPr>
          <w:rFonts w:ascii="GHEA Grapalat" w:hAnsi="GHEA Grapalat"/>
        </w:rPr>
        <w:t>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1E11A3">
        <w:rPr>
          <w:rFonts w:ascii="GHEA Grapalat" w:hAnsi="GHEA Grapalat"/>
        </w:rPr>
        <w:t>1</w:t>
      </w:r>
      <w:r w:rsidR="00EC165E" w:rsidRPr="00B138F3">
        <w:rPr>
          <w:rFonts w:ascii="GHEA Grapalat" w:hAnsi="GHEA Grapalat"/>
        </w:rPr>
        <w:t>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w:t>
      </w:r>
      <w:r w:rsidR="001E11A3">
        <w:rPr>
          <w:rFonts w:ascii="GHEA Grapalat" w:hAnsi="GHEA Grapalat"/>
        </w:rPr>
        <w:t>1</w:t>
      </w:r>
      <w:r w:rsidR="00786A78" w:rsidRPr="00B138F3">
        <w:rPr>
          <w:rFonts w:ascii="GHEA Grapalat" w:hAnsi="GHEA Grapalat"/>
        </w:rPr>
        <w:t>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Осматривать товар и незамедлительно уведомлять Продавца </w:t>
      </w:r>
      <w:r w:rsidRPr="00B138F3">
        <w:rPr>
          <w:rFonts w:ascii="GHEA Grapalat" w:hAnsi="GHEA Grapalat"/>
        </w:rPr>
        <w:lastRenderedPageBreak/>
        <w:t>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w:t>
      </w:r>
      <w:r w:rsidRPr="00B138F3">
        <w:rPr>
          <w:rFonts w:ascii="GHEA Grapalat" w:hAnsi="GHEA Grapalat"/>
        </w:rPr>
        <w:lastRenderedPageBreak/>
        <w:t xml:space="preserve">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1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w:t>
      </w:r>
      <w:r w:rsidR="001E11A3">
        <w:rPr>
          <w:rFonts w:ascii="GHEA Grapalat" w:hAnsi="GHEA Grapalat"/>
        </w:rPr>
        <w:t>3</w:t>
      </w:r>
      <w:r>
        <w:rPr>
          <w:rFonts w:ascii="GHEA Grapalat" w:hAnsi="GHEA Grapalat"/>
        </w:rPr>
        <w:t xml:space="preserve">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w:t>
      </w:r>
      <w:r w:rsidR="001E11A3">
        <w:rPr>
          <w:rFonts w:ascii="GHEA Grapalat" w:hAnsi="GHEA Grapalat"/>
        </w:rPr>
        <w:t>5</w:t>
      </w:r>
      <w:r w:rsidR="00371CF8">
        <w:rPr>
          <w:rFonts w:ascii="GHEA Grapalat" w:hAnsi="GHEA Grapalat"/>
        </w:rPr>
        <w:t>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14"/>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w:t>
      </w:r>
      <w:r w:rsidRPr="00B138F3">
        <w:rPr>
          <w:rFonts w:ascii="GHEA Grapalat" w:hAnsi="GHEA Grapalat"/>
        </w:rPr>
        <w:lastRenderedPageBreak/>
        <w:t xml:space="preserve">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w:t>
      </w:r>
      <w:r w:rsidRPr="00B138F3">
        <w:rPr>
          <w:rFonts w:ascii="GHEA Grapalat" w:hAnsi="GHEA Grapalat"/>
        </w:rPr>
        <w:lastRenderedPageBreak/>
        <w:t>со дня внесения изменения</w:t>
      </w:r>
      <w:r w:rsidR="008D68DB" w:rsidRPr="00B138F3">
        <w:rPr>
          <w:rStyle w:val="af6"/>
          <w:rFonts w:ascii="GHEA Grapalat" w:hAnsi="GHEA Grapalat"/>
        </w:rPr>
        <w:footnoteReference w:customMarkFollows="1" w:id="15"/>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6"/>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w:t>
      </w:r>
      <w:r w:rsidRPr="00B138F3">
        <w:rPr>
          <w:rFonts w:ascii="GHEA Grapalat" w:hAnsi="GHEA Grapalat"/>
          <w:spacing w:val="-6"/>
        </w:rPr>
        <w:lastRenderedPageBreak/>
        <w:t>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8385F"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B138F3">
        <w:rPr>
          <w:rFonts w:ascii="GHEA Grapalat" w:hAnsi="GHEA Grapalat"/>
        </w:rPr>
        <w:t>заключенo</w:t>
      </w:r>
      <w:proofErr w:type="spellEnd"/>
      <w:r w:rsidRPr="00B138F3">
        <w:rPr>
          <w:rFonts w:ascii="GHEA Grapalat" w:hAnsi="GHEA Grapalat"/>
        </w:rPr>
        <w:t xml:space="preserve">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proofErr w:type="gramStart"/>
      <w:r w:rsidRPr="00B138F3">
        <w:rPr>
          <w:rFonts w:ascii="GHEA Grapalat" w:hAnsi="GHEA Grapalat"/>
        </w:rPr>
        <w:t>договора</w:t>
      </w:r>
      <w:proofErr w:type="gramEnd"/>
      <w:r w:rsidRPr="00B138F3">
        <w:rPr>
          <w:rFonts w:ascii="GHEA Grapalat" w:hAnsi="GHEA Grapalat"/>
        </w:rPr>
        <w:t xml:space="preserve">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17"/>
        <w:t>24</w:t>
      </w:r>
    </w:p>
    <w:p w:rsidR="0010467F" w:rsidRDefault="0010467F" w:rsidP="00B46D58">
      <w:pPr>
        <w:widowControl w:val="0"/>
        <w:tabs>
          <w:tab w:val="left" w:pos="1276"/>
        </w:tabs>
        <w:spacing w:after="160"/>
        <w:ind w:firstLine="567"/>
        <w:jc w:val="both"/>
        <w:rPr>
          <w:rFonts w:ascii="GHEA Grapalat" w:hAnsi="GHEA Grapalat"/>
        </w:rPr>
      </w:pPr>
    </w:p>
    <w:p w:rsidR="00071D1C" w:rsidRPr="00B138F3" w:rsidRDefault="002B09BD" w:rsidP="00B46D58">
      <w:pPr>
        <w:widowControl w:val="0"/>
        <w:tabs>
          <w:tab w:val="left" w:pos="1276"/>
        </w:tabs>
        <w:spacing w:after="160"/>
        <w:ind w:firstLine="567"/>
        <w:jc w:val="both"/>
        <w:rPr>
          <w:rFonts w:ascii="GHEA Grapalat" w:hAnsi="GHEA Grapalat"/>
        </w:rPr>
      </w:pPr>
      <w:r>
        <w:rPr>
          <w:rFonts w:ascii="GHEA Grapalat" w:hAnsi="GHEA Grapalat"/>
        </w:rPr>
        <w:lastRenderedPageBreak/>
        <w:t>8.16</w:t>
      </w:r>
      <w:r w:rsidR="00105E06">
        <w:rPr>
          <w:rFonts w:ascii="GHEA Grapalat" w:hAnsi="GHEA Grapalat"/>
        </w:rPr>
        <w:t>Данный договор заключается</w:t>
      </w:r>
      <w:proofErr w:type="gramStart"/>
      <w:r w:rsidR="00105E06">
        <w:rPr>
          <w:rFonts w:ascii="GHEA Grapalat" w:hAnsi="GHEA Grapalat"/>
        </w:rPr>
        <w:t xml:space="preserve"> ,</w:t>
      </w:r>
      <w:proofErr w:type="gramEnd"/>
      <w:r w:rsidR="00105E06">
        <w:rPr>
          <w:rFonts w:ascii="GHEA Grapalat" w:hAnsi="GHEA Grapalat"/>
        </w:rPr>
        <w:t>на основании закона статьи 441кодекса Республики Армении.</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Default="00105E06" w:rsidP="00B46D58">
            <w:pPr>
              <w:widowControl w:val="0"/>
              <w:jc w:val="center"/>
              <w:rPr>
                <w:rFonts w:ascii="GHEA Grapalat" w:hAnsi="GHEA Grapalat"/>
              </w:rPr>
            </w:pPr>
            <w:r>
              <w:rPr>
                <w:rFonts w:ascii="GHEA Grapalat" w:hAnsi="GHEA Grapalat"/>
              </w:rPr>
              <w:t xml:space="preserve">Детский сад </w:t>
            </w:r>
            <w:r w:rsidR="009873DD" w:rsidRPr="009873DD">
              <w:rPr>
                <w:rFonts w:ascii="GHEA Grapalat" w:hAnsi="GHEA Grapalat"/>
              </w:rPr>
              <w:t>село Арарат</w:t>
            </w:r>
            <w:r>
              <w:rPr>
                <w:rFonts w:ascii="GHEA Grapalat" w:hAnsi="GHEA Grapalat"/>
              </w:rPr>
              <w:t xml:space="preserve"> </w:t>
            </w:r>
            <w:r w:rsidR="00B31D11" w:rsidRPr="00055325">
              <w:rPr>
                <w:rFonts w:ascii="GHEA Grapalat" w:hAnsi="GHEA Grapalat"/>
              </w:rPr>
              <w:t>М</w:t>
            </w:r>
            <w:r>
              <w:rPr>
                <w:rFonts w:ascii="GHEA Grapalat" w:hAnsi="GHEA Grapalat"/>
              </w:rPr>
              <w:t xml:space="preserve">НКО </w:t>
            </w:r>
          </w:p>
          <w:p w:rsidR="001F3CDB" w:rsidRDefault="009873DD" w:rsidP="00105E06">
            <w:pPr>
              <w:widowControl w:val="0"/>
              <w:rPr>
                <w:rFonts w:ascii="GHEA Grapalat" w:hAnsi="GHEA Grapalat"/>
              </w:rPr>
            </w:pPr>
            <w:proofErr w:type="spellStart"/>
            <w:r w:rsidRPr="007B67EF">
              <w:rPr>
                <w:rFonts w:ascii="GHEA Grapalat" w:hAnsi="GHEA Grapalat"/>
              </w:rPr>
              <w:t>С.Арарат</w:t>
            </w:r>
            <w:proofErr w:type="spellEnd"/>
            <w:r w:rsidRPr="007B67EF">
              <w:rPr>
                <w:rFonts w:ascii="GHEA Grapalat" w:hAnsi="GHEA Grapalat"/>
              </w:rPr>
              <w:t xml:space="preserve"> Р </w:t>
            </w:r>
            <w:proofErr w:type="spellStart"/>
            <w:r w:rsidRPr="007B67EF">
              <w:rPr>
                <w:rFonts w:ascii="GHEA Grapalat" w:hAnsi="GHEA Grapalat"/>
              </w:rPr>
              <w:t>Варданян</w:t>
            </w:r>
            <w:proofErr w:type="spellEnd"/>
            <w:r w:rsidRPr="007B67EF">
              <w:rPr>
                <w:rFonts w:ascii="GHEA Grapalat" w:hAnsi="GHEA Grapalat"/>
              </w:rPr>
              <w:t xml:space="preserve"> 1</w:t>
            </w:r>
          </w:p>
          <w:p w:rsidR="00105E06" w:rsidRPr="007B67EF" w:rsidRDefault="00105E06" w:rsidP="00105E06">
            <w:pPr>
              <w:widowControl w:val="0"/>
              <w:rPr>
                <w:rFonts w:ascii="GHEA Grapalat" w:hAnsi="GHEA Grapalat"/>
              </w:rPr>
            </w:pPr>
            <w:r>
              <w:rPr>
                <w:rFonts w:ascii="GHEA Grapalat" w:hAnsi="GHEA Grapalat"/>
              </w:rPr>
              <w:t xml:space="preserve">УНН </w:t>
            </w:r>
            <w:r w:rsidR="007B67EF" w:rsidRPr="007B67EF">
              <w:rPr>
                <w:rFonts w:ascii="GHEA Grapalat" w:hAnsi="GHEA Grapalat"/>
              </w:rPr>
              <w:t>04104639</w:t>
            </w:r>
          </w:p>
          <w:p w:rsidR="00BB5E11" w:rsidRDefault="00BB5E11" w:rsidP="00105E06">
            <w:pPr>
              <w:widowControl w:val="0"/>
              <w:rPr>
                <w:rFonts w:ascii="GHEA Grapalat" w:hAnsi="GHEA Grapalat"/>
              </w:rPr>
            </w:pPr>
            <w:r>
              <w:rPr>
                <w:rFonts w:ascii="GHEA Grapalat" w:hAnsi="GHEA Grapalat"/>
              </w:rPr>
              <w:t xml:space="preserve">Номер счета </w:t>
            </w:r>
            <w:r w:rsidR="00DF4244" w:rsidRPr="00DF4244">
              <w:rPr>
                <w:rFonts w:ascii="GHEA Grapalat" w:hAnsi="GHEA Grapalat"/>
              </w:rPr>
              <w:t>22039969007600</w:t>
            </w:r>
          </w:p>
          <w:p w:rsidR="00BB5E11" w:rsidRDefault="001F3CDB" w:rsidP="00105E06">
            <w:pPr>
              <w:widowControl w:val="0"/>
              <w:rPr>
                <w:rFonts w:ascii="GHEA Grapalat" w:hAnsi="GHEA Grapalat"/>
              </w:rPr>
            </w:pPr>
            <w:r w:rsidRPr="001F3CDB">
              <w:rPr>
                <w:rFonts w:ascii="GHEA Grapalat" w:hAnsi="GHEA Grapalat"/>
              </w:rPr>
              <w:t>А</w:t>
            </w:r>
            <w:r w:rsidR="00DF4244" w:rsidRPr="00DF4244">
              <w:rPr>
                <w:rFonts w:ascii="GHEA Grapalat" w:hAnsi="GHEA Grapalat"/>
              </w:rPr>
              <w:t>КБА КРЕДИТ АГРИКОЛ</w:t>
            </w:r>
            <w:r w:rsidR="00DF4244" w:rsidRPr="00ED01EE">
              <w:rPr>
                <w:rFonts w:ascii="GHEA Grapalat" w:hAnsi="GHEA Grapalat"/>
              </w:rPr>
              <w:t xml:space="preserve"> </w:t>
            </w:r>
            <w:r w:rsidRPr="001F3CDB">
              <w:rPr>
                <w:rFonts w:ascii="GHEA Grapalat" w:hAnsi="GHEA Grapalat"/>
              </w:rPr>
              <w:t>БАНК</w:t>
            </w:r>
            <w:r>
              <w:rPr>
                <w:rFonts w:ascii="GHEA Grapalat" w:hAnsi="GHEA Grapalat"/>
              </w:rPr>
              <w:t xml:space="preserve"> </w:t>
            </w:r>
          </w:p>
          <w:p w:rsidR="00BF1654" w:rsidRPr="00DF4244" w:rsidRDefault="00BF1654" w:rsidP="00105E06">
            <w:pPr>
              <w:widowControl w:val="0"/>
              <w:rPr>
                <w:rFonts w:ascii="GHEA Grapalat" w:hAnsi="GHEA Grapalat"/>
              </w:rPr>
            </w:pP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4"/>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8"/>
        <w:t>*</w:t>
      </w:r>
    </w:p>
    <w:p w:rsidR="00165C07" w:rsidRDefault="00165C07" w:rsidP="00B46D58">
      <w:pPr>
        <w:widowControl w:val="0"/>
        <w:spacing w:after="160"/>
        <w:jc w:val="center"/>
      </w:pPr>
    </w:p>
    <w:p w:rsidR="00165C07" w:rsidRDefault="00165C07" w:rsidP="00B46D58">
      <w:pPr>
        <w:widowControl w:val="0"/>
        <w:spacing w:after="160"/>
        <w:jc w:val="center"/>
      </w:pPr>
    </w:p>
    <w:p w:rsidR="00165C07" w:rsidRDefault="00165C07" w:rsidP="00B46D58">
      <w:pPr>
        <w:widowControl w:val="0"/>
        <w:spacing w:after="160"/>
        <w:jc w:val="center"/>
      </w:pPr>
    </w:p>
    <w:p w:rsidR="00165C07" w:rsidRPr="00B138F3" w:rsidRDefault="00165C07" w:rsidP="00B46D58">
      <w:pPr>
        <w:widowControl w:val="0"/>
        <w:spacing w:after="160"/>
        <w:jc w:val="center"/>
        <w:rPr>
          <w:rFonts w:ascii="GHEA Grapalat" w:hAnsi="GHEA Grapalat"/>
        </w:rPr>
      </w:pP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2713"/>
        <w:gridCol w:w="1559"/>
        <w:gridCol w:w="1925"/>
        <w:gridCol w:w="1467"/>
        <w:gridCol w:w="1085"/>
        <w:gridCol w:w="1559"/>
        <w:gridCol w:w="1134"/>
        <w:gridCol w:w="853"/>
        <w:gridCol w:w="709"/>
        <w:gridCol w:w="1158"/>
        <w:gridCol w:w="956"/>
      </w:tblGrid>
      <w:tr w:rsidR="00B138F3" w:rsidRPr="00B138F3" w:rsidTr="0021306B">
        <w:trPr>
          <w:jc w:val="center"/>
        </w:trPr>
        <w:tc>
          <w:tcPr>
            <w:tcW w:w="16359"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21306B">
        <w:trPr>
          <w:trHeight w:val="219"/>
          <w:jc w:val="center"/>
        </w:trPr>
        <w:tc>
          <w:tcPr>
            <w:tcW w:w="1241"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3"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9"/>
              <w:t>**</w:t>
            </w:r>
          </w:p>
        </w:tc>
        <w:tc>
          <w:tcPr>
            <w:tcW w:w="146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3"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23"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21306B">
        <w:trPr>
          <w:trHeight w:val="445"/>
          <w:jc w:val="center"/>
        </w:trPr>
        <w:tc>
          <w:tcPr>
            <w:tcW w:w="1241" w:type="dxa"/>
            <w:vMerge/>
            <w:vAlign w:val="center"/>
          </w:tcPr>
          <w:p w:rsidR="00071D1C" w:rsidRPr="00B138F3" w:rsidRDefault="00071D1C" w:rsidP="00B46D58">
            <w:pPr>
              <w:widowControl w:val="0"/>
              <w:jc w:val="center"/>
              <w:rPr>
                <w:rFonts w:ascii="GHEA Grapalat" w:hAnsi="GHEA Grapalat"/>
                <w:sz w:val="16"/>
                <w:szCs w:val="16"/>
              </w:rPr>
            </w:pPr>
          </w:p>
        </w:tc>
        <w:tc>
          <w:tcPr>
            <w:tcW w:w="2713"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925" w:type="dxa"/>
            <w:vMerge/>
            <w:vAlign w:val="center"/>
          </w:tcPr>
          <w:p w:rsidR="00071D1C" w:rsidRPr="00B138F3" w:rsidRDefault="00071D1C" w:rsidP="00B46D58">
            <w:pPr>
              <w:widowControl w:val="0"/>
              <w:jc w:val="center"/>
              <w:rPr>
                <w:rFonts w:ascii="GHEA Grapalat" w:hAnsi="GHEA Grapalat"/>
                <w:sz w:val="16"/>
                <w:szCs w:val="16"/>
              </w:rPr>
            </w:pPr>
          </w:p>
        </w:tc>
        <w:tc>
          <w:tcPr>
            <w:tcW w:w="1467"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853" w:type="dxa"/>
            <w:vMerge/>
            <w:vAlign w:val="center"/>
          </w:tcPr>
          <w:p w:rsidR="00071D1C" w:rsidRPr="00B138F3" w:rsidRDefault="00071D1C" w:rsidP="00B46D58">
            <w:pPr>
              <w:widowControl w:val="0"/>
              <w:jc w:val="center"/>
              <w:rPr>
                <w:rFonts w:ascii="GHEA Grapalat" w:hAnsi="GHEA Grapalat"/>
                <w:sz w:val="16"/>
                <w:szCs w:val="16"/>
              </w:rPr>
            </w:pPr>
          </w:p>
        </w:tc>
        <w:tc>
          <w:tcPr>
            <w:tcW w:w="70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56"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20"/>
              <w:t>***</w:t>
            </w:r>
          </w:p>
        </w:tc>
      </w:tr>
      <w:tr w:rsidR="0021306B" w:rsidRPr="00B138F3" w:rsidTr="00F92023">
        <w:trPr>
          <w:trHeight w:val="246"/>
          <w:jc w:val="center"/>
        </w:trPr>
        <w:tc>
          <w:tcPr>
            <w:tcW w:w="1241" w:type="dxa"/>
            <w:vAlign w:val="center"/>
          </w:tcPr>
          <w:p w:rsidR="0021306B" w:rsidRDefault="0021306B">
            <w:pPr>
              <w:jc w:val="center"/>
              <w:rPr>
                <w:rFonts w:ascii="Calibri" w:hAnsi="Calibri" w:cs="Calibri"/>
                <w:sz w:val="22"/>
                <w:szCs w:val="22"/>
              </w:rPr>
            </w:pPr>
            <w:r>
              <w:rPr>
                <w:rFonts w:ascii="Calibri" w:hAnsi="Calibri" w:cs="Calibri"/>
                <w:sz w:val="22"/>
                <w:szCs w:val="22"/>
              </w:rPr>
              <w:t>1</w:t>
            </w:r>
          </w:p>
        </w:tc>
        <w:tc>
          <w:tcPr>
            <w:tcW w:w="2713" w:type="dxa"/>
            <w:vAlign w:val="center"/>
          </w:tcPr>
          <w:p w:rsidR="0021306B" w:rsidRDefault="0021306B">
            <w:pPr>
              <w:jc w:val="center"/>
              <w:rPr>
                <w:rFonts w:ascii="Sylfaen" w:hAnsi="Sylfaen" w:cs="Calibri"/>
              </w:rPr>
            </w:pPr>
            <w:r>
              <w:rPr>
                <w:rFonts w:ascii="Sylfaen" w:hAnsi="Sylfaen" w:cs="Calibri"/>
              </w:rPr>
              <w:t>15811100</w:t>
            </w:r>
          </w:p>
        </w:tc>
        <w:tc>
          <w:tcPr>
            <w:tcW w:w="1559" w:type="dxa"/>
            <w:vAlign w:val="center"/>
          </w:tcPr>
          <w:p w:rsidR="0021306B" w:rsidRDefault="0021306B">
            <w:pPr>
              <w:jc w:val="center"/>
              <w:rPr>
                <w:rFonts w:ascii="Sylfaen" w:hAnsi="Sylfaen" w:cs="Calibri"/>
              </w:rPr>
            </w:pPr>
            <w:r>
              <w:rPr>
                <w:rFonts w:ascii="Sylfaen" w:hAnsi="Sylfaen" w:cs="Calibri"/>
              </w:rPr>
              <w:t>хлеб</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both"/>
              <w:rPr>
                <w:rFonts w:ascii="GHEA Grapalat" w:hAnsi="GHEA Grapalat" w:cs="Calibri"/>
                <w:color w:val="C00000"/>
                <w:sz w:val="16"/>
                <w:szCs w:val="16"/>
              </w:rPr>
            </w:pPr>
            <w:r>
              <w:rPr>
                <w:rFonts w:ascii="GHEA Grapalat" w:hAnsi="GHEA Grapalat" w:cs="Calibri"/>
                <w:color w:val="C00000"/>
                <w:sz w:val="16"/>
                <w:szCs w:val="16"/>
              </w:rPr>
              <w:t xml:space="preserve">Хлеб из пшеничной муки 1-го типа, АСТ </w:t>
            </w:r>
            <w:r>
              <w:rPr>
                <w:rFonts w:ascii="GHEA Grapalat" w:hAnsi="GHEA Grapalat" w:cs="Calibri"/>
                <w:color w:val="C00000"/>
                <w:sz w:val="16"/>
                <w:szCs w:val="16"/>
              </w:rPr>
              <w:lastRenderedPageBreak/>
              <w:t>31-99. Влажность 42-44%, уровень кислотности 2,5-3,5, вес 1000 г +/- 3%, допустимое отклонение, пористость менее 65%.Технический регламент Таможенного союза по безопасности и маркировке № 02/2011 и 022/2011,статья 9 Закона РА о безопасности пищевых продуктов,</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6171</w:t>
            </w:r>
          </w:p>
        </w:tc>
        <w:tc>
          <w:tcPr>
            <w:tcW w:w="709" w:type="dxa"/>
            <w:vAlign w:val="center"/>
          </w:tcPr>
          <w:p w:rsidR="0021306B" w:rsidRPr="006D110F" w:rsidRDefault="006D110F" w:rsidP="006D110F">
            <w:pPr>
              <w:jc w:val="center"/>
              <w:rPr>
                <w:rFonts w:ascii="Sylfaen" w:hAnsi="Sylfaen" w:cs="Calibri"/>
                <w:sz w:val="18"/>
                <w:szCs w:val="18"/>
                <w:lang w:val="en-US"/>
              </w:rPr>
            </w:pPr>
            <w:proofErr w:type="spellStart"/>
            <w:r>
              <w:rPr>
                <w:rFonts w:ascii="Sylfaen" w:hAnsi="Sylfaen" w:cs="Calibri"/>
                <w:sz w:val="18"/>
                <w:szCs w:val="18"/>
                <w:lang w:val="en-US"/>
              </w:rPr>
              <w:t>С.Арарат</w:t>
            </w:r>
            <w:proofErr w:type="spellEnd"/>
            <w:r>
              <w:rPr>
                <w:rFonts w:ascii="Sylfaen" w:hAnsi="Sylfaen" w:cs="Calibri"/>
                <w:sz w:val="18"/>
                <w:szCs w:val="18"/>
                <w:lang w:val="en-US"/>
              </w:rPr>
              <w:t xml:space="preserve"> </w:t>
            </w:r>
            <w:proofErr w:type="spellStart"/>
            <w:r>
              <w:rPr>
                <w:rFonts w:ascii="Sylfaen" w:hAnsi="Sylfaen" w:cs="Calibri"/>
                <w:sz w:val="18"/>
                <w:szCs w:val="18"/>
                <w:lang w:val="en-US"/>
              </w:rPr>
              <w:t>Р.Вар</w:t>
            </w:r>
            <w:r>
              <w:rPr>
                <w:rFonts w:ascii="Sylfaen" w:hAnsi="Sylfaen" w:cs="Calibri"/>
                <w:sz w:val="18"/>
                <w:szCs w:val="18"/>
                <w:lang w:val="en-US"/>
              </w:rPr>
              <w:lastRenderedPageBreak/>
              <w:t>данян</w:t>
            </w:r>
            <w:proofErr w:type="spellEnd"/>
            <w:r>
              <w:rPr>
                <w:rFonts w:ascii="Sylfaen" w:hAnsi="Sylfaen" w:cs="Calibri"/>
                <w:sz w:val="18"/>
                <w:szCs w:val="18"/>
                <w:lang w:val="en-US"/>
              </w:rPr>
              <w:t xml:space="preserve"> 1</w:t>
            </w:r>
          </w:p>
        </w:tc>
        <w:tc>
          <w:tcPr>
            <w:tcW w:w="1158"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lastRenderedPageBreak/>
              <w:t>611</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 xml:space="preserve">финансовые средства, </w:t>
            </w:r>
            <w:r>
              <w:rPr>
                <w:rFonts w:ascii="Sylfaen" w:hAnsi="Sylfaen" w:cs="Calibri"/>
                <w:sz w:val="16"/>
                <w:szCs w:val="16"/>
              </w:rPr>
              <w:lastRenderedPageBreak/>
              <w:t>каждый рабочий день с даты вступления в силу соглашения между сторонами, 25 кг ежедневно 08-30 - 09-00</w:t>
            </w:r>
          </w:p>
        </w:tc>
      </w:tr>
      <w:tr w:rsidR="0021306B" w:rsidRPr="00B138F3" w:rsidTr="00F92023">
        <w:trPr>
          <w:trHeight w:val="246"/>
          <w:jc w:val="center"/>
        </w:trPr>
        <w:tc>
          <w:tcPr>
            <w:tcW w:w="1241"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2</w:t>
            </w:r>
          </w:p>
        </w:tc>
        <w:tc>
          <w:tcPr>
            <w:tcW w:w="2713" w:type="dxa"/>
            <w:vAlign w:val="center"/>
          </w:tcPr>
          <w:p w:rsidR="0021306B" w:rsidRDefault="0021306B">
            <w:pPr>
              <w:jc w:val="center"/>
              <w:rPr>
                <w:rFonts w:ascii="Sylfaen" w:hAnsi="Sylfaen" w:cs="Calibri"/>
              </w:rPr>
            </w:pPr>
            <w:r>
              <w:rPr>
                <w:rFonts w:ascii="Sylfaen" w:hAnsi="Sylfaen" w:cs="Calibri"/>
              </w:rPr>
              <w:t>15531100</w:t>
            </w:r>
          </w:p>
        </w:tc>
        <w:tc>
          <w:tcPr>
            <w:tcW w:w="1559" w:type="dxa"/>
            <w:vAlign w:val="center"/>
          </w:tcPr>
          <w:p w:rsidR="0021306B" w:rsidRDefault="0021306B">
            <w:pPr>
              <w:jc w:val="center"/>
              <w:rPr>
                <w:rFonts w:ascii="Sylfaen" w:hAnsi="Sylfaen" w:cs="Calibri"/>
              </w:rPr>
            </w:pPr>
            <w:r>
              <w:rPr>
                <w:rFonts w:ascii="Sylfaen" w:hAnsi="Sylfaen" w:cs="Calibri"/>
              </w:rPr>
              <w:t>сливочное масло</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both"/>
              <w:rPr>
                <w:rFonts w:ascii="GHEA Grapalat" w:hAnsi="GHEA Grapalat" w:cs="Calibri"/>
                <w:color w:val="C00000"/>
                <w:sz w:val="16"/>
                <w:szCs w:val="16"/>
              </w:rPr>
            </w:pPr>
            <w:r>
              <w:rPr>
                <w:rFonts w:ascii="GHEA Grapalat" w:hAnsi="GHEA Grapalat" w:cs="Calibri"/>
                <w:color w:val="C00000"/>
                <w:sz w:val="16"/>
                <w:szCs w:val="16"/>
              </w:rPr>
              <w:t xml:space="preserve">Сливочное масло, Молочные продукты 82,9%, Влажность 15,7%, Твердые нежирные ингредиенты 1,4%, Энергия 3090 кДж / 100 г, До 25 кг в картонных коробках, Пищевая вставка, Срок годности 80 дней после доставки Срок годности не менее 15 </w:t>
            </w:r>
            <w:r>
              <w:rPr>
                <w:rFonts w:ascii="GHEA Grapalat" w:hAnsi="GHEA Grapalat" w:cs="Calibri"/>
                <w:color w:val="C00000"/>
                <w:sz w:val="16"/>
                <w:szCs w:val="16"/>
              </w:rPr>
              <w:lastRenderedPageBreak/>
              <w:t>месяцев с даты изготовления. Технический регламент Таможенного союза по безопасности и маркировке статья 9 Закона РА № 021/2011, 033/2013 и 022/2011, Закона РА «О безопасности пищевых продуктов». Указ № 1925-Н от 21 декабря 2006 г.</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80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800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финансовые средства с даты вступления в силу соглашения между сторонами  месячная доставка - максимум 100 кг / максимум - дважды /</w:t>
            </w:r>
          </w:p>
        </w:tc>
      </w:tr>
      <w:tr w:rsidR="0021306B" w:rsidRPr="00B138F3" w:rsidTr="00F92023">
        <w:trPr>
          <w:trHeight w:val="246"/>
          <w:jc w:val="center"/>
        </w:trPr>
        <w:tc>
          <w:tcPr>
            <w:tcW w:w="1241"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3</w:t>
            </w:r>
          </w:p>
        </w:tc>
        <w:tc>
          <w:tcPr>
            <w:tcW w:w="2713" w:type="dxa"/>
            <w:vAlign w:val="center"/>
          </w:tcPr>
          <w:p w:rsidR="0021306B" w:rsidRDefault="0021306B">
            <w:pPr>
              <w:jc w:val="center"/>
              <w:rPr>
                <w:rFonts w:ascii="Sylfaen" w:hAnsi="Sylfaen" w:cs="Calibri"/>
              </w:rPr>
            </w:pPr>
            <w:r>
              <w:rPr>
                <w:rFonts w:ascii="Sylfaen" w:hAnsi="Sylfaen" w:cs="Calibri"/>
              </w:rPr>
              <w:t>15111110</w:t>
            </w:r>
          </w:p>
        </w:tc>
        <w:tc>
          <w:tcPr>
            <w:tcW w:w="1559" w:type="dxa"/>
            <w:vAlign w:val="center"/>
          </w:tcPr>
          <w:p w:rsidR="0021306B" w:rsidRDefault="0021306B">
            <w:pPr>
              <w:jc w:val="center"/>
              <w:rPr>
                <w:rFonts w:ascii="Sylfaen" w:hAnsi="Sylfaen" w:cs="Calibri"/>
              </w:rPr>
            </w:pPr>
            <w:r>
              <w:rPr>
                <w:rFonts w:ascii="Sylfaen" w:hAnsi="Sylfaen" w:cs="Calibri"/>
              </w:rPr>
              <w:t>мясо говядины</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20"/>
                <w:szCs w:val="20"/>
              </w:rPr>
            </w:pPr>
            <w:r>
              <w:rPr>
                <w:rFonts w:ascii="Sylfaen" w:hAnsi="Sylfaen" w:cs="Calibri"/>
                <w:color w:val="FF0000"/>
                <w:sz w:val="20"/>
                <w:szCs w:val="20"/>
              </w:rPr>
              <w:t xml:space="preserve">Говяжья вырезка /филе/ 1-го класса, ГОСТ 779-55 (мышцы хорошо развитые, охлажденные (корова, бык, </w:t>
            </w:r>
            <w:proofErr w:type="spellStart"/>
            <w:r>
              <w:rPr>
                <w:rFonts w:ascii="Sylfaen" w:hAnsi="Sylfaen" w:cs="Calibri"/>
                <w:color w:val="FF0000"/>
                <w:sz w:val="20"/>
                <w:szCs w:val="20"/>
              </w:rPr>
              <w:t>эриндж</w:t>
            </w:r>
            <w:proofErr w:type="spellEnd"/>
            <w:r>
              <w:rPr>
                <w:rFonts w:ascii="Sylfaen" w:hAnsi="Sylfaen" w:cs="Calibri"/>
                <w:color w:val="FF0000"/>
                <w:sz w:val="20"/>
                <w:szCs w:val="20"/>
              </w:rPr>
              <w:t>)), упакованные в соответствующие текстуры (</w:t>
            </w:r>
            <w:proofErr w:type="spellStart"/>
            <w:r>
              <w:rPr>
                <w:rFonts w:ascii="Sylfaen" w:hAnsi="Sylfaen" w:cs="Calibri"/>
                <w:color w:val="FF0000"/>
                <w:sz w:val="20"/>
                <w:szCs w:val="20"/>
              </w:rPr>
              <w:t>бияз</w:t>
            </w:r>
            <w:proofErr w:type="spellEnd"/>
            <w:r>
              <w:rPr>
                <w:rFonts w:ascii="Sylfaen" w:hAnsi="Sylfaen" w:cs="Calibri"/>
                <w:color w:val="FF0000"/>
                <w:sz w:val="20"/>
                <w:szCs w:val="20"/>
              </w:rPr>
              <w:t xml:space="preserve"> или марля) или в полиэтиленовую упаковку. </w:t>
            </w:r>
            <w:r>
              <w:rPr>
                <w:rFonts w:ascii="Sylfaen" w:hAnsi="Sylfaen" w:cs="Calibri"/>
                <w:color w:val="FF0000"/>
                <w:sz w:val="20"/>
                <w:szCs w:val="20"/>
              </w:rPr>
              <w:lastRenderedPageBreak/>
              <w:t xml:space="preserve">при доставке температура глубокого слоя мышцы должна быть не выше 8 </w:t>
            </w:r>
            <w:proofErr w:type="spellStart"/>
            <w:r>
              <w:rPr>
                <w:rFonts w:ascii="Sylfaen" w:hAnsi="Sylfaen" w:cs="Calibri"/>
                <w:color w:val="FF0000"/>
                <w:sz w:val="20"/>
                <w:szCs w:val="20"/>
              </w:rPr>
              <w:t>градусов</w:t>
            </w:r>
            <w:proofErr w:type="gramStart"/>
            <w:r>
              <w:rPr>
                <w:rFonts w:ascii="Sylfaen" w:hAnsi="Sylfaen" w:cs="Calibri"/>
                <w:color w:val="FF0000"/>
                <w:sz w:val="20"/>
                <w:szCs w:val="20"/>
              </w:rPr>
              <w:t>.О</w:t>
            </w:r>
            <w:proofErr w:type="gramEnd"/>
            <w:r>
              <w:rPr>
                <w:rFonts w:ascii="Sylfaen" w:hAnsi="Sylfaen" w:cs="Calibri"/>
                <w:color w:val="FF0000"/>
                <w:sz w:val="20"/>
                <w:szCs w:val="20"/>
              </w:rPr>
              <w:t>статочный</w:t>
            </w:r>
            <w:proofErr w:type="spellEnd"/>
            <w:r>
              <w:rPr>
                <w:rFonts w:ascii="Sylfaen" w:hAnsi="Sylfaen" w:cs="Calibri"/>
                <w:color w:val="FF0000"/>
                <w:sz w:val="20"/>
                <w:szCs w:val="20"/>
              </w:rPr>
              <w:t xml:space="preserve"> срок годности при доставке составляет не менее 70%. Технический регламент Таможенного союза по безопасности и маркировке статья 9 Закона РА  № 021/2011, 034/2013 и 022/2011, Закона РА «О безопасности пищевых продуктов»</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726</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726</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В случае финансовых средств месячный максимум, начиная со дня вступления в силу соглашения между сторонами - 100 кг / максимальный месячный запас - 5 раз /.</w:t>
            </w:r>
          </w:p>
        </w:tc>
      </w:tr>
      <w:tr w:rsidR="0021306B" w:rsidRPr="00B138F3" w:rsidTr="00F92023">
        <w:trPr>
          <w:trHeight w:val="246"/>
          <w:jc w:val="center"/>
        </w:trPr>
        <w:tc>
          <w:tcPr>
            <w:tcW w:w="1241"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4</w:t>
            </w:r>
          </w:p>
        </w:tc>
        <w:tc>
          <w:tcPr>
            <w:tcW w:w="2713" w:type="dxa"/>
            <w:vAlign w:val="center"/>
          </w:tcPr>
          <w:p w:rsidR="0021306B" w:rsidRDefault="0021306B">
            <w:pPr>
              <w:jc w:val="center"/>
              <w:rPr>
                <w:rFonts w:ascii="Sylfaen" w:hAnsi="Sylfaen" w:cs="Calibri"/>
              </w:rPr>
            </w:pPr>
            <w:r>
              <w:rPr>
                <w:rFonts w:ascii="Sylfaen" w:hAnsi="Sylfaen" w:cs="Calibri"/>
              </w:rPr>
              <w:t>15112150</w:t>
            </w:r>
          </w:p>
        </w:tc>
        <w:tc>
          <w:tcPr>
            <w:tcW w:w="1559" w:type="dxa"/>
            <w:vAlign w:val="center"/>
          </w:tcPr>
          <w:p w:rsidR="0021306B" w:rsidRDefault="0021306B">
            <w:pPr>
              <w:jc w:val="center"/>
              <w:rPr>
                <w:rFonts w:ascii="Sylfaen" w:hAnsi="Sylfaen" w:cs="Calibri"/>
              </w:rPr>
            </w:pPr>
            <w:r>
              <w:rPr>
                <w:rFonts w:ascii="Sylfaen" w:hAnsi="Sylfaen" w:cs="Calibri"/>
              </w:rPr>
              <w:t>Куриное мясо</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16"/>
                <w:szCs w:val="16"/>
              </w:rPr>
            </w:pPr>
            <w:r>
              <w:rPr>
                <w:rFonts w:ascii="Sylfaen" w:hAnsi="Sylfaen" w:cs="Calibri"/>
                <w:color w:val="FF0000"/>
                <w:sz w:val="16"/>
                <w:szCs w:val="16"/>
              </w:rPr>
              <w:t xml:space="preserve">Мясо куриное типа 1, замороженный, цельный, типа бройлера, без кишок, чистый, бескровный, без побочных запахов. ГОСТ </w:t>
            </w:r>
            <w:r>
              <w:rPr>
                <w:rFonts w:ascii="Sylfaen" w:hAnsi="Sylfaen" w:cs="Calibri"/>
                <w:color w:val="FF0000"/>
                <w:sz w:val="16"/>
                <w:szCs w:val="16"/>
              </w:rPr>
              <w:lastRenderedPageBreak/>
              <w:t xml:space="preserve">31962-2013. Остаточный срок службы товара на момент доставки не менее 90% от установленного срока. Доставка мяса должна осуществляться с помощью транспортных средств с санитарными паспортами, утвержденными Приказом N 85-N от 14 марта 2017 года начальника штаба СФС </w:t>
            </w:r>
            <w:proofErr w:type="spellStart"/>
            <w:r>
              <w:rPr>
                <w:rFonts w:ascii="Sylfaen" w:hAnsi="Sylfaen" w:cs="Calibri"/>
                <w:color w:val="FF0000"/>
                <w:sz w:val="16"/>
                <w:szCs w:val="16"/>
              </w:rPr>
              <w:t>РА.Упаковка</w:t>
            </w:r>
            <w:proofErr w:type="spellEnd"/>
            <w:r>
              <w:rPr>
                <w:rFonts w:ascii="Sylfaen" w:hAnsi="Sylfaen" w:cs="Calibri"/>
                <w:color w:val="FF0000"/>
                <w:sz w:val="16"/>
                <w:szCs w:val="16"/>
              </w:rPr>
              <w:t xml:space="preserve"> в соответствии с Техническим регламентом Таможенного союза (CU CC 005/2011) по безопасности упаковки. Безопасность в соответствии с Техническим регламентом Таможенного союза (021/2011) о безопасности пищевых продуктов, Техническим регламентом о безопасности мяса и мяса Таможенного </w:t>
            </w:r>
            <w:r>
              <w:rPr>
                <w:rFonts w:ascii="Sylfaen" w:hAnsi="Sylfaen" w:cs="Calibri"/>
                <w:color w:val="FF0000"/>
                <w:sz w:val="16"/>
                <w:szCs w:val="16"/>
              </w:rPr>
              <w:lastRenderedPageBreak/>
              <w:t xml:space="preserve">союза (034/2011) и безопасностью пищевых добавок, </w:t>
            </w:r>
            <w:proofErr w:type="spellStart"/>
            <w:r>
              <w:rPr>
                <w:rFonts w:ascii="Sylfaen" w:hAnsi="Sylfaen" w:cs="Calibri"/>
                <w:color w:val="FF0000"/>
                <w:sz w:val="16"/>
                <w:szCs w:val="16"/>
              </w:rPr>
              <w:t>ароматизаторов</w:t>
            </w:r>
            <w:proofErr w:type="spellEnd"/>
            <w:r>
              <w:rPr>
                <w:rFonts w:ascii="Sylfaen" w:hAnsi="Sylfaen" w:cs="Calibri"/>
                <w:color w:val="FF0000"/>
                <w:sz w:val="16"/>
                <w:szCs w:val="16"/>
              </w:rPr>
              <w:t xml:space="preserve"> и вспомогательных технологических веще</w:t>
            </w:r>
            <w:proofErr w:type="gramStart"/>
            <w:r>
              <w:rPr>
                <w:rFonts w:ascii="Sylfaen" w:hAnsi="Sylfaen" w:cs="Calibri"/>
                <w:color w:val="FF0000"/>
                <w:sz w:val="16"/>
                <w:szCs w:val="16"/>
              </w:rPr>
              <w:t>ств Тр</w:t>
            </w:r>
            <w:proofErr w:type="gramEnd"/>
            <w:r>
              <w:rPr>
                <w:rFonts w:ascii="Sylfaen" w:hAnsi="Sylfaen" w:cs="Calibri"/>
                <w:color w:val="FF0000"/>
                <w:sz w:val="16"/>
                <w:szCs w:val="16"/>
              </w:rPr>
              <w:t xml:space="preserve">ебования »Требования технического регламента Таможенного союза (ТС ПО 029/2012). Маркировка в соответствии с требованиями Технического регламента Таможенного союза по маркировке пищевых продуктов (022/2011 </w:t>
            </w:r>
            <w:proofErr w:type="spellStart"/>
            <w:r>
              <w:rPr>
                <w:rFonts w:ascii="Sylfaen" w:hAnsi="Sylfaen" w:cs="Calibri"/>
                <w:color w:val="FF0000"/>
                <w:sz w:val="16"/>
                <w:szCs w:val="16"/>
              </w:rPr>
              <w:t>д.е</w:t>
            </w:r>
            <w:proofErr w:type="spellEnd"/>
            <w:r>
              <w:rPr>
                <w:rFonts w:ascii="Sylfaen" w:hAnsi="Sylfaen" w:cs="Calibri"/>
                <w:color w:val="FF0000"/>
                <w:sz w:val="16"/>
                <w:szCs w:val="16"/>
              </w:rPr>
              <w:t>.).</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614</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614</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 xml:space="preserve">Если предусмотрены средства, максимальный месячный срок с даты </w:t>
            </w:r>
            <w:r>
              <w:rPr>
                <w:rFonts w:ascii="Sylfaen" w:hAnsi="Sylfaen" w:cs="Calibri"/>
                <w:sz w:val="16"/>
                <w:szCs w:val="16"/>
              </w:rPr>
              <w:lastRenderedPageBreak/>
              <w:t>вступления в силу соглашения между сторонами составляет 150 кг / поставка максимум 5 раз /.</w:t>
            </w:r>
          </w:p>
        </w:tc>
      </w:tr>
      <w:tr w:rsidR="0021306B" w:rsidRPr="00B138F3" w:rsidTr="00F92023">
        <w:trPr>
          <w:trHeight w:val="246"/>
          <w:jc w:val="center"/>
        </w:trPr>
        <w:tc>
          <w:tcPr>
            <w:tcW w:w="1241"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5</w:t>
            </w:r>
          </w:p>
        </w:tc>
        <w:tc>
          <w:tcPr>
            <w:tcW w:w="2713" w:type="dxa"/>
            <w:vAlign w:val="center"/>
          </w:tcPr>
          <w:p w:rsidR="0021306B" w:rsidRDefault="0021306B">
            <w:pPr>
              <w:jc w:val="center"/>
              <w:rPr>
                <w:rFonts w:ascii="Sylfaen" w:hAnsi="Sylfaen" w:cs="Calibri"/>
              </w:rPr>
            </w:pPr>
            <w:r>
              <w:rPr>
                <w:rFonts w:ascii="Sylfaen" w:hAnsi="Sylfaen" w:cs="Calibri"/>
              </w:rPr>
              <w:t>15831000</w:t>
            </w:r>
          </w:p>
        </w:tc>
        <w:tc>
          <w:tcPr>
            <w:tcW w:w="1559" w:type="dxa"/>
            <w:vAlign w:val="center"/>
          </w:tcPr>
          <w:p w:rsidR="0021306B" w:rsidRDefault="0021306B">
            <w:pPr>
              <w:jc w:val="center"/>
              <w:rPr>
                <w:rFonts w:ascii="Sylfaen" w:hAnsi="Sylfaen" w:cs="Calibri"/>
              </w:rPr>
            </w:pPr>
            <w:r>
              <w:rPr>
                <w:rFonts w:ascii="Sylfaen" w:hAnsi="Sylfaen" w:cs="Calibri"/>
              </w:rPr>
              <w:t>сахар</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16"/>
                <w:szCs w:val="16"/>
              </w:rPr>
            </w:pPr>
            <w:r>
              <w:rPr>
                <w:rFonts w:ascii="Sylfaen" w:hAnsi="Sylfaen" w:cs="Calibri"/>
                <w:color w:val="FF0000"/>
                <w:sz w:val="16"/>
                <w:szCs w:val="16"/>
              </w:rPr>
              <w:t xml:space="preserve">Сахарный песок. ГОСТ 33222-2015. TS-1, TS-2, белый, объемный, сладкий, без запаха или запаха (как сухой, так и в растворе). Раствор сахара должен быть прозрачным, без нерастворенных осадков и побочных продуктов, масса </w:t>
            </w:r>
            <w:r>
              <w:rPr>
                <w:rFonts w:ascii="Sylfaen" w:hAnsi="Sylfaen" w:cs="Calibri"/>
                <w:color w:val="FF0000"/>
                <w:sz w:val="16"/>
                <w:szCs w:val="16"/>
              </w:rPr>
              <w:lastRenderedPageBreak/>
              <w:t xml:space="preserve">сахарозы не менее 99,75% (содержание сухого вещества), влажность не более 0,10%, масса ферментеров: Не более 0,0003% с полиэтиленовым вкладышем и мешками по 25 </w:t>
            </w:r>
            <w:proofErr w:type="spellStart"/>
            <w:r>
              <w:rPr>
                <w:rFonts w:ascii="Sylfaen" w:hAnsi="Sylfaen" w:cs="Calibri"/>
                <w:color w:val="FF0000"/>
                <w:sz w:val="16"/>
                <w:szCs w:val="16"/>
              </w:rPr>
              <w:t>кг.Срок</w:t>
            </w:r>
            <w:proofErr w:type="spellEnd"/>
            <w:r>
              <w:rPr>
                <w:rFonts w:ascii="Sylfaen" w:hAnsi="Sylfaen" w:cs="Calibri"/>
                <w:color w:val="FF0000"/>
                <w:sz w:val="16"/>
                <w:szCs w:val="16"/>
              </w:rPr>
              <w:t xml:space="preserve"> годности не менее 36 месяцев с даты изготовления. Остаток работоспособности - не менее 70% времени доставки. Безопасность и маркировка статьи 9 </w:t>
            </w:r>
            <w:proofErr w:type="spellStart"/>
            <w:r>
              <w:rPr>
                <w:rFonts w:ascii="Sylfaen" w:hAnsi="Sylfaen" w:cs="Calibri"/>
                <w:color w:val="FF0000"/>
                <w:sz w:val="16"/>
                <w:szCs w:val="16"/>
              </w:rPr>
              <w:t>МоВ</w:t>
            </w:r>
            <w:proofErr w:type="spellEnd"/>
            <w:r>
              <w:rPr>
                <w:rFonts w:ascii="Sylfaen" w:hAnsi="Sylfaen" w:cs="Calibri"/>
                <w:color w:val="FF0000"/>
                <w:sz w:val="16"/>
                <w:szCs w:val="16"/>
              </w:rPr>
              <w:t xml:space="preserve"> CC N 021/2011 и 022/2011, статьи 9 Закона РА о безопасности пищевых продуктов</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620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620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Если предусмотрены средства, максимальный месячный срок с даты вступления в силу соглашения между сторонами составляе</w:t>
            </w:r>
            <w:r>
              <w:rPr>
                <w:rFonts w:ascii="Sylfaen" w:hAnsi="Sylfaen" w:cs="Calibri"/>
                <w:sz w:val="16"/>
                <w:szCs w:val="16"/>
              </w:rPr>
              <w:lastRenderedPageBreak/>
              <w:t>т 100 кг / максимально 5 поставок /.</w:t>
            </w:r>
          </w:p>
        </w:tc>
      </w:tr>
      <w:tr w:rsidR="0021306B" w:rsidRPr="00B138F3" w:rsidTr="00F92023">
        <w:trPr>
          <w:trHeight w:val="246"/>
          <w:jc w:val="center"/>
        </w:trPr>
        <w:tc>
          <w:tcPr>
            <w:tcW w:w="1241"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6</w:t>
            </w:r>
          </w:p>
        </w:tc>
        <w:tc>
          <w:tcPr>
            <w:tcW w:w="2713" w:type="dxa"/>
            <w:vAlign w:val="center"/>
          </w:tcPr>
          <w:p w:rsidR="0021306B" w:rsidRDefault="0021306B">
            <w:pPr>
              <w:jc w:val="center"/>
              <w:rPr>
                <w:rFonts w:ascii="Sylfaen" w:hAnsi="Sylfaen" w:cs="Calibri"/>
              </w:rPr>
            </w:pPr>
            <w:r>
              <w:rPr>
                <w:rFonts w:ascii="Sylfaen" w:hAnsi="Sylfaen" w:cs="Calibri"/>
              </w:rPr>
              <w:t>15331153</w:t>
            </w:r>
          </w:p>
        </w:tc>
        <w:tc>
          <w:tcPr>
            <w:tcW w:w="1559" w:type="dxa"/>
            <w:vAlign w:val="center"/>
          </w:tcPr>
          <w:p w:rsidR="0021306B" w:rsidRDefault="0021306B">
            <w:pPr>
              <w:jc w:val="center"/>
              <w:rPr>
                <w:rFonts w:ascii="Sylfaen" w:hAnsi="Sylfaen" w:cs="Calibri"/>
              </w:rPr>
            </w:pPr>
            <w:r>
              <w:rPr>
                <w:rFonts w:ascii="Sylfaen" w:hAnsi="Sylfaen" w:cs="Calibri"/>
              </w:rPr>
              <w:t>чечевица</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16"/>
                <w:szCs w:val="16"/>
              </w:rPr>
            </w:pPr>
            <w:r>
              <w:rPr>
                <w:rFonts w:ascii="Sylfaen" w:hAnsi="Sylfaen" w:cs="Calibri"/>
                <w:color w:val="FF0000"/>
                <w:sz w:val="16"/>
                <w:szCs w:val="16"/>
              </w:rPr>
              <w:t xml:space="preserve">Чечевица первого </w:t>
            </w:r>
            <w:proofErr w:type="spellStart"/>
            <w:r>
              <w:rPr>
                <w:rFonts w:ascii="Sylfaen" w:hAnsi="Sylfaen" w:cs="Calibri"/>
                <w:color w:val="FF0000"/>
                <w:sz w:val="16"/>
                <w:szCs w:val="16"/>
              </w:rPr>
              <w:t>типапервого</w:t>
            </w:r>
            <w:proofErr w:type="spellEnd"/>
            <w:r>
              <w:rPr>
                <w:rFonts w:ascii="Sylfaen" w:hAnsi="Sylfaen" w:cs="Calibri"/>
                <w:color w:val="FF0000"/>
                <w:sz w:val="16"/>
                <w:szCs w:val="16"/>
              </w:rPr>
              <w:t xml:space="preserve"> класса, ГОСТ 13213-77, темно-зеленая, среднего размера. Однородный, чистый, сухой, влажность не более 15,5%, с полиэтиленовым</w:t>
            </w:r>
            <w:r>
              <w:rPr>
                <w:rFonts w:ascii="Sylfaen" w:hAnsi="Sylfaen" w:cs="Calibri"/>
                <w:color w:val="FF0000"/>
                <w:sz w:val="16"/>
                <w:szCs w:val="16"/>
              </w:rPr>
              <w:lastRenderedPageBreak/>
              <w:t>и мешками по 5 кг, срок годности не менее 70%, срок годности не менее 18 месяцев. Безопасность и маркировка Статья 9 Закона РА N02 / 2011 и 022/2011, Закон РА о безопасности пищевых продуктов.</w:t>
            </w:r>
          </w:p>
        </w:tc>
        <w:tc>
          <w:tcPr>
            <w:tcW w:w="1085" w:type="dxa"/>
            <w:vAlign w:val="center"/>
          </w:tcPr>
          <w:p w:rsidR="0021306B" w:rsidRDefault="0021306B">
            <w:pPr>
              <w:jc w:val="center"/>
              <w:rPr>
                <w:rFonts w:ascii="Calibri" w:hAnsi="Calibri" w:cs="Calibri"/>
                <w:sz w:val="22"/>
                <w:szCs w:val="22"/>
              </w:rPr>
            </w:pPr>
            <w:proofErr w:type="spellStart"/>
            <w:r>
              <w:rPr>
                <w:rFonts w:ascii="Arial" w:hAnsi="Arial" w:cs="Arial"/>
                <w:sz w:val="22"/>
                <w:szCs w:val="22"/>
              </w:rPr>
              <w:lastRenderedPageBreak/>
              <w:t>Կգ</w:t>
            </w:r>
            <w:proofErr w:type="spellEnd"/>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220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220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 xml:space="preserve">Если предусмотрены средства, максимальная месячная нагрузка 20 кг / максимум 4 раза с даты </w:t>
            </w:r>
            <w:r>
              <w:rPr>
                <w:rFonts w:ascii="Sylfaen" w:hAnsi="Sylfaen" w:cs="Calibri"/>
                <w:sz w:val="16"/>
                <w:szCs w:val="16"/>
              </w:rPr>
              <w:lastRenderedPageBreak/>
              <w:t>вступления в силу соглашения между сторонами.</w:t>
            </w:r>
          </w:p>
        </w:tc>
      </w:tr>
      <w:tr w:rsidR="0021306B" w:rsidRPr="00B138F3" w:rsidTr="00F92023">
        <w:trPr>
          <w:trHeight w:val="246"/>
          <w:jc w:val="center"/>
        </w:trPr>
        <w:tc>
          <w:tcPr>
            <w:tcW w:w="1241"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7</w:t>
            </w:r>
          </w:p>
        </w:tc>
        <w:tc>
          <w:tcPr>
            <w:tcW w:w="2713" w:type="dxa"/>
            <w:vAlign w:val="center"/>
          </w:tcPr>
          <w:p w:rsidR="0021306B" w:rsidRDefault="0021306B">
            <w:pPr>
              <w:jc w:val="center"/>
              <w:rPr>
                <w:rFonts w:ascii="Sylfaen" w:hAnsi="Sylfaen" w:cs="Calibri"/>
              </w:rPr>
            </w:pPr>
            <w:r>
              <w:rPr>
                <w:rFonts w:ascii="Sylfaen" w:hAnsi="Sylfaen" w:cs="Calibri"/>
              </w:rPr>
              <w:t>15331154</w:t>
            </w:r>
          </w:p>
        </w:tc>
        <w:tc>
          <w:tcPr>
            <w:tcW w:w="1559" w:type="dxa"/>
            <w:vAlign w:val="center"/>
          </w:tcPr>
          <w:p w:rsidR="0021306B" w:rsidRDefault="0021306B">
            <w:pPr>
              <w:jc w:val="center"/>
              <w:rPr>
                <w:rFonts w:ascii="Sylfaen" w:hAnsi="Sylfaen" w:cs="Calibri"/>
              </w:rPr>
            </w:pPr>
            <w:r>
              <w:rPr>
                <w:rFonts w:ascii="Sylfaen" w:hAnsi="Sylfaen" w:cs="Calibri"/>
              </w:rPr>
              <w:t>горох</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16"/>
                <w:szCs w:val="16"/>
              </w:rPr>
            </w:pPr>
            <w:r>
              <w:rPr>
                <w:rFonts w:ascii="Sylfaen" w:hAnsi="Sylfaen" w:cs="Calibri"/>
                <w:color w:val="FF0000"/>
                <w:sz w:val="16"/>
                <w:szCs w:val="16"/>
              </w:rPr>
              <w:t xml:space="preserve">Горох цельный по ГОСТ 6201-68. Раковина желтая, влажность не более 14%, мусорные смеси не более 0,40%, минеральные смеси не более 0,05%, испорченные зерна не более 0,40% и неочищенные зерна 3%, полиэтиленовые мешки не более 5 кг, остаточная полезность срок поставки не менее 70%, срок годности не менее 20 месяцев с даты изготовления. Безопасность и маркировка </w:t>
            </w:r>
            <w:r>
              <w:rPr>
                <w:rFonts w:ascii="Sylfaen" w:hAnsi="Sylfaen" w:cs="Calibri"/>
                <w:color w:val="FF0000"/>
                <w:sz w:val="16"/>
                <w:szCs w:val="16"/>
              </w:rPr>
              <w:lastRenderedPageBreak/>
              <w:t>Статья 9 Закона РА N02 / 2011 и 022/2011, Закон РА о безопасности пищевых продуктов.</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70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70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Если предусмотрены средства, максимальный месячный срок с даты вступления в силу соглашения между сторонами составляет 20 кг / максимальная поставка 5 раз /.</w:t>
            </w:r>
          </w:p>
        </w:tc>
      </w:tr>
      <w:tr w:rsidR="0021306B" w:rsidRPr="00B138F3" w:rsidTr="00F92023">
        <w:trPr>
          <w:trHeight w:val="246"/>
          <w:jc w:val="center"/>
        </w:trPr>
        <w:tc>
          <w:tcPr>
            <w:tcW w:w="1241" w:type="dxa"/>
            <w:vAlign w:val="center"/>
          </w:tcPr>
          <w:p w:rsidR="0021306B" w:rsidRPr="00125A1D" w:rsidRDefault="0021306B">
            <w:pPr>
              <w:jc w:val="center"/>
              <w:rPr>
                <w:rFonts w:ascii="Calibri" w:hAnsi="Calibri" w:cs="Calibri"/>
                <w:sz w:val="22"/>
                <w:szCs w:val="22"/>
                <w:lang w:val="en-US"/>
              </w:rPr>
            </w:pPr>
            <w:r>
              <w:rPr>
                <w:rFonts w:ascii="Calibri" w:hAnsi="Calibri" w:cs="Calibri"/>
                <w:sz w:val="22"/>
                <w:szCs w:val="22"/>
              </w:rPr>
              <w:lastRenderedPageBreak/>
              <w:t>8</w:t>
            </w:r>
          </w:p>
        </w:tc>
        <w:tc>
          <w:tcPr>
            <w:tcW w:w="2713" w:type="dxa"/>
            <w:vAlign w:val="center"/>
          </w:tcPr>
          <w:p w:rsidR="0021306B" w:rsidRDefault="0021306B">
            <w:pPr>
              <w:jc w:val="center"/>
              <w:rPr>
                <w:rFonts w:ascii="Sylfaen" w:hAnsi="Sylfaen" w:cs="Calibri"/>
              </w:rPr>
            </w:pPr>
            <w:r>
              <w:rPr>
                <w:rFonts w:ascii="Sylfaen" w:hAnsi="Sylfaen" w:cs="Calibri"/>
              </w:rPr>
              <w:t>15616000</w:t>
            </w:r>
          </w:p>
        </w:tc>
        <w:tc>
          <w:tcPr>
            <w:tcW w:w="1559" w:type="dxa"/>
            <w:vAlign w:val="center"/>
          </w:tcPr>
          <w:p w:rsidR="0021306B" w:rsidRDefault="0021306B">
            <w:pPr>
              <w:jc w:val="center"/>
              <w:rPr>
                <w:rFonts w:ascii="Sylfaen" w:hAnsi="Sylfaen" w:cs="Calibri"/>
              </w:rPr>
            </w:pPr>
            <w:r>
              <w:rPr>
                <w:rFonts w:ascii="Sylfaen" w:hAnsi="Sylfaen" w:cs="Calibri"/>
              </w:rPr>
              <w:t>гречневая крупа</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16"/>
                <w:szCs w:val="16"/>
              </w:rPr>
            </w:pPr>
            <w:r>
              <w:rPr>
                <w:rFonts w:ascii="Sylfaen" w:hAnsi="Sylfaen" w:cs="Calibri"/>
                <w:color w:val="FF0000"/>
                <w:sz w:val="16"/>
                <w:szCs w:val="16"/>
              </w:rPr>
              <w:t xml:space="preserve">Гречневая крупа: первый тип (крупный), ГОСТ Р 55290-2012. Влажность не более 13,0% с полиэтиленовыми мешками по 5 кг, срок годности при доставке не менее 70%. Срок годности не менее 24 месяцев с даты изготовления. Безопасность и маркировка статьи 9 </w:t>
            </w:r>
            <w:proofErr w:type="spellStart"/>
            <w:r>
              <w:rPr>
                <w:rFonts w:ascii="Sylfaen" w:hAnsi="Sylfaen" w:cs="Calibri"/>
                <w:color w:val="FF0000"/>
                <w:sz w:val="16"/>
                <w:szCs w:val="16"/>
              </w:rPr>
              <w:t>МоВ</w:t>
            </w:r>
            <w:proofErr w:type="spellEnd"/>
            <w:r>
              <w:rPr>
                <w:rFonts w:ascii="Sylfaen" w:hAnsi="Sylfaen" w:cs="Calibri"/>
                <w:color w:val="FF0000"/>
                <w:sz w:val="16"/>
                <w:szCs w:val="16"/>
              </w:rPr>
              <w:t xml:space="preserve"> CC N 021/2011 и 022/2011, статьи 9 Закона РА о безопасности пищевых продуктов</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550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550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Если предусмотрены средства, максимальная месячная норма - 21 кг / максимальная поставка 5 раз с даты вступления в силу соглашения между сторонами.</w:t>
            </w:r>
          </w:p>
        </w:tc>
      </w:tr>
      <w:tr w:rsidR="0021306B" w:rsidRPr="00B138F3" w:rsidTr="00F92023">
        <w:trPr>
          <w:trHeight w:val="246"/>
          <w:jc w:val="center"/>
        </w:trPr>
        <w:tc>
          <w:tcPr>
            <w:tcW w:w="1241" w:type="dxa"/>
            <w:vAlign w:val="center"/>
          </w:tcPr>
          <w:p w:rsidR="0021306B" w:rsidRDefault="0021306B">
            <w:pPr>
              <w:jc w:val="center"/>
              <w:rPr>
                <w:rFonts w:ascii="Calibri" w:hAnsi="Calibri" w:cs="Calibri"/>
                <w:sz w:val="22"/>
                <w:szCs w:val="22"/>
              </w:rPr>
            </w:pPr>
            <w:r>
              <w:rPr>
                <w:rFonts w:ascii="Calibri" w:hAnsi="Calibri" w:cs="Calibri"/>
                <w:sz w:val="22"/>
                <w:szCs w:val="22"/>
              </w:rPr>
              <w:t>9</w:t>
            </w:r>
          </w:p>
        </w:tc>
        <w:tc>
          <w:tcPr>
            <w:tcW w:w="2713" w:type="dxa"/>
            <w:vAlign w:val="center"/>
          </w:tcPr>
          <w:p w:rsidR="0021306B" w:rsidRDefault="0021306B">
            <w:pPr>
              <w:jc w:val="center"/>
              <w:rPr>
                <w:rFonts w:ascii="Sylfaen" w:hAnsi="Sylfaen" w:cs="Calibri"/>
              </w:rPr>
            </w:pPr>
            <w:r>
              <w:rPr>
                <w:rFonts w:ascii="Sylfaen" w:hAnsi="Sylfaen" w:cs="Calibri"/>
              </w:rPr>
              <w:t>15617000</w:t>
            </w:r>
          </w:p>
        </w:tc>
        <w:tc>
          <w:tcPr>
            <w:tcW w:w="1559" w:type="dxa"/>
            <w:vAlign w:val="center"/>
          </w:tcPr>
          <w:p w:rsidR="0021306B" w:rsidRDefault="0021306B">
            <w:pPr>
              <w:jc w:val="center"/>
              <w:rPr>
                <w:rFonts w:ascii="Sylfaen" w:hAnsi="Sylfaen" w:cs="Calibri"/>
              </w:rPr>
            </w:pPr>
            <w:r>
              <w:rPr>
                <w:rFonts w:ascii="Sylfaen" w:hAnsi="Sylfaen" w:cs="Calibri"/>
              </w:rPr>
              <w:t>пшеничная крупа</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16"/>
                <w:szCs w:val="16"/>
              </w:rPr>
            </w:pPr>
            <w:r>
              <w:rPr>
                <w:rFonts w:ascii="Sylfaen" w:hAnsi="Sylfaen" w:cs="Calibri"/>
                <w:color w:val="FF0000"/>
                <w:sz w:val="16"/>
                <w:szCs w:val="16"/>
              </w:rPr>
              <w:t xml:space="preserve">Пшеничная крупа по ГОСТ 276-60, полученная путем измельчения или измельчения шелухи пшеницы, независимо от того, являются </w:t>
            </w:r>
            <w:r>
              <w:rPr>
                <w:rFonts w:ascii="Sylfaen" w:hAnsi="Sylfaen" w:cs="Calibri"/>
                <w:color w:val="FF0000"/>
                <w:sz w:val="16"/>
                <w:szCs w:val="16"/>
              </w:rPr>
              <w:lastRenderedPageBreak/>
              <w:t xml:space="preserve">ли зерна пшеницы полированными краями или закругленными зернами, влажность не более 14%, доброкачественные зерна не менее 99,2%, смешанный мусор Не более 0,3%, в том числе минеральные смеси не более 0,05%, вредные смеси не более 0,05%, из высококачественной пшеницы первого сорта, до 5 кг полиэтиленовых </w:t>
            </w:r>
            <w:proofErr w:type="spellStart"/>
            <w:r>
              <w:rPr>
                <w:rFonts w:ascii="Sylfaen" w:hAnsi="Sylfaen" w:cs="Calibri"/>
                <w:color w:val="FF0000"/>
                <w:sz w:val="16"/>
                <w:szCs w:val="16"/>
              </w:rPr>
              <w:t>мешков.Срок</w:t>
            </w:r>
            <w:proofErr w:type="spellEnd"/>
            <w:r>
              <w:rPr>
                <w:rFonts w:ascii="Sylfaen" w:hAnsi="Sylfaen" w:cs="Calibri"/>
                <w:color w:val="FF0000"/>
                <w:sz w:val="16"/>
                <w:szCs w:val="16"/>
              </w:rPr>
              <w:t xml:space="preserve"> годности не менее 70% на момент поставки, срок годности не менее 12 месяцев с даты изготовления. Безопасность и маркировка статьи 9 Таможенного кодекса IO N 021/2011 и 022/2011, &lt;&gt;</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180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180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 xml:space="preserve">Если предусмотрены средства, максимальная месячная норма - 21 кг / максимальная </w:t>
            </w:r>
            <w:r>
              <w:rPr>
                <w:rFonts w:ascii="Sylfaen" w:hAnsi="Sylfaen" w:cs="Calibri"/>
                <w:sz w:val="16"/>
                <w:szCs w:val="16"/>
              </w:rPr>
              <w:lastRenderedPageBreak/>
              <w:t>поставка 5 раз с даты вступления в силу соглашения между сторонами.</w:t>
            </w:r>
          </w:p>
        </w:tc>
      </w:tr>
      <w:tr w:rsidR="0021306B" w:rsidRPr="00B138F3" w:rsidTr="00F92023">
        <w:trPr>
          <w:trHeight w:val="246"/>
          <w:jc w:val="center"/>
        </w:trPr>
        <w:tc>
          <w:tcPr>
            <w:tcW w:w="1241"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1</w:t>
            </w:r>
            <w:r w:rsidR="00125A1D">
              <w:rPr>
                <w:rFonts w:ascii="Calibri" w:hAnsi="Calibri" w:cs="Calibri"/>
                <w:sz w:val="22"/>
                <w:szCs w:val="22"/>
              </w:rPr>
              <w:t>0</w:t>
            </w:r>
          </w:p>
        </w:tc>
        <w:tc>
          <w:tcPr>
            <w:tcW w:w="2713" w:type="dxa"/>
            <w:vAlign w:val="center"/>
          </w:tcPr>
          <w:p w:rsidR="0021306B" w:rsidRDefault="0021306B">
            <w:pPr>
              <w:jc w:val="center"/>
              <w:rPr>
                <w:rFonts w:ascii="Sylfaen" w:hAnsi="Sylfaen" w:cs="Calibri"/>
              </w:rPr>
            </w:pPr>
            <w:r>
              <w:rPr>
                <w:rFonts w:ascii="Calibri" w:hAnsi="Calibri" w:cs="Calibri"/>
                <w:b/>
                <w:bCs/>
                <w:sz w:val="28"/>
                <w:szCs w:val="28"/>
              </w:rPr>
              <w:t>o</w:t>
            </w:r>
            <w:r>
              <w:rPr>
                <w:rFonts w:ascii="Calibri" w:hAnsi="Calibri" w:cs="Calibri"/>
                <w:b/>
                <w:bCs/>
                <w:sz w:val="22"/>
                <w:szCs w:val="22"/>
              </w:rPr>
              <w:t>3211300</w:t>
            </w:r>
          </w:p>
        </w:tc>
        <w:tc>
          <w:tcPr>
            <w:tcW w:w="1559" w:type="dxa"/>
            <w:vAlign w:val="center"/>
          </w:tcPr>
          <w:p w:rsidR="0021306B" w:rsidRDefault="0021306B">
            <w:pPr>
              <w:jc w:val="center"/>
              <w:rPr>
                <w:rFonts w:ascii="Sylfaen" w:hAnsi="Sylfaen" w:cs="Calibri"/>
              </w:rPr>
            </w:pPr>
            <w:r>
              <w:rPr>
                <w:rFonts w:ascii="Sylfaen" w:hAnsi="Sylfaen" w:cs="Calibri"/>
              </w:rPr>
              <w:t>рис</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16"/>
                <w:szCs w:val="16"/>
              </w:rPr>
            </w:pPr>
            <w:r>
              <w:rPr>
                <w:rFonts w:ascii="Sylfaen" w:hAnsi="Sylfaen" w:cs="Calibri"/>
                <w:color w:val="FF0000"/>
                <w:sz w:val="16"/>
                <w:szCs w:val="16"/>
              </w:rPr>
              <w:t xml:space="preserve">Рис высшего сорта, ISO 7301-2013. Белый, </w:t>
            </w:r>
            <w:r>
              <w:rPr>
                <w:rFonts w:ascii="Sylfaen" w:hAnsi="Sylfaen" w:cs="Calibri"/>
                <w:color w:val="FF0000"/>
                <w:sz w:val="16"/>
                <w:szCs w:val="16"/>
              </w:rPr>
              <w:lastRenderedPageBreak/>
              <w:t>крупный, длинный тип, влажность не более 14%, полиэтиленовые мешки до 5 кг. Срок годности не менее 70% на момент поставки, срок годности не менее 24 месяцев с даты изготовления. Безопасность и маркировка Статья 9 Закона РА N02 / 2011 и 022/2011, Закон РА о безопасности пищевых продуктов.</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720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w:t>
            </w:r>
            <w:r>
              <w:rPr>
                <w:rFonts w:ascii="Sylfaen" w:hAnsi="Sylfaen" w:cs="Calibri"/>
                <w:sz w:val="18"/>
                <w:szCs w:val="18"/>
              </w:rPr>
              <w:lastRenderedPageBreak/>
              <w:t>анзаде</w:t>
            </w:r>
            <w:proofErr w:type="spellEnd"/>
            <w:r>
              <w:rPr>
                <w:rFonts w:ascii="Sylfaen" w:hAnsi="Sylfaen" w:cs="Calibri"/>
                <w:sz w:val="18"/>
                <w:szCs w:val="18"/>
              </w:rPr>
              <w:t xml:space="preserve"> 17/1</w:t>
            </w:r>
          </w:p>
        </w:tc>
        <w:tc>
          <w:tcPr>
            <w:tcW w:w="1158"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lastRenderedPageBreak/>
              <w:t>720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 xml:space="preserve">Если предусмотрены </w:t>
            </w:r>
            <w:r>
              <w:rPr>
                <w:rFonts w:ascii="Sylfaen" w:hAnsi="Sylfaen" w:cs="Calibri"/>
                <w:sz w:val="16"/>
                <w:szCs w:val="16"/>
              </w:rPr>
              <w:lastRenderedPageBreak/>
              <w:t>средства, то максимальная месячная максимальная 50 кг / максимальная 5 раз с даты вступления в силу соглашения между сторонами.</w:t>
            </w:r>
          </w:p>
        </w:tc>
      </w:tr>
      <w:tr w:rsidR="0021306B" w:rsidRPr="00B138F3" w:rsidTr="00F92023">
        <w:trPr>
          <w:trHeight w:val="246"/>
          <w:jc w:val="center"/>
        </w:trPr>
        <w:tc>
          <w:tcPr>
            <w:tcW w:w="1241" w:type="dxa"/>
            <w:vAlign w:val="center"/>
          </w:tcPr>
          <w:p w:rsidR="0021306B" w:rsidRDefault="0021306B">
            <w:pPr>
              <w:jc w:val="center"/>
              <w:rPr>
                <w:rFonts w:ascii="Calibri" w:hAnsi="Calibri" w:cs="Calibri"/>
                <w:color w:val="00B050"/>
                <w:sz w:val="22"/>
                <w:szCs w:val="22"/>
              </w:rPr>
            </w:pPr>
            <w:r>
              <w:rPr>
                <w:rFonts w:ascii="Calibri" w:hAnsi="Calibri" w:cs="Calibri"/>
                <w:color w:val="00B050"/>
                <w:sz w:val="22"/>
                <w:szCs w:val="22"/>
              </w:rPr>
              <w:lastRenderedPageBreak/>
              <w:t>1</w:t>
            </w:r>
            <w:r w:rsidR="00125A1D">
              <w:rPr>
                <w:rFonts w:ascii="Calibri" w:hAnsi="Calibri" w:cs="Calibri"/>
                <w:color w:val="00B050"/>
                <w:sz w:val="22"/>
                <w:szCs w:val="22"/>
              </w:rPr>
              <w:t>1</w:t>
            </w:r>
          </w:p>
        </w:tc>
        <w:tc>
          <w:tcPr>
            <w:tcW w:w="2713" w:type="dxa"/>
            <w:vAlign w:val="center"/>
          </w:tcPr>
          <w:p w:rsidR="0021306B" w:rsidRDefault="0021306B">
            <w:pPr>
              <w:jc w:val="center"/>
              <w:rPr>
                <w:rFonts w:ascii="Sylfaen" w:hAnsi="Sylfaen" w:cs="Calibri"/>
              </w:rPr>
            </w:pPr>
            <w:r>
              <w:rPr>
                <w:rFonts w:ascii="Sylfaen" w:hAnsi="Sylfaen" w:cs="Calibri"/>
              </w:rPr>
              <w:t>15613350</w:t>
            </w:r>
          </w:p>
        </w:tc>
        <w:tc>
          <w:tcPr>
            <w:tcW w:w="1559" w:type="dxa"/>
            <w:vAlign w:val="center"/>
          </w:tcPr>
          <w:p w:rsidR="0021306B" w:rsidRDefault="0021306B">
            <w:pPr>
              <w:jc w:val="center"/>
              <w:rPr>
                <w:rFonts w:ascii="Sylfaen" w:hAnsi="Sylfaen" w:cs="Calibri"/>
              </w:rPr>
            </w:pPr>
            <w:r>
              <w:rPr>
                <w:rFonts w:ascii="Sylfaen" w:hAnsi="Sylfaen" w:cs="Calibri"/>
              </w:rPr>
              <w:t>Овсяные хлопья</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00B050"/>
                <w:sz w:val="16"/>
                <w:szCs w:val="16"/>
              </w:rPr>
            </w:pPr>
            <w:r>
              <w:rPr>
                <w:rFonts w:ascii="Sylfaen" w:hAnsi="Sylfaen" w:cs="Calibri"/>
                <w:color w:val="00B050"/>
                <w:sz w:val="16"/>
                <w:szCs w:val="16"/>
              </w:rPr>
              <w:t xml:space="preserve">Тип варки / упаковка 350 г картонных коробок /: овсяные хлопья не должны превышать 12%, толщина не более 2,1%, кислотность не более 5,0%, нежирная смесь: 0,30 Поражение вредителями не допускается в соответствии с ГОСТ 21149-93.Безопасность в соответствии с N 2-III-4.9-01-2010 </w:t>
            </w:r>
            <w:r>
              <w:rPr>
                <w:rFonts w:ascii="Sylfaen" w:hAnsi="Sylfaen" w:cs="Calibri"/>
                <w:color w:val="00B050"/>
                <w:sz w:val="16"/>
                <w:szCs w:val="16"/>
              </w:rPr>
              <w:lastRenderedPageBreak/>
              <w:t>Гигиенические нормативы и маркировка - статья 8 Закона РА «О безопасности пищевых продуктов».</w:t>
            </w:r>
          </w:p>
        </w:tc>
        <w:tc>
          <w:tcPr>
            <w:tcW w:w="1085" w:type="dxa"/>
            <w:vAlign w:val="center"/>
          </w:tcPr>
          <w:p w:rsidR="0021306B" w:rsidRPr="00125A1D" w:rsidRDefault="0021306B">
            <w:pPr>
              <w:jc w:val="center"/>
              <w:rPr>
                <w:rFonts w:ascii="Calibri" w:hAnsi="Calibri" w:cs="Calibri"/>
                <w:sz w:val="22"/>
                <w:szCs w:val="22"/>
                <w:lang w:val="en-US"/>
              </w:rPr>
            </w:pPr>
            <w:r>
              <w:rPr>
                <w:rFonts w:ascii="Calibri" w:hAnsi="Calibri" w:cs="Calibri"/>
                <w:sz w:val="22"/>
                <w:szCs w:val="22"/>
              </w:rPr>
              <w:lastRenderedPageBreak/>
              <w:t>К</w:t>
            </w:r>
            <w:proofErr w:type="spellStart"/>
            <w:r w:rsidR="00125A1D">
              <w:rPr>
                <w:rFonts w:ascii="Calibri" w:hAnsi="Calibri" w:cs="Calibri"/>
                <w:sz w:val="22"/>
                <w:szCs w:val="22"/>
                <w:lang w:val="en-US"/>
              </w:rPr>
              <w:t>аропка</w:t>
            </w:r>
            <w:proofErr w:type="spellEnd"/>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125A1D" w:rsidRDefault="00125A1D">
            <w:pPr>
              <w:jc w:val="center"/>
              <w:rPr>
                <w:rFonts w:ascii="Sylfaen" w:hAnsi="Sylfaen" w:cs="Calibri"/>
                <w:color w:val="00B050"/>
                <w:sz w:val="20"/>
                <w:szCs w:val="20"/>
                <w:lang w:val="en-US"/>
              </w:rPr>
            </w:pPr>
            <w:r>
              <w:rPr>
                <w:rFonts w:ascii="Sylfaen" w:hAnsi="Sylfaen" w:cs="Calibri"/>
                <w:color w:val="00B050"/>
                <w:sz w:val="20"/>
                <w:szCs w:val="20"/>
                <w:lang w:val="en-US"/>
              </w:rPr>
              <w:t>500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125A1D" w:rsidRDefault="00125A1D">
            <w:pPr>
              <w:jc w:val="center"/>
              <w:rPr>
                <w:rFonts w:ascii="Sylfaen" w:hAnsi="Sylfaen" w:cs="Calibri"/>
                <w:color w:val="00B050"/>
                <w:sz w:val="20"/>
                <w:szCs w:val="20"/>
                <w:lang w:val="en-US"/>
              </w:rPr>
            </w:pPr>
            <w:r>
              <w:rPr>
                <w:rFonts w:ascii="Sylfaen" w:hAnsi="Sylfaen" w:cs="Calibri"/>
                <w:color w:val="00B050"/>
                <w:sz w:val="20"/>
                <w:szCs w:val="20"/>
                <w:lang w:val="en-US"/>
              </w:rPr>
              <w:t>500</w:t>
            </w:r>
          </w:p>
        </w:tc>
        <w:tc>
          <w:tcPr>
            <w:tcW w:w="956" w:type="dxa"/>
            <w:vAlign w:val="center"/>
          </w:tcPr>
          <w:p w:rsidR="0021306B" w:rsidRDefault="0021306B">
            <w:pPr>
              <w:jc w:val="center"/>
              <w:rPr>
                <w:rFonts w:ascii="Sylfaen" w:hAnsi="Sylfaen" w:cs="Calibri"/>
                <w:color w:val="00B050"/>
                <w:sz w:val="16"/>
                <w:szCs w:val="16"/>
              </w:rPr>
            </w:pPr>
            <w:r>
              <w:rPr>
                <w:rFonts w:ascii="Sylfaen" w:hAnsi="Sylfaen" w:cs="Calibri"/>
                <w:color w:val="00B050"/>
                <w:sz w:val="16"/>
                <w:szCs w:val="16"/>
              </w:rPr>
              <w:t>Если предусмотрены средства, то максимальная месячная оплата не должна превышать 30 кг / 5 раз с даты вступления в силу соглашения между сторонами.</w:t>
            </w:r>
          </w:p>
        </w:tc>
      </w:tr>
      <w:tr w:rsidR="0021306B" w:rsidRPr="00B138F3" w:rsidTr="00F92023">
        <w:trPr>
          <w:trHeight w:val="246"/>
          <w:jc w:val="center"/>
        </w:trPr>
        <w:tc>
          <w:tcPr>
            <w:tcW w:w="1241" w:type="dxa"/>
            <w:vAlign w:val="center"/>
          </w:tcPr>
          <w:p w:rsidR="0021306B" w:rsidRDefault="0021306B" w:rsidP="00125A1D">
            <w:pPr>
              <w:jc w:val="center"/>
              <w:rPr>
                <w:rFonts w:ascii="Calibri" w:hAnsi="Calibri" w:cs="Calibri"/>
                <w:sz w:val="22"/>
                <w:szCs w:val="22"/>
              </w:rPr>
            </w:pPr>
            <w:r>
              <w:rPr>
                <w:rFonts w:ascii="Calibri" w:hAnsi="Calibri" w:cs="Calibri"/>
                <w:sz w:val="22"/>
                <w:szCs w:val="22"/>
              </w:rPr>
              <w:lastRenderedPageBreak/>
              <w:t>1</w:t>
            </w:r>
            <w:r w:rsidR="00125A1D">
              <w:rPr>
                <w:rFonts w:ascii="Calibri" w:hAnsi="Calibri" w:cs="Calibri"/>
                <w:sz w:val="22"/>
                <w:szCs w:val="22"/>
                <w:lang w:val="en-US"/>
              </w:rPr>
              <w:t>2</w:t>
            </w:r>
          </w:p>
        </w:tc>
        <w:tc>
          <w:tcPr>
            <w:tcW w:w="2713" w:type="dxa"/>
            <w:vAlign w:val="center"/>
          </w:tcPr>
          <w:p w:rsidR="0021306B" w:rsidRDefault="0021306B">
            <w:pPr>
              <w:jc w:val="center"/>
              <w:rPr>
                <w:rFonts w:ascii="Sylfaen" w:hAnsi="Sylfaen" w:cs="Calibri"/>
              </w:rPr>
            </w:pPr>
            <w:r>
              <w:rPr>
                <w:rFonts w:ascii="Sylfaen" w:hAnsi="Sylfaen" w:cs="Calibri"/>
              </w:rPr>
              <w:t>15612160</w:t>
            </w:r>
          </w:p>
        </w:tc>
        <w:tc>
          <w:tcPr>
            <w:tcW w:w="1559" w:type="dxa"/>
            <w:vAlign w:val="center"/>
          </w:tcPr>
          <w:p w:rsidR="0021306B" w:rsidRDefault="0021306B">
            <w:pPr>
              <w:jc w:val="center"/>
              <w:rPr>
                <w:rFonts w:ascii="Sylfaen" w:hAnsi="Sylfaen" w:cs="Calibri"/>
              </w:rPr>
            </w:pPr>
            <w:r>
              <w:rPr>
                <w:rFonts w:ascii="Sylfaen" w:hAnsi="Sylfaen" w:cs="Calibri"/>
              </w:rPr>
              <w:t>Мука пшеничная первого сорта</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16"/>
                <w:szCs w:val="16"/>
              </w:rPr>
            </w:pPr>
            <w:r>
              <w:rPr>
                <w:rFonts w:ascii="Sylfaen" w:hAnsi="Sylfaen" w:cs="Calibri"/>
                <w:color w:val="FF0000"/>
                <w:sz w:val="16"/>
                <w:szCs w:val="16"/>
              </w:rPr>
              <w:t>Характерна пшеничная мука, без запаха и вкуса. Без кислотности и горечи, без гнили и плесени. Содержание влаги не более 15%, металломагнитных смесей не более 3,0%, зольности 0,75% по сухому веществу, количество сырого клея не менее 30,0%. АСТ 280-2007. Безопасность и маркировка Статья 2 гигиенических норм N 2-III-4.9-01-2010 и Закона РА «О безопасности пищевых продуктов».</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45</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45</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Если предусмотрены средства, максимально ежемесячно 15 кг (поставка максимум 5 раз) с даты вступления в силу соглашения сторон.</w:t>
            </w:r>
          </w:p>
        </w:tc>
      </w:tr>
      <w:tr w:rsidR="0021306B" w:rsidRPr="00B138F3" w:rsidTr="00F92023">
        <w:trPr>
          <w:trHeight w:val="246"/>
          <w:jc w:val="center"/>
        </w:trPr>
        <w:tc>
          <w:tcPr>
            <w:tcW w:w="1241" w:type="dxa"/>
            <w:vAlign w:val="center"/>
          </w:tcPr>
          <w:p w:rsidR="0021306B" w:rsidRPr="00125A1D" w:rsidRDefault="00125A1D">
            <w:pPr>
              <w:jc w:val="center"/>
              <w:rPr>
                <w:rFonts w:ascii="Calibri" w:hAnsi="Calibri" w:cs="Calibri"/>
                <w:sz w:val="22"/>
                <w:szCs w:val="22"/>
                <w:lang w:val="en-US"/>
              </w:rPr>
            </w:pPr>
            <w:r>
              <w:rPr>
                <w:rFonts w:ascii="Calibri" w:hAnsi="Calibri" w:cs="Calibri"/>
                <w:sz w:val="22"/>
                <w:szCs w:val="22"/>
                <w:lang w:val="en-US"/>
              </w:rPr>
              <w:t>13</w:t>
            </w:r>
          </w:p>
        </w:tc>
        <w:tc>
          <w:tcPr>
            <w:tcW w:w="2713" w:type="dxa"/>
            <w:vAlign w:val="center"/>
          </w:tcPr>
          <w:p w:rsidR="0021306B" w:rsidRDefault="0021306B">
            <w:pPr>
              <w:jc w:val="center"/>
              <w:rPr>
                <w:rFonts w:ascii="Sylfaen" w:hAnsi="Sylfaen" w:cs="Calibri"/>
              </w:rPr>
            </w:pPr>
            <w:r>
              <w:rPr>
                <w:rFonts w:ascii="Sylfaen" w:hAnsi="Sylfaen" w:cs="Calibri"/>
              </w:rPr>
              <w:t>15421100</w:t>
            </w:r>
          </w:p>
        </w:tc>
        <w:tc>
          <w:tcPr>
            <w:tcW w:w="1559" w:type="dxa"/>
            <w:vAlign w:val="center"/>
          </w:tcPr>
          <w:p w:rsidR="0021306B" w:rsidRDefault="0021306B">
            <w:pPr>
              <w:jc w:val="center"/>
              <w:rPr>
                <w:rFonts w:ascii="Sylfaen" w:hAnsi="Sylfaen" w:cs="Calibri"/>
              </w:rPr>
            </w:pPr>
            <w:r>
              <w:rPr>
                <w:rFonts w:ascii="Sylfaen" w:hAnsi="Sylfaen" w:cs="Calibri"/>
              </w:rPr>
              <w:t>Подсолнечное масло</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16"/>
                <w:szCs w:val="16"/>
              </w:rPr>
            </w:pPr>
            <w:r>
              <w:rPr>
                <w:rFonts w:ascii="Sylfaen" w:hAnsi="Sylfaen" w:cs="Calibri"/>
                <w:color w:val="FF0000"/>
                <w:sz w:val="16"/>
                <w:szCs w:val="16"/>
              </w:rPr>
              <w:t xml:space="preserve">Высококачественное растительное масло / масло, полученное </w:t>
            </w:r>
            <w:r>
              <w:rPr>
                <w:rFonts w:ascii="Sylfaen" w:hAnsi="Sylfaen" w:cs="Calibri"/>
                <w:color w:val="FF0000"/>
                <w:sz w:val="16"/>
                <w:szCs w:val="16"/>
              </w:rPr>
              <w:lastRenderedPageBreak/>
              <w:t xml:space="preserve">путем отжима и отжима семян подсолнечника, рафинированное, рафинированное, без запаха. ГОСТ 1129-2013. Остаточный срок службы товара на момент доставки составляет не менее 85% от установленного срока. Упаковка в соответствии с Техническим регламентом Таможенного союза (CU CC 005/2011) по безопасности </w:t>
            </w:r>
            <w:proofErr w:type="spellStart"/>
            <w:r>
              <w:rPr>
                <w:rFonts w:ascii="Sylfaen" w:hAnsi="Sylfaen" w:cs="Calibri"/>
                <w:color w:val="FF0000"/>
                <w:sz w:val="16"/>
                <w:szCs w:val="16"/>
              </w:rPr>
              <w:t>упаковки</w:t>
            </w:r>
            <w:proofErr w:type="gramStart"/>
            <w:r>
              <w:rPr>
                <w:rFonts w:ascii="Sylfaen" w:hAnsi="Sylfaen" w:cs="Calibri"/>
                <w:color w:val="FF0000"/>
                <w:sz w:val="16"/>
                <w:szCs w:val="16"/>
              </w:rPr>
              <w:t>.Б</w:t>
            </w:r>
            <w:proofErr w:type="gramEnd"/>
            <w:r>
              <w:rPr>
                <w:rFonts w:ascii="Sylfaen" w:hAnsi="Sylfaen" w:cs="Calibri"/>
                <w:color w:val="FF0000"/>
                <w:sz w:val="16"/>
                <w:szCs w:val="16"/>
              </w:rPr>
              <w:t>езопасность</w:t>
            </w:r>
            <w:proofErr w:type="spellEnd"/>
            <w:r>
              <w:rPr>
                <w:rFonts w:ascii="Sylfaen" w:hAnsi="Sylfaen" w:cs="Calibri"/>
                <w:color w:val="FF0000"/>
                <w:sz w:val="16"/>
                <w:szCs w:val="16"/>
              </w:rPr>
              <w:t xml:space="preserve"> в соответствии с Техническим регламентом Таможенного союза (021/2011), Техническим регламентом Таможенного союза (024/2011) о таможне по безопасности пищевых продуктов (Таможенный кодекс 024/2011) и таможенными требованиями к безопасности пищевых </w:t>
            </w:r>
            <w:r>
              <w:rPr>
                <w:rFonts w:ascii="Sylfaen" w:hAnsi="Sylfaen" w:cs="Calibri"/>
                <w:color w:val="FF0000"/>
                <w:sz w:val="16"/>
                <w:szCs w:val="16"/>
              </w:rPr>
              <w:lastRenderedPageBreak/>
              <w:t xml:space="preserve">добавок, </w:t>
            </w:r>
            <w:proofErr w:type="spellStart"/>
            <w:r>
              <w:rPr>
                <w:rFonts w:ascii="Sylfaen" w:hAnsi="Sylfaen" w:cs="Calibri"/>
                <w:color w:val="FF0000"/>
                <w:sz w:val="16"/>
                <w:szCs w:val="16"/>
              </w:rPr>
              <w:t>ароматизаторов</w:t>
            </w:r>
            <w:proofErr w:type="spellEnd"/>
            <w:r>
              <w:rPr>
                <w:rFonts w:ascii="Sylfaen" w:hAnsi="Sylfaen" w:cs="Calibri"/>
                <w:color w:val="FF0000"/>
                <w:sz w:val="16"/>
                <w:szCs w:val="16"/>
              </w:rPr>
              <w:t xml:space="preserve"> и вспомогательных технологических веществ требования Технического регламента Союза (ТС СС 029/2012). Маркировка в соответствии с требованиями Технического регламента Таможенного союза о маркировке продуктов питания (022/2011 </w:t>
            </w:r>
            <w:proofErr w:type="spellStart"/>
            <w:r>
              <w:rPr>
                <w:rFonts w:ascii="Sylfaen" w:hAnsi="Sylfaen" w:cs="Calibri"/>
                <w:color w:val="FF0000"/>
                <w:sz w:val="16"/>
                <w:szCs w:val="16"/>
              </w:rPr>
              <w:t>д.е</w:t>
            </w:r>
            <w:proofErr w:type="spellEnd"/>
            <w:r>
              <w:rPr>
                <w:rFonts w:ascii="Sylfaen" w:hAnsi="Sylfaen" w:cs="Calibri"/>
                <w:color w:val="FF0000"/>
                <w:sz w:val="16"/>
                <w:szCs w:val="16"/>
              </w:rPr>
              <w:t>.)</w:t>
            </w:r>
            <w:r>
              <w:rPr>
                <w:rFonts w:ascii="Sylfaen" w:hAnsi="Sylfaen" w:cs="Calibri"/>
                <w:color w:val="FF0000"/>
                <w:sz w:val="16"/>
                <w:szCs w:val="16"/>
              </w:rPr>
              <w:br/>
              <w:t>С 1 литровой емкостью</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Литр</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33</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w:t>
            </w:r>
            <w:r>
              <w:rPr>
                <w:rFonts w:ascii="Sylfaen" w:hAnsi="Sylfaen" w:cs="Calibri"/>
                <w:sz w:val="18"/>
                <w:szCs w:val="18"/>
              </w:rPr>
              <w:lastRenderedPageBreak/>
              <w:t>е</w:t>
            </w:r>
            <w:proofErr w:type="spellEnd"/>
            <w:r>
              <w:rPr>
                <w:rFonts w:ascii="Sylfaen" w:hAnsi="Sylfaen" w:cs="Calibri"/>
                <w:sz w:val="18"/>
                <w:szCs w:val="18"/>
              </w:rPr>
              <w:t xml:space="preserve"> 17/1</w:t>
            </w:r>
          </w:p>
        </w:tc>
        <w:tc>
          <w:tcPr>
            <w:tcW w:w="1158"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lastRenderedPageBreak/>
              <w:t>33</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 xml:space="preserve">Если предусмотрены средства, </w:t>
            </w:r>
            <w:r>
              <w:rPr>
                <w:rFonts w:ascii="Sylfaen" w:hAnsi="Sylfaen" w:cs="Calibri"/>
                <w:sz w:val="16"/>
                <w:szCs w:val="16"/>
              </w:rPr>
              <w:lastRenderedPageBreak/>
              <w:t>максимальная месячная норма - 3 л / максимальная поставка 5 раз с даты вступления в силу соглашения сторон.</w:t>
            </w:r>
          </w:p>
        </w:tc>
      </w:tr>
      <w:tr w:rsidR="0021306B" w:rsidRPr="00B138F3" w:rsidTr="00F92023">
        <w:trPr>
          <w:trHeight w:val="246"/>
          <w:jc w:val="center"/>
        </w:trPr>
        <w:tc>
          <w:tcPr>
            <w:tcW w:w="1241"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1</w:t>
            </w:r>
            <w:r w:rsidR="00125A1D">
              <w:rPr>
                <w:rFonts w:ascii="Calibri" w:hAnsi="Calibri" w:cs="Calibri"/>
                <w:sz w:val="22"/>
                <w:szCs w:val="22"/>
              </w:rPr>
              <w:t>14</w:t>
            </w:r>
          </w:p>
        </w:tc>
        <w:tc>
          <w:tcPr>
            <w:tcW w:w="2713" w:type="dxa"/>
            <w:vAlign w:val="center"/>
          </w:tcPr>
          <w:p w:rsidR="0021306B" w:rsidRDefault="0021306B">
            <w:pPr>
              <w:jc w:val="center"/>
              <w:rPr>
                <w:rFonts w:ascii="Sylfaen" w:hAnsi="Sylfaen" w:cs="Calibri"/>
              </w:rPr>
            </w:pPr>
            <w:r>
              <w:rPr>
                <w:rFonts w:ascii="Sylfaen" w:hAnsi="Sylfaen" w:cs="Calibri"/>
              </w:rPr>
              <w:t>Օ3142510</w:t>
            </w:r>
          </w:p>
        </w:tc>
        <w:tc>
          <w:tcPr>
            <w:tcW w:w="1559" w:type="dxa"/>
            <w:vAlign w:val="center"/>
          </w:tcPr>
          <w:p w:rsidR="0021306B" w:rsidRDefault="0021306B">
            <w:pPr>
              <w:jc w:val="center"/>
              <w:rPr>
                <w:rFonts w:ascii="Sylfaen" w:hAnsi="Sylfaen" w:cs="Calibri"/>
              </w:rPr>
            </w:pPr>
            <w:r>
              <w:rPr>
                <w:rFonts w:ascii="Sylfaen" w:hAnsi="Sylfaen" w:cs="Calibri"/>
              </w:rPr>
              <w:t>Яйца, первый класс</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16"/>
                <w:szCs w:val="16"/>
              </w:rPr>
            </w:pPr>
            <w:r>
              <w:rPr>
                <w:rFonts w:ascii="Sylfaen" w:hAnsi="Sylfaen" w:cs="Calibri"/>
                <w:color w:val="FF0000"/>
                <w:sz w:val="16"/>
                <w:szCs w:val="16"/>
              </w:rPr>
              <w:t xml:space="preserve">Куриные яйца, АСТ 182-2012. Таблица 1-го уровня, средняя, </w:t>
            </w:r>
            <w:r>
              <w:rPr>
                <w:color w:val="FF0000"/>
                <w:sz w:val="16"/>
                <w:szCs w:val="16"/>
              </w:rPr>
              <w:t>​​</w:t>
            </w:r>
            <w:r>
              <w:rPr>
                <w:rFonts w:ascii="Sylfaen" w:hAnsi="Sylfaen" w:cs="Sylfaen"/>
                <w:color w:val="FF0000"/>
                <w:sz w:val="16"/>
                <w:szCs w:val="16"/>
              </w:rPr>
              <w:t>отсортированная</w:t>
            </w:r>
            <w:r>
              <w:rPr>
                <w:rFonts w:ascii="Sylfaen" w:hAnsi="Sylfaen" w:cs="Calibri"/>
                <w:color w:val="FF0000"/>
                <w:sz w:val="16"/>
                <w:szCs w:val="16"/>
              </w:rPr>
              <w:t xml:space="preserve"> </w:t>
            </w:r>
            <w:r>
              <w:rPr>
                <w:rFonts w:ascii="Sylfaen" w:hAnsi="Sylfaen" w:cs="Sylfaen"/>
                <w:color w:val="FF0000"/>
                <w:sz w:val="16"/>
                <w:szCs w:val="16"/>
              </w:rPr>
              <w:t>по</w:t>
            </w:r>
            <w:r>
              <w:rPr>
                <w:rFonts w:ascii="Sylfaen" w:hAnsi="Sylfaen" w:cs="Calibri"/>
                <w:color w:val="FF0000"/>
                <w:sz w:val="16"/>
                <w:szCs w:val="16"/>
              </w:rPr>
              <w:t xml:space="preserve"> </w:t>
            </w:r>
            <w:r>
              <w:rPr>
                <w:rFonts w:ascii="Sylfaen" w:hAnsi="Sylfaen" w:cs="Sylfaen"/>
                <w:color w:val="FF0000"/>
                <w:sz w:val="16"/>
                <w:szCs w:val="16"/>
              </w:rPr>
              <w:t>массе</w:t>
            </w:r>
            <w:r>
              <w:rPr>
                <w:rFonts w:ascii="Sylfaen" w:hAnsi="Sylfaen" w:cs="Calibri"/>
                <w:color w:val="FF0000"/>
                <w:sz w:val="16"/>
                <w:szCs w:val="16"/>
              </w:rPr>
              <w:t xml:space="preserve"> </w:t>
            </w:r>
            <w:r>
              <w:rPr>
                <w:rFonts w:ascii="Sylfaen" w:hAnsi="Sylfaen" w:cs="Sylfaen"/>
                <w:color w:val="FF0000"/>
                <w:sz w:val="16"/>
                <w:szCs w:val="16"/>
              </w:rPr>
              <w:t>яиц</w:t>
            </w:r>
            <w:r>
              <w:rPr>
                <w:rFonts w:ascii="Sylfaen" w:hAnsi="Sylfaen" w:cs="Calibri"/>
                <w:color w:val="FF0000"/>
                <w:sz w:val="16"/>
                <w:szCs w:val="16"/>
              </w:rPr>
              <w:t xml:space="preserve">, </w:t>
            </w:r>
            <w:r>
              <w:rPr>
                <w:rFonts w:ascii="Sylfaen" w:hAnsi="Sylfaen" w:cs="Sylfaen"/>
                <w:color w:val="FF0000"/>
                <w:sz w:val="16"/>
                <w:szCs w:val="16"/>
              </w:rPr>
              <w:t>срок</w:t>
            </w:r>
            <w:r>
              <w:rPr>
                <w:rFonts w:ascii="Sylfaen" w:hAnsi="Sylfaen" w:cs="Calibri"/>
                <w:color w:val="FF0000"/>
                <w:sz w:val="16"/>
                <w:szCs w:val="16"/>
              </w:rPr>
              <w:t xml:space="preserve"> </w:t>
            </w:r>
            <w:r>
              <w:rPr>
                <w:rFonts w:ascii="Sylfaen" w:hAnsi="Sylfaen" w:cs="Sylfaen"/>
                <w:color w:val="FF0000"/>
                <w:sz w:val="16"/>
                <w:szCs w:val="16"/>
              </w:rPr>
              <w:t>годности</w:t>
            </w:r>
            <w:r>
              <w:rPr>
                <w:rFonts w:ascii="Sylfaen" w:hAnsi="Sylfaen" w:cs="Calibri"/>
                <w:color w:val="FF0000"/>
                <w:sz w:val="16"/>
                <w:szCs w:val="16"/>
              </w:rPr>
              <w:t xml:space="preserve"> </w:t>
            </w:r>
            <w:r>
              <w:rPr>
                <w:rFonts w:ascii="Sylfaen" w:hAnsi="Sylfaen" w:cs="Sylfaen"/>
                <w:color w:val="FF0000"/>
                <w:sz w:val="16"/>
                <w:szCs w:val="16"/>
              </w:rPr>
              <w:t>яиц</w:t>
            </w:r>
            <w:r>
              <w:rPr>
                <w:rFonts w:ascii="Sylfaen" w:hAnsi="Sylfaen" w:cs="Calibri"/>
                <w:color w:val="FF0000"/>
                <w:sz w:val="16"/>
                <w:szCs w:val="16"/>
              </w:rPr>
              <w:t xml:space="preserve"> 25 </w:t>
            </w:r>
            <w:r>
              <w:rPr>
                <w:rFonts w:ascii="Sylfaen" w:hAnsi="Sylfaen" w:cs="Sylfaen"/>
                <w:color w:val="FF0000"/>
                <w:sz w:val="16"/>
                <w:szCs w:val="16"/>
              </w:rPr>
              <w:t>дней</w:t>
            </w:r>
            <w:r>
              <w:rPr>
                <w:rFonts w:ascii="Sylfaen" w:hAnsi="Sylfaen" w:cs="Calibri"/>
                <w:color w:val="FF0000"/>
                <w:sz w:val="16"/>
                <w:szCs w:val="16"/>
              </w:rPr>
              <w:t xml:space="preserve"> </w:t>
            </w:r>
            <w:r>
              <w:rPr>
                <w:rFonts w:ascii="Sylfaen" w:hAnsi="Sylfaen" w:cs="Sylfaen"/>
                <w:color w:val="FF0000"/>
                <w:sz w:val="16"/>
                <w:szCs w:val="16"/>
              </w:rPr>
              <w:t>в</w:t>
            </w:r>
            <w:r>
              <w:rPr>
                <w:rFonts w:ascii="Sylfaen" w:hAnsi="Sylfaen" w:cs="Calibri"/>
                <w:color w:val="FF0000"/>
                <w:sz w:val="16"/>
                <w:szCs w:val="16"/>
              </w:rPr>
              <w:t xml:space="preserve"> </w:t>
            </w:r>
            <w:r>
              <w:rPr>
                <w:rFonts w:ascii="Sylfaen" w:hAnsi="Sylfaen" w:cs="Sylfaen"/>
                <w:color w:val="FF0000"/>
                <w:sz w:val="16"/>
                <w:szCs w:val="16"/>
              </w:rPr>
              <w:t>неохлажденных</w:t>
            </w:r>
            <w:r>
              <w:rPr>
                <w:rFonts w:ascii="Sylfaen" w:hAnsi="Sylfaen" w:cs="Calibri"/>
                <w:color w:val="FF0000"/>
                <w:sz w:val="16"/>
                <w:szCs w:val="16"/>
              </w:rPr>
              <w:t xml:space="preserve"> условиях, в охлажденных условиях (-20 ° С) - (00 ° С) 90 дней. В картонной коробке яичная скорлупа должна отражать день изготовления, месяц, год, срок </w:t>
            </w:r>
            <w:r>
              <w:rPr>
                <w:rFonts w:ascii="Sylfaen" w:hAnsi="Sylfaen" w:cs="Calibri"/>
                <w:color w:val="FF0000"/>
                <w:sz w:val="16"/>
                <w:szCs w:val="16"/>
              </w:rPr>
              <w:lastRenderedPageBreak/>
              <w:t>годности отгрузки не менее 95%. Безопасность и маркировка Статья 9 Закона РА N02 / 2011 и 022/2011, Закон РА о безопасности пищевых продуктов.</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штук</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6900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6900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Если предусмотрены средства, максимум 350 ежемесячных поставок / поставок максимум 5 раз с даты вступления в силу соглашения между сторонами.</w:t>
            </w:r>
          </w:p>
        </w:tc>
      </w:tr>
      <w:tr w:rsidR="0021306B" w:rsidRPr="00B138F3" w:rsidTr="00F92023">
        <w:trPr>
          <w:trHeight w:val="246"/>
          <w:jc w:val="center"/>
        </w:trPr>
        <w:tc>
          <w:tcPr>
            <w:tcW w:w="1241" w:type="dxa"/>
            <w:vAlign w:val="center"/>
          </w:tcPr>
          <w:p w:rsidR="0021306B" w:rsidRPr="00125A1D" w:rsidRDefault="00125A1D">
            <w:pPr>
              <w:jc w:val="center"/>
              <w:rPr>
                <w:rFonts w:ascii="Calibri" w:hAnsi="Calibri" w:cs="Calibri"/>
                <w:sz w:val="22"/>
                <w:szCs w:val="22"/>
                <w:lang w:val="en-US"/>
              </w:rPr>
            </w:pPr>
            <w:r>
              <w:rPr>
                <w:rFonts w:ascii="Calibri" w:hAnsi="Calibri" w:cs="Calibri"/>
                <w:sz w:val="22"/>
                <w:szCs w:val="22"/>
                <w:lang w:val="en-US"/>
              </w:rPr>
              <w:lastRenderedPageBreak/>
              <w:t>15</w:t>
            </w:r>
          </w:p>
        </w:tc>
        <w:tc>
          <w:tcPr>
            <w:tcW w:w="2713" w:type="dxa"/>
            <w:vAlign w:val="center"/>
          </w:tcPr>
          <w:p w:rsidR="0021306B" w:rsidRDefault="0021306B">
            <w:pPr>
              <w:jc w:val="center"/>
              <w:rPr>
                <w:rFonts w:ascii="Sylfaen" w:hAnsi="Sylfaen" w:cs="Calibri"/>
              </w:rPr>
            </w:pPr>
            <w:r>
              <w:rPr>
                <w:rFonts w:ascii="Sylfaen" w:hAnsi="Sylfaen" w:cs="Calibri"/>
              </w:rPr>
              <w:t>15333100</w:t>
            </w:r>
          </w:p>
        </w:tc>
        <w:tc>
          <w:tcPr>
            <w:tcW w:w="1559" w:type="dxa"/>
            <w:vAlign w:val="center"/>
          </w:tcPr>
          <w:p w:rsidR="0021306B" w:rsidRDefault="0021306B">
            <w:pPr>
              <w:jc w:val="center"/>
              <w:rPr>
                <w:rFonts w:ascii="Sylfaen" w:hAnsi="Sylfaen" w:cs="Calibri"/>
              </w:rPr>
            </w:pPr>
            <w:r>
              <w:rPr>
                <w:rFonts w:ascii="Sylfaen" w:hAnsi="Sylfaen" w:cs="Calibri"/>
              </w:rPr>
              <w:t>Томатная паста</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16"/>
                <w:szCs w:val="16"/>
              </w:rPr>
            </w:pPr>
            <w:r>
              <w:rPr>
                <w:rFonts w:ascii="Sylfaen" w:hAnsi="Sylfaen" w:cs="Calibri"/>
                <w:color w:val="FF0000"/>
                <w:sz w:val="16"/>
                <w:szCs w:val="16"/>
              </w:rPr>
              <w:t xml:space="preserve">Томатная паста 1-го типа, ГОСТ 3343-89. Стеклянные контейнеры до 1 литра, срок годности при хранении не менее 80%, срок годности при хранении не менее 36 месяцев с даты изготовления. Пустые контейнеры не могут быть возвращены поставщику. Безопасность и маркировка статьи 9 </w:t>
            </w:r>
            <w:proofErr w:type="spellStart"/>
            <w:r>
              <w:rPr>
                <w:rFonts w:ascii="Sylfaen" w:hAnsi="Sylfaen" w:cs="Calibri"/>
                <w:color w:val="FF0000"/>
                <w:sz w:val="16"/>
                <w:szCs w:val="16"/>
              </w:rPr>
              <w:t>МоВ</w:t>
            </w:r>
            <w:proofErr w:type="spellEnd"/>
            <w:r>
              <w:rPr>
                <w:rFonts w:ascii="Sylfaen" w:hAnsi="Sylfaen" w:cs="Calibri"/>
                <w:color w:val="FF0000"/>
                <w:sz w:val="16"/>
                <w:szCs w:val="16"/>
              </w:rPr>
              <w:t xml:space="preserve"> CC N 021/2011 и 022/2011, статьи 9 Закона РА о безопасности пищевых продуктов</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66</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66</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Если предусмотрены средства, то месячный максимум 6 кг / максимум 5 раз с даты вступления в силу соглашения между сторонами</w:t>
            </w:r>
          </w:p>
        </w:tc>
      </w:tr>
      <w:tr w:rsidR="0021306B" w:rsidRPr="00B138F3" w:rsidTr="00F92023">
        <w:trPr>
          <w:trHeight w:val="246"/>
          <w:jc w:val="center"/>
        </w:trPr>
        <w:tc>
          <w:tcPr>
            <w:tcW w:w="1241" w:type="dxa"/>
            <w:vAlign w:val="center"/>
          </w:tcPr>
          <w:p w:rsidR="0021306B" w:rsidRDefault="0021306B">
            <w:pPr>
              <w:jc w:val="center"/>
              <w:rPr>
                <w:rFonts w:ascii="Calibri" w:hAnsi="Calibri" w:cs="Calibri"/>
                <w:sz w:val="22"/>
                <w:szCs w:val="22"/>
              </w:rPr>
            </w:pPr>
            <w:r>
              <w:rPr>
                <w:rFonts w:ascii="Calibri" w:hAnsi="Calibri" w:cs="Calibri"/>
                <w:sz w:val="22"/>
                <w:szCs w:val="22"/>
              </w:rPr>
              <w:t>1</w:t>
            </w:r>
            <w:r w:rsidR="00125A1D">
              <w:rPr>
                <w:rFonts w:ascii="Calibri" w:hAnsi="Calibri" w:cs="Calibri"/>
                <w:sz w:val="22"/>
                <w:szCs w:val="22"/>
              </w:rPr>
              <w:t>6</w:t>
            </w:r>
          </w:p>
        </w:tc>
        <w:tc>
          <w:tcPr>
            <w:tcW w:w="2713" w:type="dxa"/>
            <w:vAlign w:val="center"/>
          </w:tcPr>
          <w:p w:rsidR="0021306B" w:rsidRDefault="0021306B">
            <w:pPr>
              <w:jc w:val="center"/>
              <w:rPr>
                <w:rFonts w:ascii="Sylfaen" w:hAnsi="Sylfaen" w:cs="Calibri"/>
              </w:rPr>
            </w:pPr>
            <w:r>
              <w:rPr>
                <w:rFonts w:ascii="Sylfaen" w:hAnsi="Sylfaen" w:cs="Calibri"/>
              </w:rPr>
              <w:t>15872400</w:t>
            </w:r>
          </w:p>
        </w:tc>
        <w:tc>
          <w:tcPr>
            <w:tcW w:w="1559" w:type="dxa"/>
            <w:vAlign w:val="center"/>
          </w:tcPr>
          <w:p w:rsidR="0021306B" w:rsidRDefault="0021306B">
            <w:pPr>
              <w:jc w:val="center"/>
              <w:rPr>
                <w:rFonts w:ascii="Sylfaen" w:hAnsi="Sylfaen" w:cs="Calibri"/>
              </w:rPr>
            </w:pPr>
            <w:r>
              <w:rPr>
                <w:rFonts w:ascii="Sylfaen" w:hAnsi="Sylfaen" w:cs="Calibri"/>
              </w:rPr>
              <w:t xml:space="preserve">Соль </w:t>
            </w:r>
            <w:r>
              <w:rPr>
                <w:rFonts w:ascii="Sylfaen" w:hAnsi="Sylfaen" w:cs="Calibri"/>
              </w:rPr>
              <w:lastRenderedPageBreak/>
              <w:t>пищевая мелькая</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16"/>
                <w:szCs w:val="16"/>
              </w:rPr>
            </w:pPr>
            <w:r>
              <w:rPr>
                <w:rFonts w:ascii="Sylfaen" w:hAnsi="Sylfaen" w:cs="Calibri"/>
                <w:color w:val="FF0000"/>
                <w:sz w:val="16"/>
                <w:szCs w:val="16"/>
              </w:rPr>
              <w:t xml:space="preserve">Соль пищевая мелькая </w:t>
            </w:r>
            <w:r>
              <w:rPr>
                <w:rFonts w:ascii="Sylfaen" w:hAnsi="Sylfaen" w:cs="Calibri"/>
                <w:color w:val="FF0000"/>
                <w:sz w:val="16"/>
                <w:szCs w:val="16"/>
              </w:rPr>
              <w:lastRenderedPageBreak/>
              <w:t>высокого качества, йодированный АСТ 239-2005 Срок годности не менее 12 месяцев с даты изготовления. Упаковка в коробки по 1 кг.</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242</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lastRenderedPageBreak/>
              <w:t>Ширванзаде</w:t>
            </w:r>
            <w:proofErr w:type="spellEnd"/>
            <w:r>
              <w:rPr>
                <w:rFonts w:ascii="Sylfaen" w:hAnsi="Sylfaen" w:cs="Calibri"/>
                <w:sz w:val="18"/>
                <w:szCs w:val="18"/>
              </w:rPr>
              <w:t xml:space="preserve"> 17/1</w:t>
            </w:r>
          </w:p>
        </w:tc>
        <w:tc>
          <w:tcPr>
            <w:tcW w:w="1158"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lastRenderedPageBreak/>
              <w:t>242</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Если предусмо</w:t>
            </w:r>
            <w:r>
              <w:rPr>
                <w:rFonts w:ascii="Sylfaen" w:hAnsi="Sylfaen" w:cs="Calibri"/>
                <w:sz w:val="16"/>
                <w:szCs w:val="16"/>
              </w:rPr>
              <w:lastRenderedPageBreak/>
              <w:t>трены средства, максимальный месячный срок с даты вступления в силу соглашения между сторонами составляет 12 кг / максимальная поставка 5 раз /.</w:t>
            </w:r>
          </w:p>
        </w:tc>
      </w:tr>
      <w:tr w:rsidR="0021306B" w:rsidRPr="00B138F3" w:rsidTr="00F92023">
        <w:trPr>
          <w:trHeight w:val="246"/>
          <w:jc w:val="center"/>
        </w:trPr>
        <w:tc>
          <w:tcPr>
            <w:tcW w:w="1241"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1</w:t>
            </w:r>
            <w:r w:rsidR="00125A1D">
              <w:rPr>
                <w:rFonts w:ascii="Calibri" w:hAnsi="Calibri" w:cs="Calibri"/>
                <w:sz w:val="22"/>
                <w:szCs w:val="22"/>
              </w:rPr>
              <w:t>7</w:t>
            </w:r>
          </w:p>
        </w:tc>
        <w:tc>
          <w:tcPr>
            <w:tcW w:w="2713" w:type="dxa"/>
            <w:vAlign w:val="center"/>
          </w:tcPr>
          <w:p w:rsidR="0021306B" w:rsidRDefault="0021306B">
            <w:pPr>
              <w:jc w:val="center"/>
              <w:rPr>
                <w:rFonts w:ascii="Sylfaen" w:hAnsi="Sylfaen" w:cs="Calibri"/>
              </w:rPr>
            </w:pPr>
            <w:r>
              <w:rPr>
                <w:rFonts w:ascii="Sylfaen" w:hAnsi="Sylfaen" w:cs="Calibri"/>
              </w:rPr>
              <w:t>15872310</w:t>
            </w:r>
          </w:p>
        </w:tc>
        <w:tc>
          <w:tcPr>
            <w:tcW w:w="1559" w:type="dxa"/>
            <w:vAlign w:val="center"/>
          </w:tcPr>
          <w:p w:rsidR="0021306B" w:rsidRDefault="0021306B">
            <w:pPr>
              <w:jc w:val="center"/>
              <w:rPr>
                <w:rFonts w:ascii="Sylfaen" w:hAnsi="Sylfaen" w:cs="Calibri"/>
              </w:rPr>
            </w:pPr>
            <w:r>
              <w:rPr>
                <w:rFonts w:ascii="Sylfaen" w:hAnsi="Sylfaen" w:cs="Calibri"/>
              </w:rPr>
              <w:t>Лавровый сушенный лист</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16"/>
                <w:szCs w:val="16"/>
              </w:rPr>
            </w:pPr>
            <w:r>
              <w:rPr>
                <w:rFonts w:ascii="Sylfaen" w:hAnsi="Sylfaen" w:cs="Calibri"/>
                <w:color w:val="FF0000"/>
                <w:sz w:val="16"/>
                <w:szCs w:val="16"/>
              </w:rPr>
              <w:t xml:space="preserve">Лавровый сушенный лист, ГОСТ 17594-81. Влажность сухих листьев, не более 12%, до 25 г. в пачках. Срок годности не менее 12 месяцев с даты изготовления. Остаточный срок службы товара на момент доставки составляет не менее 90%. Безопасность и маркировка статьи 9 </w:t>
            </w:r>
            <w:proofErr w:type="spellStart"/>
            <w:r>
              <w:rPr>
                <w:rFonts w:ascii="Sylfaen" w:hAnsi="Sylfaen" w:cs="Calibri"/>
                <w:color w:val="FF0000"/>
                <w:sz w:val="16"/>
                <w:szCs w:val="16"/>
              </w:rPr>
              <w:t>МоВ</w:t>
            </w:r>
            <w:proofErr w:type="spellEnd"/>
            <w:r>
              <w:rPr>
                <w:rFonts w:ascii="Sylfaen" w:hAnsi="Sylfaen" w:cs="Calibri"/>
                <w:color w:val="FF0000"/>
                <w:sz w:val="16"/>
                <w:szCs w:val="16"/>
              </w:rPr>
              <w:t xml:space="preserve"> CC N 021/2011 и 022/2011, статьи 9 Закона РА о безопасности </w:t>
            </w:r>
            <w:r>
              <w:rPr>
                <w:rFonts w:ascii="Sylfaen" w:hAnsi="Sylfaen" w:cs="Calibri"/>
                <w:color w:val="FF0000"/>
                <w:sz w:val="16"/>
                <w:szCs w:val="16"/>
              </w:rPr>
              <w:lastRenderedPageBreak/>
              <w:t>пищевых продуктов</w:t>
            </w:r>
          </w:p>
        </w:tc>
        <w:tc>
          <w:tcPr>
            <w:tcW w:w="1085" w:type="dxa"/>
            <w:vAlign w:val="center"/>
          </w:tcPr>
          <w:p w:rsidR="0021306B" w:rsidRPr="00125A1D" w:rsidRDefault="00125A1D">
            <w:pPr>
              <w:jc w:val="center"/>
              <w:rPr>
                <w:rFonts w:ascii="Calibri" w:hAnsi="Calibri" w:cs="Calibri"/>
                <w:sz w:val="22"/>
                <w:szCs w:val="22"/>
                <w:lang w:val="en-US"/>
              </w:rPr>
            </w:pPr>
            <w:proofErr w:type="spellStart"/>
            <w:r>
              <w:rPr>
                <w:rFonts w:ascii="Calibri" w:hAnsi="Calibri" w:cs="Calibri"/>
                <w:sz w:val="22"/>
                <w:szCs w:val="22"/>
                <w:lang w:val="en-US"/>
              </w:rPr>
              <w:lastRenderedPageBreak/>
              <w:t>Туп</w:t>
            </w:r>
            <w:proofErr w:type="spellEnd"/>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20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20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Если предусмотрены средства, максимум 0,025 кг в год с даты вступления в силу соглашения между сторонами (поставка максимум 12 раз).</w:t>
            </w:r>
          </w:p>
        </w:tc>
      </w:tr>
      <w:tr w:rsidR="0021306B" w:rsidRPr="00B138F3" w:rsidTr="00F92023">
        <w:trPr>
          <w:trHeight w:val="246"/>
          <w:jc w:val="center"/>
        </w:trPr>
        <w:tc>
          <w:tcPr>
            <w:tcW w:w="1241" w:type="dxa"/>
            <w:vAlign w:val="center"/>
          </w:tcPr>
          <w:p w:rsidR="0021306B" w:rsidRDefault="00125A1D">
            <w:pPr>
              <w:jc w:val="center"/>
              <w:rPr>
                <w:rFonts w:ascii="Calibri" w:hAnsi="Calibri" w:cs="Calibri"/>
                <w:sz w:val="22"/>
                <w:szCs w:val="22"/>
              </w:rPr>
            </w:pPr>
            <w:r>
              <w:rPr>
                <w:rFonts w:ascii="Calibri" w:hAnsi="Calibri" w:cs="Calibri"/>
                <w:sz w:val="22"/>
                <w:szCs w:val="22"/>
              </w:rPr>
              <w:lastRenderedPageBreak/>
              <w:t>18</w:t>
            </w:r>
          </w:p>
        </w:tc>
        <w:tc>
          <w:tcPr>
            <w:tcW w:w="2713" w:type="dxa"/>
            <w:vAlign w:val="center"/>
          </w:tcPr>
          <w:p w:rsidR="0021306B" w:rsidRDefault="0021306B">
            <w:pPr>
              <w:jc w:val="center"/>
              <w:rPr>
                <w:rFonts w:ascii="Sylfaen" w:hAnsi="Sylfaen" w:cs="Calibri"/>
              </w:rPr>
            </w:pPr>
            <w:r>
              <w:rPr>
                <w:rFonts w:ascii="Sylfaen" w:hAnsi="Sylfaen" w:cs="Calibri"/>
              </w:rPr>
              <w:t>15311100</w:t>
            </w:r>
          </w:p>
        </w:tc>
        <w:tc>
          <w:tcPr>
            <w:tcW w:w="1559" w:type="dxa"/>
            <w:vAlign w:val="center"/>
          </w:tcPr>
          <w:p w:rsidR="0021306B" w:rsidRDefault="0021306B">
            <w:pPr>
              <w:jc w:val="center"/>
              <w:rPr>
                <w:rFonts w:ascii="Sylfaen" w:hAnsi="Sylfaen" w:cs="Calibri"/>
              </w:rPr>
            </w:pPr>
            <w:r>
              <w:rPr>
                <w:rFonts w:ascii="Sylfaen" w:hAnsi="Sylfaen" w:cs="Calibri"/>
              </w:rPr>
              <w:t>картофель</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16"/>
                <w:szCs w:val="16"/>
              </w:rPr>
            </w:pPr>
            <w:r>
              <w:rPr>
                <w:rFonts w:ascii="Sylfaen" w:hAnsi="Sylfaen" w:cs="Calibri"/>
                <w:color w:val="FF0000"/>
                <w:sz w:val="16"/>
                <w:szCs w:val="16"/>
              </w:rPr>
              <w:t xml:space="preserve">Технические требования к качеству свежего картофеля (ГОСТ 26545-85) Внешний вид: клубни в сборе, сухие, незагрязненные, незагрязненные, без болезней и травм, спелые, крупная кожура, форма и цвет могут быть разными и однородными. </w:t>
            </w:r>
            <w:proofErr w:type="gramStart"/>
            <w:r>
              <w:rPr>
                <w:rFonts w:ascii="Sylfaen" w:hAnsi="Sylfaen" w:cs="Calibri"/>
                <w:color w:val="FF0000"/>
                <w:sz w:val="16"/>
                <w:szCs w:val="16"/>
              </w:rPr>
              <w:t xml:space="preserve">Количество по размеру в% по весу Тип Наибольший поперечный диаметр / мм /% Общее количество 1 круглой формы 30-40 5 расширенной 30-35 5 2 круглой формы 40-50 20 расширенной 40-45 20 3 округло-овальные 50-60 55 удлиненные 50-55 55 4 округло-овальные 60-70 20 удлиненные 60-65 20 Количество </w:t>
            </w:r>
            <w:r>
              <w:rPr>
                <w:rFonts w:ascii="Sylfaen" w:hAnsi="Sylfaen" w:cs="Calibri"/>
                <w:color w:val="FF0000"/>
                <w:sz w:val="16"/>
                <w:szCs w:val="16"/>
              </w:rPr>
              <w:lastRenderedPageBreak/>
              <w:t>бугорков и зеленых клубней (не более 1/4 поверхности) в общей массе не более 2%. Если</w:t>
            </w:r>
            <w:proofErr w:type="gramEnd"/>
            <w:r>
              <w:rPr>
                <w:rFonts w:ascii="Sylfaen" w:hAnsi="Sylfaen" w:cs="Calibri"/>
                <w:color w:val="FF0000"/>
                <w:sz w:val="16"/>
                <w:szCs w:val="16"/>
              </w:rPr>
              <w:t xml:space="preserve"> более 1/4 поверхности клубня зеленого цвета, зазор не </w:t>
            </w:r>
            <w:proofErr w:type="spellStart"/>
            <w:r>
              <w:rPr>
                <w:rFonts w:ascii="Sylfaen" w:hAnsi="Sylfaen" w:cs="Calibri"/>
                <w:color w:val="FF0000"/>
                <w:sz w:val="16"/>
                <w:szCs w:val="16"/>
              </w:rPr>
              <w:t>допускается</w:t>
            </w:r>
            <w:proofErr w:type="gramStart"/>
            <w:r>
              <w:rPr>
                <w:rFonts w:ascii="Sylfaen" w:hAnsi="Sylfaen" w:cs="Calibri"/>
                <w:color w:val="FF0000"/>
                <w:sz w:val="16"/>
                <w:szCs w:val="16"/>
              </w:rPr>
              <w:t>.К</w:t>
            </w:r>
            <w:proofErr w:type="gramEnd"/>
            <w:r>
              <w:rPr>
                <w:rFonts w:ascii="Sylfaen" w:hAnsi="Sylfaen" w:cs="Calibri"/>
                <w:color w:val="FF0000"/>
                <w:sz w:val="16"/>
                <w:szCs w:val="16"/>
              </w:rPr>
              <w:t>оличество</w:t>
            </w:r>
            <w:proofErr w:type="spellEnd"/>
            <w:r>
              <w:rPr>
                <w:rFonts w:ascii="Sylfaen" w:hAnsi="Sylfaen" w:cs="Calibri"/>
                <w:color w:val="FF0000"/>
                <w:sz w:val="16"/>
                <w:szCs w:val="16"/>
              </w:rPr>
              <w:t xml:space="preserve"> клубней с механической травмой (срез, инсульт) в общей массе не более 2%. Чистка клубней не допускается. Обморожение запрещено. Количество почвы, прикрепленной к клубням, не должно превышать 1% от общей массы. Упаковка с мешками до 30 кг. Примечание. Удлиненные трубы - это трубы с соотношением 1: 1,5 и более по ширине и длине. Если соотношение меньше 1: 1,5, бугорки округлые. </w:t>
            </w:r>
            <w:r>
              <w:rPr>
                <w:rFonts w:ascii="Sylfaen" w:hAnsi="Sylfaen" w:cs="Calibri"/>
                <w:color w:val="FF0000"/>
                <w:sz w:val="16"/>
                <w:szCs w:val="16"/>
              </w:rPr>
              <w:lastRenderedPageBreak/>
              <w:t>Безопасность и маркировка Статья 9 Закона РА N021 / 2011 и 022/2011, Закон РА «О безопасности пищевых продуктов»</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6900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125A1D" w:rsidRDefault="00125A1D">
            <w:pPr>
              <w:jc w:val="center"/>
              <w:rPr>
                <w:rFonts w:ascii="Sylfaen" w:hAnsi="Sylfaen" w:cs="Calibri"/>
                <w:sz w:val="20"/>
                <w:szCs w:val="20"/>
                <w:lang w:val="en-US"/>
              </w:rPr>
            </w:pPr>
            <w:r>
              <w:rPr>
                <w:rFonts w:ascii="Sylfaen" w:hAnsi="Sylfaen" w:cs="Calibri"/>
                <w:sz w:val="20"/>
                <w:szCs w:val="20"/>
                <w:lang w:val="en-US"/>
              </w:rPr>
              <w:t>6900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Если предусмотрены средства, максимальная месячная поставка 250 кг / максимальная 5 раз с даты вступления в силу соглашения между сторонами в случае финансовых средств.</w:t>
            </w:r>
          </w:p>
        </w:tc>
      </w:tr>
      <w:tr w:rsidR="0021306B" w:rsidRPr="00B138F3" w:rsidTr="00F92023">
        <w:trPr>
          <w:trHeight w:val="246"/>
          <w:jc w:val="center"/>
        </w:trPr>
        <w:tc>
          <w:tcPr>
            <w:tcW w:w="1241" w:type="dxa"/>
            <w:vAlign w:val="center"/>
          </w:tcPr>
          <w:p w:rsidR="0021306B" w:rsidRPr="00C9284F" w:rsidRDefault="00C9284F">
            <w:pPr>
              <w:jc w:val="center"/>
              <w:rPr>
                <w:rFonts w:ascii="Calibri" w:hAnsi="Calibri" w:cs="Calibri"/>
                <w:sz w:val="22"/>
                <w:szCs w:val="22"/>
                <w:lang w:val="en-US"/>
              </w:rPr>
            </w:pPr>
            <w:r>
              <w:rPr>
                <w:rFonts w:ascii="Calibri" w:hAnsi="Calibri" w:cs="Calibri"/>
                <w:sz w:val="22"/>
                <w:szCs w:val="22"/>
                <w:lang w:val="en-US"/>
              </w:rPr>
              <w:lastRenderedPageBreak/>
              <w:t>19</w:t>
            </w:r>
          </w:p>
        </w:tc>
        <w:tc>
          <w:tcPr>
            <w:tcW w:w="2713" w:type="dxa"/>
            <w:vAlign w:val="center"/>
          </w:tcPr>
          <w:p w:rsidR="0021306B" w:rsidRDefault="0021306B">
            <w:pPr>
              <w:jc w:val="center"/>
              <w:rPr>
                <w:rFonts w:ascii="Sylfaen" w:hAnsi="Sylfaen" w:cs="Calibri"/>
              </w:rPr>
            </w:pPr>
            <w:r>
              <w:rPr>
                <w:rFonts w:ascii="Sylfaen" w:hAnsi="Sylfaen" w:cs="Calibri"/>
              </w:rPr>
              <w:t>15331161</w:t>
            </w:r>
          </w:p>
        </w:tc>
        <w:tc>
          <w:tcPr>
            <w:tcW w:w="1559" w:type="dxa"/>
            <w:vAlign w:val="center"/>
          </w:tcPr>
          <w:p w:rsidR="0021306B" w:rsidRDefault="0021306B">
            <w:pPr>
              <w:jc w:val="center"/>
              <w:rPr>
                <w:rFonts w:ascii="Sylfaen" w:hAnsi="Sylfaen" w:cs="Calibri"/>
              </w:rPr>
            </w:pPr>
            <w:r>
              <w:rPr>
                <w:rFonts w:ascii="Sylfaen" w:hAnsi="Sylfaen" w:cs="Calibri"/>
              </w:rPr>
              <w:t>Лук</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16"/>
                <w:szCs w:val="16"/>
              </w:rPr>
            </w:pPr>
            <w:r>
              <w:rPr>
                <w:rFonts w:ascii="Sylfaen" w:hAnsi="Sylfaen" w:cs="Calibri"/>
                <w:color w:val="FF0000"/>
                <w:sz w:val="16"/>
                <w:szCs w:val="16"/>
              </w:rPr>
              <w:t xml:space="preserve"> Отборный свежий лук пряный, узкой части диаметром не менее 3 см (ГОСТ 1723-86). Внешний вид: луковые головки спелые, здоровые, цельные, сухие, чистые, округлой формы, не двуглавые, сухие хвосты: 2-5 см. в длину. Луковые головки имеют наибольший поперечный диаметр от 6 до 8 см. без механических повреждений количество мягкого сухого раствора не должно превышать 5% от общего количества. Безопасность и маркировка статьи 9 </w:t>
            </w:r>
            <w:proofErr w:type="spellStart"/>
            <w:r>
              <w:rPr>
                <w:rFonts w:ascii="Sylfaen" w:hAnsi="Sylfaen" w:cs="Calibri"/>
                <w:color w:val="FF0000"/>
                <w:sz w:val="16"/>
                <w:szCs w:val="16"/>
              </w:rPr>
              <w:t>МоВ</w:t>
            </w:r>
            <w:proofErr w:type="spellEnd"/>
            <w:r>
              <w:rPr>
                <w:rFonts w:ascii="Sylfaen" w:hAnsi="Sylfaen" w:cs="Calibri"/>
                <w:color w:val="FF0000"/>
                <w:sz w:val="16"/>
                <w:szCs w:val="16"/>
              </w:rPr>
              <w:t xml:space="preserve"> CC </w:t>
            </w:r>
            <w:r>
              <w:rPr>
                <w:rFonts w:ascii="Sylfaen" w:hAnsi="Sylfaen" w:cs="Calibri"/>
                <w:color w:val="FF0000"/>
                <w:sz w:val="16"/>
                <w:szCs w:val="16"/>
              </w:rPr>
              <w:lastRenderedPageBreak/>
              <w:t>N 021/2011 и 022/2011, статьи 9 Закона РА о безопасности пищевых продуктов</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C9284F" w:rsidRDefault="00C9284F">
            <w:pPr>
              <w:jc w:val="center"/>
              <w:rPr>
                <w:rFonts w:ascii="Sylfaen" w:hAnsi="Sylfaen" w:cs="Calibri"/>
                <w:sz w:val="20"/>
                <w:szCs w:val="20"/>
                <w:lang w:val="en-US"/>
              </w:rPr>
            </w:pPr>
            <w:r>
              <w:rPr>
                <w:rFonts w:ascii="Sylfaen" w:hAnsi="Sylfaen" w:cs="Calibri"/>
                <w:sz w:val="20"/>
                <w:szCs w:val="20"/>
                <w:lang w:val="en-US"/>
              </w:rPr>
              <w:t>350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C9284F" w:rsidRDefault="00C9284F">
            <w:pPr>
              <w:jc w:val="center"/>
              <w:rPr>
                <w:rFonts w:ascii="Sylfaen" w:hAnsi="Sylfaen" w:cs="Calibri"/>
                <w:sz w:val="20"/>
                <w:szCs w:val="20"/>
                <w:lang w:val="en-US"/>
              </w:rPr>
            </w:pPr>
            <w:r>
              <w:rPr>
                <w:rFonts w:ascii="Sylfaen" w:hAnsi="Sylfaen" w:cs="Calibri"/>
                <w:sz w:val="20"/>
                <w:szCs w:val="20"/>
                <w:lang w:val="en-US"/>
              </w:rPr>
              <w:t>350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 xml:space="preserve">Если предусмотрены средства, </w:t>
            </w:r>
            <w:r>
              <w:rPr>
                <w:rFonts w:ascii="Sylfaen" w:hAnsi="Sylfaen" w:cs="Calibri"/>
                <w:sz w:val="16"/>
                <w:szCs w:val="16"/>
              </w:rPr>
              <w:br/>
              <w:t xml:space="preserve"> то месячный максимум 6 кг / максимум 5 раз с даты вступления в силу соглашения между сторонами.</w:t>
            </w:r>
          </w:p>
        </w:tc>
      </w:tr>
      <w:tr w:rsidR="0021306B" w:rsidRPr="00B138F3" w:rsidTr="00F92023">
        <w:trPr>
          <w:trHeight w:val="246"/>
          <w:jc w:val="center"/>
        </w:trPr>
        <w:tc>
          <w:tcPr>
            <w:tcW w:w="1241" w:type="dxa"/>
            <w:vAlign w:val="center"/>
          </w:tcPr>
          <w:p w:rsidR="0021306B" w:rsidRPr="00C9284F" w:rsidRDefault="00C9284F">
            <w:pPr>
              <w:jc w:val="center"/>
              <w:rPr>
                <w:rFonts w:ascii="Calibri" w:hAnsi="Calibri" w:cs="Calibri"/>
                <w:sz w:val="22"/>
                <w:szCs w:val="22"/>
                <w:lang w:val="en-US"/>
              </w:rPr>
            </w:pPr>
            <w:r>
              <w:rPr>
                <w:rFonts w:ascii="Calibri" w:hAnsi="Calibri" w:cs="Calibri"/>
                <w:sz w:val="22"/>
                <w:szCs w:val="22"/>
                <w:lang w:val="en-US"/>
              </w:rPr>
              <w:lastRenderedPageBreak/>
              <w:t>20</w:t>
            </w:r>
          </w:p>
        </w:tc>
        <w:tc>
          <w:tcPr>
            <w:tcW w:w="2713" w:type="dxa"/>
            <w:vAlign w:val="center"/>
          </w:tcPr>
          <w:p w:rsidR="0021306B" w:rsidRDefault="0021306B">
            <w:pPr>
              <w:jc w:val="center"/>
              <w:rPr>
                <w:rFonts w:ascii="Sylfaen" w:hAnsi="Sylfaen" w:cs="Calibri"/>
              </w:rPr>
            </w:pPr>
            <w:r>
              <w:rPr>
                <w:rFonts w:ascii="Sylfaen" w:hAnsi="Sylfaen" w:cs="Calibri"/>
              </w:rPr>
              <w:t>03221410</w:t>
            </w:r>
          </w:p>
        </w:tc>
        <w:tc>
          <w:tcPr>
            <w:tcW w:w="1559" w:type="dxa"/>
            <w:vAlign w:val="center"/>
          </w:tcPr>
          <w:p w:rsidR="0021306B" w:rsidRDefault="0021306B">
            <w:pPr>
              <w:jc w:val="center"/>
              <w:rPr>
                <w:rFonts w:ascii="Sylfaen" w:hAnsi="Sylfaen" w:cs="Calibri"/>
              </w:rPr>
            </w:pPr>
            <w:r>
              <w:rPr>
                <w:rFonts w:ascii="Sylfaen" w:hAnsi="Sylfaen" w:cs="Calibri"/>
              </w:rPr>
              <w:t>Капуста очищенная</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16"/>
                <w:szCs w:val="16"/>
              </w:rPr>
            </w:pPr>
            <w:r>
              <w:rPr>
                <w:rFonts w:ascii="Sylfaen" w:hAnsi="Sylfaen" w:cs="Calibri"/>
                <w:color w:val="FF0000"/>
                <w:sz w:val="16"/>
                <w:szCs w:val="16"/>
              </w:rPr>
              <w:t xml:space="preserve">ГОСТ 1724-85) Кочан свежий для сбора урожая. Внешний вид: кочаны свежие, цельные, чистые, здоровые, полностью сформированные, без болезней и травм, без цвета, типичного для ботанических видов. в форме и вкусе и запахе, без запаха и вкуса. Головки капусты не должны быть повреждены сельскохозяйственными вредителями, не должны иметь чрезмерной внешней влаги, должны быть твердыми, плотными, но не рассыпчатыми или хрустящими. Степень очистки головок: Капуста должна быть очищена до </w:t>
            </w:r>
            <w:r>
              <w:rPr>
                <w:rFonts w:ascii="Sylfaen" w:hAnsi="Sylfaen" w:cs="Calibri"/>
                <w:color w:val="FF0000"/>
                <w:sz w:val="16"/>
                <w:szCs w:val="16"/>
              </w:rPr>
              <w:lastRenderedPageBreak/>
              <w:t xml:space="preserve">зеленых и белых листьев, твердо на поверхности, 2-4 зеленых листа, не покрывающих поверхность </w:t>
            </w:r>
            <w:proofErr w:type="spellStart"/>
            <w:r>
              <w:rPr>
                <w:rFonts w:ascii="Sylfaen" w:hAnsi="Sylfaen" w:cs="Calibri"/>
                <w:color w:val="FF0000"/>
                <w:sz w:val="16"/>
                <w:szCs w:val="16"/>
              </w:rPr>
              <w:t>капусты</w:t>
            </w:r>
            <w:proofErr w:type="gramStart"/>
            <w:r>
              <w:rPr>
                <w:rFonts w:ascii="Sylfaen" w:hAnsi="Sylfaen" w:cs="Calibri"/>
                <w:color w:val="FF0000"/>
                <w:sz w:val="16"/>
                <w:szCs w:val="16"/>
              </w:rPr>
              <w:t>.Д</w:t>
            </w:r>
            <w:proofErr w:type="gramEnd"/>
            <w:r>
              <w:rPr>
                <w:rFonts w:ascii="Sylfaen" w:hAnsi="Sylfaen" w:cs="Calibri"/>
                <w:color w:val="FF0000"/>
                <w:sz w:val="16"/>
                <w:szCs w:val="16"/>
              </w:rPr>
              <w:t>лина</w:t>
            </w:r>
            <w:proofErr w:type="spellEnd"/>
            <w:r>
              <w:rPr>
                <w:rFonts w:ascii="Sylfaen" w:hAnsi="Sylfaen" w:cs="Calibri"/>
                <w:color w:val="FF0000"/>
                <w:sz w:val="16"/>
                <w:szCs w:val="16"/>
              </w:rPr>
              <w:t xml:space="preserve"> капусты не более 3 см. Масса очищенных кочанов капусты не менее 1-1,5 кг. Заголовки с механическими повреждениями, трещинами, щебнем, повреждением сельскохозяйственных вредителей, обморожением, паром на глубине 3 см не допускаются. Капуста с маркированными кочанами и капустой не допускается. Безопасность и маркировка статьи 9 </w:t>
            </w:r>
            <w:proofErr w:type="spellStart"/>
            <w:r>
              <w:rPr>
                <w:rFonts w:ascii="Sylfaen" w:hAnsi="Sylfaen" w:cs="Calibri"/>
                <w:color w:val="FF0000"/>
                <w:sz w:val="16"/>
                <w:szCs w:val="16"/>
              </w:rPr>
              <w:t>МоВ</w:t>
            </w:r>
            <w:proofErr w:type="spellEnd"/>
            <w:r>
              <w:rPr>
                <w:rFonts w:ascii="Sylfaen" w:hAnsi="Sylfaen" w:cs="Calibri"/>
                <w:color w:val="FF0000"/>
                <w:sz w:val="16"/>
                <w:szCs w:val="16"/>
              </w:rPr>
              <w:t xml:space="preserve"> CC N 021/2011 и 022/2011, статьи 9 Закона РА о безопасности пищевых продуктов</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C9284F" w:rsidRDefault="00C9284F">
            <w:pPr>
              <w:jc w:val="center"/>
              <w:rPr>
                <w:rFonts w:ascii="Sylfaen" w:hAnsi="Sylfaen" w:cs="Calibri"/>
                <w:sz w:val="20"/>
                <w:szCs w:val="20"/>
                <w:lang w:val="en-US"/>
              </w:rPr>
            </w:pPr>
            <w:r>
              <w:rPr>
                <w:rFonts w:ascii="Sylfaen" w:hAnsi="Sylfaen" w:cs="Calibri"/>
                <w:sz w:val="20"/>
                <w:szCs w:val="20"/>
                <w:lang w:val="en-US"/>
              </w:rPr>
              <w:t>2310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C9284F" w:rsidRDefault="00C9284F">
            <w:pPr>
              <w:jc w:val="center"/>
              <w:rPr>
                <w:rFonts w:ascii="Sylfaen" w:hAnsi="Sylfaen" w:cs="Calibri"/>
                <w:sz w:val="20"/>
                <w:szCs w:val="20"/>
                <w:lang w:val="en-US"/>
              </w:rPr>
            </w:pPr>
            <w:r>
              <w:rPr>
                <w:rFonts w:ascii="Sylfaen" w:hAnsi="Sylfaen" w:cs="Calibri"/>
                <w:sz w:val="20"/>
                <w:szCs w:val="20"/>
                <w:lang w:val="en-US"/>
              </w:rPr>
              <w:t>2310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Если предусмотрены средства, максимальный месячный срок с даты вступления в силу соглашения между сторонами составляет 70 кг / максимальный запас 5 раз /.</w:t>
            </w:r>
          </w:p>
        </w:tc>
      </w:tr>
      <w:tr w:rsidR="0021306B" w:rsidRPr="00B138F3" w:rsidTr="00F92023">
        <w:trPr>
          <w:trHeight w:val="246"/>
          <w:jc w:val="center"/>
        </w:trPr>
        <w:tc>
          <w:tcPr>
            <w:tcW w:w="1241" w:type="dxa"/>
            <w:vAlign w:val="center"/>
          </w:tcPr>
          <w:p w:rsidR="0021306B" w:rsidRPr="00C9284F" w:rsidRDefault="00C9284F">
            <w:pPr>
              <w:jc w:val="center"/>
              <w:rPr>
                <w:rFonts w:ascii="Calibri" w:hAnsi="Calibri" w:cs="Calibri"/>
                <w:sz w:val="22"/>
                <w:szCs w:val="22"/>
                <w:lang w:val="en-US"/>
              </w:rPr>
            </w:pPr>
            <w:r>
              <w:rPr>
                <w:rFonts w:ascii="Calibri" w:hAnsi="Calibri" w:cs="Calibri"/>
                <w:sz w:val="22"/>
                <w:szCs w:val="22"/>
                <w:lang w:val="en-US"/>
              </w:rPr>
              <w:lastRenderedPageBreak/>
              <w:t>21</w:t>
            </w:r>
          </w:p>
        </w:tc>
        <w:tc>
          <w:tcPr>
            <w:tcW w:w="2713" w:type="dxa"/>
            <w:vAlign w:val="center"/>
          </w:tcPr>
          <w:p w:rsidR="0021306B" w:rsidRDefault="0021306B">
            <w:pPr>
              <w:jc w:val="center"/>
              <w:rPr>
                <w:rFonts w:ascii="Sylfaen" w:hAnsi="Sylfaen" w:cs="Calibri"/>
              </w:rPr>
            </w:pPr>
            <w:r>
              <w:rPr>
                <w:rFonts w:ascii="Sylfaen" w:hAnsi="Sylfaen" w:cs="Calibri"/>
              </w:rPr>
              <w:t>03221100</w:t>
            </w:r>
          </w:p>
        </w:tc>
        <w:tc>
          <w:tcPr>
            <w:tcW w:w="1559" w:type="dxa"/>
            <w:vAlign w:val="center"/>
          </w:tcPr>
          <w:p w:rsidR="0021306B" w:rsidRDefault="0021306B">
            <w:pPr>
              <w:jc w:val="center"/>
              <w:rPr>
                <w:rFonts w:ascii="Sylfaen" w:hAnsi="Sylfaen" w:cs="Calibri"/>
              </w:rPr>
            </w:pPr>
            <w:r>
              <w:rPr>
                <w:rFonts w:ascii="Sylfaen" w:hAnsi="Sylfaen" w:cs="Calibri"/>
              </w:rPr>
              <w:t>Свекла</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16"/>
                <w:szCs w:val="16"/>
              </w:rPr>
            </w:pPr>
            <w:r>
              <w:rPr>
                <w:rFonts w:ascii="Sylfaen" w:hAnsi="Sylfaen" w:cs="Calibri"/>
                <w:color w:val="FF0000"/>
                <w:sz w:val="16"/>
                <w:szCs w:val="16"/>
              </w:rPr>
              <w:t xml:space="preserve">Внешний вид: Корни свежие, </w:t>
            </w:r>
            <w:r>
              <w:rPr>
                <w:rFonts w:ascii="Sylfaen" w:hAnsi="Sylfaen" w:cs="Calibri"/>
                <w:color w:val="FF0000"/>
                <w:sz w:val="16"/>
                <w:szCs w:val="16"/>
              </w:rPr>
              <w:lastRenderedPageBreak/>
              <w:t xml:space="preserve">цельные, без болезней, сухие, незагрязненные, без трещин и повреждений. (ГОСТ 1722-85) Внутреннее строение: ядро </w:t>
            </w:r>
            <w:r>
              <w:rPr>
                <w:color w:val="FF0000"/>
                <w:sz w:val="16"/>
                <w:szCs w:val="16"/>
              </w:rPr>
              <w:t>​​</w:t>
            </w:r>
            <w:r>
              <w:rPr>
                <w:rFonts w:ascii="Sylfaen" w:hAnsi="Sylfaen" w:cs="Sylfaen"/>
                <w:color w:val="FF0000"/>
                <w:sz w:val="16"/>
                <w:szCs w:val="16"/>
              </w:rPr>
              <w:t>сочное</w:t>
            </w:r>
            <w:r>
              <w:rPr>
                <w:rFonts w:ascii="Sylfaen" w:hAnsi="Sylfaen" w:cs="Calibri"/>
                <w:color w:val="FF0000"/>
                <w:sz w:val="16"/>
                <w:szCs w:val="16"/>
              </w:rPr>
              <w:t xml:space="preserve">, </w:t>
            </w:r>
            <w:r>
              <w:rPr>
                <w:rFonts w:ascii="Sylfaen" w:hAnsi="Sylfaen" w:cs="Sylfaen"/>
                <w:color w:val="FF0000"/>
                <w:sz w:val="16"/>
                <w:szCs w:val="16"/>
              </w:rPr>
              <w:t>темно</w:t>
            </w:r>
            <w:r>
              <w:rPr>
                <w:rFonts w:ascii="Sylfaen" w:hAnsi="Sylfaen" w:cs="Calibri"/>
                <w:color w:val="FF0000"/>
                <w:sz w:val="16"/>
                <w:szCs w:val="16"/>
              </w:rPr>
              <w:t>-</w:t>
            </w:r>
            <w:r>
              <w:rPr>
                <w:rFonts w:ascii="Sylfaen" w:hAnsi="Sylfaen" w:cs="Sylfaen"/>
                <w:color w:val="FF0000"/>
                <w:sz w:val="16"/>
                <w:szCs w:val="16"/>
              </w:rPr>
              <w:t>красное</w:t>
            </w:r>
            <w:r>
              <w:rPr>
                <w:rFonts w:ascii="Sylfaen" w:hAnsi="Sylfaen" w:cs="Calibri"/>
                <w:color w:val="FF0000"/>
                <w:sz w:val="16"/>
                <w:szCs w:val="16"/>
              </w:rPr>
              <w:t xml:space="preserve">. </w:t>
            </w:r>
            <w:r>
              <w:rPr>
                <w:rFonts w:ascii="Sylfaen" w:hAnsi="Sylfaen" w:cs="Sylfaen"/>
                <w:color w:val="FF0000"/>
                <w:sz w:val="16"/>
                <w:szCs w:val="16"/>
              </w:rPr>
              <w:t>Размер</w:t>
            </w:r>
            <w:r>
              <w:rPr>
                <w:rFonts w:ascii="Sylfaen" w:hAnsi="Sylfaen" w:cs="Calibri"/>
                <w:color w:val="FF0000"/>
                <w:sz w:val="16"/>
                <w:szCs w:val="16"/>
              </w:rPr>
              <w:t xml:space="preserve"> </w:t>
            </w:r>
            <w:r>
              <w:rPr>
                <w:rFonts w:ascii="Sylfaen" w:hAnsi="Sylfaen" w:cs="Sylfaen"/>
                <w:color w:val="FF0000"/>
                <w:sz w:val="16"/>
                <w:szCs w:val="16"/>
              </w:rPr>
              <w:t>корней</w:t>
            </w:r>
            <w:r>
              <w:rPr>
                <w:rFonts w:ascii="Sylfaen" w:hAnsi="Sylfaen" w:cs="Calibri"/>
                <w:color w:val="FF0000"/>
                <w:sz w:val="16"/>
                <w:szCs w:val="16"/>
              </w:rPr>
              <w:t xml:space="preserve"> (</w:t>
            </w:r>
            <w:r>
              <w:rPr>
                <w:rFonts w:ascii="Sylfaen" w:hAnsi="Sylfaen" w:cs="Sylfaen"/>
                <w:color w:val="FF0000"/>
                <w:sz w:val="16"/>
                <w:szCs w:val="16"/>
              </w:rPr>
              <w:t>при</w:t>
            </w:r>
            <w:r>
              <w:rPr>
                <w:rFonts w:ascii="Sylfaen" w:hAnsi="Sylfaen" w:cs="Calibri"/>
                <w:color w:val="FF0000"/>
                <w:sz w:val="16"/>
                <w:szCs w:val="16"/>
              </w:rPr>
              <w:t xml:space="preserve"> </w:t>
            </w:r>
            <w:r>
              <w:rPr>
                <w:rFonts w:ascii="Sylfaen" w:hAnsi="Sylfaen" w:cs="Sylfaen"/>
                <w:color w:val="FF0000"/>
                <w:sz w:val="16"/>
                <w:szCs w:val="16"/>
              </w:rPr>
              <w:t>наибольшем</w:t>
            </w:r>
            <w:r>
              <w:rPr>
                <w:rFonts w:ascii="Sylfaen" w:hAnsi="Sylfaen" w:cs="Calibri"/>
                <w:color w:val="FF0000"/>
                <w:sz w:val="16"/>
                <w:szCs w:val="16"/>
              </w:rPr>
              <w:t xml:space="preserve"> </w:t>
            </w:r>
            <w:r>
              <w:rPr>
                <w:rFonts w:ascii="Sylfaen" w:hAnsi="Sylfaen" w:cs="Sylfaen"/>
                <w:color w:val="FF0000"/>
                <w:sz w:val="16"/>
                <w:szCs w:val="16"/>
              </w:rPr>
              <w:t>поперечном</w:t>
            </w:r>
            <w:r>
              <w:rPr>
                <w:rFonts w:ascii="Sylfaen" w:hAnsi="Sylfaen" w:cs="Calibri"/>
                <w:color w:val="FF0000"/>
                <w:sz w:val="16"/>
                <w:szCs w:val="16"/>
              </w:rPr>
              <w:t xml:space="preserve"> диаметре) 5-14 см. Допускаются отклонения от указанных размеров и механические повреждения глубиной 3 мм, не превышающие 5% от общего количества. Количество почвы, прикрепленной к корням, составляет не более 1% от общего количества. Безопасность и маркировка статьи 9 </w:t>
            </w:r>
            <w:proofErr w:type="spellStart"/>
            <w:r>
              <w:rPr>
                <w:rFonts w:ascii="Sylfaen" w:hAnsi="Sylfaen" w:cs="Calibri"/>
                <w:color w:val="FF0000"/>
                <w:sz w:val="16"/>
                <w:szCs w:val="16"/>
              </w:rPr>
              <w:t>МоВ</w:t>
            </w:r>
            <w:proofErr w:type="spellEnd"/>
            <w:r>
              <w:rPr>
                <w:rFonts w:ascii="Sylfaen" w:hAnsi="Sylfaen" w:cs="Calibri"/>
                <w:color w:val="FF0000"/>
                <w:sz w:val="16"/>
                <w:szCs w:val="16"/>
              </w:rPr>
              <w:t xml:space="preserve"> CC N 021/2011 и 022/2011, статьи 9 Закона РА о безопасности пищевых продуктов</w:t>
            </w:r>
          </w:p>
        </w:tc>
        <w:tc>
          <w:tcPr>
            <w:tcW w:w="1085" w:type="dxa"/>
            <w:vAlign w:val="center"/>
          </w:tcPr>
          <w:p w:rsidR="0021306B" w:rsidRDefault="0021306B">
            <w:pPr>
              <w:jc w:val="center"/>
              <w:rPr>
                <w:rFonts w:ascii="Calibri" w:hAnsi="Calibri" w:cs="Calibri"/>
                <w:sz w:val="22"/>
                <w:szCs w:val="22"/>
              </w:rPr>
            </w:pPr>
            <w:proofErr w:type="spellStart"/>
            <w:r>
              <w:rPr>
                <w:rFonts w:ascii="Arial" w:hAnsi="Arial" w:cs="Arial"/>
                <w:sz w:val="22"/>
                <w:szCs w:val="22"/>
              </w:rPr>
              <w:lastRenderedPageBreak/>
              <w:t>Կգ</w:t>
            </w:r>
            <w:proofErr w:type="spellEnd"/>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C9284F" w:rsidRDefault="00C9284F">
            <w:pPr>
              <w:jc w:val="center"/>
              <w:rPr>
                <w:rFonts w:ascii="Sylfaen" w:hAnsi="Sylfaen" w:cs="Calibri"/>
                <w:sz w:val="20"/>
                <w:szCs w:val="20"/>
                <w:lang w:val="en-US"/>
              </w:rPr>
            </w:pPr>
            <w:r>
              <w:rPr>
                <w:rFonts w:ascii="Sylfaen" w:hAnsi="Sylfaen" w:cs="Calibri"/>
                <w:sz w:val="20"/>
                <w:szCs w:val="20"/>
                <w:lang w:val="en-US"/>
              </w:rPr>
              <w:t>247</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lastRenderedPageBreak/>
              <w:t>Ширванзаде</w:t>
            </w:r>
            <w:proofErr w:type="spellEnd"/>
            <w:r>
              <w:rPr>
                <w:rFonts w:ascii="Sylfaen" w:hAnsi="Sylfaen" w:cs="Calibri"/>
                <w:sz w:val="18"/>
                <w:szCs w:val="18"/>
              </w:rPr>
              <w:t xml:space="preserve"> 17/1</w:t>
            </w:r>
          </w:p>
        </w:tc>
        <w:tc>
          <w:tcPr>
            <w:tcW w:w="1158" w:type="dxa"/>
            <w:vAlign w:val="center"/>
          </w:tcPr>
          <w:p w:rsidR="0021306B" w:rsidRPr="00C9284F" w:rsidRDefault="00C9284F">
            <w:pPr>
              <w:jc w:val="center"/>
              <w:rPr>
                <w:rFonts w:ascii="Sylfaen" w:hAnsi="Sylfaen" w:cs="Calibri"/>
                <w:sz w:val="20"/>
                <w:szCs w:val="20"/>
                <w:lang w:val="en-US"/>
              </w:rPr>
            </w:pPr>
            <w:r>
              <w:rPr>
                <w:rFonts w:ascii="Sylfaen" w:hAnsi="Sylfaen" w:cs="Calibri"/>
                <w:sz w:val="20"/>
                <w:szCs w:val="20"/>
                <w:lang w:val="en-US"/>
              </w:rPr>
              <w:lastRenderedPageBreak/>
              <w:t>247</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br/>
              <w:t xml:space="preserve">Если </w:t>
            </w:r>
            <w:r>
              <w:rPr>
                <w:rFonts w:ascii="Sylfaen" w:hAnsi="Sylfaen" w:cs="Calibri"/>
                <w:sz w:val="16"/>
                <w:szCs w:val="16"/>
              </w:rPr>
              <w:lastRenderedPageBreak/>
              <w:t>предусмотрены финансовые средства, то месячный максимум 6 кг / максимум 5 раз с даты вступления в силу соглашения между сторонами.</w:t>
            </w:r>
          </w:p>
        </w:tc>
      </w:tr>
      <w:tr w:rsidR="0021306B" w:rsidRPr="00B138F3" w:rsidTr="00F92023">
        <w:trPr>
          <w:trHeight w:val="246"/>
          <w:jc w:val="center"/>
        </w:trPr>
        <w:tc>
          <w:tcPr>
            <w:tcW w:w="1241" w:type="dxa"/>
            <w:vAlign w:val="center"/>
          </w:tcPr>
          <w:p w:rsidR="0021306B" w:rsidRPr="00C9284F" w:rsidRDefault="00C9284F">
            <w:pPr>
              <w:jc w:val="center"/>
              <w:rPr>
                <w:rFonts w:ascii="Calibri" w:hAnsi="Calibri" w:cs="Calibri"/>
                <w:sz w:val="22"/>
                <w:szCs w:val="22"/>
                <w:lang w:val="en-US"/>
              </w:rPr>
            </w:pPr>
            <w:r>
              <w:rPr>
                <w:rFonts w:ascii="Calibri" w:hAnsi="Calibri" w:cs="Calibri"/>
                <w:sz w:val="22"/>
                <w:szCs w:val="22"/>
                <w:lang w:val="en-US"/>
              </w:rPr>
              <w:lastRenderedPageBreak/>
              <w:t>22</w:t>
            </w:r>
          </w:p>
        </w:tc>
        <w:tc>
          <w:tcPr>
            <w:tcW w:w="2713" w:type="dxa"/>
            <w:vAlign w:val="center"/>
          </w:tcPr>
          <w:p w:rsidR="0021306B" w:rsidRDefault="0021306B">
            <w:pPr>
              <w:jc w:val="center"/>
              <w:rPr>
                <w:rFonts w:ascii="Sylfaen" w:hAnsi="Sylfaen" w:cs="Calibri"/>
              </w:rPr>
            </w:pPr>
            <w:r>
              <w:rPr>
                <w:rFonts w:ascii="Sylfaen" w:hAnsi="Sylfaen" w:cs="Calibri"/>
              </w:rPr>
              <w:t>03222128</w:t>
            </w:r>
          </w:p>
        </w:tc>
        <w:tc>
          <w:tcPr>
            <w:tcW w:w="1559" w:type="dxa"/>
            <w:vAlign w:val="center"/>
          </w:tcPr>
          <w:p w:rsidR="0021306B" w:rsidRDefault="0021306B">
            <w:pPr>
              <w:jc w:val="center"/>
              <w:rPr>
                <w:rFonts w:ascii="Sylfaen" w:hAnsi="Sylfaen" w:cs="Calibri"/>
              </w:rPr>
            </w:pPr>
            <w:r>
              <w:rPr>
                <w:rFonts w:ascii="Sylfaen" w:hAnsi="Sylfaen" w:cs="Calibri"/>
              </w:rPr>
              <w:t>яблоко</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16"/>
                <w:szCs w:val="16"/>
              </w:rPr>
            </w:pPr>
            <w:r>
              <w:rPr>
                <w:rFonts w:ascii="Sylfaen" w:hAnsi="Sylfaen" w:cs="Calibri"/>
                <w:color w:val="FF0000"/>
                <w:sz w:val="16"/>
                <w:szCs w:val="16"/>
              </w:rPr>
              <w:t xml:space="preserve">Яблоко, ГОСТ Р </w:t>
            </w:r>
            <w:r>
              <w:rPr>
                <w:rFonts w:ascii="Sylfaen" w:hAnsi="Sylfaen" w:cs="Calibri"/>
                <w:color w:val="FF0000"/>
                <w:sz w:val="16"/>
                <w:szCs w:val="16"/>
              </w:rPr>
              <w:lastRenderedPageBreak/>
              <w:t>54697-2011. Самый большой поперечный разрез для свежих, плодоносящих видов I типа (</w:t>
            </w:r>
            <w:proofErr w:type="spellStart"/>
            <w:r>
              <w:rPr>
                <w:rFonts w:ascii="Sylfaen" w:hAnsi="Sylfaen" w:cs="Calibri"/>
                <w:color w:val="FF0000"/>
                <w:sz w:val="16"/>
                <w:szCs w:val="16"/>
              </w:rPr>
              <w:t>Golden</w:t>
            </w:r>
            <w:proofErr w:type="spellEnd"/>
            <w:r>
              <w:rPr>
                <w:rFonts w:ascii="Sylfaen" w:hAnsi="Sylfaen" w:cs="Calibri"/>
                <w:color w:val="FF0000"/>
                <w:sz w:val="16"/>
                <w:szCs w:val="16"/>
              </w:rPr>
              <w:t xml:space="preserve"> или </w:t>
            </w:r>
            <w:proofErr w:type="spellStart"/>
            <w:r>
              <w:rPr>
                <w:rFonts w:ascii="Sylfaen" w:hAnsi="Sylfaen" w:cs="Calibri"/>
                <w:color w:val="FF0000"/>
                <w:sz w:val="16"/>
                <w:szCs w:val="16"/>
              </w:rPr>
              <w:t>Simirenko</w:t>
            </w:r>
            <w:proofErr w:type="spellEnd"/>
            <w:r>
              <w:rPr>
                <w:rFonts w:ascii="Sylfaen" w:hAnsi="Sylfaen" w:cs="Calibri"/>
                <w:color w:val="FF0000"/>
                <w:sz w:val="16"/>
                <w:szCs w:val="16"/>
              </w:rPr>
              <w:t xml:space="preserve">), для круглых плодов не менее 6 см, для овальных плодов не менее 5 см, до 20 кг. Безопасность и маркировка статьи 9 </w:t>
            </w:r>
            <w:proofErr w:type="spellStart"/>
            <w:r>
              <w:rPr>
                <w:rFonts w:ascii="Sylfaen" w:hAnsi="Sylfaen" w:cs="Calibri"/>
                <w:color w:val="FF0000"/>
                <w:sz w:val="16"/>
                <w:szCs w:val="16"/>
              </w:rPr>
              <w:t>МоВ</w:t>
            </w:r>
            <w:proofErr w:type="spellEnd"/>
            <w:r>
              <w:rPr>
                <w:rFonts w:ascii="Sylfaen" w:hAnsi="Sylfaen" w:cs="Calibri"/>
                <w:color w:val="FF0000"/>
                <w:sz w:val="16"/>
                <w:szCs w:val="16"/>
              </w:rPr>
              <w:t xml:space="preserve"> CC N 021/2011 и 022/2011, статьи 9 Закона РА о безопасности пищевых продуктов</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C9284F" w:rsidRDefault="00C9284F">
            <w:pPr>
              <w:jc w:val="center"/>
              <w:rPr>
                <w:rFonts w:ascii="Sylfaen" w:hAnsi="Sylfaen" w:cs="Calibri"/>
                <w:sz w:val="20"/>
                <w:szCs w:val="20"/>
                <w:lang w:val="en-US"/>
              </w:rPr>
            </w:pPr>
            <w:r>
              <w:rPr>
                <w:rFonts w:ascii="Sylfaen" w:hAnsi="Sylfaen" w:cs="Calibri"/>
                <w:sz w:val="20"/>
                <w:szCs w:val="20"/>
                <w:lang w:val="en-US"/>
              </w:rPr>
              <w:t>200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w:t>
            </w:r>
            <w:r>
              <w:rPr>
                <w:rFonts w:ascii="Sylfaen" w:hAnsi="Sylfaen" w:cs="Calibri"/>
                <w:sz w:val="18"/>
                <w:szCs w:val="18"/>
              </w:rPr>
              <w:lastRenderedPageBreak/>
              <w:t>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C9284F" w:rsidRDefault="00C9284F">
            <w:pPr>
              <w:jc w:val="center"/>
              <w:rPr>
                <w:rFonts w:ascii="Sylfaen" w:hAnsi="Sylfaen" w:cs="Calibri"/>
                <w:sz w:val="20"/>
                <w:szCs w:val="20"/>
                <w:lang w:val="en-US"/>
              </w:rPr>
            </w:pPr>
            <w:r>
              <w:rPr>
                <w:rFonts w:ascii="Sylfaen" w:hAnsi="Sylfaen" w:cs="Calibri"/>
                <w:sz w:val="20"/>
                <w:szCs w:val="20"/>
                <w:lang w:val="en-US"/>
              </w:rPr>
              <w:lastRenderedPageBreak/>
              <w:t>200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 xml:space="preserve">Если </w:t>
            </w:r>
            <w:r>
              <w:rPr>
                <w:rFonts w:ascii="Sylfaen" w:hAnsi="Sylfaen" w:cs="Calibri"/>
                <w:sz w:val="16"/>
                <w:szCs w:val="16"/>
              </w:rPr>
              <w:lastRenderedPageBreak/>
              <w:t>предусмотрены финансовые средства,, максимальная месячная оплата составляет 40 кг (максимум 5 раз) с даты вступления в силу соглашения между сторонами.</w:t>
            </w:r>
          </w:p>
        </w:tc>
      </w:tr>
      <w:tr w:rsidR="0021306B" w:rsidRPr="00B138F3" w:rsidTr="00F92023">
        <w:trPr>
          <w:trHeight w:val="246"/>
          <w:jc w:val="center"/>
        </w:trPr>
        <w:tc>
          <w:tcPr>
            <w:tcW w:w="1241" w:type="dxa"/>
            <w:vAlign w:val="center"/>
          </w:tcPr>
          <w:p w:rsidR="0021306B" w:rsidRPr="00C9284F" w:rsidRDefault="00C9284F">
            <w:pPr>
              <w:jc w:val="center"/>
              <w:rPr>
                <w:rFonts w:ascii="Calibri" w:hAnsi="Calibri" w:cs="Calibri"/>
                <w:sz w:val="22"/>
                <w:szCs w:val="22"/>
                <w:lang w:val="en-US"/>
              </w:rPr>
            </w:pPr>
            <w:r>
              <w:rPr>
                <w:rFonts w:ascii="Calibri" w:hAnsi="Calibri" w:cs="Calibri"/>
                <w:sz w:val="22"/>
                <w:szCs w:val="22"/>
                <w:lang w:val="en-US"/>
              </w:rPr>
              <w:lastRenderedPageBreak/>
              <w:t>23</w:t>
            </w:r>
          </w:p>
        </w:tc>
        <w:tc>
          <w:tcPr>
            <w:tcW w:w="2713" w:type="dxa"/>
            <w:vAlign w:val="center"/>
          </w:tcPr>
          <w:p w:rsidR="0021306B" w:rsidRDefault="0021306B">
            <w:pPr>
              <w:jc w:val="center"/>
              <w:rPr>
                <w:rFonts w:ascii="Sylfaen" w:hAnsi="Sylfaen" w:cs="Calibri"/>
              </w:rPr>
            </w:pPr>
            <w:r>
              <w:rPr>
                <w:rFonts w:ascii="Sylfaen" w:hAnsi="Sylfaen" w:cs="Calibri"/>
              </w:rPr>
              <w:t>03222132</w:t>
            </w:r>
          </w:p>
        </w:tc>
        <w:tc>
          <w:tcPr>
            <w:tcW w:w="1559" w:type="dxa"/>
            <w:vAlign w:val="center"/>
          </w:tcPr>
          <w:p w:rsidR="0021306B" w:rsidRDefault="0021306B">
            <w:pPr>
              <w:jc w:val="center"/>
              <w:rPr>
                <w:rFonts w:ascii="Sylfaen" w:hAnsi="Sylfaen" w:cs="Calibri"/>
              </w:rPr>
            </w:pPr>
            <w:r>
              <w:rPr>
                <w:rFonts w:ascii="Sylfaen" w:hAnsi="Sylfaen" w:cs="Calibri"/>
              </w:rPr>
              <w:t>персик</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16"/>
                <w:szCs w:val="16"/>
              </w:rPr>
            </w:pPr>
            <w:r>
              <w:rPr>
                <w:rFonts w:ascii="Sylfaen" w:hAnsi="Sylfaen" w:cs="Calibri"/>
                <w:color w:val="FF0000"/>
                <w:sz w:val="16"/>
                <w:szCs w:val="16"/>
              </w:rPr>
              <w:t>Свежий и сладкий, сочный, все виды среднего размера, без травм. ГОСТ 21833-76.</w:t>
            </w:r>
            <w:r>
              <w:rPr>
                <w:rFonts w:ascii="Sylfaen" w:hAnsi="Sylfaen" w:cs="Calibri"/>
                <w:color w:val="FF0000"/>
                <w:sz w:val="16"/>
                <w:szCs w:val="16"/>
              </w:rPr>
              <w:br/>
              <w:t xml:space="preserve">Наибольшее поперечное сечение не менее 6 см. Безопасность и маркировка согласно Правительству РА 2006 Статья 9 Закона РА «О безопасности пищевых </w:t>
            </w:r>
            <w:r>
              <w:rPr>
                <w:rFonts w:ascii="Sylfaen" w:hAnsi="Sylfaen" w:cs="Calibri"/>
                <w:color w:val="FF0000"/>
                <w:sz w:val="16"/>
                <w:szCs w:val="16"/>
              </w:rPr>
              <w:lastRenderedPageBreak/>
              <w:t>продуктов», утвержденная Указом N 1913-N от 21 декабря 2011 года и Техническим регламентом на свежие фрукты и овощи</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Default="0021306B">
            <w:pPr>
              <w:jc w:val="center"/>
              <w:rPr>
                <w:rFonts w:ascii="Sylfaen" w:hAnsi="Sylfaen" w:cs="Calibri"/>
                <w:sz w:val="20"/>
                <w:szCs w:val="20"/>
              </w:rPr>
            </w:pPr>
            <w:r>
              <w:rPr>
                <w:rFonts w:ascii="Sylfaen" w:hAnsi="Sylfaen" w:cs="Calibri"/>
                <w:sz w:val="20"/>
                <w:szCs w:val="20"/>
              </w:rPr>
              <w:t>150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Default="0021306B">
            <w:pPr>
              <w:jc w:val="center"/>
              <w:rPr>
                <w:rFonts w:ascii="Sylfaen" w:hAnsi="Sylfaen" w:cs="Calibri"/>
                <w:sz w:val="20"/>
                <w:szCs w:val="20"/>
              </w:rPr>
            </w:pPr>
            <w:r>
              <w:rPr>
                <w:rFonts w:ascii="Sylfaen" w:hAnsi="Sylfaen" w:cs="Calibri"/>
                <w:sz w:val="20"/>
                <w:szCs w:val="20"/>
              </w:rPr>
              <w:t>150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 xml:space="preserve">Если предусмотрены финансовые средства, с даты вступления в силу соглашения между сторонами, максимум 60 кг / 10 раз в месяц, поставлять до 5 раз </w:t>
            </w:r>
            <w:r>
              <w:rPr>
                <w:rFonts w:ascii="Sylfaen" w:hAnsi="Sylfaen" w:cs="Calibri"/>
                <w:sz w:val="16"/>
                <w:szCs w:val="16"/>
              </w:rPr>
              <w:lastRenderedPageBreak/>
              <w:t>в июле, августе, сентябре /.</w:t>
            </w:r>
          </w:p>
        </w:tc>
      </w:tr>
      <w:tr w:rsidR="0021306B" w:rsidRPr="00B138F3" w:rsidTr="00F92023">
        <w:trPr>
          <w:trHeight w:val="246"/>
          <w:jc w:val="center"/>
        </w:trPr>
        <w:tc>
          <w:tcPr>
            <w:tcW w:w="1241"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2</w:t>
            </w:r>
            <w:r w:rsidR="00C9284F">
              <w:rPr>
                <w:rFonts w:ascii="Calibri" w:hAnsi="Calibri" w:cs="Calibri"/>
                <w:sz w:val="22"/>
                <w:szCs w:val="22"/>
              </w:rPr>
              <w:t>4</w:t>
            </w:r>
          </w:p>
        </w:tc>
        <w:tc>
          <w:tcPr>
            <w:tcW w:w="2713" w:type="dxa"/>
            <w:vAlign w:val="center"/>
          </w:tcPr>
          <w:p w:rsidR="0021306B" w:rsidRDefault="0021306B">
            <w:pPr>
              <w:jc w:val="center"/>
              <w:rPr>
                <w:rFonts w:ascii="Sylfaen" w:hAnsi="Sylfaen" w:cs="Calibri"/>
              </w:rPr>
            </w:pPr>
            <w:r>
              <w:rPr>
                <w:rFonts w:ascii="Sylfaen" w:hAnsi="Sylfaen" w:cs="Calibri"/>
              </w:rPr>
              <w:t>03221110</w:t>
            </w:r>
          </w:p>
        </w:tc>
        <w:tc>
          <w:tcPr>
            <w:tcW w:w="1559" w:type="dxa"/>
            <w:vAlign w:val="center"/>
          </w:tcPr>
          <w:p w:rsidR="0021306B" w:rsidRDefault="0021306B">
            <w:pPr>
              <w:jc w:val="center"/>
              <w:rPr>
                <w:rFonts w:ascii="Sylfaen" w:hAnsi="Sylfaen" w:cs="Calibri"/>
              </w:rPr>
            </w:pPr>
            <w:r>
              <w:rPr>
                <w:rFonts w:ascii="Sylfaen" w:hAnsi="Sylfaen" w:cs="Calibri"/>
              </w:rPr>
              <w:t>морковь</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16"/>
                <w:szCs w:val="16"/>
              </w:rPr>
            </w:pPr>
            <w:r>
              <w:rPr>
                <w:rFonts w:ascii="Sylfaen" w:hAnsi="Sylfaen" w:cs="Calibri"/>
                <w:color w:val="FF0000"/>
                <w:sz w:val="16"/>
                <w:szCs w:val="16"/>
              </w:rPr>
              <w:t xml:space="preserve">(ГОСТ 1721-85) Избранные виды. Внешний вид: корни свежие, сухие, полные, без болезней, сухие, незагрязненные, без трещин и травм, однотонные. Размеры корней (с наибольшим поперечным диаметром) 2,5-6,0 см. Отклонения от указанных размеров должны составлять 0,5 см, не превышая 10% от общего количества. Количество почвы, прикрепленной к корням, составляет не более 1% от общего количества. Безопасность и маркировка </w:t>
            </w:r>
            <w:r>
              <w:rPr>
                <w:rFonts w:ascii="Sylfaen" w:hAnsi="Sylfaen" w:cs="Calibri"/>
                <w:color w:val="FF0000"/>
                <w:sz w:val="16"/>
                <w:szCs w:val="16"/>
              </w:rPr>
              <w:lastRenderedPageBreak/>
              <w:t>статей 8-9 Закона РА № 021/2011 и 022/2011 Закона РА о безопасности пищевых продуктов.</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C9284F" w:rsidRDefault="00C9284F">
            <w:pPr>
              <w:jc w:val="center"/>
              <w:rPr>
                <w:rFonts w:ascii="Sylfaen" w:hAnsi="Sylfaen" w:cs="Calibri"/>
                <w:sz w:val="20"/>
                <w:szCs w:val="20"/>
                <w:lang w:val="en-US"/>
              </w:rPr>
            </w:pPr>
            <w:r>
              <w:rPr>
                <w:rFonts w:ascii="Sylfaen" w:hAnsi="Sylfaen" w:cs="Calibri"/>
                <w:sz w:val="20"/>
                <w:szCs w:val="20"/>
                <w:lang w:val="en-US"/>
              </w:rPr>
              <w:t>350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C9284F" w:rsidRDefault="00C9284F">
            <w:pPr>
              <w:jc w:val="center"/>
              <w:rPr>
                <w:rFonts w:ascii="Sylfaen" w:hAnsi="Sylfaen" w:cs="Calibri"/>
                <w:sz w:val="20"/>
                <w:szCs w:val="20"/>
                <w:lang w:val="en-US"/>
              </w:rPr>
            </w:pPr>
            <w:r>
              <w:rPr>
                <w:rFonts w:ascii="Sylfaen" w:hAnsi="Sylfaen" w:cs="Calibri"/>
                <w:sz w:val="20"/>
                <w:szCs w:val="20"/>
                <w:lang w:val="en-US"/>
              </w:rPr>
              <w:t>350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Максимальная месячная 10 кг / поставка максимальная 5 раз с даты вступления в силу соглашения между сторонами в случае финансовых средств.</w:t>
            </w:r>
          </w:p>
        </w:tc>
      </w:tr>
      <w:tr w:rsidR="0021306B" w:rsidRPr="00B138F3" w:rsidTr="00F92023">
        <w:trPr>
          <w:trHeight w:val="246"/>
          <w:jc w:val="center"/>
        </w:trPr>
        <w:tc>
          <w:tcPr>
            <w:tcW w:w="1241" w:type="dxa"/>
            <w:vAlign w:val="center"/>
          </w:tcPr>
          <w:p w:rsidR="0021306B" w:rsidRPr="00C9284F" w:rsidRDefault="00C9284F">
            <w:pPr>
              <w:jc w:val="center"/>
              <w:rPr>
                <w:rFonts w:ascii="Calibri" w:hAnsi="Calibri" w:cs="Calibri"/>
                <w:sz w:val="22"/>
                <w:szCs w:val="22"/>
                <w:lang w:val="en-US"/>
              </w:rPr>
            </w:pPr>
            <w:r>
              <w:rPr>
                <w:rFonts w:ascii="Calibri" w:hAnsi="Calibri" w:cs="Calibri"/>
                <w:sz w:val="22"/>
                <w:szCs w:val="22"/>
                <w:lang w:val="en-US"/>
              </w:rPr>
              <w:lastRenderedPageBreak/>
              <w:t>25</w:t>
            </w:r>
          </w:p>
        </w:tc>
        <w:tc>
          <w:tcPr>
            <w:tcW w:w="2713" w:type="dxa"/>
            <w:vAlign w:val="center"/>
          </w:tcPr>
          <w:p w:rsidR="0021306B" w:rsidRDefault="0021306B">
            <w:pPr>
              <w:jc w:val="center"/>
              <w:rPr>
                <w:rFonts w:ascii="Sylfaen" w:hAnsi="Sylfaen" w:cs="Calibri"/>
              </w:rPr>
            </w:pPr>
            <w:r>
              <w:rPr>
                <w:rFonts w:ascii="Sylfaen" w:hAnsi="Sylfaen" w:cs="Calibri"/>
              </w:rPr>
              <w:t>03221124</w:t>
            </w:r>
          </w:p>
        </w:tc>
        <w:tc>
          <w:tcPr>
            <w:tcW w:w="1559" w:type="dxa"/>
            <w:vAlign w:val="center"/>
          </w:tcPr>
          <w:p w:rsidR="0021306B" w:rsidRDefault="0021306B">
            <w:pPr>
              <w:jc w:val="center"/>
              <w:rPr>
                <w:rFonts w:ascii="Sylfaen" w:hAnsi="Sylfaen" w:cs="Calibri"/>
              </w:rPr>
            </w:pPr>
            <w:r>
              <w:rPr>
                <w:rFonts w:ascii="Sylfaen" w:hAnsi="Sylfaen" w:cs="Calibri"/>
              </w:rPr>
              <w:t>огурец</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FF0000"/>
                <w:sz w:val="16"/>
                <w:szCs w:val="16"/>
              </w:rPr>
            </w:pPr>
            <w:r>
              <w:rPr>
                <w:rFonts w:ascii="Sylfaen" w:hAnsi="Sylfaen" w:cs="Calibri"/>
                <w:color w:val="FF0000"/>
                <w:sz w:val="16"/>
                <w:szCs w:val="16"/>
              </w:rPr>
              <w:t xml:space="preserve">Огурец свежий, ГОСТ 1726-85 Тип 1, полностью созревший, нетронутый, твердый, неповрежденный, без травм, полностью чистый, здоровый, полностью отлитый, без болезней, зеленый, цвет, вкус и запах, типичные для ботанических видов; без побочного запаха и вкуса. Огурцы не должны быть повреждены сельскохозяйственными вредителями без солнечных ожогов. Размеры по ГОСТ. До 20 кг в картонных или пластиковых коробках. Безопасность и маркировка статей 8-9 Закона </w:t>
            </w:r>
            <w:r>
              <w:rPr>
                <w:rFonts w:ascii="Sylfaen" w:hAnsi="Sylfaen" w:cs="Calibri"/>
                <w:color w:val="FF0000"/>
                <w:sz w:val="16"/>
                <w:szCs w:val="16"/>
              </w:rPr>
              <w:lastRenderedPageBreak/>
              <w:t>РА N021 / 2011 и 022/2011 Закона РА о безопасности пищевых продуктов</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C9284F" w:rsidRDefault="00C9284F">
            <w:pPr>
              <w:jc w:val="center"/>
              <w:rPr>
                <w:rFonts w:ascii="Sylfaen" w:hAnsi="Sylfaen" w:cs="Calibri"/>
                <w:sz w:val="20"/>
                <w:szCs w:val="20"/>
                <w:lang w:val="en-US"/>
              </w:rPr>
            </w:pPr>
            <w:r>
              <w:rPr>
                <w:rFonts w:ascii="Sylfaen" w:hAnsi="Sylfaen" w:cs="Calibri"/>
                <w:sz w:val="20"/>
                <w:szCs w:val="20"/>
                <w:lang w:val="en-US"/>
              </w:rPr>
              <w:t>400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C9284F" w:rsidRDefault="00C9284F">
            <w:pPr>
              <w:jc w:val="center"/>
              <w:rPr>
                <w:rFonts w:ascii="Sylfaen" w:hAnsi="Sylfaen" w:cs="Calibri"/>
                <w:sz w:val="20"/>
                <w:szCs w:val="20"/>
                <w:lang w:val="en-US"/>
              </w:rPr>
            </w:pPr>
            <w:r>
              <w:rPr>
                <w:rFonts w:ascii="Sylfaen" w:hAnsi="Sylfaen" w:cs="Calibri"/>
                <w:sz w:val="20"/>
                <w:szCs w:val="20"/>
                <w:lang w:val="en-US"/>
              </w:rPr>
              <w:t>400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 xml:space="preserve"> Если предусмотрены средства, с даты вступления в силу соглашения между сторонами максимальная месячная поставка составляет 120 кг / поставка в июне; Июль </w:t>
            </w:r>
            <w:r>
              <w:rPr>
                <w:sz w:val="16"/>
                <w:szCs w:val="16"/>
              </w:rPr>
              <w:t>․</w:t>
            </w:r>
            <w:r>
              <w:rPr>
                <w:rFonts w:ascii="Sylfaen" w:hAnsi="Sylfaen" w:cs="Calibri"/>
                <w:sz w:val="16"/>
                <w:szCs w:val="16"/>
              </w:rPr>
              <w:t xml:space="preserve"> </w:t>
            </w:r>
            <w:r>
              <w:rPr>
                <w:rFonts w:ascii="Sylfaen" w:hAnsi="Sylfaen" w:cs="Sylfaen"/>
                <w:sz w:val="16"/>
                <w:szCs w:val="16"/>
              </w:rPr>
              <w:t>Август</w:t>
            </w:r>
            <w:r>
              <w:rPr>
                <w:rFonts w:ascii="Sylfaen" w:hAnsi="Sylfaen" w:cs="Calibri"/>
                <w:sz w:val="16"/>
                <w:szCs w:val="16"/>
              </w:rPr>
              <w:t xml:space="preserve">, </w:t>
            </w:r>
            <w:r>
              <w:rPr>
                <w:rFonts w:ascii="Sylfaen" w:hAnsi="Sylfaen" w:cs="Sylfaen"/>
                <w:sz w:val="16"/>
                <w:szCs w:val="16"/>
              </w:rPr>
              <w:t>сентябрь</w:t>
            </w:r>
            <w:r>
              <w:rPr>
                <w:rFonts w:ascii="Sylfaen" w:hAnsi="Sylfaen" w:cs="Calibri"/>
                <w:sz w:val="16"/>
                <w:szCs w:val="16"/>
              </w:rPr>
              <w:t xml:space="preserve"> - </w:t>
            </w:r>
            <w:r>
              <w:rPr>
                <w:rFonts w:ascii="Sylfaen" w:hAnsi="Sylfaen" w:cs="Sylfaen"/>
                <w:sz w:val="16"/>
                <w:szCs w:val="16"/>
              </w:rPr>
              <w:t>максимум</w:t>
            </w:r>
            <w:r>
              <w:rPr>
                <w:rFonts w:ascii="Sylfaen" w:hAnsi="Sylfaen" w:cs="Calibri"/>
                <w:sz w:val="16"/>
                <w:szCs w:val="16"/>
              </w:rPr>
              <w:t xml:space="preserve"> 5 </w:t>
            </w:r>
            <w:r>
              <w:rPr>
                <w:rFonts w:ascii="Sylfaen" w:hAnsi="Sylfaen" w:cs="Sylfaen"/>
                <w:sz w:val="16"/>
                <w:szCs w:val="16"/>
              </w:rPr>
              <w:t>раз</w:t>
            </w:r>
            <w:r>
              <w:rPr>
                <w:rFonts w:ascii="Sylfaen" w:hAnsi="Sylfaen" w:cs="Calibri"/>
                <w:sz w:val="16"/>
                <w:szCs w:val="16"/>
              </w:rPr>
              <w:t xml:space="preserve"> /.</w:t>
            </w:r>
          </w:p>
        </w:tc>
      </w:tr>
      <w:tr w:rsidR="0021306B" w:rsidRPr="00B138F3" w:rsidTr="00F92023">
        <w:trPr>
          <w:trHeight w:val="246"/>
          <w:jc w:val="center"/>
        </w:trPr>
        <w:tc>
          <w:tcPr>
            <w:tcW w:w="1241" w:type="dxa"/>
            <w:vAlign w:val="center"/>
          </w:tcPr>
          <w:p w:rsidR="0021306B" w:rsidRDefault="0021306B">
            <w:pPr>
              <w:jc w:val="center"/>
              <w:rPr>
                <w:rFonts w:ascii="Calibri" w:hAnsi="Calibri" w:cs="Calibri"/>
                <w:color w:val="00B050"/>
                <w:sz w:val="22"/>
                <w:szCs w:val="22"/>
              </w:rPr>
            </w:pPr>
            <w:r>
              <w:rPr>
                <w:rFonts w:ascii="Calibri" w:hAnsi="Calibri" w:cs="Calibri"/>
                <w:color w:val="00B050"/>
                <w:sz w:val="22"/>
                <w:szCs w:val="22"/>
              </w:rPr>
              <w:lastRenderedPageBreak/>
              <w:t>2</w:t>
            </w:r>
            <w:r w:rsidR="00AB4A91">
              <w:rPr>
                <w:rFonts w:ascii="Calibri" w:hAnsi="Calibri" w:cs="Calibri"/>
                <w:color w:val="00B050"/>
                <w:sz w:val="22"/>
                <w:szCs w:val="22"/>
              </w:rPr>
              <w:t>6</w:t>
            </w:r>
          </w:p>
        </w:tc>
        <w:tc>
          <w:tcPr>
            <w:tcW w:w="2713" w:type="dxa"/>
            <w:vAlign w:val="center"/>
          </w:tcPr>
          <w:p w:rsidR="0021306B" w:rsidRDefault="0021306B">
            <w:pPr>
              <w:jc w:val="center"/>
              <w:rPr>
                <w:rFonts w:ascii="Sylfaen" w:hAnsi="Sylfaen" w:cs="Calibri"/>
              </w:rPr>
            </w:pPr>
            <w:r>
              <w:rPr>
                <w:rFonts w:ascii="Sylfaen" w:hAnsi="Sylfaen" w:cs="Calibri"/>
              </w:rPr>
              <w:t>15331139</w:t>
            </w:r>
          </w:p>
        </w:tc>
        <w:tc>
          <w:tcPr>
            <w:tcW w:w="1559" w:type="dxa"/>
            <w:vAlign w:val="center"/>
          </w:tcPr>
          <w:p w:rsidR="0021306B" w:rsidRDefault="0021306B">
            <w:pPr>
              <w:jc w:val="center"/>
              <w:rPr>
                <w:rFonts w:ascii="Sylfaen" w:hAnsi="Sylfaen" w:cs="Calibri"/>
              </w:rPr>
            </w:pPr>
            <w:r>
              <w:rPr>
                <w:rFonts w:ascii="Sylfaen" w:hAnsi="Sylfaen" w:cs="Calibri"/>
              </w:rPr>
              <w:t>помидор</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00B050"/>
                <w:sz w:val="16"/>
                <w:szCs w:val="16"/>
              </w:rPr>
            </w:pPr>
            <w:r>
              <w:rPr>
                <w:rFonts w:ascii="Sylfaen" w:hAnsi="Sylfaen" w:cs="Calibri"/>
                <w:color w:val="00B050"/>
                <w:sz w:val="16"/>
                <w:szCs w:val="16"/>
              </w:rPr>
              <w:t xml:space="preserve">Помидоры свежие, ГОСТ 1725-85, полностью созревшие, нетронутые, прочные, неповрежденные, без травм, полностью чистые, здоровые, полностью отлитые, без болезней, красного цвета, цвета, формы и запаха, без запаха вкус. Головки томатов не должны быть повреждены сельскохозяйственными вредителями без солнечных ожогов. Размеры по ГОСТ. До 20 кг в ящиках из массива дерева, пластика или картона. Безопасность и маркировка статьи 9 </w:t>
            </w:r>
            <w:proofErr w:type="spellStart"/>
            <w:r>
              <w:rPr>
                <w:rFonts w:ascii="Sylfaen" w:hAnsi="Sylfaen" w:cs="Calibri"/>
                <w:color w:val="00B050"/>
                <w:sz w:val="16"/>
                <w:szCs w:val="16"/>
              </w:rPr>
              <w:t>МоВ</w:t>
            </w:r>
            <w:proofErr w:type="spellEnd"/>
            <w:r>
              <w:rPr>
                <w:rFonts w:ascii="Sylfaen" w:hAnsi="Sylfaen" w:cs="Calibri"/>
                <w:color w:val="00B050"/>
                <w:sz w:val="16"/>
                <w:szCs w:val="16"/>
              </w:rPr>
              <w:t xml:space="preserve"> CC N 021/2011 и </w:t>
            </w:r>
            <w:r>
              <w:rPr>
                <w:rFonts w:ascii="Sylfaen" w:hAnsi="Sylfaen" w:cs="Calibri"/>
                <w:color w:val="00B050"/>
                <w:sz w:val="16"/>
                <w:szCs w:val="16"/>
              </w:rPr>
              <w:lastRenderedPageBreak/>
              <w:t>022/2011, статьи 9 Закона РА о безопасности пищевых продуктов</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AB4A91" w:rsidRDefault="00AB4A91">
            <w:pPr>
              <w:jc w:val="center"/>
              <w:rPr>
                <w:rFonts w:ascii="Sylfaen" w:hAnsi="Sylfaen" w:cs="Calibri"/>
                <w:color w:val="00B050"/>
                <w:sz w:val="20"/>
                <w:szCs w:val="20"/>
                <w:lang w:val="en-US"/>
              </w:rPr>
            </w:pPr>
            <w:r>
              <w:rPr>
                <w:rFonts w:ascii="Sylfaen" w:hAnsi="Sylfaen" w:cs="Calibri"/>
                <w:color w:val="00B050"/>
                <w:sz w:val="20"/>
                <w:szCs w:val="20"/>
                <w:lang w:val="en-US"/>
              </w:rPr>
              <w:t>630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AB4A91" w:rsidRDefault="00AB4A91">
            <w:pPr>
              <w:jc w:val="center"/>
              <w:rPr>
                <w:rFonts w:ascii="Sylfaen" w:hAnsi="Sylfaen" w:cs="Calibri"/>
                <w:color w:val="00B050"/>
                <w:sz w:val="20"/>
                <w:szCs w:val="20"/>
                <w:lang w:val="en-US"/>
              </w:rPr>
            </w:pPr>
            <w:r>
              <w:rPr>
                <w:rFonts w:ascii="Sylfaen" w:hAnsi="Sylfaen" w:cs="Calibri"/>
                <w:color w:val="00B050"/>
                <w:sz w:val="20"/>
                <w:szCs w:val="20"/>
                <w:lang w:val="en-US"/>
              </w:rPr>
              <w:t>630</w:t>
            </w:r>
          </w:p>
        </w:tc>
        <w:tc>
          <w:tcPr>
            <w:tcW w:w="956" w:type="dxa"/>
            <w:vAlign w:val="center"/>
          </w:tcPr>
          <w:p w:rsidR="0021306B" w:rsidRDefault="0021306B">
            <w:pPr>
              <w:jc w:val="center"/>
              <w:rPr>
                <w:rFonts w:ascii="Sylfaen" w:hAnsi="Sylfaen" w:cs="Calibri"/>
                <w:color w:val="00B050"/>
                <w:sz w:val="16"/>
                <w:szCs w:val="16"/>
              </w:rPr>
            </w:pPr>
            <w:r>
              <w:rPr>
                <w:rFonts w:ascii="Sylfaen" w:hAnsi="Sylfaen" w:cs="Calibri"/>
                <w:color w:val="00B050"/>
                <w:sz w:val="16"/>
                <w:szCs w:val="16"/>
              </w:rPr>
              <w:t xml:space="preserve">в случае предоставленных финансовых средств, с даты вступления в силу Соглашения между Сторонами, в месяцах, максимум до 120 кг / месяц в июне; Июль </w:t>
            </w:r>
            <w:r>
              <w:rPr>
                <w:color w:val="00B050"/>
                <w:sz w:val="16"/>
                <w:szCs w:val="16"/>
              </w:rPr>
              <w:t>․</w:t>
            </w:r>
            <w:r>
              <w:rPr>
                <w:rFonts w:ascii="Sylfaen" w:hAnsi="Sylfaen" w:cs="Calibri"/>
                <w:color w:val="00B050"/>
                <w:sz w:val="16"/>
                <w:szCs w:val="16"/>
              </w:rPr>
              <w:t xml:space="preserve"> </w:t>
            </w:r>
            <w:r>
              <w:rPr>
                <w:rFonts w:ascii="Sylfaen" w:hAnsi="Sylfaen" w:cs="Sylfaen"/>
                <w:color w:val="00B050"/>
                <w:sz w:val="16"/>
                <w:szCs w:val="16"/>
              </w:rPr>
              <w:t>Август</w:t>
            </w:r>
            <w:r>
              <w:rPr>
                <w:rFonts w:ascii="Sylfaen" w:hAnsi="Sylfaen" w:cs="Calibri"/>
                <w:color w:val="00B050"/>
                <w:sz w:val="16"/>
                <w:szCs w:val="16"/>
              </w:rPr>
              <w:t xml:space="preserve">, </w:t>
            </w:r>
            <w:r>
              <w:rPr>
                <w:rFonts w:ascii="Sylfaen" w:hAnsi="Sylfaen" w:cs="Sylfaen"/>
                <w:color w:val="00B050"/>
                <w:sz w:val="16"/>
                <w:szCs w:val="16"/>
              </w:rPr>
              <w:t>сентябрь</w:t>
            </w:r>
            <w:r>
              <w:rPr>
                <w:rFonts w:ascii="Sylfaen" w:hAnsi="Sylfaen" w:cs="Calibri"/>
                <w:color w:val="00B050"/>
                <w:sz w:val="16"/>
                <w:szCs w:val="16"/>
              </w:rPr>
              <w:t xml:space="preserve"> - </w:t>
            </w:r>
            <w:r>
              <w:rPr>
                <w:rFonts w:ascii="Sylfaen" w:hAnsi="Sylfaen" w:cs="Sylfaen"/>
                <w:color w:val="00B050"/>
                <w:sz w:val="16"/>
                <w:szCs w:val="16"/>
              </w:rPr>
              <w:t>максимум</w:t>
            </w:r>
            <w:r>
              <w:rPr>
                <w:rFonts w:ascii="Sylfaen" w:hAnsi="Sylfaen" w:cs="Calibri"/>
                <w:color w:val="00B050"/>
                <w:sz w:val="16"/>
                <w:szCs w:val="16"/>
              </w:rPr>
              <w:t xml:space="preserve"> 5 </w:t>
            </w:r>
            <w:r>
              <w:rPr>
                <w:rFonts w:ascii="Sylfaen" w:hAnsi="Sylfaen" w:cs="Sylfaen"/>
                <w:color w:val="00B050"/>
                <w:sz w:val="16"/>
                <w:szCs w:val="16"/>
              </w:rPr>
              <w:t>раз</w:t>
            </w:r>
            <w:r>
              <w:rPr>
                <w:rFonts w:ascii="Sylfaen" w:hAnsi="Sylfaen" w:cs="Calibri"/>
                <w:color w:val="00B050"/>
                <w:sz w:val="16"/>
                <w:szCs w:val="16"/>
              </w:rPr>
              <w:t xml:space="preserve"> /.</w:t>
            </w:r>
          </w:p>
        </w:tc>
      </w:tr>
      <w:tr w:rsidR="0021306B" w:rsidRPr="00B138F3" w:rsidTr="00F92023">
        <w:trPr>
          <w:trHeight w:val="246"/>
          <w:jc w:val="center"/>
        </w:trPr>
        <w:tc>
          <w:tcPr>
            <w:tcW w:w="1241" w:type="dxa"/>
            <w:vAlign w:val="center"/>
          </w:tcPr>
          <w:p w:rsidR="0021306B" w:rsidRPr="00AB4A91" w:rsidRDefault="00AB4A91" w:rsidP="00AB4A91">
            <w:pPr>
              <w:rPr>
                <w:rFonts w:ascii="Calibri" w:hAnsi="Calibri" w:cs="Calibri"/>
                <w:color w:val="C00000"/>
                <w:sz w:val="22"/>
                <w:szCs w:val="22"/>
                <w:lang w:val="en-US"/>
              </w:rPr>
            </w:pPr>
            <w:r>
              <w:rPr>
                <w:rFonts w:ascii="Calibri" w:hAnsi="Calibri" w:cs="Calibri"/>
                <w:color w:val="C00000"/>
                <w:sz w:val="22"/>
                <w:szCs w:val="22"/>
                <w:lang w:val="en-US"/>
              </w:rPr>
              <w:lastRenderedPageBreak/>
              <w:t>27</w:t>
            </w:r>
          </w:p>
        </w:tc>
        <w:tc>
          <w:tcPr>
            <w:tcW w:w="2713" w:type="dxa"/>
            <w:vAlign w:val="center"/>
          </w:tcPr>
          <w:p w:rsidR="0021306B" w:rsidRDefault="0021306B">
            <w:pPr>
              <w:jc w:val="center"/>
              <w:rPr>
                <w:rFonts w:ascii="Sylfaen" w:hAnsi="Sylfaen" w:cs="Calibri"/>
              </w:rPr>
            </w:pPr>
            <w:r>
              <w:rPr>
                <w:rFonts w:ascii="Sylfaen" w:hAnsi="Sylfaen" w:cs="Calibri"/>
              </w:rPr>
              <w:t>15331131</w:t>
            </w:r>
          </w:p>
        </w:tc>
        <w:tc>
          <w:tcPr>
            <w:tcW w:w="1559" w:type="dxa"/>
            <w:vAlign w:val="center"/>
          </w:tcPr>
          <w:p w:rsidR="0021306B" w:rsidRPr="00AB4A91" w:rsidRDefault="00AB4A91">
            <w:pPr>
              <w:jc w:val="center"/>
              <w:rPr>
                <w:rFonts w:ascii="Sylfaen" w:hAnsi="Sylfaen" w:cs="Calibri"/>
                <w:lang w:val="en-US"/>
              </w:rPr>
            </w:pPr>
            <w:proofErr w:type="spellStart"/>
            <w:r>
              <w:rPr>
                <w:rFonts w:ascii="Sylfaen" w:hAnsi="Sylfaen" w:cs="Calibri"/>
                <w:lang w:val="en-US"/>
              </w:rPr>
              <w:t>Халва</w:t>
            </w:r>
            <w:proofErr w:type="spellEnd"/>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C00000"/>
                <w:sz w:val="16"/>
                <w:szCs w:val="16"/>
              </w:rPr>
            </w:pP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AB4A91" w:rsidRDefault="00AB4A91">
            <w:pPr>
              <w:jc w:val="center"/>
              <w:rPr>
                <w:rFonts w:ascii="Sylfaen" w:hAnsi="Sylfaen" w:cs="Calibri"/>
                <w:color w:val="C00000"/>
                <w:sz w:val="20"/>
                <w:szCs w:val="20"/>
                <w:lang w:val="en-US"/>
              </w:rPr>
            </w:pPr>
            <w:r>
              <w:rPr>
                <w:rFonts w:ascii="Sylfaen" w:hAnsi="Sylfaen" w:cs="Calibri"/>
                <w:color w:val="C00000"/>
                <w:sz w:val="20"/>
                <w:szCs w:val="20"/>
                <w:lang w:val="en-US"/>
              </w:rPr>
              <w:t>80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AB4A91" w:rsidRDefault="00AB4A91">
            <w:pPr>
              <w:jc w:val="center"/>
              <w:rPr>
                <w:rFonts w:ascii="Sylfaen" w:hAnsi="Sylfaen" w:cs="Calibri"/>
                <w:color w:val="C00000"/>
                <w:sz w:val="20"/>
                <w:szCs w:val="20"/>
                <w:lang w:val="en-US"/>
              </w:rPr>
            </w:pPr>
            <w:r>
              <w:rPr>
                <w:rFonts w:ascii="Sylfaen" w:hAnsi="Sylfaen" w:cs="Calibri"/>
                <w:color w:val="C00000"/>
                <w:sz w:val="20"/>
                <w:szCs w:val="20"/>
                <w:lang w:val="en-US"/>
              </w:rPr>
              <w:t>80</w:t>
            </w:r>
          </w:p>
        </w:tc>
        <w:tc>
          <w:tcPr>
            <w:tcW w:w="956" w:type="dxa"/>
            <w:vAlign w:val="center"/>
          </w:tcPr>
          <w:p w:rsidR="0021306B" w:rsidRDefault="0021306B">
            <w:pPr>
              <w:jc w:val="center"/>
              <w:rPr>
                <w:rFonts w:ascii="Sylfaen" w:hAnsi="Sylfaen" w:cs="Calibri"/>
                <w:color w:val="C00000"/>
                <w:sz w:val="16"/>
                <w:szCs w:val="16"/>
              </w:rPr>
            </w:pPr>
            <w:r>
              <w:rPr>
                <w:rFonts w:ascii="Sylfaen" w:hAnsi="Sylfaen" w:cs="Calibri"/>
                <w:color w:val="C00000"/>
                <w:sz w:val="16"/>
                <w:szCs w:val="16"/>
              </w:rPr>
              <w:t>Если предусмотрены средства, то с августа, сентября, октября, до даты вступления в силу соглашения сторон, максимальная месячная 55 кг / максимальная поставка 3 раза /.</w:t>
            </w:r>
          </w:p>
        </w:tc>
      </w:tr>
      <w:tr w:rsidR="0021306B" w:rsidRPr="00B138F3" w:rsidTr="00F92023">
        <w:trPr>
          <w:trHeight w:val="246"/>
          <w:jc w:val="center"/>
        </w:trPr>
        <w:tc>
          <w:tcPr>
            <w:tcW w:w="1241" w:type="dxa"/>
            <w:vAlign w:val="center"/>
          </w:tcPr>
          <w:p w:rsidR="0021306B" w:rsidRPr="00AB4A91" w:rsidRDefault="00AB4A91">
            <w:pPr>
              <w:jc w:val="center"/>
              <w:rPr>
                <w:rFonts w:ascii="Calibri" w:hAnsi="Calibri" w:cs="Calibri"/>
                <w:sz w:val="22"/>
                <w:szCs w:val="22"/>
                <w:lang w:val="en-US"/>
              </w:rPr>
            </w:pPr>
            <w:r>
              <w:rPr>
                <w:rFonts w:ascii="Calibri" w:hAnsi="Calibri" w:cs="Calibri"/>
                <w:sz w:val="22"/>
                <w:szCs w:val="22"/>
                <w:lang w:val="en-US"/>
              </w:rPr>
              <w:t>28</w:t>
            </w:r>
          </w:p>
        </w:tc>
        <w:tc>
          <w:tcPr>
            <w:tcW w:w="2713" w:type="dxa"/>
            <w:vAlign w:val="center"/>
          </w:tcPr>
          <w:p w:rsidR="0021306B" w:rsidRDefault="0021306B">
            <w:pPr>
              <w:jc w:val="center"/>
              <w:rPr>
                <w:rFonts w:ascii="Sylfaen" w:hAnsi="Sylfaen" w:cs="Calibri"/>
              </w:rPr>
            </w:pPr>
            <w:r>
              <w:rPr>
                <w:rFonts w:ascii="Sylfaen" w:hAnsi="Sylfaen" w:cs="Calibri"/>
              </w:rPr>
              <w:t>15331167</w:t>
            </w:r>
          </w:p>
        </w:tc>
        <w:tc>
          <w:tcPr>
            <w:tcW w:w="1559" w:type="dxa"/>
            <w:vAlign w:val="center"/>
          </w:tcPr>
          <w:p w:rsidR="0021306B" w:rsidRDefault="0021306B">
            <w:pPr>
              <w:jc w:val="center"/>
              <w:rPr>
                <w:rFonts w:ascii="Sylfaen" w:hAnsi="Sylfaen" w:cs="Calibri"/>
              </w:rPr>
            </w:pPr>
            <w:r>
              <w:rPr>
                <w:rFonts w:ascii="Sylfaen" w:hAnsi="Sylfaen" w:cs="Calibri"/>
              </w:rPr>
              <w:t>Смешанная зелень</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C00000"/>
                <w:sz w:val="16"/>
                <w:szCs w:val="16"/>
              </w:rPr>
            </w:pPr>
            <w:r>
              <w:rPr>
                <w:rFonts w:ascii="Sylfaen" w:hAnsi="Sylfaen" w:cs="Calibri"/>
                <w:color w:val="C00000"/>
                <w:sz w:val="16"/>
                <w:szCs w:val="16"/>
              </w:rPr>
              <w:t xml:space="preserve">Свежий, из местных источников, без излишеств, без соли. Статья 9 Закона Республики Армения «О техническом регулировании свежих овощей и фруктов и Таможенном кодексе N 021/2011 и 022/2011», </w:t>
            </w:r>
            <w:r>
              <w:rPr>
                <w:rFonts w:ascii="Sylfaen" w:hAnsi="Sylfaen" w:cs="Calibri"/>
                <w:color w:val="C00000"/>
                <w:sz w:val="16"/>
                <w:szCs w:val="16"/>
              </w:rPr>
              <w:lastRenderedPageBreak/>
              <w:t>утвержденная Указом № 1913-N от 21 декабря 2011 года.</w:t>
            </w:r>
            <w:r>
              <w:rPr>
                <w:rFonts w:ascii="Sylfaen" w:hAnsi="Sylfaen" w:cs="Calibri"/>
                <w:color w:val="C00000"/>
                <w:sz w:val="16"/>
                <w:szCs w:val="16"/>
              </w:rPr>
              <w:br/>
              <w:t>Один килограмм содержимого должен составлять 30% тмина, сельдерея 10%, укропа 30%, петрушки 30%.</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w:t>
            </w:r>
            <w:r w:rsidR="00AB4A91">
              <w:rPr>
                <w:rFonts w:ascii="Calibri" w:hAnsi="Calibri" w:cs="Calibri"/>
                <w:sz w:val="22"/>
                <w:szCs w:val="22"/>
              </w:rPr>
              <w:t>ап</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AB4A91" w:rsidRDefault="00AB4A91">
            <w:pPr>
              <w:jc w:val="center"/>
              <w:rPr>
                <w:rFonts w:ascii="Sylfaen" w:hAnsi="Sylfaen" w:cs="Calibri"/>
                <w:sz w:val="20"/>
                <w:szCs w:val="20"/>
                <w:lang w:val="en-US"/>
              </w:rPr>
            </w:pPr>
            <w:r>
              <w:rPr>
                <w:rFonts w:ascii="Sylfaen" w:hAnsi="Sylfaen" w:cs="Calibri"/>
                <w:sz w:val="20"/>
                <w:szCs w:val="20"/>
                <w:lang w:val="en-US"/>
              </w:rPr>
              <w:t>605</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AB4A91" w:rsidRDefault="00AB4A91">
            <w:pPr>
              <w:jc w:val="center"/>
              <w:rPr>
                <w:rFonts w:ascii="Sylfaen" w:hAnsi="Sylfaen" w:cs="Calibri"/>
                <w:sz w:val="20"/>
                <w:szCs w:val="20"/>
                <w:lang w:val="en-US"/>
              </w:rPr>
            </w:pPr>
            <w:r>
              <w:rPr>
                <w:rFonts w:ascii="Sylfaen" w:hAnsi="Sylfaen" w:cs="Calibri"/>
                <w:sz w:val="20"/>
                <w:szCs w:val="20"/>
                <w:lang w:val="en-US"/>
              </w:rPr>
              <w:t>605</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Если предусмотрены средства, максимальный месячный срок с даты вступления в силу соглашения между сторонами составляе</w:t>
            </w:r>
            <w:r>
              <w:rPr>
                <w:rFonts w:ascii="Sylfaen" w:hAnsi="Sylfaen" w:cs="Calibri"/>
                <w:sz w:val="16"/>
                <w:szCs w:val="16"/>
              </w:rPr>
              <w:lastRenderedPageBreak/>
              <w:t>т 2,5 кг, из которых 0,5 кг укропа, 0,75 кг петрушки, 0,75 кг кориандра, 0,5 кг сельдерея / максимальная поставка 5 раз /.</w:t>
            </w:r>
          </w:p>
        </w:tc>
      </w:tr>
      <w:tr w:rsidR="0021306B" w:rsidRPr="00B138F3" w:rsidTr="00F92023">
        <w:trPr>
          <w:trHeight w:val="246"/>
          <w:jc w:val="center"/>
        </w:trPr>
        <w:tc>
          <w:tcPr>
            <w:tcW w:w="1241" w:type="dxa"/>
            <w:vAlign w:val="center"/>
          </w:tcPr>
          <w:p w:rsidR="0021306B" w:rsidRPr="00AB4A91" w:rsidRDefault="00AB4A91">
            <w:pPr>
              <w:jc w:val="center"/>
              <w:rPr>
                <w:rFonts w:ascii="Calibri" w:hAnsi="Calibri" w:cs="Calibri"/>
                <w:sz w:val="22"/>
                <w:szCs w:val="22"/>
                <w:lang w:val="en-US"/>
              </w:rPr>
            </w:pPr>
            <w:r>
              <w:rPr>
                <w:rFonts w:ascii="Calibri" w:hAnsi="Calibri" w:cs="Calibri"/>
                <w:sz w:val="22"/>
                <w:szCs w:val="22"/>
                <w:lang w:val="en-US"/>
              </w:rPr>
              <w:lastRenderedPageBreak/>
              <w:t>29</w:t>
            </w:r>
          </w:p>
        </w:tc>
        <w:tc>
          <w:tcPr>
            <w:tcW w:w="2713" w:type="dxa"/>
            <w:vAlign w:val="center"/>
          </w:tcPr>
          <w:p w:rsidR="0021306B" w:rsidRDefault="0021306B">
            <w:pPr>
              <w:jc w:val="center"/>
              <w:rPr>
                <w:rFonts w:ascii="Sylfaen" w:hAnsi="Sylfaen" w:cs="Calibri"/>
              </w:rPr>
            </w:pPr>
            <w:r>
              <w:rPr>
                <w:rFonts w:ascii="Sylfaen" w:hAnsi="Sylfaen" w:cs="Calibri"/>
              </w:rPr>
              <w:t>15863200</w:t>
            </w:r>
          </w:p>
        </w:tc>
        <w:tc>
          <w:tcPr>
            <w:tcW w:w="1559" w:type="dxa"/>
            <w:vAlign w:val="center"/>
          </w:tcPr>
          <w:p w:rsidR="0021306B" w:rsidRDefault="0021306B">
            <w:pPr>
              <w:jc w:val="center"/>
              <w:rPr>
                <w:rFonts w:ascii="Sylfaen" w:hAnsi="Sylfaen" w:cs="Calibri"/>
              </w:rPr>
            </w:pPr>
            <w:r>
              <w:rPr>
                <w:rFonts w:ascii="Sylfaen" w:hAnsi="Sylfaen" w:cs="Calibri"/>
              </w:rPr>
              <w:t>чай</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C00000"/>
                <w:sz w:val="16"/>
                <w:szCs w:val="16"/>
              </w:rPr>
            </w:pPr>
            <w:r>
              <w:rPr>
                <w:rFonts w:ascii="Sylfaen" w:hAnsi="Sylfaen" w:cs="Calibri"/>
                <w:color w:val="C00000"/>
                <w:sz w:val="16"/>
                <w:szCs w:val="16"/>
              </w:rPr>
              <w:t>Чай байховый черный, без листьев, с крупными листьями, зернистыми и мелкими.</w:t>
            </w:r>
            <w:proofErr w:type="gramStart"/>
            <w:r>
              <w:rPr>
                <w:rFonts w:ascii="Sylfaen" w:hAnsi="Sylfaen" w:cs="Calibri"/>
                <w:color w:val="C00000"/>
                <w:sz w:val="16"/>
                <w:szCs w:val="16"/>
              </w:rPr>
              <w:t xml:space="preserve"> ,</w:t>
            </w:r>
            <w:proofErr w:type="gramEnd"/>
            <w:r>
              <w:rPr>
                <w:rFonts w:ascii="Sylfaen" w:hAnsi="Sylfaen" w:cs="Calibri"/>
                <w:color w:val="C00000"/>
                <w:sz w:val="16"/>
                <w:szCs w:val="16"/>
              </w:rPr>
              <w:t xml:space="preserve"> Панч, высокое качество и я типа. Безопасность в соответствии с 2-III-4.9-01-2010 гигиеническими нормами и маркировкой - Статья 8 Закона РА о безопасности пищевых продуктов. 100 </w:t>
            </w:r>
            <w:proofErr w:type="spellStart"/>
            <w:r>
              <w:rPr>
                <w:rFonts w:ascii="Sylfaen" w:hAnsi="Sylfaen" w:cs="Calibri"/>
                <w:color w:val="C00000"/>
                <w:sz w:val="16"/>
                <w:szCs w:val="16"/>
              </w:rPr>
              <w:t>гр</w:t>
            </w:r>
            <w:proofErr w:type="spellEnd"/>
            <w:r>
              <w:rPr>
                <w:rFonts w:ascii="Sylfaen" w:hAnsi="Sylfaen" w:cs="Calibri"/>
                <w:color w:val="C00000"/>
                <w:sz w:val="16"/>
                <w:szCs w:val="16"/>
              </w:rPr>
              <w:t xml:space="preserve"> пачек :</w:t>
            </w:r>
          </w:p>
        </w:tc>
        <w:tc>
          <w:tcPr>
            <w:tcW w:w="1085" w:type="dxa"/>
            <w:vAlign w:val="center"/>
          </w:tcPr>
          <w:p w:rsidR="0021306B" w:rsidRPr="00AB4A91" w:rsidRDefault="00AB4A91">
            <w:pPr>
              <w:jc w:val="center"/>
              <w:rPr>
                <w:rFonts w:ascii="Calibri" w:hAnsi="Calibri" w:cs="Calibri"/>
                <w:sz w:val="22"/>
                <w:szCs w:val="22"/>
                <w:lang w:val="en-US"/>
              </w:rPr>
            </w:pPr>
            <w:proofErr w:type="spellStart"/>
            <w:r>
              <w:rPr>
                <w:rFonts w:ascii="Calibri" w:hAnsi="Calibri" w:cs="Calibri"/>
                <w:sz w:val="22"/>
                <w:szCs w:val="22"/>
                <w:lang w:val="en-US"/>
              </w:rPr>
              <w:t>Тып</w:t>
            </w:r>
            <w:proofErr w:type="spellEnd"/>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AB4A91" w:rsidRDefault="00AB4A91">
            <w:pPr>
              <w:jc w:val="center"/>
              <w:rPr>
                <w:rFonts w:ascii="Sylfaen" w:hAnsi="Sylfaen" w:cs="Calibri"/>
                <w:sz w:val="20"/>
                <w:szCs w:val="20"/>
                <w:lang w:val="en-US"/>
              </w:rPr>
            </w:pPr>
            <w:r>
              <w:rPr>
                <w:rFonts w:ascii="Sylfaen" w:hAnsi="Sylfaen" w:cs="Calibri"/>
                <w:sz w:val="20"/>
                <w:szCs w:val="20"/>
                <w:lang w:val="en-US"/>
              </w:rPr>
              <w:t>50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AB4A91" w:rsidRDefault="00AB4A91">
            <w:pPr>
              <w:jc w:val="center"/>
              <w:rPr>
                <w:rFonts w:ascii="Sylfaen" w:hAnsi="Sylfaen" w:cs="Calibri"/>
                <w:sz w:val="20"/>
                <w:szCs w:val="20"/>
                <w:lang w:val="en-US"/>
              </w:rPr>
            </w:pPr>
            <w:r>
              <w:rPr>
                <w:rFonts w:ascii="Sylfaen" w:hAnsi="Sylfaen" w:cs="Calibri"/>
                <w:sz w:val="20"/>
                <w:szCs w:val="20"/>
                <w:lang w:val="en-US"/>
              </w:rPr>
              <w:t>50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Если предусмотрены средства, Максимальная месячная ставка с даты подписания соглашения между сторонами составляет 0,5 кг / поставка максимум 5 раз / сутки.</w:t>
            </w:r>
          </w:p>
        </w:tc>
      </w:tr>
      <w:tr w:rsidR="0021306B" w:rsidRPr="00B138F3" w:rsidTr="00F92023">
        <w:trPr>
          <w:trHeight w:val="246"/>
          <w:jc w:val="center"/>
        </w:trPr>
        <w:tc>
          <w:tcPr>
            <w:tcW w:w="1241" w:type="dxa"/>
            <w:vAlign w:val="center"/>
          </w:tcPr>
          <w:p w:rsidR="0021306B" w:rsidRPr="00AB4A91" w:rsidRDefault="00AB4A91">
            <w:pPr>
              <w:jc w:val="center"/>
              <w:rPr>
                <w:rFonts w:ascii="Calibri" w:hAnsi="Calibri" w:cs="Calibri"/>
                <w:sz w:val="22"/>
                <w:szCs w:val="22"/>
                <w:lang w:val="en-US"/>
              </w:rPr>
            </w:pPr>
            <w:r>
              <w:rPr>
                <w:rFonts w:ascii="Calibri" w:hAnsi="Calibri" w:cs="Calibri"/>
                <w:sz w:val="22"/>
                <w:szCs w:val="22"/>
                <w:lang w:val="en-US"/>
              </w:rPr>
              <w:t>30</w:t>
            </w:r>
          </w:p>
        </w:tc>
        <w:tc>
          <w:tcPr>
            <w:tcW w:w="2713" w:type="dxa"/>
            <w:vAlign w:val="center"/>
          </w:tcPr>
          <w:p w:rsidR="0021306B" w:rsidRDefault="0021306B">
            <w:pPr>
              <w:jc w:val="center"/>
              <w:rPr>
                <w:rFonts w:ascii="Sylfaen" w:hAnsi="Sylfaen" w:cs="Calibri"/>
              </w:rPr>
            </w:pPr>
            <w:r>
              <w:rPr>
                <w:rFonts w:ascii="Sylfaen" w:hAnsi="Sylfaen" w:cs="Calibri"/>
              </w:rPr>
              <w:t>15841100</w:t>
            </w:r>
          </w:p>
        </w:tc>
        <w:tc>
          <w:tcPr>
            <w:tcW w:w="1559" w:type="dxa"/>
            <w:vAlign w:val="center"/>
          </w:tcPr>
          <w:p w:rsidR="0021306B" w:rsidRDefault="0021306B">
            <w:pPr>
              <w:jc w:val="center"/>
              <w:rPr>
                <w:rFonts w:ascii="Sylfaen" w:hAnsi="Sylfaen" w:cs="Calibri"/>
              </w:rPr>
            </w:pPr>
            <w:r>
              <w:rPr>
                <w:rFonts w:ascii="Sylfaen" w:hAnsi="Sylfaen" w:cs="Calibri"/>
              </w:rPr>
              <w:t>какао</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C00000"/>
                <w:sz w:val="16"/>
                <w:szCs w:val="16"/>
              </w:rPr>
            </w:pPr>
            <w:r>
              <w:rPr>
                <w:rFonts w:ascii="Sylfaen" w:hAnsi="Sylfaen" w:cs="Calibri"/>
                <w:color w:val="C00000"/>
                <w:sz w:val="16"/>
                <w:szCs w:val="16"/>
              </w:rPr>
              <w:t>Какао-порошок расфасованный в картонные коробки по 100 г, ГОСТ 108-2014</w:t>
            </w:r>
            <w:r>
              <w:rPr>
                <w:rFonts w:ascii="Sylfaen" w:hAnsi="Sylfaen" w:cs="Calibri"/>
                <w:color w:val="C00000"/>
                <w:sz w:val="16"/>
                <w:szCs w:val="16"/>
              </w:rPr>
              <w:br/>
              <w:t xml:space="preserve"> Безопасность и </w:t>
            </w:r>
            <w:r>
              <w:rPr>
                <w:rFonts w:ascii="Sylfaen" w:hAnsi="Sylfaen" w:cs="Calibri"/>
                <w:color w:val="C00000"/>
                <w:sz w:val="16"/>
                <w:szCs w:val="16"/>
              </w:rPr>
              <w:lastRenderedPageBreak/>
              <w:t xml:space="preserve">маркировка статьи 9 </w:t>
            </w:r>
            <w:proofErr w:type="spellStart"/>
            <w:r>
              <w:rPr>
                <w:rFonts w:ascii="Sylfaen" w:hAnsi="Sylfaen" w:cs="Calibri"/>
                <w:color w:val="C00000"/>
                <w:sz w:val="16"/>
                <w:szCs w:val="16"/>
              </w:rPr>
              <w:t>МоВ</w:t>
            </w:r>
            <w:proofErr w:type="spellEnd"/>
            <w:r>
              <w:rPr>
                <w:rFonts w:ascii="Sylfaen" w:hAnsi="Sylfaen" w:cs="Calibri"/>
                <w:color w:val="C00000"/>
                <w:sz w:val="16"/>
                <w:szCs w:val="16"/>
              </w:rPr>
              <w:t xml:space="preserve"> CC N 021/2011 и 022/2011, статьи 9 Закона РА о безопасности пищевых продуктов</w:t>
            </w:r>
          </w:p>
        </w:tc>
        <w:tc>
          <w:tcPr>
            <w:tcW w:w="1085" w:type="dxa"/>
            <w:vAlign w:val="center"/>
          </w:tcPr>
          <w:p w:rsidR="0021306B" w:rsidRPr="00AB4A91" w:rsidRDefault="00AB4A91">
            <w:pPr>
              <w:jc w:val="center"/>
              <w:rPr>
                <w:rFonts w:ascii="Calibri" w:hAnsi="Calibri" w:cs="Calibri"/>
                <w:sz w:val="22"/>
                <w:szCs w:val="22"/>
                <w:lang w:val="en-US"/>
              </w:rPr>
            </w:pPr>
            <w:proofErr w:type="spellStart"/>
            <w:r>
              <w:rPr>
                <w:rFonts w:ascii="Calibri" w:hAnsi="Calibri" w:cs="Calibri"/>
                <w:sz w:val="22"/>
                <w:szCs w:val="22"/>
                <w:lang w:val="en-US"/>
              </w:rPr>
              <w:lastRenderedPageBreak/>
              <w:t>Туп</w:t>
            </w:r>
            <w:proofErr w:type="spellEnd"/>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AB4A91" w:rsidRDefault="00AB4A91">
            <w:pPr>
              <w:jc w:val="center"/>
              <w:rPr>
                <w:rFonts w:ascii="Sylfaen" w:hAnsi="Sylfaen" w:cs="Calibri"/>
                <w:sz w:val="20"/>
                <w:szCs w:val="20"/>
                <w:lang w:val="en-US"/>
              </w:rPr>
            </w:pPr>
            <w:r>
              <w:rPr>
                <w:rFonts w:ascii="Sylfaen" w:hAnsi="Sylfaen" w:cs="Calibri"/>
                <w:sz w:val="20"/>
                <w:szCs w:val="20"/>
                <w:lang w:val="en-US"/>
              </w:rPr>
              <w:t>30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AB4A91" w:rsidRDefault="00AB4A91">
            <w:pPr>
              <w:jc w:val="center"/>
              <w:rPr>
                <w:rFonts w:ascii="Sylfaen" w:hAnsi="Sylfaen" w:cs="Calibri"/>
                <w:sz w:val="20"/>
                <w:szCs w:val="20"/>
                <w:lang w:val="en-US"/>
              </w:rPr>
            </w:pPr>
            <w:r>
              <w:rPr>
                <w:rFonts w:ascii="Sylfaen" w:hAnsi="Sylfaen" w:cs="Calibri"/>
                <w:sz w:val="20"/>
                <w:szCs w:val="20"/>
                <w:lang w:val="en-US"/>
              </w:rPr>
              <w:t>30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 xml:space="preserve">Если предусмотрены  финансовые средства, </w:t>
            </w:r>
            <w:r>
              <w:rPr>
                <w:rFonts w:ascii="Sylfaen" w:hAnsi="Sylfaen" w:cs="Calibri"/>
                <w:sz w:val="16"/>
                <w:szCs w:val="16"/>
              </w:rPr>
              <w:lastRenderedPageBreak/>
              <w:t>Максимальная месячная ставка с даты подписания соглашения между сторонами составляет 0,5 кг / поставка максимум 5 раз / сутки.</w:t>
            </w:r>
          </w:p>
        </w:tc>
      </w:tr>
      <w:tr w:rsidR="0021306B" w:rsidRPr="00B138F3" w:rsidTr="00F92023">
        <w:trPr>
          <w:trHeight w:val="246"/>
          <w:jc w:val="center"/>
        </w:trPr>
        <w:tc>
          <w:tcPr>
            <w:tcW w:w="1241"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34</w:t>
            </w:r>
          </w:p>
        </w:tc>
        <w:tc>
          <w:tcPr>
            <w:tcW w:w="2713" w:type="dxa"/>
            <w:vAlign w:val="center"/>
          </w:tcPr>
          <w:p w:rsidR="0021306B" w:rsidRDefault="0021306B">
            <w:pPr>
              <w:jc w:val="center"/>
              <w:rPr>
                <w:rFonts w:ascii="Sylfaen" w:hAnsi="Sylfaen" w:cs="Calibri"/>
              </w:rPr>
            </w:pPr>
            <w:r>
              <w:rPr>
                <w:rFonts w:ascii="Sylfaen" w:hAnsi="Sylfaen" w:cs="Calibri"/>
              </w:rPr>
              <w:t>15321000</w:t>
            </w:r>
          </w:p>
        </w:tc>
        <w:tc>
          <w:tcPr>
            <w:tcW w:w="1559" w:type="dxa"/>
            <w:vAlign w:val="center"/>
          </w:tcPr>
          <w:p w:rsidR="0021306B" w:rsidRPr="00AB4A91" w:rsidRDefault="00AB4A91">
            <w:pPr>
              <w:jc w:val="center"/>
              <w:rPr>
                <w:rFonts w:ascii="Sylfaen" w:hAnsi="Sylfaen" w:cs="Calibri"/>
                <w:lang w:val="en-US"/>
              </w:rPr>
            </w:pPr>
            <w:proofErr w:type="spellStart"/>
            <w:r>
              <w:rPr>
                <w:rFonts w:ascii="Sylfaen" w:hAnsi="Sylfaen" w:cs="Calibri"/>
                <w:lang w:val="en-US"/>
              </w:rPr>
              <w:t>Компот</w:t>
            </w:r>
            <w:proofErr w:type="spellEnd"/>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C00000"/>
                <w:sz w:val="16"/>
                <w:szCs w:val="16"/>
              </w:rPr>
            </w:pPr>
            <w:r>
              <w:rPr>
                <w:rFonts w:ascii="Sylfaen" w:hAnsi="Sylfaen" w:cs="Calibri"/>
                <w:color w:val="C00000"/>
                <w:sz w:val="16"/>
                <w:szCs w:val="16"/>
              </w:rPr>
              <w:t xml:space="preserve">Соки фруктовые из свежих фруктов и фруктов, с сахарным сиропом или без него, снаружи прозрачные, масса ила 0,2% не более и не менее 0,8% меньше, ГОСТ Р 52184-2003, ГОСТ Р 52185 Или ГОСТ Р 52186-2003. Безопасность и маркировка согласно Правительству РА 2009 Статьи 8 и 9 Закона РА «О безопасности пищевых продуктов», </w:t>
            </w:r>
            <w:r>
              <w:rPr>
                <w:rFonts w:ascii="Sylfaen" w:hAnsi="Sylfaen" w:cs="Calibri"/>
                <w:color w:val="C00000"/>
                <w:sz w:val="16"/>
                <w:szCs w:val="16"/>
              </w:rPr>
              <w:lastRenderedPageBreak/>
              <w:t>утвержденного Решением № 744-N от 26 июня 2006 г. Умеренный в контейнерах емкостью 1 л.</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Литр</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AB4A91" w:rsidRDefault="00AB4A91">
            <w:pPr>
              <w:jc w:val="center"/>
              <w:rPr>
                <w:rFonts w:ascii="Sylfaen" w:hAnsi="Sylfaen" w:cs="Calibri"/>
                <w:sz w:val="20"/>
                <w:szCs w:val="20"/>
                <w:lang w:val="en-US"/>
              </w:rPr>
            </w:pPr>
            <w:r>
              <w:rPr>
                <w:rFonts w:ascii="Sylfaen" w:hAnsi="Sylfaen" w:cs="Calibri"/>
                <w:sz w:val="20"/>
                <w:szCs w:val="20"/>
                <w:lang w:val="en-US"/>
              </w:rPr>
              <w:t>100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AB4A91" w:rsidRDefault="00AB4A91">
            <w:pPr>
              <w:jc w:val="center"/>
              <w:rPr>
                <w:rFonts w:ascii="Sylfaen" w:hAnsi="Sylfaen" w:cs="Calibri"/>
                <w:sz w:val="20"/>
                <w:szCs w:val="20"/>
                <w:lang w:val="en-US"/>
              </w:rPr>
            </w:pPr>
            <w:r>
              <w:rPr>
                <w:rFonts w:ascii="Sylfaen" w:hAnsi="Sylfaen" w:cs="Calibri"/>
                <w:sz w:val="20"/>
                <w:szCs w:val="20"/>
                <w:lang w:val="en-US"/>
              </w:rPr>
              <w:t>100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 xml:space="preserve"> Если предусмотрены  финансовые средства, максимум 80 л / месяц максимум 5 раз, начиная со дня вступления в силу соглашения между сторонами, когда будут предоставлены средства.</w:t>
            </w:r>
          </w:p>
        </w:tc>
      </w:tr>
      <w:tr w:rsidR="0021306B" w:rsidRPr="00B138F3" w:rsidTr="00F92023">
        <w:trPr>
          <w:trHeight w:val="246"/>
          <w:jc w:val="center"/>
        </w:trPr>
        <w:tc>
          <w:tcPr>
            <w:tcW w:w="1241"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36</w:t>
            </w:r>
          </w:p>
        </w:tc>
        <w:tc>
          <w:tcPr>
            <w:tcW w:w="2713" w:type="dxa"/>
            <w:vAlign w:val="center"/>
          </w:tcPr>
          <w:p w:rsidR="0021306B" w:rsidRDefault="0021306B">
            <w:pPr>
              <w:jc w:val="center"/>
              <w:rPr>
                <w:rFonts w:ascii="Sylfaen" w:hAnsi="Sylfaen" w:cs="Calibri"/>
              </w:rPr>
            </w:pPr>
            <w:r>
              <w:rPr>
                <w:rFonts w:ascii="Sylfaen" w:hAnsi="Sylfaen" w:cs="Calibri"/>
              </w:rPr>
              <w:t>15851100</w:t>
            </w:r>
          </w:p>
        </w:tc>
        <w:tc>
          <w:tcPr>
            <w:tcW w:w="1559" w:type="dxa"/>
            <w:vAlign w:val="center"/>
          </w:tcPr>
          <w:p w:rsidR="0021306B" w:rsidRDefault="0021306B">
            <w:pPr>
              <w:jc w:val="center"/>
              <w:rPr>
                <w:rFonts w:ascii="Sylfaen" w:hAnsi="Sylfaen" w:cs="Calibri"/>
              </w:rPr>
            </w:pPr>
            <w:r>
              <w:rPr>
                <w:rFonts w:ascii="Sylfaen" w:hAnsi="Sylfaen" w:cs="Calibri"/>
              </w:rPr>
              <w:t>макароны</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C00000"/>
                <w:sz w:val="16"/>
                <w:szCs w:val="16"/>
              </w:rPr>
            </w:pPr>
            <w:r>
              <w:rPr>
                <w:rFonts w:ascii="Sylfaen" w:hAnsi="Sylfaen" w:cs="Calibri"/>
                <w:color w:val="C00000"/>
                <w:sz w:val="16"/>
                <w:szCs w:val="16"/>
              </w:rPr>
              <w:t xml:space="preserve">Макароны из </w:t>
            </w:r>
            <w:proofErr w:type="spellStart"/>
            <w:r>
              <w:rPr>
                <w:rFonts w:ascii="Sylfaen" w:hAnsi="Sylfaen" w:cs="Calibri"/>
                <w:color w:val="C00000"/>
                <w:sz w:val="16"/>
                <w:szCs w:val="16"/>
              </w:rPr>
              <w:t>недрожевого</w:t>
            </w:r>
            <w:proofErr w:type="spellEnd"/>
            <w:r>
              <w:rPr>
                <w:rFonts w:ascii="Sylfaen" w:hAnsi="Sylfaen" w:cs="Calibri"/>
                <w:color w:val="C00000"/>
                <w:sz w:val="16"/>
                <w:szCs w:val="16"/>
              </w:rPr>
              <w:t xml:space="preserve"> теста, ГОСТ 31743-2012. Мука пшеничная высшего сорта, влажность не более 11%, кислотность не более 4 градусов. Изготовление только на вакуумных станках (25% - сталь, 25% - вермишель, 25% - спиральная, 25% - пружинная). Упаковка в 5 кг полиэтиленового герметика. Остаточный срок хранения не менее 90% на момент доставки. Срок годности не менее 12 месяцев с даты изготовления. Безопасность и маркировка Статья 9 Закона РА N02 / 2011 и 022/2011, Закон </w:t>
            </w:r>
            <w:r>
              <w:rPr>
                <w:rFonts w:ascii="Sylfaen" w:hAnsi="Sylfaen" w:cs="Calibri"/>
                <w:color w:val="C00000"/>
                <w:sz w:val="16"/>
                <w:szCs w:val="16"/>
              </w:rPr>
              <w:lastRenderedPageBreak/>
              <w:t>РА о безопасности пищевых продуктов.</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AB4A91" w:rsidRDefault="00AB4A91">
            <w:pPr>
              <w:jc w:val="center"/>
              <w:rPr>
                <w:rFonts w:ascii="Sylfaen" w:hAnsi="Sylfaen" w:cs="Calibri"/>
                <w:sz w:val="20"/>
                <w:szCs w:val="20"/>
                <w:lang w:val="en-US"/>
              </w:rPr>
            </w:pPr>
            <w:r>
              <w:rPr>
                <w:rFonts w:ascii="Sylfaen" w:hAnsi="Sylfaen" w:cs="Calibri"/>
                <w:sz w:val="20"/>
                <w:szCs w:val="20"/>
                <w:lang w:val="en-US"/>
              </w:rPr>
              <w:t>550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AB4A91" w:rsidRDefault="00AB4A91">
            <w:pPr>
              <w:jc w:val="center"/>
              <w:rPr>
                <w:rFonts w:ascii="Sylfaen" w:hAnsi="Sylfaen" w:cs="Calibri"/>
                <w:sz w:val="20"/>
                <w:szCs w:val="20"/>
                <w:lang w:val="en-US"/>
              </w:rPr>
            </w:pPr>
            <w:r>
              <w:rPr>
                <w:rFonts w:ascii="Sylfaen" w:hAnsi="Sylfaen" w:cs="Calibri"/>
                <w:sz w:val="20"/>
                <w:szCs w:val="20"/>
                <w:lang w:val="en-US"/>
              </w:rPr>
              <w:t>550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Если предусмотрены  финансовые средства, максимальный месячный срок с даты вступления в силу соглашения между сторонами составляет 45 кг / поставка максимум 5 раз /.</w:t>
            </w:r>
          </w:p>
        </w:tc>
      </w:tr>
      <w:tr w:rsidR="0021306B" w:rsidRPr="00B138F3" w:rsidTr="00F92023">
        <w:trPr>
          <w:trHeight w:val="246"/>
          <w:jc w:val="center"/>
        </w:trPr>
        <w:tc>
          <w:tcPr>
            <w:tcW w:w="1241"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37</w:t>
            </w:r>
          </w:p>
        </w:tc>
        <w:tc>
          <w:tcPr>
            <w:tcW w:w="2713" w:type="dxa"/>
            <w:vAlign w:val="center"/>
          </w:tcPr>
          <w:p w:rsidR="0021306B" w:rsidRDefault="0021306B">
            <w:pPr>
              <w:jc w:val="center"/>
              <w:rPr>
                <w:rFonts w:ascii="Sylfaen" w:hAnsi="Sylfaen" w:cs="Calibri"/>
              </w:rPr>
            </w:pPr>
            <w:r>
              <w:rPr>
                <w:rFonts w:ascii="Sylfaen" w:hAnsi="Sylfaen" w:cs="Calibri"/>
              </w:rPr>
              <w:t>15871256</w:t>
            </w:r>
          </w:p>
        </w:tc>
        <w:tc>
          <w:tcPr>
            <w:tcW w:w="1559" w:type="dxa"/>
            <w:vAlign w:val="center"/>
          </w:tcPr>
          <w:p w:rsidR="0021306B" w:rsidRDefault="0021306B">
            <w:pPr>
              <w:jc w:val="center"/>
              <w:rPr>
                <w:rFonts w:ascii="Sylfaen" w:hAnsi="Sylfaen" w:cs="Calibri"/>
              </w:rPr>
            </w:pPr>
            <w:r>
              <w:rPr>
                <w:rFonts w:ascii="Sylfaen" w:hAnsi="Sylfaen" w:cs="Calibri"/>
              </w:rPr>
              <w:t>Зеленый перец</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C00000"/>
                <w:sz w:val="16"/>
                <w:szCs w:val="16"/>
              </w:rPr>
            </w:pPr>
            <w:r>
              <w:rPr>
                <w:rFonts w:ascii="Sylfaen" w:hAnsi="Sylfaen" w:cs="Calibri"/>
                <w:color w:val="C00000"/>
                <w:sz w:val="16"/>
                <w:szCs w:val="16"/>
              </w:rPr>
              <w:t>Зеленый перец, выбор, свежий, Гоа 2006 Статья 8 Закона Республики Армения «О техническом регулировании свежих фруктов и овощей» и Указ № 1913-N от 21 декабря 2012 года о безопасности пищевых продуктов. длина 10-12 см, диаметр поперечного сечения 6 см в ширину</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AB4A91" w:rsidRDefault="00AB4A91">
            <w:pPr>
              <w:jc w:val="center"/>
              <w:rPr>
                <w:rFonts w:ascii="Sylfaen" w:hAnsi="Sylfaen" w:cs="Calibri"/>
                <w:sz w:val="20"/>
                <w:szCs w:val="20"/>
                <w:lang w:val="en-US"/>
              </w:rPr>
            </w:pPr>
            <w:r>
              <w:rPr>
                <w:rFonts w:ascii="Sylfaen" w:hAnsi="Sylfaen" w:cs="Calibri"/>
                <w:sz w:val="20"/>
                <w:szCs w:val="20"/>
                <w:lang w:val="en-US"/>
              </w:rPr>
              <w:t>50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AB4A91" w:rsidRDefault="00AB4A91">
            <w:pPr>
              <w:jc w:val="center"/>
              <w:rPr>
                <w:rFonts w:ascii="Sylfaen" w:hAnsi="Sylfaen" w:cs="Calibri"/>
                <w:sz w:val="20"/>
                <w:szCs w:val="20"/>
                <w:lang w:val="en-US"/>
              </w:rPr>
            </w:pPr>
            <w:r>
              <w:rPr>
                <w:rFonts w:ascii="Sylfaen" w:hAnsi="Sylfaen" w:cs="Calibri"/>
                <w:sz w:val="20"/>
                <w:szCs w:val="20"/>
                <w:lang w:val="en-US"/>
              </w:rPr>
              <w:t>50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если  финансовые средства предусмотрены с даты вступления в силу Соглашения между Сторонами в июле; в августе, сентябре месячный максимум - 7 кг / максимум питания - 5 раз /.</w:t>
            </w:r>
          </w:p>
        </w:tc>
      </w:tr>
      <w:tr w:rsidR="0021306B" w:rsidRPr="00B138F3" w:rsidTr="00F92023">
        <w:trPr>
          <w:trHeight w:val="246"/>
          <w:jc w:val="center"/>
        </w:trPr>
        <w:tc>
          <w:tcPr>
            <w:tcW w:w="1241" w:type="dxa"/>
            <w:vAlign w:val="center"/>
          </w:tcPr>
          <w:p w:rsidR="0021306B" w:rsidRDefault="00AB4A91">
            <w:pPr>
              <w:jc w:val="center"/>
              <w:rPr>
                <w:rFonts w:ascii="Calibri" w:hAnsi="Calibri" w:cs="Calibri"/>
                <w:sz w:val="22"/>
                <w:szCs w:val="22"/>
              </w:rPr>
            </w:pPr>
            <w:r>
              <w:rPr>
                <w:rFonts w:ascii="Calibri" w:hAnsi="Calibri" w:cs="Calibri"/>
                <w:sz w:val="22"/>
                <w:szCs w:val="22"/>
              </w:rPr>
              <w:t>38</w:t>
            </w:r>
          </w:p>
        </w:tc>
        <w:tc>
          <w:tcPr>
            <w:tcW w:w="2713" w:type="dxa"/>
            <w:vAlign w:val="center"/>
          </w:tcPr>
          <w:p w:rsidR="0021306B" w:rsidRDefault="0021306B">
            <w:pPr>
              <w:jc w:val="center"/>
              <w:rPr>
                <w:rFonts w:ascii="Sylfaen" w:hAnsi="Sylfaen" w:cs="Calibri"/>
              </w:rPr>
            </w:pPr>
            <w:r>
              <w:rPr>
                <w:rFonts w:ascii="Sylfaen" w:hAnsi="Sylfaen" w:cs="Calibri"/>
              </w:rPr>
              <w:t>15511100</w:t>
            </w:r>
          </w:p>
        </w:tc>
        <w:tc>
          <w:tcPr>
            <w:tcW w:w="1559" w:type="dxa"/>
            <w:vAlign w:val="center"/>
          </w:tcPr>
          <w:p w:rsidR="0021306B" w:rsidRDefault="0021306B">
            <w:pPr>
              <w:jc w:val="center"/>
              <w:rPr>
                <w:rFonts w:ascii="Sylfaen" w:hAnsi="Sylfaen" w:cs="Calibri"/>
              </w:rPr>
            </w:pPr>
            <w:r>
              <w:rPr>
                <w:rFonts w:ascii="Sylfaen" w:hAnsi="Sylfaen" w:cs="Calibri"/>
              </w:rPr>
              <w:t>Пастеризованное молоко</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C00000"/>
                <w:sz w:val="16"/>
                <w:szCs w:val="16"/>
              </w:rPr>
            </w:pPr>
            <w:r>
              <w:rPr>
                <w:rFonts w:ascii="Sylfaen" w:hAnsi="Sylfaen" w:cs="Calibri"/>
                <w:color w:val="C00000"/>
                <w:sz w:val="16"/>
                <w:szCs w:val="16"/>
              </w:rPr>
              <w:t xml:space="preserve">Молоко коровье пастеризованное с содержанием жира 3,2%, кислотностью: 16-21 т, ГОСТ13277-79.Безопасность согласно гигиеническим нормам N2-III-4.9-01-201 и 1-литровая тара статьи 9 Закона РА о безопасности пищевых </w:t>
            </w:r>
            <w:r>
              <w:rPr>
                <w:rFonts w:ascii="Sylfaen" w:hAnsi="Sylfaen" w:cs="Calibri"/>
                <w:color w:val="C00000"/>
                <w:sz w:val="16"/>
                <w:szCs w:val="16"/>
              </w:rPr>
              <w:lastRenderedPageBreak/>
              <w:t>продуктов.</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Литр</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AB4A91" w:rsidRDefault="00AB4A91">
            <w:pPr>
              <w:jc w:val="center"/>
              <w:rPr>
                <w:rFonts w:ascii="Sylfaen" w:hAnsi="Sylfaen" w:cs="Calibri"/>
                <w:sz w:val="20"/>
                <w:szCs w:val="20"/>
                <w:lang w:val="en-US"/>
              </w:rPr>
            </w:pPr>
            <w:r>
              <w:rPr>
                <w:rFonts w:ascii="Sylfaen" w:hAnsi="Sylfaen" w:cs="Calibri"/>
                <w:sz w:val="20"/>
                <w:szCs w:val="20"/>
                <w:lang w:val="en-US"/>
              </w:rPr>
              <w:t>1020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AB4A91" w:rsidRDefault="00AB4A91">
            <w:pPr>
              <w:jc w:val="center"/>
              <w:rPr>
                <w:rFonts w:ascii="Sylfaen" w:hAnsi="Sylfaen" w:cs="Calibri"/>
                <w:sz w:val="20"/>
                <w:szCs w:val="20"/>
                <w:lang w:val="en-US"/>
              </w:rPr>
            </w:pPr>
            <w:r>
              <w:rPr>
                <w:rFonts w:ascii="Sylfaen" w:hAnsi="Sylfaen" w:cs="Calibri"/>
                <w:sz w:val="20"/>
                <w:szCs w:val="20"/>
                <w:lang w:val="en-US"/>
              </w:rPr>
              <w:t>1020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 xml:space="preserve"> При наличии финансовых средств Максимальная месячная плата - 200 л / сутки, доставка - в 10 раз больше с даты вступления в силу </w:t>
            </w:r>
            <w:r>
              <w:rPr>
                <w:rFonts w:ascii="Sylfaen" w:hAnsi="Sylfaen" w:cs="Calibri"/>
                <w:sz w:val="16"/>
                <w:szCs w:val="16"/>
              </w:rPr>
              <w:lastRenderedPageBreak/>
              <w:t>соглашения между сторонами.</w:t>
            </w:r>
          </w:p>
        </w:tc>
      </w:tr>
      <w:tr w:rsidR="0021306B" w:rsidRPr="00B138F3" w:rsidTr="00F92023">
        <w:trPr>
          <w:trHeight w:val="246"/>
          <w:jc w:val="center"/>
        </w:trPr>
        <w:tc>
          <w:tcPr>
            <w:tcW w:w="1241" w:type="dxa"/>
            <w:vAlign w:val="center"/>
          </w:tcPr>
          <w:p w:rsidR="0021306B" w:rsidRPr="00AB4A91" w:rsidRDefault="00AB4A91">
            <w:pPr>
              <w:jc w:val="center"/>
              <w:rPr>
                <w:rFonts w:ascii="Calibri" w:hAnsi="Calibri" w:cs="Calibri"/>
                <w:sz w:val="22"/>
                <w:szCs w:val="22"/>
                <w:lang w:val="en-US"/>
              </w:rPr>
            </w:pPr>
            <w:r>
              <w:rPr>
                <w:rFonts w:ascii="Calibri" w:hAnsi="Calibri" w:cs="Calibri"/>
                <w:sz w:val="22"/>
                <w:szCs w:val="22"/>
                <w:lang w:val="en-US"/>
              </w:rPr>
              <w:lastRenderedPageBreak/>
              <w:t>39</w:t>
            </w:r>
          </w:p>
        </w:tc>
        <w:tc>
          <w:tcPr>
            <w:tcW w:w="2713" w:type="dxa"/>
            <w:vAlign w:val="center"/>
          </w:tcPr>
          <w:p w:rsidR="0021306B" w:rsidRDefault="0021306B">
            <w:pPr>
              <w:jc w:val="center"/>
              <w:rPr>
                <w:rFonts w:ascii="Sylfaen" w:hAnsi="Sylfaen" w:cs="Calibri"/>
              </w:rPr>
            </w:pPr>
            <w:r>
              <w:rPr>
                <w:rFonts w:ascii="Sylfaen" w:hAnsi="Sylfaen" w:cs="Calibri"/>
              </w:rPr>
              <w:t>15551600</w:t>
            </w:r>
          </w:p>
        </w:tc>
        <w:tc>
          <w:tcPr>
            <w:tcW w:w="1559" w:type="dxa"/>
            <w:vAlign w:val="center"/>
          </w:tcPr>
          <w:p w:rsidR="0021306B" w:rsidRDefault="0021306B">
            <w:pPr>
              <w:jc w:val="center"/>
              <w:rPr>
                <w:rFonts w:ascii="Sylfaen" w:hAnsi="Sylfaen" w:cs="Calibri"/>
              </w:rPr>
            </w:pPr>
            <w:proofErr w:type="spellStart"/>
            <w:r>
              <w:rPr>
                <w:rFonts w:ascii="Sylfaen" w:hAnsi="Sylfaen" w:cs="Calibri"/>
              </w:rPr>
              <w:t>мацун</w:t>
            </w:r>
            <w:proofErr w:type="spellEnd"/>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C00000"/>
                <w:sz w:val="16"/>
                <w:szCs w:val="16"/>
              </w:rPr>
            </w:pPr>
            <w:proofErr w:type="spellStart"/>
            <w:r>
              <w:rPr>
                <w:rFonts w:ascii="Sylfaen" w:hAnsi="Sylfaen" w:cs="Calibri"/>
                <w:color w:val="C00000"/>
                <w:sz w:val="16"/>
                <w:szCs w:val="16"/>
              </w:rPr>
              <w:t>Matsun</w:t>
            </w:r>
            <w:proofErr w:type="spellEnd"/>
            <w:r>
              <w:rPr>
                <w:rFonts w:ascii="Sylfaen" w:hAnsi="Sylfaen" w:cs="Calibri"/>
                <w:color w:val="C00000"/>
                <w:sz w:val="16"/>
                <w:szCs w:val="16"/>
              </w:rPr>
              <w:t xml:space="preserve">, AST 120-2005, Густая паста из свежего коровьего молока, с чистым </w:t>
            </w:r>
            <w:proofErr w:type="gramStart"/>
            <w:r>
              <w:rPr>
                <w:rFonts w:ascii="Sylfaen" w:hAnsi="Sylfaen" w:cs="Calibri"/>
                <w:color w:val="C00000"/>
                <w:sz w:val="16"/>
                <w:szCs w:val="16"/>
              </w:rPr>
              <w:t>молочно-кислым</w:t>
            </w:r>
            <w:proofErr w:type="gramEnd"/>
            <w:r>
              <w:rPr>
                <w:rFonts w:ascii="Sylfaen" w:hAnsi="Sylfaen" w:cs="Calibri"/>
                <w:color w:val="C00000"/>
                <w:sz w:val="16"/>
                <w:szCs w:val="16"/>
              </w:rPr>
              <w:t xml:space="preserve"> вкусом и запахом, без постороннего вкуса и запаха, цвет: молочный или кремовый. Массовая доля масла не менее 3,2%, масса сухого вещества не менее 8,1%, плотность: / смесь / при не менее 200 ° С при 1,028 г / см3, кислотность: 90-1400Т. 0,9 кг-1 кг пищевого герметика в полимерных герметичных коробках. Срок годности не более 10 дней с даты изготовления. Срок годности не менее 80% после родов. Безопасность и маркировка статьи 9 Закона </w:t>
            </w:r>
            <w:r>
              <w:rPr>
                <w:rFonts w:ascii="Sylfaen" w:hAnsi="Sylfaen" w:cs="Calibri"/>
                <w:color w:val="C00000"/>
                <w:sz w:val="16"/>
                <w:szCs w:val="16"/>
              </w:rPr>
              <w:lastRenderedPageBreak/>
              <w:t>РА № 021/2011, 033/2013 и 022/2011, Закона РА «О безопасности пищевых продуктов».</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AB4A91" w:rsidRDefault="00AB4A91">
            <w:pPr>
              <w:jc w:val="center"/>
              <w:rPr>
                <w:rFonts w:ascii="Sylfaen" w:hAnsi="Sylfaen" w:cs="Calibri"/>
                <w:sz w:val="20"/>
                <w:szCs w:val="20"/>
                <w:lang w:val="en-US"/>
              </w:rPr>
            </w:pPr>
            <w:r>
              <w:rPr>
                <w:rFonts w:ascii="Sylfaen" w:hAnsi="Sylfaen" w:cs="Calibri"/>
                <w:sz w:val="20"/>
                <w:szCs w:val="20"/>
                <w:lang w:val="en-US"/>
              </w:rPr>
              <w:t>1100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AB4A91" w:rsidRDefault="00AB4A91">
            <w:pPr>
              <w:jc w:val="center"/>
              <w:rPr>
                <w:rFonts w:ascii="Sylfaen" w:hAnsi="Sylfaen" w:cs="Calibri"/>
                <w:sz w:val="20"/>
                <w:szCs w:val="20"/>
                <w:lang w:val="en-US"/>
              </w:rPr>
            </w:pPr>
            <w:r>
              <w:rPr>
                <w:rFonts w:ascii="Sylfaen" w:hAnsi="Sylfaen" w:cs="Calibri"/>
                <w:sz w:val="20"/>
                <w:szCs w:val="20"/>
                <w:lang w:val="en-US"/>
              </w:rPr>
              <w:t>1100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Если предусмотрены  финансовые средства, максимальная месячная 200 кг / поставка не более 10 раз с даты вступления в силу соглашения между сторонами.</w:t>
            </w:r>
          </w:p>
        </w:tc>
      </w:tr>
      <w:tr w:rsidR="0021306B" w:rsidRPr="00B138F3" w:rsidTr="00F92023">
        <w:trPr>
          <w:trHeight w:val="246"/>
          <w:jc w:val="center"/>
        </w:trPr>
        <w:tc>
          <w:tcPr>
            <w:tcW w:w="1241" w:type="dxa"/>
            <w:vAlign w:val="center"/>
          </w:tcPr>
          <w:p w:rsidR="0021306B" w:rsidRPr="00AB4A91" w:rsidRDefault="00AB4A91">
            <w:pPr>
              <w:jc w:val="center"/>
              <w:rPr>
                <w:rFonts w:ascii="Calibri" w:hAnsi="Calibri" w:cs="Calibri"/>
                <w:sz w:val="22"/>
                <w:szCs w:val="22"/>
                <w:lang w:val="en-US"/>
              </w:rPr>
            </w:pPr>
            <w:r>
              <w:rPr>
                <w:rFonts w:ascii="Calibri" w:hAnsi="Calibri" w:cs="Calibri"/>
                <w:sz w:val="22"/>
                <w:szCs w:val="22"/>
                <w:lang w:val="en-US"/>
              </w:rPr>
              <w:lastRenderedPageBreak/>
              <w:t>40</w:t>
            </w:r>
          </w:p>
        </w:tc>
        <w:tc>
          <w:tcPr>
            <w:tcW w:w="2713" w:type="dxa"/>
            <w:vAlign w:val="center"/>
          </w:tcPr>
          <w:p w:rsidR="0021306B" w:rsidRDefault="0021306B">
            <w:pPr>
              <w:jc w:val="center"/>
              <w:rPr>
                <w:rFonts w:ascii="Sylfaen" w:hAnsi="Sylfaen" w:cs="Calibri"/>
              </w:rPr>
            </w:pPr>
            <w:r>
              <w:rPr>
                <w:rFonts w:ascii="Sylfaen" w:hAnsi="Sylfaen" w:cs="Calibri"/>
              </w:rPr>
              <w:t>15541100</w:t>
            </w:r>
          </w:p>
        </w:tc>
        <w:tc>
          <w:tcPr>
            <w:tcW w:w="1559" w:type="dxa"/>
            <w:vAlign w:val="center"/>
          </w:tcPr>
          <w:p w:rsidR="0021306B" w:rsidRDefault="00AB4A91">
            <w:pPr>
              <w:jc w:val="center"/>
              <w:rPr>
                <w:rFonts w:ascii="Sylfaen" w:hAnsi="Sylfaen" w:cs="Calibri"/>
              </w:rPr>
            </w:pPr>
            <w:r>
              <w:rPr>
                <w:rFonts w:ascii="Sylfaen" w:hAnsi="Sylfaen" w:cs="Calibri"/>
              </w:rPr>
              <w:t>Сыр чанах</w:t>
            </w:r>
            <w:r w:rsidR="0021306B">
              <w:rPr>
                <w:rFonts w:ascii="Sylfaen" w:hAnsi="Sylfaen" w:cs="Calibri"/>
              </w:rPr>
              <w:t>:</w:t>
            </w:r>
          </w:p>
        </w:tc>
        <w:tc>
          <w:tcPr>
            <w:tcW w:w="1925" w:type="dxa"/>
          </w:tcPr>
          <w:p w:rsidR="0021306B" w:rsidRPr="008D3D23" w:rsidRDefault="0021306B" w:rsidP="00EC1E93">
            <w:pPr>
              <w:jc w:val="center"/>
              <w:rPr>
                <w:sz w:val="16"/>
              </w:rPr>
            </w:pPr>
          </w:p>
        </w:tc>
        <w:tc>
          <w:tcPr>
            <w:tcW w:w="1467" w:type="dxa"/>
            <w:vAlign w:val="center"/>
          </w:tcPr>
          <w:p w:rsidR="0021306B" w:rsidRDefault="00AB4A91">
            <w:pPr>
              <w:jc w:val="center"/>
              <w:rPr>
                <w:rFonts w:ascii="Sylfaen" w:hAnsi="Sylfaen" w:cs="Calibri"/>
                <w:color w:val="C00000"/>
                <w:sz w:val="16"/>
                <w:szCs w:val="16"/>
              </w:rPr>
            </w:pPr>
            <w:r>
              <w:rPr>
                <w:rFonts w:ascii="Sylfaen" w:hAnsi="Sylfaen" w:cs="Calibri"/>
                <w:color w:val="C00000"/>
                <w:sz w:val="16"/>
                <w:szCs w:val="16"/>
              </w:rPr>
              <w:t xml:space="preserve">Сыр </w:t>
            </w:r>
            <w:r w:rsidR="0021306B">
              <w:rPr>
                <w:rFonts w:ascii="Sylfaen" w:hAnsi="Sylfaen" w:cs="Calibri"/>
                <w:color w:val="C00000"/>
                <w:sz w:val="16"/>
                <w:szCs w:val="16"/>
              </w:rPr>
              <w:t xml:space="preserve"> плотный, легкий бекон, изготовленный из пастеризованного коровьего молока, со специальным вкусом и запахом зрелого сыра, умеренно соленый, без вкуса и запаха, от белого до светло-желтого цвета, глаза разного размера и формы, повсюду. Содержание масла от 45 до -50%, влажность не более 44%, масса соли не более 4%. Срок годности не менее 80%. Упаковка по 4-6 кг прямоугольных кусочков, покрытых полимерным пленочным </w:t>
            </w:r>
            <w:proofErr w:type="spellStart"/>
            <w:r w:rsidR="0021306B">
              <w:rPr>
                <w:rFonts w:ascii="Sylfaen" w:hAnsi="Sylfaen" w:cs="Calibri"/>
                <w:color w:val="C00000"/>
                <w:sz w:val="16"/>
                <w:szCs w:val="16"/>
              </w:rPr>
              <w:t>клеем</w:t>
            </w:r>
            <w:proofErr w:type="gramStart"/>
            <w:r w:rsidR="0021306B">
              <w:rPr>
                <w:rFonts w:ascii="Sylfaen" w:hAnsi="Sylfaen" w:cs="Calibri"/>
                <w:color w:val="C00000"/>
                <w:sz w:val="16"/>
                <w:szCs w:val="16"/>
              </w:rPr>
              <w:t>.П</w:t>
            </w:r>
            <w:proofErr w:type="gramEnd"/>
            <w:r w:rsidR="0021306B">
              <w:rPr>
                <w:rFonts w:ascii="Sylfaen" w:hAnsi="Sylfaen" w:cs="Calibri"/>
                <w:color w:val="C00000"/>
                <w:sz w:val="16"/>
                <w:szCs w:val="16"/>
              </w:rPr>
              <w:t>ри</w:t>
            </w:r>
            <w:proofErr w:type="spellEnd"/>
            <w:r w:rsidR="0021306B">
              <w:rPr>
                <w:rFonts w:ascii="Sylfaen" w:hAnsi="Sylfaen" w:cs="Calibri"/>
                <w:color w:val="C00000"/>
                <w:sz w:val="16"/>
                <w:szCs w:val="16"/>
              </w:rPr>
              <w:t xml:space="preserve"> снятии упаковки </w:t>
            </w:r>
            <w:r w:rsidR="0021306B">
              <w:rPr>
                <w:rFonts w:ascii="Sylfaen" w:hAnsi="Sylfaen" w:cs="Calibri"/>
                <w:color w:val="C00000"/>
                <w:sz w:val="16"/>
                <w:szCs w:val="16"/>
              </w:rPr>
              <w:lastRenderedPageBreak/>
              <w:t>поверхность сыра чистая, без кожуры. Безопасность и маркировка согласно Правительству РА 2006 Статья 9 Технического регламента о требованиях к молоку, молочным продуктам и их производству, а также статья 9 Закона РА «О безопасности пищевых продуктов», утвержденная Указом № 1925-N от 21 декабря.</w:t>
            </w:r>
          </w:p>
        </w:tc>
        <w:tc>
          <w:tcPr>
            <w:tcW w:w="1085" w:type="dxa"/>
            <w:vAlign w:val="center"/>
          </w:tcPr>
          <w:p w:rsidR="0021306B" w:rsidRDefault="0021306B">
            <w:pPr>
              <w:jc w:val="center"/>
              <w:rPr>
                <w:rFonts w:ascii="Calibri" w:hAnsi="Calibri" w:cs="Calibri"/>
                <w:sz w:val="22"/>
                <w:szCs w:val="22"/>
              </w:rPr>
            </w:pP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AB4A91" w:rsidRDefault="00AB4A91">
            <w:pPr>
              <w:jc w:val="center"/>
              <w:rPr>
                <w:rFonts w:ascii="Sylfaen" w:hAnsi="Sylfaen" w:cs="Calibri"/>
                <w:sz w:val="20"/>
                <w:szCs w:val="20"/>
                <w:lang w:val="en-US"/>
              </w:rPr>
            </w:pPr>
            <w:r>
              <w:rPr>
                <w:rFonts w:ascii="Sylfaen" w:hAnsi="Sylfaen" w:cs="Calibri"/>
                <w:sz w:val="20"/>
                <w:szCs w:val="20"/>
                <w:lang w:val="en-US"/>
              </w:rPr>
              <w:t>150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AB4A91" w:rsidRDefault="00AB4A91">
            <w:pPr>
              <w:jc w:val="center"/>
              <w:rPr>
                <w:rFonts w:ascii="Sylfaen" w:hAnsi="Sylfaen" w:cs="Calibri"/>
                <w:sz w:val="20"/>
                <w:szCs w:val="20"/>
                <w:lang w:val="en-US"/>
              </w:rPr>
            </w:pPr>
            <w:r>
              <w:rPr>
                <w:rFonts w:ascii="Sylfaen" w:hAnsi="Sylfaen" w:cs="Calibri"/>
                <w:sz w:val="20"/>
                <w:szCs w:val="20"/>
                <w:lang w:val="en-US"/>
              </w:rPr>
              <w:t>150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Если предусмотрены  финансовые средства, то максимальная месячная поставка не должна превышать 30 кг / 5 раз с даты вступления в силу соглашения между сторонами.</w:t>
            </w:r>
          </w:p>
        </w:tc>
      </w:tr>
      <w:tr w:rsidR="0021306B" w:rsidRPr="00B138F3" w:rsidTr="00F92023">
        <w:trPr>
          <w:trHeight w:val="246"/>
          <w:jc w:val="center"/>
        </w:trPr>
        <w:tc>
          <w:tcPr>
            <w:tcW w:w="1241" w:type="dxa"/>
            <w:vAlign w:val="center"/>
          </w:tcPr>
          <w:p w:rsidR="0021306B" w:rsidRPr="00AB4A91" w:rsidRDefault="00AB4A91">
            <w:pPr>
              <w:jc w:val="center"/>
              <w:rPr>
                <w:rFonts w:ascii="Calibri" w:hAnsi="Calibri" w:cs="Calibri"/>
                <w:sz w:val="22"/>
                <w:szCs w:val="22"/>
                <w:lang w:val="en-US"/>
              </w:rPr>
            </w:pPr>
            <w:r>
              <w:rPr>
                <w:rFonts w:ascii="Calibri" w:hAnsi="Calibri" w:cs="Calibri"/>
                <w:sz w:val="22"/>
                <w:szCs w:val="22"/>
                <w:lang w:val="en-US"/>
              </w:rPr>
              <w:lastRenderedPageBreak/>
              <w:t>41</w:t>
            </w:r>
          </w:p>
        </w:tc>
        <w:tc>
          <w:tcPr>
            <w:tcW w:w="2713" w:type="dxa"/>
            <w:vAlign w:val="center"/>
          </w:tcPr>
          <w:p w:rsidR="0021306B" w:rsidRDefault="0021306B">
            <w:pPr>
              <w:jc w:val="center"/>
              <w:rPr>
                <w:rFonts w:ascii="Sylfaen" w:hAnsi="Sylfaen" w:cs="Calibri"/>
              </w:rPr>
            </w:pPr>
            <w:r>
              <w:rPr>
                <w:rFonts w:ascii="Sylfaen" w:hAnsi="Sylfaen" w:cs="Calibri"/>
              </w:rPr>
              <w:t>15821500</w:t>
            </w:r>
          </w:p>
        </w:tc>
        <w:tc>
          <w:tcPr>
            <w:tcW w:w="1559" w:type="dxa"/>
            <w:vAlign w:val="center"/>
          </w:tcPr>
          <w:p w:rsidR="0021306B" w:rsidRDefault="0021306B">
            <w:pPr>
              <w:jc w:val="center"/>
              <w:rPr>
                <w:rFonts w:ascii="Sylfaen" w:hAnsi="Sylfaen" w:cs="Calibri"/>
              </w:rPr>
            </w:pPr>
            <w:r>
              <w:rPr>
                <w:rFonts w:ascii="Sylfaen" w:hAnsi="Sylfaen" w:cs="Calibri"/>
              </w:rPr>
              <w:t>печенье</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C00000"/>
                <w:sz w:val="16"/>
                <w:szCs w:val="16"/>
              </w:rPr>
            </w:pPr>
            <w:r>
              <w:rPr>
                <w:rFonts w:ascii="Sylfaen" w:hAnsi="Sylfaen" w:cs="Calibri"/>
                <w:color w:val="C00000"/>
                <w:sz w:val="16"/>
                <w:szCs w:val="16"/>
              </w:rPr>
              <w:t xml:space="preserve">С молоком с сахаром длительной готовки, влажность от 3% до 10%, содержание сахара от 20% до 27%, содержание масла от 3% до 30%, ГОСТ 24901-89 или эквивалентный. Безопасность в соответствии с гигиеническими нормами N 8-III-4.9-01-2010 и статьей 8 Закона </w:t>
            </w:r>
            <w:r>
              <w:rPr>
                <w:rFonts w:ascii="Sylfaen" w:hAnsi="Sylfaen" w:cs="Calibri"/>
                <w:color w:val="C00000"/>
                <w:sz w:val="16"/>
                <w:szCs w:val="16"/>
              </w:rPr>
              <w:lastRenderedPageBreak/>
              <w:t>РА «О безопасности пищевых продуктов».</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AB4A91" w:rsidRDefault="00AB4A91">
            <w:pPr>
              <w:jc w:val="center"/>
              <w:rPr>
                <w:rFonts w:ascii="Sylfaen" w:hAnsi="Sylfaen" w:cs="Calibri"/>
                <w:sz w:val="20"/>
                <w:szCs w:val="20"/>
                <w:lang w:val="en-US"/>
              </w:rPr>
            </w:pPr>
            <w:r>
              <w:rPr>
                <w:rFonts w:ascii="Sylfaen" w:hAnsi="Sylfaen" w:cs="Calibri"/>
                <w:sz w:val="20"/>
                <w:szCs w:val="20"/>
                <w:lang w:val="en-US"/>
              </w:rPr>
              <w:t>68</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AB4A91" w:rsidRDefault="00AB4A91">
            <w:pPr>
              <w:jc w:val="center"/>
              <w:rPr>
                <w:rFonts w:ascii="Sylfaen" w:hAnsi="Sylfaen" w:cs="Calibri"/>
                <w:sz w:val="20"/>
                <w:szCs w:val="20"/>
                <w:lang w:val="en-US"/>
              </w:rPr>
            </w:pPr>
            <w:r>
              <w:rPr>
                <w:rFonts w:ascii="Sylfaen" w:hAnsi="Sylfaen" w:cs="Calibri"/>
                <w:sz w:val="20"/>
                <w:szCs w:val="20"/>
                <w:lang w:val="en-US"/>
              </w:rPr>
              <w:t>68</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 xml:space="preserve">Если предусмотрены  финансовые средства, максимальный месячный срок с даты вступления в силу соглашения между сторонами составляет 17 кг / </w:t>
            </w:r>
            <w:r>
              <w:rPr>
                <w:rFonts w:ascii="Sylfaen" w:hAnsi="Sylfaen" w:cs="Calibri"/>
                <w:sz w:val="16"/>
                <w:szCs w:val="16"/>
              </w:rPr>
              <w:lastRenderedPageBreak/>
              <w:t>максимальная поставка 5 раз /.</w:t>
            </w:r>
          </w:p>
        </w:tc>
      </w:tr>
      <w:tr w:rsidR="0021306B" w:rsidRPr="00B138F3" w:rsidTr="00F92023">
        <w:trPr>
          <w:trHeight w:val="246"/>
          <w:jc w:val="center"/>
        </w:trPr>
        <w:tc>
          <w:tcPr>
            <w:tcW w:w="1241" w:type="dxa"/>
            <w:vAlign w:val="center"/>
          </w:tcPr>
          <w:p w:rsidR="0021306B" w:rsidRDefault="000E4DE8">
            <w:pPr>
              <w:jc w:val="center"/>
              <w:rPr>
                <w:rFonts w:ascii="Calibri" w:hAnsi="Calibri" w:cs="Calibri"/>
                <w:sz w:val="22"/>
                <w:szCs w:val="22"/>
              </w:rPr>
            </w:pPr>
            <w:r>
              <w:rPr>
                <w:rFonts w:ascii="Calibri" w:hAnsi="Calibri" w:cs="Calibri"/>
                <w:sz w:val="22"/>
                <w:szCs w:val="22"/>
              </w:rPr>
              <w:lastRenderedPageBreak/>
              <w:t>42</w:t>
            </w:r>
          </w:p>
        </w:tc>
        <w:tc>
          <w:tcPr>
            <w:tcW w:w="2713" w:type="dxa"/>
            <w:vAlign w:val="center"/>
          </w:tcPr>
          <w:p w:rsidR="0021306B" w:rsidRDefault="0021306B">
            <w:pPr>
              <w:jc w:val="center"/>
              <w:rPr>
                <w:rFonts w:ascii="Sylfaen" w:hAnsi="Sylfaen" w:cs="Calibri"/>
              </w:rPr>
            </w:pPr>
            <w:r>
              <w:rPr>
                <w:rFonts w:ascii="Sylfaen" w:hAnsi="Sylfaen" w:cs="Calibri"/>
              </w:rPr>
              <w:t>03222121</w:t>
            </w:r>
          </w:p>
        </w:tc>
        <w:tc>
          <w:tcPr>
            <w:tcW w:w="1559" w:type="dxa"/>
            <w:vAlign w:val="center"/>
          </w:tcPr>
          <w:p w:rsidR="0021306B" w:rsidRDefault="000E4DE8" w:rsidP="000E4DE8">
            <w:pPr>
              <w:jc w:val="center"/>
              <w:rPr>
                <w:rFonts w:ascii="Sylfaen" w:hAnsi="Sylfaen" w:cs="Calibri"/>
              </w:rPr>
            </w:pPr>
            <w:proofErr w:type="spellStart"/>
            <w:r>
              <w:rPr>
                <w:rFonts w:ascii="Sylfaen" w:hAnsi="Sylfaen" w:cs="Calibri"/>
                <w:lang w:val="en-US"/>
              </w:rPr>
              <w:t>лимон</w:t>
            </w:r>
            <w:proofErr w:type="spellEnd"/>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C00000"/>
                <w:sz w:val="16"/>
                <w:szCs w:val="16"/>
              </w:rPr>
            </w:pPr>
            <w:r>
              <w:rPr>
                <w:rFonts w:ascii="Sylfaen" w:hAnsi="Sylfaen" w:cs="Calibri"/>
                <w:color w:val="C00000"/>
                <w:sz w:val="16"/>
                <w:szCs w:val="16"/>
              </w:rPr>
              <w:t>, ГОСТ 4428-82. Свежая, плодоносящая группа I со светло-оранжевым или оранжевым оттенком. Один мандарин с поперечным сечением 60 мм и более. Картонные коробки весом до 30 кг. Безопасность и маркировка статьи 9 Закона РА N021 / 2011 и 022/2011, статьи 9 Закона РА о безопасности пищевых продуктов</w:t>
            </w:r>
          </w:p>
        </w:tc>
        <w:tc>
          <w:tcPr>
            <w:tcW w:w="1085" w:type="dxa"/>
            <w:vAlign w:val="center"/>
          </w:tcPr>
          <w:p w:rsidR="0021306B" w:rsidRDefault="000E4DE8" w:rsidP="000E4DE8">
            <w:pPr>
              <w:jc w:val="center"/>
              <w:rPr>
                <w:rFonts w:ascii="Calibri" w:hAnsi="Calibri" w:cs="Calibri"/>
                <w:sz w:val="22"/>
                <w:szCs w:val="22"/>
              </w:rPr>
            </w:pPr>
            <w:proofErr w:type="spellStart"/>
            <w:r>
              <w:rPr>
                <w:rFonts w:ascii="Calibri" w:hAnsi="Calibri" w:cs="Calibri"/>
                <w:sz w:val="22"/>
                <w:szCs w:val="22"/>
                <w:lang w:val="en-US"/>
              </w:rPr>
              <w:t>штук</w:t>
            </w:r>
            <w:proofErr w:type="spellEnd"/>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Default="000E4DE8" w:rsidP="000E4DE8">
            <w:pPr>
              <w:jc w:val="center"/>
              <w:rPr>
                <w:rFonts w:ascii="Sylfaen" w:hAnsi="Sylfaen" w:cs="Calibri"/>
                <w:sz w:val="20"/>
                <w:szCs w:val="20"/>
              </w:rPr>
            </w:pPr>
            <w:r>
              <w:rPr>
                <w:rFonts w:ascii="Sylfaen" w:hAnsi="Sylfaen" w:cs="Calibri"/>
                <w:sz w:val="20"/>
                <w:szCs w:val="20"/>
                <w:lang w:val="en-US"/>
              </w:rPr>
              <w:t>65</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0E4DE8" w:rsidRDefault="000E4DE8">
            <w:pPr>
              <w:jc w:val="center"/>
              <w:rPr>
                <w:rFonts w:ascii="Sylfaen" w:hAnsi="Sylfaen" w:cs="Calibri"/>
                <w:sz w:val="20"/>
                <w:szCs w:val="20"/>
                <w:lang w:val="en-US"/>
              </w:rPr>
            </w:pPr>
            <w:r>
              <w:rPr>
                <w:rFonts w:ascii="Sylfaen" w:hAnsi="Sylfaen" w:cs="Calibri"/>
                <w:sz w:val="20"/>
                <w:szCs w:val="20"/>
                <w:lang w:val="en-US"/>
              </w:rPr>
              <w:t>65</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Если предусмотрены финансовые средства, с даты вступления в силу соглашения между сторонами, поставка в январе, феврале, ноябре, декабре  максимум 20 кг в месяц / максимальная поставка 4 раз /</w:t>
            </w:r>
          </w:p>
        </w:tc>
      </w:tr>
      <w:tr w:rsidR="0021306B" w:rsidRPr="00B138F3" w:rsidTr="00F92023">
        <w:trPr>
          <w:trHeight w:val="246"/>
          <w:jc w:val="center"/>
        </w:trPr>
        <w:tc>
          <w:tcPr>
            <w:tcW w:w="1241" w:type="dxa"/>
            <w:vAlign w:val="center"/>
          </w:tcPr>
          <w:p w:rsidR="0021306B" w:rsidRDefault="000E4DE8" w:rsidP="000E4DE8">
            <w:pPr>
              <w:jc w:val="center"/>
              <w:rPr>
                <w:rFonts w:ascii="Calibri" w:hAnsi="Calibri" w:cs="Calibri"/>
                <w:sz w:val="22"/>
                <w:szCs w:val="22"/>
              </w:rPr>
            </w:pPr>
            <w:r>
              <w:rPr>
                <w:rFonts w:ascii="Calibri" w:hAnsi="Calibri" w:cs="Calibri"/>
                <w:sz w:val="22"/>
                <w:szCs w:val="22"/>
                <w:lang w:val="en-US"/>
              </w:rPr>
              <w:t>43</w:t>
            </w:r>
          </w:p>
        </w:tc>
        <w:tc>
          <w:tcPr>
            <w:tcW w:w="2713" w:type="dxa"/>
            <w:vAlign w:val="center"/>
          </w:tcPr>
          <w:p w:rsidR="0021306B" w:rsidRDefault="0021306B">
            <w:pPr>
              <w:jc w:val="center"/>
              <w:rPr>
                <w:rFonts w:ascii="Sylfaen" w:hAnsi="Sylfaen" w:cs="Calibri"/>
              </w:rPr>
            </w:pPr>
            <w:r>
              <w:rPr>
                <w:rFonts w:ascii="Sylfaen" w:hAnsi="Sylfaen" w:cs="Calibri"/>
              </w:rPr>
              <w:t>15332291</w:t>
            </w:r>
          </w:p>
        </w:tc>
        <w:tc>
          <w:tcPr>
            <w:tcW w:w="1559" w:type="dxa"/>
            <w:vAlign w:val="center"/>
          </w:tcPr>
          <w:p w:rsidR="0021306B" w:rsidRDefault="0021306B">
            <w:pPr>
              <w:jc w:val="center"/>
              <w:rPr>
                <w:rFonts w:ascii="Sylfaen" w:hAnsi="Sylfaen" w:cs="Calibri"/>
              </w:rPr>
            </w:pPr>
            <w:r>
              <w:rPr>
                <w:rFonts w:ascii="Sylfaen" w:hAnsi="Sylfaen" w:cs="Calibri"/>
              </w:rPr>
              <w:t>Джем абрикосовый</w:t>
            </w:r>
          </w:p>
        </w:tc>
        <w:tc>
          <w:tcPr>
            <w:tcW w:w="1925" w:type="dxa"/>
          </w:tcPr>
          <w:p w:rsidR="0021306B" w:rsidRPr="008D3D23" w:rsidRDefault="0021306B" w:rsidP="00EC1E93">
            <w:pPr>
              <w:jc w:val="center"/>
              <w:rPr>
                <w:sz w:val="16"/>
              </w:rPr>
            </w:pPr>
          </w:p>
        </w:tc>
        <w:tc>
          <w:tcPr>
            <w:tcW w:w="1467" w:type="dxa"/>
            <w:vAlign w:val="center"/>
          </w:tcPr>
          <w:p w:rsidR="0021306B" w:rsidRDefault="0021306B">
            <w:pPr>
              <w:jc w:val="center"/>
              <w:rPr>
                <w:rFonts w:ascii="Sylfaen" w:hAnsi="Sylfaen" w:cs="Calibri"/>
                <w:color w:val="C00000"/>
                <w:sz w:val="16"/>
                <w:szCs w:val="16"/>
              </w:rPr>
            </w:pPr>
            <w:r>
              <w:rPr>
                <w:rFonts w:ascii="Sylfaen" w:hAnsi="Sylfaen" w:cs="Calibri"/>
                <w:color w:val="C00000"/>
                <w:sz w:val="16"/>
                <w:szCs w:val="16"/>
              </w:rPr>
              <w:t xml:space="preserve">Джем  абрикосовый: АСТ 48-2007 Тип I . Безопасность в соответствии с N 2-III-4.9-01-2010 гигиеническими нормами и маркировкой - Статья 8 Закона РА о безопасности пищевых </w:t>
            </w:r>
            <w:r>
              <w:rPr>
                <w:rFonts w:ascii="Sylfaen" w:hAnsi="Sylfaen" w:cs="Calibri"/>
                <w:color w:val="C00000"/>
                <w:sz w:val="16"/>
                <w:szCs w:val="16"/>
              </w:rPr>
              <w:lastRenderedPageBreak/>
              <w:t>продуктов крайний срок поставка на данный момент не меньше более 80%.  Упаковка в стеклянную тару емкостью 1кг,</w:t>
            </w:r>
          </w:p>
        </w:tc>
        <w:tc>
          <w:tcPr>
            <w:tcW w:w="1085" w:type="dxa"/>
            <w:vAlign w:val="center"/>
          </w:tcPr>
          <w:p w:rsidR="0021306B" w:rsidRDefault="0021306B">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21306B" w:rsidRPr="008D3D23" w:rsidRDefault="0021306B" w:rsidP="00EC1E93">
            <w:pPr>
              <w:jc w:val="center"/>
              <w:rPr>
                <w:sz w:val="16"/>
              </w:rPr>
            </w:pPr>
          </w:p>
        </w:tc>
        <w:tc>
          <w:tcPr>
            <w:tcW w:w="1134" w:type="dxa"/>
          </w:tcPr>
          <w:p w:rsidR="0021306B" w:rsidRPr="008D3D23" w:rsidRDefault="0021306B" w:rsidP="00EC1E93">
            <w:pPr>
              <w:jc w:val="center"/>
              <w:rPr>
                <w:sz w:val="16"/>
              </w:rPr>
            </w:pPr>
          </w:p>
        </w:tc>
        <w:tc>
          <w:tcPr>
            <w:tcW w:w="853" w:type="dxa"/>
            <w:vAlign w:val="center"/>
          </w:tcPr>
          <w:p w:rsidR="0021306B" w:rsidRPr="000E4DE8" w:rsidRDefault="000E4DE8">
            <w:pPr>
              <w:jc w:val="center"/>
              <w:rPr>
                <w:rFonts w:ascii="Sylfaen" w:hAnsi="Sylfaen" w:cs="Calibri"/>
                <w:sz w:val="20"/>
                <w:szCs w:val="20"/>
                <w:lang w:val="en-US"/>
              </w:rPr>
            </w:pPr>
            <w:r>
              <w:rPr>
                <w:rFonts w:ascii="Sylfaen" w:hAnsi="Sylfaen" w:cs="Calibri"/>
                <w:sz w:val="20"/>
                <w:szCs w:val="20"/>
                <w:lang w:val="en-US"/>
              </w:rPr>
              <w:t>200</w:t>
            </w:r>
          </w:p>
        </w:tc>
        <w:tc>
          <w:tcPr>
            <w:tcW w:w="709" w:type="dxa"/>
            <w:vAlign w:val="center"/>
          </w:tcPr>
          <w:p w:rsidR="0021306B" w:rsidRDefault="0021306B">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21306B" w:rsidRPr="000E4DE8" w:rsidRDefault="000E4DE8">
            <w:pPr>
              <w:jc w:val="center"/>
              <w:rPr>
                <w:rFonts w:ascii="Sylfaen" w:hAnsi="Sylfaen" w:cs="Calibri"/>
                <w:sz w:val="20"/>
                <w:szCs w:val="20"/>
                <w:lang w:val="en-US"/>
              </w:rPr>
            </w:pPr>
            <w:r>
              <w:rPr>
                <w:rFonts w:ascii="Sylfaen" w:hAnsi="Sylfaen" w:cs="Calibri"/>
                <w:sz w:val="20"/>
                <w:szCs w:val="20"/>
                <w:lang w:val="en-US"/>
              </w:rPr>
              <w:t>200</w:t>
            </w:r>
          </w:p>
        </w:tc>
        <w:tc>
          <w:tcPr>
            <w:tcW w:w="956" w:type="dxa"/>
            <w:vAlign w:val="center"/>
          </w:tcPr>
          <w:p w:rsidR="0021306B" w:rsidRDefault="0021306B">
            <w:pPr>
              <w:jc w:val="center"/>
              <w:rPr>
                <w:rFonts w:ascii="Sylfaen" w:hAnsi="Sylfaen" w:cs="Calibri"/>
                <w:sz w:val="16"/>
                <w:szCs w:val="16"/>
              </w:rPr>
            </w:pPr>
            <w:r>
              <w:rPr>
                <w:rFonts w:ascii="Sylfaen" w:hAnsi="Sylfaen" w:cs="Calibri"/>
                <w:sz w:val="16"/>
                <w:szCs w:val="16"/>
              </w:rPr>
              <w:t xml:space="preserve">Если предусмотрены финансовые </w:t>
            </w:r>
            <w:proofErr w:type="spellStart"/>
            <w:r>
              <w:rPr>
                <w:rFonts w:ascii="Sylfaen" w:hAnsi="Sylfaen" w:cs="Calibri"/>
                <w:sz w:val="16"/>
                <w:szCs w:val="16"/>
              </w:rPr>
              <w:t>средства,с</w:t>
            </w:r>
            <w:proofErr w:type="spellEnd"/>
            <w:r>
              <w:rPr>
                <w:rFonts w:ascii="Sylfaen" w:hAnsi="Sylfaen" w:cs="Calibri"/>
                <w:sz w:val="16"/>
                <w:szCs w:val="16"/>
              </w:rPr>
              <w:t xml:space="preserve"> даты вступления в силу соглашения между сторонами (сезонно </w:t>
            </w:r>
            <w:r>
              <w:rPr>
                <w:rFonts w:ascii="Sylfaen" w:hAnsi="Sylfaen" w:cs="Calibri"/>
                <w:sz w:val="16"/>
                <w:szCs w:val="16"/>
              </w:rPr>
              <w:lastRenderedPageBreak/>
              <w:t>/ ежемесячно максимум 15 кг / поставка максимум 4 раза)</w:t>
            </w:r>
          </w:p>
        </w:tc>
      </w:tr>
      <w:tr w:rsidR="000E4DE8" w:rsidRPr="00B138F3" w:rsidTr="00F92023">
        <w:trPr>
          <w:trHeight w:val="246"/>
          <w:jc w:val="center"/>
        </w:trPr>
        <w:tc>
          <w:tcPr>
            <w:tcW w:w="1241" w:type="dxa"/>
            <w:vAlign w:val="center"/>
          </w:tcPr>
          <w:p w:rsidR="000E4DE8" w:rsidRDefault="000E4DE8" w:rsidP="005B3D25">
            <w:pPr>
              <w:jc w:val="center"/>
              <w:rPr>
                <w:rFonts w:ascii="Calibri" w:hAnsi="Calibri" w:cs="Calibri"/>
                <w:sz w:val="22"/>
                <w:szCs w:val="22"/>
              </w:rPr>
            </w:pPr>
            <w:r>
              <w:rPr>
                <w:rFonts w:ascii="Calibri" w:hAnsi="Calibri" w:cs="Calibri"/>
                <w:sz w:val="22"/>
                <w:szCs w:val="22"/>
              </w:rPr>
              <w:lastRenderedPageBreak/>
              <w:t>4</w:t>
            </w:r>
            <w:r w:rsidR="005B3D25">
              <w:rPr>
                <w:rFonts w:ascii="Calibri" w:hAnsi="Calibri" w:cs="Calibri"/>
                <w:sz w:val="22"/>
                <w:szCs w:val="22"/>
                <w:lang w:val="en-US"/>
              </w:rPr>
              <w:t>4</w:t>
            </w:r>
          </w:p>
        </w:tc>
        <w:tc>
          <w:tcPr>
            <w:tcW w:w="2713" w:type="dxa"/>
            <w:vAlign w:val="center"/>
          </w:tcPr>
          <w:p w:rsidR="000E4DE8" w:rsidRDefault="000E4DE8" w:rsidP="000E4DE8">
            <w:pPr>
              <w:jc w:val="center"/>
              <w:rPr>
                <w:rFonts w:ascii="Sylfaen" w:hAnsi="Sylfaen" w:cs="Calibri"/>
              </w:rPr>
            </w:pPr>
            <w:r>
              <w:rPr>
                <w:rFonts w:ascii="Sylfaen" w:hAnsi="Sylfaen" w:cs="Calibri"/>
              </w:rPr>
              <w:t>15331168</w:t>
            </w:r>
          </w:p>
        </w:tc>
        <w:tc>
          <w:tcPr>
            <w:tcW w:w="1559" w:type="dxa"/>
            <w:vAlign w:val="center"/>
          </w:tcPr>
          <w:p w:rsidR="000E4DE8" w:rsidRDefault="000E4DE8" w:rsidP="000E4DE8">
            <w:pPr>
              <w:jc w:val="center"/>
              <w:rPr>
                <w:rFonts w:ascii="Sylfaen" w:hAnsi="Sylfaen" w:cs="Calibri"/>
              </w:rPr>
            </w:pPr>
            <w:r>
              <w:rPr>
                <w:rFonts w:ascii="Sylfaen" w:hAnsi="Sylfaen" w:cs="Calibri"/>
              </w:rPr>
              <w:t>баклажан</w:t>
            </w:r>
          </w:p>
        </w:tc>
        <w:tc>
          <w:tcPr>
            <w:tcW w:w="1925" w:type="dxa"/>
          </w:tcPr>
          <w:p w:rsidR="000E4DE8" w:rsidRPr="008D3D23" w:rsidRDefault="000E4DE8" w:rsidP="000E4DE8">
            <w:pPr>
              <w:jc w:val="center"/>
              <w:rPr>
                <w:sz w:val="16"/>
              </w:rPr>
            </w:pPr>
          </w:p>
        </w:tc>
        <w:tc>
          <w:tcPr>
            <w:tcW w:w="1467" w:type="dxa"/>
            <w:vAlign w:val="center"/>
          </w:tcPr>
          <w:p w:rsidR="000E4DE8" w:rsidRDefault="000E4DE8" w:rsidP="000E4DE8">
            <w:pPr>
              <w:rPr>
                <w:rFonts w:ascii="GHEA Grapalat" w:hAnsi="GHEA Grapalat" w:cs="Calibri"/>
                <w:color w:val="C00000"/>
                <w:sz w:val="14"/>
                <w:szCs w:val="14"/>
              </w:rPr>
            </w:pPr>
            <w:r>
              <w:rPr>
                <w:rFonts w:ascii="GHEA Grapalat" w:hAnsi="GHEA Grapalat" w:cs="Calibri"/>
                <w:color w:val="C00000"/>
                <w:sz w:val="14"/>
                <w:szCs w:val="14"/>
              </w:rPr>
              <w:t>Баклажаны свежие, местного производства, без домашней птицы, Безопасность согласно Правительству РА 2006. Статья 9 Закона РА «О безопасности пищевых продуктов», утвержденная Указом N 1913-N от 21 декабря 2011 года «Технический регламент на свежие фрукты и овощи и ТС IO N 021/2011 и 022/2011», ГОСТ 13907-86.</w:t>
            </w:r>
          </w:p>
        </w:tc>
        <w:tc>
          <w:tcPr>
            <w:tcW w:w="1085" w:type="dxa"/>
            <w:vAlign w:val="center"/>
          </w:tcPr>
          <w:p w:rsidR="000E4DE8" w:rsidRDefault="000E4DE8" w:rsidP="000E4DE8">
            <w:pPr>
              <w:jc w:val="center"/>
              <w:rPr>
                <w:rFonts w:ascii="Calibri" w:hAnsi="Calibri" w:cs="Calibri"/>
                <w:sz w:val="22"/>
                <w:szCs w:val="22"/>
              </w:rPr>
            </w:pPr>
            <w:r>
              <w:rPr>
                <w:rFonts w:ascii="Calibri" w:hAnsi="Calibri" w:cs="Calibri"/>
                <w:sz w:val="22"/>
                <w:szCs w:val="22"/>
              </w:rPr>
              <w:t>Кг</w:t>
            </w:r>
          </w:p>
        </w:tc>
        <w:tc>
          <w:tcPr>
            <w:tcW w:w="1559" w:type="dxa"/>
          </w:tcPr>
          <w:p w:rsidR="000E4DE8" w:rsidRPr="008D3D23" w:rsidRDefault="000E4DE8" w:rsidP="000E4DE8">
            <w:pPr>
              <w:jc w:val="center"/>
              <w:rPr>
                <w:sz w:val="16"/>
              </w:rPr>
            </w:pPr>
          </w:p>
        </w:tc>
        <w:tc>
          <w:tcPr>
            <w:tcW w:w="1134" w:type="dxa"/>
          </w:tcPr>
          <w:p w:rsidR="000E4DE8" w:rsidRPr="008D3D23" w:rsidRDefault="000E4DE8" w:rsidP="000E4DE8">
            <w:pPr>
              <w:jc w:val="center"/>
              <w:rPr>
                <w:sz w:val="16"/>
              </w:rPr>
            </w:pPr>
          </w:p>
        </w:tc>
        <w:tc>
          <w:tcPr>
            <w:tcW w:w="853" w:type="dxa"/>
            <w:vAlign w:val="center"/>
          </w:tcPr>
          <w:p w:rsidR="000E4DE8" w:rsidRDefault="000E4DE8" w:rsidP="000E4DE8">
            <w:pPr>
              <w:jc w:val="center"/>
              <w:rPr>
                <w:rFonts w:ascii="Sylfaen" w:hAnsi="Sylfaen" w:cs="Calibri"/>
                <w:sz w:val="20"/>
                <w:szCs w:val="20"/>
              </w:rPr>
            </w:pPr>
            <w:r>
              <w:rPr>
                <w:rFonts w:ascii="Sylfaen" w:hAnsi="Sylfaen" w:cs="Calibri"/>
                <w:sz w:val="20"/>
                <w:szCs w:val="20"/>
                <w:lang w:val="en-US"/>
              </w:rPr>
              <w:t>150</w:t>
            </w:r>
            <w:r>
              <w:rPr>
                <w:rFonts w:ascii="Sylfaen" w:hAnsi="Sylfaen" w:cs="Calibri"/>
                <w:sz w:val="20"/>
                <w:szCs w:val="20"/>
              </w:rPr>
              <w:t>100</w:t>
            </w:r>
          </w:p>
        </w:tc>
        <w:tc>
          <w:tcPr>
            <w:tcW w:w="709" w:type="dxa"/>
            <w:vAlign w:val="center"/>
          </w:tcPr>
          <w:p w:rsidR="000E4DE8" w:rsidRDefault="000E4DE8" w:rsidP="000E4DE8">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0E4DE8" w:rsidRPr="000E4DE8" w:rsidRDefault="000E4DE8" w:rsidP="000E4DE8">
            <w:pPr>
              <w:jc w:val="center"/>
              <w:rPr>
                <w:rFonts w:ascii="Sylfaen" w:hAnsi="Sylfaen" w:cs="Calibri"/>
                <w:sz w:val="20"/>
                <w:szCs w:val="20"/>
                <w:lang w:val="en-US"/>
              </w:rPr>
            </w:pPr>
            <w:r>
              <w:rPr>
                <w:rFonts w:ascii="Sylfaen" w:hAnsi="Sylfaen" w:cs="Calibri"/>
                <w:sz w:val="20"/>
                <w:szCs w:val="20"/>
                <w:lang w:val="en-US"/>
              </w:rPr>
              <w:t>150</w:t>
            </w:r>
          </w:p>
        </w:tc>
        <w:tc>
          <w:tcPr>
            <w:tcW w:w="956" w:type="dxa"/>
            <w:vAlign w:val="center"/>
          </w:tcPr>
          <w:p w:rsidR="000E4DE8" w:rsidRDefault="000E4DE8" w:rsidP="000E4DE8">
            <w:pPr>
              <w:jc w:val="center"/>
              <w:rPr>
                <w:rFonts w:ascii="Sylfaen" w:hAnsi="Sylfaen" w:cs="Calibri"/>
                <w:sz w:val="16"/>
                <w:szCs w:val="16"/>
              </w:rPr>
            </w:pPr>
            <w:r>
              <w:rPr>
                <w:rFonts w:ascii="Sylfaen" w:hAnsi="Sylfaen" w:cs="Calibri"/>
                <w:sz w:val="16"/>
                <w:szCs w:val="16"/>
              </w:rPr>
              <w:t>Если предусмотрены финансовые средства, начиная с даты вступления в силу соглашения между сторонами</w:t>
            </w:r>
            <w:r>
              <w:rPr>
                <w:rFonts w:ascii="Sylfaen" w:hAnsi="Sylfaen" w:cs="Calibri"/>
                <w:sz w:val="16"/>
                <w:szCs w:val="16"/>
              </w:rPr>
              <w:br/>
              <w:t xml:space="preserve"> максимум: 25 кг / поставка июнь </w:t>
            </w:r>
            <w:r>
              <w:rPr>
                <w:rFonts w:ascii="MS Mincho" w:eastAsia="MS Mincho" w:hAnsi="MS Mincho" w:cs="MS Mincho" w:hint="eastAsia"/>
                <w:sz w:val="16"/>
                <w:szCs w:val="16"/>
              </w:rPr>
              <w:t>․</w:t>
            </w:r>
            <w:r>
              <w:rPr>
                <w:rFonts w:ascii="Sylfaen" w:hAnsi="Sylfaen" w:cs="Calibri"/>
                <w:sz w:val="16"/>
                <w:szCs w:val="16"/>
              </w:rPr>
              <w:t xml:space="preserve"> Июль </w:t>
            </w:r>
            <w:r>
              <w:rPr>
                <w:rFonts w:ascii="MS Mincho" w:eastAsia="MS Mincho" w:hAnsi="MS Mincho" w:cs="MS Mincho" w:hint="eastAsia"/>
                <w:sz w:val="16"/>
                <w:szCs w:val="16"/>
              </w:rPr>
              <w:t>․</w:t>
            </w:r>
            <w:r>
              <w:rPr>
                <w:rFonts w:ascii="Sylfaen" w:hAnsi="Sylfaen" w:cs="Calibri"/>
                <w:sz w:val="16"/>
                <w:szCs w:val="16"/>
              </w:rPr>
              <w:t xml:space="preserve"> </w:t>
            </w:r>
            <w:r>
              <w:rPr>
                <w:rFonts w:ascii="Sylfaen" w:hAnsi="Sylfaen" w:cs="Sylfaen"/>
                <w:sz w:val="16"/>
                <w:szCs w:val="16"/>
              </w:rPr>
              <w:t>Август</w:t>
            </w:r>
            <w:r>
              <w:rPr>
                <w:rFonts w:ascii="Sylfaen" w:hAnsi="Sylfaen" w:cs="Calibri"/>
                <w:sz w:val="16"/>
                <w:szCs w:val="16"/>
              </w:rPr>
              <w:t xml:space="preserve">, </w:t>
            </w:r>
            <w:r>
              <w:rPr>
                <w:rFonts w:ascii="Sylfaen" w:hAnsi="Sylfaen" w:cs="Sylfaen"/>
                <w:sz w:val="16"/>
                <w:szCs w:val="16"/>
              </w:rPr>
              <w:t>сентябрь</w:t>
            </w:r>
            <w:r>
              <w:rPr>
                <w:rFonts w:ascii="Sylfaen" w:hAnsi="Sylfaen" w:cs="Calibri"/>
                <w:sz w:val="16"/>
                <w:szCs w:val="16"/>
              </w:rPr>
              <w:t xml:space="preserve"> - </w:t>
            </w:r>
            <w:r>
              <w:rPr>
                <w:rFonts w:ascii="Sylfaen" w:hAnsi="Sylfaen" w:cs="Sylfaen"/>
                <w:sz w:val="16"/>
                <w:szCs w:val="16"/>
              </w:rPr>
              <w:t>максимум</w:t>
            </w:r>
            <w:r>
              <w:rPr>
                <w:rFonts w:ascii="Sylfaen" w:hAnsi="Sylfaen" w:cs="Calibri"/>
                <w:sz w:val="16"/>
                <w:szCs w:val="16"/>
              </w:rPr>
              <w:t xml:space="preserve"> 5 </w:t>
            </w:r>
            <w:r>
              <w:rPr>
                <w:rFonts w:ascii="Sylfaen" w:hAnsi="Sylfaen" w:cs="Sylfaen"/>
                <w:sz w:val="16"/>
                <w:szCs w:val="16"/>
              </w:rPr>
              <w:t>раз</w:t>
            </w:r>
            <w:r>
              <w:rPr>
                <w:rFonts w:ascii="Sylfaen" w:hAnsi="Sylfaen" w:cs="Calibri"/>
                <w:sz w:val="16"/>
                <w:szCs w:val="16"/>
              </w:rPr>
              <w:t xml:space="preserve"> /.</w:t>
            </w:r>
          </w:p>
        </w:tc>
      </w:tr>
      <w:tr w:rsidR="005B3D25" w:rsidRPr="00B138F3" w:rsidTr="00F92023">
        <w:trPr>
          <w:trHeight w:val="246"/>
          <w:jc w:val="center"/>
        </w:trPr>
        <w:tc>
          <w:tcPr>
            <w:tcW w:w="1241" w:type="dxa"/>
            <w:vAlign w:val="center"/>
          </w:tcPr>
          <w:p w:rsidR="005B3D25" w:rsidRPr="000E4DE8" w:rsidRDefault="005B3D25" w:rsidP="005B3D25">
            <w:pPr>
              <w:jc w:val="center"/>
              <w:rPr>
                <w:rFonts w:ascii="Calibri" w:hAnsi="Calibri" w:cs="Calibri"/>
                <w:sz w:val="22"/>
                <w:szCs w:val="22"/>
                <w:lang w:val="en-US"/>
              </w:rPr>
            </w:pPr>
            <w:r>
              <w:rPr>
                <w:rFonts w:ascii="Calibri" w:hAnsi="Calibri" w:cs="Calibri"/>
                <w:sz w:val="22"/>
                <w:szCs w:val="22"/>
                <w:lang w:val="en-US"/>
              </w:rPr>
              <w:t>45</w:t>
            </w:r>
          </w:p>
        </w:tc>
        <w:tc>
          <w:tcPr>
            <w:tcW w:w="2713" w:type="dxa"/>
            <w:vAlign w:val="center"/>
          </w:tcPr>
          <w:p w:rsidR="005B3D25" w:rsidRDefault="005B3D25" w:rsidP="005B3D25">
            <w:pPr>
              <w:jc w:val="center"/>
              <w:rPr>
                <w:rFonts w:ascii="Sylfaen" w:hAnsi="Sylfaen" w:cs="Calibri"/>
              </w:rPr>
            </w:pPr>
            <w:r>
              <w:rPr>
                <w:rFonts w:ascii="Sylfaen" w:hAnsi="Sylfaen" w:cs="Calibri"/>
              </w:rPr>
              <w:t>03222128</w:t>
            </w:r>
          </w:p>
        </w:tc>
        <w:tc>
          <w:tcPr>
            <w:tcW w:w="1559" w:type="dxa"/>
            <w:vAlign w:val="center"/>
          </w:tcPr>
          <w:p w:rsidR="005B3D25" w:rsidRDefault="005B3D25" w:rsidP="005B3D25">
            <w:pPr>
              <w:jc w:val="center"/>
              <w:rPr>
                <w:rFonts w:ascii="Sylfaen" w:hAnsi="Sylfaen" w:cs="Calibri"/>
              </w:rPr>
            </w:pPr>
            <w:r>
              <w:rPr>
                <w:rFonts w:ascii="Sylfaen" w:hAnsi="Sylfaen" w:cs="Calibri"/>
              </w:rPr>
              <w:t>яблоко</w:t>
            </w:r>
          </w:p>
        </w:tc>
        <w:tc>
          <w:tcPr>
            <w:tcW w:w="1925" w:type="dxa"/>
          </w:tcPr>
          <w:p w:rsidR="005B3D25" w:rsidRPr="008D3D23" w:rsidRDefault="005B3D25" w:rsidP="005B3D25">
            <w:pPr>
              <w:jc w:val="center"/>
              <w:rPr>
                <w:sz w:val="16"/>
              </w:rPr>
            </w:pPr>
          </w:p>
        </w:tc>
        <w:tc>
          <w:tcPr>
            <w:tcW w:w="1467" w:type="dxa"/>
            <w:vAlign w:val="center"/>
          </w:tcPr>
          <w:p w:rsidR="005B3D25" w:rsidRDefault="005B3D25" w:rsidP="005B3D25">
            <w:pPr>
              <w:jc w:val="center"/>
              <w:rPr>
                <w:rFonts w:ascii="Sylfaen" w:hAnsi="Sylfaen" w:cs="Calibri"/>
                <w:color w:val="FF0000"/>
                <w:sz w:val="16"/>
                <w:szCs w:val="16"/>
              </w:rPr>
            </w:pPr>
            <w:r>
              <w:rPr>
                <w:rFonts w:ascii="Sylfaen" w:hAnsi="Sylfaen" w:cs="Calibri"/>
                <w:color w:val="FF0000"/>
                <w:sz w:val="16"/>
                <w:szCs w:val="16"/>
              </w:rPr>
              <w:t>Яблоко, ГОСТ Р 54697-2011. Самый большой поперечный разрез для свежих, плодоносящих видов I типа (</w:t>
            </w:r>
            <w:proofErr w:type="spellStart"/>
            <w:r>
              <w:rPr>
                <w:rFonts w:ascii="Sylfaen" w:hAnsi="Sylfaen" w:cs="Calibri"/>
                <w:color w:val="FF0000"/>
                <w:sz w:val="16"/>
                <w:szCs w:val="16"/>
              </w:rPr>
              <w:t>Golden</w:t>
            </w:r>
            <w:proofErr w:type="spellEnd"/>
            <w:r>
              <w:rPr>
                <w:rFonts w:ascii="Sylfaen" w:hAnsi="Sylfaen" w:cs="Calibri"/>
                <w:color w:val="FF0000"/>
                <w:sz w:val="16"/>
                <w:szCs w:val="16"/>
              </w:rPr>
              <w:t xml:space="preserve"> или </w:t>
            </w:r>
            <w:proofErr w:type="spellStart"/>
            <w:r>
              <w:rPr>
                <w:rFonts w:ascii="Sylfaen" w:hAnsi="Sylfaen" w:cs="Calibri"/>
                <w:color w:val="FF0000"/>
                <w:sz w:val="16"/>
                <w:szCs w:val="16"/>
              </w:rPr>
              <w:t>Simirenko</w:t>
            </w:r>
            <w:proofErr w:type="spellEnd"/>
            <w:r>
              <w:rPr>
                <w:rFonts w:ascii="Sylfaen" w:hAnsi="Sylfaen" w:cs="Calibri"/>
                <w:color w:val="FF0000"/>
                <w:sz w:val="16"/>
                <w:szCs w:val="16"/>
              </w:rPr>
              <w:t xml:space="preserve">), для </w:t>
            </w:r>
            <w:r>
              <w:rPr>
                <w:rFonts w:ascii="Sylfaen" w:hAnsi="Sylfaen" w:cs="Calibri"/>
                <w:color w:val="FF0000"/>
                <w:sz w:val="16"/>
                <w:szCs w:val="16"/>
              </w:rPr>
              <w:lastRenderedPageBreak/>
              <w:t xml:space="preserve">круглых плодов не менее 6 см, для овальных плодов не менее 5 см, до 20 кг. Безопасность и маркировка статьи 9 </w:t>
            </w:r>
            <w:proofErr w:type="spellStart"/>
            <w:r>
              <w:rPr>
                <w:rFonts w:ascii="Sylfaen" w:hAnsi="Sylfaen" w:cs="Calibri"/>
                <w:color w:val="FF0000"/>
                <w:sz w:val="16"/>
                <w:szCs w:val="16"/>
              </w:rPr>
              <w:t>МоВ</w:t>
            </w:r>
            <w:proofErr w:type="spellEnd"/>
            <w:r>
              <w:rPr>
                <w:rFonts w:ascii="Sylfaen" w:hAnsi="Sylfaen" w:cs="Calibri"/>
                <w:color w:val="FF0000"/>
                <w:sz w:val="16"/>
                <w:szCs w:val="16"/>
              </w:rPr>
              <w:t xml:space="preserve"> CC N 021/2011 и 022/2011, статьи 9 Закона РА о безопасности пищевых продуктов</w:t>
            </w:r>
          </w:p>
        </w:tc>
        <w:tc>
          <w:tcPr>
            <w:tcW w:w="1085" w:type="dxa"/>
            <w:vAlign w:val="center"/>
          </w:tcPr>
          <w:p w:rsidR="005B3D25" w:rsidRDefault="005B3D25" w:rsidP="005B3D25">
            <w:pPr>
              <w:jc w:val="center"/>
              <w:rPr>
                <w:rFonts w:ascii="Calibri" w:hAnsi="Calibri" w:cs="Calibri"/>
                <w:sz w:val="22"/>
                <w:szCs w:val="22"/>
              </w:rPr>
            </w:pPr>
            <w:r>
              <w:rPr>
                <w:rFonts w:ascii="Calibri" w:hAnsi="Calibri" w:cs="Calibri"/>
                <w:sz w:val="22"/>
                <w:szCs w:val="22"/>
              </w:rPr>
              <w:lastRenderedPageBreak/>
              <w:t>Кг</w:t>
            </w:r>
          </w:p>
        </w:tc>
        <w:tc>
          <w:tcPr>
            <w:tcW w:w="1559" w:type="dxa"/>
          </w:tcPr>
          <w:p w:rsidR="005B3D25" w:rsidRPr="008D3D23" w:rsidRDefault="005B3D25" w:rsidP="005B3D25">
            <w:pPr>
              <w:jc w:val="center"/>
              <w:rPr>
                <w:sz w:val="16"/>
              </w:rPr>
            </w:pPr>
          </w:p>
        </w:tc>
        <w:tc>
          <w:tcPr>
            <w:tcW w:w="1134" w:type="dxa"/>
          </w:tcPr>
          <w:p w:rsidR="005B3D25" w:rsidRPr="008D3D23" w:rsidRDefault="005B3D25" w:rsidP="005B3D25">
            <w:pPr>
              <w:jc w:val="center"/>
              <w:rPr>
                <w:sz w:val="16"/>
              </w:rPr>
            </w:pPr>
          </w:p>
        </w:tc>
        <w:tc>
          <w:tcPr>
            <w:tcW w:w="853" w:type="dxa"/>
            <w:vAlign w:val="center"/>
          </w:tcPr>
          <w:p w:rsidR="005B3D25" w:rsidRPr="00C9284F" w:rsidRDefault="005B3D25" w:rsidP="005B3D25">
            <w:pPr>
              <w:jc w:val="center"/>
              <w:rPr>
                <w:rFonts w:ascii="Sylfaen" w:hAnsi="Sylfaen" w:cs="Calibri"/>
                <w:sz w:val="20"/>
                <w:szCs w:val="20"/>
                <w:lang w:val="en-US"/>
              </w:rPr>
            </w:pPr>
            <w:r>
              <w:rPr>
                <w:rFonts w:ascii="Sylfaen" w:hAnsi="Sylfaen" w:cs="Calibri"/>
                <w:sz w:val="20"/>
                <w:szCs w:val="20"/>
                <w:lang w:val="en-US"/>
              </w:rPr>
              <w:t>200</w:t>
            </w:r>
          </w:p>
        </w:tc>
        <w:tc>
          <w:tcPr>
            <w:tcW w:w="709" w:type="dxa"/>
            <w:vAlign w:val="center"/>
          </w:tcPr>
          <w:p w:rsidR="005B3D25" w:rsidRDefault="005B3D25" w:rsidP="005B3D25">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5B3D25" w:rsidRPr="00C9284F" w:rsidRDefault="005B3D25" w:rsidP="005B3D25">
            <w:pPr>
              <w:jc w:val="center"/>
              <w:rPr>
                <w:rFonts w:ascii="Sylfaen" w:hAnsi="Sylfaen" w:cs="Calibri"/>
                <w:sz w:val="20"/>
                <w:szCs w:val="20"/>
                <w:lang w:val="en-US"/>
              </w:rPr>
            </w:pPr>
            <w:r>
              <w:rPr>
                <w:rFonts w:ascii="Sylfaen" w:hAnsi="Sylfaen" w:cs="Calibri"/>
                <w:sz w:val="20"/>
                <w:szCs w:val="20"/>
                <w:lang w:val="en-US"/>
              </w:rPr>
              <w:t>200</w:t>
            </w:r>
          </w:p>
        </w:tc>
        <w:tc>
          <w:tcPr>
            <w:tcW w:w="956" w:type="dxa"/>
            <w:vAlign w:val="center"/>
          </w:tcPr>
          <w:p w:rsidR="005B3D25" w:rsidRDefault="005B3D25" w:rsidP="005B3D25">
            <w:pPr>
              <w:jc w:val="center"/>
              <w:rPr>
                <w:rFonts w:ascii="Sylfaen" w:hAnsi="Sylfaen" w:cs="Calibri"/>
                <w:sz w:val="16"/>
                <w:szCs w:val="16"/>
              </w:rPr>
            </w:pPr>
            <w:r>
              <w:rPr>
                <w:rFonts w:ascii="Sylfaen" w:hAnsi="Sylfaen" w:cs="Calibri"/>
                <w:sz w:val="16"/>
                <w:szCs w:val="16"/>
              </w:rPr>
              <w:t xml:space="preserve">Если предусмотрены финансовые средства,, максимальная месячная оплата </w:t>
            </w:r>
            <w:r>
              <w:rPr>
                <w:rFonts w:ascii="Sylfaen" w:hAnsi="Sylfaen" w:cs="Calibri"/>
                <w:sz w:val="16"/>
                <w:szCs w:val="16"/>
              </w:rPr>
              <w:lastRenderedPageBreak/>
              <w:t>составляет 40 кг (максимум 5 раз) с даты вступления в силу соглашения между сторонами.</w:t>
            </w:r>
          </w:p>
        </w:tc>
      </w:tr>
      <w:tr w:rsidR="005B3D25" w:rsidRPr="00B138F3" w:rsidTr="00F92023">
        <w:trPr>
          <w:trHeight w:val="246"/>
          <w:jc w:val="center"/>
        </w:trPr>
        <w:tc>
          <w:tcPr>
            <w:tcW w:w="1241" w:type="dxa"/>
            <w:vAlign w:val="center"/>
          </w:tcPr>
          <w:p w:rsidR="005B3D25" w:rsidRPr="000E4DE8" w:rsidRDefault="005B3D25" w:rsidP="005B3D25">
            <w:pPr>
              <w:jc w:val="center"/>
              <w:rPr>
                <w:rFonts w:ascii="Calibri" w:hAnsi="Calibri" w:cs="Calibri"/>
                <w:sz w:val="22"/>
                <w:szCs w:val="22"/>
                <w:lang w:val="en-US"/>
              </w:rPr>
            </w:pPr>
            <w:r>
              <w:rPr>
                <w:rFonts w:ascii="Calibri" w:hAnsi="Calibri" w:cs="Calibri"/>
                <w:sz w:val="22"/>
                <w:szCs w:val="22"/>
                <w:lang w:val="en-US"/>
              </w:rPr>
              <w:lastRenderedPageBreak/>
              <w:t>46</w:t>
            </w:r>
          </w:p>
        </w:tc>
        <w:tc>
          <w:tcPr>
            <w:tcW w:w="2713" w:type="dxa"/>
            <w:vAlign w:val="center"/>
          </w:tcPr>
          <w:p w:rsidR="005B3D25" w:rsidRDefault="005B3D25" w:rsidP="005B3D25">
            <w:pPr>
              <w:jc w:val="center"/>
              <w:rPr>
                <w:rFonts w:ascii="Sylfaen" w:hAnsi="Sylfaen" w:cs="Calibri"/>
              </w:rPr>
            </w:pPr>
            <w:r>
              <w:rPr>
                <w:rFonts w:ascii="Sylfaen" w:hAnsi="Sylfaen" w:cs="Calibri"/>
              </w:rPr>
              <w:t>3222100</w:t>
            </w:r>
          </w:p>
        </w:tc>
        <w:tc>
          <w:tcPr>
            <w:tcW w:w="1559" w:type="dxa"/>
            <w:vAlign w:val="center"/>
          </w:tcPr>
          <w:p w:rsidR="005B3D25" w:rsidRPr="000E4DE8" w:rsidRDefault="005B3D25" w:rsidP="005B3D25">
            <w:pPr>
              <w:jc w:val="center"/>
              <w:rPr>
                <w:rFonts w:ascii="Sylfaen" w:hAnsi="Sylfaen" w:cs="Calibri"/>
                <w:lang w:val="en-US"/>
              </w:rPr>
            </w:pPr>
            <w:proofErr w:type="spellStart"/>
            <w:r>
              <w:rPr>
                <w:rFonts w:ascii="Sylfaen" w:hAnsi="Sylfaen" w:cs="Calibri"/>
                <w:lang w:val="en-US"/>
              </w:rPr>
              <w:t>Марол</w:t>
            </w:r>
            <w:proofErr w:type="spellEnd"/>
          </w:p>
        </w:tc>
        <w:tc>
          <w:tcPr>
            <w:tcW w:w="1925" w:type="dxa"/>
          </w:tcPr>
          <w:p w:rsidR="005B3D25" w:rsidRPr="008D3D23" w:rsidRDefault="005B3D25" w:rsidP="005B3D25">
            <w:pPr>
              <w:jc w:val="center"/>
              <w:rPr>
                <w:sz w:val="16"/>
              </w:rPr>
            </w:pPr>
          </w:p>
        </w:tc>
        <w:tc>
          <w:tcPr>
            <w:tcW w:w="1467" w:type="dxa"/>
            <w:vAlign w:val="center"/>
          </w:tcPr>
          <w:p w:rsidR="005B3D25" w:rsidRDefault="005B3D25" w:rsidP="005B3D25">
            <w:pPr>
              <w:jc w:val="center"/>
              <w:rPr>
                <w:rFonts w:ascii="Sylfaen" w:hAnsi="Sylfaen" w:cs="Calibri"/>
                <w:color w:val="C00000"/>
                <w:sz w:val="16"/>
                <w:szCs w:val="16"/>
              </w:rPr>
            </w:pPr>
          </w:p>
        </w:tc>
        <w:tc>
          <w:tcPr>
            <w:tcW w:w="1085" w:type="dxa"/>
            <w:vAlign w:val="center"/>
          </w:tcPr>
          <w:p w:rsidR="005B3D25" w:rsidRDefault="005B3D25" w:rsidP="005B3D25">
            <w:pPr>
              <w:jc w:val="center"/>
              <w:rPr>
                <w:rFonts w:ascii="Calibri" w:hAnsi="Calibri" w:cs="Calibri"/>
                <w:sz w:val="22"/>
                <w:szCs w:val="22"/>
              </w:rPr>
            </w:pPr>
            <w:proofErr w:type="spellStart"/>
            <w:r>
              <w:rPr>
                <w:rFonts w:ascii="Calibri" w:hAnsi="Calibri" w:cs="Calibri"/>
                <w:sz w:val="22"/>
                <w:szCs w:val="22"/>
                <w:lang w:val="en-US"/>
              </w:rPr>
              <w:t>Кап</w:t>
            </w:r>
            <w:proofErr w:type="spellEnd"/>
          </w:p>
        </w:tc>
        <w:tc>
          <w:tcPr>
            <w:tcW w:w="1559" w:type="dxa"/>
          </w:tcPr>
          <w:p w:rsidR="005B3D25" w:rsidRPr="008D3D23" w:rsidRDefault="005B3D25" w:rsidP="005B3D25">
            <w:pPr>
              <w:jc w:val="center"/>
              <w:rPr>
                <w:sz w:val="16"/>
              </w:rPr>
            </w:pPr>
          </w:p>
        </w:tc>
        <w:tc>
          <w:tcPr>
            <w:tcW w:w="1134" w:type="dxa"/>
          </w:tcPr>
          <w:p w:rsidR="005B3D25" w:rsidRPr="008D3D23" w:rsidRDefault="005B3D25" w:rsidP="005B3D25">
            <w:pPr>
              <w:jc w:val="center"/>
              <w:rPr>
                <w:sz w:val="16"/>
              </w:rPr>
            </w:pPr>
          </w:p>
        </w:tc>
        <w:tc>
          <w:tcPr>
            <w:tcW w:w="853" w:type="dxa"/>
            <w:vAlign w:val="center"/>
          </w:tcPr>
          <w:p w:rsidR="005B3D25" w:rsidRPr="000E4DE8" w:rsidRDefault="005B3D25" w:rsidP="005B3D25">
            <w:pPr>
              <w:jc w:val="center"/>
              <w:rPr>
                <w:rFonts w:ascii="Sylfaen" w:hAnsi="Sylfaen" w:cs="Calibri"/>
                <w:sz w:val="20"/>
                <w:szCs w:val="20"/>
                <w:lang w:val="en-US"/>
              </w:rPr>
            </w:pPr>
            <w:r>
              <w:rPr>
                <w:rFonts w:ascii="Sylfaen" w:hAnsi="Sylfaen" w:cs="Calibri"/>
                <w:sz w:val="20"/>
                <w:szCs w:val="20"/>
                <w:lang w:val="en-US"/>
              </w:rPr>
              <w:t>120</w:t>
            </w:r>
          </w:p>
        </w:tc>
        <w:tc>
          <w:tcPr>
            <w:tcW w:w="709" w:type="dxa"/>
            <w:vAlign w:val="center"/>
          </w:tcPr>
          <w:p w:rsidR="005B3D25" w:rsidRDefault="005B3D25" w:rsidP="005B3D25">
            <w:pPr>
              <w:jc w:val="center"/>
              <w:rPr>
                <w:rFonts w:ascii="Sylfaen" w:hAnsi="Sylfaen" w:cs="Calibri"/>
                <w:sz w:val="18"/>
                <w:szCs w:val="18"/>
              </w:rPr>
            </w:pPr>
            <w:proofErr w:type="spellStart"/>
            <w:r>
              <w:rPr>
                <w:rFonts w:ascii="Sylfaen" w:hAnsi="Sylfaen" w:cs="Calibri"/>
                <w:sz w:val="18"/>
                <w:szCs w:val="18"/>
              </w:rPr>
              <w:t>г.Арташат</w:t>
            </w:r>
            <w:proofErr w:type="spellEnd"/>
            <w:r>
              <w:rPr>
                <w:rFonts w:ascii="Sylfaen" w:hAnsi="Sylfaen" w:cs="Calibri"/>
                <w:sz w:val="18"/>
                <w:szCs w:val="18"/>
              </w:rPr>
              <w:t xml:space="preserve"> </w:t>
            </w:r>
            <w:proofErr w:type="spellStart"/>
            <w:r>
              <w:rPr>
                <w:rFonts w:ascii="Sylfaen" w:hAnsi="Sylfaen" w:cs="Calibri"/>
                <w:sz w:val="18"/>
                <w:szCs w:val="18"/>
              </w:rPr>
              <w:t>Ширванзаде</w:t>
            </w:r>
            <w:proofErr w:type="spellEnd"/>
            <w:r>
              <w:rPr>
                <w:rFonts w:ascii="Sylfaen" w:hAnsi="Sylfaen" w:cs="Calibri"/>
                <w:sz w:val="18"/>
                <w:szCs w:val="18"/>
              </w:rPr>
              <w:t xml:space="preserve"> 17/1</w:t>
            </w:r>
          </w:p>
        </w:tc>
        <w:tc>
          <w:tcPr>
            <w:tcW w:w="1158" w:type="dxa"/>
            <w:vAlign w:val="center"/>
          </w:tcPr>
          <w:p w:rsidR="005B3D25" w:rsidRPr="000E4DE8" w:rsidRDefault="005B3D25" w:rsidP="005B3D25">
            <w:pPr>
              <w:jc w:val="center"/>
              <w:rPr>
                <w:rFonts w:ascii="Sylfaen" w:hAnsi="Sylfaen" w:cs="Calibri"/>
                <w:sz w:val="20"/>
                <w:szCs w:val="20"/>
                <w:lang w:val="en-US"/>
              </w:rPr>
            </w:pPr>
            <w:r>
              <w:rPr>
                <w:rFonts w:ascii="Sylfaen" w:hAnsi="Sylfaen" w:cs="Calibri"/>
                <w:sz w:val="20"/>
                <w:szCs w:val="20"/>
                <w:lang w:val="en-US"/>
              </w:rPr>
              <w:t>10</w:t>
            </w:r>
          </w:p>
        </w:tc>
        <w:tc>
          <w:tcPr>
            <w:tcW w:w="956" w:type="dxa"/>
            <w:vAlign w:val="center"/>
          </w:tcPr>
          <w:p w:rsidR="005B3D25" w:rsidRDefault="005B3D25" w:rsidP="005B3D25">
            <w:pPr>
              <w:jc w:val="center"/>
              <w:rPr>
                <w:rFonts w:ascii="Sylfaen" w:hAnsi="Sylfaen" w:cs="Calibri"/>
                <w:sz w:val="16"/>
                <w:szCs w:val="16"/>
              </w:rPr>
            </w:pPr>
            <w:r>
              <w:rPr>
                <w:rFonts w:ascii="Sylfaen" w:hAnsi="Sylfaen" w:cs="Calibri"/>
                <w:sz w:val="16"/>
                <w:szCs w:val="16"/>
              </w:rPr>
              <w:t xml:space="preserve">Если предусмотрены финансовые </w:t>
            </w:r>
            <w:proofErr w:type="spellStart"/>
            <w:r>
              <w:rPr>
                <w:rFonts w:ascii="Sylfaen" w:hAnsi="Sylfaen" w:cs="Calibri"/>
                <w:sz w:val="16"/>
                <w:szCs w:val="16"/>
              </w:rPr>
              <w:t>средства,начиная</w:t>
            </w:r>
            <w:proofErr w:type="spellEnd"/>
            <w:r>
              <w:rPr>
                <w:rFonts w:ascii="Sylfaen" w:hAnsi="Sylfaen" w:cs="Calibri"/>
                <w:sz w:val="16"/>
                <w:szCs w:val="16"/>
              </w:rPr>
              <w:t xml:space="preserve"> с января, февраля, ноября, декабря с даты вступления в силу соглашения сторон, максимальная месячная 45 кг / максимальная поставка 4 раза /</w:t>
            </w:r>
          </w:p>
        </w:tc>
      </w:tr>
    </w:tbl>
    <w:p w:rsidR="00774B5A" w:rsidRDefault="00774B5A" w:rsidP="00B46D58">
      <w:pPr>
        <w:widowControl w:val="0"/>
        <w:jc w:val="both"/>
        <w:rPr>
          <w:rFonts w:ascii="GHEA Grapalat" w:hAnsi="GHEA Grapalat"/>
        </w:rPr>
      </w:pPr>
    </w:p>
    <w:p w:rsidR="004F180A" w:rsidRDefault="004F180A" w:rsidP="00B46D58">
      <w:pPr>
        <w:widowControl w:val="0"/>
        <w:jc w:val="both"/>
        <w:rPr>
          <w:rFonts w:ascii="GHEA Grapalat" w:hAnsi="GHEA Grapalat"/>
        </w:rPr>
      </w:pPr>
    </w:p>
    <w:p w:rsidR="004F180A" w:rsidRDefault="004F180A" w:rsidP="00B46D58">
      <w:pPr>
        <w:widowControl w:val="0"/>
        <w:jc w:val="both"/>
        <w:rPr>
          <w:rFonts w:ascii="GHEA Grapalat" w:hAnsi="GHEA Grapalat"/>
        </w:rPr>
      </w:pPr>
    </w:p>
    <w:p w:rsidR="004F180A" w:rsidRDefault="004F180A" w:rsidP="00B46D58">
      <w:pPr>
        <w:widowControl w:val="0"/>
        <w:jc w:val="both"/>
        <w:rPr>
          <w:rFonts w:ascii="GHEA Grapalat" w:hAnsi="GHEA Grapalat"/>
        </w:rPr>
      </w:pPr>
    </w:p>
    <w:p w:rsidR="004F180A" w:rsidRDefault="004F180A" w:rsidP="00B46D58">
      <w:pPr>
        <w:widowControl w:val="0"/>
        <w:jc w:val="both"/>
        <w:rPr>
          <w:rFonts w:ascii="GHEA Grapalat" w:hAnsi="GHEA Grapalat"/>
        </w:rPr>
      </w:pPr>
      <w:r w:rsidRPr="004F180A">
        <w:rPr>
          <w:rFonts w:ascii="GHEA Grapalat" w:hAnsi="GHEA Grapalat"/>
        </w:rPr>
        <w:t>• Участник должен предоставить полное описание (фирменное наименование, эмблему, фирменное наименование, наименование производителя, техническое описание / техническое описание) предлагаемого продукта, как указано в Приложении 1.1, вместе со всеми сертификатами качества предлагаемой продукции.</w:t>
      </w:r>
    </w:p>
    <w:p w:rsidR="004F180A" w:rsidRDefault="004F180A" w:rsidP="00B46D58">
      <w:pPr>
        <w:widowControl w:val="0"/>
        <w:jc w:val="both"/>
        <w:rPr>
          <w:rFonts w:ascii="GHEA Grapalat" w:hAnsi="GHEA Grapalat"/>
        </w:rPr>
      </w:pPr>
    </w:p>
    <w:p w:rsidR="004F180A" w:rsidRDefault="004F180A" w:rsidP="00B46D58">
      <w:pPr>
        <w:widowControl w:val="0"/>
        <w:jc w:val="both"/>
        <w:rPr>
          <w:rFonts w:ascii="GHEA Grapalat" w:hAnsi="GHEA Grapalat"/>
        </w:rPr>
      </w:pPr>
    </w:p>
    <w:p w:rsidR="004F180A" w:rsidRDefault="004F180A" w:rsidP="00B46D58">
      <w:pPr>
        <w:widowControl w:val="0"/>
        <w:jc w:val="both"/>
        <w:rPr>
          <w:rFonts w:ascii="GHEA Grapalat" w:hAnsi="GHEA Grapalat"/>
        </w:rPr>
      </w:pPr>
    </w:p>
    <w:p w:rsidR="004F180A" w:rsidRPr="004F180A" w:rsidRDefault="004F180A" w:rsidP="004F180A">
      <w:pPr>
        <w:widowControl w:val="0"/>
        <w:jc w:val="both"/>
        <w:rPr>
          <w:rFonts w:ascii="GHEA Grapalat" w:hAnsi="GHEA Grapalat"/>
        </w:rPr>
      </w:pPr>
      <w:r w:rsidRPr="004F180A">
        <w:rPr>
          <w:rFonts w:ascii="GHEA Grapalat" w:hAnsi="GHEA Grapalat"/>
        </w:rPr>
        <w:t>Время доставки:</w:t>
      </w:r>
    </w:p>
    <w:p w:rsidR="004F180A" w:rsidRPr="004F180A" w:rsidRDefault="004F180A" w:rsidP="004F180A">
      <w:pPr>
        <w:widowControl w:val="0"/>
        <w:jc w:val="both"/>
        <w:rPr>
          <w:rFonts w:ascii="GHEA Grapalat" w:hAnsi="GHEA Grapalat"/>
        </w:rPr>
      </w:pPr>
      <w:r w:rsidRPr="004F180A">
        <w:rPr>
          <w:rFonts w:ascii="GHEA Grapalat" w:hAnsi="GHEA Grapalat"/>
        </w:rPr>
        <w:t>* 1) в соответствии со спецификацией упаковки продукта (мешки, ящики, полиэтиленовые контейнеры и т. Д.). Упаковочные письма высотой от 50 до 60 мм (за исключением пункта 2) должны быть помечены:</w:t>
      </w:r>
    </w:p>
    <w:p w:rsidR="004F180A" w:rsidRPr="004F180A" w:rsidRDefault="004F180A" w:rsidP="004F180A">
      <w:pPr>
        <w:widowControl w:val="0"/>
        <w:jc w:val="both"/>
        <w:rPr>
          <w:rFonts w:ascii="GHEA Grapalat" w:hAnsi="GHEA Grapalat"/>
        </w:rPr>
      </w:pPr>
      <w:r w:rsidRPr="004F180A">
        <w:rPr>
          <w:rFonts w:ascii="GHEA Grapalat" w:hAnsi="GHEA Grapalat"/>
        </w:rPr>
        <w:t> 1. Наименование производственного предприятия</w:t>
      </w:r>
    </w:p>
    <w:p w:rsidR="004F180A" w:rsidRPr="004F180A" w:rsidRDefault="004F180A" w:rsidP="004F180A">
      <w:pPr>
        <w:widowControl w:val="0"/>
        <w:jc w:val="both"/>
        <w:rPr>
          <w:rFonts w:ascii="GHEA Grapalat" w:hAnsi="GHEA Grapalat"/>
        </w:rPr>
      </w:pPr>
      <w:r w:rsidRPr="004F180A">
        <w:rPr>
          <w:rFonts w:ascii="GHEA Grapalat" w:hAnsi="GHEA Grapalat"/>
        </w:rPr>
        <w:t> 2. Название продукта, тип (название должно быть проштамповано буквами высотой от 80 до 90 мм)</w:t>
      </w:r>
    </w:p>
    <w:p w:rsidR="004F180A" w:rsidRPr="004F180A" w:rsidRDefault="004F180A" w:rsidP="004F180A">
      <w:pPr>
        <w:widowControl w:val="0"/>
        <w:jc w:val="both"/>
        <w:rPr>
          <w:rFonts w:ascii="GHEA Grapalat" w:hAnsi="GHEA Grapalat"/>
        </w:rPr>
      </w:pPr>
      <w:r w:rsidRPr="004F180A">
        <w:rPr>
          <w:rFonts w:ascii="GHEA Grapalat" w:hAnsi="GHEA Grapalat"/>
        </w:rPr>
        <w:t> 3. Наименование поставщика:</w:t>
      </w:r>
    </w:p>
    <w:p w:rsidR="004F180A" w:rsidRPr="004F180A" w:rsidRDefault="004F180A" w:rsidP="004F180A">
      <w:pPr>
        <w:widowControl w:val="0"/>
        <w:jc w:val="both"/>
        <w:rPr>
          <w:rFonts w:ascii="GHEA Grapalat" w:hAnsi="GHEA Grapalat"/>
        </w:rPr>
      </w:pPr>
      <w:r w:rsidRPr="004F180A">
        <w:rPr>
          <w:rFonts w:ascii="GHEA Grapalat" w:hAnsi="GHEA Grapalat"/>
        </w:rPr>
        <w:t>2) / мешки, коробки, полиэтиленовые контейнеры и т. Д. / Упаковка должна быть маркирована жесткими бумажными этикетками 6 см х 8 см и маркирована:</w:t>
      </w:r>
    </w:p>
    <w:p w:rsidR="004F180A" w:rsidRPr="004F180A" w:rsidRDefault="004F180A" w:rsidP="004F180A">
      <w:pPr>
        <w:widowControl w:val="0"/>
        <w:jc w:val="both"/>
        <w:rPr>
          <w:rFonts w:ascii="GHEA Grapalat" w:hAnsi="GHEA Grapalat"/>
        </w:rPr>
      </w:pPr>
      <w:r w:rsidRPr="004F180A">
        <w:rPr>
          <w:rFonts w:ascii="GHEA Grapalat" w:hAnsi="GHEA Grapalat"/>
        </w:rPr>
        <w:t>1. Наименование производственного предприятия</w:t>
      </w:r>
    </w:p>
    <w:p w:rsidR="004F180A" w:rsidRPr="004F180A" w:rsidRDefault="004F180A" w:rsidP="004F180A">
      <w:pPr>
        <w:widowControl w:val="0"/>
        <w:jc w:val="both"/>
        <w:rPr>
          <w:rFonts w:ascii="GHEA Grapalat" w:hAnsi="GHEA Grapalat"/>
        </w:rPr>
      </w:pPr>
      <w:r w:rsidRPr="004F180A">
        <w:rPr>
          <w:rFonts w:ascii="GHEA Grapalat" w:hAnsi="GHEA Grapalat"/>
        </w:rPr>
        <w:t>2. Название продукта, тип</w:t>
      </w:r>
    </w:p>
    <w:p w:rsidR="004F180A" w:rsidRPr="004F180A" w:rsidRDefault="004F180A" w:rsidP="004F180A">
      <w:pPr>
        <w:widowControl w:val="0"/>
        <w:jc w:val="both"/>
        <w:rPr>
          <w:rFonts w:ascii="GHEA Grapalat" w:hAnsi="GHEA Grapalat"/>
        </w:rPr>
      </w:pPr>
      <w:r w:rsidRPr="004F180A">
        <w:rPr>
          <w:rFonts w:ascii="GHEA Grapalat" w:hAnsi="GHEA Grapalat"/>
        </w:rPr>
        <w:t>3. Срок изготовления</w:t>
      </w:r>
    </w:p>
    <w:p w:rsidR="004F180A" w:rsidRPr="004F180A" w:rsidRDefault="004F180A" w:rsidP="004F180A">
      <w:pPr>
        <w:widowControl w:val="0"/>
        <w:jc w:val="both"/>
        <w:rPr>
          <w:rFonts w:ascii="GHEA Grapalat" w:hAnsi="GHEA Grapalat"/>
        </w:rPr>
      </w:pPr>
      <w:r w:rsidRPr="004F180A">
        <w:rPr>
          <w:rFonts w:ascii="GHEA Grapalat" w:hAnsi="GHEA Grapalat"/>
        </w:rPr>
        <w:t>4. Наименование поставщика</w:t>
      </w:r>
    </w:p>
    <w:p w:rsidR="004F180A" w:rsidRPr="004F180A" w:rsidRDefault="004F180A" w:rsidP="004F180A">
      <w:pPr>
        <w:widowControl w:val="0"/>
        <w:jc w:val="both"/>
        <w:rPr>
          <w:rFonts w:ascii="GHEA Grapalat" w:hAnsi="GHEA Grapalat"/>
        </w:rPr>
      </w:pPr>
      <w:r w:rsidRPr="004F180A">
        <w:rPr>
          <w:rFonts w:ascii="GHEA Grapalat" w:hAnsi="GHEA Grapalat"/>
        </w:rPr>
        <w:t>5. Срок годности</w:t>
      </w:r>
    </w:p>
    <w:p w:rsidR="004F180A" w:rsidRPr="004F180A" w:rsidRDefault="004F180A" w:rsidP="004F180A">
      <w:pPr>
        <w:widowControl w:val="0"/>
        <w:jc w:val="both"/>
        <w:rPr>
          <w:rFonts w:ascii="GHEA Grapalat" w:hAnsi="GHEA Grapalat"/>
        </w:rPr>
      </w:pPr>
      <w:r w:rsidRPr="004F180A">
        <w:rPr>
          <w:rFonts w:ascii="GHEA Grapalat" w:hAnsi="GHEA Grapalat"/>
        </w:rPr>
        <w:t xml:space="preserve">6. Вес продукта: брутто, </w:t>
      </w:r>
      <w:proofErr w:type="spellStart"/>
      <w:r w:rsidRPr="004F180A">
        <w:rPr>
          <w:rFonts w:ascii="GHEA Grapalat" w:hAnsi="GHEA Grapalat"/>
        </w:rPr>
        <w:t>нето</w:t>
      </w:r>
      <w:proofErr w:type="spellEnd"/>
    </w:p>
    <w:p w:rsidR="004F180A" w:rsidRPr="004F180A" w:rsidRDefault="004F180A" w:rsidP="004F180A">
      <w:pPr>
        <w:widowControl w:val="0"/>
        <w:jc w:val="both"/>
        <w:rPr>
          <w:rFonts w:ascii="GHEA Grapalat" w:hAnsi="GHEA Grapalat"/>
        </w:rPr>
      </w:pPr>
      <w:r w:rsidRPr="004F180A">
        <w:rPr>
          <w:rFonts w:ascii="GHEA Grapalat" w:hAnsi="GHEA Grapalat"/>
        </w:rPr>
        <w:t>7. Другая информация, предусмотренная законом</w:t>
      </w:r>
    </w:p>
    <w:p w:rsidR="004F180A" w:rsidRPr="004F180A" w:rsidRDefault="004F180A" w:rsidP="004F180A">
      <w:pPr>
        <w:widowControl w:val="0"/>
        <w:jc w:val="both"/>
        <w:rPr>
          <w:rFonts w:ascii="GHEA Grapalat" w:hAnsi="GHEA Grapalat"/>
        </w:rPr>
      </w:pPr>
      <w:r w:rsidRPr="004F180A">
        <w:rPr>
          <w:rFonts w:ascii="GHEA Grapalat" w:hAnsi="GHEA Grapalat"/>
        </w:rPr>
        <w:t>8. / мешок, коробка, полиэтиленовая тара и т. П. / Записи на упаковке и этикетках должны быть проставлены на видном месте, другие записи, не относящиеся к рассматриваемому продукту, не допускаются.</w:t>
      </w:r>
    </w:p>
    <w:p w:rsidR="004F180A" w:rsidRPr="004F180A" w:rsidRDefault="004F180A" w:rsidP="004F180A">
      <w:pPr>
        <w:widowControl w:val="0"/>
        <w:jc w:val="both"/>
        <w:rPr>
          <w:rFonts w:ascii="GHEA Grapalat" w:hAnsi="GHEA Grapalat"/>
        </w:rPr>
      </w:pPr>
      <w:r w:rsidRPr="004F180A">
        <w:rPr>
          <w:rFonts w:ascii="GHEA Grapalat" w:hAnsi="GHEA Grapalat"/>
        </w:rPr>
        <w:t>9. Все записи о физическом воздействии не должны быть очищены.</w:t>
      </w:r>
    </w:p>
    <w:p w:rsidR="004F180A" w:rsidRPr="004F180A" w:rsidRDefault="004F180A" w:rsidP="004F180A">
      <w:pPr>
        <w:widowControl w:val="0"/>
        <w:jc w:val="both"/>
        <w:rPr>
          <w:rFonts w:ascii="GHEA Grapalat" w:hAnsi="GHEA Grapalat"/>
        </w:rPr>
      </w:pPr>
      <w:r w:rsidRPr="004F180A">
        <w:rPr>
          <w:rFonts w:ascii="GHEA Grapalat" w:hAnsi="GHEA Grapalat"/>
        </w:rPr>
        <w:t>11 Поставка товаров, включенных в список пункта 5 Приказа Главы Государственной службы безопасности пищевых продуктов Министерства сельского хозяйства Республики Армения от 14 марта 2017 года, также включает в себя санитарный паспорт, модель транспортного средства и номерной знак, выданный уполномоченным органом.</w:t>
      </w:r>
    </w:p>
    <w:p w:rsidR="004F180A" w:rsidRPr="004F180A" w:rsidRDefault="004F180A" w:rsidP="004F180A">
      <w:pPr>
        <w:widowControl w:val="0"/>
        <w:jc w:val="both"/>
        <w:rPr>
          <w:rFonts w:ascii="GHEA Grapalat" w:hAnsi="GHEA Grapalat"/>
        </w:rPr>
      </w:pPr>
      <w:r w:rsidRPr="004F180A">
        <w:rPr>
          <w:rFonts w:ascii="GHEA Grapalat" w:hAnsi="GHEA Grapalat"/>
        </w:rPr>
        <w:lastRenderedPageBreak/>
        <w:t>10. Поставка контрафактных товаров запрещена.</w:t>
      </w:r>
    </w:p>
    <w:p w:rsidR="004F180A" w:rsidRDefault="004F180A" w:rsidP="004F180A">
      <w:pPr>
        <w:widowControl w:val="0"/>
        <w:jc w:val="both"/>
        <w:rPr>
          <w:rFonts w:ascii="GHEA Grapalat" w:hAnsi="GHEA Grapalat"/>
        </w:rPr>
      </w:pPr>
      <w:r w:rsidRPr="004F180A">
        <w:rPr>
          <w:rFonts w:ascii="GHEA Grapalat" w:hAnsi="GHEA Grapalat"/>
        </w:rPr>
        <w:t>3) Заказчик заранее сообщает поставщику за один день (средства связи в письменной форме, телефония и т. Д.) О количестве и дате доставки товара / дате и времени доставки. Поставщик обязан доставить товар (ы) в сроки и объемы, установленные Заказчиком.</w:t>
      </w:r>
    </w:p>
    <w:p w:rsidR="004F180A" w:rsidRDefault="004F180A" w:rsidP="00B46D58">
      <w:pPr>
        <w:widowControl w:val="0"/>
        <w:jc w:val="both"/>
        <w:rPr>
          <w:rFonts w:ascii="GHEA Grapalat" w:hAnsi="GHEA Grapalat"/>
        </w:rPr>
      </w:pPr>
    </w:p>
    <w:p w:rsidR="004F180A" w:rsidRDefault="004F180A" w:rsidP="00B46D58">
      <w:pPr>
        <w:widowControl w:val="0"/>
        <w:jc w:val="both"/>
        <w:rPr>
          <w:rFonts w:ascii="GHEA Grapalat" w:hAnsi="GHEA Grapalat"/>
        </w:rPr>
      </w:pPr>
    </w:p>
    <w:p w:rsidR="00740CAA" w:rsidRPr="00740CAA" w:rsidRDefault="00740CAA" w:rsidP="00740CAA">
      <w:pPr>
        <w:widowControl w:val="0"/>
        <w:jc w:val="both"/>
        <w:rPr>
          <w:rFonts w:ascii="GHEA Grapalat" w:hAnsi="GHEA Grapalat"/>
          <w:b/>
          <w:bCs/>
        </w:rPr>
      </w:pPr>
      <w:r w:rsidRPr="00740CAA">
        <w:rPr>
          <w:rFonts w:ascii="GHEA Grapalat" w:hAnsi="GHEA Grapalat"/>
          <w:b/>
        </w:rPr>
        <w:t>ПОКУПАТЕЛЬ</w:t>
      </w:r>
    </w:p>
    <w:p w:rsidR="00F954E8" w:rsidRPr="00B138F3" w:rsidRDefault="00F954E8" w:rsidP="00B46D58">
      <w:pPr>
        <w:widowControl w:val="0"/>
        <w:jc w:val="both"/>
        <w:rPr>
          <w:rFonts w:ascii="GHEA Grapalat" w:hAnsi="GHEA Grapalat"/>
        </w:rPr>
      </w:pPr>
    </w:p>
    <w:tbl>
      <w:tblPr>
        <w:tblW w:w="9639" w:type="dxa"/>
        <w:tblInd w:w="409" w:type="dxa"/>
        <w:tblLayout w:type="fixed"/>
        <w:tblLook w:val="0000" w:firstRow="0" w:lastRow="0" w:firstColumn="0" w:lastColumn="0" w:noHBand="0" w:noVBand="0"/>
      </w:tblPr>
      <w:tblGrid>
        <w:gridCol w:w="4536"/>
        <w:gridCol w:w="760"/>
        <w:gridCol w:w="4343"/>
      </w:tblGrid>
      <w:tr w:rsidR="001F3CDB" w:rsidRPr="00B138F3" w:rsidTr="00F92023">
        <w:tc>
          <w:tcPr>
            <w:tcW w:w="4536" w:type="dxa"/>
          </w:tcPr>
          <w:p w:rsidR="00740CAA" w:rsidRDefault="00740CAA" w:rsidP="00740CAA">
            <w:pPr>
              <w:widowControl w:val="0"/>
              <w:jc w:val="center"/>
              <w:rPr>
                <w:rFonts w:ascii="GHEA Grapalat" w:hAnsi="GHEA Grapalat"/>
              </w:rPr>
            </w:pPr>
            <w:r>
              <w:rPr>
                <w:rFonts w:ascii="GHEA Grapalat" w:hAnsi="GHEA Grapalat"/>
              </w:rPr>
              <w:t xml:space="preserve">Детский сад </w:t>
            </w:r>
            <w:r w:rsidRPr="009873DD">
              <w:rPr>
                <w:rFonts w:ascii="GHEA Grapalat" w:hAnsi="GHEA Grapalat"/>
              </w:rPr>
              <w:t>село Арарат</w:t>
            </w:r>
            <w:r w:rsidR="00B31D11" w:rsidRPr="00055325">
              <w:rPr>
                <w:rFonts w:ascii="GHEA Grapalat" w:hAnsi="GHEA Grapalat"/>
              </w:rPr>
              <w:t xml:space="preserve"> М</w:t>
            </w:r>
            <w:r>
              <w:rPr>
                <w:rFonts w:ascii="GHEA Grapalat" w:hAnsi="GHEA Grapalat"/>
              </w:rPr>
              <w:t xml:space="preserve">НКО </w:t>
            </w:r>
          </w:p>
          <w:p w:rsidR="00740CAA" w:rsidRDefault="00740CAA" w:rsidP="00740CAA">
            <w:pPr>
              <w:widowControl w:val="0"/>
              <w:rPr>
                <w:rFonts w:ascii="GHEA Grapalat" w:hAnsi="GHEA Grapalat"/>
              </w:rPr>
            </w:pPr>
            <w:proofErr w:type="spellStart"/>
            <w:r w:rsidRPr="007B67EF">
              <w:rPr>
                <w:rFonts w:ascii="GHEA Grapalat" w:hAnsi="GHEA Grapalat"/>
              </w:rPr>
              <w:t>С.Арарат</w:t>
            </w:r>
            <w:proofErr w:type="spellEnd"/>
            <w:r w:rsidRPr="007B67EF">
              <w:rPr>
                <w:rFonts w:ascii="GHEA Grapalat" w:hAnsi="GHEA Grapalat"/>
              </w:rPr>
              <w:t xml:space="preserve"> Р </w:t>
            </w:r>
            <w:proofErr w:type="spellStart"/>
            <w:r w:rsidRPr="007B67EF">
              <w:rPr>
                <w:rFonts w:ascii="GHEA Grapalat" w:hAnsi="GHEA Grapalat"/>
              </w:rPr>
              <w:t>Варданян</w:t>
            </w:r>
            <w:proofErr w:type="spellEnd"/>
            <w:r w:rsidRPr="007B67EF">
              <w:rPr>
                <w:rFonts w:ascii="GHEA Grapalat" w:hAnsi="GHEA Grapalat"/>
              </w:rPr>
              <w:t xml:space="preserve"> 1</w:t>
            </w:r>
          </w:p>
          <w:p w:rsidR="00740CAA" w:rsidRPr="007B67EF" w:rsidRDefault="00740CAA" w:rsidP="00740CAA">
            <w:pPr>
              <w:widowControl w:val="0"/>
              <w:rPr>
                <w:rFonts w:ascii="GHEA Grapalat" w:hAnsi="GHEA Grapalat"/>
              </w:rPr>
            </w:pPr>
            <w:r>
              <w:rPr>
                <w:rFonts w:ascii="GHEA Grapalat" w:hAnsi="GHEA Grapalat"/>
              </w:rPr>
              <w:t xml:space="preserve">УНН </w:t>
            </w:r>
            <w:r w:rsidRPr="007B67EF">
              <w:rPr>
                <w:rFonts w:ascii="GHEA Grapalat" w:hAnsi="GHEA Grapalat"/>
              </w:rPr>
              <w:t>04104639</w:t>
            </w:r>
          </w:p>
          <w:p w:rsidR="00740CAA" w:rsidRDefault="00740CAA" w:rsidP="00740CAA">
            <w:pPr>
              <w:widowControl w:val="0"/>
              <w:rPr>
                <w:rFonts w:ascii="GHEA Grapalat" w:hAnsi="GHEA Grapalat"/>
              </w:rPr>
            </w:pPr>
            <w:r>
              <w:rPr>
                <w:rFonts w:ascii="GHEA Grapalat" w:hAnsi="GHEA Grapalat"/>
              </w:rPr>
              <w:t xml:space="preserve">Номер счета </w:t>
            </w:r>
            <w:r w:rsidRPr="00DF4244">
              <w:rPr>
                <w:rFonts w:ascii="GHEA Grapalat" w:hAnsi="GHEA Grapalat"/>
              </w:rPr>
              <w:t>22039969007600</w:t>
            </w:r>
          </w:p>
          <w:p w:rsidR="001F3CDB" w:rsidRPr="00B138F3" w:rsidRDefault="00740CAA" w:rsidP="00740CAA">
            <w:pPr>
              <w:widowControl w:val="0"/>
              <w:spacing w:after="160"/>
              <w:jc w:val="center"/>
              <w:rPr>
                <w:rFonts w:ascii="GHEA Grapalat" w:hAnsi="GHEA Grapalat"/>
              </w:rPr>
            </w:pPr>
            <w:r w:rsidRPr="001F3CDB">
              <w:rPr>
                <w:rFonts w:ascii="GHEA Grapalat" w:hAnsi="GHEA Grapalat"/>
              </w:rPr>
              <w:t>А</w:t>
            </w:r>
            <w:r w:rsidRPr="00DF4244">
              <w:rPr>
                <w:rFonts w:ascii="GHEA Grapalat" w:hAnsi="GHEA Grapalat"/>
              </w:rPr>
              <w:t>КБА КРЕДИТ АГРИКОЛ</w:t>
            </w:r>
            <w:r w:rsidRPr="00ED01EE">
              <w:rPr>
                <w:rFonts w:ascii="GHEA Grapalat" w:hAnsi="GHEA Grapalat"/>
              </w:rPr>
              <w:t xml:space="preserve"> </w:t>
            </w:r>
            <w:r w:rsidRPr="001F3CDB">
              <w:rPr>
                <w:rFonts w:ascii="GHEA Grapalat" w:hAnsi="GHEA Grapalat"/>
              </w:rPr>
              <w:t>БАНК</w:t>
            </w:r>
          </w:p>
        </w:tc>
        <w:tc>
          <w:tcPr>
            <w:tcW w:w="760" w:type="dxa"/>
          </w:tcPr>
          <w:p w:rsidR="001F3CDB" w:rsidRPr="00B138F3" w:rsidRDefault="001F3CDB" w:rsidP="00F92023">
            <w:pPr>
              <w:widowControl w:val="0"/>
              <w:spacing w:after="160"/>
              <w:jc w:val="center"/>
              <w:rPr>
                <w:rFonts w:ascii="GHEA Grapalat" w:hAnsi="GHEA Grapalat"/>
              </w:rPr>
            </w:pPr>
          </w:p>
        </w:tc>
        <w:tc>
          <w:tcPr>
            <w:tcW w:w="4343" w:type="dxa"/>
          </w:tcPr>
          <w:p w:rsidR="001F3CDB" w:rsidRPr="00B138F3" w:rsidRDefault="001F3CDB" w:rsidP="00F92023">
            <w:pPr>
              <w:widowControl w:val="0"/>
              <w:spacing w:after="160"/>
              <w:jc w:val="center"/>
              <w:rPr>
                <w:rFonts w:ascii="GHEA Grapalat" w:hAnsi="GHEA Grapalat" w:cs="Sylfaen"/>
                <w:b/>
                <w:bCs/>
              </w:rPr>
            </w:pPr>
            <w:r w:rsidRPr="00B138F3">
              <w:rPr>
                <w:rFonts w:ascii="GHEA Grapalat" w:hAnsi="GHEA Grapalat"/>
                <w:b/>
              </w:rPr>
              <w:t>ПРОДАВЕЦ</w:t>
            </w:r>
          </w:p>
          <w:p w:rsidR="001F3CDB" w:rsidRPr="00B138F3" w:rsidRDefault="001F3CDB" w:rsidP="00F92023">
            <w:pPr>
              <w:widowControl w:val="0"/>
              <w:jc w:val="center"/>
              <w:rPr>
                <w:rFonts w:ascii="GHEA Grapalat" w:hAnsi="GHEA Grapalat"/>
                <w:lang w:val="en-US"/>
              </w:rPr>
            </w:pPr>
            <w:r w:rsidRPr="00B138F3">
              <w:rPr>
                <w:rFonts w:ascii="GHEA Grapalat" w:hAnsi="GHEA Grapalat"/>
                <w:lang w:val="en-US"/>
              </w:rPr>
              <w:t>______________________</w:t>
            </w:r>
          </w:p>
          <w:p w:rsidR="001F3CDB" w:rsidRPr="00B138F3" w:rsidRDefault="001F3CDB" w:rsidP="00F92023">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1F3CDB" w:rsidRPr="00B138F3" w:rsidRDefault="001F3CDB" w:rsidP="00F92023">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1"/>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2145"/>
        <w:gridCol w:w="1300"/>
        <w:gridCol w:w="1003"/>
        <w:gridCol w:w="1004"/>
        <w:gridCol w:w="716"/>
        <w:gridCol w:w="859"/>
        <w:gridCol w:w="544"/>
        <w:gridCol w:w="606"/>
        <w:gridCol w:w="716"/>
        <w:gridCol w:w="851"/>
        <w:gridCol w:w="898"/>
        <w:gridCol w:w="860"/>
        <w:gridCol w:w="1003"/>
        <w:gridCol w:w="860"/>
        <w:gridCol w:w="818"/>
      </w:tblGrid>
      <w:tr w:rsidR="00B138F3" w:rsidRPr="00B138F3" w:rsidTr="00740CAA">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740CAA">
        <w:trPr>
          <w:trHeight w:val="747"/>
          <w:jc w:val="center"/>
        </w:trPr>
        <w:tc>
          <w:tcPr>
            <w:tcW w:w="1722"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4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30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8"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2"/>
              <w:t>**</w:t>
            </w:r>
          </w:p>
        </w:tc>
      </w:tr>
      <w:tr w:rsidR="00B138F3" w:rsidRPr="00B138F3" w:rsidTr="00740CAA">
        <w:trPr>
          <w:trHeight w:val="594"/>
          <w:jc w:val="center"/>
        </w:trPr>
        <w:tc>
          <w:tcPr>
            <w:tcW w:w="1722" w:type="dxa"/>
          </w:tcPr>
          <w:p w:rsidR="00071D1C" w:rsidRPr="00B138F3" w:rsidRDefault="00071D1C" w:rsidP="00B46D58">
            <w:pPr>
              <w:widowControl w:val="0"/>
              <w:jc w:val="center"/>
              <w:rPr>
                <w:rFonts w:ascii="GHEA Grapalat" w:hAnsi="GHEA Grapalat"/>
                <w:sz w:val="16"/>
                <w:szCs w:val="16"/>
              </w:rPr>
            </w:pPr>
          </w:p>
        </w:tc>
        <w:tc>
          <w:tcPr>
            <w:tcW w:w="2145" w:type="dxa"/>
          </w:tcPr>
          <w:p w:rsidR="00071D1C" w:rsidRPr="00B138F3" w:rsidRDefault="00071D1C" w:rsidP="00B46D58">
            <w:pPr>
              <w:widowControl w:val="0"/>
              <w:jc w:val="center"/>
              <w:rPr>
                <w:rFonts w:ascii="GHEA Grapalat" w:hAnsi="GHEA Grapalat"/>
                <w:sz w:val="16"/>
                <w:szCs w:val="16"/>
              </w:rPr>
            </w:pPr>
          </w:p>
        </w:tc>
        <w:tc>
          <w:tcPr>
            <w:tcW w:w="1300" w:type="dxa"/>
          </w:tcPr>
          <w:p w:rsidR="00071D1C" w:rsidRPr="00B138F3" w:rsidRDefault="00071D1C" w:rsidP="00B46D58">
            <w:pPr>
              <w:widowControl w:val="0"/>
              <w:jc w:val="center"/>
              <w:rPr>
                <w:rFonts w:ascii="GHEA Grapalat" w:hAnsi="GHEA Grapalat"/>
                <w:sz w:val="16"/>
                <w:szCs w:val="16"/>
              </w:rPr>
            </w:pPr>
          </w:p>
        </w:tc>
        <w:tc>
          <w:tcPr>
            <w:tcW w:w="100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4"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9"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9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18"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rsidTr="00740CAA">
        <w:trPr>
          <w:trHeight w:val="404"/>
          <w:jc w:val="center"/>
        </w:trPr>
        <w:tc>
          <w:tcPr>
            <w:tcW w:w="1722" w:type="dxa"/>
          </w:tcPr>
          <w:p w:rsidR="00071D1C" w:rsidRPr="00B138F3" w:rsidRDefault="00071D1C" w:rsidP="00B46D58">
            <w:pPr>
              <w:widowControl w:val="0"/>
              <w:jc w:val="center"/>
              <w:rPr>
                <w:rFonts w:ascii="GHEA Grapalat" w:hAnsi="GHEA Grapalat"/>
                <w:sz w:val="16"/>
                <w:szCs w:val="16"/>
              </w:rPr>
            </w:pPr>
          </w:p>
        </w:tc>
        <w:tc>
          <w:tcPr>
            <w:tcW w:w="2145" w:type="dxa"/>
          </w:tcPr>
          <w:p w:rsidR="00071D1C" w:rsidRPr="00B138F3" w:rsidRDefault="00071D1C" w:rsidP="00B46D58">
            <w:pPr>
              <w:widowControl w:val="0"/>
              <w:jc w:val="center"/>
              <w:rPr>
                <w:rFonts w:ascii="GHEA Grapalat" w:hAnsi="GHEA Grapalat"/>
                <w:sz w:val="16"/>
                <w:szCs w:val="16"/>
              </w:rPr>
            </w:pPr>
          </w:p>
        </w:tc>
        <w:tc>
          <w:tcPr>
            <w:tcW w:w="1300" w:type="dxa"/>
          </w:tcPr>
          <w:p w:rsidR="00071D1C" w:rsidRPr="00B138F3" w:rsidRDefault="00071D1C" w:rsidP="00B46D58">
            <w:pPr>
              <w:widowControl w:val="0"/>
              <w:jc w:val="center"/>
              <w:rPr>
                <w:rFonts w:ascii="GHEA Grapalat" w:hAnsi="GHEA Grapalat"/>
                <w:sz w:val="16"/>
                <w:szCs w:val="16"/>
              </w:rPr>
            </w:pPr>
          </w:p>
        </w:tc>
        <w:tc>
          <w:tcPr>
            <w:tcW w:w="100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6"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9"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4"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6"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9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0"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3"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0"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18" w:type="dxa"/>
            <w:vAlign w:val="center"/>
          </w:tcPr>
          <w:p w:rsidR="00071D1C" w:rsidRPr="00B138F3" w:rsidRDefault="00071D1C" w:rsidP="00B46D58">
            <w:pPr>
              <w:widowControl w:val="0"/>
              <w:jc w:val="center"/>
              <w:rPr>
                <w:rFonts w:ascii="GHEA Grapalat" w:hAnsi="GHEA Grapalat"/>
                <w:b/>
                <w:sz w:val="16"/>
                <w:szCs w:val="16"/>
              </w:rPr>
            </w:pPr>
            <w:r w:rsidRPr="00B138F3">
              <w:rPr>
                <w:rFonts w:ascii="GHEA Grapalat" w:hAnsi="GHEA Grapalat"/>
                <w:sz w:val="16"/>
                <w:szCs w:val="16"/>
              </w:rPr>
              <w:t>... %</w:t>
            </w:r>
          </w:p>
        </w:tc>
      </w:tr>
    </w:tbl>
    <w:p w:rsidR="00740CAA" w:rsidRPr="00740CAA" w:rsidRDefault="00740CAA" w:rsidP="00740CAA">
      <w:pPr>
        <w:widowControl w:val="0"/>
        <w:jc w:val="both"/>
        <w:rPr>
          <w:rFonts w:ascii="GHEA Grapalat" w:hAnsi="GHEA Grapalat"/>
          <w:b/>
          <w:bCs/>
        </w:rPr>
      </w:pPr>
      <w:r w:rsidRPr="00740CAA">
        <w:rPr>
          <w:rFonts w:ascii="GHEA Grapalat" w:hAnsi="GHEA Grapalat"/>
          <w:b/>
        </w:rPr>
        <w:t>ПОКУПАТЕЛЬ</w:t>
      </w:r>
    </w:p>
    <w:p w:rsidR="00740CAA" w:rsidRPr="00B138F3" w:rsidRDefault="00740CAA" w:rsidP="00740CAA">
      <w:pPr>
        <w:widowControl w:val="0"/>
        <w:jc w:val="both"/>
        <w:rPr>
          <w:rFonts w:ascii="GHEA Grapalat" w:hAnsi="GHEA Grapalat"/>
        </w:rPr>
      </w:pPr>
    </w:p>
    <w:tbl>
      <w:tblPr>
        <w:tblW w:w="9639" w:type="dxa"/>
        <w:tblInd w:w="409" w:type="dxa"/>
        <w:tblLayout w:type="fixed"/>
        <w:tblLook w:val="0000" w:firstRow="0" w:lastRow="0" w:firstColumn="0" w:lastColumn="0" w:noHBand="0" w:noVBand="0"/>
      </w:tblPr>
      <w:tblGrid>
        <w:gridCol w:w="4536"/>
        <w:gridCol w:w="760"/>
        <w:gridCol w:w="4343"/>
      </w:tblGrid>
      <w:tr w:rsidR="00740CAA" w:rsidRPr="00B138F3" w:rsidTr="00577D1D">
        <w:tc>
          <w:tcPr>
            <w:tcW w:w="4536" w:type="dxa"/>
          </w:tcPr>
          <w:p w:rsidR="00740CAA" w:rsidRDefault="00740CAA" w:rsidP="00577D1D">
            <w:pPr>
              <w:widowControl w:val="0"/>
              <w:jc w:val="center"/>
              <w:rPr>
                <w:rFonts w:ascii="GHEA Grapalat" w:hAnsi="GHEA Grapalat"/>
              </w:rPr>
            </w:pPr>
            <w:r>
              <w:rPr>
                <w:rFonts w:ascii="GHEA Grapalat" w:hAnsi="GHEA Grapalat"/>
              </w:rPr>
              <w:t xml:space="preserve">Детский сад </w:t>
            </w:r>
            <w:r w:rsidRPr="009873DD">
              <w:rPr>
                <w:rFonts w:ascii="GHEA Grapalat" w:hAnsi="GHEA Grapalat"/>
              </w:rPr>
              <w:t>село Арарат</w:t>
            </w:r>
            <w:r>
              <w:rPr>
                <w:rFonts w:ascii="GHEA Grapalat" w:hAnsi="GHEA Grapalat"/>
              </w:rPr>
              <w:t xml:space="preserve"> </w:t>
            </w:r>
            <w:r w:rsidR="00B31D11" w:rsidRPr="00055325">
              <w:rPr>
                <w:rFonts w:ascii="GHEA Grapalat" w:hAnsi="GHEA Grapalat"/>
              </w:rPr>
              <w:t>М</w:t>
            </w:r>
            <w:r>
              <w:rPr>
                <w:rFonts w:ascii="GHEA Grapalat" w:hAnsi="GHEA Grapalat"/>
              </w:rPr>
              <w:t xml:space="preserve">НКО </w:t>
            </w:r>
          </w:p>
          <w:p w:rsidR="00740CAA" w:rsidRDefault="00740CAA" w:rsidP="00577D1D">
            <w:pPr>
              <w:widowControl w:val="0"/>
              <w:rPr>
                <w:rFonts w:ascii="GHEA Grapalat" w:hAnsi="GHEA Grapalat"/>
              </w:rPr>
            </w:pPr>
            <w:proofErr w:type="spellStart"/>
            <w:r w:rsidRPr="007B67EF">
              <w:rPr>
                <w:rFonts w:ascii="GHEA Grapalat" w:hAnsi="GHEA Grapalat"/>
              </w:rPr>
              <w:t>С.Арарат</w:t>
            </w:r>
            <w:proofErr w:type="spellEnd"/>
            <w:r w:rsidRPr="007B67EF">
              <w:rPr>
                <w:rFonts w:ascii="GHEA Grapalat" w:hAnsi="GHEA Grapalat"/>
              </w:rPr>
              <w:t xml:space="preserve"> Р </w:t>
            </w:r>
            <w:proofErr w:type="spellStart"/>
            <w:r w:rsidRPr="007B67EF">
              <w:rPr>
                <w:rFonts w:ascii="GHEA Grapalat" w:hAnsi="GHEA Grapalat"/>
              </w:rPr>
              <w:t>Варданян</w:t>
            </w:r>
            <w:proofErr w:type="spellEnd"/>
            <w:r w:rsidRPr="007B67EF">
              <w:rPr>
                <w:rFonts w:ascii="GHEA Grapalat" w:hAnsi="GHEA Grapalat"/>
              </w:rPr>
              <w:t xml:space="preserve"> 1</w:t>
            </w:r>
          </w:p>
          <w:p w:rsidR="00740CAA" w:rsidRPr="007B67EF" w:rsidRDefault="00740CAA" w:rsidP="00577D1D">
            <w:pPr>
              <w:widowControl w:val="0"/>
              <w:rPr>
                <w:rFonts w:ascii="GHEA Grapalat" w:hAnsi="GHEA Grapalat"/>
              </w:rPr>
            </w:pPr>
            <w:r>
              <w:rPr>
                <w:rFonts w:ascii="GHEA Grapalat" w:hAnsi="GHEA Grapalat"/>
              </w:rPr>
              <w:t xml:space="preserve">УНН </w:t>
            </w:r>
            <w:r w:rsidRPr="007B67EF">
              <w:rPr>
                <w:rFonts w:ascii="GHEA Grapalat" w:hAnsi="GHEA Grapalat"/>
              </w:rPr>
              <w:t>04104639</w:t>
            </w:r>
          </w:p>
          <w:p w:rsidR="00740CAA" w:rsidRDefault="00740CAA" w:rsidP="00577D1D">
            <w:pPr>
              <w:widowControl w:val="0"/>
              <w:rPr>
                <w:rFonts w:ascii="GHEA Grapalat" w:hAnsi="GHEA Grapalat"/>
              </w:rPr>
            </w:pPr>
            <w:r>
              <w:rPr>
                <w:rFonts w:ascii="GHEA Grapalat" w:hAnsi="GHEA Grapalat"/>
              </w:rPr>
              <w:t xml:space="preserve">Номер счета </w:t>
            </w:r>
            <w:r w:rsidRPr="00DF4244">
              <w:rPr>
                <w:rFonts w:ascii="GHEA Grapalat" w:hAnsi="GHEA Grapalat"/>
              </w:rPr>
              <w:t>22039969007600</w:t>
            </w:r>
          </w:p>
          <w:p w:rsidR="00740CAA" w:rsidRPr="00B138F3" w:rsidRDefault="00740CAA" w:rsidP="00577D1D">
            <w:pPr>
              <w:widowControl w:val="0"/>
              <w:spacing w:after="160"/>
              <w:jc w:val="center"/>
              <w:rPr>
                <w:rFonts w:ascii="GHEA Grapalat" w:hAnsi="GHEA Grapalat"/>
              </w:rPr>
            </w:pPr>
            <w:r w:rsidRPr="001F3CDB">
              <w:rPr>
                <w:rFonts w:ascii="GHEA Grapalat" w:hAnsi="GHEA Grapalat"/>
              </w:rPr>
              <w:t>А</w:t>
            </w:r>
            <w:r w:rsidRPr="00DF4244">
              <w:rPr>
                <w:rFonts w:ascii="GHEA Grapalat" w:hAnsi="GHEA Grapalat"/>
              </w:rPr>
              <w:t>КБА КРЕДИТ АГРИКОЛ</w:t>
            </w:r>
            <w:r w:rsidRPr="00ED01EE">
              <w:rPr>
                <w:rFonts w:ascii="GHEA Grapalat" w:hAnsi="GHEA Grapalat"/>
              </w:rPr>
              <w:t xml:space="preserve"> </w:t>
            </w:r>
            <w:r w:rsidRPr="001F3CDB">
              <w:rPr>
                <w:rFonts w:ascii="GHEA Grapalat" w:hAnsi="GHEA Grapalat"/>
              </w:rPr>
              <w:t>БАНК</w:t>
            </w:r>
          </w:p>
        </w:tc>
        <w:tc>
          <w:tcPr>
            <w:tcW w:w="760" w:type="dxa"/>
          </w:tcPr>
          <w:p w:rsidR="00740CAA" w:rsidRPr="00B138F3" w:rsidRDefault="00740CAA" w:rsidP="00577D1D">
            <w:pPr>
              <w:widowControl w:val="0"/>
              <w:spacing w:after="160"/>
              <w:jc w:val="center"/>
              <w:rPr>
                <w:rFonts w:ascii="GHEA Grapalat" w:hAnsi="GHEA Grapalat"/>
              </w:rPr>
            </w:pPr>
          </w:p>
        </w:tc>
        <w:tc>
          <w:tcPr>
            <w:tcW w:w="4343" w:type="dxa"/>
          </w:tcPr>
          <w:p w:rsidR="00740CAA" w:rsidRPr="00B138F3" w:rsidRDefault="00740CAA" w:rsidP="00577D1D">
            <w:pPr>
              <w:widowControl w:val="0"/>
              <w:spacing w:after="160"/>
              <w:jc w:val="center"/>
              <w:rPr>
                <w:rFonts w:ascii="GHEA Grapalat" w:hAnsi="GHEA Grapalat" w:cs="Sylfaen"/>
                <w:b/>
                <w:bCs/>
              </w:rPr>
            </w:pPr>
            <w:r w:rsidRPr="00B138F3">
              <w:rPr>
                <w:rFonts w:ascii="GHEA Grapalat" w:hAnsi="GHEA Grapalat"/>
                <w:b/>
              </w:rPr>
              <w:t>ПРОДАВЕЦ</w:t>
            </w:r>
          </w:p>
          <w:p w:rsidR="00740CAA" w:rsidRPr="00B138F3" w:rsidRDefault="00740CAA" w:rsidP="00577D1D">
            <w:pPr>
              <w:widowControl w:val="0"/>
              <w:jc w:val="center"/>
              <w:rPr>
                <w:rFonts w:ascii="GHEA Grapalat" w:hAnsi="GHEA Grapalat"/>
                <w:lang w:val="en-US"/>
              </w:rPr>
            </w:pPr>
            <w:r w:rsidRPr="00B138F3">
              <w:rPr>
                <w:rFonts w:ascii="GHEA Grapalat" w:hAnsi="GHEA Grapalat"/>
                <w:lang w:val="en-US"/>
              </w:rPr>
              <w:t>______________________</w:t>
            </w:r>
          </w:p>
          <w:p w:rsidR="00740CAA" w:rsidRPr="00B138F3" w:rsidRDefault="00740CAA" w:rsidP="00577D1D">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740CAA" w:rsidRPr="00B138F3" w:rsidRDefault="00740CAA" w:rsidP="00577D1D">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ACE" w:rsidRDefault="00DE6ACE">
      <w:r>
        <w:separator/>
      </w:r>
    </w:p>
  </w:endnote>
  <w:endnote w:type="continuationSeparator" w:id="0">
    <w:p w:rsidR="00DE6ACE" w:rsidRDefault="00DE6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1" w:usb1="00000000" w:usb2="00000000" w:usb3="00000000" w:csb0="0000001F"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577D1D" w:rsidRPr="00C861E9" w:rsidRDefault="00577D1D">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C35C7">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ACE" w:rsidRDefault="00DE6ACE">
      <w:r>
        <w:separator/>
      </w:r>
    </w:p>
  </w:footnote>
  <w:footnote w:type="continuationSeparator" w:id="0">
    <w:p w:rsidR="00DE6ACE" w:rsidRDefault="00DE6ACE">
      <w:r>
        <w:continuationSeparator/>
      </w:r>
    </w:p>
  </w:footnote>
  <w:footnote w:id="1">
    <w:p w:rsidR="00577D1D" w:rsidRPr="008842CE" w:rsidRDefault="00577D1D"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rsidR="00577D1D" w:rsidRPr="008842CE" w:rsidRDefault="00577D1D" w:rsidP="008842CE">
      <w:pPr>
        <w:pStyle w:val="af2"/>
        <w:widowControl w:val="0"/>
        <w:jc w:val="both"/>
        <w:rPr>
          <w:rFonts w:ascii="GHEA Grapalat" w:hAnsi="GHEA Grapalat" w:cs="Sylfaen"/>
          <w:lang w:val="af-ZA"/>
        </w:rPr>
      </w:pPr>
      <w:r w:rsidRPr="008842CE">
        <w:rPr>
          <w:rStyle w:val="af6"/>
          <w:rFonts w:ascii="GHEA Grapalat" w:hAnsi="GHEA Grapalat"/>
          <w:spacing w:val="-6"/>
        </w:rPr>
        <w:footnoteRef/>
      </w:r>
      <w:r w:rsidRPr="008842CE">
        <w:rPr>
          <w:rStyle w:val="af6"/>
          <w:rFonts w:ascii="GHEA Grapalat" w:hAnsi="GHEA Grapalat"/>
          <w:spacing w:val="-6"/>
        </w:rPr>
        <w:t xml:space="preserve"> </w:t>
      </w:r>
      <w:r w:rsidRPr="008842CE">
        <w:rPr>
          <w:rFonts w:ascii="GHEA Grapalat" w:hAnsi="GHEA Grapalat"/>
          <w:i/>
          <w:spacing w:val="-6"/>
        </w:rPr>
        <w:t>Указанная в скобках фраза исключается, если за предоставление приглашения не</w:t>
      </w:r>
      <w:r w:rsidRPr="00D5443D">
        <w:rPr>
          <w:rFonts w:ascii="Courier New" w:hAnsi="Courier New" w:cs="Courier New"/>
          <w:i/>
          <w:spacing w:val="-6"/>
        </w:rPr>
        <w:t xml:space="preserve"> </w:t>
      </w:r>
      <w:r w:rsidRPr="008842CE">
        <w:rPr>
          <w:rFonts w:ascii="GHEA Grapalat" w:hAnsi="GHEA Grapalat"/>
          <w:i/>
          <w:spacing w:val="-6"/>
        </w:rPr>
        <w:t xml:space="preserve">предусматривается платеж; в противном случае слово "бесплатно" исключается </w:t>
      </w:r>
      <w:r w:rsidRPr="008842CE">
        <w:rPr>
          <w:rFonts w:ascii="GHEA Grapalat" w:hAnsi="GHEA Grapalat"/>
          <w:i/>
        </w:rPr>
        <w:t>из предложения.</w:t>
      </w:r>
    </w:p>
  </w:footnote>
  <w:footnote w:id="3">
    <w:p w:rsidR="00577D1D" w:rsidRPr="00CD6B60" w:rsidRDefault="00577D1D"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577D1D" w:rsidRPr="00CD6B60" w:rsidRDefault="00577D1D"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77D1D" w:rsidRPr="00CD6B60" w:rsidRDefault="00577D1D"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77D1D" w:rsidRPr="00CD6B60" w:rsidRDefault="00577D1D"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577D1D" w:rsidRPr="0049623A" w:rsidDel="00932115" w:rsidRDefault="00577D1D" w:rsidP="00AF1F59">
      <w:pPr>
        <w:pStyle w:val="af2"/>
        <w:jc w:val="both"/>
        <w:rPr>
          <w:del w:id="1"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rsidR="00577D1D" w:rsidRPr="00D3436F" w:rsidRDefault="00577D1D"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577D1D" w:rsidRPr="000811C1" w:rsidRDefault="00577D1D">
      <w:pPr>
        <w:pStyle w:val="af2"/>
        <w:rPr>
          <w:rFonts w:asciiTheme="minorHAnsi" w:hAnsiTheme="minorHAnsi"/>
        </w:rPr>
      </w:pPr>
    </w:p>
  </w:footnote>
  <w:footnote w:id="6">
    <w:p w:rsidR="00577D1D" w:rsidRPr="008842CE" w:rsidRDefault="00577D1D"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77D1D" w:rsidRPr="000811C1" w:rsidRDefault="00577D1D">
      <w:pPr>
        <w:pStyle w:val="af2"/>
        <w:rPr>
          <w:lang w:val="af-ZA"/>
        </w:rPr>
      </w:pPr>
    </w:p>
  </w:footnote>
  <w:footnote w:id="7">
    <w:p w:rsidR="00577D1D" w:rsidRPr="008E4439" w:rsidRDefault="00577D1D"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577D1D" w:rsidRPr="000811C1" w:rsidRDefault="00577D1D" w:rsidP="0027573B">
      <w:pPr>
        <w:pStyle w:val="af2"/>
        <w:rPr>
          <w:rFonts w:ascii="Sylfaen" w:hAnsi="Sylfaen"/>
          <w:sz w:val="18"/>
          <w:szCs w:val="18"/>
        </w:rPr>
      </w:pPr>
    </w:p>
  </w:footnote>
  <w:footnote w:id="8">
    <w:p w:rsidR="00577D1D" w:rsidRPr="00A31673" w:rsidRDefault="00577D1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577D1D" w:rsidRDefault="00577D1D"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577D1D" w:rsidRDefault="00577D1D" w:rsidP="006B3E56">
      <w:pPr>
        <w:pStyle w:val="af2"/>
        <w:rPr>
          <w:rFonts w:asciiTheme="minorHAnsi" w:hAnsiTheme="minorHAnsi"/>
          <w:lang w:val="af-ZA"/>
        </w:rPr>
      </w:pPr>
    </w:p>
  </w:footnote>
  <w:footnote w:id="10">
    <w:p w:rsidR="00577D1D" w:rsidRPr="00D3436F" w:rsidRDefault="00577D1D"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577D1D" w:rsidRPr="00D3436F" w:rsidRDefault="00577D1D">
      <w:pPr>
        <w:pStyle w:val="af2"/>
        <w:rPr>
          <w:lang w:val="es-ES"/>
        </w:rPr>
      </w:pPr>
    </w:p>
  </w:footnote>
  <w:footnote w:id="11">
    <w:p w:rsidR="00577D1D" w:rsidRDefault="00577D1D"/>
    <w:p w:rsidR="00577D1D" w:rsidRPr="008842CE" w:rsidRDefault="00577D1D" w:rsidP="003D2FE2">
      <w:pPr>
        <w:pStyle w:val="af2"/>
        <w:jc w:val="both"/>
      </w:pPr>
    </w:p>
  </w:footnote>
  <w:footnote w:id="12">
    <w:p w:rsidR="00577D1D" w:rsidRDefault="00577D1D"/>
    <w:p w:rsidR="00577D1D" w:rsidRPr="008842CE" w:rsidRDefault="00577D1D" w:rsidP="000A214C">
      <w:pPr>
        <w:pStyle w:val="af2"/>
        <w:jc w:val="both"/>
      </w:pPr>
    </w:p>
  </w:footnote>
  <w:footnote w:id="13">
    <w:p w:rsidR="00577D1D" w:rsidRPr="00D3436F" w:rsidRDefault="00577D1D"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4">
    <w:p w:rsidR="00577D1D" w:rsidRPr="00402BC3" w:rsidRDefault="00577D1D"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577D1D" w:rsidRPr="00552088" w:rsidRDefault="00577D1D"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77D1D" w:rsidRPr="00D3436F" w:rsidRDefault="00577D1D">
      <w:pPr>
        <w:pStyle w:val="af2"/>
        <w:rPr>
          <w:lang w:val="hy-AM"/>
        </w:rPr>
      </w:pPr>
    </w:p>
  </w:footnote>
  <w:footnote w:id="15">
    <w:p w:rsidR="00577D1D" w:rsidRPr="00D3436F" w:rsidRDefault="00577D1D"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577D1D" w:rsidRPr="008842CE" w:rsidRDefault="00577D1D"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77D1D" w:rsidRPr="00D3436F" w:rsidRDefault="00577D1D">
      <w:pPr>
        <w:pStyle w:val="af2"/>
        <w:rPr>
          <w:lang w:val="hy-AM"/>
        </w:rPr>
      </w:pPr>
    </w:p>
  </w:footnote>
  <w:footnote w:id="17">
    <w:p w:rsidR="00577D1D" w:rsidRPr="008842CE" w:rsidRDefault="00577D1D" w:rsidP="00413390">
      <w:pPr>
        <w:pStyle w:val="af2"/>
        <w:widowControl w:val="0"/>
        <w:jc w:val="both"/>
        <w:rPr>
          <w:rFonts w:ascii="GHEA Grapalat" w:hAnsi="GHEA Grapalat"/>
          <w:lang w:val="hy-AM"/>
        </w:rPr>
      </w:pPr>
      <w:r>
        <w:rPr>
          <w:rStyle w:val="af6"/>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577D1D" w:rsidRPr="008842CE" w:rsidRDefault="00577D1D"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577D1D" w:rsidRPr="00D3436F" w:rsidRDefault="00577D1D">
      <w:pPr>
        <w:pStyle w:val="af2"/>
        <w:rPr>
          <w:lang w:val="hy-AM"/>
        </w:rPr>
      </w:pPr>
    </w:p>
  </w:footnote>
  <w:footnote w:id="18">
    <w:p w:rsidR="00577D1D" w:rsidRPr="00E861BF" w:rsidRDefault="00577D1D"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9">
    <w:p w:rsidR="00577D1D" w:rsidRDefault="00577D1D"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577D1D" w:rsidRPr="00E861BF" w:rsidRDefault="00577D1D"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0">
    <w:p w:rsidR="00577D1D" w:rsidRPr="00E861BF" w:rsidRDefault="00577D1D"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21">
    <w:p w:rsidR="00577D1D" w:rsidRPr="008842CE" w:rsidRDefault="00577D1D"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22">
    <w:p w:rsidR="00577D1D" w:rsidRPr="008842CE" w:rsidRDefault="00577D1D"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01F23"/>
    <w:multiLevelType w:val="hybridMultilevel"/>
    <w:tmpl w:val="8C4CE8A6"/>
    <w:lvl w:ilvl="0" w:tplc="0419000F">
      <w:start w:val="1"/>
      <w:numFmt w:val="decimal"/>
      <w:lvlText w:val="%1."/>
      <w:lvlJc w:val="left"/>
      <w:pPr>
        <w:ind w:left="1292" w:hanging="360"/>
      </w:pPr>
    </w:lvl>
    <w:lvl w:ilvl="1" w:tplc="04190019" w:tentative="1">
      <w:start w:val="1"/>
      <w:numFmt w:val="lowerLetter"/>
      <w:lvlText w:val="%2."/>
      <w:lvlJc w:val="left"/>
      <w:pPr>
        <w:ind w:left="2012" w:hanging="360"/>
      </w:pPr>
    </w:lvl>
    <w:lvl w:ilvl="2" w:tplc="0419001B" w:tentative="1">
      <w:start w:val="1"/>
      <w:numFmt w:val="lowerRoman"/>
      <w:lvlText w:val="%3."/>
      <w:lvlJc w:val="right"/>
      <w:pPr>
        <w:ind w:left="2732" w:hanging="180"/>
      </w:pPr>
    </w:lvl>
    <w:lvl w:ilvl="3" w:tplc="0419000F" w:tentative="1">
      <w:start w:val="1"/>
      <w:numFmt w:val="decimal"/>
      <w:lvlText w:val="%4."/>
      <w:lvlJc w:val="left"/>
      <w:pPr>
        <w:ind w:left="3452" w:hanging="360"/>
      </w:pPr>
    </w:lvl>
    <w:lvl w:ilvl="4" w:tplc="04190019" w:tentative="1">
      <w:start w:val="1"/>
      <w:numFmt w:val="lowerLetter"/>
      <w:lvlText w:val="%5."/>
      <w:lvlJc w:val="left"/>
      <w:pPr>
        <w:ind w:left="4172" w:hanging="360"/>
      </w:pPr>
    </w:lvl>
    <w:lvl w:ilvl="5" w:tplc="0419001B" w:tentative="1">
      <w:start w:val="1"/>
      <w:numFmt w:val="lowerRoman"/>
      <w:lvlText w:val="%6."/>
      <w:lvlJc w:val="right"/>
      <w:pPr>
        <w:ind w:left="4892" w:hanging="180"/>
      </w:pPr>
    </w:lvl>
    <w:lvl w:ilvl="6" w:tplc="0419000F" w:tentative="1">
      <w:start w:val="1"/>
      <w:numFmt w:val="decimal"/>
      <w:lvlText w:val="%7."/>
      <w:lvlJc w:val="left"/>
      <w:pPr>
        <w:ind w:left="5612" w:hanging="360"/>
      </w:pPr>
    </w:lvl>
    <w:lvl w:ilvl="7" w:tplc="04190019" w:tentative="1">
      <w:start w:val="1"/>
      <w:numFmt w:val="lowerLetter"/>
      <w:lvlText w:val="%8."/>
      <w:lvlJc w:val="left"/>
      <w:pPr>
        <w:ind w:left="6332" w:hanging="360"/>
      </w:pPr>
    </w:lvl>
    <w:lvl w:ilvl="8" w:tplc="0419001B" w:tentative="1">
      <w:start w:val="1"/>
      <w:numFmt w:val="lowerRoman"/>
      <w:lvlText w:val="%9."/>
      <w:lvlJc w:val="right"/>
      <w:pPr>
        <w:ind w:left="7052" w:hanging="180"/>
      </w:p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A161D0"/>
    <w:multiLevelType w:val="multilevel"/>
    <w:tmpl w:val="83D8562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1E4D3420"/>
    <w:multiLevelType w:val="multilevel"/>
    <w:tmpl w:val="C338C0B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nsid w:val="3CD31AA2"/>
    <w:multiLevelType w:val="multilevel"/>
    <w:tmpl w:val="02EECE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4E5484D"/>
    <w:multiLevelType w:val="multilevel"/>
    <w:tmpl w:val="CC24194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ED45C46"/>
    <w:multiLevelType w:val="multilevel"/>
    <w:tmpl w:val="58EA93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A9A000B"/>
    <w:multiLevelType w:val="multilevel"/>
    <w:tmpl w:val="98C065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EC45EAD"/>
    <w:multiLevelType w:val="multilevel"/>
    <w:tmpl w:val="C1B4891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C53A4C"/>
    <w:multiLevelType w:val="multilevel"/>
    <w:tmpl w:val="4E8A670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8"/>
  </w:num>
  <w:num w:numId="3">
    <w:abstractNumId w:val="18"/>
  </w:num>
  <w:num w:numId="4">
    <w:abstractNumId w:val="11"/>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2"/>
  </w:num>
  <w:num w:numId="11">
    <w:abstractNumId w:val="6"/>
  </w:num>
  <w:num w:numId="12">
    <w:abstractNumId w:val="27"/>
  </w:num>
  <w:num w:numId="13">
    <w:abstractNumId w:val="25"/>
  </w:num>
  <w:num w:numId="14">
    <w:abstractNumId w:val="9"/>
  </w:num>
  <w:num w:numId="15">
    <w:abstractNumId w:val="26"/>
  </w:num>
  <w:num w:numId="16">
    <w:abstractNumId w:val="10"/>
  </w:num>
  <w:num w:numId="17">
    <w:abstractNumId w:val="3"/>
  </w:num>
  <w:num w:numId="18">
    <w:abstractNumId w:val="0"/>
  </w:num>
  <w:num w:numId="19">
    <w:abstractNumId w:val="13"/>
  </w:num>
  <w:num w:numId="20">
    <w:abstractNumId w:val="13"/>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5"/>
  </w:num>
  <w:num w:numId="24">
    <w:abstractNumId w:val="17"/>
  </w:num>
  <w:num w:numId="25">
    <w:abstractNumId w:val="16"/>
  </w:num>
  <w:num w:numId="26">
    <w:abstractNumId w:val="20"/>
  </w:num>
  <w:num w:numId="27">
    <w:abstractNumId w:val="4"/>
  </w:num>
  <w:num w:numId="28">
    <w:abstractNumId w:val="12"/>
  </w:num>
  <w:num w:numId="29">
    <w:abstractNumId w:val="7"/>
  </w:num>
  <w:num w:numId="30">
    <w:abstractNumId w:val="14"/>
  </w:num>
  <w:num w:numId="31">
    <w:abstractNumId w:val="24"/>
  </w:num>
  <w:num w:numId="32">
    <w:abstractNumId w:val="22"/>
  </w:num>
  <w:num w:numId="3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07EA3"/>
    <w:rsid w:val="00010ECA"/>
    <w:rsid w:val="00011CB9"/>
    <w:rsid w:val="00012347"/>
    <w:rsid w:val="00012E2C"/>
    <w:rsid w:val="00013093"/>
    <w:rsid w:val="000132F3"/>
    <w:rsid w:val="00013C24"/>
    <w:rsid w:val="0001591B"/>
    <w:rsid w:val="00016653"/>
    <w:rsid w:val="00016DFB"/>
    <w:rsid w:val="00017484"/>
    <w:rsid w:val="000209D3"/>
    <w:rsid w:val="00020B2E"/>
    <w:rsid w:val="00020C83"/>
    <w:rsid w:val="00021C2E"/>
    <w:rsid w:val="00021E9A"/>
    <w:rsid w:val="0002219F"/>
    <w:rsid w:val="000226AF"/>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18BF"/>
    <w:rsid w:val="000424BA"/>
    <w:rsid w:val="00042BD4"/>
    <w:rsid w:val="00043225"/>
    <w:rsid w:val="0004387F"/>
    <w:rsid w:val="000454BB"/>
    <w:rsid w:val="00046BAC"/>
    <w:rsid w:val="000473EF"/>
    <w:rsid w:val="00051490"/>
    <w:rsid w:val="00051B7F"/>
    <w:rsid w:val="00052084"/>
    <w:rsid w:val="000537FF"/>
    <w:rsid w:val="00053BFB"/>
    <w:rsid w:val="000540F1"/>
    <w:rsid w:val="000550DA"/>
    <w:rsid w:val="00055129"/>
    <w:rsid w:val="00055195"/>
    <w:rsid w:val="0005532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385F"/>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17F7"/>
    <w:rsid w:val="000A214C"/>
    <w:rsid w:val="000A323C"/>
    <w:rsid w:val="000A37CE"/>
    <w:rsid w:val="000A4FC5"/>
    <w:rsid w:val="000A5316"/>
    <w:rsid w:val="000A5B16"/>
    <w:rsid w:val="000A6B75"/>
    <w:rsid w:val="000A72AD"/>
    <w:rsid w:val="000A7528"/>
    <w:rsid w:val="000B033F"/>
    <w:rsid w:val="000B0B17"/>
    <w:rsid w:val="000B1896"/>
    <w:rsid w:val="000B259E"/>
    <w:rsid w:val="000B269D"/>
    <w:rsid w:val="000B2CFA"/>
    <w:rsid w:val="000B33B2"/>
    <w:rsid w:val="000B3864"/>
    <w:rsid w:val="000B6A70"/>
    <w:rsid w:val="000B700B"/>
    <w:rsid w:val="000B751B"/>
    <w:rsid w:val="000B7641"/>
    <w:rsid w:val="000B7C54"/>
    <w:rsid w:val="000C062F"/>
    <w:rsid w:val="000C0A9D"/>
    <w:rsid w:val="000C165F"/>
    <w:rsid w:val="000C2156"/>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3F"/>
    <w:rsid w:val="000D48B6"/>
    <w:rsid w:val="000D5766"/>
    <w:rsid w:val="000D590A"/>
    <w:rsid w:val="000D6018"/>
    <w:rsid w:val="000D6187"/>
    <w:rsid w:val="000D6A89"/>
    <w:rsid w:val="000D6C21"/>
    <w:rsid w:val="000D701E"/>
    <w:rsid w:val="000D77C1"/>
    <w:rsid w:val="000E13F8"/>
    <w:rsid w:val="000E1C31"/>
    <w:rsid w:val="000E2427"/>
    <w:rsid w:val="000E244D"/>
    <w:rsid w:val="000E267C"/>
    <w:rsid w:val="000E308B"/>
    <w:rsid w:val="000E3D1E"/>
    <w:rsid w:val="000E3F9A"/>
    <w:rsid w:val="000E4039"/>
    <w:rsid w:val="000E426E"/>
    <w:rsid w:val="000E4C35"/>
    <w:rsid w:val="000E4DE8"/>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67F"/>
    <w:rsid w:val="00104861"/>
    <w:rsid w:val="00105E06"/>
    <w:rsid w:val="00106365"/>
    <w:rsid w:val="00106D44"/>
    <w:rsid w:val="00106DEE"/>
    <w:rsid w:val="00110534"/>
    <w:rsid w:val="00110D13"/>
    <w:rsid w:val="00111EB9"/>
    <w:rsid w:val="00111FFB"/>
    <w:rsid w:val="0011340E"/>
    <w:rsid w:val="00113F0D"/>
    <w:rsid w:val="0011423D"/>
    <w:rsid w:val="00115905"/>
    <w:rsid w:val="001159FA"/>
    <w:rsid w:val="0011611E"/>
    <w:rsid w:val="001164E5"/>
    <w:rsid w:val="00117020"/>
    <w:rsid w:val="00117833"/>
    <w:rsid w:val="00117964"/>
    <w:rsid w:val="00117DAA"/>
    <w:rsid w:val="00122891"/>
    <w:rsid w:val="00122FC9"/>
    <w:rsid w:val="00123294"/>
    <w:rsid w:val="001235E7"/>
    <w:rsid w:val="00123F5E"/>
    <w:rsid w:val="00124461"/>
    <w:rsid w:val="00125A1D"/>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5C07"/>
    <w:rsid w:val="001672A9"/>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DB0"/>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8E4"/>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2470"/>
    <w:rsid w:val="001B32D9"/>
    <w:rsid w:val="001B37D2"/>
    <w:rsid w:val="001B45A9"/>
    <w:rsid w:val="001B478E"/>
    <w:rsid w:val="001B545F"/>
    <w:rsid w:val="001B6FCF"/>
    <w:rsid w:val="001C063C"/>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11A3"/>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3CD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06B"/>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6074"/>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B22"/>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53B"/>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9BD"/>
    <w:rsid w:val="002B0AEA"/>
    <w:rsid w:val="002B103D"/>
    <w:rsid w:val="002B121D"/>
    <w:rsid w:val="002B155B"/>
    <w:rsid w:val="002B1ABE"/>
    <w:rsid w:val="002B24A4"/>
    <w:rsid w:val="002B24E8"/>
    <w:rsid w:val="002B32D6"/>
    <w:rsid w:val="002B372D"/>
    <w:rsid w:val="002B3E53"/>
    <w:rsid w:val="002B4FD9"/>
    <w:rsid w:val="002B51FB"/>
    <w:rsid w:val="002B5F87"/>
    <w:rsid w:val="002B6360"/>
    <w:rsid w:val="002B6548"/>
    <w:rsid w:val="002B7388"/>
    <w:rsid w:val="002B7594"/>
    <w:rsid w:val="002C0665"/>
    <w:rsid w:val="002C071B"/>
    <w:rsid w:val="002C0DD6"/>
    <w:rsid w:val="002C1050"/>
    <w:rsid w:val="002C1982"/>
    <w:rsid w:val="002C1AE5"/>
    <w:rsid w:val="002C1C91"/>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DE0"/>
    <w:rsid w:val="002F1F78"/>
    <w:rsid w:val="002F2045"/>
    <w:rsid w:val="002F2657"/>
    <w:rsid w:val="002F2A55"/>
    <w:rsid w:val="002F2B23"/>
    <w:rsid w:val="002F35FE"/>
    <w:rsid w:val="002F371C"/>
    <w:rsid w:val="002F6164"/>
    <w:rsid w:val="002F6FA0"/>
    <w:rsid w:val="002F7000"/>
    <w:rsid w:val="002F7391"/>
    <w:rsid w:val="002F7A7E"/>
    <w:rsid w:val="00301193"/>
    <w:rsid w:val="0030129D"/>
    <w:rsid w:val="00301EBE"/>
    <w:rsid w:val="00303732"/>
    <w:rsid w:val="003041A8"/>
    <w:rsid w:val="003041AE"/>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8A6"/>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89A"/>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1D1"/>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470C"/>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CB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45C"/>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180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3E02"/>
    <w:rsid w:val="00514B2A"/>
    <w:rsid w:val="00514FA3"/>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8FD"/>
    <w:rsid w:val="00532B08"/>
    <w:rsid w:val="00532BC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333"/>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77D1D"/>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5A4"/>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58DC"/>
    <w:rsid w:val="005A6435"/>
    <w:rsid w:val="005A79EE"/>
    <w:rsid w:val="005A7FD2"/>
    <w:rsid w:val="005B1797"/>
    <w:rsid w:val="005B18D8"/>
    <w:rsid w:val="005B1CFC"/>
    <w:rsid w:val="005B1DD6"/>
    <w:rsid w:val="005B1E95"/>
    <w:rsid w:val="005B20E7"/>
    <w:rsid w:val="005B24F9"/>
    <w:rsid w:val="005B2723"/>
    <w:rsid w:val="005B2A24"/>
    <w:rsid w:val="005B3A59"/>
    <w:rsid w:val="005B3D25"/>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1AFE"/>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BF5"/>
    <w:rsid w:val="005E6D42"/>
    <w:rsid w:val="005F0715"/>
    <w:rsid w:val="005F09CE"/>
    <w:rsid w:val="005F1793"/>
    <w:rsid w:val="005F1DBB"/>
    <w:rsid w:val="005F1F95"/>
    <w:rsid w:val="005F25EF"/>
    <w:rsid w:val="005F2F3B"/>
    <w:rsid w:val="005F53F2"/>
    <w:rsid w:val="005F581A"/>
    <w:rsid w:val="005F6B23"/>
    <w:rsid w:val="005F7C1D"/>
    <w:rsid w:val="006040BC"/>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0B63"/>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0FE7"/>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0702"/>
    <w:rsid w:val="00691009"/>
    <w:rsid w:val="006912BB"/>
    <w:rsid w:val="00692C09"/>
    <w:rsid w:val="00692FA3"/>
    <w:rsid w:val="00693101"/>
    <w:rsid w:val="006936E9"/>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35C7"/>
    <w:rsid w:val="006C47F0"/>
    <w:rsid w:val="006C679A"/>
    <w:rsid w:val="006C7FD7"/>
    <w:rsid w:val="006D0B02"/>
    <w:rsid w:val="006D0D6F"/>
    <w:rsid w:val="006D0E83"/>
    <w:rsid w:val="006D110F"/>
    <w:rsid w:val="006D1826"/>
    <w:rsid w:val="006D1BA0"/>
    <w:rsid w:val="006D2DF7"/>
    <w:rsid w:val="006D4448"/>
    <w:rsid w:val="006D4E1D"/>
    <w:rsid w:val="006D5516"/>
    <w:rsid w:val="006D6150"/>
    <w:rsid w:val="006D624E"/>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2B98"/>
    <w:rsid w:val="007032AC"/>
    <w:rsid w:val="007035C9"/>
    <w:rsid w:val="00704898"/>
    <w:rsid w:val="00705492"/>
    <w:rsid w:val="00705706"/>
    <w:rsid w:val="007072C5"/>
    <w:rsid w:val="0070731F"/>
    <w:rsid w:val="00707B86"/>
    <w:rsid w:val="0071072D"/>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26D6"/>
    <w:rsid w:val="00735365"/>
    <w:rsid w:val="00736959"/>
    <w:rsid w:val="00736A43"/>
    <w:rsid w:val="00737986"/>
    <w:rsid w:val="00737B2F"/>
    <w:rsid w:val="00737D8E"/>
    <w:rsid w:val="00740919"/>
    <w:rsid w:val="00740CAA"/>
    <w:rsid w:val="00740EF5"/>
    <w:rsid w:val="00741ACC"/>
    <w:rsid w:val="00741D11"/>
    <w:rsid w:val="00742F7B"/>
    <w:rsid w:val="0074334C"/>
    <w:rsid w:val="007442CF"/>
    <w:rsid w:val="00744742"/>
    <w:rsid w:val="00744D01"/>
    <w:rsid w:val="00745561"/>
    <w:rsid w:val="00745EBC"/>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73F"/>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B5A"/>
    <w:rsid w:val="00774C67"/>
    <w:rsid w:val="0077504D"/>
    <w:rsid w:val="00775FAF"/>
    <w:rsid w:val="00776E6C"/>
    <w:rsid w:val="00777C49"/>
    <w:rsid w:val="00780D44"/>
    <w:rsid w:val="007811AE"/>
    <w:rsid w:val="007813EB"/>
    <w:rsid w:val="00781688"/>
    <w:rsid w:val="00782D3C"/>
    <w:rsid w:val="00782D60"/>
    <w:rsid w:val="0078387F"/>
    <w:rsid w:val="007839E7"/>
    <w:rsid w:val="00784CB7"/>
    <w:rsid w:val="007854B2"/>
    <w:rsid w:val="00785FE8"/>
    <w:rsid w:val="00786A78"/>
    <w:rsid w:val="007874CB"/>
    <w:rsid w:val="0078774A"/>
    <w:rsid w:val="00790715"/>
    <w:rsid w:val="00791764"/>
    <w:rsid w:val="00791FE4"/>
    <w:rsid w:val="007930E2"/>
    <w:rsid w:val="00793108"/>
    <w:rsid w:val="007938B0"/>
    <w:rsid w:val="00793E8B"/>
    <w:rsid w:val="00794790"/>
    <w:rsid w:val="00794CCF"/>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1AE"/>
    <w:rsid w:val="007B36E4"/>
    <w:rsid w:val="007B3F5F"/>
    <w:rsid w:val="007B67E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17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52E"/>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64DC"/>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2CC9"/>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E7AF6"/>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25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36C"/>
    <w:rsid w:val="00971CAE"/>
    <w:rsid w:val="00971F12"/>
    <w:rsid w:val="00971F4A"/>
    <w:rsid w:val="00972C1A"/>
    <w:rsid w:val="009732B6"/>
    <w:rsid w:val="00973601"/>
    <w:rsid w:val="0097362A"/>
    <w:rsid w:val="00973BAB"/>
    <w:rsid w:val="00973FB1"/>
    <w:rsid w:val="009771B9"/>
    <w:rsid w:val="00977559"/>
    <w:rsid w:val="009775DB"/>
    <w:rsid w:val="00981214"/>
    <w:rsid w:val="009813C4"/>
    <w:rsid w:val="00981540"/>
    <w:rsid w:val="0098244A"/>
    <w:rsid w:val="00983AF5"/>
    <w:rsid w:val="00984456"/>
    <w:rsid w:val="00984BDB"/>
    <w:rsid w:val="00985291"/>
    <w:rsid w:val="009865B0"/>
    <w:rsid w:val="009873DD"/>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671E"/>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3F8D"/>
    <w:rsid w:val="009E45F3"/>
    <w:rsid w:val="009E49AB"/>
    <w:rsid w:val="009E4A0F"/>
    <w:rsid w:val="009E4B46"/>
    <w:rsid w:val="009E5048"/>
    <w:rsid w:val="009E7100"/>
    <w:rsid w:val="009F0660"/>
    <w:rsid w:val="009F06BA"/>
    <w:rsid w:val="009F0AB3"/>
    <w:rsid w:val="009F0E95"/>
    <w:rsid w:val="009F10E4"/>
    <w:rsid w:val="009F18D0"/>
    <w:rsid w:val="009F1FF7"/>
    <w:rsid w:val="009F2C5D"/>
    <w:rsid w:val="009F30E4"/>
    <w:rsid w:val="009F337A"/>
    <w:rsid w:val="009F4638"/>
    <w:rsid w:val="009F5CC9"/>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6FA"/>
    <w:rsid w:val="00A35FB1"/>
    <w:rsid w:val="00A36591"/>
    <w:rsid w:val="00A368A2"/>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0A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A91"/>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1B72"/>
    <w:rsid w:val="00B31D11"/>
    <w:rsid w:val="00B32124"/>
    <w:rsid w:val="00B325AF"/>
    <w:rsid w:val="00B32C46"/>
    <w:rsid w:val="00B333DF"/>
    <w:rsid w:val="00B351F5"/>
    <w:rsid w:val="00B3612B"/>
    <w:rsid w:val="00B36765"/>
    <w:rsid w:val="00B369D8"/>
    <w:rsid w:val="00B37250"/>
    <w:rsid w:val="00B40233"/>
    <w:rsid w:val="00B413A8"/>
    <w:rsid w:val="00B415A4"/>
    <w:rsid w:val="00B425F0"/>
    <w:rsid w:val="00B4364F"/>
    <w:rsid w:val="00B4374E"/>
    <w:rsid w:val="00B44A67"/>
    <w:rsid w:val="00B46279"/>
    <w:rsid w:val="00B46D58"/>
    <w:rsid w:val="00B4794D"/>
    <w:rsid w:val="00B50F8D"/>
    <w:rsid w:val="00B514E8"/>
    <w:rsid w:val="00B51832"/>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96B"/>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5E11"/>
    <w:rsid w:val="00BB67B5"/>
    <w:rsid w:val="00BB682B"/>
    <w:rsid w:val="00BB74CF"/>
    <w:rsid w:val="00BC0BAC"/>
    <w:rsid w:val="00BC1555"/>
    <w:rsid w:val="00BC1804"/>
    <w:rsid w:val="00BC2255"/>
    <w:rsid w:val="00BC256B"/>
    <w:rsid w:val="00BC2E4D"/>
    <w:rsid w:val="00BC354F"/>
    <w:rsid w:val="00BC3E66"/>
    <w:rsid w:val="00BC4360"/>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5D"/>
    <w:rsid w:val="00BE45B6"/>
    <w:rsid w:val="00BE4CFA"/>
    <w:rsid w:val="00BE5381"/>
    <w:rsid w:val="00BE54A9"/>
    <w:rsid w:val="00BE5525"/>
    <w:rsid w:val="00BE557F"/>
    <w:rsid w:val="00BE5F44"/>
    <w:rsid w:val="00BE6363"/>
    <w:rsid w:val="00BE6F5D"/>
    <w:rsid w:val="00BE7FE1"/>
    <w:rsid w:val="00BF0913"/>
    <w:rsid w:val="00BF09F8"/>
    <w:rsid w:val="00BF0BF6"/>
    <w:rsid w:val="00BF1654"/>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7B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98F"/>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AF6"/>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1DF"/>
    <w:rsid w:val="00C6256F"/>
    <w:rsid w:val="00C627E7"/>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73F1"/>
    <w:rsid w:val="00C8055A"/>
    <w:rsid w:val="00C806B2"/>
    <w:rsid w:val="00C807D9"/>
    <w:rsid w:val="00C80B25"/>
    <w:rsid w:val="00C81187"/>
    <w:rsid w:val="00C813A9"/>
    <w:rsid w:val="00C816CA"/>
    <w:rsid w:val="00C81FE2"/>
    <w:rsid w:val="00C82BD2"/>
    <w:rsid w:val="00C83D8F"/>
    <w:rsid w:val="00C84419"/>
    <w:rsid w:val="00C84AF5"/>
    <w:rsid w:val="00C85FFA"/>
    <w:rsid w:val="00C861E9"/>
    <w:rsid w:val="00C864DC"/>
    <w:rsid w:val="00C86AB3"/>
    <w:rsid w:val="00C90796"/>
    <w:rsid w:val="00C9153B"/>
    <w:rsid w:val="00C91F69"/>
    <w:rsid w:val="00C9284F"/>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0B7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2D1B"/>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E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4B5D"/>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8C7"/>
    <w:rsid w:val="00D53FEB"/>
    <w:rsid w:val="00D5440E"/>
    <w:rsid w:val="00D5443D"/>
    <w:rsid w:val="00D54641"/>
    <w:rsid w:val="00D54E6F"/>
    <w:rsid w:val="00D5541F"/>
    <w:rsid w:val="00D5674E"/>
    <w:rsid w:val="00D56D2A"/>
    <w:rsid w:val="00D57126"/>
    <w:rsid w:val="00D57531"/>
    <w:rsid w:val="00D60E4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983"/>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866"/>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6ACE"/>
    <w:rsid w:val="00DE7706"/>
    <w:rsid w:val="00DE7753"/>
    <w:rsid w:val="00DE7F8F"/>
    <w:rsid w:val="00DF09E7"/>
    <w:rsid w:val="00DF0BD2"/>
    <w:rsid w:val="00DF11C4"/>
    <w:rsid w:val="00DF1625"/>
    <w:rsid w:val="00DF19A1"/>
    <w:rsid w:val="00DF3688"/>
    <w:rsid w:val="00DF4244"/>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27EBF"/>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6E49"/>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E93"/>
    <w:rsid w:val="00EC22F7"/>
    <w:rsid w:val="00EC2345"/>
    <w:rsid w:val="00EC2CDE"/>
    <w:rsid w:val="00EC362B"/>
    <w:rsid w:val="00EC400D"/>
    <w:rsid w:val="00EC4580"/>
    <w:rsid w:val="00EC5C41"/>
    <w:rsid w:val="00EC7188"/>
    <w:rsid w:val="00EC759E"/>
    <w:rsid w:val="00EC7897"/>
    <w:rsid w:val="00ED01EE"/>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15F7"/>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CF3"/>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023"/>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31A"/>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07E"/>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uiPriority w:val="9"/>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3">
    <w:name w:val="Emphasis"/>
    <w:qFormat/>
    <w:rsid w:val="00C91F69"/>
    <w:rPr>
      <w:i/>
      <w:iCs/>
    </w:rPr>
  </w:style>
  <w:style w:type="paragraph" w:customStyle="1" w:styleId="msonormal0">
    <w:name w:val="msonormal"/>
    <w:basedOn w:val="a"/>
    <w:rsid w:val="0097136C"/>
    <w:pPr>
      <w:spacing w:before="100" w:beforeAutospacing="1" w:after="100" w:afterAutospacing="1"/>
    </w:pPr>
    <w:rPr>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uiPriority w:val="9"/>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3">
    <w:name w:val="Emphasis"/>
    <w:qFormat/>
    <w:rsid w:val="00C91F69"/>
    <w:rPr>
      <w:i/>
      <w:iCs/>
    </w:rPr>
  </w:style>
  <w:style w:type="paragraph" w:customStyle="1" w:styleId="msonormal0">
    <w:name w:val="msonormal"/>
    <w:basedOn w:val="a"/>
    <w:rsid w:val="0097136C"/>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70855915">
      <w:bodyDiv w:val="1"/>
      <w:marLeft w:val="0"/>
      <w:marRight w:val="0"/>
      <w:marTop w:val="0"/>
      <w:marBottom w:val="0"/>
      <w:divBdr>
        <w:top w:val="none" w:sz="0" w:space="0" w:color="auto"/>
        <w:left w:val="none" w:sz="0" w:space="0" w:color="auto"/>
        <w:bottom w:val="none" w:sz="0" w:space="0" w:color="auto"/>
        <w:right w:val="none" w:sz="0" w:space="0" w:color="auto"/>
      </w:divBdr>
      <w:divsChild>
        <w:div w:id="579412587">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94585455">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10147585">
      <w:bodyDiv w:val="1"/>
      <w:marLeft w:val="0"/>
      <w:marRight w:val="0"/>
      <w:marTop w:val="0"/>
      <w:marBottom w:val="0"/>
      <w:divBdr>
        <w:top w:val="none" w:sz="0" w:space="0" w:color="auto"/>
        <w:left w:val="none" w:sz="0" w:space="0" w:color="auto"/>
        <w:bottom w:val="none" w:sz="0" w:space="0" w:color="auto"/>
        <w:right w:val="none" w:sz="0" w:space="0" w:color="auto"/>
      </w:divBdr>
      <w:divsChild>
        <w:div w:id="1826583035">
          <w:marLeft w:val="0"/>
          <w:marRight w:val="0"/>
          <w:marTop w:val="0"/>
          <w:marBottom w:val="0"/>
          <w:divBdr>
            <w:top w:val="none" w:sz="0" w:space="0" w:color="auto"/>
            <w:left w:val="none" w:sz="0" w:space="0" w:color="auto"/>
            <w:bottom w:val="none" w:sz="0" w:space="0" w:color="auto"/>
            <w:right w:val="none" w:sz="0" w:space="0" w:color="auto"/>
          </w:divBdr>
        </w:div>
      </w:divsChild>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7339858">
      <w:bodyDiv w:val="1"/>
      <w:marLeft w:val="0"/>
      <w:marRight w:val="0"/>
      <w:marTop w:val="0"/>
      <w:marBottom w:val="0"/>
      <w:divBdr>
        <w:top w:val="none" w:sz="0" w:space="0" w:color="auto"/>
        <w:left w:val="none" w:sz="0" w:space="0" w:color="auto"/>
        <w:bottom w:val="none" w:sz="0" w:space="0" w:color="auto"/>
        <w:right w:val="none" w:sz="0" w:space="0" w:color="auto"/>
      </w:divBdr>
      <w:divsChild>
        <w:div w:id="961880483">
          <w:marLeft w:val="0"/>
          <w:marRight w:val="0"/>
          <w:marTop w:val="0"/>
          <w:marBottom w:val="0"/>
          <w:divBdr>
            <w:top w:val="none" w:sz="0" w:space="0" w:color="auto"/>
            <w:left w:val="none" w:sz="0" w:space="0" w:color="auto"/>
            <w:bottom w:val="none" w:sz="0" w:space="0" w:color="auto"/>
            <w:right w:val="none" w:sz="0" w:space="0" w:color="auto"/>
          </w:divBdr>
        </w:div>
      </w:divsChild>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cretariat@minfin.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mail.ru/compose?To=melanyasimonyan@mail.ru" TargetMode="External"/><Relationship Id="rId4" Type="http://schemas.microsoft.com/office/2007/relationships/stylesWithEffects" Target="stylesWithEffects.xml"/><Relationship Id="rId9" Type="http://schemas.openxmlformats.org/officeDocument/2006/relationships/hyperlink" Target="https://e.mail.ru/compose?To=melanyasimonyan@mail.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A4850-1E15-4BCB-AA0E-A2244EB8F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116</Pages>
  <Words>22736</Words>
  <Characters>129600</Characters>
  <Application>Microsoft Office Word</Application>
  <DocSecurity>0</DocSecurity>
  <Lines>1080</Lines>
  <Paragraphs>304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152032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Aida</cp:lastModifiedBy>
  <cp:revision>10</cp:revision>
  <cp:lastPrinted>2018-02-16T07:12:00Z</cp:lastPrinted>
  <dcterms:created xsi:type="dcterms:W3CDTF">2019-12-14T17:12:00Z</dcterms:created>
  <dcterms:modified xsi:type="dcterms:W3CDTF">2019-12-17T09:09:00Z</dcterms:modified>
</cp:coreProperties>
</file>