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275B6" w14:textId="77777777" w:rsidR="001E29A9" w:rsidRPr="001E29A9" w:rsidRDefault="001E29A9" w:rsidP="001E29A9">
      <w:pPr>
        <w:rPr>
          <w:i/>
          <w:lang w:val="af-ZA"/>
        </w:rPr>
      </w:pPr>
    </w:p>
    <w:p w14:paraId="734A8215" w14:textId="77777777" w:rsidR="001E29A9" w:rsidRPr="001E29A9" w:rsidRDefault="001E29A9" w:rsidP="001E29A9">
      <w:pPr>
        <w:jc w:val="center"/>
        <w:rPr>
          <w:i/>
          <w:lang w:val="ru-RU"/>
        </w:rPr>
      </w:pPr>
      <w:r w:rsidRPr="001E29A9">
        <w:rPr>
          <w:i/>
          <w:lang w:val="ru-RU"/>
        </w:rPr>
        <w:t>ОБЪЯВЛЕНИЕ</w:t>
      </w:r>
    </w:p>
    <w:p w14:paraId="0C6D5DF6" w14:textId="77777777" w:rsidR="001E29A9" w:rsidRPr="001E29A9" w:rsidRDefault="001E29A9" w:rsidP="001E29A9">
      <w:pPr>
        <w:jc w:val="center"/>
        <w:rPr>
          <w:i/>
          <w:lang w:val="ru-RU"/>
        </w:rPr>
      </w:pPr>
      <w:r w:rsidRPr="001E29A9">
        <w:rPr>
          <w:i/>
          <w:lang w:val="ru-RU"/>
        </w:rPr>
        <w:t>ОБ ЗАПРОС КОТИРОВОК</w:t>
      </w:r>
    </w:p>
    <w:p w14:paraId="5ABA636F" w14:textId="77777777" w:rsidR="001E29A9" w:rsidRPr="001E29A9" w:rsidRDefault="001E29A9" w:rsidP="001E29A9">
      <w:pPr>
        <w:jc w:val="center"/>
        <w:rPr>
          <w:i/>
          <w:lang w:val="ru-RU"/>
        </w:rPr>
      </w:pPr>
      <w:r w:rsidRPr="001E29A9">
        <w:rPr>
          <w:i/>
          <w:lang w:val="ru-RU"/>
        </w:rPr>
        <w:t>Настоящий текст объявления утвержден Решением Оценочной Комиссии</w:t>
      </w:r>
    </w:p>
    <w:p w14:paraId="3B857496" w14:textId="1A1175E0" w:rsidR="001E29A9" w:rsidRPr="001E29A9" w:rsidRDefault="008C6A8A" w:rsidP="001E29A9">
      <w:pPr>
        <w:jc w:val="center"/>
        <w:rPr>
          <w:i/>
          <w:lang w:val="ru-RU"/>
        </w:rPr>
      </w:pPr>
      <w:r w:rsidRPr="00905E67">
        <w:rPr>
          <w:i/>
          <w:lang w:val="ru-RU"/>
        </w:rPr>
        <w:t xml:space="preserve">от </w:t>
      </w:r>
      <w:bookmarkStart w:id="0" w:name="_Hlk215666369"/>
      <w:r w:rsidR="00ED6456" w:rsidRPr="00905E67">
        <w:rPr>
          <w:rFonts w:ascii="Sylfaen" w:hAnsi="Sylfaen"/>
          <w:i/>
          <w:lang w:val="ru-RU"/>
        </w:rPr>
        <w:t xml:space="preserve">3 </w:t>
      </w:r>
      <w:r w:rsidRPr="00905E67">
        <w:rPr>
          <w:i/>
          <w:lang w:val="ru-RU"/>
        </w:rPr>
        <w:t xml:space="preserve">декабря </w:t>
      </w:r>
      <w:bookmarkEnd w:id="0"/>
      <w:r w:rsidRPr="00905E67">
        <w:rPr>
          <w:i/>
          <w:lang w:val="ru-RU"/>
        </w:rPr>
        <w:t>202</w:t>
      </w:r>
      <w:r w:rsidR="00ED6456" w:rsidRPr="00905E67">
        <w:rPr>
          <w:i/>
          <w:lang w:val="ru-RU"/>
        </w:rPr>
        <w:t>5</w:t>
      </w:r>
      <w:r w:rsidR="00DD51E6" w:rsidRPr="00905E67">
        <w:rPr>
          <w:i/>
          <w:lang w:val="ru-RU"/>
        </w:rPr>
        <w:t xml:space="preserve"> </w:t>
      </w:r>
      <w:r w:rsidR="001E29A9" w:rsidRPr="00905E67">
        <w:rPr>
          <w:i/>
          <w:lang w:val="ru-RU"/>
        </w:rPr>
        <w:t xml:space="preserve">года </w:t>
      </w:r>
      <w:r w:rsidR="001E29A9" w:rsidRPr="00905E67">
        <w:rPr>
          <w:i/>
        </w:rPr>
        <w:t>N</w:t>
      </w:r>
      <w:r w:rsidR="001E29A9" w:rsidRPr="00905E67">
        <w:rPr>
          <w:i/>
          <w:lang w:val="ru-RU"/>
        </w:rPr>
        <w:t xml:space="preserve"> 1</w:t>
      </w:r>
    </w:p>
    <w:p w14:paraId="09D6817A" w14:textId="77777777" w:rsidR="001E29A9" w:rsidRDefault="001E29A9" w:rsidP="001E29A9">
      <w:pPr>
        <w:jc w:val="both"/>
        <w:rPr>
          <w:i/>
          <w:lang w:val="af-ZA"/>
        </w:rPr>
      </w:pPr>
    </w:p>
    <w:p w14:paraId="0531D6C7" w14:textId="77777777" w:rsidR="001E29A9" w:rsidRPr="001E29A9" w:rsidRDefault="001E29A9" w:rsidP="001E29A9">
      <w:pPr>
        <w:jc w:val="both"/>
        <w:rPr>
          <w:i/>
          <w:lang w:val="af-ZA"/>
        </w:rPr>
      </w:pPr>
    </w:p>
    <w:p w14:paraId="64093F45" w14:textId="77777777" w:rsidR="001E29A9" w:rsidRPr="001E29A9" w:rsidRDefault="001E29A9" w:rsidP="001E29A9">
      <w:pPr>
        <w:jc w:val="both"/>
        <w:rPr>
          <w:i/>
          <w:lang w:val="ru-RU"/>
        </w:rPr>
      </w:pPr>
      <w:r w:rsidRPr="001E29A9">
        <w:rPr>
          <w:i/>
          <w:lang w:val="ru-RU"/>
        </w:rPr>
        <w:t>Заказчик «Центр поддержки детей и семьи Сюникской области» ГН</w:t>
      </w:r>
      <w:r w:rsidRPr="001E29A9">
        <w:rPr>
          <w:i/>
        </w:rPr>
        <w:t>K</w:t>
      </w:r>
      <w:r w:rsidRPr="001E29A9">
        <w:rPr>
          <w:i/>
          <w:lang w:val="ru-RU"/>
        </w:rPr>
        <w:t xml:space="preserve">О РА, находящийся по </w:t>
      </w:r>
      <w:proofErr w:type="gramStart"/>
      <w:r w:rsidRPr="001E29A9">
        <w:rPr>
          <w:i/>
          <w:lang w:val="ru-RU"/>
        </w:rPr>
        <w:t>адресу:,</w:t>
      </w:r>
      <w:proofErr w:type="gramEnd"/>
      <w:r w:rsidRPr="001E29A9">
        <w:rPr>
          <w:i/>
          <w:lang w:val="ru-RU"/>
        </w:rPr>
        <w:t xml:space="preserve"> Сюникская область, г. Капан, </w:t>
      </w:r>
      <w:proofErr w:type="spellStart"/>
      <w:r w:rsidRPr="001E29A9">
        <w:rPr>
          <w:i/>
          <w:lang w:val="ru-RU"/>
        </w:rPr>
        <w:t>Багаберд</w:t>
      </w:r>
      <w:proofErr w:type="spellEnd"/>
      <w:r w:rsidRPr="001E29A9">
        <w:rPr>
          <w:i/>
          <w:lang w:val="ru-RU"/>
        </w:rPr>
        <w:t xml:space="preserve"> 27, объявляет запрос котировок, который осуществляется в один этап</w:t>
      </w:r>
    </w:p>
    <w:p w14:paraId="51CD35FF" w14:textId="77777777" w:rsidR="001E29A9" w:rsidRPr="001E29A9" w:rsidRDefault="001E29A9" w:rsidP="001E29A9">
      <w:pPr>
        <w:jc w:val="both"/>
        <w:rPr>
          <w:i/>
          <w:lang w:val="ru-RU"/>
        </w:rPr>
      </w:pPr>
      <w:r w:rsidRPr="001E29A9">
        <w:rPr>
          <w:i/>
          <w:lang w:val="ru-RU"/>
        </w:rPr>
        <w:t>В результате данной процедуры участнику, избранному в установленном порядке, будет предложено заключить договор на приобретение канцелярских по процедуре запроса котировок для нужд ГНКО" Центр содействия детям и семье Сюникской области " (далее-договор):</w:t>
      </w:r>
    </w:p>
    <w:p w14:paraId="489D621C" w14:textId="77777777" w:rsidR="001E29A9" w:rsidRPr="001E29A9" w:rsidRDefault="001E29A9" w:rsidP="001E29A9">
      <w:pPr>
        <w:jc w:val="both"/>
        <w:rPr>
          <w:i/>
          <w:lang w:val="ru-RU"/>
        </w:rPr>
      </w:pPr>
      <w:r w:rsidRPr="001E29A9">
        <w:rPr>
          <w:i/>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E29A9">
        <w:rPr>
          <w:i/>
        </w:rPr>
        <w:t> </w:t>
      </w:r>
      <w:r w:rsidRPr="001E29A9">
        <w:rPr>
          <w:i/>
          <w:lang w:val="ru-RU"/>
        </w:rPr>
        <w:t>настоящей процедуре.</w:t>
      </w:r>
    </w:p>
    <w:p w14:paraId="58C9AA48" w14:textId="4B4E4D72" w:rsidR="001E29A9" w:rsidRPr="001E29A9" w:rsidRDefault="001E29A9" w:rsidP="001E29A9">
      <w:pPr>
        <w:jc w:val="both"/>
        <w:rPr>
          <w:i/>
          <w:lang w:val="ru-RU"/>
        </w:rPr>
      </w:pPr>
      <w:proofErr w:type="gramStart"/>
      <w:r w:rsidRPr="001E29A9">
        <w:rPr>
          <w:i/>
          <w:lang w:val="ru-RU"/>
        </w:rPr>
        <w:t>Условия</w:t>
      </w:r>
      <w:proofErr w:type="gramEnd"/>
      <w:r w:rsidRPr="001E29A9">
        <w:rPr>
          <w:i/>
          <w:lang w:val="ru-RU"/>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14:paraId="4B966B64" w14:textId="77777777" w:rsidR="001E29A9" w:rsidRPr="001E29A9" w:rsidRDefault="001E29A9" w:rsidP="001E29A9">
      <w:pPr>
        <w:jc w:val="both"/>
        <w:rPr>
          <w:i/>
          <w:lang w:val="ru-RU"/>
        </w:rPr>
      </w:pPr>
      <w:r w:rsidRPr="001E29A9">
        <w:rPr>
          <w:i/>
          <w:lang w:val="ru-RU"/>
        </w:rPr>
        <w:t>Отобранный участник определяется из числа участников, подавших заявки, оцененные удовлетворительно по неценовым условиям, по принципу предпочтения, отдаваемого участнику, представившему минимальное ценовое предложение.</w:t>
      </w:r>
    </w:p>
    <w:p w14:paraId="64A2AFFF" w14:textId="77777777" w:rsidR="001E29A9" w:rsidRPr="001E29A9" w:rsidRDefault="001E29A9" w:rsidP="001E29A9">
      <w:pPr>
        <w:jc w:val="both"/>
        <w:rPr>
          <w:i/>
          <w:lang w:val="ru-RU"/>
        </w:rPr>
      </w:pPr>
      <w:r w:rsidRPr="001E29A9">
        <w:rPr>
          <w:i/>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1E29A9">
        <w:rPr>
          <w:i/>
        </w:rPr>
        <w:t> </w:t>
      </w:r>
      <w:r w:rsidRPr="001E29A9">
        <w:rPr>
          <w:i/>
          <w:lang w:val="ru-RU"/>
        </w:rPr>
        <w:t>электронной форме в течение рабочего дня, следующего за днем получения заявления.</w:t>
      </w:r>
    </w:p>
    <w:p w14:paraId="5046AD37" w14:textId="77777777" w:rsidR="00953205" w:rsidRPr="00953205" w:rsidRDefault="00953205" w:rsidP="00953205">
      <w:pPr>
        <w:jc w:val="both"/>
        <w:rPr>
          <w:i/>
          <w:lang w:val="hy-AM"/>
        </w:rPr>
      </w:pPr>
      <w:r w:rsidRPr="00953205">
        <w:rPr>
          <w:i/>
          <w:lang w:val="ru-RU"/>
        </w:rPr>
        <w:t xml:space="preserve">Заявки на участие в настоящей процедуре необходимо подавать по адресу </w:t>
      </w:r>
      <w:proofErr w:type="spellStart"/>
      <w:r w:rsidRPr="00953205">
        <w:rPr>
          <w:i/>
          <w:lang w:val="ru-RU"/>
        </w:rPr>
        <w:t>Багаберд</w:t>
      </w:r>
      <w:proofErr w:type="spellEnd"/>
      <w:r w:rsidRPr="00953205">
        <w:rPr>
          <w:i/>
          <w:lang w:val="ru-RU"/>
        </w:rPr>
        <w:t>, Сюникская область, г. Капан, Армения, в документальной форме до 12: 00 часов 7-го дня, считая с даты публикации настоящего объявления</w:t>
      </w:r>
      <w:r w:rsidRPr="00953205">
        <w:rPr>
          <w:i/>
          <w:lang w:val="hy-AM"/>
        </w:rPr>
        <w:t>,</w:t>
      </w:r>
    </w:p>
    <w:p w14:paraId="4270002E" w14:textId="77777777" w:rsidR="001E29A9" w:rsidRPr="001E29A9" w:rsidRDefault="001E29A9" w:rsidP="001E29A9">
      <w:pPr>
        <w:jc w:val="both"/>
        <w:rPr>
          <w:i/>
          <w:lang w:val="ru-RU"/>
        </w:rPr>
      </w:pPr>
      <w:r w:rsidRPr="001E29A9">
        <w:rPr>
          <w:i/>
          <w:lang w:val="ru-RU"/>
        </w:rPr>
        <w:t>Заявки, кроме армянского, могут быть поданы на английском или русском языках:</w:t>
      </w:r>
    </w:p>
    <w:p w14:paraId="5DC3BF73" w14:textId="5D116E61" w:rsidR="00953205" w:rsidRPr="00953205" w:rsidRDefault="008C6A8A" w:rsidP="00953205">
      <w:pPr>
        <w:jc w:val="both"/>
        <w:rPr>
          <w:i/>
          <w:lang w:val="ru-RU"/>
        </w:rPr>
      </w:pPr>
      <w:r>
        <w:rPr>
          <w:i/>
          <w:lang w:val="ru-RU"/>
        </w:rPr>
        <w:t xml:space="preserve">Вскрытие заявок </w:t>
      </w:r>
      <w:r w:rsidRPr="00905E67">
        <w:rPr>
          <w:i/>
          <w:lang w:val="ru-RU"/>
        </w:rPr>
        <w:t xml:space="preserve">состоится </w:t>
      </w:r>
      <w:r w:rsidR="00164FED" w:rsidRPr="00905E67">
        <w:rPr>
          <w:rFonts w:ascii="Sylfaen" w:hAnsi="Sylfaen"/>
          <w:i/>
          <w:lang w:val="ru-RU"/>
        </w:rPr>
        <w:t>12</w:t>
      </w:r>
      <w:r w:rsidR="00164FED" w:rsidRPr="00905E67">
        <w:rPr>
          <w:i/>
          <w:lang w:val="ru-RU"/>
        </w:rPr>
        <w:t xml:space="preserve"> </w:t>
      </w:r>
      <w:r w:rsidR="00164FED" w:rsidRPr="00905E67">
        <w:rPr>
          <w:i/>
          <w:lang w:val="ru-RU"/>
        </w:rPr>
        <w:t xml:space="preserve">декабря </w:t>
      </w:r>
      <w:r w:rsidR="00953205" w:rsidRPr="00905E67">
        <w:rPr>
          <w:i/>
          <w:lang w:val="ru-RU"/>
        </w:rPr>
        <w:t>в 12:00</w:t>
      </w:r>
      <w:r w:rsidR="00953205" w:rsidRPr="00953205">
        <w:rPr>
          <w:i/>
          <w:lang w:val="ru-RU"/>
        </w:rPr>
        <w:t xml:space="preserve"> по адресу Ра, Сюникская область, г. Капан, </w:t>
      </w:r>
      <w:proofErr w:type="spellStart"/>
      <w:r w:rsidR="00953205" w:rsidRPr="00953205">
        <w:rPr>
          <w:i/>
          <w:lang w:val="ru-RU"/>
        </w:rPr>
        <w:t>Багаберд</w:t>
      </w:r>
      <w:proofErr w:type="spellEnd"/>
      <w:r w:rsidR="00953205" w:rsidRPr="00953205">
        <w:rPr>
          <w:i/>
          <w:lang w:val="ru-RU"/>
        </w:rPr>
        <w:t xml:space="preserve"> 27.</w:t>
      </w:r>
    </w:p>
    <w:p w14:paraId="39947758" w14:textId="77777777" w:rsidR="001E29A9" w:rsidRPr="001E29A9" w:rsidRDefault="001E29A9" w:rsidP="001E29A9">
      <w:pPr>
        <w:jc w:val="both"/>
        <w:rPr>
          <w:i/>
          <w:lang w:val="ru-RU"/>
        </w:rPr>
      </w:pPr>
      <w:r w:rsidRPr="001E29A9">
        <w:rPr>
          <w:i/>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14:paraId="0FB33946" w14:textId="77777777" w:rsidR="001E29A9" w:rsidRPr="001E29A9" w:rsidRDefault="001E29A9" w:rsidP="001E29A9">
      <w:pPr>
        <w:jc w:val="both"/>
        <w:rPr>
          <w:i/>
          <w:lang w:val="ru-RU"/>
        </w:rPr>
      </w:pPr>
      <w:r w:rsidRPr="001E29A9">
        <w:rPr>
          <w:i/>
          <w:lang w:val="ru-RU"/>
        </w:rPr>
        <w:t xml:space="preserve">Жалобы на данную процедуру должны быть поданы лицу, рассматривающему жалобы, связанные с закупками: г. Ереван, ул. </w:t>
      </w:r>
      <w:proofErr w:type="spellStart"/>
      <w:r w:rsidRPr="001E29A9">
        <w:rPr>
          <w:i/>
          <w:lang w:val="ru-RU"/>
        </w:rPr>
        <w:t>Мелик-Адамяна</w:t>
      </w:r>
      <w:proofErr w:type="spellEnd"/>
      <w:r w:rsidRPr="001E29A9">
        <w:rPr>
          <w:i/>
          <w:lang w:val="ru-RU"/>
        </w:rPr>
        <w:t xml:space="preserve"> 10 По адресу 1.</w:t>
      </w:r>
      <w:r w:rsidRPr="001E29A9">
        <w:rPr>
          <w:lang w:val="ru-RU"/>
        </w:rPr>
        <w:t xml:space="preserve"> </w:t>
      </w:r>
      <w:r w:rsidRPr="001E29A9">
        <w:rPr>
          <w:i/>
          <w:lang w:val="ru-RU"/>
        </w:rPr>
        <w:t>Опротестование осуществляется в порядке, установленном приглашением на настоящий конкурс. Для подачи жалобы требуется плата в размере 30 000 (тридцать тысяч) драмов Ра, которая должна быть перечислена на казначейский счет «900008000482», открытый на имя Министерства финансов Республики Армения.</w:t>
      </w:r>
    </w:p>
    <w:p w14:paraId="69A8DEC9" w14:textId="77777777" w:rsidR="001E29A9" w:rsidRPr="001E29A9" w:rsidRDefault="001E29A9" w:rsidP="001E29A9">
      <w:pPr>
        <w:jc w:val="both"/>
        <w:rPr>
          <w:i/>
          <w:lang w:val="ru-RU"/>
        </w:rPr>
      </w:pPr>
      <w:r w:rsidRPr="001E29A9">
        <w:rPr>
          <w:i/>
          <w:lang w:val="ru-RU"/>
        </w:rPr>
        <w:t>Для получения дополнительной информации, связанной с настоящим</w:t>
      </w:r>
      <w:r w:rsidRPr="001E29A9">
        <w:rPr>
          <w:i/>
        </w:rPr>
        <w:t> </w:t>
      </w:r>
      <w:r w:rsidRPr="001E29A9">
        <w:rPr>
          <w:i/>
          <w:lang w:val="ru-RU"/>
        </w:rPr>
        <w:t>объявлением, можете обратиться к секретарю Оценочной комиссии Марине Акопян</w:t>
      </w:r>
    </w:p>
    <w:p w14:paraId="0E77B33E" w14:textId="77777777" w:rsidR="001E29A9" w:rsidRPr="001E29A9" w:rsidRDefault="001E29A9" w:rsidP="001E29A9">
      <w:pPr>
        <w:jc w:val="both"/>
        <w:rPr>
          <w:i/>
          <w:lang w:val="ru-RU"/>
        </w:rPr>
      </w:pPr>
    </w:p>
    <w:p w14:paraId="21240C6B" w14:textId="77777777" w:rsidR="001E29A9" w:rsidRPr="001E29A9" w:rsidRDefault="001E29A9" w:rsidP="001E29A9">
      <w:pPr>
        <w:jc w:val="both"/>
        <w:rPr>
          <w:i/>
          <w:u w:val="single"/>
          <w:lang w:val="af-ZA"/>
        </w:rPr>
      </w:pPr>
      <w:r w:rsidRPr="001E29A9">
        <w:rPr>
          <w:i/>
          <w:lang w:val="ru-RU"/>
        </w:rPr>
        <w:t xml:space="preserve">Электронная почта </w:t>
      </w:r>
      <w:r w:rsidRPr="001E29A9">
        <w:rPr>
          <w:i/>
          <w:lang w:val="hy-AM"/>
        </w:rPr>
        <w:t>hmari6256@gmail.com</w:t>
      </w:r>
    </w:p>
    <w:p w14:paraId="7EFD35DD" w14:textId="77777777" w:rsidR="001E29A9" w:rsidRPr="001E29A9" w:rsidRDefault="001E29A9" w:rsidP="001E29A9">
      <w:pPr>
        <w:jc w:val="both"/>
        <w:rPr>
          <w:i/>
          <w:lang w:val="ru-RU"/>
        </w:rPr>
      </w:pPr>
      <w:r w:rsidRPr="001E29A9">
        <w:rPr>
          <w:i/>
          <w:lang w:val="ru-RU"/>
        </w:rPr>
        <w:t>«Центр поддержки детей и семьи Сюникской области» ГН</w:t>
      </w:r>
      <w:r w:rsidRPr="001E29A9">
        <w:rPr>
          <w:i/>
        </w:rPr>
        <w:t>K</w:t>
      </w:r>
      <w:r w:rsidRPr="001E29A9">
        <w:rPr>
          <w:i/>
          <w:lang w:val="ru-RU"/>
        </w:rPr>
        <w:t>О РА</w:t>
      </w:r>
    </w:p>
    <w:p w14:paraId="53086D0C" w14:textId="77777777" w:rsidR="00EF421E" w:rsidRPr="00EF0292" w:rsidRDefault="00EF421E" w:rsidP="001E29A9">
      <w:pPr>
        <w:jc w:val="both"/>
        <w:rPr>
          <w:lang w:val="ru-RU"/>
        </w:rPr>
      </w:pPr>
    </w:p>
    <w:p w14:paraId="054C58AE" w14:textId="77777777" w:rsidR="00297F6C" w:rsidRPr="00EF0292" w:rsidRDefault="00297F6C" w:rsidP="001E29A9">
      <w:pPr>
        <w:jc w:val="both"/>
        <w:rPr>
          <w:lang w:val="ru-RU"/>
        </w:rPr>
      </w:pPr>
    </w:p>
    <w:p w14:paraId="5CF2AD3A" w14:textId="77777777" w:rsidR="00297F6C" w:rsidRPr="00EF0292" w:rsidRDefault="00297F6C" w:rsidP="001E29A9">
      <w:pPr>
        <w:jc w:val="both"/>
        <w:rPr>
          <w:lang w:val="ru-RU"/>
        </w:rPr>
      </w:pPr>
    </w:p>
    <w:p w14:paraId="64EC75BE" w14:textId="77777777" w:rsidR="00297F6C" w:rsidRPr="00297F6C" w:rsidRDefault="00297F6C" w:rsidP="001E29A9">
      <w:pPr>
        <w:jc w:val="both"/>
        <w:rPr>
          <w:lang w:val="ru-RU"/>
        </w:rPr>
      </w:pPr>
    </w:p>
    <w:p w14:paraId="5E6DD489" w14:textId="77777777" w:rsidR="00297F6C" w:rsidRPr="00297F6C" w:rsidRDefault="00297F6C" w:rsidP="001E29A9">
      <w:pPr>
        <w:jc w:val="both"/>
        <w:rPr>
          <w:lang w:val="ru-RU"/>
        </w:rPr>
      </w:pPr>
    </w:p>
    <w:p w14:paraId="367F75CB" w14:textId="77777777" w:rsidR="00297F6C" w:rsidRPr="00297F6C" w:rsidRDefault="00297F6C" w:rsidP="001E29A9">
      <w:pPr>
        <w:jc w:val="both"/>
        <w:rPr>
          <w:lang w:val="ru-RU"/>
        </w:rPr>
      </w:pPr>
    </w:p>
    <w:p w14:paraId="52D6C769" w14:textId="77777777" w:rsidR="00297F6C" w:rsidRPr="00297F6C" w:rsidRDefault="00297F6C" w:rsidP="001E29A9">
      <w:pPr>
        <w:jc w:val="both"/>
        <w:rPr>
          <w:lang w:val="ru-RU"/>
        </w:rPr>
      </w:pPr>
    </w:p>
    <w:p w14:paraId="14ACD8BF" w14:textId="77777777" w:rsidR="00297F6C" w:rsidRPr="00297F6C" w:rsidRDefault="00297F6C" w:rsidP="001E29A9">
      <w:pPr>
        <w:jc w:val="both"/>
        <w:rPr>
          <w:lang w:val="ru-RU"/>
        </w:rPr>
      </w:pPr>
    </w:p>
    <w:p w14:paraId="4603C372" w14:textId="77777777" w:rsidR="00297F6C" w:rsidRPr="00297F6C" w:rsidRDefault="00297F6C" w:rsidP="001E29A9">
      <w:pPr>
        <w:jc w:val="both"/>
        <w:rPr>
          <w:lang w:val="ru-RU"/>
        </w:rPr>
      </w:pPr>
    </w:p>
    <w:p w14:paraId="196DBEC3" w14:textId="77777777" w:rsidR="00297F6C" w:rsidRPr="00297F6C" w:rsidRDefault="00297F6C" w:rsidP="001E29A9">
      <w:pPr>
        <w:jc w:val="both"/>
        <w:rPr>
          <w:lang w:val="ru-RU"/>
        </w:rPr>
      </w:pPr>
    </w:p>
    <w:p w14:paraId="223C0A38" w14:textId="77777777" w:rsidR="00297F6C" w:rsidRPr="00297F6C" w:rsidRDefault="00297F6C" w:rsidP="001E29A9">
      <w:pPr>
        <w:jc w:val="both"/>
        <w:rPr>
          <w:lang w:val="ru-RU"/>
        </w:rPr>
      </w:pPr>
    </w:p>
    <w:p w14:paraId="7460D5D7" w14:textId="77777777" w:rsidR="00297F6C" w:rsidRPr="00297F6C" w:rsidRDefault="00297F6C" w:rsidP="001E29A9">
      <w:pPr>
        <w:jc w:val="both"/>
        <w:rPr>
          <w:lang w:val="ru-RU"/>
        </w:rPr>
      </w:pPr>
    </w:p>
    <w:p w14:paraId="41F88E98" w14:textId="77777777" w:rsidR="00297F6C" w:rsidRPr="005726A7" w:rsidRDefault="00297F6C" w:rsidP="001E29A9">
      <w:pPr>
        <w:jc w:val="both"/>
        <w:rPr>
          <w:lang w:val="hy-AM"/>
        </w:rPr>
      </w:pPr>
    </w:p>
    <w:p w14:paraId="77832FDD" w14:textId="77777777" w:rsidR="00297F6C" w:rsidRPr="00297F6C" w:rsidRDefault="00297F6C" w:rsidP="001E29A9">
      <w:pPr>
        <w:jc w:val="both"/>
        <w:rPr>
          <w:lang w:val="ru-RU"/>
        </w:rPr>
      </w:pPr>
    </w:p>
    <w:p w14:paraId="7ED01888" w14:textId="77777777" w:rsidR="00297F6C" w:rsidRPr="00297F6C" w:rsidRDefault="00297F6C" w:rsidP="001E29A9">
      <w:pPr>
        <w:jc w:val="both"/>
        <w:rPr>
          <w:lang w:val="ru-RU"/>
        </w:rPr>
      </w:pPr>
    </w:p>
    <w:p w14:paraId="104A254D" w14:textId="77777777" w:rsidR="00297F6C" w:rsidRPr="00297F6C" w:rsidRDefault="00297F6C" w:rsidP="001E29A9">
      <w:pPr>
        <w:jc w:val="both"/>
        <w:rPr>
          <w:lang w:val="ru-RU"/>
        </w:rPr>
      </w:pPr>
    </w:p>
    <w:p w14:paraId="0785B33F" w14:textId="77777777" w:rsidR="00297F6C" w:rsidRPr="00297F6C" w:rsidRDefault="00297F6C" w:rsidP="001E29A9">
      <w:pPr>
        <w:jc w:val="both"/>
        <w:rPr>
          <w:lang w:val="ru-RU"/>
        </w:rPr>
      </w:pPr>
    </w:p>
    <w:p w14:paraId="2F3A3B2C" w14:textId="77777777" w:rsidR="00297F6C" w:rsidRPr="00297F6C" w:rsidRDefault="00297F6C" w:rsidP="00297F6C">
      <w:pPr>
        <w:jc w:val="right"/>
        <w:rPr>
          <w:rFonts w:ascii="Sylfaen" w:hAnsi="Sylfaen"/>
          <w:lang w:val="hy-AM"/>
        </w:rPr>
      </w:pPr>
      <w:r>
        <w:rPr>
          <w:rFonts w:ascii="Sylfaen" w:hAnsi="Sylfaen"/>
          <w:lang w:val="hy-AM"/>
        </w:rPr>
        <w:t xml:space="preserve">                                                                                                                                </w:t>
      </w:r>
    </w:p>
    <w:p w14:paraId="65857109" w14:textId="77777777" w:rsidR="00164FED" w:rsidRDefault="00164FED" w:rsidP="00297F6C">
      <w:pPr>
        <w:jc w:val="right"/>
        <w:rPr>
          <w:lang w:val="ru-RU" w:bidi="ru-RU"/>
        </w:rPr>
      </w:pPr>
    </w:p>
    <w:p w14:paraId="67FCE52B" w14:textId="64E5F8C4" w:rsidR="00297F6C" w:rsidRPr="00297F6C" w:rsidRDefault="00297F6C" w:rsidP="00297F6C">
      <w:pPr>
        <w:jc w:val="right"/>
        <w:rPr>
          <w:lang w:val="ru-RU" w:bidi="ru-RU"/>
        </w:rPr>
      </w:pPr>
      <w:r w:rsidRPr="00297F6C">
        <w:rPr>
          <w:lang w:val="ru-RU" w:bidi="ru-RU"/>
        </w:rPr>
        <w:lastRenderedPageBreak/>
        <w:t>Утверждено</w:t>
      </w:r>
    </w:p>
    <w:p w14:paraId="6BF088D2" w14:textId="5EA68CEC" w:rsidR="00297F6C" w:rsidRPr="00142E80" w:rsidRDefault="00297F6C" w:rsidP="00297F6C">
      <w:pPr>
        <w:jc w:val="right"/>
        <w:rPr>
          <w:rFonts w:ascii="Sylfaen" w:hAnsi="Sylfaen"/>
          <w:lang w:val="ru-RU" w:bidi="ru-RU"/>
        </w:rPr>
      </w:pPr>
      <w:r w:rsidRPr="00297F6C">
        <w:rPr>
          <w:lang w:val="ru-RU" w:bidi="ru-RU"/>
        </w:rPr>
        <w:t>Решением Оценочной комиссии запроса котировок</w:t>
      </w:r>
      <w:r w:rsidRPr="00297F6C">
        <w:rPr>
          <w:lang w:val="ru-RU" w:bidi="ru-RU"/>
        </w:rPr>
        <w:br/>
        <w:t>под кодом</w:t>
      </w:r>
      <w:r w:rsidRPr="00297F6C">
        <w:rPr>
          <w:rFonts w:ascii="Sylfaen" w:eastAsia="Times New Roman" w:hAnsi="Sylfaen" w:cs="Sylfaen"/>
          <w:color w:val="222222"/>
          <w:sz w:val="24"/>
          <w:szCs w:val="24"/>
          <w:shd w:val="clear" w:color="auto" w:fill="FFFFFF"/>
          <w:lang w:val="hy-AM"/>
        </w:rPr>
        <w:t xml:space="preserve"> </w:t>
      </w:r>
      <w:r w:rsidR="00CD5FB1" w:rsidRPr="00CD5FB1">
        <w:rPr>
          <w:rFonts w:ascii="Sylfaen" w:eastAsia="Times New Roman" w:hAnsi="Sylfaen" w:cs="Sylfaen"/>
          <w:color w:val="222222"/>
          <w:sz w:val="20"/>
          <w:szCs w:val="20"/>
          <w:shd w:val="clear" w:color="auto" w:fill="FFFFFF"/>
          <w:lang w:val="hy-AM"/>
        </w:rPr>
        <w:t>ՍՄԵԸԱԿՊ-ԳՀ</w:t>
      </w:r>
      <w:r w:rsidR="00CD5FB1" w:rsidRPr="00CD5FB1">
        <w:rPr>
          <w:rFonts w:ascii="Sylfaen" w:eastAsia="Times New Roman" w:hAnsi="Sylfaen" w:cs="Sylfaen"/>
          <w:color w:val="222222"/>
          <w:sz w:val="20"/>
          <w:szCs w:val="20"/>
          <w:shd w:val="clear" w:color="auto" w:fill="FFFFFF"/>
          <w:lang w:val="af-ZA"/>
        </w:rPr>
        <w:t>ԱՊՁԲ</w:t>
      </w:r>
      <w:r w:rsidR="00CD5FB1" w:rsidRPr="00CD5FB1">
        <w:rPr>
          <w:rFonts w:ascii="Sylfaen" w:eastAsia="Times New Roman" w:hAnsi="Sylfaen" w:cs="Sylfaen"/>
          <w:color w:val="222222"/>
          <w:sz w:val="20"/>
          <w:szCs w:val="20"/>
          <w:shd w:val="clear" w:color="auto" w:fill="FFFFFF"/>
          <w:lang w:val="hy-AM"/>
        </w:rPr>
        <w:t>-</w:t>
      </w:r>
      <w:r w:rsidR="00CD5FB1" w:rsidRPr="00CD5FB1">
        <w:rPr>
          <w:rFonts w:ascii="Sylfaen" w:eastAsia="Times New Roman" w:hAnsi="Sylfaen" w:cs="Sylfaen"/>
          <w:color w:val="222222"/>
          <w:sz w:val="20"/>
          <w:szCs w:val="20"/>
          <w:shd w:val="clear" w:color="auto" w:fill="FFFFFF"/>
          <w:lang w:val="af-ZA"/>
        </w:rPr>
        <w:t>26/</w:t>
      </w:r>
      <w:r w:rsidR="00CD5FB1" w:rsidRPr="00CD5FB1">
        <w:rPr>
          <w:rFonts w:ascii="Sylfaen" w:eastAsia="Times New Roman" w:hAnsi="Sylfaen" w:cs="Sylfaen"/>
          <w:color w:val="222222"/>
          <w:sz w:val="20"/>
          <w:szCs w:val="20"/>
          <w:shd w:val="clear" w:color="auto" w:fill="FFFFFF"/>
          <w:lang w:val="hy-AM"/>
        </w:rPr>
        <w:t>0</w:t>
      </w:r>
      <w:r w:rsidR="00CD5FB1" w:rsidRPr="00CD5FB1">
        <w:rPr>
          <w:rFonts w:ascii="Sylfaen" w:eastAsia="Times New Roman" w:hAnsi="Sylfaen" w:cs="Sylfaen"/>
          <w:color w:val="222222"/>
          <w:sz w:val="20"/>
          <w:szCs w:val="20"/>
          <w:shd w:val="clear" w:color="auto" w:fill="FFFFFF"/>
          <w:lang w:val="af-ZA"/>
        </w:rPr>
        <w:t>1</w:t>
      </w:r>
    </w:p>
    <w:p w14:paraId="5EF5A38E" w14:textId="6213CA5A" w:rsidR="00297F6C" w:rsidRPr="00297F6C" w:rsidRDefault="00297F6C" w:rsidP="00164FED">
      <w:pPr>
        <w:jc w:val="right"/>
        <w:rPr>
          <w:i/>
          <w:lang w:val="ru-RU" w:bidi="ru-RU"/>
        </w:rPr>
      </w:pPr>
      <w:r w:rsidRPr="008E5306">
        <w:rPr>
          <w:lang w:val="ru-RU" w:bidi="ru-RU"/>
        </w:rPr>
        <w:t xml:space="preserve">№ </w:t>
      </w:r>
      <w:r w:rsidRPr="008E5306">
        <w:rPr>
          <w:rFonts w:ascii="Sylfaen" w:hAnsi="Sylfaen"/>
          <w:lang w:val="hy-AM"/>
        </w:rPr>
        <w:t>1</w:t>
      </w:r>
      <w:r w:rsidR="00C3746A" w:rsidRPr="008E5306">
        <w:rPr>
          <w:lang w:val="ru-RU" w:bidi="ru-RU"/>
        </w:rPr>
        <w:t xml:space="preserve"> от </w:t>
      </w:r>
      <w:r w:rsidR="00164FED" w:rsidRPr="008E5306">
        <w:rPr>
          <w:lang w:val="ru-RU" w:bidi="ru-RU"/>
        </w:rPr>
        <w:t>03</w:t>
      </w:r>
      <w:r w:rsidRPr="008E5306">
        <w:rPr>
          <w:lang w:val="ru-RU" w:bidi="ru-RU"/>
        </w:rPr>
        <w:t>.</w:t>
      </w:r>
      <w:r w:rsidR="00164FED" w:rsidRPr="008E5306">
        <w:rPr>
          <w:lang w:val="ru-RU"/>
        </w:rPr>
        <w:t>12</w:t>
      </w:r>
      <w:r w:rsidRPr="008E5306">
        <w:rPr>
          <w:lang w:val="hy-AM"/>
        </w:rPr>
        <w:t>.</w:t>
      </w:r>
      <w:r w:rsidR="008C6A8A" w:rsidRPr="008E5306">
        <w:rPr>
          <w:lang w:val="ru-RU" w:bidi="ru-RU"/>
        </w:rPr>
        <w:t>202</w:t>
      </w:r>
      <w:r w:rsidR="00164FED" w:rsidRPr="008E5306">
        <w:rPr>
          <w:lang w:val="ru-RU" w:bidi="ru-RU"/>
        </w:rPr>
        <w:t>5</w:t>
      </w:r>
      <w:r w:rsidRPr="008E5306">
        <w:rPr>
          <w:lang w:val="ru-RU" w:bidi="ru-RU"/>
        </w:rPr>
        <w:t xml:space="preserve"> г.</w:t>
      </w:r>
    </w:p>
    <w:p w14:paraId="10906B3C" w14:textId="77777777" w:rsidR="00297F6C" w:rsidRDefault="00AB49AA" w:rsidP="00AB49AA">
      <w:pPr>
        <w:jc w:val="center"/>
        <w:rPr>
          <w:lang w:val="hy-AM"/>
        </w:rPr>
      </w:pPr>
      <w:r>
        <w:rPr>
          <w:lang w:val="hy-AM"/>
        </w:rPr>
        <w:t xml:space="preserve">        </w:t>
      </w:r>
    </w:p>
    <w:p w14:paraId="0F6E9ED0" w14:textId="77777777" w:rsidR="00AB49AA" w:rsidRDefault="00AB49AA" w:rsidP="00AB49AA">
      <w:pPr>
        <w:jc w:val="center"/>
        <w:rPr>
          <w:lang w:val="hy-AM"/>
        </w:rPr>
      </w:pPr>
    </w:p>
    <w:p w14:paraId="21CF4604" w14:textId="77777777" w:rsidR="00AB49AA" w:rsidRDefault="00AB49AA" w:rsidP="00AB49AA">
      <w:pPr>
        <w:jc w:val="center"/>
        <w:rPr>
          <w:lang w:val="hy-AM"/>
        </w:rPr>
      </w:pPr>
    </w:p>
    <w:p w14:paraId="27BDC0A0" w14:textId="77777777" w:rsidR="00AB49AA" w:rsidRDefault="00AB49AA" w:rsidP="00AB49AA">
      <w:pPr>
        <w:jc w:val="center"/>
        <w:rPr>
          <w:lang w:val="hy-AM"/>
        </w:rPr>
      </w:pPr>
    </w:p>
    <w:p w14:paraId="3593844E" w14:textId="77777777" w:rsidR="00AB49AA" w:rsidRDefault="00AB49AA" w:rsidP="00AB49AA">
      <w:pPr>
        <w:jc w:val="center"/>
        <w:rPr>
          <w:lang w:val="hy-AM"/>
        </w:rPr>
      </w:pPr>
    </w:p>
    <w:p w14:paraId="7747776E" w14:textId="77777777" w:rsidR="00AB49AA" w:rsidRDefault="00AB49AA" w:rsidP="00AB49AA">
      <w:pPr>
        <w:jc w:val="center"/>
        <w:rPr>
          <w:lang w:val="hy-AM"/>
        </w:rPr>
      </w:pPr>
    </w:p>
    <w:p w14:paraId="0BBDA1AA" w14:textId="77777777" w:rsidR="00AB49AA" w:rsidRDefault="00AB49AA" w:rsidP="00AB49AA">
      <w:pPr>
        <w:jc w:val="center"/>
        <w:rPr>
          <w:lang w:val="hy-AM"/>
        </w:rPr>
      </w:pPr>
    </w:p>
    <w:p w14:paraId="04EF9D0D" w14:textId="77777777" w:rsidR="00AB49AA" w:rsidRDefault="00AB49AA" w:rsidP="00AB49AA">
      <w:pPr>
        <w:jc w:val="center"/>
        <w:rPr>
          <w:lang w:val="hy-AM"/>
        </w:rPr>
      </w:pPr>
    </w:p>
    <w:p w14:paraId="7768A83A" w14:textId="77777777" w:rsidR="00AB49AA" w:rsidRDefault="00AB49AA" w:rsidP="00AB49AA">
      <w:pPr>
        <w:jc w:val="center"/>
        <w:rPr>
          <w:lang w:val="hy-AM"/>
        </w:rPr>
      </w:pPr>
    </w:p>
    <w:p w14:paraId="050AB53B" w14:textId="77777777" w:rsidR="00AB49AA" w:rsidRDefault="00AB49AA" w:rsidP="00AB49AA">
      <w:pPr>
        <w:jc w:val="center"/>
        <w:rPr>
          <w:lang w:val="hy-AM"/>
        </w:rPr>
      </w:pPr>
    </w:p>
    <w:p w14:paraId="06D74B2A" w14:textId="77777777" w:rsidR="00AB49AA" w:rsidRPr="00AB49AA" w:rsidRDefault="00AB49AA" w:rsidP="00AB49AA">
      <w:pPr>
        <w:jc w:val="center"/>
        <w:rPr>
          <w:rFonts w:ascii="Sylfaen" w:hAnsi="Sylfaen"/>
          <w:sz w:val="24"/>
          <w:szCs w:val="24"/>
          <w:lang w:val="hy-AM"/>
        </w:rPr>
      </w:pPr>
    </w:p>
    <w:p w14:paraId="0C6B3C9D" w14:textId="77777777" w:rsidR="00297F6C" w:rsidRPr="00AB49AA" w:rsidRDefault="00297F6C" w:rsidP="00AB49AA">
      <w:pPr>
        <w:jc w:val="center"/>
        <w:rPr>
          <w:rFonts w:ascii="Sylfaen" w:hAnsi="Sylfaen"/>
          <w:sz w:val="24"/>
          <w:szCs w:val="24"/>
          <w:lang w:val="ru-RU" w:bidi="ru-RU"/>
        </w:rPr>
      </w:pPr>
      <w:r w:rsidRPr="00AB49AA">
        <w:rPr>
          <w:rFonts w:ascii="Sylfaen" w:hAnsi="Sylfaen"/>
          <w:sz w:val="24"/>
          <w:szCs w:val="24"/>
          <w:lang w:val="ru-RU" w:bidi="ru-RU"/>
        </w:rPr>
        <w:t>ПРИГЛАШЕНИЕ</w:t>
      </w:r>
    </w:p>
    <w:p w14:paraId="090108EA" w14:textId="77777777" w:rsidR="00297F6C" w:rsidRPr="00AB49AA" w:rsidRDefault="00297F6C" w:rsidP="00AB49AA">
      <w:pPr>
        <w:jc w:val="center"/>
        <w:rPr>
          <w:rFonts w:ascii="Sylfaen" w:hAnsi="Sylfaen"/>
          <w:sz w:val="24"/>
          <w:szCs w:val="24"/>
          <w:lang w:val="ru-RU"/>
        </w:rPr>
      </w:pPr>
    </w:p>
    <w:p w14:paraId="07BF9D21" w14:textId="77777777" w:rsidR="00297F6C" w:rsidRPr="00AB49AA" w:rsidRDefault="00297F6C" w:rsidP="00AB49AA">
      <w:pPr>
        <w:jc w:val="center"/>
        <w:rPr>
          <w:rFonts w:ascii="Sylfaen" w:hAnsi="Sylfaen"/>
          <w:b/>
          <w:sz w:val="24"/>
          <w:szCs w:val="24"/>
          <w:lang w:val="ru-RU"/>
        </w:rPr>
      </w:pPr>
      <w:r w:rsidRPr="00AB49AA">
        <w:rPr>
          <w:rFonts w:ascii="Sylfaen" w:hAnsi="Sylfaen"/>
          <w:b/>
          <w:sz w:val="24"/>
          <w:szCs w:val="24"/>
          <w:lang w:val="ru-RU"/>
        </w:rPr>
        <w:t>«Центр поддержки детей и семьи Сюникской области»</w:t>
      </w:r>
      <w:r w:rsidRPr="00AB49AA">
        <w:rPr>
          <w:rFonts w:ascii="Sylfaen" w:hAnsi="Sylfaen"/>
          <w:i/>
          <w:sz w:val="24"/>
          <w:szCs w:val="24"/>
          <w:lang w:val="ru-RU"/>
        </w:rPr>
        <w:t xml:space="preserve"> </w:t>
      </w:r>
      <w:r w:rsidRPr="00AB49AA">
        <w:rPr>
          <w:rFonts w:ascii="Sylfaen" w:hAnsi="Sylfaen"/>
          <w:b/>
          <w:i/>
          <w:sz w:val="24"/>
          <w:szCs w:val="24"/>
          <w:lang w:val="ru-RU"/>
        </w:rPr>
        <w:t>ГН</w:t>
      </w:r>
      <w:r w:rsidRPr="00AB49AA">
        <w:rPr>
          <w:rFonts w:ascii="Sylfaen" w:hAnsi="Sylfaen"/>
          <w:b/>
          <w:i/>
          <w:sz w:val="24"/>
          <w:szCs w:val="24"/>
        </w:rPr>
        <w:t>K</w:t>
      </w:r>
      <w:r w:rsidRPr="00AB49AA">
        <w:rPr>
          <w:rFonts w:ascii="Sylfaen" w:hAnsi="Sylfaen"/>
          <w:b/>
          <w:i/>
          <w:sz w:val="24"/>
          <w:szCs w:val="24"/>
          <w:lang w:val="ru-RU"/>
        </w:rPr>
        <w:t>О</w:t>
      </w:r>
    </w:p>
    <w:p w14:paraId="5CFB9D3B" w14:textId="77777777" w:rsidR="00297F6C" w:rsidRPr="00AB49AA" w:rsidRDefault="00297F6C" w:rsidP="00AB49AA">
      <w:pPr>
        <w:jc w:val="center"/>
        <w:rPr>
          <w:rFonts w:ascii="Sylfaen" w:hAnsi="Sylfaen"/>
          <w:sz w:val="24"/>
          <w:szCs w:val="24"/>
          <w:lang w:val="ru-RU"/>
        </w:rPr>
      </w:pPr>
    </w:p>
    <w:p w14:paraId="3BCBBAA6" w14:textId="77777777" w:rsidR="00297F6C" w:rsidRPr="00AB49AA" w:rsidRDefault="00297F6C" w:rsidP="00AB49AA">
      <w:pPr>
        <w:jc w:val="center"/>
        <w:rPr>
          <w:rFonts w:ascii="Sylfaen" w:hAnsi="Sylfaen"/>
          <w:sz w:val="24"/>
          <w:szCs w:val="24"/>
          <w:lang w:val="ru-RU"/>
        </w:rPr>
      </w:pPr>
    </w:p>
    <w:p w14:paraId="11C44075" w14:textId="77777777" w:rsidR="00297F6C" w:rsidRPr="00AB49AA" w:rsidRDefault="00297F6C" w:rsidP="00AB49AA">
      <w:pPr>
        <w:jc w:val="center"/>
        <w:rPr>
          <w:rFonts w:ascii="Sylfaen" w:hAnsi="Sylfaen"/>
          <w:sz w:val="24"/>
          <w:szCs w:val="24"/>
          <w:lang w:val="ru-RU"/>
        </w:rPr>
      </w:pPr>
    </w:p>
    <w:p w14:paraId="30E98D4A" w14:textId="77777777" w:rsidR="00297F6C" w:rsidRPr="00AB49AA" w:rsidRDefault="00297F6C" w:rsidP="001E29A9">
      <w:pPr>
        <w:jc w:val="both"/>
        <w:rPr>
          <w:rFonts w:ascii="Sylfaen" w:hAnsi="Sylfaen"/>
          <w:sz w:val="24"/>
          <w:szCs w:val="24"/>
          <w:lang w:val="ru-RU"/>
        </w:rPr>
      </w:pPr>
    </w:p>
    <w:p w14:paraId="0ADE1FFC" w14:textId="77777777" w:rsidR="00297F6C" w:rsidRPr="00AB49AA" w:rsidRDefault="00297F6C" w:rsidP="00297F6C">
      <w:pPr>
        <w:jc w:val="both"/>
        <w:rPr>
          <w:rFonts w:ascii="Sylfaen" w:hAnsi="Sylfaen"/>
          <w:i/>
          <w:sz w:val="24"/>
          <w:szCs w:val="24"/>
          <w:lang w:val="ru-RU" w:bidi="ru-RU"/>
        </w:rPr>
      </w:pPr>
    </w:p>
    <w:p w14:paraId="067DC0B2" w14:textId="77777777" w:rsidR="00297F6C" w:rsidRPr="00AB49AA" w:rsidRDefault="00297F6C" w:rsidP="00297F6C">
      <w:pPr>
        <w:jc w:val="both"/>
        <w:rPr>
          <w:rFonts w:ascii="Sylfaen" w:hAnsi="Sylfaen"/>
          <w:i/>
          <w:sz w:val="24"/>
          <w:szCs w:val="24"/>
          <w:lang w:val="ru-RU" w:bidi="ru-RU"/>
        </w:rPr>
      </w:pPr>
    </w:p>
    <w:p w14:paraId="21561E58" w14:textId="77777777" w:rsidR="00297F6C" w:rsidRPr="00AB49AA" w:rsidRDefault="00297F6C" w:rsidP="00297F6C">
      <w:pPr>
        <w:jc w:val="both"/>
        <w:rPr>
          <w:rFonts w:ascii="Sylfaen" w:hAnsi="Sylfaen"/>
          <w:i/>
          <w:sz w:val="24"/>
          <w:szCs w:val="24"/>
          <w:lang w:val="ru-RU" w:bidi="ru-RU"/>
        </w:rPr>
      </w:pPr>
    </w:p>
    <w:p w14:paraId="7FD6D9DA" w14:textId="77777777" w:rsidR="00297F6C" w:rsidRPr="00AB49AA" w:rsidRDefault="00297F6C" w:rsidP="00297F6C">
      <w:pPr>
        <w:jc w:val="both"/>
        <w:rPr>
          <w:rFonts w:ascii="Sylfaen" w:hAnsi="Sylfaen"/>
          <w:i/>
          <w:sz w:val="24"/>
          <w:szCs w:val="24"/>
          <w:lang w:val="ru-RU" w:bidi="ru-RU"/>
        </w:rPr>
      </w:pPr>
    </w:p>
    <w:p w14:paraId="70706FC3" w14:textId="77777777" w:rsidR="00297F6C" w:rsidRPr="00AB49AA" w:rsidRDefault="00297F6C" w:rsidP="00297F6C">
      <w:pPr>
        <w:jc w:val="both"/>
        <w:rPr>
          <w:rFonts w:ascii="Sylfaen" w:hAnsi="Sylfaen"/>
          <w:i/>
          <w:sz w:val="24"/>
          <w:szCs w:val="24"/>
          <w:lang w:val="ru-RU" w:bidi="ru-RU"/>
        </w:rPr>
      </w:pPr>
    </w:p>
    <w:p w14:paraId="247C7784" w14:textId="77777777" w:rsidR="00297F6C" w:rsidRPr="00AB49AA" w:rsidRDefault="00297F6C" w:rsidP="00297F6C">
      <w:pPr>
        <w:jc w:val="both"/>
        <w:rPr>
          <w:rFonts w:ascii="Sylfaen" w:hAnsi="Sylfaen"/>
          <w:i/>
          <w:sz w:val="24"/>
          <w:szCs w:val="24"/>
          <w:lang w:val="ru-RU" w:bidi="ru-RU"/>
        </w:rPr>
      </w:pPr>
    </w:p>
    <w:p w14:paraId="5601B72D" w14:textId="77777777" w:rsidR="00297F6C" w:rsidRPr="00AB49AA" w:rsidRDefault="00297F6C" w:rsidP="00297F6C">
      <w:pPr>
        <w:jc w:val="both"/>
        <w:rPr>
          <w:rFonts w:ascii="Sylfaen" w:hAnsi="Sylfaen"/>
          <w:i/>
          <w:sz w:val="24"/>
          <w:szCs w:val="24"/>
          <w:lang w:val="ru-RU" w:bidi="ru-RU"/>
        </w:rPr>
      </w:pPr>
    </w:p>
    <w:p w14:paraId="1ADD2A58" w14:textId="77777777" w:rsidR="00297F6C" w:rsidRPr="00AB49AA" w:rsidRDefault="00297F6C" w:rsidP="00297F6C">
      <w:pPr>
        <w:jc w:val="both"/>
        <w:rPr>
          <w:rFonts w:ascii="Sylfaen" w:hAnsi="Sylfaen"/>
          <w:i/>
          <w:sz w:val="24"/>
          <w:szCs w:val="24"/>
          <w:lang w:val="ru-RU" w:bidi="ru-RU"/>
        </w:rPr>
      </w:pPr>
    </w:p>
    <w:p w14:paraId="31AE2226" w14:textId="77777777" w:rsidR="00297F6C" w:rsidRPr="00AB49AA" w:rsidRDefault="00297F6C" w:rsidP="00297F6C">
      <w:pPr>
        <w:jc w:val="both"/>
        <w:rPr>
          <w:rFonts w:ascii="Sylfaen" w:hAnsi="Sylfaen"/>
          <w:i/>
          <w:sz w:val="24"/>
          <w:szCs w:val="24"/>
          <w:lang w:val="ru-RU" w:bidi="ru-RU"/>
        </w:rPr>
      </w:pPr>
    </w:p>
    <w:p w14:paraId="0060DDC8" w14:textId="77777777" w:rsidR="00297F6C" w:rsidRPr="00AB49AA" w:rsidRDefault="00297F6C" w:rsidP="00297F6C">
      <w:pPr>
        <w:jc w:val="both"/>
        <w:rPr>
          <w:rFonts w:ascii="Sylfaen" w:hAnsi="Sylfaen"/>
          <w:i/>
          <w:sz w:val="24"/>
          <w:szCs w:val="24"/>
          <w:lang w:val="ru-RU" w:bidi="ru-RU"/>
        </w:rPr>
      </w:pPr>
    </w:p>
    <w:p w14:paraId="1F28EA32" w14:textId="77777777" w:rsidR="00297F6C" w:rsidRPr="00AB49AA" w:rsidRDefault="00297F6C" w:rsidP="00297F6C">
      <w:pPr>
        <w:jc w:val="both"/>
        <w:rPr>
          <w:rFonts w:ascii="Sylfaen" w:hAnsi="Sylfaen"/>
          <w:i/>
          <w:sz w:val="24"/>
          <w:szCs w:val="24"/>
          <w:lang w:val="ru-RU" w:bidi="ru-RU"/>
        </w:rPr>
      </w:pPr>
    </w:p>
    <w:p w14:paraId="7FAD3DE7" w14:textId="77777777" w:rsidR="00297F6C" w:rsidRPr="00AB49AA" w:rsidRDefault="00297F6C" w:rsidP="00297F6C">
      <w:pPr>
        <w:jc w:val="both"/>
        <w:rPr>
          <w:rFonts w:ascii="Sylfaen" w:hAnsi="Sylfaen"/>
          <w:i/>
          <w:sz w:val="24"/>
          <w:szCs w:val="24"/>
          <w:lang w:val="ru-RU" w:bidi="ru-RU"/>
        </w:rPr>
      </w:pPr>
    </w:p>
    <w:p w14:paraId="342CC8EB" w14:textId="77777777" w:rsidR="00297F6C" w:rsidRPr="00AB49AA" w:rsidRDefault="00297F6C" w:rsidP="00297F6C">
      <w:pPr>
        <w:jc w:val="both"/>
        <w:rPr>
          <w:rFonts w:ascii="Sylfaen" w:hAnsi="Sylfaen"/>
          <w:i/>
          <w:sz w:val="24"/>
          <w:szCs w:val="24"/>
          <w:lang w:val="ru-RU" w:bidi="ru-RU"/>
        </w:rPr>
      </w:pPr>
    </w:p>
    <w:p w14:paraId="3524BEE8" w14:textId="77777777" w:rsidR="00297F6C" w:rsidRPr="00AB49AA" w:rsidRDefault="00297F6C" w:rsidP="00297F6C">
      <w:pPr>
        <w:jc w:val="both"/>
        <w:rPr>
          <w:rFonts w:ascii="Sylfaen" w:hAnsi="Sylfaen"/>
          <w:i/>
          <w:sz w:val="24"/>
          <w:szCs w:val="24"/>
          <w:lang w:val="ru-RU" w:bidi="ru-RU"/>
        </w:rPr>
      </w:pPr>
    </w:p>
    <w:p w14:paraId="5DBC9475" w14:textId="77777777" w:rsidR="005726A7" w:rsidRPr="00AB49AA" w:rsidRDefault="005726A7" w:rsidP="00297F6C">
      <w:pPr>
        <w:jc w:val="both"/>
        <w:rPr>
          <w:rFonts w:ascii="Sylfaen" w:hAnsi="Sylfaen"/>
          <w:i/>
          <w:sz w:val="24"/>
          <w:szCs w:val="24"/>
          <w:lang w:val="hy-AM" w:bidi="ru-RU"/>
        </w:rPr>
      </w:pPr>
    </w:p>
    <w:p w14:paraId="269845F7" w14:textId="77777777" w:rsidR="005726A7" w:rsidRPr="00AB49AA" w:rsidRDefault="005726A7" w:rsidP="00297F6C">
      <w:pPr>
        <w:jc w:val="both"/>
        <w:rPr>
          <w:rFonts w:ascii="Sylfaen" w:hAnsi="Sylfaen"/>
          <w:i/>
          <w:sz w:val="24"/>
          <w:szCs w:val="24"/>
          <w:lang w:val="hy-AM" w:bidi="ru-RU"/>
        </w:rPr>
      </w:pPr>
    </w:p>
    <w:p w14:paraId="3AC0D911" w14:textId="77777777" w:rsidR="005726A7" w:rsidRPr="00AB49AA" w:rsidRDefault="005726A7" w:rsidP="00297F6C">
      <w:pPr>
        <w:jc w:val="both"/>
        <w:rPr>
          <w:rFonts w:ascii="Sylfaen" w:hAnsi="Sylfaen"/>
          <w:i/>
          <w:sz w:val="24"/>
          <w:szCs w:val="24"/>
          <w:lang w:val="hy-AM" w:bidi="ru-RU"/>
        </w:rPr>
      </w:pPr>
    </w:p>
    <w:p w14:paraId="13542DD5" w14:textId="77777777" w:rsidR="005726A7" w:rsidRPr="00AB49AA" w:rsidRDefault="005726A7" w:rsidP="00297F6C">
      <w:pPr>
        <w:jc w:val="both"/>
        <w:rPr>
          <w:rFonts w:ascii="Sylfaen" w:hAnsi="Sylfaen"/>
          <w:i/>
          <w:sz w:val="24"/>
          <w:szCs w:val="24"/>
          <w:lang w:val="hy-AM" w:bidi="ru-RU"/>
        </w:rPr>
      </w:pPr>
    </w:p>
    <w:p w14:paraId="1F6EF0E3" w14:textId="77777777" w:rsidR="005726A7" w:rsidRPr="00AB49AA" w:rsidRDefault="005726A7" w:rsidP="00297F6C">
      <w:pPr>
        <w:jc w:val="both"/>
        <w:rPr>
          <w:rFonts w:ascii="Sylfaen" w:hAnsi="Sylfaen"/>
          <w:i/>
          <w:sz w:val="24"/>
          <w:szCs w:val="24"/>
          <w:lang w:val="hy-AM" w:bidi="ru-RU"/>
        </w:rPr>
      </w:pPr>
    </w:p>
    <w:p w14:paraId="7E1C0A41" w14:textId="77777777" w:rsidR="005726A7" w:rsidRPr="00AB49AA" w:rsidRDefault="005726A7" w:rsidP="00297F6C">
      <w:pPr>
        <w:jc w:val="both"/>
        <w:rPr>
          <w:rFonts w:ascii="Sylfaen" w:hAnsi="Sylfaen"/>
          <w:i/>
          <w:sz w:val="24"/>
          <w:szCs w:val="24"/>
          <w:lang w:val="hy-AM" w:bidi="ru-RU"/>
        </w:rPr>
      </w:pPr>
    </w:p>
    <w:p w14:paraId="14C25EFF" w14:textId="77777777" w:rsidR="005726A7" w:rsidRPr="00AB49AA" w:rsidRDefault="005726A7" w:rsidP="00297F6C">
      <w:pPr>
        <w:jc w:val="both"/>
        <w:rPr>
          <w:rFonts w:ascii="Sylfaen" w:hAnsi="Sylfaen"/>
          <w:i/>
          <w:sz w:val="24"/>
          <w:szCs w:val="24"/>
          <w:lang w:val="hy-AM" w:bidi="ru-RU"/>
        </w:rPr>
      </w:pPr>
    </w:p>
    <w:p w14:paraId="7FC30804" w14:textId="77777777" w:rsidR="005726A7" w:rsidRPr="00AB49AA" w:rsidRDefault="005726A7" w:rsidP="00297F6C">
      <w:pPr>
        <w:jc w:val="both"/>
        <w:rPr>
          <w:rFonts w:ascii="Sylfaen" w:hAnsi="Sylfaen"/>
          <w:i/>
          <w:sz w:val="24"/>
          <w:szCs w:val="24"/>
          <w:lang w:val="hy-AM" w:bidi="ru-RU"/>
        </w:rPr>
      </w:pPr>
    </w:p>
    <w:p w14:paraId="7817882C" w14:textId="77777777" w:rsidR="005726A7" w:rsidRPr="00AB49AA" w:rsidRDefault="005726A7" w:rsidP="00297F6C">
      <w:pPr>
        <w:jc w:val="both"/>
        <w:rPr>
          <w:rFonts w:ascii="Sylfaen" w:hAnsi="Sylfaen"/>
          <w:i/>
          <w:sz w:val="24"/>
          <w:szCs w:val="24"/>
          <w:lang w:val="hy-AM" w:bidi="ru-RU"/>
        </w:rPr>
      </w:pPr>
    </w:p>
    <w:p w14:paraId="39CFF09A" w14:textId="77777777" w:rsidR="005726A7" w:rsidRPr="00AB49AA" w:rsidRDefault="005726A7" w:rsidP="00297F6C">
      <w:pPr>
        <w:jc w:val="both"/>
        <w:rPr>
          <w:rFonts w:ascii="Sylfaen" w:hAnsi="Sylfaen"/>
          <w:i/>
          <w:sz w:val="24"/>
          <w:szCs w:val="24"/>
          <w:lang w:val="hy-AM" w:bidi="ru-RU"/>
        </w:rPr>
      </w:pPr>
    </w:p>
    <w:p w14:paraId="794E1E15" w14:textId="77777777" w:rsidR="005726A7" w:rsidRPr="00AB49AA" w:rsidRDefault="005726A7" w:rsidP="00297F6C">
      <w:pPr>
        <w:jc w:val="both"/>
        <w:rPr>
          <w:rFonts w:ascii="Sylfaen" w:hAnsi="Sylfaen"/>
          <w:i/>
          <w:sz w:val="24"/>
          <w:szCs w:val="24"/>
          <w:lang w:val="hy-AM" w:bidi="ru-RU"/>
        </w:rPr>
      </w:pPr>
    </w:p>
    <w:p w14:paraId="44E4F92D" w14:textId="77777777" w:rsidR="005726A7" w:rsidRPr="00AB49AA" w:rsidRDefault="005726A7" w:rsidP="00297F6C">
      <w:pPr>
        <w:jc w:val="both"/>
        <w:rPr>
          <w:rFonts w:ascii="Sylfaen" w:hAnsi="Sylfaen"/>
          <w:i/>
          <w:sz w:val="24"/>
          <w:szCs w:val="24"/>
          <w:lang w:val="hy-AM" w:bidi="ru-RU"/>
        </w:rPr>
      </w:pPr>
    </w:p>
    <w:p w14:paraId="1F37FC68" w14:textId="77777777" w:rsidR="005726A7" w:rsidRPr="00AB49AA" w:rsidRDefault="005726A7" w:rsidP="00297F6C">
      <w:pPr>
        <w:jc w:val="both"/>
        <w:rPr>
          <w:rFonts w:ascii="Sylfaen" w:hAnsi="Sylfaen"/>
          <w:i/>
          <w:sz w:val="24"/>
          <w:szCs w:val="24"/>
          <w:lang w:val="hy-AM" w:bidi="ru-RU"/>
        </w:rPr>
      </w:pPr>
    </w:p>
    <w:p w14:paraId="41DAD914" w14:textId="77777777" w:rsidR="005726A7" w:rsidRPr="00AB49AA" w:rsidRDefault="005726A7" w:rsidP="00297F6C">
      <w:pPr>
        <w:jc w:val="both"/>
        <w:rPr>
          <w:rFonts w:ascii="Sylfaen" w:hAnsi="Sylfaen"/>
          <w:i/>
          <w:sz w:val="24"/>
          <w:szCs w:val="24"/>
          <w:lang w:val="hy-AM" w:bidi="ru-RU"/>
        </w:rPr>
      </w:pPr>
    </w:p>
    <w:p w14:paraId="03C6B00F" w14:textId="77777777" w:rsidR="005726A7" w:rsidRPr="00AB49AA" w:rsidRDefault="005726A7" w:rsidP="00297F6C">
      <w:pPr>
        <w:jc w:val="both"/>
        <w:rPr>
          <w:rFonts w:ascii="Sylfaen" w:hAnsi="Sylfaen"/>
          <w:i/>
          <w:sz w:val="24"/>
          <w:szCs w:val="24"/>
          <w:lang w:val="hy-AM" w:bidi="ru-RU"/>
        </w:rPr>
      </w:pPr>
    </w:p>
    <w:p w14:paraId="785CD01D" w14:textId="77777777" w:rsidR="005726A7" w:rsidRPr="00AB49AA" w:rsidRDefault="005726A7" w:rsidP="00297F6C">
      <w:pPr>
        <w:jc w:val="both"/>
        <w:rPr>
          <w:rFonts w:ascii="Sylfaen" w:hAnsi="Sylfaen"/>
          <w:i/>
          <w:sz w:val="24"/>
          <w:szCs w:val="24"/>
          <w:lang w:val="hy-AM" w:bidi="ru-RU"/>
        </w:rPr>
      </w:pPr>
    </w:p>
    <w:p w14:paraId="1BA8F03C" w14:textId="77777777" w:rsidR="00AB49AA" w:rsidRPr="00AB49AA" w:rsidRDefault="00AB49AA" w:rsidP="00297F6C">
      <w:pPr>
        <w:jc w:val="both"/>
        <w:rPr>
          <w:rFonts w:ascii="Sylfaen" w:hAnsi="Sylfaen"/>
          <w:i/>
          <w:sz w:val="24"/>
          <w:szCs w:val="24"/>
          <w:lang w:val="hy-AM" w:bidi="ru-RU"/>
        </w:rPr>
      </w:pPr>
    </w:p>
    <w:p w14:paraId="3B14DF7A" w14:textId="77777777" w:rsidR="00AB49AA" w:rsidRPr="00AB49AA" w:rsidRDefault="00AB49AA" w:rsidP="00297F6C">
      <w:pPr>
        <w:jc w:val="both"/>
        <w:rPr>
          <w:rFonts w:ascii="Sylfaen" w:hAnsi="Sylfaen"/>
          <w:i/>
          <w:sz w:val="24"/>
          <w:szCs w:val="24"/>
          <w:lang w:val="hy-AM" w:bidi="ru-RU"/>
        </w:rPr>
      </w:pPr>
    </w:p>
    <w:p w14:paraId="2ACE0F35" w14:textId="77777777" w:rsidR="00AB49AA" w:rsidRPr="00AB49AA" w:rsidRDefault="00AB49AA" w:rsidP="00297F6C">
      <w:pPr>
        <w:jc w:val="both"/>
        <w:rPr>
          <w:rFonts w:ascii="Sylfaen" w:hAnsi="Sylfaen"/>
          <w:i/>
          <w:sz w:val="24"/>
          <w:szCs w:val="24"/>
          <w:lang w:val="hy-AM" w:bidi="ru-RU"/>
        </w:rPr>
      </w:pPr>
    </w:p>
    <w:p w14:paraId="3E2A2D76" w14:textId="77777777" w:rsidR="00AB49AA" w:rsidRPr="00AB49AA" w:rsidRDefault="00AB49AA" w:rsidP="00297F6C">
      <w:pPr>
        <w:jc w:val="both"/>
        <w:rPr>
          <w:rFonts w:ascii="Sylfaen" w:hAnsi="Sylfaen"/>
          <w:i/>
          <w:sz w:val="24"/>
          <w:szCs w:val="24"/>
          <w:lang w:val="hy-AM" w:bidi="ru-RU"/>
        </w:rPr>
      </w:pPr>
    </w:p>
    <w:p w14:paraId="731ECD19" w14:textId="77777777" w:rsidR="00297F6C" w:rsidRPr="00AB49AA" w:rsidRDefault="00297F6C" w:rsidP="00297F6C">
      <w:pPr>
        <w:jc w:val="both"/>
        <w:rPr>
          <w:rFonts w:ascii="Sylfaen" w:hAnsi="Sylfaen"/>
          <w:i/>
          <w:sz w:val="24"/>
          <w:szCs w:val="24"/>
          <w:lang w:val="ru-RU" w:bidi="ru-RU"/>
        </w:rPr>
      </w:pPr>
      <w:r w:rsidRPr="00AB49AA">
        <w:rPr>
          <w:rFonts w:ascii="Sylfaen" w:hAnsi="Sylfaen"/>
          <w:i/>
          <w:sz w:val="24"/>
          <w:szCs w:val="24"/>
          <w:lang w:val="ru-RU" w:bidi="ru-RU"/>
        </w:rPr>
        <w:t>Уважаемый участник, прежде чем составить и подать заявку просим Вас</w:t>
      </w:r>
      <w:r w:rsidRPr="00AB49AA">
        <w:rPr>
          <w:rFonts w:ascii="Sylfaen" w:hAnsi="Sylfaen"/>
          <w:i/>
          <w:sz w:val="24"/>
          <w:szCs w:val="24"/>
        </w:rPr>
        <w:t> </w:t>
      </w:r>
      <w:r w:rsidRPr="00AB49AA">
        <w:rPr>
          <w:rFonts w:ascii="Sylfaen" w:hAnsi="Sylfaen"/>
          <w:i/>
          <w:sz w:val="24"/>
          <w:szCs w:val="24"/>
          <w:lang w:val="ru-RU" w:bidi="ru-RU"/>
        </w:rPr>
        <w:t xml:space="preserve">подробно изучить настоящее Приглашение, поскольку не соответствующие Приглашению заявки подлежат отклонению. </w:t>
      </w:r>
    </w:p>
    <w:p w14:paraId="7FAF31FD" w14:textId="77777777" w:rsidR="00D076E9" w:rsidRPr="00AB49AA" w:rsidRDefault="00AB49AA" w:rsidP="00AB49AA">
      <w:pPr>
        <w:jc w:val="both"/>
        <w:rPr>
          <w:rFonts w:ascii="Sylfaen" w:hAnsi="Sylfaen"/>
          <w:b/>
          <w:sz w:val="24"/>
          <w:szCs w:val="24"/>
          <w:lang w:val="ru-RU" w:bidi="ru-RU"/>
        </w:rPr>
      </w:pPr>
      <w:r w:rsidRPr="00AB49AA">
        <w:rPr>
          <w:rFonts w:ascii="Sylfaen" w:hAnsi="Sylfaen"/>
          <w:sz w:val="24"/>
          <w:szCs w:val="24"/>
          <w:lang w:val="hy-AM" w:bidi="ru-RU"/>
        </w:rPr>
        <w:t xml:space="preserve">                                                                                                      </w:t>
      </w:r>
      <w:r w:rsidR="00D076E9" w:rsidRPr="00AB49AA">
        <w:rPr>
          <w:rFonts w:ascii="Sylfaen" w:hAnsi="Sylfaen"/>
          <w:b/>
          <w:sz w:val="24"/>
          <w:szCs w:val="24"/>
          <w:lang w:val="ru-RU" w:bidi="ru-RU"/>
        </w:rPr>
        <w:t>Содержание</w:t>
      </w:r>
    </w:p>
    <w:p w14:paraId="7F1DA520" w14:textId="77777777" w:rsidR="00D076E9" w:rsidRPr="00AB49AA" w:rsidRDefault="00D076E9" w:rsidP="00D076E9">
      <w:pPr>
        <w:jc w:val="center"/>
        <w:rPr>
          <w:rFonts w:ascii="Sylfaen" w:hAnsi="Sylfaen"/>
          <w:b/>
          <w:sz w:val="24"/>
          <w:szCs w:val="24"/>
          <w:lang w:val="ru-RU" w:bidi="ru-RU"/>
        </w:rPr>
      </w:pPr>
    </w:p>
    <w:p w14:paraId="2F54C452" w14:textId="77777777" w:rsidR="00D076E9" w:rsidRPr="00AB49AA" w:rsidRDefault="00D076E9" w:rsidP="00D076E9">
      <w:pPr>
        <w:jc w:val="center"/>
        <w:rPr>
          <w:rFonts w:ascii="Sylfaen" w:hAnsi="Sylfaen"/>
          <w:b/>
          <w:sz w:val="24"/>
          <w:szCs w:val="24"/>
          <w:lang w:val="ru-RU" w:bidi="ru-RU"/>
        </w:rPr>
      </w:pPr>
      <w:r w:rsidRPr="00AB49AA">
        <w:rPr>
          <w:rFonts w:ascii="Sylfaen" w:hAnsi="Sylfaen"/>
          <w:b/>
          <w:sz w:val="24"/>
          <w:szCs w:val="24"/>
          <w:lang w:val="ru-RU" w:bidi="ru-RU"/>
        </w:rPr>
        <w:t>"Канцелярские и офисные материалы» для нужд ГНКО "Центр содействия детям и семье Сюникской области"</w:t>
      </w:r>
    </w:p>
    <w:p w14:paraId="61FC55D4" w14:textId="77777777" w:rsidR="00D076E9" w:rsidRPr="00AB49AA" w:rsidRDefault="00D076E9" w:rsidP="00D076E9">
      <w:pPr>
        <w:jc w:val="center"/>
        <w:rPr>
          <w:rFonts w:ascii="Sylfaen" w:hAnsi="Sylfaen"/>
          <w:b/>
          <w:sz w:val="24"/>
          <w:szCs w:val="24"/>
          <w:lang w:val="ru-RU" w:bidi="ru-RU"/>
        </w:rPr>
      </w:pPr>
      <w:r w:rsidRPr="00AB49AA">
        <w:rPr>
          <w:rFonts w:ascii="Sylfaen" w:hAnsi="Sylfaen"/>
          <w:b/>
          <w:sz w:val="24"/>
          <w:szCs w:val="24"/>
          <w:lang w:val="ru-RU" w:bidi="ru-RU"/>
        </w:rPr>
        <w:t>ПРИГЛАШЕНИЕ НА ЗАПРОС КОТИРОВКИ, ОБЪЯВЛЕННОЕ С ЦЕЛЬЮ ПРИОБРЕТЕНИЯ</w:t>
      </w:r>
    </w:p>
    <w:p w14:paraId="28759044" w14:textId="77777777" w:rsidR="00D076E9" w:rsidRPr="00AB49AA" w:rsidRDefault="00D076E9" w:rsidP="00297F6C">
      <w:pPr>
        <w:jc w:val="center"/>
        <w:rPr>
          <w:rFonts w:ascii="Sylfaen" w:hAnsi="Sylfaen"/>
          <w:b/>
          <w:sz w:val="24"/>
          <w:szCs w:val="24"/>
          <w:lang w:val="ru-RU" w:bidi="ru-RU"/>
        </w:rPr>
      </w:pPr>
    </w:p>
    <w:p w14:paraId="412C49E9" w14:textId="77777777" w:rsidR="00297F6C" w:rsidRPr="00AB49AA" w:rsidRDefault="00297F6C" w:rsidP="00297F6C">
      <w:pPr>
        <w:jc w:val="center"/>
        <w:rPr>
          <w:rFonts w:ascii="Sylfaen" w:hAnsi="Sylfaen"/>
          <w:b/>
          <w:sz w:val="24"/>
          <w:szCs w:val="24"/>
          <w:lang w:val="ru-RU" w:bidi="ru-RU"/>
        </w:rPr>
      </w:pPr>
      <w:r w:rsidRPr="00AB49AA">
        <w:rPr>
          <w:rFonts w:ascii="Sylfaen" w:hAnsi="Sylfaen"/>
          <w:b/>
          <w:sz w:val="24"/>
          <w:szCs w:val="24"/>
          <w:lang w:val="ru-RU" w:bidi="ru-RU"/>
        </w:rPr>
        <w:t>ЧАСТЬ I.</w:t>
      </w:r>
    </w:p>
    <w:p w14:paraId="5B1C34E0"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1. Характеристика предмета покупки</w:t>
      </w:r>
    </w:p>
    <w:p w14:paraId="64256F48"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2. Требования права участника на участие и порядок их оценки, условия предоставления обеспечения квалификации в случае признания выбранным участником</w:t>
      </w:r>
    </w:p>
    <w:p w14:paraId="0B2B0B4E"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3. Разъяснение приглашения и порядок внесения изменений в приглашение</w:t>
      </w:r>
    </w:p>
    <w:p w14:paraId="0D5D6344"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4. Порядок подачи заявки</w:t>
      </w:r>
    </w:p>
    <w:p w14:paraId="52B5D675"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5. Ценовое предложение заявки</w:t>
      </w:r>
    </w:p>
    <w:p w14:paraId="24F12D88"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6. Срок действия заявки, порядок внесения изменений в заявки и их отзыва</w:t>
      </w:r>
    </w:p>
    <w:p w14:paraId="536C8AE1"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7. Обеспечение заявки</w:t>
      </w:r>
    </w:p>
    <w:p w14:paraId="0618B6BA"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8. Вскрытие заявок, оценка и подведение итогов</w:t>
      </w:r>
    </w:p>
    <w:p w14:paraId="7D26C101"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9. Заключение договора</w:t>
      </w:r>
    </w:p>
    <w:p w14:paraId="52C72F7C"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10. Квалификация и договорные гарантии</w:t>
      </w:r>
    </w:p>
    <w:p w14:paraId="3E758615" w14:textId="77777777" w:rsidR="00D076E9" w:rsidRPr="00AB49AA" w:rsidRDefault="00D076E9" w:rsidP="00D076E9">
      <w:pPr>
        <w:rPr>
          <w:rFonts w:ascii="Sylfaen" w:hAnsi="Sylfaen"/>
          <w:sz w:val="24"/>
          <w:szCs w:val="24"/>
          <w:lang w:val="ru-RU" w:bidi="ru-RU"/>
        </w:rPr>
      </w:pPr>
      <w:r w:rsidRPr="00AB49AA">
        <w:rPr>
          <w:rFonts w:ascii="Sylfaen" w:hAnsi="Sylfaen"/>
          <w:sz w:val="24"/>
          <w:szCs w:val="24"/>
          <w:lang w:val="ru-RU" w:bidi="ru-RU"/>
        </w:rPr>
        <w:t>11. Объявление процедуры несостоявшейся</w:t>
      </w:r>
    </w:p>
    <w:p w14:paraId="3DA5ABE5" w14:textId="77777777" w:rsidR="00297F6C" w:rsidRPr="00AB49AA" w:rsidRDefault="00D076E9" w:rsidP="00D076E9">
      <w:pPr>
        <w:rPr>
          <w:rFonts w:ascii="Sylfaen" w:hAnsi="Sylfaen"/>
          <w:b/>
          <w:sz w:val="24"/>
          <w:szCs w:val="24"/>
          <w:lang w:val="ru-RU" w:bidi="ru-RU"/>
        </w:rPr>
      </w:pPr>
      <w:r w:rsidRPr="00AB49AA">
        <w:rPr>
          <w:rFonts w:ascii="Sylfaen" w:hAnsi="Sylfaen"/>
          <w:sz w:val="24"/>
          <w:szCs w:val="24"/>
          <w:lang w:val="ru-RU" w:bidi="ru-RU"/>
        </w:rPr>
        <w:t>12. Право и порядок обжалования участником действий и (или) принятых решений, связанных с процессом закупки</w:t>
      </w:r>
    </w:p>
    <w:p w14:paraId="17C048FC" w14:textId="77777777" w:rsidR="00297F6C" w:rsidRPr="00AB49AA" w:rsidRDefault="00297F6C" w:rsidP="001E29A9">
      <w:pPr>
        <w:jc w:val="both"/>
        <w:rPr>
          <w:rFonts w:ascii="Sylfaen" w:hAnsi="Sylfaen"/>
          <w:sz w:val="24"/>
          <w:szCs w:val="24"/>
          <w:lang w:val="ru-RU"/>
        </w:rPr>
      </w:pPr>
    </w:p>
    <w:p w14:paraId="46BCA863" w14:textId="77777777" w:rsidR="00D076E9" w:rsidRPr="00AB49AA" w:rsidRDefault="00D076E9" w:rsidP="00D076E9">
      <w:pPr>
        <w:jc w:val="both"/>
        <w:rPr>
          <w:rFonts w:ascii="Sylfaen" w:hAnsi="Sylfaen"/>
          <w:sz w:val="24"/>
          <w:szCs w:val="24"/>
          <w:lang w:val="ru-RU"/>
        </w:rPr>
      </w:pPr>
      <w:r w:rsidRPr="00AB49AA">
        <w:rPr>
          <w:rFonts w:ascii="Sylfaen" w:hAnsi="Sylfaen"/>
          <w:sz w:val="24"/>
          <w:szCs w:val="24"/>
          <w:lang w:val="ru-RU"/>
        </w:rPr>
        <w:t>ЧАСТЬ II. ИНСТРУКЦИЯ ПО ПОДГОТОВКЕ ЗАЯВКИ НА ЗАПРОС КОТИРОВОК</w:t>
      </w:r>
    </w:p>
    <w:p w14:paraId="4E94CAAF" w14:textId="77777777" w:rsidR="00D076E9" w:rsidRPr="00AB49AA" w:rsidRDefault="00D076E9" w:rsidP="00D076E9">
      <w:pPr>
        <w:jc w:val="both"/>
        <w:rPr>
          <w:rFonts w:ascii="Sylfaen" w:hAnsi="Sylfaen"/>
          <w:sz w:val="24"/>
          <w:szCs w:val="24"/>
          <w:lang w:val="ru-RU"/>
        </w:rPr>
      </w:pPr>
    </w:p>
    <w:p w14:paraId="3D308AEB" w14:textId="77777777" w:rsidR="00D076E9" w:rsidRPr="00AB49AA" w:rsidRDefault="00D076E9" w:rsidP="00D076E9">
      <w:pPr>
        <w:jc w:val="both"/>
        <w:rPr>
          <w:rFonts w:ascii="Sylfaen" w:hAnsi="Sylfaen"/>
          <w:sz w:val="24"/>
          <w:szCs w:val="24"/>
          <w:lang w:val="ru-RU"/>
        </w:rPr>
      </w:pPr>
      <w:r w:rsidRPr="00AB49AA">
        <w:rPr>
          <w:rFonts w:ascii="Sylfaen" w:hAnsi="Sylfaen"/>
          <w:sz w:val="24"/>
          <w:szCs w:val="24"/>
          <w:lang w:val="ru-RU"/>
        </w:rPr>
        <w:t>1. Общие положения</w:t>
      </w:r>
    </w:p>
    <w:p w14:paraId="0A4E3011" w14:textId="77777777" w:rsidR="00D076E9" w:rsidRPr="00AB49AA" w:rsidRDefault="00D076E9" w:rsidP="00D076E9">
      <w:pPr>
        <w:jc w:val="both"/>
        <w:rPr>
          <w:rFonts w:ascii="Sylfaen" w:hAnsi="Sylfaen"/>
          <w:sz w:val="24"/>
          <w:szCs w:val="24"/>
          <w:lang w:val="ru-RU"/>
        </w:rPr>
      </w:pPr>
      <w:r w:rsidRPr="00AB49AA">
        <w:rPr>
          <w:rFonts w:ascii="Sylfaen" w:hAnsi="Sylfaen"/>
          <w:sz w:val="24"/>
          <w:szCs w:val="24"/>
          <w:lang w:val="ru-RU"/>
        </w:rPr>
        <w:t>2. Заявка на процедуру</w:t>
      </w:r>
    </w:p>
    <w:p w14:paraId="7496B5B8" w14:textId="77777777" w:rsidR="00297F6C" w:rsidRPr="00AB49AA" w:rsidRDefault="00D076E9" w:rsidP="00D076E9">
      <w:pPr>
        <w:jc w:val="both"/>
        <w:rPr>
          <w:rFonts w:ascii="Sylfaen" w:hAnsi="Sylfaen"/>
          <w:sz w:val="24"/>
          <w:szCs w:val="24"/>
          <w:lang w:val="ru-RU"/>
        </w:rPr>
      </w:pPr>
      <w:r w:rsidRPr="00AB49AA">
        <w:rPr>
          <w:rFonts w:ascii="Sylfaen" w:hAnsi="Sylfaen"/>
          <w:sz w:val="24"/>
          <w:szCs w:val="24"/>
          <w:lang w:val="ru-RU"/>
        </w:rPr>
        <w:t>3. Приложения 1-6</w:t>
      </w:r>
    </w:p>
    <w:p w14:paraId="54C640DD" w14:textId="77777777" w:rsidR="00297F6C" w:rsidRPr="00AB49AA" w:rsidRDefault="00297F6C" w:rsidP="001E29A9">
      <w:pPr>
        <w:jc w:val="both"/>
        <w:rPr>
          <w:rFonts w:ascii="Sylfaen" w:hAnsi="Sylfaen"/>
          <w:sz w:val="24"/>
          <w:szCs w:val="24"/>
          <w:lang w:val="ru-RU"/>
        </w:rPr>
      </w:pPr>
    </w:p>
    <w:p w14:paraId="54B34336" w14:textId="77777777" w:rsidR="00297F6C" w:rsidRPr="00AB49AA" w:rsidRDefault="00297F6C" w:rsidP="001E29A9">
      <w:pPr>
        <w:jc w:val="both"/>
        <w:rPr>
          <w:rFonts w:ascii="Sylfaen" w:hAnsi="Sylfaen"/>
          <w:sz w:val="24"/>
          <w:szCs w:val="24"/>
          <w:lang w:val="ru-RU"/>
        </w:rPr>
      </w:pPr>
    </w:p>
    <w:p w14:paraId="7C266227" w14:textId="77777777" w:rsidR="00297F6C" w:rsidRPr="00AB49AA" w:rsidRDefault="00297F6C" w:rsidP="001E29A9">
      <w:pPr>
        <w:jc w:val="both"/>
        <w:rPr>
          <w:rFonts w:ascii="Sylfaen" w:hAnsi="Sylfaen"/>
          <w:sz w:val="24"/>
          <w:szCs w:val="24"/>
          <w:lang w:val="ru-RU"/>
        </w:rPr>
      </w:pPr>
    </w:p>
    <w:p w14:paraId="679075D1" w14:textId="77777777" w:rsidR="00297F6C" w:rsidRPr="00AB49AA" w:rsidRDefault="00297F6C" w:rsidP="001E29A9">
      <w:pPr>
        <w:jc w:val="both"/>
        <w:rPr>
          <w:rFonts w:ascii="Sylfaen" w:hAnsi="Sylfaen"/>
          <w:sz w:val="24"/>
          <w:szCs w:val="24"/>
          <w:lang w:val="ru-RU"/>
        </w:rPr>
      </w:pPr>
    </w:p>
    <w:p w14:paraId="2C04B250" w14:textId="3A2B0121" w:rsidR="00E92536" w:rsidRPr="00AB49AA" w:rsidRDefault="00E92536" w:rsidP="00E92536">
      <w:pPr>
        <w:jc w:val="both"/>
        <w:rPr>
          <w:rFonts w:ascii="Sylfaen" w:hAnsi="Sylfaen"/>
          <w:sz w:val="24"/>
          <w:szCs w:val="24"/>
          <w:lang w:val="hy-AM"/>
        </w:rPr>
      </w:pPr>
      <w:r w:rsidRPr="00AB49AA">
        <w:rPr>
          <w:rFonts w:ascii="Sylfaen" w:hAnsi="Sylfaen"/>
          <w:sz w:val="24"/>
          <w:szCs w:val="24"/>
          <w:lang w:val="ru-RU"/>
        </w:rPr>
        <w:t xml:space="preserve">Данное приглашение предоставляется в дополнение к объявлению открытого конкурса под кодом </w:t>
      </w:r>
      <w:r w:rsidR="00CD5FB1" w:rsidRPr="00CD5FB1">
        <w:rPr>
          <w:rFonts w:ascii="Sylfaen" w:hAnsi="Sylfaen" w:cs="Sylfaen"/>
          <w:sz w:val="24"/>
          <w:szCs w:val="24"/>
          <w:lang w:val="hy-AM"/>
        </w:rPr>
        <w:t>ՍՄԵԸԱԿՊ-ԳՀ</w:t>
      </w:r>
      <w:r w:rsidR="00CD5FB1" w:rsidRPr="00CD5FB1">
        <w:rPr>
          <w:rFonts w:ascii="Sylfaen" w:hAnsi="Sylfaen" w:cs="Sylfaen"/>
          <w:sz w:val="24"/>
          <w:szCs w:val="24"/>
          <w:lang w:val="af-ZA"/>
        </w:rPr>
        <w:t>ԱՊՁԲ</w:t>
      </w:r>
      <w:r w:rsidR="00CD5FB1" w:rsidRPr="00CD5FB1">
        <w:rPr>
          <w:rFonts w:ascii="Sylfaen" w:hAnsi="Sylfaen" w:cs="Sylfaen"/>
          <w:sz w:val="24"/>
          <w:szCs w:val="24"/>
          <w:lang w:val="hy-AM"/>
        </w:rPr>
        <w:t>-</w:t>
      </w:r>
      <w:r w:rsidR="00CD5FB1" w:rsidRPr="00CD5FB1">
        <w:rPr>
          <w:rFonts w:ascii="Sylfaen" w:hAnsi="Sylfaen" w:cs="Sylfaen"/>
          <w:sz w:val="24"/>
          <w:szCs w:val="24"/>
          <w:lang w:val="af-ZA"/>
        </w:rPr>
        <w:t>26/</w:t>
      </w:r>
      <w:r w:rsidR="00CD5FB1" w:rsidRPr="00CD5FB1">
        <w:rPr>
          <w:rFonts w:ascii="Sylfaen" w:hAnsi="Sylfaen" w:cs="Sylfaen"/>
          <w:sz w:val="24"/>
          <w:szCs w:val="24"/>
          <w:lang w:val="hy-AM"/>
        </w:rPr>
        <w:t>0</w:t>
      </w:r>
      <w:r w:rsidR="00CD5FB1" w:rsidRPr="00CD5FB1">
        <w:rPr>
          <w:rFonts w:ascii="Sylfaen" w:hAnsi="Sylfaen" w:cs="Sylfaen"/>
          <w:sz w:val="24"/>
          <w:szCs w:val="24"/>
          <w:lang w:val="af-ZA"/>
        </w:rPr>
        <w:t>1</w:t>
      </w:r>
      <w:r w:rsidR="00CD5FB1" w:rsidRPr="00CD5FB1">
        <w:rPr>
          <w:rFonts w:ascii="Sylfaen" w:hAnsi="Sylfaen" w:cs="Sylfaen"/>
          <w:sz w:val="24"/>
          <w:szCs w:val="24"/>
          <w:lang w:val="ru-RU"/>
        </w:rPr>
        <w:t xml:space="preserve"> </w:t>
      </w:r>
      <w:r w:rsidRPr="00AB49AA">
        <w:rPr>
          <w:rFonts w:ascii="Sylfaen" w:hAnsi="Sylfaen"/>
          <w:sz w:val="24"/>
          <w:szCs w:val="24"/>
          <w:lang w:val="ru-RU"/>
        </w:rPr>
        <w:t>(далее-процедура).</w:t>
      </w:r>
    </w:p>
    <w:p w14:paraId="4B39634E" w14:textId="77777777" w:rsidR="00E92536" w:rsidRPr="00AB49AA" w:rsidRDefault="00E92536" w:rsidP="00E92536">
      <w:pPr>
        <w:jc w:val="both"/>
        <w:rPr>
          <w:rFonts w:ascii="Sylfaen" w:hAnsi="Sylfaen"/>
          <w:sz w:val="24"/>
          <w:szCs w:val="24"/>
          <w:lang w:val="ru-RU"/>
        </w:rPr>
      </w:pPr>
      <w:r w:rsidRPr="00AB49AA">
        <w:rPr>
          <w:rFonts w:ascii="Sylfaen" w:hAnsi="Sylfaen"/>
          <w:sz w:val="24"/>
          <w:szCs w:val="24"/>
          <w:lang w:val="ru-RU"/>
        </w:rPr>
        <w:lastRenderedPageBreak/>
        <w:t>Данное приглашение составлено в соответствии с законодательством РА О закупках, в том числе Законом РА «О закупках» (далее-Закон), постановлением Правительства РА от 2017г. в соответствии с требованиями Порядка «организации процесса закупок» (далее-порядок) и других правовых актов, утвержденных решением N 526-н от 4 мая, и имеет целью информировать лиц, намеревающихся участвовать в процедуре, объявленной ГНКО «Центр содействия детям и семье Сюникской области» (далее-заказчик) (далее-участник) об условиях процедуры-предмете закупки, проведении процедуры, определении выбранного участника и заключении с ним договора, а также содействовать при подготовке заявки на процедуру.</w:t>
      </w:r>
    </w:p>
    <w:p w14:paraId="73A382AC" w14:textId="77777777" w:rsidR="00E92536" w:rsidRPr="00AB49AA" w:rsidRDefault="00E92536" w:rsidP="00E92536">
      <w:pPr>
        <w:jc w:val="both"/>
        <w:rPr>
          <w:rFonts w:ascii="Sylfaen" w:hAnsi="Sylfaen"/>
          <w:sz w:val="24"/>
          <w:szCs w:val="24"/>
          <w:lang w:val="ru-RU"/>
        </w:rPr>
      </w:pPr>
      <w:r w:rsidRPr="00AB49AA">
        <w:rPr>
          <w:rFonts w:ascii="Sylfaen" w:hAnsi="Sylfaen"/>
          <w:sz w:val="24"/>
          <w:szCs w:val="24"/>
          <w:lang w:val="ru-RU"/>
        </w:rPr>
        <w:t>Заявки могут подавать все лица, независимо от того, являются ли они иностранным физическим лицом, организацией или лицом без гражданства.</w:t>
      </w:r>
    </w:p>
    <w:p w14:paraId="62D8EA6E" w14:textId="77777777" w:rsidR="00E92536" w:rsidRPr="00AB49AA" w:rsidRDefault="00E92536" w:rsidP="00E92536">
      <w:pPr>
        <w:jc w:val="both"/>
        <w:rPr>
          <w:rFonts w:ascii="Sylfaen" w:hAnsi="Sylfaen"/>
          <w:sz w:val="24"/>
          <w:szCs w:val="24"/>
          <w:lang w:val="ru-RU"/>
        </w:rPr>
      </w:pPr>
      <w:r w:rsidRPr="00AB49AA">
        <w:rPr>
          <w:rFonts w:ascii="Sylfaen" w:hAnsi="Sylfaen"/>
          <w:sz w:val="24"/>
          <w:szCs w:val="24"/>
          <w:lang w:val="ru-RU"/>
        </w:rPr>
        <w:t>В отношении отношений, связанных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14:paraId="36A6782B" w14:textId="77777777" w:rsidR="007B5419" w:rsidRPr="00AB49AA" w:rsidRDefault="00E92536" w:rsidP="001E29A9">
      <w:pPr>
        <w:jc w:val="both"/>
        <w:rPr>
          <w:rFonts w:ascii="Sylfaen" w:hAnsi="Sylfaen"/>
          <w:sz w:val="24"/>
          <w:szCs w:val="24"/>
          <w:lang w:val="hy-AM"/>
        </w:rPr>
      </w:pPr>
      <w:r w:rsidRPr="00AB49AA">
        <w:rPr>
          <w:rFonts w:ascii="Sylfaen" w:hAnsi="Sylfaen"/>
          <w:sz w:val="24"/>
          <w:szCs w:val="24"/>
          <w:lang w:val="ru-RU"/>
        </w:rPr>
        <w:t xml:space="preserve">Адрес электронной почты секретаря оценочной комиссии, </w:t>
      </w:r>
      <w:proofErr w:type="gramStart"/>
      <w:r w:rsidRPr="00AB49AA">
        <w:rPr>
          <w:rFonts w:ascii="Sylfaen" w:hAnsi="Sylfaen"/>
          <w:sz w:val="24"/>
          <w:szCs w:val="24"/>
          <w:lang w:val="ru-RU"/>
        </w:rPr>
        <w:t>« hmari6256@gmail.com</w:t>
      </w:r>
      <w:proofErr w:type="gramEnd"/>
      <w:r w:rsidRPr="00AB49AA">
        <w:rPr>
          <w:rFonts w:ascii="Sylfaen" w:hAnsi="Sylfaen"/>
          <w:sz w:val="24"/>
          <w:szCs w:val="24"/>
          <w:lang w:val="ru-RU"/>
        </w:rPr>
        <w:t xml:space="preserve"> »</w:t>
      </w:r>
    </w:p>
    <w:p w14:paraId="2B5CED47" w14:textId="77777777" w:rsidR="007B5419" w:rsidRPr="00AB49AA" w:rsidRDefault="007B5419" w:rsidP="001E29A9">
      <w:pPr>
        <w:jc w:val="both"/>
        <w:rPr>
          <w:rFonts w:ascii="Sylfaen" w:hAnsi="Sylfaen"/>
          <w:sz w:val="24"/>
          <w:szCs w:val="24"/>
          <w:lang w:val="ru-RU"/>
        </w:rPr>
      </w:pPr>
    </w:p>
    <w:p w14:paraId="27078699" w14:textId="77777777" w:rsidR="007B5419" w:rsidRPr="00AB49AA" w:rsidRDefault="007B5419" w:rsidP="001E29A9">
      <w:pPr>
        <w:jc w:val="both"/>
        <w:rPr>
          <w:rFonts w:ascii="Sylfaen" w:hAnsi="Sylfaen"/>
          <w:sz w:val="24"/>
          <w:szCs w:val="24"/>
          <w:lang w:val="ru-RU"/>
        </w:rPr>
      </w:pPr>
    </w:p>
    <w:p w14:paraId="66C37232" w14:textId="77777777" w:rsidR="007B5419" w:rsidRPr="00AB49AA" w:rsidRDefault="007B5419" w:rsidP="001E29A9">
      <w:pPr>
        <w:jc w:val="both"/>
        <w:rPr>
          <w:rFonts w:ascii="Sylfaen" w:hAnsi="Sylfaen"/>
          <w:sz w:val="24"/>
          <w:szCs w:val="24"/>
          <w:lang w:val="ru-RU"/>
        </w:rPr>
      </w:pPr>
    </w:p>
    <w:p w14:paraId="7300E777" w14:textId="77777777" w:rsidR="007B5419" w:rsidRPr="00AB49AA" w:rsidRDefault="007B5419" w:rsidP="001E29A9">
      <w:pPr>
        <w:jc w:val="both"/>
        <w:rPr>
          <w:rFonts w:ascii="Sylfaen" w:hAnsi="Sylfaen"/>
          <w:sz w:val="24"/>
          <w:szCs w:val="24"/>
          <w:lang w:val="ru-RU"/>
        </w:rPr>
      </w:pPr>
    </w:p>
    <w:p w14:paraId="04BCB160" w14:textId="77777777" w:rsidR="007B5419" w:rsidRPr="00AB49AA" w:rsidRDefault="007B5419" w:rsidP="001E29A9">
      <w:pPr>
        <w:jc w:val="both"/>
        <w:rPr>
          <w:rFonts w:ascii="Sylfaen" w:hAnsi="Sylfaen"/>
          <w:sz w:val="24"/>
          <w:szCs w:val="24"/>
          <w:lang w:val="ru-RU"/>
        </w:rPr>
      </w:pPr>
    </w:p>
    <w:p w14:paraId="55ED6E24" w14:textId="77777777" w:rsidR="007B5419" w:rsidRPr="00AB49AA" w:rsidRDefault="007B5419" w:rsidP="001E29A9">
      <w:pPr>
        <w:jc w:val="both"/>
        <w:rPr>
          <w:rFonts w:ascii="Sylfaen" w:hAnsi="Sylfaen"/>
          <w:sz w:val="24"/>
          <w:szCs w:val="24"/>
          <w:lang w:val="ru-RU"/>
        </w:rPr>
      </w:pPr>
    </w:p>
    <w:p w14:paraId="10A732BF" w14:textId="77777777" w:rsidR="007B5419" w:rsidRPr="00AB49AA" w:rsidRDefault="007B5419" w:rsidP="008A75E3">
      <w:pPr>
        <w:rPr>
          <w:rFonts w:ascii="Sylfaen" w:hAnsi="Sylfaen"/>
          <w:sz w:val="24"/>
          <w:szCs w:val="24"/>
          <w:lang w:val="ru-RU"/>
        </w:rPr>
      </w:pPr>
    </w:p>
    <w:p w14:paraId="795290CA" w14:textId="77777777" w:rsidR="007B5419" w:rsidRPr="00AB49AA" w:rsidRDefault="007B5419" w:rsidP="007B5419">
      <w:pPr>
        <w:jc w:val="center"/>
        <w:rPr>
          <w:rFonts w:ascii="Sylfaen" w:hAnsi="Sylfaen"/>
          <w:b/>
          <w:sz w:val="24"/>
          <w:szCs w:val="24"/>
          <w:lang w:val="ru-RU"/>
        </w:rPr>
      </w:pPr>
      <w:r w:rsidRPr="00AB49AA">
        <w:rPr>
          <w:rFonts w:ascii="Sylfaen" w:hAnsi="Sylfaen"/>
          <w:b/>
          <w:sz w:val="24"/>
          <w:szCs w:val="24"/>
          <w:lang w:val="ru-RU"/>
        </w:rPr>
        <w:t>ЧАСТЬ I</w:t>
      </w:r>
    </w:p>
    <w:p w14:paraId="6F89998E" w14:textId="77777777" w:rsidR="007B5419" w:rsidRPr="00AB49AA" w:rsidRDefault="007B5419" w:rsidP="007B5419">
      <w:pPr>
        <w:jc w:val="center"/>
        <w:rPr>
          <w:rFonts w:ascii="Sylfaen" w:hAnsi="Sylfaen"/>
          <w:b/>
          <w:sz w:val="24"/>
          <w:szCs w:val="24"/>
          <w:lang w:val="ru-RU"/>
        </w:rPr>
      </w:pPr>
    </w:p>
    <w:p w14:paraId="0CD4C650" w14:textId="77777777" w:rsidR="007B5419" w:rsidRPr="00AB49AA" w:rsidRDefault="007B5419" w:rsidP="007B5419">
      <w:pPr>
        <w:jc w:val="center"/>
        <w:rPr>
          <w:rFonts w:ascii="Sylfaen" w:hAnsi="Sylfaen"/>
          <w:b/>
          <w:sz w:val="24"/>
          <w:szCs w:val="24"/>
          <w:lang w:val="ru-RU"/>
        </w:rPr>
      </w:pPr>
      <w:r w:rsidRPr="00AB49AA">
        <w:rPr>
          <w:rFonts w:ascii="Sylfaen" w:hAnsi="Sylfaen"/>
          <w:b/>
          <w:sz w:val="24"/>
          <w:szCs w:val="24"/>
          <w:lang w:val="ru-RU"/>
        </w:rPr>
        <w:t>1. ХАРАКТЕРИСТИКА ПРЕДМЕТА ПОКУПКИ</w:t>
      </w:r>
    </w:p>
    <w:p w14:paraId="59C8A9ED" w14:textId="77777777" w:rsidR="007B5419" w:rsidRPr="00AB49AA" w:rsidRDefault="007B5419" w:rsidP="007B5419">
      <w:pPr>
        <w:jc w:val="both"/>
        <w:rPr>
          <w:rFonts w:ascii="Sylfaen" w:hAnsi="Sylfaen"/>
          <w:sz w:val="24"/>
          <w:szCs w:val="24"/>
          <w:lang w:val="ru-RU"/>
        </w:rPr>
      </w:pPr>
    </w:p>
    <w:p w14:paraId="022BD227" w14:textId="4B9317D0" w:rsidR="00297F6C" w:rsidRPr="00AB49AA" w:rsidRDefault="007B5419" w:rsidP="001E29A9">
      <w:pPr>
        <w:jc w:val="both"/>
        <w:rPr>
          <w:rFonts w:ascii="Sylfaen" w:hAnsi="Sylfaen"/>
          <w:sz w:val="24"/>
          <w:szCs w:val="24"/>
          <w:lang w:val="ru-RU"/>
        </w:rPr>
      </w:pPr>
      <w:r w:rsidRPr="00AB49AA">
        <w:rPr>
          <w:rFonts w:ascii="Sylfaen" w:hAnsi="Sylfaen"/>
          <w:sz w:val="24"/>
          <w:szCs w:val="24"/>
          <w:lang w:val="ru-RU"/>
        </w:rPr>
        <w:t xml:space="preserve">Предметом закупки является приобретение для нужд </w:t>
      </w:r>
      <w:proofErr w:type="spellStart"/>
      <w:r w:rsidRPr="00AB49AA">
        <w:rPr>
          <w:rFonts w:ascii="Sylfaen" w:hAnsi="Sylfaen"/>
          <w:sz w:val="24"/>
          <w:szCs w:val="24"/>
          <w:lang w:val="ru-RU"/>
        </w:rPr>
        <w:t>ГНКО</w:t>
      </w:r>
      <w:r w:rsidR="0041023D" w:rsidRPr="00AB49AA">
        <w:rPr>
          <w:rFonts w:ascii="Sylfaen" w:hAnsi="Sylfaen"/>
          <w:sz w:val="24"/>
          <w:szCs w:val="24"/>
          <w:lang w:val="ru-RU"/>
        </w:rPr>
        <w:t>''</w:t>
      </w:r>
      <w:r w:rsidRPr="00AB49AA">
        <w:rPr>
          <w:rFonts w:ascii="Sylfaen" w:hAnsi="Sylfaen"/>
          <w:sz w:val="24"/>
          <w:szCs w:val="24"/>
          <w:lang w:val="ru-RU"/>
        </w:rPr>
        <w:t>Центр</w:t>
      </w:r>
      <w:proofErr w:type="spellEnd"/>
      <w:r w:rsidRPr="00AB49AA">
        <w:rPr>
          <w:rFonts w:ascii="Sylfaen" w:hAnsi="Sylfaen"/>
          <w:sz w:val="24"/>
          <w:szCs w:val="24"/>
          <w:lang w:val="ru-RU"/>
        </w:rPr>
        <w:t xml:space="preserve"> содействия детям и семье Сюникской </w:t>
      </w:r>
      <w:proofErr w:type="gramStart"/>
      <w:r w:rsidRPr="00AB49AA">
        <w:rPr>
          <w:rFonts w:ascii="Sylfaen" w:hAnsi="Sylfaen"/>
          <w:sz w:val="24"/>
          <w:szCs w:val="24"/>
          <w:lang w:val="ru-RU"/>
        </w:rPr>
        <w:t>области  канцелярских</w:t>
      </w:r>
      <w:proofErr w:type="gramEnd"/>
      <w:r w:rsidRPr="00AB49AA">
        <w:rPr>
          <w:rFonts w:ascii="Sylfaen" w:hAnsi="Sylfaen"/>
          <w:sz w:val="24"/>
          <w:szCs w:val="24"/>
          <w:lang w:val="ru-RU"/>
        </w:rPr>
        <w:t xml:space="preserve"> принадлежностей и офисных материалов "(далее также товаро</w:t>
      </w:r>
      <w:r w:rsidR="00D208FD">
        <w:rPr>
          <w:rFonts w:ascii="Sylfaen" w:hAnsi="Sylfaen"/>
          <w:sz w:val="24"/>
          <w:szCs w:val="24"/>
          <w:lang w:val="ru-RU"/>
        </w:rPr>
        <w:t xml:space="preserve">в), которые сгруппированы </w:t>
      </w:r>
      <w:r w:rsidR="00D208FD" w:rsidRPr="00CD5FB1">
        <w:rPr>
          <w:rFonts w:ascii="Sylfaen" w:hAnsi="Sylfaen"/>
          <w:sz w:val="24"/>
          <w:szCs w:val="24"/>
          <w:lang w:val="ru-RU"/>
        </w:rPr>
        <w:t>в " 6</w:t>
      </w:r>
      <w:r w:rsidR="00CD5FB1" w:rsidRPr="00CD5FB1">
        <w:rPr>
          <w:rFonts w:ascii="Sylfaen" w:hAnsi="Sylfaen"/>
          <w:sz w:val="24"/>
          <w:szCs w:val="24"/>
          <w:lang w:val="hy-AM"/>
        </w:rPr>
        <w:t>4</w:t>
      </w:r>
      <w:r w:rsidRPr="00CD5FB1">
        <w:rPr>
          <w:rFonts w:ascii="Sylfaen" w:hAnsi="Sylfaen"/>
          <w:sz w:val="24"/>
          <w:szCs w:val="24"/>
          <w:lang w:val="ru-RU"/>
        </w:rPr>
        <w:t>" порции:</w:t>
      </w:r>
    </w:p>
    <w:p w14:paraId="6629C89B" w14:textId="77777777" w:rsidR="00297F6C" w:rsidRPr="00AB49AA" w:rsidRDefault="00297F6C" w:rsidP="001E29A9">
      <w:pPr>
        <w:jc w:val="both"/>
        <w:rPr>
          <w:rFonts w:ascii="Sylfaen" w:hAnsi="Sylfaen"/>
          <w:sz w:val="24"/>
          <w:szCs w:val="24"/>
          <w:lang w:val="ru-R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80"/>
        <w:gridCol w:w="7769"/>
      </w:tblGrid>
      <w:tr w:rsidR="00297F6C" w:rsidRPr="00AB49AA" w14:paraId="1C7A44FE" w14:textId="77777777" w:rsidTr="008B40CE">
        <w:trPr>
          <w:trHeight w:val="480"/>
        </w:trPr>
        <w:tc>
          <w:tcPr>
            <w:tcW w:w="2581" w:type="dxa"/>
            <w:gridSpan w:val="2"/>
            <w:vAlign w:val="center"/>
          </w:tcPr>
          <w:p w14:paraId="6C01C31E" w14:textId="77777777" w:rsidR="00297F6C" w:rsidRPr="00AB49AA" w:rsidRDefault="003F1ED8" w:rsidP="00220580">
            <w:pPr>
              <w:jc w:val="center"/>
              <w:rPr>
                <w:rFonts w:ascii="Sylfaen" w:hAnsi="Sylfaen"/>
                <w:b/>
                <w:bCs/>
                <w:i/>
                <w:iCs/>
                <w:sz w:val="24"/>
                <w:szCs w:val="24"/>
                <w:lang w:val="af-ZA"/>
              </w:rPr>
            </w:pPr>
            <w:r w:rsidRPr="00AB49AA">
              <w:rPr>
                <w:rFonts w:ascii="Sylfaen" w:hAnsi="Sylfaen" w:cs="Sylfaen"/>
                <w:b/>
                <w:bCs/>
                <w:i/>
                <w:iCs/>
                <w:sz w:val="24"/>
                <w:szCs w:val="24"/>
                <w:lang w:val="af-ZA"/>
              </w:rPr>
              <w:t>Л</w:t>
            </w:r>
            <w:r w:rsidR="00220580" w:rsidRPr="00AB49AA">
              <w:rPr>
                <w:rFonts w:ascii="Sylfaen" w:hAnsi="Sylfaen" w:cs="Sylfaen"/>
                <w:b/>
                <w:bCs/>
                <w:i/>
                <w:iCs/>
                <w:sz w:val="24"/>
                <w:szCs w:val="24"/>
                <w:lang w:val="af-ZA"/>
              </w:rPr>
              <w:t>ота</w:t>
            </w:r>
          </w:p>
        </w:tc>
        <w:tc>
          <w:tcPr>
            <w:tcW w:w="7769" w:type="dxa"/>
            <w:vMerge w:val="restart"/>
            <w:vAlign w:val="center"/>
          </w:tcPr>
          <w:p w14:paraId="1AA73A74" w14:textId="77777777" w:rsidR="00297F6C" w:rsidRPr="00AB49AA" w:rsidRDefault="00297F6C" w:rsidP="00D167DC">
            <w:pPr>
              <w:jc w:val="center"/>
              <w:rPr>
                <w:rFonts w:ascii="Sylfaen" w:hAnsi="Sylfaen"/>
                <w:b/>
                <w:bCs/>
                <w:i/>
                <w:iCs/>
                <w:sz w:val="24"/>
                <w:szCs w:val="24"/>
                <w:lang w:val="af-ZA"/>
              </w:rPr>
            </w:pPr>
            <w:r w:rsidRPr="00AB49AA">
              <w:rPr>
                <w:rFonts w:ascii="Sylfaen" w:hAnsi="Sylfaen"/>
                <w:b/>
                <w:bCs/>
                <w:i/>
                <w:iCs/>
                <w:sz w:val="24"/>
                <w:szCs w:val="24"/>
                <w:lang w:val="af-ZA"/>
              </w:rPr>
              <w:t>Наименование лота</w:t>
            </w:r>
          </w:p>
        </w:tc>
      </w:tr>
      <w:tr w:rsidR="00297F6C" w:rsidRPr="00AB49AA" w14:paraId="3F090156" w14:textId="77777777" w:rsidTr="008B40CE">
        <w:trPr>
          <w:trHeight w:val="390"/>
        </w:trPr>
        <w:tc>
          <w:tcPr>
            <w:tcW w:w="1701" w:type="dxa"/>
            <w:vAlign w:val="center"/>
          </w:tcPr>
          <w:p w14:paraId="19B57761" w14:textId="77777777" w:rsidR="00297F6C" w:rsidRPr="00AB49AA" w:rsidRDefault="00297F6C" w:rsidP="00297F6C">
            <w:pPr>
              <w:jc w:val="both"/>
              <w:rPr>
                <w:rFonts w:ascii="Sylfaen" w:hAnsi="Sylfaen"/>
                <w:b/>
                <w:bCs/>
                <w:i/>
                <w:iCs/>
                <w:sz w:val="24"/>
                <w:szCs w:val="24"/>
                <w:lang w:val="af-ZA"/>
              </w:rPr>
            </w:pPr>
            <w:r w:rsidRPr="00AB49AA">
              <w:rPr>
                <w:rFonts w:ascii="Sylfaen" w:hAnsi="Sylfaen" w:cs="Sylfaen"/>
                <w:b/>
                <w:bCs/>
                <w:i/>
                <w:iCs/>
                <w:sz w:val="24"/>
                <w:szCs w:val="24"/>
                <w:lang w:val="af-ZA" w:bidi="ru-RU"/>
              </w:rPr>
              <w:t>Номера</w:t>
            </w:r>
          </w:p>
        </w:tc>
        <w:tc>
          <w:tcPr>
            <w:tcW w:w="880" w:type="dxa"/>
            <w:vAlign w:val="center"/>
          </w:tcPr>
          <w:p w14:paraId="61B17311" w14:textId="77777777" w:rsidR="00297F6C" w:rsidRPr="00AB49AA" w:rsidRDefault="00297F6C" w:rsidP="00297F6C">
            <w:pPr>
              <w:jc w:val="both"/>
              <w:rPr>
                <w:rFonts w:ascii="Sylfaen" w:hAnsi="Sylfaen"/>
                <w:b/>
                <w:bCs/>
                <w:i/>
                <w:iCs/>
                <w:sz w:val="24"/>
                <w:szCs w:val="24"/>
                <w:lang w:val="af-ZA"/>
              </w:rPr>
            </w:pPr>
            <w:r w:rsidRPr="00AB49AA">
              <w:rPr>
                <w:rFonts w:ascii="Sylfaen" w:hAnsi="Sylfaen" w:cs="Sylfaen"/>
                <w:b/>
                <w:bCs/>
                <w:i/>
                <w:iCs/>
                <w:sz w:val="24"/>
                <w:szCs w:val="24"/>
                <w:lang w:val="hy-AM" w:bidi="ru-RU"/>
              </w:rPr>
              <w:t>Цена закупки</w:t>
            </w:r>
          </w:p>
        </w:tc>
        <w:tc>
          <w:tcPr>
            <w:tcW w:w="7769" w:type="dxa"/>
            <w:vMerge/>
            <w:vAlign w:val="center"/>
          </w:tcPr>
          <w:p w14:paraId="6F98412B" w14:textId="77777777" w:rsidR="00297F6C" w:rsidRPr="00AB49AA" w:rsidRDefault="00297F6C" w:rsidP="00297F6C">
            <w:pPr>
              <w:jc w:val="both"/>
              <w:rPr>
                <w:rFonts w:ascii="Sylfaen" w:hAnsi="Sylfaen"/>
                <w:b/>
                <w:bCs/>
                <w:i/>
                <w:iCs/>
                <w:sz w:val="24"/>
                <w:szCs w:val="24"/>
                <w:lang w:val="af-ZA"/>
              </w:rPr>
            </w:pPr>
          </w:p>
        </w:tc>
      </w:tr>
      <w:tr w:rsidR="00DF735E" w:rsidRPr="008C6A8A" w14:paraId="21C52FBF" w14:textId="77777777" w:rsidTr="008C6A8A">
        <w:tc>
          <w:tcPr>
            <w:tcW w:w="1701" w:type="dxa"/>
            <w:vAlign w:val="center"/>
          </w:tcPr>
          <w:p w14:paraId="57851DAD" w14:textId="2510BA2B" w:rsidR="00DF735E" w:rsidRPr="00647114" w:rsidRDefault="00647114" w:rsidP="00DF735E">
            <w:pPr>
              <w:jc w:val="both"/>
              <w:rPr>
                <w:rFonts w:ascii="Sylfaen" w:hAnsi="Sylfaen"/>
                <w:sz w:val="24"/>
                <w:szCs w:val="24"/>
                <w:lang w:val="ru-RU"/>
              </w:rPr>
            </w:pPr>
            <w:r>
              <w:rPr>
                <w:rFonts w:ascii="Sylfaen" w:hAnsi="Sylfaen"/>
                <w:sz w:val="24"/>
                <w:szCs w:val="24"/>
                <w:lang w:val="ru-RU"/>
              </w:rPr>
              <w:t>1</w:t>
            </w:r>
          </w:p>
        </w:tc>
        <w:tc>
          <w:tcPr>
            <w:tcW w:w="880" w:type="dxa"/>
            <w:tcBorders>
              <w:top w:val="single" w:sz="4" w:space="0" w:color="auto"/>
            </w:tcBorders>
          </w:tcPr>
          <w:p w14:paraId="28D06318"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5D76631D" w14:textId="77777777" w:rsidR="00DF735E" w:rsidRPr="00910D45" w:rsidRDefault="00DF735E" w:rsidP="00DF735E">
            <w:proofErr w:type="spellStart"/>
            <w:r w:rsidRPr="00910D45">
              <w:t>Гуашь</w:t>
            </w:r>
            <w:proofErr w:type="spellEnd"/>
          </w:p>
        </w:tc>
      </w:tr>
      <w:tr w:rsidR="00DF735E" w:rsidRPr="008C6A8A" w14:paraId="15583871" w14:textId="77777777" w:rsidTr="008C6A8A">
        <w:tc>
          <w:tcPr>
            <w:tcW w:w="1701" w:type="dxa"/>
            <w:vAlign w:val="center"/>
          </w:tcPr>
          <w:p w14:paraId="24C56E8E" w14:textId="2CBA4970" w:rsidR="00DF735E" w:rsidRPr="00647114" w:rsidRDefault="00647114" w:rsidP="00DF735E">
            <w:pPr>
              <w:jc w:val="both"/>
              <w:rPr>
                <w:rFonts w:ascii="Sylfaen" w:hAnsi="Sylfaen"/>
                <w:sz w:val="24"/>
                <w:szCs w:val="24"/>
                <w:lang w:val="ru-RU"/>
              </w:rPr>
            </w:pPr>
            <w:r>
              <w:rPr>
                <w:rFonts w:ascii="Sylfaen" w:hAnsi="Sylfaen"/>
                <w:sz w:val="24"/>
                <w:szCs w:val="24"/>
                <w:lang w:val="ru-RU"/>
              </w:rPr>
              <w:t>2</w:t>
            </w:r>
          </w:p>
        </w:tc>
        <w:tc>
          <w:tcPr>
            <w:tcW w:w="880" w:type="dxa"/>
            <w:tcBorders>
              <w:top w:val="single" w:sz="4" w:space="0" w:color="auto"/>
            </w:tcBorders>
          </w:tcPr>
          <w:p w14:paraId="452F11F5"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9D0ABB6" w14:textId="77777777" w:rsidR="00DF735E" w:rsidRPr="00910D45" w:rsidRDefault="00DF735E" w:rsidP="00DF735E">
            <w:proofErr w:type="spellStart"/>
            <w:r w:rsidRPr="00910D45">
              <w:t>Цветне</w:t>
            </w:r>
            <w:proofErr w:type="spellEnd"/>
            <w:r w:rsidRPr="00910D45">
              <w:t xml:space="preserve"> </w:t>
            </w:r>
            <w:proofErr w:type="spellStart"/>
            <w:r w:rsidRPr="00910D45">
              <w:t>карандаш</w:t>
            </w:r>
            <w:proofErr w:type="spellEnd"/>
          </w:p>
        </w:tc>
      </w:tr>
      <w:tr w:rsidR="00DF735E" w:rsidRPr="00AB49AA" w14:paraId="1F30D65C" w14:textId="77777777" w:rsidTr="008C6A8A">
        <w:tc>
          <w:tcPr>
            <w:tcW w:w="1701" w:type="dxa"/>
            <w:vAlign w:val="center"/>
          </w:tcPr>
          <w:p w14:paraId="7479F9ED" w14:textId="01A01F83" w:rsidR="00DF735E" w:rsidRPr="00647114" w:rsidRDefault="00647114" w:rsidP="00DF735E">
            <w:pPr>
              <w:jc w:val="both"/>
              <w:rPr>
                <w:rFonts w:ascii="Sylfaen" w:hAnsi="Sylfaen"/>
                <w:sz w:val="24"/>
                <w:szCs w:val="24"/>
                <w:lang w:val="ru-RU"/>
              </w:rPr>
            </w:pPr>
            <w:r>
              <w:rPr>
                <w:rFonts w:ascii="Sylfaen" w:hAnsi="Sylfaen"/>
                <w:sz w:val="24"/>
                <w:szCs w:val="24"/>
                <w:lang w:val="ru-RU"/>
              </w:rPr>
              <w:t>3</w:t>
            </w:r>
          </w:p>
        </w:tc>
        <w:tc>
          <w:tcPr>
            <w:tcW w:w="880" w:type="dxa"/>
            <w:tcBorders>
              <w:top w:val="single" w:sz="4" w:space="0" w:color="auto"/>
            </w:tcBorders>
          </w:tcPr>
          <w:p w14:paraId="0675DFC1"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73159CE4" w14:textId="77777777" w:rsidR="00DF735E" w:rsidRPr="00910D45" w:rsidRDefault="00DF735E" w:rsidP="00DF735E">
            <w:proofErr w:type="spellStart"/>
            <w:r w:rsidRPr="00910D45">
              <w:t>Картон</w:t>
            </w:r>
            <w:proofErr w:type="spellEnd"/>
            <w:r w:rsidRPr="00910D45">
              <w:t>/</w:t>
            </w:r>
            <w:proofErr w:type="spellStart"/>
            <w:r w:rsidRPr="00910D45">
              <w:t>формат</w:t>
            </w:r>
            <w:proofErr w:type="spellEnd"/>
            <w:r w:rsidRPr="00910D45">
              <w:t>/</w:t>
            </w:r>
          </w:p>
        </w:tc>
      </w:tr>
      <w:tr w:rsidR="00DF735E" w:rsidRPr="00AB49AA" w14:paraId="2DA92251" w14:textId="77777777" w:rsidTr="008C6A8A">
        <w:tc>
          <w:tcPr>
            <w:tcW w:w="1701" w:type="dxa"/>
            <w:vAlign w:val="center"/>
          </w:tcPr>
          <w:p w14:paraId="2F9C40E5" w14:textId="76E5A58D" w:rsidR="00DF735E" w:rsidRPr="00647114" w:rsidRDefault="00647114" w:rsidP="00DF735E">
            <w:pPr>
              <w:jc w:val="both"/>
              <w:rPr>
                <w:rFonts w:ascii="Sylfaen" w:hAnsi="Sylfaen"/>
                <w:sz w:val="24"/>
                <w:szCs w:val="24"/>
                <w:lang w:val="ru-RU"/>
              </w:rPr>
            </w:pPr>
            <w:r>
              <w:rPr>
                <w:rFonts w:ascii="Sylfaen" w:hAnsi="Sylfaen"/>
                <w:sz w:val="24"/>
                <w:szCs w:val="24"/>
                <w:lang w:val="ru-RU"/>
              </w:rPr>
              <w:t>4</w:t>
            </w:r>
          </w:p>
        </w:tc>
        <w:tc>
          <w:tcPr>
            <w:tcW w:w="880" w:type="dxa"/>
            <w:tcBorders>
              <w:top w:val="single" w:sz="4" w:space="0" w:color="auto"/>
            </w:tcBorders>
          </w:tcPr>
          <w:p w14:paraId="187250E2"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7495B0B6" w14:textId="77777777" w:rsidR="00DF735E" w:rsidRPr="00910D45" w:rsidRDefault="00DF735E" w:rsidP="00DF735E">
            <w:proofErr w:type="spellStart"/>
            <w:r w:rsidRPr="00910D45">
              <w:t>Штрих</w:t>
            </w:r>
            <w:proofErr w:type="spellEnd"/>
            <w:r w:rsidRPr="00910D45">
              <w:t xml:space="preserve"> </w:t>
            </w:r>
          </w:p>
        </w:tc>
      </w:tr>
      <w:tr w:rsidR="00DF735E" w:rsidRPr="008C6A8A" w14:paraId="52E971F9" w14:textId="77777777" w:rsidTr="008C6A8A">
        <w:trPr>
          <w:trHeight w:val="386"/>
        </w:trPr>
        <w:tc>
          <w:tcPr>
            <w:tcW w:w="1701" w:type="dxa"/>
            <w:vAlign w:val="center"/>
          </w:tcPr>
          <w:p w14:paraId="21FBAEE7" w14:textId="630CFE91" w:rsidR="00DF735E" w:rsidRPr="00647114" w:rsidRDefault="00647114" w:rsidP="00DF735E">
            <w:pPr>
              <w:jc w:val="both"/>
              <w:rPr>
                <w:rFonts w:ascii="Sylfaen" w:hAnsi="Sylfaen"/>
                <w:sz w:val="24"/>
                <w:szCs w:val="24"/>
                <w:lang w:val="ru-RU"/>
              </w:rPr>
            </w:pPr>
            <w:r>
              <w:rPr>
                <w:rFonts w:ascii="Sylfaen" w:hAnsi="Sylfaen"/>
                <w:sz w:val="24"/>
                <w:szCs w:val="24"/>
                <w:lang w:val="ru-RU"/>
              </w:rPr>
              <w:t>5</w:t>
            </w:r>
          </w:p>
        </w:tc>
        <w:tc>
          <w:tcPr>
            <w:tcW w:w="880" w:type="dxa"/>
            <w:tcBorders>
              <w:top w:val="single" w:sz="4" w:space="0" w:color="auto"/>
            </w:tcBorders>
          </w:tcPr>
          <w:p w14:paraId="4F718D03"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523B95AA" w14:textId="77777777" w:rsidR="00DF735E" w:rsidRPr="00910D45" w:rsidRDefault="00DF735E" w:rsidP="00DF735E">
            <w:proofErr w:type="spellStart"/>
            <w:r w:rsidRPr="00910D45">
              <w:t>Цветная</w:t>
            </w:r>
            <w:proofErr w:type="spellEnd"/>
            <w:r w:rsidRPr="00910D45">
              <w:t xml:space="preserve"> </w:t>
            </w:r>
            <w:proofErr w:type="spellStart"/>
            <w:r w:rsidRPr="00910D45">
              <w:t>бумага</w:t>
            </w:r>
            <w:proofErr w:type="spellEnd"/>
            <w:r w:rsidRPr="00910D45">
              <w:t xml:space="preserve"> </w:t>
            </w:r>
          </w:p>
        </w:tc>
      </w:tr>
      <w:tr w:rsidR="00DF735E" w:rsidRPr="00AB49AA" w14:paraId="0E789CB2" w14:textId="77777777" w:rsidTr="008C6A8A">
        <w:tc>
          <w:tcPr>
            <w:tcW w:w="1701" w:type="dxa"/>
            <w:vAlign w:val="center"/>
          </w:tcPr>
          <w:p w14:paraId="60C647C7" w14:textId="048EFF15" w:rsidR="00DF735E" w:rsidRPr="00647114" w:rsidRDefault="00647114" w:rsidP="00DF735E">
            <w:pPr>
              <w:jc w:val="both"/>
              <w:rPr>
                <w:rFonts w:ascii="Sylfaen" w:hAnsi="Sylfaen"/>
                <w:sz w:val="24"/>
                <w:szCs w:val="24"/>
                <w:lang w:val="ru-RU"/>
              </w:rPr>
            </w:pPr>
            <w:r>
              <w:rPr>
                <w:rFonts w:ascii="Sylfaen" w:hAnsi="Sylfaen"/>
                <w:sz w:val="24"/>
                <w:szCs w:val="24"/>
                <w:lang w:val="ru-RU"/>
              </w:rPr>
              <w:t>6</w:t>
            </w:r>
          </w:p>
        </w:tc>
        <w:tc>
          <w:tcPr>
            <w:tcW w:w="880" w:type="dxa"/>
            <w:tcBorders>
              <w:top w:val="single" w:sz="4" w:space="0" w:color="auto"/>
            </w:tcBorders>
          </w:tcPr>
          <w:p w14:paraId="31BC93D5"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2A80137E" w14:textId="77777777" w:rsidR="00DF735E" w:rsidRPr="00910D45" w:rsidRDefault="00DF735E" w:rsidP="00DF735E">
            <w:proofErr w:type="spellStart"/>
            <w:r w:rsidRPr="00910D45">
              <w:t>Шариковая</w:t>
            </w:r>
            <w:proofErr w:type="spellEnd"/>
            <w:r w:rsidRPr="00910D45">
              <w:t xml:space="preserve"> </w:t>
            </w:r>
            <w:proofErr w:type="spellStart"/>
            <w:r w:rsidRPr="00910D45">
              <w:t>ручка</w:t>
            </w:r>
            <w:proofErr w:type="spellEnd"/>
            <w:r w:rsidRPr="00910D45">
              <w:t xml:space="preserve"> </w:t>
            </w:r>
            <w:proofErr w:type="spellStart"/>
            <w:r w:rsidRPr="00910D45">
              <w:t>синего</w:t>
            </w:r>
            <w:proofErr w:type="spellEnd"/>
          </w:p>
        </w:tc>
      </w:tr>
      <w:tr w:rsidR="00DF735E" w:rsidRPr="008C6A8A" w14:paraId="48BBC5B9" w14:textId="77777777" w:rsidTr="008C6A8A">
        <w:tc>
          <w:tcPr>
            <w:tcW w:w="1701" w:type="dxa"/>
            <w:vAlign w:val="center"/>
          </w:tcPr>
          <w:p w14:paraId="44201CEC" w14:textId="7CDC8C83" w:rsidR="00DF735E" w:rsidRPr="00AB49AA" w:rsidRDefault="00647114" w:rsidP="00DF735E">
            <w:pPr>
              <w:jc w:val="both"/>
              <w:rPr>
                <w:rFonts w:ascii="Sylfaen" w:hAnsi="Sylfaen"/>
                <w:sz w:val="24"/>
                <w:szCs w:val="24"/>
                <w:lang w:val="ru-RU"/>
              </w:rPr>
            </w:pPr>
            <w:r>
              <w:rPr>
                <w:rFonts w:ascii="Sylfaen" w:hAnsi="Sylfaen"/>
                <w:sz w:val="24"/>
                <w:szCs w:val="24"/>
                <w:lang w:val="ru-RU"/>
              </w:rPr>
              <w:t>7</w:t>
            </w:r>
          </w:p>
        </w:tc>
        <w:tc>
          <w:tcPr>
            <w:tcW w:w="880" w:type="dxa"/>
            <w:tcBorders>
              <w:top w:val="single" w:sz="4" w:space="0" w:color="auto"/>
            </w:tcBorders>
          </w:tcPr>
          <w:p w14:paraId="1F0275C9"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3C6D50A6" w14:textId="77777777" w:rsidR="00DF735E" w:rsidRPr="00910D45" w:rsidRDefault="00DF735E" w:rsidP="00DF735E">
            <w:proofErr w:type="spellStart"/>
            <w:r w:rsidRPr="00910D45">
              <w:t>Шариковая</w:t>
            </w:r>
            <w:proofErr w:type="spellEnd"/>
            <w:r w:rsidRPr="00910D45">
              <w:t xml:space="preserve"> </w:t>
            </w:r>
            <w:proofErr w:type="spellStart"/>
            <w:r w:rsidRPr="00910D45">
              <w:t>ручка</w:t>
            </w:r>
            <w:proofErr w:type="spellEnd"/>
            <w:r w:rsidRPr="00910D45">
              <w:t xml:space="preserve"> </w:t>
            </w:r>
            <w:proofErr w:type="spellStart"/>
            <w:r w:rsidRPr="00910D45">
              <w:t>красного</w:t>
            </w:r>
            <w:proofErr w:type="spellEnd"/>
          </w:p>
        </w:tc>
      </w:tr>
      <w:tr w:rsidR="00DF735E" w:rsidRPr="00AB49AA" w14:paraId="58079722" w14:textId="77777777" w:rsidTr="00DF6FBD">
        <w:tc>
          <w:tcPr>
            <w:tcW w:w="1701" w:type="dxa"/>
            <w:vAlign w:val="center"/>
          </w:tcPr>
          <w:p w14:paraId="669D26BE" w14:textId="34076D29" w:rsidR="00DF735E" w:rsidRPr="00647114" w:rsidRDefault="00647114" w:rsidP="00DF735E">
            <w:pPr>
              <w:jc w:val="both"/>
              <w:rPr>
                <w:rFonts w:ascii="Sylfaen" w:hAnsi="Sylfaen"/>
                <w:sz w:val="24"/>
                <w:szCs w:val="24"/>
                <w:lang w:val="ru-RU"/>
              </w:rPr>
            </w:pPr>
            <w:r>
              <w:rPr>
                <w:rFonts w:ascii="Sylfaen" w:hAnsi="Sylfaen"/>
                <w:sz w:val="24"/>
                <w:szCs w:val="24"/>
                <w:lang w:val="ru-RU"/>
              </w:rPr>
              <w:t>8</w:t>
            </w:r>
          </w:p>
        </w:tc>
        <w:tc>
          <w:tcPr>
            <w:tcW w:w="880" w:type="dxa"/>
            <w:tcBorders>
              <w:top w:val="single" w:sz="4" w:space="0" w:color="auto"/>
            </w:tcBorders>
          </w:tcPr>
          <w:p w14:paraId="35E42D60"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0DAD9A5D" w14:textId="77777777" w:rsidR="00DF735E" w:rsidRPr="00910D45" w:rsidRDefault="00DF735E" w:rsidP="00DF735E">
            <w:proofErr w:type="spellStart"/>
            <w:r w:rsidRPr="00910D45">
              <w:t>Шариковая</w:t>
            </w:r>
            <w:proofErr w:type="spellEnd"/>
            <w:r w:rsidRPr="00910D45">
              <w:t xml:space="preserve"> </w:t>
            </w:r>
            <w:proofErr w:type="spellStart"/>
            <w:proofErr w:type="gramStart"/>
            <w:r w:rsidRPr="00910D45">
              <w:t>ручка</w:t>
            </w:r>
            <w:proofErr w:type="spellEnd"/>
            <w:r w:rsidRPr="00910D45">
              <w:t xml:space="preserve">  </w:t>
            </w:r>
            <w:proofErr w:type="spellStart"/>
            <w:r w:rsidRPr="00910D45">
              <w:t>черного</w:t>
            </w:r>
            <w:proofErr w:type="spellEnd"/>
            <w:proofErr w:type="gramEnd"/>
          </w:p>
        </w:tc>
      </w:tr>
      <w:tr w:rsidR="00DF735E" w:rsidRPr="00AB49AA" w14:paraId="432827B2" w14:textId="77777777" w:rsidTr="00DF6FBD">
        <w:tc>
          <w:tcPr>
            <w:tcW w:w="1701" w:type="dxa"/>
            <w:vAlign w:val="center"/>
          </w:tcPr>
          <w:p w14:paraId="363DD9C8" w14:textId="1BF38335" w:rsidR="00DF735E" w:rsidRPr="00647114" w:rsidRDefault="00647114" w:rsidP="00DF735E">
            <w:pPr>
              <w:jc w:val="both"/>
              <w:rPr>
                <w:rFonts w:ascii="Sylfaen" w:hAnsi="Sylfaen"/>
                <w:sz w:val="24"/>
                <w:szCs w:val="24"/>
                <w:lang w:val="ru-RU"/>
              </w:rPr>
            </w:pPr>
            <w:r>
              <w:rPr>
                <w:rFonts w:ascii="Sylfaen" w:hAnsi="Sylfaen"/>
                <w:sz w:val="24"/>
                <w:szCs w:val="24"/>
                <w:lang w:val="ru-RU"/>
              </w:rPr>
              <w:t>9</w:t>
            </w:r>
          </w:p>
        </w:tc>
        <w:tc>
          <w:tcPr>
            <w:tcW w:w="880" w:type="dxa"/>
            <w:tcBorders>
              <w:top w:val="single" w:sz="4" w:space="0" w:color="auto"/>
            </w:tcBorders>
          </w:tcPr>
          <w:p w14:paraId="7DD88CBE"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779C52FA" w14:textId="77777777" w:rsidR="00DF735E" w:rsidRPr="00910D45" w:rsidRDefault="00DF735E" w:rsidP="00DF735E">
            <w:proofErr w:type="spellStart"/>
            <w:r w:rsidRPr="00910D45">
              <w:t>Чернила</w:t>
            </w:r>
            <w:proofErr w:type="spellEnd"/>
            <w:r w:rsidRPr="00910D45">
              <w:t xml:space="preserve"> </w:t>
            </w:r>
            <w:proofErr w:type="spellStart"/>
            <w:r w:rsidRPr="00910D45">
              <w:t>для</w:t>
            </w:r>
            <w:proofErr w:type="spellEnd"/>
            <w:r w:rsidRPr="00910D45">
              <w:t xml:space="preserve"> </w:t>
            </w:r>
            <w:proofErr w:type="spellStart"/>
            <w:r w:rsidRPr="00910D45">
              <w:t>подушки</w:t>
            </w:r>
            <w:proofErr w:type="spellEnd"/>
          </w:p>
        </w:tc>
      </w:tr>
      <w:tr w:rsidR="00DF735E" w:rsidRPr="00AB49AA" w14:paraId="1D0AC415" w14:textId="77777777" w:rsidTr="00DF6FBD">
        <w:tc>
          <w:tcPr>
            <w:tcW w:w="1701" w:type="dxa"/>
            <w:vAlign w:val="center"/>
          </w:tcPr>
          <w:p w14:paraId="7687C0A3" w14:textId="79032570" w:rsidR="00DF735E" w:rsidRPr="00647114" w:rsidRDefault="00647114" w:rsidP="00DF735E">
            <w:pPr>
              <w:jc w:val="both"/>
              <w:rPr>
                <w:rFonts w:ascii="Sylfaen" w:hAnsi="Sylfaen"/>
                <w:sz w:val="24"/>
                <w:szCs w:val="24"/>
                <w:lang w:val="ru-RU"/>
              </w:rPr>
            </w:pPr>
            <w:r>
              <w:rPr>
                <w:rFonts w:ascii="Sylfaen" w:hAnsi="Sylfaen"/>
                <w:sz w:val="24"/>
                <w:szCs w:val="24"/>
                <w:lang w:val="ru-RU"/>
              </w:rPr>
              <w:t>10</w:t>
            </w:r>
          </w:p>
        </w:tc>
        <w:tc>
          <w:tcPr>
            <w:tcW w:w="880" w:type="dxa"/>
            <w:tcBorders>
              <w:top w:val="single" w:sz="4" w:space="0" w:color="auto"/>
            </w:tcBorders>
          </w:tcPr>
          <w:p w14:paraId="50F61969"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0C39B614" w14:textId="77777777" w:rsidR="00DF735E" w:rsidRPr="00910D45" w:rsidRDefault="00DF735E" w:rsidP="00DF735E">
            <w:proofErr w:type="spellStart"/>
            <w:r w:rsidRPr="00910D45">
              <w:t>Подушки</w:t>
            </w:r>
            <w:proofErr w:type="spellEnd"/>
            <w:r w:rsidRPr="00910D45">
              <w:t xml:space="preserve"> </w:t>
            </w:r>
            <w:proofErr w:type="spellStart"/>
            <w:r w:rsidRPr="00910D45">
              <w:t>для</w:t>
            </w:r>
            <w:proofErr w:type="spellEnd"/>
            <w:r w:rsidRPr="00910D45">
              <w:t xml:space="preserve"> </w:t>
            </w:r>
            <w:proofErr w:type="spellStart"/>
            <w:r w:rsidRPr="00910D45">
              <w:t>печати</w:t>
            </w:r>
            <w:proofErr w:type="spellEnd"/>
          </w:p>
        </w:tc>
      </w:tr>
      <w:tr w:rsidR="00DF735E" w:rsidRPr="00910D45" w14:paraId="16B6FE75" w14:textId="77777777" w:rsidTr="00DF6FBD">
        <w:tc>
          <w:tcPr>
            <w:tcW w:w="1701" w:type="dxa"/>
            <w:vAlign w:val="center"/>
          </w:tcPr>
          <w:p w14:paraId="4111108D" w14:textId="5199503A" w:rsidR="00DF735E" w:rsidRPr="00647114" w:rsidRDefault="00647114" w:rsidP="00DF735E">
            <w:pPr>
              <w:jc w:val="both"/>
              <w:rPr>
                <w:rFonts w:ascii="Sylfaen" w:hAnsi="Sylfaen"/>
                <w:sz w:val="24"/>
                <w:szCs w:val="24"/>
                <w:lang w:val="ru-RU"/>
              </w:rPr>
            </w:pPr>
            <w:r>
              <w:rPr>
                <w:rFonts w:ascii="Sylfaen" w:hAnsi="Sylfaen"/>
                <w:sz w:val="24"/>
                <w:szCs w:val="24"/>
                <w:lang w:val="ru-RU"/>
              </w:rPr>
              <w:t>11</w:t>
            </w:r>
          </w:p>
        </w:tc>
        <w:tc>
          <w:tcPr>
            <w:tcW w:w="880" w:type="dxa"/>
            <w:tcBorders>
              <w:top w:val="single" w:sz="4" w:space="0" w:color="auto"/>
            </w:tcBorders>
          </w:tcPr>
          <w:p w14:paraId="46B4D088"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21B0CD0C" w14:textId="77777777" w:rsidR="00DF735E" w:rsidRPr="00910D45" w:rsidRDefault="00DF735E" w:rsidP="00DF735E">
            <w:pPr>
              <w:rPr>
                <w:lang w:val="ru-RU"/>
              </w:rPr>
            </w:pPr>
            <w:r w:rsidRPr="00910D45">
              <w:rPr>
                <w:lang w:val="ru-RU"/>
              </w:rPr>
              <w:t>Книга офисная, гроссбух, 70 страниц, в линейку, белые страницы</w:t>
            </w:r>
          </w:p>
        </w:tc>
      </w:tr>
      <w:tr w:rsidR="00DF735E" w:rsidRPr="00AB49AA" w14:paraId="50B2A815" w14:textId="77777777" w:rsidTr="00DF6FBD">
        <w:tc>
          <w:tcPr>
            <w:tcW w:w="1701" w:type="dxa"/>
            <w:vAlign w:val="center"/>
          </w:tcPr>
          <w:p w14:paraId="054C91B8" w14:textId="16E8C311" w:rsidR="00DF735E" w:rsidRPr="00647114" w:rsidRDefault="00647114" w:rsidP="00DF735E">
            <w:pPr>
              <w:jc w:val="both"/>
              <w:rPr>
                <w:rFonts w:ascii="Sylfaen" w:hAnsi="Sylfaen"/>
                <w:sz w:val="24"/>
                <w:szCs w:val="24"/>
                <w:lang w:val="ru-RU"/>
              </w:rPr>
            </w:pPr>
            <w:r>
              <w:rPr>
                <w:rFonts w:ascii="Sylfaen" w:hAnsi="Sylfaen"/>
                <w:sz w:val="24"/>
                <w:szCs w:val="24"/>
                <w:lang w:val="ru-RU"/>
              </w:rPr>
              <w:t>12</w:t>
            </w:r>
          </w:p>
        </w:tc>
        <w:tc>
          <w:tcPr>
            <w:tcW w:w="880" w:type="dxa"/>
            <w:tcBorders>
              <w:top w:val="single" w:sz="4" w:space="0" w:color="auto"/>
            </w:tcBorders>
          </w:tcPr>
          <w:p w14:paraId="657EF0B2"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51E4C6FD" w14:textId="77777777" w:rsidR="00DF735E" w:rsidRPr="00910D45" w:rsidRDefault="00DF735E" w:rsidP="00DF735E">
            <w:proofErr w:type="spellStart"/>
            <w:r w:rsidRPr="00910D45">
              <w:t>Силиконовый</w:t>
            </w:r>
            <w:proofErr w:type="spellEnd"/>
            <w:r w:rsidRPr="00910D45">
              <w:t xml:space="preserve"> </w:t>
            </w:r>
            <w:proofErr w:type="spellStart"/>
            <w:r w:rsidRPr="00910D45">
              <w:t>пистолет</w:t>
            </w:r>
            <w:proofErr w:type="spellEnd"/>
          </w:p>
        </w:tc>
      </w:tr>
      <w:tr w:rsidR="00DF735E" w:rsidRPr="008C6A8A" w14:paraId="28AF25ED" w14:textId="77777777" w:rsidTr="00DF6FBD">
        <w:tc>
          <w:tcPr>
            <w:tcW w:w="1701" w:type="dxa"/>
            <w:vAlign w:val="center"/>
          </w:tcPr>
          <w:p w14:paraId="70E7151A" w14:textId="0873974C" w:rsidR="00DF735E" w:rsidRPr="00647114" w:rsidRDefault="00647114" w:rsidP="00DF735E">
            <w:pPr>
              <w:jc w:val="both"/>
              <w:rPr>
                <w:rFonts w:ascii="Sylfaen" w:hAnsi="Sylfaen"/>
                <w:sz w:val="24"/>
                <w:szCs w:val="24"/>
                <w:lang w:val="ru-RU"/>
              </w:rPr>
            </w:pPr>
            <w:r>
              <w:rPr>
                <w:rFonts w:ascii="Sylfaen" w:hAnsi="Sylfaen"/>
                <w:sz w:val="24"/>
                <w:szCs w:val="24"/>
                <w:lang w:val="ru-RU"/>
              </w:rPr>
              <w:t>13</w:t>
            </w:r>
          </w:p>
        </w:tc>
        <w:tc>
          <w:tcPr>
            <w:tcW w:w="880" w:type="dxa"/>
            <w:tcBorders>
              <w:top w:val="single" w:sz="4" w:space="0" w:color="auto"/>
            </w:tcBorders>
          </w:tcPr>
          <w:p w14:paraId="6C2180BA"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5C544A31" w14:textId="77777777" w:rsidR="00DF735E" w:rsidRPr="00F201CE" w:rsidRDefault="00DF735E" w:rsidP="00DF735E">
            <w:proofErr w:type="spellStart"/>
            <w:r w:rsidRPr="00F201CE">
              <w:t>Силиконовая</w:t>
            </w:r>
            <w:proofErr w:type="spellEnd"/>
            <w:r w:rsidRPr="00F201CE">
              <w:t xml:space="preserve"> </w:t>
            </w:r>
            <w:proofErr w:type="spellStart"/>
            <w:r w:rsidRPr="00F201CE">
              <w:t>палочка</w:t>
            </w:r>
            <w:proofErr w:type="spellEnd"/>
          </w:p>
        </w:tc>
      </w:tr>
      <w:tr w:rsidR="00DF735E" w:rsidRPr="00AB49AA" w14:paraId="3FF799A0" w14:textId="77777777" w:rsidTr="00DF6FBD">
        <w:tc>
          <w:tcPr>
            <w:tcW w:w="1701" w:type="dxa"/>
            <w:vAlign w:val="center"/>
          </w:tcPr>
          <w:p w14:paraId="624EACB1" w14:textId="28A50599" w:rsidR="00DF735E" w:rsidRPr="00647114" w:rsidRDefault="00647114" w:rsidP="00DF735E">
            <w:pPr>
              <w:jc w:val="both"/>
              <w:rPr>
                <w:rFonts w:ascii="Sylfaen" w:hAnsi="Sylfaen"/>
                <w:sz w:val="24"/>
                <w:szCs w:val="24"/>
                <w:lang w:val="ru-RU"/>
              </w:rPr>
            </w:pPr>
            <w:r>
              <w:rPr>
                <w:rFonts w:ascii="Sylfaen" w:hAnsi="Sylfaen"/>
                <w:sz w:val="24"/>
                <w:szCs w:val="24"/>
                <w:lang w:val="ru-RU"/>
              </w:rPr>
              <w:t>14</w:t>
            </w:r>
          </w:p>
        </w:tc>
        <w:tc>
          <w:tcPr>
            <w:tcW w:w="880" w:type="dxa"/>
            <w:tcBorders>
              <w:top w:val="single" w:sz="4" w:space="0" w:color="auto"/>
            </w:tcBorders>
          </w:tcPr>
          <w:p w14:paraId="7F43F9F5"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6DD92F47" w14:textId="77777777" w:rsidR="00DF735E" w:rsidRPr="00F201CE" w:rsidRDefault="00DF735E" w:rsidP="00DF735E">
            <w:proofErr w:type="spellStart"/>
            <w:r w:rsidRPr="00F201CE">
              <w:t>Эмульсия</w:t>
            </w:r>
            <w:proofErr w:type="spellEnd"/>
            <w:r w:rsidRPr="00F201CE">
              <w:t xml:space="preserve"> /</w:t>
            </w:r>
            <w:proofErr w:type="spellStart"/>
            <w:r w:rsidRPr="00F201CE">
              <w:t>клей</w:t>
            </w:r>
            <w:proofErr w:type="spellEnd"/>
            <w:r w:rsidRPr="00F201CE">
              <w:t>/</w:t>
            </w:r>
          </w:p>
        </w:tc>
      </w:tr>
      <w:tr w:rsidR="00DF735E" w:rsidRPr="00910D45" w14:paraId="2893D571" w14:textId="77777777" w:rsidTr="00DF6FBD">
        <w:tc>
          <w:tcPr>
            <w:tcW w:w="1701" w:type="dxa"/>
            <w:vAlign w:val="center"/>
          </w:tcPr>
          <w:p w14:paraId="18CD5915" w14:textId="3BB52946" w:rsidR="00DF735E" w:rsidRPr="00647114" w:rsidRDefault="00647114" w:rsidP="00DF735E">
            <w:pPr>
              <w:jc w:val="both"/>
              <w:rPr>
                <w:rFonts w:ascii="Sylfaen" w:hAnsi="Sylfaen"/>
                <w:sz w:val="24"/>
                <w:szCs w:val="24"/>
                <w:lang w:val="ru-RU"/>
              </w:rPr>
            </w:pPr>
            <w:r>
              <w:rPr>
                <w:rFonts w:ascii="Sylfaen" w:hAnsi="Sylfaen"/>
                <w:sz w:val="24"/>
                <w:szCs w:val="24"/>
                <w:lang w:val="ru-RU"/>
              </w:rPr>
              <w:t>15</w:t>
            </w:r>
          </w:p>
        </w:tc>
        <w:tc>
          <w:tcPr>
            <w:tcW w:w="880" w:type="dxa"/>
            <w:tcBorders>
              <w:top w:val="single" w:sz="4" w:space="0" w:color="auto"/>
            </w:tcBorders>
          </w:tcPr>
          <w:p w14:paraId="18DF38D2"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4693A0FD" w14:textId="77777777" w:rsidR="00DF735E" w:rsidRPr="00DF735E" w:rsidRDefault="00DF735E" w:rsidP="00DF735E">
            <w:pPr>
              <w:rPr>
                <w:lang w:val="ru-RU"/>
              </w:rPr>
            </w:pPr>
            <w:r w:rsidRPr="00DF735E">
              <w:rPr>
                <w:lang w:val="ru-RU"/>
              </w:rPr>
              <w:t>Папка, обложка с твердой обложкой</w:t>
            </w:r>
          </w:p>
        </w:tc>
      </w:tr>
      <w:tr w:rsidR="00DF735E" w:rsidRPr="00910D45" w14:paraId="27B2CEF9" w14:textId="77777777" w:rsidTr="00DF6FBD">
        <w:tc>
          <w:tcPr>
            <w:tcW w:w="1701" w:type="dxa"/>
            <w:vAlign w:val="center"/>
          </w:tcPr>
          <w:p w14:paraId="4A70071F" w14:textId="21EF69E1" w:rsidR="00DF735E" w:rsidRPr="00647114" w:rsidRDefault="00647114" w:rsidP="00DF735E">
            <w:pPr>
              <w:jc w:val="both"/>
              <w:rPr>
                <w:rFonts w:ascii="Sylfaen" w:hAnsi="Sylfaen"/>
                <w:sz w:val="24"/>
                <w:szCs w:val="24"/>
                <w:lang w:val="ru-RU"/>
              </w:rPr>
            </w:pPr>
            <w:r>
              <w:rPr>
                <w:rFonts w:ascii="Sylfaen" w:hAnsi="Sylfaen"/>
                <w:sz w:val="24"/>
                <w:szCs w:val="24"/>
                <w:lang w:val="ru-RU"/>
              </w:rPr>
              <w:t>16</w:t>
            </w:r>
          </w:p>
        </w:tc>
        <w:tc>
          <w:tcPr>
            <w:tcW w:w="880" w:type="dxa"/>
            <w:tcBorders>
              <w:top w:val="single" w:sz="4" w:space="0" w:color="auto"/>
            </w:tcBorders>
          </w:tcPr>
          <w:p w14:paraId="46CE1D82" w14:textId="77777777" w:rsidR="00DF735E" w:rsidRPr="00AB49AA" w:rsidRDefault="00DF735E" w:rsidP="00DF735E">
            <w:pPr>
              <w:jc w:val="both"/>
              <w:rPr>
                <w:rFonts w:ascii="Sylfaen" w:hAnsi="Sylfaen"/>
                <w:sz w:val="24"/>
                <w:szCs w:val="24"/>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6C4ED79F" w14:textId="77777777" w:rsidR="00DF735E" w:rsidRPr="00DF735E" w:rsidRDefault="00DF735E" w:rsidP="00DF735E">
            <w:pPr>
              <w:rPr>
                <w:lang w:val="ru-RU"/>
              </w:rPr>
            </w:pPr>
            <w:r w:rsidRPr="00DF735E">
              <w:rPr>
                <w:lang w:val="ru-RU"/>
              </w:rPr>
              <w:t>Папка с скоросшиватель ц привязкой</w:t>
            </w:r>
          </w:p>
        </w:tc>
      </w:tr>
      <w:tr w:rsidR="00DF735E" w:rsidRPr="008C6A8A" w14:paraId="7BA78CC9" w14:textId="77777777" w:rsidTr="00647114">
        <w:tc>
          <w:tcPr>
            <w:tcW w:w="1701" w:type="dxa"/>
            <w:vAlign w:val="center"/>
          </w:tcPr>
          <w:p w14:paraId="11BAE2A1" w14:textId="1B1EA1FC" w:rsidR="00DF735E" w:rsidRPr="00647114" w:rsidRDefault="00647114" w:rsidP="00DF735E">
            <w:pPr>
              <w:jc w:val="both"/>
              <w:rPr>
                <w:rFonts w:ascii="Sylfaen" w:hAnsi="Sylfaen"/>
                <w:sz w:val="24"/>
                <w:szCs w:val="24"/>
                <w:lang w:val="ru-RU"/>
              </w:rPr>
            </w:pPr>
            <w:r>
              <w:rPr>
                <w:rFonts w:ascii="Sylfaen" w:hAnsi="Sylfaen"/>
                <w:sz w:val="24"/>
                <w:szCs w:val="24"/>
                <w:lang w:val="ru-RU"/>
              </w:rPr>
              <w:lastRenderedPageBreak/>
              <w:t>17</w:t>
            </w:r>
          </w:p>
        </w:tc>
        <w:tc>
          <w:tcPr>
            <w:tcW w:w="880" w:type="dxa"/>
            <w:tcBorders>
              <w:top w:val="single" w:sz="4" w:space="0" w:color="auto"/>
            </w:tcBorders>
          </w:tcPr>
          <w:p w14:paraId="4994E87E" w14:textId="77777777" w:rsidR="00DF735E" w:rsidRPr="00AB49AA" w:rsidRDefault="00DF735E" w:rsidP="00DF735E">
            <w:pPr>
              <w:jc w:val="both"/>
              <w:rPr>
                <w:rFonts w:ascii="Sylfaen" w:hAnsi="Sylfaen"/>
                <w:sz w:val="24"/>
                <w:szCs w:val="24"/>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70A817D7" w14:textId="77777777" w:rsidR="00DF735E" w:rsidRPr="00F201CE" w:rsidRDefault="00DF735E" w:rsidP="00DF735E">
            <w:proofErr w:type="spellStart"/>
            <w:r w:rsidRPr="00F201CE">
              <w:t>Папка</w:t>
            </w:r>
            <w:proofErr w:type="spellEnd"/>
            <w:r w:rsidRPr="00F201CE">
              <w:t xml:space="preserve"> с </w:t>
            </w:r>
            <w:proofErr w:type="spellStart"/>
            <w:r w:rsidRPr="00F201CE">
              <w:t>резинкой</w:t>
            </w:r>
            <w:proofErr w:type="spellEnd"/>
          </w:p>
        </w:tc>
      </w:tr>
      <w:tr w:rsidR="00063E9F" w:rsidRPr="008C6A8A" w14:paraId="6B3897E7" w14:textId="77777777" w:rsidTr="00DF6FBD">
        <w:tc>
          <w:tcPr>
            <w:tcW w:w="1701" w:type="dxa"/>
            <w:vAlign w:val="center"/>
          </w:tcPr>
          <w:p w14:paraId="6B1FDACC" w14:textId="00836107" w:rsidR="00063E9F" w:rsidRPr="00647114" w:rsidRDefault="00647114" w:rsidP="00DF735E">
            <w:pPr>
              <w:jc w:val="both"/>
              <w:rPr>
                <w:rFonts w:ascii="Sylfaen" w:hAnsi="Sylfaen"/>
                <w:sz w:val="24"/>
                <w:szCs w:val="24"/>
                <w:lang w:val="ru-RU"/>
              </w:rPr>
            </w:pPr>
            <w:r>
              <w:rPr>
                <w:rFonts w:ascii="Sylfaen" w:hAnsi="Sylfaen"/>
                <w:sz w:val="24"/>
                <w:szCs w:val="24"/>
                <w:lang w:val="ru-RU"/>
              </w:rPr>
              <w:t>18</w:t>
            </w:r>
          </w:p>
        </w:tc>
        <w:tc>
          <w:tcPr>
            <w:tcW w:w="880" w:type="dxa"/>
            <w:tcBorders>
              <w:top w:val="single" w:sz="4" w:space="0" w:color="auto"/>
            </w:tcBorders>
          </w:tcPr>
          <w:p w14:paraId="4019B7A6" w14:textId="77777777" w:rsidR="00063E9F" w:rsidRPr="00AB49AA" w:rsidRDefault="00063E9F"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35A738BE" w14:textId="1B33AF70" w:rsidR="00063E9F" w:rsidRPr="00063E9F" w:rsidRDefault="00063E9F" w:rsidP="00DF735E">
            <w:proofErr w:type="spellStart"/>
            <w:r w:rsidRPr="00063E9F">
              <w:t>Папка</w:t>
            </w:r>
            <w:proofErr w:type="spellEnd"/>
            <w:r>
              <w:t>/</w:t>
            </w:r>
            <w:r>
              <w:rPr>
                <w:lang w:val="hy-AM"/>
              </w:rPr>
              <w:t xml:space="preserve"> </w:t>
            </w:r>
            <w:r>
              <w:t>NOKIA/</w:t>
            </w:r>
          </w:p>
        </w:tc>
      </w:tr>
      <w:tr w:rsidR="00DF735E" w:rsidRPr="008C6A8A" w14:paraId="276593FC" w14:textId="77777777" w:rsidTr="00DF6FBD">
        <w:tc>
          <w:tcPr>
            <w:tcW w:w="1701" w:type="dxa"/>
            <w:vAlign w:val="center"/>
          </w:tcPr>
          <w:p w14:paraId="65D0FA9F" w14:textId="3FF4331B" w:rsidR="00DF735E" w:rsidRPr="00647114" w:rsidRDefault="00647114" w:rsidP="00DF735E">
            <w:pPr>
              <w:jc w:val="both"/>
              <w:rPr>
                <w:rFonts w:ascii="Sylfaen" w:hAnsi="Sylfaen"/>
                <w:sz w:val="24"/>
                <w:szCs w:val="24"/>
                <w:lang w:val="ru-RU"/>
              </w:rPr>
            </w:pPr>
            <w:r>
              <w:rPr>
                <w:rFonts w:ascii="Sylfaen" w:hAnsi="Sylfaen"/>
                <w:sz w:val="24"/>
                <w:szCs w:val="24"/>
                <w:lang w:val="ru-RU"/>
              </w:rPr>
              <w:t>19</w:t>
            </w:r>
          </w:p>
        </w:tc>
        <w:tc>
          <w:tcPr>
            <w:tcW w:w="880" w:type="dxa"/>
            <w:tcBorders>
              <w:top w:val="single" w:sz="4" w:space="0" w:color="auto"/>
            </w:tcBorders>
          </w:tcPr>
          <w:p w14:paraId="1D2B8C7E"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2AB97260" w14:textId="77777777" w:rsidR="00DF735E" w:rsidRPr="00F201CE" w:rsidRDefault="00DF735E" w:rsidP="00DF735E">
            <w:proofErr w:type="spellStart"/>
            <w:r w:rsidRPr="00F201CE">
              <w:t>Папка</w:t>
            </w:r>
            <w:proofErr w:type="spellEnd"/>
            <w:r w:rsidRPr="00F201CE">
              <w:t xml:space="preserve">, </w:t>
            </w:r>
            <w:proofErr w:type="spellStart"/>
            <w:r w:rsidRPr="00F201CE">
              <w:t>полимерная</w:t>
            </w:r>
            <w:proofErr w:type="spellEnd"/>
            <w:r w:rsidRPr="00F201CE">
              <w:t xml:space="preserve"> </w:t>
            </w:r>
            <w:proofErr w:type="spellStart"/>
            <w:r w:rsidRPr="00F201CE">
              <w:t>пленка</w:t>
            </w:r>
            <w:proofErr w:type="spellEnd"/>
            <w:r w:rsidRPr="00F201CE">
              <w:t xml:space="preserve">, </w:t>
            </w:r>
            <w:proofErr w:type="spellStart"/>
            <w:r w:rsidRPr="00F201CE">
              <w:t>файл</w:t>
            </w:r>
            <w:proofErr w:type="spellEnd"/>
            <w:r w:rsidRPr="00F201CE">
              <w:t>.</w:t>
            </w:r>
          </w:p>
        </w:tc>
      </w:tr>
      <w:tr w:rsidR="00DF735E" w:rsidRPr="00AB49AA" w14:paraId="11B598BA" w14:textId="77777777" w:rsidTr="00DF6FBD">
        <w:tc>
          <w:tcPr>
            <w:tcW w:w="1701" w:type="dxa"/>
            <w:vAlign w:val="center"/>
          </w:tcPr>
          <w:p w14:paraId="7EEAEC7B" w14:textId="002B4829" w:rsidR="00DF735E" w:rsidRPr="00647114" w:rsidRDefault="00647114" w:rsidP="00DF735E">
            <w:pPr>
              <w:jc w:val="both"/>
              <w:rPr>
                <w:rFonts w:ascii="Sylfaen" w:hAnsi="Sylfaen"/>
                <w:sz w:val="24"/>
                <w:szCs w:val="24"/>
                <w:lang w:val="ru-RU"/>
              </w:rPr>
            </w:pPr>
            <w:r>
              <w:rPr>
                <w:rFonts w:ascii="Sylfaen" w:hAnsi="Sylfaen"/>
                <w:sz w:val="24"/>
                <w:szCs w:val="24"/>
                <w:lang w:val="ru-RU"/>
              </w:rPr>
              <w:t>20</w:t>
            </w:r>
          </w:p>
        </w:tc>
        <w:tc>
          <w:tcPr>
            <w:tcW w:w="880" w:type="dxa"/>
            <w:tcBorders>
              <w:top w:val="single" w:sz="4" w:space="0" w:color="auto"/>
            </w:tcBorders>
          </w:tcPr>
          <w:p w14:paraId="157F24E5"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49B7228F" w14:textId="77777777" w:rsidR="00DF735E" w:rsidRPr="00F201CE" w:rsidRDefault="00DF735E" w:rsidP="00DF735E">
            <w:proofErr w:type="spellStart"/>
            <w:proofErr w:type="gramStart"/>
            <w:r w:rsidRPr="00F201CE">
              <w:t>Бумага</w:t>
            </w:r>
            <w:proofErr w:type="spellEnd"/>
            <w:r w:rsidRPr="00F201CE">
              <w:t xml:space="preserve">  </w:t>
            </w:r>
            <w:proofErr w:type="spellStart"/>
            <w:r w:rsidRPr="00F201CE">
              <w:t>флипчарт</w:t>
            </w:r>
            <w:proofErr w:type="spellEnd"/>
            <w:proofErr w:type="gramEnd"/>
          </w:p>
        </w:tc>
      </w:tr>
      <w:tr w:rsidR="00DF735E" w:rsidRPr="00AB49AA" w14:paraId="15EFDEF7" w14:textId="77777777" w:rsidTr="00DF6FBD">
        <w:trPr>
          <w:trHeight w:val="126"/>
        </w:trPr>
        <w:tc>
          <w:tcPr>
            <w:tcW w:w="1701" w:type="dxa"/>
            <w:vAlign w:val="center"/>
          </w:tcPr>
          <w:p w14:paraId="7EB0C3B3" w14:textId="0C0A23F9" w:rsidR="00DF735E" w:rsidRPr="00647114" w:rsidRDefault="00647114" w:rsidP="00DF735E">
            <w:pPr>
              <w:jc w:val="both"/>
              <w:rPr>
                <w:rFonts w:ascii="Sylfaen" w:hAnsi="Sylfaen"/>
                <w:sz w:val="24"/>
                <w:szCs w:val="24"/>
                <w:lang w:val="ru-RU"/>
              </w:rPr>
            </w:pPr>
            <w:r>
              <w:rPr>
                <w:rFonts w:ascii="Sylfaen" w:hAnsi="Sylfaen"/>
                <w:sz w:val="24"/>
                <w:szCs w:val="24"/>
                <w:lang w:val="ru-RU"/>
              </w:rPr>
              <w:t>21</w:t>
            </w:r>
          </w:p>
        </w:tc>
        <w:tc>
          <w:tcPr>
            <w:tcW w:w="880" w:type="dxa"/>
            <w:tcBorders>
              <w:top w:val="single" w:sz="4" w:space="0" w:color="auto"/>
            </w:tcBorders>
          </w:tcPr>
          <w:p w14:paraId="5E50A9B4"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578B4C02" w14:textId="77777777" w:rsidR="00DF735E" w:rsidRPr="00F201CE" w:rsidRDefault="00DF735E" w:rsidP="00DF735E">
            <w:proofErr w:type="spellStart"/>
            <w:r w:rsidRPr="00F201CE">
              <w:t>Бумага</w:t>
            </w:r>
            <w:proofErr w:type="spellEnd"/>
            <w:r w:rsidRPr="00F201CE">
              <w:t xml:space="preserve"> </w:t>
            </w:r>
            <w:proofErr w:type="spellStart"/>
            <w:r w:rsidRPr="00F201CE">
              <w:t>формата</w:t>
            </w:r>
            <w:proofErr w:type="spellEnd"/>
            <w:r w:rsidRPr="00F201CE">
              <w:t xml:space="preserve"> А4.</w:t>
            </w:r>
          </w:p>
        </w:tc>
      </w:tr>
      <w:tr w:rsidR="00DF735E" w:rsidRPr="00910D45" w14:paraId="031956EE" w14:textId="77777777" w:rsidTr="008C6A8A">
        <w:tc>
          <w:tcPr>
            <w:tcW w:w="1701" w:type="dxa"/>
            <w:vAlign w:val="center"/>
          </w:tcPr>
          <w:p w14:paraId="2E497556" w14:textId="74E464AC" w:rsidR="00DF735E" w:rsidRPr="00647114" w:rsidRDefault="00647114" w:rsidP="00DF735E">
            <w:pPr>
              <w:jc w:val="both"/>
              <w:rPr>
                <w:rFonts w:ascii="Sylfaen" w:hAnsi="Sylfaen"/>
                <w:sz w:val="24"/>
                <w:szCs w:val="24"/>
                <w:lang w:val="ru-RU"/>
              </w:rPr>
            </w:pPr>
            <w:r>
              <w:rPr>
                <w:rFonts w:ascii="Sylfaen" w:hAnsi="Sylfaen"/>
                <w:sz w:val="24"/>
                <w:szCs w:val="24"/>
                <w:lang w:val="ru-RU"/>
              </w:rPr>
              <w:t>22</w:t>
            </w:r>
          </w:p>
        </w:tc>
        <w:tc>
          <w:tcPr>
            <w:tcW w:w="880" w:type="dxa"/>
            <w:tcBorders>
              <w:top w:val="single" w:sz="4" w:space="0" w:color="auto"/>
            </w:tcBorders>
          </w:tcPr>
          <w:p w14:paraId="53272248" w14:textId="77777777" w:rsidR="00DF735E" w:rsidRPr="00AB49AA" w:rsidRDefault="00DF735E" w:rsidP="00DF735E">
            <w:pPr>
              <w:jc w:val="both"/>
              <w:rPr>
                <w:rFonts w:ascii="Sylfaen" w:hAnsi="Sylfaen"/>
                <w:sz w:val="24"/>
                <w:szCs w:val="24"/>
              </w:rPr>
            </w:pPr>
          </w:p>
        </w:tc>
        <w:tc>
          <w:tcPr>
            <w:tcW w:w="7769" w:type="dxa"/>
            <w:tcBorders>
              <w:top w:val="nil"/>
              <w:left w:val="single" w:sz="4" w:space="0" w:color="auto"/>
              <w:bottom w:val="single" w:sz="4" w:space="0" w:color="auto"/>
              <w:right w:val="single" w:sz="4" w:space="0" w:color="auto"/>
            </w:tcBorders>
            <w:shd w:val="clear" w:color="000000" w:fill="FFFFFF"/>
          </w:tcPr>
          <w:p w14:paraId="1F5B0D48" w14:textId="77777777" w:rsidR="00DF735E" w:rsidRPr="00DF735E" w:rsidRDefault="00DF735E" w:rsidP="00DF735E">
            <w:pPr>
              <w:rPr>
                <w:lang w:val="ru-RU"/>
              </w:rPr>
            </w:pPr>
            <w:r w:rsidRPr="00DF735E">
              <w:rPr>
                <w:lang w:val="ru-RU"/>
              </w:rPr>
              <w:t xml:space="preserve">Проволочные </w:t>
            </w:r>
            <w:proofErr w:type="spellStart"/>
            <w:r w:rsidRPr="00DF735E">
              <w:rPr>
                <w:lang w:val="ru-RU"/>
              </w:rPr>
              <w:t>цтяжки</w:t>
            </w:r>
            <w:proofErr w:type="spellEnd"/>
            <w:r w:rsidRPr="00DF735E">
              <w:rPr>
                <w:lang w:val="ru-RU"/>
              </w:rPr>
              <w:t xml:space="preserve"> для степлера, большие</w:t>
            </w:r>
          </w:p>
        </w:tc>
      </w:tr>
      <w:tr w:rsidR="00DF735E" w:rsidRPr="00910D45" w14:paraId="4E65073C" w14:textId="77777777" w:rsidTr="008C6A8A">
        <w:tc>
          <w:tcPr>
            <w:tcW w:w="1701" w:type="dxa"/>
            <w:vAlign w:val="center"/>
          </w:tcPr>
          <w:p w14:paraId="7E289EC8" w14:textId="3AFB615B" w:rsidR="00DF735E" w:rsidRPr="00647114" w:rsidRDefault="00647114" w:rsidP="00DF735E">
            <w:pPr>
              <w:jc w:val="both"/>
              <w:rPr>
                <w:rFonts w:ascii="Sylfaen" w:hAnsi="Sylfaen"/>
                <w:sz w:val="24"/>
                <w:szCs w:val="24"/>
                <w:lang w:val="ru-RU"/>
              </w:rPr>
            </w:pPr>
            <w:r>
              <w:rPr>
                <w:rFonts w:ascii="Sylfaen" w:hAnsi="Sylfaen"/>
                <w:sz w:val="24"/>
                <w:szCs w:val="24"/>
                <w:lang w:val="ru-RU"/>
              </w:rPr>
              <w:t>23</w:t>
            </w:r>
          </w:p>
        </w:tc>
        <w:tc>
          <w:tcPr>
            <w:tcW w:w="880" w:type="dxa"/>
            <w:tcBorders>
              <w:top w:val="single" w:sz="4" w:space="0" w:color="auto"/>
            </w:tcBorders>
          </w:tcPr>
          <w:p w14:paraId="776052F2"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455AFB3C" w14:textId="77777777" w:rsidR="00DF735E" w:rsidRPr="00DF735E" w:rsidRDefault="00DF735E" w:rsidP="00DF735E">
            <w:pPr>
              <w:rPr>
                <w:lang w:val="ru-RU"/>
              </w:rPr>
            </w:pPr>
            <w:r w:rsidRPr="00DF735E">
              <w:rPr>
                <w:lang w:val="ru-RU"/>
              </w:rPr>
              <w:t xml:space="preserve">Проволочные </w:t>
            </w:r>
            <w:proofErr w:type="spellStart"/>
            <w:r w:rsidRPr="00DF735E">
              <w:rPr>
                <w:lang w:val="ru-RU"/>
              </w:rPr>
              <w:t>цтяжки</w:t>
            </w:r>
            <w:proofErr w:type="spellEnd"/>
            <w:r w:rsidRPr="00DF735E">
              <w:rPr>
                <w:lang w:val="ru-RU"/>
              </w:rPr>
              <w:t xml:space="preserve"> для степлера, средний</w:t>
            </w:r>
          </w:p>
        </w:tc>
      </w:tr>
      <w:tr w:rsidR="00DF735E" w:rsidRPr="008C6A8A" w14:paraId="696109B9" w14:textId="77777777" w:rsidTr="008C6A8A">
        <w:tc>
          <w:tcPr>
            <w:tcW w:w="1701" w:type="dxa"/>
            <w:vAlign w:val="center"/>
          </w:tcPr>
          <w:p w14:paraId="14D36BDB" w14:textId="28912E73" w:rsidR="00DF735E" w:rsidRPr="00647114" w:rsidRDefault="00647114" w:rsidP="00DF735E">
            <w:pPr>
              <w:jc w:val="both"/>
              <w:rPr>
                <w:rFonts w:ascii="Sylfaen" w:hAnsi="Sylfaen"/>
                <w:sz w:val="24"/>
                <w:szCs w:val="24"/>
                <w:lang w:val="ru-RU"/>
              </w:rPr>
            </w:pPr>
            <w:r>
              <w:rPr>
                <w:rFonts w:ascii="Sylfaen" w:hAnsi="Sylfaen"/>
                <w:sz w:val="24"/>
                <w:szCs w:val="24"/>
                <w:lang w:val="ru-RU"/>
              </w:rPr>
              <w:t>24</w:t>
            </w:r>
          </w:p>
        </w:tc>
        <w:tc>
          <w:tcPr>
            <w:tcW w:w="880" w:type="dxa"/>
            <w:tcBorders>
              <w:top w:val="single" w:sz="4" w:space="0" w:color="auto"/>
            </w:tcBorders>
          </w:tcPr>
          <w:p w14:paraId="0DDD68FC" w14:textId="77777777" w:rsidR="00DF735E" w:rsidRPr="00AB49AA" w:rsidRDefault="00DF735E" w:rsidP="00DF735E">
            <w:pPr>
              <w:jc w:val="both"/>
              <w:rPr>
                <w:rFonts w:ascii="Sylfaen" w:hAnsi="Sylfaen"/>
                <w:sz w:val="24"/>
                <w:szCs w:val="24"/>
                <w:lang w:val="ru-RU"/>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02113669" w14:textId="77777777" w:rsidR="00DF735E" w:rsidRPr="00F201CE" w:rsidRDefault="00DF735E" w:rsidP="00DF735E">
            <w:proofErr w:type="spellStart"/>
            <w:r w:rsidRPr="00F201CE">
              <w:t>Степлер</w:t>
            </w:r>
            <w:proofErr w:type="spellEnd"/>
            <w:r w:rsidRPr="00F201CE">
              <w:t xml:space="preserve"> </w:t>
            </w:r>
            <w:proofErr w:type="spellStart"/>
            <w:r w:rsidRPr="00F201CE">
              <w:t>большой</w:t>
            </w:r>
            <w:proofErr w:type="spellEnd"/>
          </w:p>
        </w:tc>
      </w:tr>
      <w:tr w:rsidR="00DF735E" w:rsidRPr="008C6A8A" w14:paraId="0630A3C2" w14:textId="77777777" w:rsidTr="008C6A8A">
        <w:tc>
          <w:tcPr>
            <w:tcW w:w="1701" w:type="dxa"/>
            <w:vAlign w:val="center"/>
          </w:tcPr>
          <w:p w14:paraId="4ABEE529" w14:textId="4676C5D4" w:rsidR="00DF735E" w:rsidRPr="00647114" w:rsidRDefault="00647114" w:rsidP="00DF735E">
            <w:pPr>
              <w:jc w:val="both"/>
              <w:rPr>
                <w:rFonts w:ascii="Sylfaen" w:hAnsi="Sylfaen"/>
                <w:sz w:val="24"/>
                <w:szCs w:val="24"/>
                <w:lang w:val="ru-RU"/>
              </w:rPr>
            </w:pPr>
            <w:r>
              <w:rPr>
                <w:rFonts w:ascii="Sylfaen" w:hAnsi="Sylfaen"/>
                <w:sz w:val="24"/>
                <w:szCs w:val="24"/>
                <w:lang w:val="ru-RU"/>
              </w:rPr>
              <w:t>25</w:t>
            </w:r>
          </w:p>
        </w:tc>
        <w:tc>
          <w:tcPr>
            <w:tcW w:w="880" w:type="dxa"/>
            <w:tcBorders>
              <w:top w:val="single" w:sz="4" w:space="0" w:color="auto"/>
            </w:tcBorders>
          </w:tcPr>
          <w:p w14:paraId="186A3668"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DB5E576" w14:textId="77777777" w:rsidR="00DF735E" w:rsidRPr="00F201CE" w:rsidRDefault="00DF735E" w:rsidP="00DF735E">
            <w:proofErr w:type="spellStart"/>
            <w:r w:rsidRPr="00F201CE">
              <w:t>Степлер</w:t>
            </w:r>
            <w:proofErr w:type="spellEnd"/>
            <w:r w:rsidRPr="00F201CE">
              <w:t xml:space="preserve"> </w:t>
            </w:r>
            <w:proofErr w:type="spellStart"/>
            <w:r w:rsidRPr="00F201CE">
              <w:t>средний</w:t>
            </w:r>
            <w:proofErr w:type="spellEnd"/>
          </w:p>
        </w:tc>
      </w:tr>
      <w:tr w:rsidR="00DF735E" w:rsidRPr="00F37FD4" w14:paraId="3BDD3F5A" w14:textId="77777777" w:rsidTr="008C6A8A">
        <w:tc>
          <w:tcPr>
            <w:tcW w:w="1701" w:type="dxa"/>
            <w:vAlign w:val="center"/>
          </w:tcPr>
          <w:p w14:paraId="1306EC52" w14:textId="1A06D986" w:rsidR="00DF735E" w:rsidRPr="00AB49AA" w:rsidRDefault="00647114" w:rsidP="00DF735E">
            <w:pPr>
              <w:jc w:val="both"/>
              <w:rPr>
                <w:rFonts w:ascii="Sylfaen" w:hAnsi="Sylfaen"/>
                <w:sz w:val="24"/>
                <w:szCs w:val="24"/>
                <w:lang w:val="ru-RU"/>
              </w:rPr>
            </w:pPr>
            <w:r>
              <w:rPr>
                <w:rFonts w:ascii="Sylfaen" w:hAnsi="Sylfaen"/>
                <w:sz w:val="24"/>
                <w:szCs w:val="24"/>
                <w:lang w:val="ru-RU"/>
              </w:rPr>
              <w:t>26</w:t>
            </w:r>
          </w:p>
        </w:tc>
        <w:tc>
          <w:tcPr>
            <w:tcW w:w="880" w:type="dxa"/>
            <w:tcBorders>
              <w:top w:val="single" w:sz="4" w:space="0" w:color="auto"/>
            </w:tcBorders>
          </w:tcPr>
          <w:p w14:paraId="0BA4CB07"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4C0D78B9" w14:textId="77777777" w:rsidR="00DF735E" w:rsidRPr="00F201CE" w:rsidRDefault="00DF735E" w:rsidP="00DF735E">
            <w:proofErr w:type="spellStart"/>
            <w:r w:rsidRPr="00F201CE">
              <w:t>Кинетический</w:t>
            </w:r>
            <w:proofErr w:type="spellEnd"/>
            <w:r w:rsidRPr="00F201CE">
              <w:t xml:space="preserve"> </w:t>
            </w:r>
            <w:proofErr w:type="spellStart"/>
            <w:r w:rsidRPr="00F201CE">
              <w:t>песок</w:t>
            </w:r>
            <w:proofErr w:type="spellEnd"/>
            <w:r w:rsidRPr="00F201CE">
              <w:t xml:space="preserve"> с </w:t>
            </w:r>
            <w:proofErr w:type="spellStart"/>
            <w:r w:rsidRPr="00F201CE">
              <w:t>формами</w:t>
            </w:r>
            <w:proofErr w:type="spellEnd"/>
          </w:p>
        </w:tc>
      </w:tr>
      <w:tr w:rsidR="00DF735E" w:rsidRPr="00AB49AA" w14:paraId="07FA447F" w14:textId="77777777" w:rsidTr="008C6A8A">
        <w:tc>
          <w:tcPr>
            <w:tcW w:w="1701" w:type="dxa"/>
            <w:vAlign w:val="center"/>
          </w:tcPr>
          <w:p w14:paraId="31D439FC" w14:textId="390FCFE4" w:rsidR="00DF735E" w:rsidRPr="00647114" w:rsidRDefault="00647114" w:rsidP="00DF735E">
            <w:pPr>
              <w:jc w:val="both"/>
              <w:rPr>
                <w:rFonts w:ascii="Sylfaen" w:hAnsi="Sylfaen"/>
                <w:sz w:val="24"/>
                <w:szCs w:val="24"/>
                <w:lang w:val="ru-RU"/>
              </w:rPr>
            </w:pPr>
            <w:r>
              <w:rPr>
                <w:rFonts w:ascii="Sylfaen" w:hAnsi="Sylfaen"/>
                <w:sz w:val="24"/>
                <w:szCs w:val="24"/>
                <w:lang w:val="ru-RU"/>
              </w:rPr>
              <w:t>27</w:t>
            </w:r>
          </w:p>
        </w:tc>
        <w:tc>
          <w:tcPr>
            <w:tcW w:w="880" w:type="dxa"/>
            <w:tcBorders>
              <w:top w:val="single" w:sz="4" w:space="0" w:color="auto"/>
            </w:tcBorders>
          </w:tcPr>
          <w:p w14:paraId="35C14DAB"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53CD59C9" w14:textId="77777777" w:rsidR="00DF735E" w:rsidRPr="00F201CE" w:rsidRDefault="00DF735E" w:rsidP="00DF735E">
            <w:proofErr w:type="spellStart"/>
            <w:r w:rsidRPr="00F201CE">
              <w:t>Липкие</w:t>
            </w:r>
            <w:proofErr w:type="spellEnd"/>
            <w:r w:rsidRPr="00F201CE">
              <w:t xml:space="preserve"> </w:t>
            </w:r>
            <w:proofErr w:type="spellStart"/>
            <w:r w:rsidRPr="00F201CE">
              <w:t>листы</w:t>
            </w:r>
            <w:proofErr w:type="spellEnd"/>
            <w:r w:rsidRPr="00F201CE">
              <w:t xml:space="preserve"> </w:t>
            </w:r>
            <w:proofErr w:type="spellStart"/>
            <w:r w:rsidRPr="00F201CE">
              <w:t>для</w:t>
            </w:r>
            <w:proofErr w:type="spellEnd"/>
            <w:r w:rsidRPr="00F201CE">
              <w:t xml:space="preserve"> </w:t>
            </w:r>
            <w:proofErr w:type="spellStart"/>
            <w:r w:rsidRPr="00F201CE">
              <w:t>заметок</w:t>
            </w:r>
            <w:proofErr w:type="spellEnd"/>
          </w:p>
        </w:tc>
      </w:tr>
      <w:tr w:rsidR="00DF735E" w:rsidRPr="00AB49AA" w14:paraId="65F83A41" w14:textId="77777777" w:rsidTr="008C6A8A">
        <w:trPr>
          <w:trHeight w:val="519"/>
        </w:trPr>
        <w:tc>
          <w:tcPr>
            <w:tcW w:w="1701" w:type="dxa"/>
            <w:vAlign w:val="center"/>
          </w:tcPr>
          <w:p w14:paraId="272272C3" w14:textId="61851BFB" w:rsidR="00DF735E" w:rsidRPr="00AB49AA" w:rsidRDefault="00647114" w:rsidP="00DF735E">
            <w:pPr>
              <w:jc w:val="both"/>
              <w:rPr>
                <w:rFonts w:ascii="Sylfaen" w:hAnsi="Sylfaen"/>
                <w:sz w:val="24"/>
                <w:szCs w:val="24"/>
                <w:lang w:val="ru-RU"/>
              </w:rPr>
            </w:pPr>
            <w:r>
              <w:rPr>
                <w:rFonts w:ascii="Sylfaen" w:hAnsi="Sylfaen"/>
                <w:sz w:val="24"/>
                <w:szCs w:val="24"/>
                <w:lang w:val="ru-RU"/>
              </w:rPr>
              <w:t>28</w:t>
            </w:r>
          </w:p>
        </w:tc>
        <w:tc>
          <w:tcPr>
            <w:tcW w:w="880" w:type="dxa"/>
            <w:tcBorders>
              <w:top w:val="single" w:sz="4" w:space="0" w:color="auto"/>
            </w:tcBorders>
          </w:tcPr>
          <w:p w14:paraId="6F996646"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6AF5778D" w14:textId="77777777" w:rsidR="00DF735E" w:rsidRPr="00F201CE" w:rsidRDefault="00DF735E" w:rsidP="00DF735E">
            <w:proofErr w:type="spellStart"/>
            <w:r w:rsidRPr="00F201CE">
              <w:t>Калькулятор</w:t>
            </w:r>
            <w:proofErr w:type="spellEnd"/>
            <w:r w:rsidRPr="00F201CE">
              <w:t xml:space="preserve"> </w:t>
            </w:r>
            <w:proofErr w:type="spellStart"/>
            <w:r w:rsidRPr="00F201CE">
              <w:t>офисный</w:t>
            </w:r>
            <w:proofErr w:type="spellEnd"/>
          </w:p>
        </w:tc>
      </w:tr>
      <w:tr w:rsidR="00DF735E" w:rsidRPr="00AB49AA" w14:paraId="7E3A0E71" w14:textId="77777777" w:rsidTr="00DF6FBD">
        <w:tc>
          <w:tcPr>
            <w:tcW w:w="1701" w:type="dxa"/>
            <w:vAlign w:val="center"/>
          </w:tcPr>
          <w:p w14:paraId="7EDFCE50" w14:textId="75A0A44C" w:rsidR="00DF735E" w:rsidRPr="00AB49AA" w:rsidRDefault="00647114" w:rsidP="00DF735E">
            <w:pPr>
              <w:jc w:val="both"/>
              <w:rPr>
                <w:rFonts w:ascii="Sylfaen" w:hAnsi="Sylfaen"/>
                <w:sz w:val="24"/>
                <w:szCs w:val="24"/>
                <w:lang w:val="ru-RU"/>
              </w:rPr>
            </w:pPr>
            <w:r>
              <w:rPr>
                <w:rFonts w:ascii="Sylfaen" w:hAnsi="Sylfaen"/>
                <w:sz w:val="24"/>
                <w:szCs w:val="24"/>
                <w:lang w:val="ru-RU"/>
              </w:rPr>
              <w:t>29</w:t>
            </w:r>
          </w:p>
        </w:tc>
        <w:tc>
          <w:tcPr>
            <w:tcW w:w="880" w:type="dxa"/>
            <w:tcBorders>
              <w:top w:val="single" w:sz="4" w:space="0" w:color="auto"/>
            </w:tcBorders>
          </w:tcPr>
          <w:p w14:paraId="6AFAD92F"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46ABF4F" w14:textId="77777777" w:rsidR="00DF735E" w:rsidRPr="00F201CE" w:rsidRDefault="00DF735E" w:rsidP="00DF735E">
            <w:proofErr w:type="spellStart"/>
            <w:r w:rsidRPr="00F201CE">
              <w:t>Альбом</w:t>
            </w:r>
            <w:proofErr w:type="spellEnd"/>
            <w:r w:rsidRPr="00F201CE">
              <w:t xml:space="preserve"> </w:t>
            </w:r>
            <w:proofErr w:type="spellStart"/>
            <w:r w:rsidRPr="00F201CE">
              <w:t>для</w:t>
            </w:r>
            <w:proofErr w:type="spellEnd"/>
            <w:r w:rsidRPr="00F201CE">
              <w:t xml:space="preserve"> </w:t>
            </w:r>
            <w:proofErr w:type="spellStart"/>
            <w:r w:rsidRPr="00F201CE">
              <w:t>рисования</w:t>
            </w:r>
            <w:proofErr w:type="spellEnd"/>
          </w:p>
        </w:tc>
      </w:tr>
      <w:tr w:rsidR="00DF735E" w:rsidRPr="00AB49AA" w14:paraId="4BAE670D" w14:textId="77777777" w:rsidTr="00DF6FBD">
        <w:tc>
          <w:tcPr>
            <w:tcW w:w="1701" w:type="dxa"/>
            <w:vAlign w:val="center"/>
          </w:tcPr>
          <w:p w14:paraId="1448EF9A" w14:textId="60340C39" w:rsidR="00DF735E" w:rsidRPr="00AB49AA" w:rsidRDefault="00647114" w:rsidP="00DF735E">
            <w:pPr>
              <w:jc w:val="both"/>
              <w:rPr>
                <w:rFonts w:ascii="Sylfaen" w:hAnsi="Sylfaen"/>
                <w:sz w:val="24"/>
                <w:szCs w:val="24"/>
                <w:lang w:val="ru-RU"/>
              </w:rPr>
            </w:pPr>
            <w:r>
              <w:rPr>
                <w:rFonts w:ascii="Sylfaen" w:hAnsi="Sylfaen"/>
                <w:sz w:val="24"/>
                <w:szCs w:val="24"/>
                <w:lang w:val="ru-RU"/>
              </w:rPr>
              <w:t>30</w:t>
            </w:r>
          </w:p>
        </w:tc>
        <w:tc>
          <w:tcPr>
            <w:tcW w:w="880" w:type="dxa"/>
            <w:tcBorders>
              <w:top w:val="single" w:sz="4" w:space="0" w:color="auto"/>
            </w:tcBorders>
          </w:tcPr>
          <w:p w14:paraId="4D1CA5CF"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5F11DF3F" w14:textId="77777777" w:rsidR="00DF735E" w:rsidRPr="00F201CE" w:rsidRDefault="00DF735E" w:rsidP="00DF735E">
            <w:proofErr w:type="spellStart"/>
            <w:r w:rsidRPr="00F201CE">
              <w:t>Кисти</w:t>
            </w:r>
            <w:proofErr w:type="spellEnd"/>
            <w:r w:rsidRPr="00F201CE">
              <w:t xml:space="preserve"> </w:t>
            </w:r>
            <w:proofErr w:type="spellStart"/>
            <w:r w:rsidRPr="00F201CE">
              <w:t>для</w:t>
            </w:r>
            <w:proofErr w:type="spellEnd"/>
            <w:r w:rsidRPr="00F201CE">
              <w:t xml:space="preserve"> </w:t>
            </w:r>
            <w:proofErr w:type="spellStart"/>
            <w:r w:rsidRPr="00F201CE">
              <w:t>рисования</w:t>
            </w:r>
            <w:proofErr w:type="spellEnd"/>
            <w:r w:rsidRPr="00F201CE">
              <w:t xml:space="preserve">, </w:t>
            </w:r>
            <w:proofErr w:type="spellStart"/>
            <w:r w:rsidRPr="00F201CE">
              <w:t>большие</w:t>
            </w:r>
            <w:proofErr w:type="spellEnd"/>
          </w:p>
        </w:tc>
      </w:tr>
      <w:tr w:rsidR="00DF735E" w:rsidRPr="00AB49AA" w14:paraId="4F86D424" w14:textId="77777777" w:rsidTr="00DF6FBD">
        <w:tc>
          <w:tcPr>
            <w:tcW w:w="1701" w:type="dxa"/>
            <w:vAlign w:val="center"/>
          </w:tcPr>
          <w:p w14:paraId="7CB43E87" w14:textId="0C91BD55" w:rsidR="00DF735E" w:rsidRPr="00AB49AA" w:rsidRDefault="00647114" w:rsidP="00DF735E">
            <w:pPr>
              <w:jc w:val="both"/>
              <w:rPr>
                <w:rFonts w:ascii="Sylfaen" w:hAnsi="Sylfaen"/>
                <w:sz w:val="24"/>
                <w:szCs w:val="24"/>
                <w:lang w:val="ru-RU"/>
              </w:rPr>
            </w:pPr>
            <w:r>
              <w:rPr>
                <w:rFonts w:ascii="Sylfaen" w:hAnsi="Sylfaen"/>
                <w:sz w:val="24"/>
                <w:szCs w:val="24"/>
                <w:lang w:val="ru-RU"/>
              </w:rPr>
              <w:t>31</w:t>
            </w:r>
          </w:p>
        </w:tc>
        <w:tc>
          <w:tcPr>
            <w:tcW w:w="880" w:type="dxa"/>
            <w:tcBorders>
              <w:top w:val="single" w:sz="4" w:space="0" w:color="auto"/>
            </w:tcBorders>
          </w:tcPr>
          <w:p w14:paraId="29CFB4F5"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205DF4D8" w14:textId="77777777" w:rsidR="00DF735E" w:rsidRPr="00F201CE" w:rsidRDefault="00DF735E" w:rsidP="00DF735E">
            <w:proofErr w:type="spellStart"/>
            <w:r w:rsidRPr="00F201CE">
              <w:t>Кисти</w:t>
            </w:r>
            <w:proofErr w:type="spellEnd"/>
            <w:r w:rsidRPr="00F201CE">
              <w:t xml:space="preserve"> </w:t>
            </w:r>
            <w:proofErr w:type="spellStart"/>
            <w:r w:rsidRPr="00F201CE">
              <w:t>для</w:t>
            </w:r>
            <w:proofErr w:type="spellEnd"/>
            <w:r w:rsidRPr="00F201CE">
              <w:t xml:space="preserve"> </w:t>
            </w:r>
            <w:proofErr w:type="spellStart"/>
            <w:r w:rsidRPr="00F201CE">
              <w:t>рисования</w:t>
            </w:r>
            <w:proofErr w:type="spellEnd"/>
            <w:r w:rsidRPr="00F201CE">
              <w:t xml:space="preserve">, </w:t>
            </w:r>
            <w:proofErr w:type="spellStart"/>
            <w:r w:rsidRPr="00F201CE">
              <w:t>маленькие</w:t>
            </w:r>
            <w:proofErr w:type="spellEnd"/>
          </w:p>
        </w:tc>
      </w:tr>
      <w:tr w:rsidR="00DF735E" w:rsidRPr="00AB49AA" w14:paraId="16F657FB" w14:textId="77777777" w:rsidTr="00DF6FBD">
        <w:tc>
          <w:tcPr>
            <w:tcW w:w="1701" w:type="dxa"/>
            <w:vAlign w:val="center"/>
          </w:tcPr>
          <w:p w14:paraId="02854279" w14:textId="32A9B858" w:rsidR="00DF735E" w:rsidRPr="00AB49AA" w:rsidRDefault="00647114" w:rsidP="00DF735E">
            <w:pPr>
              <w:jc w:val="both"/>
              <w:rPr>
                <w:rFonts w:ascii="Sylfaen" w:hAnsi="Sylfaen"/>
                <w:sz w:val="24"/>
                <w:szCs w:val="24"/>
                <w:lang w:val="ru-RU"/>
              </w:rPr>
            </w:pPr>
            <w:r>
              <w:rPr>
                <w:rFonts w:ascii="Sylfaen" w:hAnsi="Sylfaen"/>
                <w:sz w:val="24"/>
                <w:szCs w:val="24"/>
                <w:lang w:val="ru-RU"/>
              </w:rPr>
              <w:t>32</w:t>
            </w:r>
          </w:p>
        </w:tc>
        <w:tc>
          <w:tcPr>
            <w:tcW w:w="880" w:type="dxa"/>
            <w:tcBorders>
              <w:top w:val="single" w:sz="4" w:space="0" w:color="auto"/>
            </w:tcBorders>
          </w:tcPr>
          <w:p w14:paraId="4D53C3D2"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218C1B0C" w14:textId="77777777" w:rsidR="00DF735E" w:rsidRPr="00F201CE" w:rsidRDefault="00DF735E" w:rsidP="00DF735E">
            <w:proofErr w:type="spellStart"/>
            <w:r w:rsidRPr="00F201CE">
              <w:t>Школьная</w:t>
            </w:r>
            <w:proofErr w:type="spellEnd"/>
            <w:r w:rsidRPr="00F201CE">
              <w:t xml:space="preserve"> </w:t>
            </w:r>
            <w:proofErr w:type="spellStart"/>
            <w:r w:rsidRPr="00F201CE">
              <w:t>сумка</w:t>
            </w:r>
            <w:proofErr w:type="spellEnd"/>
          </w:p>
        </w:tc>
      </w:tr>
      <w:tr w:rsidR="00DF735E" w:rsidRPr="00AB49AA" w14:paraId="7789686C" w14:textId="77777777" w:rsidTr="00DF6FBD">
        <w:tc>
          <w:tcPr>
            <w:tcW w:w="1701" w:type="dxa"/>
            <w:vAlign w:val="center"/>
          </w:tcPr>
          <w:p w14:paraId="0399E9A4" w14:textId="2DCB6B77" w:rsidR="00DF735E" w:rsidRPr="00AB49AA" w:rsidRDefault="00647114" w:rsidP="00DF735E">
            <w:pPr>
              <w:jc w:val="both"/>
              <w:rPr>
                <w:rFonts w:ascii="Sylfaen" w:hAnsi="Sylfaen"/>
                <w:sz w:val="24"/>
                <w:szCs w:val="24"/>
                <w:lang w:val="ru-RU"/>
              </w:rPr>
            </w:pPr>
            <w:r>
              <w:rPr>
                <w:rFonts w:ascii="Sylfaen" w:hAnsi="Sylfaen"/>
                <w:sz w:val="24"/>
                <w:szCs w:val="24"/>
                <w:lang w:val="ru-RU"/>
              </w:rPr>
              <w:t>33</w:t>
            </w:r>
          </w:p>
        </w:tc>
        <w:tc>
          <w:tcPr>
            <w:tcW w:w="880" w:type="dxa"/>
            <w:tcBorders>
              <w:top w:val="single" w:sz="4" w:space="0" w:color="auto"/>
            </w:tcBorders>
          </w:tcPr>
          <w:p w14:paraId="42A4E78F"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4B542E84" w14:textId="77777777" w:rsidR="00DF735E" w:rsidRPr="00F201CE" w:rsidRDefault="00DF735E" w:rsidP="00DF735E">
            <w:proofErr w:type="spellStart"/>
            <w:r w:rsidRPr="00F201CE">
              <w:t>Кнопки</w:t>
            </w:r>
            <w:proofErr w:type="spellEnd"/>
          </w:p>
        </w:tc>
      </w:tr>
      <w:tr w:rsidR="00DF735E" w:rsidRPr="00AB49AA" w14:paraId="20254C38" w14:textId="77777777" w:rsidTr="00DF6FBD">
        <w:tc>
          <w:tcPr>
            <w:tcW w:w="1701" w:type="dxa"/>
            <w:vAlign w:val="center"/>
          </w:tcPr>
          <w:p w14:paraId="6D77FBB5" w14:textId="7AEDB9D2" w:rsidR="00DF735E" w:rsidRPr="00647114" w:rsidRDefault="00647114" w:rsidP="00DF735E">
            <w:pPr>
              <w:jc w:val="both"/>
              <w:rPr>
                <w:rFonts w:ascii="Sylfaen" w:hAnsi="Sylfaen"/>
                <w:sz w:val="24"/>
                <w:szCs w:val="24"/>
                <w:lang w:val="ru-RU"/>
              </w:rPr>
            </w:pPr>
            <w:r>
              <w:rPr>
                <w:rFonts w:ascii="Sylfaen" w:hAnsi="Sylfaen"/>
                <w:sz w:val="24"/>
                <w:szCs w:val="24"/>
                <w:lang w:val="ru-RU"/>
              </w:rPr>
              <w:t>34</w:t>
            </w:r>
          </w:p>
        </w:tc>
        <w:tc>
          <w:tcPr>
            <w:tcW w:w="880" w:type="dxa"/>
            <w:tcBorders>
              <w:top w:val="single" w:sz="4" w:space="0" w:color="auto"/>
            </w:tcBorders>
          </w:tcPr>
          <w:p w14:paraId="2F002DFD"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4F117A8" w14:textId="77777777" w:rsidR="00DF735E" w:rsidRPr="00F201CE" w:rsidRDefault="00DF735E" w:rsidP="00DF735E">
            <w:proofErr w:type="spellStart"/>
            <w:r w:rsidRPr="00F201CE">
              <w:t>Ножницы</w:t>
            </w:r>
            <w:proofErr w:type="spellEnd"/>
          </w:p>
        </w:tc>
      </w:tr>
      <w:tr w:rsidR="00DF735E" w:rsidRPr="00AB49AA" w14:paraId="0106CD1F" w14:textId="77777777" w:rsidTr="00DF6FBD">
        <w:tc>
          <w:tcPr>
            <w:tcW w:w="1701" w:type="dxa"/>
            <w:vAlign w:val="center"/>
          </w:tcPr>
          <w:p w14:paraId="51E9BF0F" w14:textId="1F69E282" w:rsidR="00DF735E" w:rsidRPr="00647114" w:rsidRDefault="00647114" w:rsidP="00DF735E">
            <w:pPr>
              <w:jc w:val="both"/>
              <w:rPr>
                <w:rFonts w:ascii="Sylfaen" w:hAnsi="Sylfaen"/>
                <w:sz w:val="24"/>
                <w:szCs w:val="24"/>
                <w:lang w:val="ru-RU"/>
              </w:rPr>
            </w:pPr>
            <w:r>
              <w:rPr>
                <w:rFonts w:ascii="Sylfaen" w:hAnsi="Sylfaen"/>
                <w:sz w:val="24"/>
                <w:szCs w:val="24"/>
                <w:lang w:val="ru-RU"/>
              </w:rPr>
              <w:t>35</w:t>
            </w:r>
          </w:p>
        </w:tc>
        <w:tc>
          <w:tcPr>
            <w:tcW w:w="880" w:type="dxa"/>
            <w:tcBorders>
              <w:top w:val="single" w:sz="4" w:space="0" w:color="auto"/>
            </w:tcBorders>
          </w:tcPr>
          <w:p w14:paraId="0F537D91"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1104D25C" w14:textId="77777777" w:rsidR="00DF735E" w:rsidRPr="00F201CE" w:rsidRDefault="00DF735E" w:rsidP="00DF735E">
            <w:proofErr w:type="spellStart"/>
            <w:r w:rsidRPr="00F201CE">
              <w:t>Скотч</w:t>
            </w:r>
            <w:proofErr w:type="spellEnd"/>
            <w:r w:rsidRPr="00F201CE">
              <w:t xml:space="preserve"> </w:t>
            </w:r>
          </w:p>
        </w:tc>
      </w:tr>
      <w:tr w:rsidR="00DF735E" w:rsidRPr="00AB49AA" w14:paraId="3883BA2F" w14:textId="77777777" w:rsidTr="00DF6FBD">
        <w:tc>
          <w:tcPr>
            <w:tcW w:w="1701" w:type="dxa"/>
            <w:vAlign w:val="center"/>
          </w:tcPr>
          <w:p w14:paraId="7CF7CC7D" w14:textId="3324367C" w:rsidR="00DF735E" w:rsidRPr="00647114" w:rsidRDefault="00647114" w:rsidP="00DF735E">
            <w:pPr>
              <w:jc w:val="both"/>
              <w:rPr>
                <w:rFonts w:ascii="Sylfaen" w:hAnsi="Sylfaen"/>
                <w:sz w:val="24"/>
                <w:szCs w:val="24"/>
                <w:lang w:val="ru-RU"/>
              </w:rPr>
            </w:pPr>
            <w:r>
              <w:rPr>
                <w:rFonts w:ascii="Sylfaen" w:hAnsi="Sylfaen"/>
                <w:sz w:val="24"/>
                <w:szCs w:val="24"/>
                <w:lang w:val="ru-RU"/>
              </w:rPr>
              <w:t>36</w:t>
            </w:r>
          </w:p>
        </w:tc>
        <w:tc>
          <w:tcPr>
            <w:tcW w:w="880" w:type="dxa"/>
            <w:tcBorders>
              <w:top w:val="single" w:sz="4" w:space="0" w:color="auto"/>
            </w:tcBorders>
          </w:tcPr>
          <w:p w14:paraId="496CDA63"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7002DA75" w14:textId="77777777" w:rsidR="00DF735E" w:rsidRPr="00F201CE" w:rsidRDefault="00DF735E" w:rsidP="00DF735E">
            <w:proofErr w:type="spellStart"/>
            <w:r w:rsidRPr="00F201CE">
              <w:t>Скотч</w:t>
            </w:r>
            <w:proofErr w:type="spellEnd"/>
            <w:r w:rsidRPr="00F201CE">
              <w:t xml:space="preserve"> </w:t>
            </w:r>
            <w:proofErr w:type="spellStart"/>
            <w:r w:rsidRPr="00F201CE">
              <w:t>двусторонний</w:t>
            </w:r>
            <w:proofErr w:type="spellEnd"/>
            <w:r w:rsidRPr="00F201CE">
              <w:t xml:space="preserve"> /24мм/</w:t>
            </w:r>
          </w:p>
        </w:tc>
      </w:tr>
      <w:tr w:rsidR="00DF735E" w:rsidRPr="00AB49AA" w14:paraId="3EB8ABE3" w14:textId="77777777" w:rsidTr="00DF6FBD">
        <w:tc>
          <w:tcPr>
            <w:tcW w:w="1701" w:type="dxa"/>
            <w:vAlign w:val="center"/>
          </w:tcPr>
          <w:p w14:paraId="308A6455" w14:textId="48E783ED" w:rsidR="00DF735E" w:rsidRPr="00647114" w:rsidRDefault="00647114" w:rsidP="00DF735E">
            <w:pPr>
              <w:jc w:val="both"/>
              <w:rPr>
                <w:rFonts w:ascii="Sylfaen" w:hAnsi="Sylfaen"/>
                <w:sz w:val="24"/>
                <w:szCs w:val="24"/>
                <w:lang w:val="ru-RU"/>
              </w:rPr>
            </w:pPr>
            <w:r>
              <w:rPr>
                <w:rFonts w:ascii="Sylfaen" w:hAnsi="Sylfaen"/>
                <w:sz w:val="24"/>
                <w:szCs w:val="24"/>
                <w:lang w:val="ru-RU"/>
              </w:rPr>
              <w:t>37</w:t>
            </w:r>
          </w:p>
        </w:tc>
        <w:tc>
          <w:tcPr>
            <w:tcW w:w="880" w:type="dxa"/>
            <w:tcBorders>
              <w:top w:val="single" w:sz="4" w:space="0" w:color="auto"/>
            </w:tcBorders>
          </w:tcPr>
          <w:p w14:paraId="4837E0C1"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22B617B8" w14:textId="77777777" w:rsidR="00DF735E" w:rsidRPr="00F201CE" w:rsidRDefault="00DF735E" w:rsidP="00DF735E">
            <w:proofErr w:type="spellStart"/>
            <w:r w:rsidRPr="00F201CE">
              <w:t>Пластилин</w:t>
            </w:r>
            <w:proofErr w:type="spellEnd"/>
          </w:p>
        </w:tc>
      </w:tr>
      <w:tr w:rsidR="00DF735E" w:rsidRPr="00AB49AA" w14:paraId="47CE9FAC" w14:textId="77777777" w:rsidTr="00DF6FBD">
        <w:tc>
          <w:tcPr>
            <w:tcW w:w="1701" w:type="dxa"/>
            <w:vAlign w:val="center"/>
          </w:tcPr>
          <w:p w14:paraId="4DA6E63A" w14:textId="120A35F9" w:rsidR="00DF735E" w:rsidRPr="00647114" w:rsidRDefault="00647114" w:rsidP="00DF735E">
            <w:pPr>
              <w:jc w:val="both"/>
              <w:rPr>
                <w:rFonts w:ascii="Sylfaen" w:hAnsi="Sylfaen"/>
                <w:sz w:val="24"/>
                <w:szCs w:val="24"/>
                <w:lang w:val="ru-RU"/>
              </w:rPr>
            </w:pPr>
            <w:r>
              <w:rPr>
                <w:rFonts w:ascii="Sylfaen" w:hAnsi="Sylfaen"/>
                <w:sz w:val="24"/>
                <w:szCs w:val="24"/>
                <w:lang w:val="ru-RU"/>
              </w:rPr>
              <w:t>38</w:t>
            </w:r>
          </w:p>
        </w:tc>
        <w:tc>
          <w:tcPr>
            <w:tcW w:w="880" w:type="dxa"/>
            <w:tcBorders>
              <w:top w:val="single" w:sz="4" w:space="0" w:color="auto"/>
            </w:tcBorders>
          </w:tcPr>
          <w:p w14:paraId="16DB12D8"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6D6E9ECA" w14:textId="77777777" w:rsidR="00DF735E" w:rsidRPr="00F201CE" w:rsidRDefault="00DF735E" w:rsidP="00DF735E">
            <w:proofErr w:type="spellStart"/>
            <w:r w:rsidRPr="00F201CE">
              <w:t>Акварель</w:t>
            </w:r>
            <w:proofErr w:type="spellEnd"/>
            <w:r w:rsidRPr="00F201CE">
              <w:t xml:space="preserve">, </w:t>
            </w:r>
            <w:proofErr w:type="spellStart"/>
            <w:r w:rsidRPr="00F201CE">
              <w:t>краски</w:t>
            </w:r>
            <w:proofErr w:type="spellEnd"/>
          </w:p>
        </w:tc>
      </w:tr>
      <w:tr w:rsidR="00DF735E" w:rsidRPr="00AB49AA" w14:paraId="16F1FA7E" w14:textId="77777777" w:rsidTr="00DF6FBD">
        <w:tc>
          <w:tcPr>
            <w:tcW w:w="1701" w:type="dxa"/>
            <w:vAlign w:val="center"/>
          </w:tcPr>
          <w:p w14:paraId="5CD05FBA" w14:textId="26CFD80D" w:rsidR="00DF735E" w:rsidRPr="00647114" w:rsidRDefault="00647114" w:rsidP="00DF735E">
            <w:pPr>
              <w:jc w:val="both"/>
              <w:rPr>
                <w:rFonts w:ascii="Sylfaen" w:hAnsi="Sylfaen"/>
                <w:sz w:val="24"/>
                <w:szCs w:val="24"/>
                <w:lang w:val="ru-RU"/>
              </w:rPr>
            </w:pPr>
            <w:r>
              <w:rPr>
                <w:rFonts w:ascii="Sylfaen" w:hAnsi="Sylfaen"/>
                <w:sz w:val="24"/>
                <w:szCs w:val="24"/>
                <w:lang w:val="ru-RU"/>
              </w:rPr>
              <w:t>39</w:t>
            </w:r>
          </w:p>
        </w:tc>
        <w:tc>
          <w:tcPr>
            <w:tcW w:w="880" w:type="dxa"/>
            <w:tcBorders>
              <w:top w:val="single" w:sz="4" w:space="0" w:color="auto"/>
            </w:tcBorders>
          </w:tcPr>
          <w:p w14:paraId="40F53F08"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1B7FF54B" w14:textId="77777777" w:rsidR="00DF735E" w:rsidRPr="00F201CE" w:rsidRDefault="00DF735E" w:rsidP="00DF735E">
            <w:proofErr w:type="spellStart"/>
            <w:r w:rsidRPr="00F201CE">
              <w:t>Подставка</w:t>
            </w:r>
            <w:proofErr w:type="spellEnd"/>
            <w:r w:rsidRPr="00F201CE">
              <w:t xml:space="preserve"> </w:t>
            </w:r>
            <w:proofErr w:type="spellStart"/>
            <w:r w:rsidRPr="00F201CE">
              <w:t>для</w:t>
            </w:r>
            <w:proofErr w:type="spellEnd"/>
            <w:r w:rsidRPr="00F201CE">
              <w:t xml:space="preserve"> </w:t>
            </w:r>
            <w:proofErr w:type="spellStart"/>
            <w:r w:rsidRPr="00F201CE">
              <w:t>ручек</w:t>
            </w:r>
            <w:proofErr w:type="spellEnd"/>
          </w:p>
        </w:tc>
      </w:tr>
      <w:tr w:rsidR="00DF735E" w:rsidRPr="00AB49AA" w14:paraId="273E83E8" w14:textId="77777777" w:rsidTr="00DF6FBD">
        <w:tc>
          <w:tcPr>
            <w:tcW w:w="1701" w:type="dxa"/>
            <w:vAlign w:val="center"/>
          </w:tcPr>
          <w:p w14:paraId="5C2368BF" w14:textId="314B89D6" w:rsidR="00DF735E" w:rsidRPr="00AB49AA" w:rsidRDefault="00647114" w:rsidP="00DF735E">
            <w:pPr>
              <w:jc w:val="both"/>
              <w:rPr>
                <w:rFonts w:ascii="Sylfaen" w:hAnsi="Sylfaen"/>
                <w:sz w:val="24"/>
                <w:szCs w:val="24"/>
                <w:lang w:val="ru-RU"/>
              </w:rPr>
            </w:pPr>
            <w:r>
              <w:rPr>
                <w:rFonts w:ascii="Sylfaen" w:hAnsi="Sylfaen"/>
                <w:sz w:val="24"/>
                <w:szCs w:val="24"/>
                <w:lang w:val="ru-RU"/>
              </w:rPr>
              <w:t>40</w:t>
            </w:r>
          </w:p>
        </w:tc>
        <w:tc>
          <w:tcPr>
            <w:tcW w:w="880" w:type="dxa"/>
            <w:tcBorders>
              <w:top w:val="single" w:sz="4" w:space="0" w:color="auto"/>
            </w:tcBorders>
          </w:tcPr>
          <w:p w14:paraId="55765156"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71B23F0" w14:textId="77777777" w:rsidR="00DF735E" w:rsidRPr="00F201CE" w:rsidRDefault="00DF735E" w:rsidP="00DF735E">
            <w:proofErr w:type="spellStart"/>
            <w:r w:rsidRPr="00F201CE">
              <w:t>Акварельные</w:t>
            </w:r>
            <w:proofErr w:type="spellEnd"/>
            <w:r w:rsidRPr="00F201CE">
              <w:t xml:space="preserve"> </w:t>
            </w:r>
            <w:proofErr w:type="spellStart"/>
            <w:r w:rsidRPr="00F201CE">
              <w:t>стаканчики</w:t>
            </w:r>
            <w:proofErr w:type="spellEnd"/>
          </w:p>
        </w:tc>
      </w:tr>
      <w:tr w:rsidR="00DF735E" w:rsidRPr="00AB49AA" w14:paraId="12EDE81F" w14:textId="77777777" w:rsidTr="00DF6FBD">
        <w:tc>
          <w:tcPr>
            <w:tcW w:w="1701" w:type="dxa"/>
            <w:vAlign w:val="center"/>
          </w:tcPr>
          <w:p w14:paraId="24572D54" w14:textId="53432763" w:rsidR="00DF735E" w:rsidRPr="00647114" w:rsidRDefault="00647114" w:rsidP="00DF735E">
            <w:pPr>
              <w:jc w:val="both"/>
              <w:rPr>
                <w:rFonts w:ascii="Sylfaen" w:hAnsi="Sylfaen"/>
                <w:sz w:val="24"/>
                <w:szCs w:val="24"/>
                <w:lang w:val="ru-RU"/>
              </w:rPr>
            </w:pPr>
            <w:r>
              <w:rPr>
                <w:rFonts w:ascii="Sylfaen" w:hAnsi="Sylfaen"/>
                <w:sz w:val="24"/>
                <w:szCs w:val="24"/>
                <w:lang w:val="ru-RU"/>
              </w:rPr>
              <w:t>41</w:t>
            </w:r>
          </w:p>
        </w:tc>
        <w:tc>
          <w:tcPr>
            <w:tcW w:w="880" w:type="dxa"/>
            <w:tcBorders>
              <w:top w:val="single" w:sz="4" w:space="0" w:color="auto"/>
            </w:tcBorders>
          </w:tcPr>
          <w:p w14:paraId="3F72C562"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310B2096" w14:textId="77777777" w:rsidR="00DF735E" w:rsidRPr="00F201CE" w:rsidRDefault="00DF735E" w:rsidP="00DF735E">
            <w:proofErr w:type="spellStart"/>
            <w:r w:rsidRPr="00F201CE">
              <w:t>Ластик</w:t>
            </w:r>
            <w:proofErr w:type="spellEnd"/>
          </w:p>
        </w:tc>
      </w:tr>
      <w:tr w:rsidR="00DF735E" w:rsidRPr="00AB49AA" w14:paraId="469DD9F2" w14:textId="77777777" w:rsidTr="00DF6FBD">
        <w:tc>
          <w:tcPr>
            <w:tcW w:w="1701" w:type="dxa"/>
            <w:vAlign w:val="center"/>
          </w:tcPr>
          <w:p w14:paraId="4BEEA7A1" w14:textId="20287AF0" w:rsidR="00DF735E" w:rsidRPr="00647114" w:rsidRDefault="00647114" w:rsidP="00DF735E">
            <w:pPr>
              <w:jc w:val="both"/>
              <w:rPr>
                <w:rFonts w:ascii="Sylfaen" w:hAnsi="Sylfaen"/>
                <w:sz w:val="24"/>
                <w:szCs w:val="24"/>
                <w:lang w:val="ru-RU"/>
              </w:rPr>
            </w:pPr>
            <w:r>
              <w:rPr>
                <w:rFonts w:ascii="Sylfaen" w:hAnsi="Sylfaen"/>
                <w:sz w:val="24"/>
                <w:szCs w:val="24"/>
                <w:lang w:val="ru-RU"/>
              </w:rPr>
              <w:t>42</w:t>
            </w:r>
          </w:p>
        </w:tc>
        <w:tc>
          <w:tcPr>
            <w:tcW w:w="880" w:type="dxa"/>
            <w:tcBorders>
              <w:top w:val="single" w:sz="4" w:space="0" w:color="auto"/>
            </w:tcBorders>
          </w:tcPr>
          <w:p w14:paraId="1DA1B870"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602D5835" w14:textId="77777777" w:rsidR="00DF735E" w:rsidRPr="00F201CE" w:rsidRDefault="00DF735E" w:rsidP="00DF735E">
            <w:proofErr w:type="spellStart"/>
            <w:r w:rsidRPr="00F201CE">
              <w:t>Точилка</w:t>
            </w:r>
            <w:proofErr w:type="spellEnd"/>
          </w:p>
        </w:tc>
      </w:tr>
      <w:tr w:rsidR="00DF735E" w:rsidRPr="00AB49AA" w14:paraId="553FD4D6" w14:textId="77777777" w:rsidTr="00DF6FBD">
        <w:tc>
          <w:tcPr>
            <w:tcW w:w="1701" w:type="dxa"/>
            <w:vAlign w:val="center"/>
          </w:tcPr>
          <w:p w14:paraId="30BEF9F3" w14:textId="5D964FAB" w:rsidR="00DF735E" w:rsidRPr="00647114" w:rsidRDefault="00647114" w:rsidP="00DF735E">
            <w:pPr>
              <w:jc w:val="both"/>
              <w:rPr>
                <w:rFonts w:ascii="Sylfaen" w:hAnsi="Sylfaen"/>
                <w:sz w:val="24"/>
                <w:szCs w:val="24"/>
                <w:lang w:val="ru-RU"/>
              </w:rPr>
            </w:pPr>
            <w:r>
              <w:rPr>
                <w:rFonts w:ascii="Sylfaen" w:hAnsi="Sylfaen"/>
                <w:sz w:val="24"/>
                <w:szCs w:val="24"/>
                <w:lang w:val="ru-RU"/>
              </w:rPr>
              <w:t>43</w:t>
            </w:r>
          </w:p>
        </w:tc>
        <w:tc>
          <w:tcPr>
            <w:tcW w:w="880" w:type="dxa"/>
            <w:tcBorders>
              <w:top w:val="single" w:sz="4" w:space="0" w:color="auto"/>
            </w:tcBorders>
          </w:tcPr>
          <w:p w14:paraId="29879B5F"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526058E9" w14:textId="77777777" w:rsidR="00DF735E" w:rsidRPr="00F201CE" w:rsidRDefault="00DF735E" w:rsidP="00DF735E">
            <w:proofErr w:type="spellStart"/>
            <w:r w:rsidRPr="00F201CE">
              <w:t>Черный</w:t>
            </w:r>
            <w:proofErr w:type="spellEnd"/>
            <w:r w:rsidRPr="00F201CE">
              <w:t xml:space="preserve"> </w:t>
            </w:r>
            <w:proofErr w:type="spellStart"/>
            <w:r w:rsidRPr="00F201CE">
              <w:t>карандаш</w:t>
            </w:r>
            <w:proofErr w:type="spellEnd"/>
          </w:p>
        </w:tc>
      </w:tr>
      <w:tr w:rsidR="00DF735E" w:rsidRPr="00AB49AA" w14:paraId="35E47EDB" w14:textId="77777777" w:rsidTr="00DF6FBD">
        <w:tc>
          <w:tcPr>
            <w:tcW w:w="1701" w:type="dxa"/>
            <w:vAlign w:val="center"/>
          </w:tcPr>
          <w:p w14:paraId="0CD4E8B1" w14:textId="1597C717" w:rsidR="00DF735E" w:rsidRPr="00647114" w:rsidRDefault="00647114" w:rsidP="00DF735E">
            <w:pPr>
              <w:jc w:val="both"/>
              <w:rPr>
                <w:rFonts w:ascii="Sylfaen" w:hAnsi="Sylfaen"/>
                <w:sz w:val="24"/>
                <w:szCs w:val="24"/>
                <w:lang w:val="ru-RU"/>
              </w:rPr>
            </w:pPr>
            <w:r>
              <w:rPr>
                <w:rFonts w:ascii="Sylfaen" w:hAnsi="Sylfaen"/>
                <w:sz w:val="24"/>
                <w:szCs w:val="24"/>
                <w:lang w:val="ru-RU"/>
              </w:rPr>
              <w:t>44</w:t>
            </w:r>
          </w:p>
        </w:tc>
        <w:tc>
          <w:tcPr>
            <w:tcW w:w="880" w:type="dxa"/>
            <w:tcBorders>
              <w:top w:val="single" w:sz="4" w:space="0" w:color="auto"/>
            </w:tcBorders>
          </w:tcPr>
          <w:p w14:paraId="5EEF84B2"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25C29BEC" w14:textId="77777777" w:rsidR="00DF735E" w:rsidRPr="00F201CE" w:rsidRDefault="00DF735E" w:rsidP="00DF735E">
            <w:proofErr w:type="spellStart"/>
            <w:r w:rsidRPr="00F201CE">
              <w:t>Маркеры</w:t>
            </w:r>
            <w:proofErr w:type="spellEnd"/>
          </w:p>
        </w:tc>
      </w:tr>
      <w:tr w:rsidR="00DF735E" w:rsidRPr="00AB49AA" w14:paraId="4B34AAB4" w14:textId="77777777" w:rsidTr="00DF6FBD">
        <w:tc>
          <w:tcPr>
            <w:tcW w:w="1701" w:type="dxa"/>
            <w:vAlign w:val="center"/>
          </w:tcPr>
          <w:p w14:paraId="19E37466" w14:textId="515664C6" w:rsidR="00DF735E" w:rsidRPr="00647114" w:rsidRDefault="00647114" w:rsidP="00DF735E">
            <w:pPr>
              <w:jc w:val="both"/>
              <w:rPr>
                <w:rFonts w:ascii="Sylfaen" w:hAnsi="Sylfaen"/>
                <w:sz w:val="24"/>
                <w:szCs w:val="24"/>
                <w:lang w:val="ru-RU"/>
              </w:rPr>
            </w:pPr>
            <w:r>
              <w:rPr>
                <w:rFonts w:ascii="Sylfaen" w:hAnsi="Sylfaen"/>
                <w:sz w:val="24"/>
                <w:szCs w:val="24"/>
                <w:lang w:val="ru-RU"/>
              </w:rPr>
              <w:t>45</w:t>
            </w:r>
          </w:p>
        </w:tc>
        <w:tc>
          <w:tcPr>
            <w:tcW w:w="880" w:type="dxa"/>
          </w:tcPr>
          <w:p w14:paraId="45F5228E"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683B6F96" w14:textId="3AEF0721" w:rsidR="00DF735E" w:rsidRPr="00063E9F" w:rsidRDefault="00063E9F" w:rsidP="00DF735E">
            <w:pPr>
              <w:rPr>
                <w:lang w:val="ru-RU"/>
              </w:rPr>
            </w:pPr>
            <w:proofErr w:type="spellStart"/>
            <w:r w:rsidRPr="00063E9F">
              <w:t>Марке</w:t>
            </w:r>
            <w:proofErr w:type="spellEnd"/>
            <w:r>
              <w:rPr>
                <w:lang w:val="ru-RU"/>
              </w:rPr>
              <w:t>р для доски</w:t>
            </w:r>
          </w:p>
        </w:tc>
      </w:tr>
      <w:tr w:rsidR="00DF735E" w:rsidRPr="00AB49AA" w14:paraId="6D09F9B2" w14:textId="77777777" w:rsidTr="00DF6FBD">
        <w:tc>
          <w:tcPr>
            <w:tcW w:w="1701" w:type="dxa"/>
            <w:vAlign w:val="center"/>
          </w:tcPr>
          <w:p w14:paraId="3E8593BB" w14:textId="0AAFA47B" w:rsidR="00DF735E" w:rsidRPr="00647114" w:rsidRDefault="00647114" w:rsidP="00DF735E">
            <w:pPr>
              <w:jc w:val="both"/>
              <w:rPr>
                <w:rFonts w:ascii="Sylfaen" w:hAnsi="Sylfaen"/>
                <w:sz w:val="24"/>
                <w:szCs w:val="24"/>
                <w:lang w:val="ru-RU"/>
              </w:rPr>
            </w:pPr>
            <w:r>
              <w:rPr>
                <w:rFonts w:ascii="Sylfaen" w:hAnsi="Sylfaen"/>
                <w:sz w:val="24"/>
                <w:szCs w:val="24"/>
                <w:lang w:val="ru-RU"/>
              </w:rPr>
              <w:t>46</w:t>
            </w:r>
          </w:p>
        </w:tc>
        <w:tc>
          <w:tcPr>
            <w:tcW w:w="880" w:type="dxa"/>
            <w:tcBorders>
              <w:bottom w:val="single" w:sz="4" w:space="0" w:color="auto"/>
            </w:tcBorders>
          </w:tcPr>
          <w:p w14:paraId="25814CB2"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6C680162" w14:textId="77777777" w:rsidR="00DF735E" w:rsidRPr="00F201CE" w:rsidRDefault="00DF735E" w:rsidP="00DF735E">
            <w:proofErr w:type="spellStart"/>
            <w:r w:rsidRPr="00F201CE">
              <w:t>Ламинирующая</w:t>
            </w:r>
            <w:proofErr w:type="spellEnd"/>
            <w:r w:rsidRPr="00F201CE">
              <w:t xml:space="preserve"> </w:t>
            </w:r>
            <w:proofErr w:type="spellStart"/>
            <w:r w:rsidRPr="00F201CE">
              <w:t>пленка</w:t>
            </w:r>
            <w:proofErr w:type="spellEnd"/>
          </w:p>
        </w:tc>
      </w:tr>
      <w:tr w:rsidR="00DF735E" w:rsidRPr="00AB49AA" w14:paraId="18547BB1" w14:textId="77777777" w:rsidTr="00DF6FBD">
        <w:trPr>
          <w:trHeight w:val="129"/>
        </w:trPr>
        <w:tc>
          <w:tcPr>
            <w:tcW w:w="1701" w:type="dxa"/>
            <w:vAlign w:val="center"/>
          </w:tcPr>
          <w:p w14:paraId="1884C2C7" w14:textId="038EF05C" w:rsidR="00DF735E" w:rsidRPr="00647114" w:rsidRDefault="00647114" w:rsidP="00DF735E">
            <w:pPr>
              <w:jc w:val="both"/>
              <w:rPr>
                <w:rFonts w:ascii="Sylfaen" w:hAnsi="Sylfaen"/>
                <w:sz w:val="24"/>
                <w:szCs w:val="24"/>
                <w:lang w:val="ru-RU"/>
              </w:rPr>
            </w:pPr>
            <w:r>
              <w:rPr>
                <w:rFonts w:ascii="Sylfaen" w:hAnsi="Sylfaen"/>
                <w:sz w:val="24"/>
                <w:szCs w:val="24"/>
                <w:lang w:val="ru-RU"/>
              </w:rPr>
              <w:t>47</w:t>
            </w:r>
          </w:p>
        </w:tc>
        <w:tc>
          <w:tcPr>
            <w:tcW w:w="880" w:type="dxa"/>
            <w:tcBorders>
              <w:bottom w:val="single" w:sz="4" w:space="0" w:color="auto"/>
            </w:tcBorders>
          </w:tcPr>
          <w:p w14:paraId="38311859"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4E7FCFD2" w14:textId="77777777" w:rsidR="00DF735E" w:rsidRPr="00F201CE" w:rsidRDefault="00DF735E" w:rsidP="00DF735E">
            <w:proofErr w:type="spellStart"/>
            <w:r w:rsidRPr="00F201CE">
              <w:t>Тетради</w:t>
            </w:r>
            <w:proofErr w:type="spellEnd"/>
            <w:r w:rsidRPr="00F201CE">
              <w:t xml:space="preserve"> /12 </w:t>
            </w:r>
            <w:proofErr w:type="spellStart"/>
            <w:r w:rsidRPr="00F201CE">
              <w:t>лист</w:t>
            </w:r>
            <w:proofErr w:type="spellEnd"/>
            <w:r w:rsidRPr="00F201CE">
              <w:t xml:space="preserve"> /</w:t>
            </w:r>
          </w:p>
        </w:tc>
      </w:tr>
      <w:tr w:rsidR="00DF735E" w:rsidRPr="00AB49AA" w14:paraId="085E2505" w14:textId="77777777" w:rsidTr="00DF6FBD">
        <w:tc>
          <w:tcPr>
            <w:tcW w:w="1701" w:type="dxa"/>
            <w:vAlign w:val="center"/>
          </w:tcPr>
          <w:p w14:paraId="7C19E4F4" w14:textId="441C8B2D" w:rsidR="00DF735E" w:rsidRPr="00647114" w:rsidRDefault="00647114" w:rsidP="00DF735E">
            <w:pPr>
              <w:jc w:val="both"/>
              <w:rPr>
                <w:rFonts w:ascii="Sylfaen" w:hAnsi="Sylfaen"/>
                <w:sz w:val="24"/>
                <w:szCs w:val="24"/>
                <w:lang w:val="ru-RU"/>
              </w:rPr>
            </w:pPr>
            <w:r>
              <w:rPr>
                <w:rFonts w:ascii="Sylfaen" w:hAnsi="Sylfaen"/>
                <w:sz w:val="24"/>
                <w:szCs w:val="24"/>
                <w:lang w:val="ru-RU"/>
              </w:rPr>
              <w:t>48</w:t>
            </w:r>
          </w:p>
        </w:tc>
        <w:tc>
          <w:tcPr>
            <w:tcW w:w="880" w:type="dxa"/>
            <w:tcBorders>
              <w:bottom w:val="single" w:sz="4" w:space="0" w:color="auto"/>
            </w:tcBorders>
          </w:tcPr>
          <w:p w14:paraId="08715290" w14:textId="77777777" w:rsidR="00DF735E" w:rsidRPr="00AB49AA" w:rsidRDefault="00DF735E" w:rsidP="00DF735E">
            <w:pPr>
              <w:jc w:val="both"/>
              <w:rPr>
                <w:rFonts w:ascii="Sylfaen" w:hAnsi="Sylfaen"/>
                <w:sz w:val="24"/>
                <w:szCs w:val="24"/>
                <w:lang w:val="ru-RU"/>
              </w:rPr>
            </w:pPr>
          </w:p>
        </w:tc>
        <w:tc>
          <w:tcPr>
            <w:tcW w:w="7769" w:type="dxa"/>
            <w:tcBorders>
              <w:top w:val="nil"/>
              <w:left w:val="single" w:sz="4" w:space="0" w:color="auto"/>
              <w:bottom w:val="single" w:sz="4" w:space="0" w:color="auto"/>
              <w:right w:val="single" w:sz="4" w:space="0" w:color="auto"/>
            </w:tcBorders>
            <w:shd w:val="clear" w:color="000000" w:fill="FFFFFF"/>
          </w:tcPr>
          <w:p w14:paraId="7E7923C4" w14:textId="77777777" w:rsidR="00DF735E" w:rsidRPr="00F201CE" w:rsidRDefault="00DF735E" w:rsidP="00DF735E">
            <w:proofErr w:type="spellStart"/>
            <w:r w:rsidRPr="00F201CE">
              <w:t>Тетради</w:t>
            </w:r>
            <w:proofErr w:type="spellEnd"/>
            <w:r w:rsidRPr="00F201CE">
              <w:t xml:space="preserve"> /24 </w:t>
            </w:r>
            <w:proofErr w:type="spellStart"/>
            <w:r w:rsidRPr="00F201CE">
              <w:t>лист</w:t>
            </w:r>
            <w:proofErr w:type="spellEnd"/>
            <w:r w:rsidRPr="00F201CE">
              <w:t xml:space="preserve"> /</w:t>
            </w:r>
          </w:p>
        </w:tc>
      </w:tr>
      <w:tr w:rsidR="00DF735E" w:rsidRPr="00AB49AA" w14:paraId="24451EF7" w14:textId="77777777" w:rsidTr="00DF6FBD">
        <w:trPr>
          <w:trHeight w:val="278"/>
        </w:trPr>
        <w:tc>
          <w:tcPr>
            <w:tcW w:w="1701" w:type="dxa"/>
            <w:vAlign w:val="center"/>
          </w:tcPr>
          <w:p w14:paraId="1EBEEC63" w14:textId="1B62E2C5" w:rsidR="00DF735E" w:rsidRPr="00647114" w:rsidRDefault="00647114" w:rsidP="00DF735E">
            <w:pPr>
              <w:jc w:val="both"/>
              <w:rPr>
                <w:rFonts w:ascii="Sylfaen" w:hAnsi="Sylfaen"/>
                <w:sz w:val="24"/>
                <w:szCs w:val="24"/>
                <w:lang w:val="ru-RU"/>
              </w:rPr>
            </w:pPr>
            <w:r>
              <w:rPr>
                <w:rFonts w:ascii="Sylfaen" w:hAnsi="Sylfaen"/>
                <w:sz w:val="24"/>
                <w:szCs w:val="24"/>
                <w:lang w:val="ru-RU"/>
              </w:rPr>
              <w:t>49</w:t>
            </w:r>
          </w:p>
        </w:tc>
        <w:tc>
          <w:tcPr>
            <w:tcW w:w="880" w:type="dxa"/>
            <w:tcBorders>
              <w:bottom w:val="single" w:sz="4" w:space="0" w:color="auto"/>
            </w:tcBorders>
          </w:tcPr>
          <w:p w14:paraId="1D7F54F4" w14:textId="77777777" w:rsidR="00DF735E" w:rsidRPr="00AB49AA" w:rsidRDefault="00DF735E" w:rsidP="00DF735E">
            <w:pPr>
              <w:jc w:val="both"/>
              <w:rPr>
                <w:rFonts w:ascii="Sylfaen" w:hAnsi="Sylfaen"/>
                <w:sz w:val="24"/>
                <w:szCs w:val="24"/>
                <w:lang w:val="hy-AM"/>
              </w:rPr>
            </w:pPr>
          </w:p>
        </w:tc>
        <w:tc>
          <w:tcPr>
            <w:tcW w:w="7769" w:type="dxa"/>
            <w:tcBorders>
              <w:top w:val="nil"/>
              <w:left w:val="single" w:sz="4" w:space="0" w:color="auto"/>
              <w:bottom w:val="single" w:sz="4" w:space="0" w:color="auto"/>
              <w:right w:val="single" w:sz="4" w:space="0" w:color="auto"/>
            </w:tcBorders>
            <w:shd w:val="clear" w:color="000000" w:fill="FFFFFF"/>
          </w:tcPr>
          <w:p w14:paraId="38EAD6F4" w14:textId="77777777" w:rsidR="00DF735E" w:rsidRPr="00F201CE" w:rsidRDefault="00DF735E" w:rsidP="00DF735E">
            <w:proofErr w:type="spellStart"/>
            <w:r w:rsidRPr="00F201CE">
              <w:t>Тетради</w:t>
            </w:r>
            <w:proofErr w:type="spellEnd"/>
            <w:r w:rsidRPr="00F201CE">
              <w:t xml:space="preserve"> </w:t>
            </w:r>
            <w:proofErr w:type="spellStart"/>
            <w:r w:rsidRPr="00F201CE">
              <w:t>двухлинейные</w:t>
            </w:r>
            <w:proofErr w:type="spellEnd"/>
          </w:p>
        </w:tc>
      </w:tr>
      <w:tr w:rsidR="00DF735E" w:rsidRPr="00AB49AA" w14:paraId="1B290042" w14:textId="77777777" w:rsidTr="00DF6FBD">
        <w:trPr>
          <w:trHeight w:val="278"/>
        </w:trPr>
        <w:tc>
          <w:tcPr>
            <w:tcW w:w="1701" w:type="dxa"/>
            <w:vAlign w:val="center"/>
          </w:tcPr>
          <w:p w14:paraId="0AC1B8C9" w14:textId="5C83E83D" w:rsidR="00DF735E" w:rsidRPr="00647114" w:rsidRDefault="00647114" w:rsidP="00DF735E">
            <w:pPr>
              <w:jc w:val="both"/>
              <w:rPr>
                <w:rFonts w:ascii="Sylfaen" w:hAnsi="Sylfaen"/>
                <w:sz w:val="24"/>
                <w:szCs w:val="24"/>
                <w:lang w:val="ru-RU"/>
              </w:rPr>
            </w:pPr>
            <w:r>
              <w:rPr>
                <w:rFonts w:ascii="Sylfaen" w:hAnsi="Sylfaen"/>
                <w:sz w:val="24"/>
                <w:szCs w:val="24"/>
                <w:lang w:val="ru-RU"/>
              </w:rPr>
              <w:t>50</w:t>
            </w:r>
          </w:p>
        </w:tc>
        <w:tc>
          <w:tcPr>
            <w:tcW w:w="880" w:type="dxa"/>
            <w:tcBorders>
              <w:bottom w:val="single" w:sz="4" w:space="0" w:color="auto"/>
            </w:tcBorders>
          </w:tcPr>
          <w:p w14:paraId="44DA9C55" w14:textId="77777777" w:rsidR="00DF735E" w:rsidRPr="00AB49AA" w:rsidRDefault="00DF735E" w:rsidP="00DF735E">
            <w:pPr>
              <w:jc w:val="both"/>
              <w:rPr>
                <w:rFonts w:ascii="Sylfaen" w:hAnsi="Sylfaen"/>
                <w:sz w:val="24"/>
                <w:szCs w:val="24"/>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11AC5441" w14:textId="77777777" w:rsidR="00DF735E" w:rsidRPr="00F201CE" w:rsidRDefault="00DF735E" w:rsidP="00DF735E">
            <w:proofErr w:type="spellStart"/>
            <w:r w:rsidRPr="00F201CE">
              <w:t>Тетради</w:t>
            </w:r>
            <w:proofErr w:type="spellEnd"/>
            <w:r w:rsidRPr="00F201CE">
              <w:t xml:space="preserve"> /48 </w:t>
            </w:r>
            <w:proofErr w:type="spellStart"/>
            <w:r w:rsidRPr="00F201CE">
              <w:t>лист</w:t>
            </w:r>
            <w:proofErr w:type="spellEnd"/>
            <w:r w:rsidRPr="00F201CE">
              <w:t xml:space="preserve"> /</w:t>
            </w:r>
          </w:p>
        </w:tc>
      </w:tr>
      <w:tr w:rsidR="00DF735E" w:rsidRPr="00AB49AA" w14:paraId="795E0174" w14:textId="77777777" w:rsidTr="00DF6FBD">
        <w:trPr>
          <w:trHeight w:val="278"/>
        </w:trPr>
        <w:tc>
          <w:tcPr>
            <w:tcW w:w="1701" w:type="dxa"/>
            <w:vAlign w:val="center"/>
          </w:tcPr>
          <w:p w14:paraId="0EFB91C3" w14:textId="533B43CF" w:rsidR="00DF735E" w:rsidRPr="00647114" w:rsidRDefault="00647114" w:rsidP="00DF735E">
            <w:pPr>
              <w:jc w:val="both"/>
              <w:rPr>
                <w:rFonts w:ascii="Sylfaen" w:hAnsi="Sylfaen"/>
                <w:sz w:val="24"/>
                <w:szCs w:val="24"/>
                <w:lang w:val="ru-RU"/>
              </w:rPr>
            </w:pPr>
            <w:r>
              <w:rPr>
                <w:rFonts w:ascii="Sylfaen" w:hAnsi="Sylfaen"/>
                <w:sz w:val="24"/>
                <w:szCs w:val="24"/>
                <w:lang w:val="ru-RU"/>
              </w:rPr>
              <w:t>51</w:t>
            </w:r>
          </w:p>
        </w:tc>
        <w:tc>
          <w:tcPr>
            <w:tcW w:w="880" w:type="dxa"/>
            <w:vAlign w:val="center"/>
          </w:tcPr>
          <w:p w14:paraId="641398A4"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5ED3AB43" w14:textId="77777777" w:rsidR="00DF735E" w:rsidRPr="00F201CE" w:rsidRDefault="00DF735E" w:rsidP="00DF735E">
            <w:proofErr w:type="spellStart"/>
            <w:r w:rsidRPr="00F201CE">
              <w:t>Блокнот</w:t>
            </w:r>
            <w:proofErr w:type="spellEnd"/>
          </w:p>
        </w:tc>
      </w:tr>
      <w:tr w:rsidR="00DF735E" w:rsidRPr="00AB49AA" w14:paraId="2BEF79A8" w14:textId="77777777" w:rsidTr="00DF6FBD">
        <w:trPr>
          <w:trHeight w:val="278"/>
        </w:trPr>
        <w:tc>
          <w:tcPr>
            <w:tcW w:w="1701" w:type="dxa"/>
            <w:vAlign w:val="center"/>
          </w:tcPr>
          <w:p w14:paraId="266AB05C" w14:textId="1689931D" w:rsidR="00DF735E" w:rsidRPr="00647114" w:rsidRDefault="00647114" w:rsidP="00DF735E">
            <w:pPr>
              <w:jc w:val="both"/>
              <w:rPr>
                <w:rFonts w:ascii="Sylfaen" w:hAnsi="Sylfaen"/>
                <w:sz w:val="24"/>
                <w:szCs w:val="24"/>
                <w:lang w:val="ru-RU"/>
              </w:rPr>
            </w:pPr>
            <w:r>
              <w:rPr>
                <w:rFonts w:ascii="Sylfaen" w:hAnsi="Sylfaen"/>
                <w:sz w:val="24"/>
                <w:szCs w:val="24"/>
                <w:lang w:val="ru-RU"/>
              </w:rPr>
              <w:t>52</w:t>
            </w:r>
          </w:p>
        </w:tc>
        <w:tc>
          <w:tcPr>
            <w:tcW w:w="880" w:type="dxa"/>
            <w:vAlign w:val="center"/>
          </w:tcPr>
          <w:p w14:paraId="65FC7E94"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2290E6B5" w14:textId="77777777" w:rsidR="00DF735E" w:rsidRPr="00F201CE" w:rsidRDefault="00DF735E" w:rsidP="00DF735E">
            <w:proofErr w:type="spellStart"/>
            <w:r w:rsidRPr="00F201CE">
              <w:t>Воздушные</w:t>
            </w:r>
            <w:proofErr w:type="spellEnd"/>
            <w:r w:rsidRPr="00F201CE">
              <w:t xml:space="preserve"> </w:t>
            </w:r>
            <w:proofErr w:type="spellStart"/>
            <w:r w:rsidRPr="00F201CE">
              <w:t>шарики</w:t>
            </w:r>
            <w:proofErr w:type="spellEnd"/>
          </w:p>
        </w:tc>
      </w:tr>
      <w:tr w:rsidR="00063E9F" w:rsidRPr="00AB49AA" w14:paraId="0F312EF6" w14:textId="77777777" w:rsidTr="00DF6FBD">
        <w:trPr>
          <w:trHeight w:val="278"/>
        </w:trPr>
        <w:tc>
          <w:tcPr>
            <w:tcW w:w="1701" w:type="dxa"/>
            <w:vAlign w:val="center"/>
          </w:tcPr>
          <w:p w14:paraId="7AB5200F" w14:textId="6BD965FF" w:rsidR="00063E9F" w:rsidRPr="00647114" w:rsidRDefault="00647114" w:rsidP="00DF735E">
            <w:pPr>
              <w:jc w:val="both"/>
              <w:rPr>
                <w:rFonts w:ascii="Sylfaen" w:hAnsi="Sylfaen"/>
                <w:sz w:val="24"/>
                <w:szCs w:val="24"/>
                <w:lang w:val="ru-RU"/>
              </w:rPr>
            </w:pPr>
            <w:r>
              <w:rPr>
                <w:rFonts w:ascii="Sylfaen" w:hAnsi="Sylfaen"/>
                <w:sz w:val="24"/>
                <w:szCs w:val="24"/>
                <w:lang w:val="ru-RU"/>
              </w:rPr>
              <w:t>53</w:t>
            </w:r>
          </w:p>
        </w:tc>
        <w:tc>
          <w:tcPr>
            <w:tcW w:w="880" w:type="dxa"/>
            <w:vAlign w:val="center"/>
          </w:tcPr>
          <w:p w14:paraId="119BDEE8" w14:textId="77777777" w:rsidR="00063E9F" w:rsidRPr="00AB49AA" w:rsidRDefault="00063E9F"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23C31CB6" w14:textId="400CE111" w:rsidR="00063E9F" w:rsidRPr="00063E9F" w:rsidRDefault="00063E9F" w:rsidP="00DF735E">
            <w:pPr>
              <w:rPr>
                <w:lang w:val="ru-RU"/>
              </w:rPr>
            </w:pPr>
            <w:r>
              <w:rPr>
                <w:lang w:val="ru-RU"/>
              </w:rPr>
              <w:t>Мел</w:t>
            </w:r>
          </w:p>
        </w:tc>
      </w:tr>
      <w:tr w:rsidR="00DF735E" w:rsidRPr="00AB49AA" w14:paraId="0C93AF29" w14:textId="77777777" w:rsidTr="00DF6FBD">
        <w:trPr>
          <w:trHeight w:val="278"/>
        </w:trPr>
        <w:tc>
          <w:tcPr>
            <w:tcW w:w="1701" w:type="dxa"/>
            <w:vAlign w:val="center"/>
          </w:tcPr>
          <w:p w14:paraId="1D1AFBF3" w14:textId="1CDF4DF2" w:rsidR="00DF735E" w:rsidRPr="00647114" w:rsidRDefault="00647114" w:rsidP="00DF735E">
            <w:pPr>
              <w:jc w:val="both"/>
              <w:rPr>
                <w:rFonts w:ascii="Sylfaen" w:hAnsi="Sylfaen"/>
                <w:sz w:val="24"/>
                <w:szCs w:val="24"/>
                <w:lang w:val="ru-RU"/>
              </w:rPr>
            </w:pPr>
            <w:r>
              <w:rPr>
                <w:rFonts w:ascii="Sylfaen" w:hAnsi="Sylfaen"/>
                <w:sz w:val="24"/>
                <w:szCs w:val="24"/>
                <w:lang w:val="ru-RU"/>
              </w:rPr>
              <w:t>54</w:t>
            </w:r>
          </w:p>
        </w:tc>
        <w:tc>
          <w:tcPr>
            <w:tcW w:w="880" w:type="dxa"/>
            <w:vAlign w:val="center"/>
          </w:tcPr>
          <w:p w14:paraId="2F404B8E"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509F5BDB" w14:textId="77777777" w:rsidR="00DF735E" w:rsidRPr="00F201CE" w:rsidRDefault="00DF735E" w:rsidP="00DF735E">
            <w:proofErr w:type="spellStart"/>
            <w:r w:rsidRPr="00F201CE">
              <w:t>Линейка</w:t>
            </w:r>
            <w:proofErr w:type="spellEnd"/>
          </w:p>
        </w:tc>
      </w:tr>
      <w:tr w:rsidR="00DF735E" w:rsidRPr="00AB49AA" w14:paraId="027054A0" w14:textId="77777777" w:rsidTr="00DF6FBD">
        <w:trPr>
          <w:trHeight w:val="278"/>
        </w:trPr>
        <w:tc>
          <w:tcPr>
            <w:tcW w:w="1701" w:type="dxa"/>
            <w:vAlign w:val="center"/>
          </w:tcPr>
          <w:p w14:paraId="18B38021" w14:textId="3ACA5D5B" w:rsidR="00DF735E" w:rsidRPr="00647114" w:rsidRDefault="00647114" w:rsidP="00DF735E">
            <w:pPr>
              <w:jc w:val="both"/>
              <w:rPr>
                <w:rFonts w:ascii="Sylfaen" w:hAnsi="Sylfaen"/>
                <w:sz w:val="24"/>
                <w:szCs w:val="24"/>
                <w:lang w:val="ru-RU"/>
              </w:rPr>
            </w:pPr>
            <w:r>
              <w:rPr>
                <w:rFonts w:ascii="Sylfaen" w:hAnsi="Sylfaen"/>
                <w:sz w:val="24"/>
                <w:szCs w:val="24"/>
                <w:lang w:val="ru-RU"/>
              </w:rPr>
              <w:t>55</w:t>
            </w:r>
          </w:p>
        </w:tc>
        <w:tc>
          <w:tcPr>
            <w:tcW w:w="880" w:type="dxa"/>
            <w:vAlign w:val="center"/>
          </w:tcPr>
          <w:p w14:paraId="3947295C"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7A0A912D" w14:textId="77777777" w:rsidR="00DF735E" w:rsidRPr="00F201CE" w:rsidRDefault="00DF735E" w:rsidP="00DF735E">
            <w:proofErr w:type="spellStart"/>
            <w:r w:rsidRPr="00F201CE">
              <w:t>Флэш</w:t>
            </w:r>
            <w:proofErr w:type="spellEnd"/>
            <w:r w:rsidRPr="00F201CE">
              <w:t xml:space="preserve"> 8 ГБ</w:t>
            </w:r>
          </w:p>
        </w:tc>
      </w:tr>
      <w:tr w:rsidR="00DF735E" w:rsidRPr="00AB49AA" w14:paraId="63FF318C" w14:textId="77777777" w:rsidTr="00DF6FBD">
        <w:trPr>
          <w:trHeight w:val="278"/>
        </w:trPr>
        <w:tc>
          <w:tcPr>
            <w:tcW w:w="1701" w:type="dxa"/>
            <w:vAlign w:val="center"/>
          </w:tcPr>
          <w:p w14:paraId="2A6B398B" w14:textId="519A9E91" w:rsidR="00DF735E" w:rsidRPr="00647114" w:rsidRDefault="00647114" w:rsidP="00DF735E">
            <w:pPr>
              <w:jc w:val="both"/>
              <w:rPr>
                <w:rFonts w:ascii="Sylfaen" w:hAnsi="Sylfaen"/>
                <w:sz w:val="24"/>
                <w:szCs w:val="24"/>
                <w:lang w:val="ru-RU"/>
              </w:rPr>
            </w:pPr>
            <w:r>
              <w:rPr>
                <w:rFonts w:ascii="Sylfaen" w:hAnsi="Sylfaen"/>
                <w:sz w:val="24"/>
                <w:szCs w:val="24"/>
                <w:lang w:val="ru-RU"/>
              </w:rPr>
              <w:t>56</w:t>
            </w:r>
          </w:p>
        </w:tc>
        <w:tc>
          <w:tcPr>
            <w:tcW w:w="880" w:type="dxa"/>
            <w:vAlign w:val="center"/>
          </w:tcPr>
          <w:p w14:paraId="6E8B64E9"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74AB2033" w14:textId="77777777" w:rsidR="00DF735E" w:rsidRPr="00F201CE" w:rsidRDefault="00DF735E" w:rsidP="00DF735E">
            <w:proofErr w:type="spellStart"/>
            <w:r w:rsidRPr="00F201CE">
              <w:t>Набор</w:t>
            </w:r>
            <w:proofErr w:type="spellEnd"/>
            <w:r w:rsidRPr="00F201CE">
              <w:t xml:space="preserve"> </w:t>
            </w:r>
            <w:proofErr w:type="spellStart"/>
            <w:r w:rsidRPr="00F201CE">
              <w:t>фломастеры</w:t>
            </w:r>
            <w:proofErr w:type="spellEnd"/>
          </w:p>
        </w:tc>
      </w:tr>
      <w:tr w:rsidR="00DF735E" w:rsidRPr="00AB49AA" w14:paraId="57B79A2E" w14:textId="77777777" w:rsidTr="00DF6FBD">
        <w:trPr>
          <w:trHeight w:val="278"/>
        </w:trPr>
        <w:tc>
          <w:tcPr>
            <w:tcW w:w="1701" w:type="dxa"/>
            <w:vAlign w:val="center"/>
          </w:tcPr>
          <w:p w14:paraId="501CACCA" w14:textId="34B44B94" w:rsidR="00DF735E" w:rsidRPr="00647114" w:rsidRDefault="00647114" w:rsidP="00DF735E">
            <w:pPr>
              <w:jc w:val="both"/>
              <w:rPr>
                <w:rFonts w:ascii="Sylfaen" w:hAnsi="Sylfaen"/>
                <w:sz w:val="24"/>
                <w:szCs w:val="24"/>
                <w:lang w:val="ru-RU"/>
              </w:rPr>
            </w:pPr>
            <w:r>
              <w:rPr>
                <w:rFonts w:ascii="Sylfaen" w:hAnsi="Sylfaen"/>
                <w:sz w:val="24"/>
                <w:szCs w:val="24"/>
                <w:lang w:val="ru-RU"/>
              </w:rPr>
              <w:t>57</w:t>
            </w:r>
          </w:p>
        </w:tc>
        <w:tc>
          <w:tcPr>
            <w:tcW w:w="880" w:type="dxa"/>
            <w:vAlign w:val="center"/>
          </w:tcPr>
          <w:p w14:paraId="771D8E8E"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43F2E13C" w14:textId="77777777" w:rsidR="00DF735E" w:rsidRPr="00F201CE" w:rsidRDefault="00DF735E" w:rsidP="00DF735E">
            <w:proofErr w:type="spellStart"/>
            <w:r w:rsidRPr="00F201CE">
              <w:t>Развивающие</w:t>
            </w:r>
            <w:proofErr w:type="spellEnd"/>
            <w:r w:rsidRPr="00F201CE">
              <w:t xml:space="preserve"> </w:t>
            </w:r>
            <w:proofErr w:type="spellStart"/>
            <w:r w:rsidRPr="00F201CE">
              <w:t>игры</w:t>
            </w:r>
            <w:proofErr w:type="spellEnd"/>
          </w:p>
        </w:tc>
      </w:tr>
      <w:tr w:rsidR="00DF735E" w:rsidRPr="00AB49AA" w14:paraId="32607E14" w14:textId="77777777" w:rsidTr="00DF6FBD">
        <w:trPr>
          <w:trHeight w:val="278"/>
        </w:trPr>
        <w:tc>
          <w:tcPr>
            <w:tcW w:w="1701" w:type="dxa"/>
            <w:vAlign w:val="center"/>
          </w:tcPr>
          <w:p w14:paraId="39A2B951" w14:textId="1D176B80" w:rsidR="00DF735E" w:rsidRPr="00647114" w:rsidRDefault="00647114" w:rsidP="00DF735E">
            <w:pPr>
              <w:jc w:val="both"/>
              <w:rPr>
                <w:rFonts w:ascii="Sylfaen" w:hAnsi="Sylfaen"/>
                <w:sz w:val="24"/>
                <w:szCs w:val="24"/>
                <w:lang w:val="ru-RU"/>
              </w:rPr>
            </w:pPr>
            <w:r>
              <w:rPr>
                <w:rFonts w:ascii="Sylfaen" w:hAnsi="Sylfaen"/>
                <w:sz w:val="24"/>
                <w:szCs w:val="24"/>
                <w:lang w:val="ru-RU"/>
              </w:rPr>
              <w:t>58</w:t>
            </w:r>
          </w:p>
        </w:tc>
        <w:tc>
          <w:tcPr>
            <w:tcW w:w="880" w:type="dxa"/>
            <w:vAlign w:val="center"/>
          </w:tcPr>
          <w:p w14:paraId="32AC33C4"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134AA9CB" w14:textId="77777777" w:rsidR="00DF735E" w:rsidRPr="00F201CE" w:rsidRDefault="00DF735E" w:rsidP="00DF735E">
            <w:proofErr w:type="spellStart"/>
            <w:r w:rsidRPr="00F201CE">
              <w:t>Игровые</w:t>
            </w:r>
            <w:proofErr w:type="spellEnd"/>
            <w:r w:rsidRPr="00F201CE">
              <w:t xml:space="preserve"> </w:t>
            </w:r>
            <w:proofErr w:type="spellStart"/>
            <w:r w:rsidRPr="00F201CE">
              <w:t>наборы</w:t>
            </w:r>
            <w:proofErr w:type="spellEnd"/>
          </w:p>
        </w:tc>
      </w:tr>
      <w:tr w:rsidR="00DF735E" w:rsidRPr="00AB49AA" w14:paraId="726E33F9" w14:textId="77777777" w:rsidTr="00DF6FBD">
        <w:trPr>
          <w:trHeight w:val="278"/>
        </w:trPr>
        <w:tc>
          <w:tcPr>
            <w:tcW w:w="1701" w:type="dxa"/>
            <w:vAlign w:val="center"/>
          </w:tcPr>
          <w:p w14:paraId="3AD19AFC" w14:textId="274FCB57" w:rsidR="00DF735E" w:rsidRPr="00647114" w:rsidRDefault="00647114" w:rsidP="00DF735E">
            <w:pPr>
              <w:jc w:val="both"/>
              <w:rPr>
                <w:rFonts w:ascii="Sylfaen" w:hAnsi="Sylfaen"/>
                <w:sz w:val="24"/>
                <w:szCs w:val="24"/>
                <w:lang w:val="ru-RU"/>
              </w:rPr>
            </w:pPr>
            <w:r>
              <w:rPr>
                <w:rFonts w:ascii="Sylfaen" w:hAnsi="Sylfaen"/>
                <w:sz w:val="24"/>
                <w:szCs w:val="24"/>
                <w:lang w:val="ru-RU"/>
              </w:rPr>
              <w:lastRenderedPageBreak/>
              <w:t>59</w:t>
            </w:r>
          </w:p>
        </w:tc>
        <w:tc>
          <w:tcPr>
            <w:tcW w:w="880" w:type="dxa"/>
            <w:vAlign w:val="center"/>
          </w:tcPr>
          <w:p w14:paraId="16338799"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51E5A816" w14:textId="77777777" w:rsidR="00DF735E" w:rsidRPr="00F201CE" w:rsidRDefault="00DF735E" w:rsidP="00DF735E">
            <w:proofErr w:type="spellStart"/>
            <w:r w:rsidRPr="00F201CE">
              <w:t>Игры</w:t>
            </w:r>
            <w:proofErr w:type="spellEnd"/>
            <w:r w:rsidRPr="00F201CE">
              <w:t xml:space="preserve"> </w:t>
            </w:r>
            <w:proofErr w:type="spellStart"/>
            <w:r w:rsidRPr="00F201CE">
              <w:t>для</w:t>
            </w:r>
            <w:proofErr w:type="spellEnd"/>
            <w:r w:rsidRPr="00F201CE">
              <w:t xml:space="preserve"> </w:t>
            </w:r>
            <w:proofErr w:type="spellStart"/>
            <w:r w:rsidRPr="00F201CE">
              <w:t>тренировки</w:t>
            </w:r>
            <w:proofErr w:type="spellEnd"/>
            <w:r w:rsidRPr="00F201CE">
              <w:t xml:space="preserve"> </w:t>
            </w:r>
            <w:proofErr w:type="spellStart"/>
            <w:r w:rsidRPr="00F201CE">
              <w:t>памяти</w:t>
            </w:r>
            <w:proofErr w:type="spellEnd"/>
          </w:p>
        </w:tc>
      </w:tr>
      <w:tr w:rsidR="00DF735E" w:rsidRPr="00AB49AA" w14:paraId="1D5D68DA" w14:textId="77777777" w:rsidTr="00DF6FBD">
        <w:trPr>
          <w:trHeight w:val="278"/>
        </w:trPr>
        <w:tc>
          <w:tcPr>
            <w:tcW w:w="1701" w:type="dxa"/>
            <w:vAlign w:val="center"/>
          </w:tcPr>
          <w:p w14:paraId="08CCCB73" w14:textId="03026C07" w:rsidR="00DF735E" w:rsidRPr="00647114" w:rsidRDefault="00647114" w:rsidP="00DF735E">
            <w:pPr>
              <w:jc w:val="both"/>
              <w:rPr>
                <w:rFonts w:ascii="Sylfaen" w:hAnsi="Sylfaen"/>
                <w:sz w:val="24"/>
                <w:szCs w:val="24"/>
                <w:lang w:val="ru-RU"/>
              </w:rPr>
            </w:pPr>
            <w:r>
              <w:rPr>
                <w:rFonts w:ascii="Sylfaen" w:hAnsi="Sylfaen"/>
                <w:sz w:val="24"/>
                <w:szCs w:val="24"/>
                <w:lang w:val="ru-RU"/>
              </w:rPr>
              <w:t>60</w:t>
            </w:r>
          </w:p>
        </w:tc>
        <w:tc>
          <w:tcPr>
            <w:tcW w:w="880" w:type="dxa"/>
            <w:vAlign w:val="center"/>
          </w:tcPr>
          <w:p w14:paraId="33A5B526" w14:textId="77777777" w:rsidR="00DF735E" w:rsidRPr="00AB49AA" w:rsidRDefault="00DF735E"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77233962" w14:textId="77777777" w:rsidR="00DF735E" w:rsidRDefault="00DF735E" w:rsidP="00DF735E">
            <w:proofErr w:type="spellStart"/>
            <w:r w:rsidRPr="00F201CE">
              <w:t>Настольный</w:t>
            </w:r>
            <w:proofErr w:type="spellEnd"/>
            <w:r w:rsidRPr="00F201CE">
              <w:t xml:space="preserve"> </w:t>
            </w:r>
            <w:proofErr w:type="spellStart"/>
            <w:r w:rsidRPr="00F201CE">
              <w:t>календарь</w:t>
            </w:r>
            <w:proofErr w:type="spellEnd"/>
          </w:p>
        </w:tc>
      </w:tr>
      <w:tr w:rsidR="00063E9F" w:rsidRPr="00AB49AA" w14:paraId="72ECCDCB" w14:textId="77777777" w:rsidTr="00DF6FBD">
        <w:trPr>
          <w:trHeight w:val="278"/>
        </w:trPr>
        <w:tc>
          <w:tcPr>
            <w:tcW w:w="1701" w:type="dxa"/>
            <w:vAlign w:val="center"/>
          </w:tcPr>
          <w:p w14:paraId="1B7B4901" w14:textId="322F7483" w:rsidR="00063E9F" w:rsidRPr="00647114" w:rsidRDefault="00647114" w:rsidP="00DF735E">
            <w:pPr>
              <w:jc w:val="both"/>
              <w:rPr>
                <w:rFonts w:ascii="Sylfaen" w:hAnsi="Sylfaen"/>
                <w:sz w:val="24"/>
                <w:szCs w:val="24"/>
                <w:lang w:val="ru-RU"/>
              </w:rPr>
            </w:pPr>
            <w:r>
              <w:rPr>
                <w:rFonts w:ascii="Sylfaen" w:hAnsi="Sylfaen"/>
                <w:sz w:val="24"/>
                <w:szCs w:val="24"/>
                <w:lang w:val="ru-RU"/>
              </w:rPr>
              <w:t>61</w:t>
            </w:r>
          </w:p>
        </w:tc>
        <w:tc>
          <w:tcPr>
            <w:tcW w:w="880" w:type="dxa"/>
            <w:vAlign w:val="center"/>
          </w:tcPr>
          <w:p w14:paraId="63AC638F" w14:textId="77777777" w:rsidR="00063E9F" w:rsidRPr="00AB49AA" w:rsidRDefault="00063E9F"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677447A1" w14:textId="24622CF6" w:rsidR="00063E9F" w:rsidRPr="00063E9F" w:rsidRDefault="00063E9F" w:rsidP="00DF735E">
            <w:pPr>
              <w:rPr>
                <w:lang w:val="ru-RU"/>
              </w:rPr>
            </w:pPr>
            <w:r>
              <w:rPr>
                <w:lang w:val="ru-RU"/>
              </w:rPr>
              <w:t>Образовательная книга</w:t>
            </w:r>
          </w:p>
        </w:tc>
      </w:tr>
      <w:tr w:rsidR="00063E9F" w:rsidRPr="00AB49AA" w14:paraId="592ECF89" w14:textId="77777777" w:rsidTr="00DF6FBD">
        <w:trPr>
          <w:trHeight w:val="278"/>
        </w:trPr>
        <w:tc>
          <w:tcPr>
            <w:tcW w:w="1701" w:type="dxa"/>
            <w:vAlign w:val="center"/>
          </w:tcPr>
          <w:p w14:paraId="46CBBA54" w14:textId="4265C3E7" w:rsidR="00063E9F" w:rsidRPr="00647114" w:rsidRDefault="00647114" w:rsidP="00DF735E">
            <w:pPr>
              <w:jc w:val="both"/>
              <w:rPr>
                <w:rFonts w:ascii="Sylfaen" w:hAnsi="Sylfaen"/>
                <w:sz w:val="24"/>
                <w:szCs w:val="24"/>
                <w:lang w:val="ru-RU"/>
              </w:rPr>
            </w:pPr>
            <w:r>
              <w:rPr>
                <w:rFonts w:ascii="Sylfaen" w:hAnsi="Sylfaen"/>
                <w:sz w:val="24"/>
                <w:szCs w:val="24"/>
                <w:lang w:val="ru-RU"/>
              </w:rPr>
              <w:t>62</w:t>
            </w:r>
          </w:p>
        </w:tc>
        <w:tc>
          <w:tcPr>
            <w:tcW w:w="880" w:type="dxa"/>
            <w:vAlign w:val="center"/>
          </w:tcPr>
          <w:p w14:paraId="10B7F89E" w14:textId="77777777" w:rsidR="00063E9F" w:rsidRPr="00AB49AA" w:rsidRDefault="00063E9F"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7CC97F8A" w14:textId="35837D85" w:rsidR="00063E9F" w:rsidRPr="00063E9F" w:rsidRDefault="00063E9F" w:rsidP="00DF735E">
            <w:pPr>
              <w:rPr>
                <w:lang w:val="ru-RU"/>
              </w:rPr>
            </w:pPr>
            <w:r>
              <w:rPr>
                <w:lang w:val="ru-RU"/>
              </w:rPr>
              <w:t>Тетради для упражнений</w:t>
            </w:r>
          </w:p>
        </w:tc>
      </w:tr>
      <w:tr w:rsidR="00063E9F" w:rsidRPr="00910D45" w14:paraId="0FC4AF13" w14:textId="77777777" w:rsidTr="00DF6FBD">
        <w:trPr>
          <w:trHeight w:val="278"/>
        </w:trPr>
        <w:tc>
          <w:tcPr>
            <w:tcW w:w="1701" w:type="dxa"/>
            <w:vAlign w:val="center"/>
          </w:tcPr>
          <w:p w14:paraId="73DCA517" w14:textId="46E69A89" w:rsidR="00063E9F" w:rsidRPr="00063E9F" w:rsidRDefault="00647114" w:rsidP="00DF735E">
            <w:pPr>
              <w:jc w:val="both"/>
              <w:rPr>
                <w:rFonts w:ascii="Sylfaen" w:hAnsi="Sylfaen"/>
                <w:sz w:val="24"/>
                <w:szCs w:val="24"/>
                <w:lang w:val="ru-RU"/>
              </w:rPr>
            </w:pPr>
            <w:r>
              <w:rPr>
                <w:rFonts w:ascii="Sylfaen" w:hAnsi="Sylfaen"/>
                <w:sz w:val="24"/>
                <w:szCs w:val="24"/>
                <w:lang w:val="ru-RU"/>
              </w:rPr>
              <w:t>63</w:t>
            </w:r>
          </w:p>
        </w:tc>
        <w:tc>
          <w:tcPr>
            <w:tcW w:w="880" w:type="dxa"/>
            <w:vAlign w:val="center"/>
          </w:tcPr>
          <w:p w14:paraId="72B659E4" w14:textId="77777777" w:rsidR="00063E9F" w:rsidRPr="00AB49AA" w:rsidRDefault="00063E9F"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58A36774" w14:textId="7F408373" w:rsidR="00063E9F" w:rsidRPr="00CB32DC" w:rsidRDefault="00CB32DC" w:rsidP="00DF735E">
            <w:pPr>
              <w:rPr>
                <w:lang w:val="ru-RU"/>
              </w:rPr>
            </w:pPr>
            <w:r>
              <w:rPr>
                <w:lang w:val="ru-RU"/>
              </w:rPr>
              <w:t>Полка для бумаги на столе</w:t>
            </w:r>
          </w:p>
        </w:tc>
      </w:tr>
      <w:tr w:rsidR="00063E9F" w:rsidRPr="00CB32DC" w14:paraId="4FCA7A77" w14:textId="77777777" w:rsidTr="00DF6FBD">
        <w:trPr>
          <w:trHeight w:val="278"/>
        </w:trPr>
        <w:tc>
          <w:tcPr>
            <w:tcW w:w="1701" w:type="dxa"/>
            <w:vAlign w:val="center"/>
          </w:tcPr>
          <w:p w14:paraId="077D2EE4" w14:textId="3D3464C8" w:rsidR="00063E9F" w:rsidRPr="00647114" w:rsidRDefault="00647114" w:rsidP="00DF735E">
            <w:pPr>
              <w:jc w:val="both"/>
              <w:rPr>
                <w:rFonts w:ascii="Sylfaen" w:hAnsi="Sylfaen"/>
                <w:sz w:val="24"/>
                <w:szCs w:val="24"/>
                <w:lang w:val="ru-RU"/>
              </w:rPr>
            </w:pPr>
            <w:r>
              <w:rPr>
                <w:rFonts w:ascii="Sylfaen" w:hAnsi="Sylfaen"/>
                <w:sz w:val="24"/>
                <w:szCs w:val="24"/>
                <w:lang w:val="ru-RU"/>
              </w:rPr>
              <w:t>64</w:t>
            </w:r>
          </w:p>
        </w:tc>
        <w:tc>
          <w:tcPr>
            <w:tcW w:w="880" w:type="dxa"/>
            <w:vAlign w:val="center"/>
          </w:tcPr>
          <w:p w14:paraId="687CA323" w14:textId="77777777" w:rsidR="00063E9F" w:rsidRPr="00AB49AA" w:rsidRDefault="00063E9F" w:rsidP="00DF735E">
            <w:pPr>
              <w:jc w:val="both"/>
              <w:rPr>
                <w:rFonts w:ascii="Sylfaen" w:hAnsi="Sylfaen"/>
                <w:sz w:val="24"/>
                <w:szCs w:val="24"/>
                <w:lang w:val="hy-AM"/>
              </w:rPr>
            </w:pPr>
          </w:p>
        </w:tc>
        <w:tc>
          <w:tcPr>
            <w:tcW w:w="7769" w:type="dxa"/>
            <w:tcBorders>
              <w:top w:val="single" w:sz="4" w:space="0" w:color="auto"/>
              <w:left w:val="single" w:sz="4" w:space="0" w:color="auto"/>
              <w:bottom w:val="single" w:sz="4" w:space="0" w:color="auto"/>
              <w:right w:val="single" w:sz="4" w:space="0" w:color="auto"/>
            </w:tcBorders>
            <w:shd w:val="clear" w:color="000000" w:fill="FFFFFF"/>
          </w:tcPr>
          <w:p w14:paraId="108B6C68" w14:textId="32299F70" w:rsidR="00063E9F" w:rsidRPr="00CB32DC" w:rsidRDefault="00CB32DC" w:rsidP="00DF735E">
            <w:pPr>
              <w:rPr>
                <w:lang w:val="ru-RU"/>
              </w:rPr>
            </w:pPr>
            <w:r>
              <w:rPr>
                <w:lang w:val="ru-RU"/>
              </w:rPr>
              <w:t>Нож офисный</w:t>
            </w:r>
          </w:p>
        </w:tc>
      </w:tr>
    </w:tbl>
    <w:p w14:paraId="238C3D9A" w14:textId="77777777" w:rsidR="00297F6C" w:rsidRPr="00AB49AA" w:rsidRDefault="00297F6C" w:rsidP="0041023D">
      <w:pPr>
        <w:jc w:val="center"/>
        <w:rPr>
          <w:rFonts w:ascii="Sylfaen" w:hAnsi="Sylfaen"/>
          <w:sz w:val="24"/>
          <w:szCs w:val="24"/>
          <w:lang w:val="ru-RU"/>
        </w:rPr>
      </w:pPr>
    </w:p>
    <w:p w14:paraId="5623FE95" w14:textId="77777777" w:rsidR="0041023D" w:rsidRPr="00AB49AA" w:rsidRDefault="0041023D" w:rsidP="0041023D">
      <w:pPr>
        <w:jc w:val="center"/>
        <w:rPr>
          <w:rFonts w:ascii="Sylfaen" w:hAnsi="Sylfaen"/>
          <w:b/>
          <w:sz w:val="24"/>
          <w:szCs w:val="24"/>
          <w:lang w:val="ru-RU"/>
        </w:rPr>
      </w:pPr>
      <w:r w:rsidRPr="00AB49AA">
        <w:rPr>
          <w:rFonts w:ascii="Sylfaen" w:hAnsi="Sylfaen"/>
          <w:b/>
          <w:sz w:val="24"/>
          <w:szCs w:val="24"/>
          <w:lang w:val="ru-RU"/>
        </w:rPr>
        <w:t>2. ТРЕБОВАНИЯ К ПРАВУ УЧАСТИЯ УЧАСТНИКА, КВАЛИФИКАЦИОННЫЕ КРИТЕРИИ И ПОРЯДОК ИХ ОЦЕНКИ</w:t>
      </w:r>
    </w:p>
    <w:p w14:paraId="3DEA7877" w14:textId="77777777" w:rsidR="0041023D" w:rsidRPr="00AB49AA" w:rsidRDefault="0041023D" w:rsidP="0041023D">
      <w:pPr>
        <w:jc w:val="both"/>
        <w:rPr>
          <w:rFonts w:ascii="Sylfaen" w:hAnsi="Sylfaen"/>
          <w:sz w:val="24"/>
          <w:szCs w:val="24"/>
          <w:lang w:val="ru-RU"/>
        </w:rPr>
      </w:pPr>
    </w:p>
    <w:p w14:paraId="671C3B01" w14:textId="77777777" w:rsidR="0041023D" w:rsidRPr="00AB49AA" w:rsidRDefault="0041023D" w:rsidP="0041023D">
      <w:pPr>
        <w:jc w:val="both"/>
        <w:rPr>
          <w:rFonts w:ascii="Sylfaen" w:hAnsi="Sylfaen"/>
          <w:sz w:val="24"/>
          <w:szCs w:val="24"/>
          <w:lang w:val="ru-RU" w:bidi="ru-RU"/>
        </w:rPr>
      </w:pPr>
      <w:r w:rsidRPr="00AB49AA">
        <w:rPr>
          <w:rFonts w:ascii="Sylfaen" w:hAnsi="Sylfaen"/>
          <w:sz w:val="24"/>
          <w:szCs w:val="24"/>
          <w:lang w:val="ru-RU"/>
        </w:rPr>
        <w:t xml:space="preserve">2.1 </w:t>
      </w:r>
      <w:r w:rsidRPr="00AB49AA">
        <w:rPr>
          <w:rFonts w:ascii="Sylfaen" w:hAnsi="Sylfaen"/>
          <w:sz w:val="24"/>
          <w:szCs w:val="24"/>
          <w:lang w:val="ru-RU" w:bidi="ru-RU"/>
        </w:rPr>
        <w:t>В настоящей процедуре не имеют права участвовать лица:</w:t>
      </w:r>
    </w:p>
    <w:p w14:paraId="41108408" w14:textId="77777777" w:rsidR="0041023D" w:rsidRPr="00AB49AA" w:rsidRDefault="0041023D" w:rsidP="0041023D">
      <w:pPr>
        <w:jc w:val="both"/>
        <w:rPr>
          <w:rFonts w:ascii="Sylfaen" w:hAnsi="Sylfaen"/>
          <w:sz w:val="24"/>
          <w:szCs w:val="24"/>
          <w:lang w:val="ru-RU"/>
        </w:rPr>
      </w:pPr>
      <w:r w:rsidRPr="00AB49AA">
        <w:rPr>
          <w:rFonts w:ascii="Sylfaen" w:hAnsi="Sylfaen"/>
          <w:sz w:val="24"/>
          <w:szCs w:val="24"/>
          <w:lang w:val="ru-RU"/>
        </w:rPr>
        <w:t>1) которые по состоянию на день подачи заявки признаны банкротами в судебном порядке;</w:t>
      </w:r>
    </w:p>
    <w:p w14:paraId="31A60B9C" w14:textId="77777777" w:rsidR="0041023D" w:rsidRPr="00AB49AA" w:rsidRDefault="0041023D" w:rsidP="0041023D">
      <w:pPr>
        <w:jc w:val="both"/>
        <w:rPr>
          <w:rFonts w:ascii="Sylfaen" w:hAnsi="Sylfaen"/>
          <w:sz w:val="24"/>
          <w:szCs w:val="24"/>
          <w:lang w:val="ru-RU"/>
        </w:rPr>
      </w:pPr>
      <w:r w:rsidRPr="00AB49AA">
        <w:rPr>
          <w:rFonts w:ascii="Sylfaen" w:hAnsi="Sylfaen"/>
          <w:sz w:val="24"/>
          <w:szCs w:val="24"/>
          <w:lang w:val="ru-RU"/>
        </w:rPr>
        <w:t xml:space="preserve">3) которые или представитель исполнительного органа которых в течение пяти лет, предшествующих дню подачи заявки, были осуждены за финансирование терроризма, преступление, связанное с эксплуатацией детей или </w:t>
      </w:r>
      <w:proofErr w:type="spellStart"/>
      <w:r w:rsidRPr="00AB49AA">
        <w:rPr>
          <w:rFonts w:ascii="Sylfaen" w:hAnsi="Sylfaen"/>
          <w:sz w:val="24"/>
          <w:szCs w:val="24"/>
          <w:lang w:val="ru-RU"/>
        </w:rPr>
        <w:t>траффикингом</w:t>
      </w:r>
      <w:proofErr w:type="spellEnd"/>
      <w:r w:rsidRPr="00AB49AA">
        <w:rPr>
          <w:rFonts w:ascii="Sylfaen" w:hAnsi="Sylfaen"/>
          <w:sz w:val="24"/>
          <w:szCs w:val="24"/>
          <w:lang w:val="ru-RU"/>
        </w:rPr>
        <w:t xml:space="preserve"> человека, создание преступного сообщества или участие в нем, получение взятки, дачу взятки или посредничество во взяточничестве и преступления против предусмотренной законом экономической деятельности, за исключением случаев, когда судимость в установленном законом порядке погашена или устранена;</w:t>
      </w:r>
    </w:p>
    <w:p w14:paraId="4A183E4E" w14:textId="77777777" w:rsidR="0041023D" w:rsidRPr="00AB49AA" w:rsidRDefault="0041023D" w:rsidP="0041023D">
      <w:pPr>
        <w:jc w:val="both"/>
        <w:rPr>
          <w:rFonts w:ascii="Sylfaen" w:hAnsi="Sylfaen"/>
          <w:sz w:val="24"/>
          <w:szCs w:val="24"/>
          <w:lang w:val="ru-RU"/>
        </w:rPr>
      </w:pPr>
      <w:r w:rsidRPr="00AB49AA">
        <w:rPr>
          <w:rFonts w:ascii="Sylfaen" w:hAnsi="Sylfaen"/>
          <w:sz w:val="24"/>
          <w:szCs w:val="24"/>
          <w:lang w:val="ru-RU"/>
        </w:rPr>
        <w:t xml:space="preserve">4) в отношении которых административный акт, устанавливающий ответственность за </w:t>
      </w:r>
      <w:proofErr w:type="spellStart"/>
      <w:r w:rsidRPr="00AB49AA">
        <w:rPr>
          <w:rFonts w:ascii="Sylfaen" w:hAnsi="Sylfaen"/>
          <w:sz w:val="24"/>
          <w:szCs w:val="24"/>
          <w:lang w:val="ru-RU"/>
        </w:rPr>
        <w:t>антиконкурентное</w:t>
      </w:r>
      <w:proofErr w:type="spellEnd"/>
      <w:r w:rsidRPr="00AB49AA">
        <w:rPr>
          <w:rFonts w:ascii="Sylfaen" w:hAnsi="Sylfaen"/>
          <w:sz w:val="24"/>
          <w:szCs w:val="24"/>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обжалуемым, а в случае опротестования остался без изменений; 5) которые на день подачи заявки включены в список участников, не имеющих права участвовать в процессе закупок, опубликованный в соответствии с законодательством стран-членов Евразийского экономического союза О закупках;</w:t>
      </w:r>
    </w:p>
    <w:p w14:paraId="1F1B1FFD" w14:textId="77777777" w:rsidR="0041023D" w:rsidRPr="00AB49AA" w:rsidRDefault="0041023D" w:rsidP="0041023D">
      <w:pPr>
        <w:jc w:val="both"/>
        <w:rPr>
          <w:rFonts w:ascii="Sylfaen" w:hAnsi="Sylfaen"/>
          <w:sz w:val="24"/>
          <w:szCs w:val="24"/>
          <w:lang w:val="ru-RU"/>
        </w:rPr>
      </w:pPr>
      <w:r w:rsidRPr="00AB49AA">
        <w:rPr>
          <w:rFonts w:ascii="Sylfaen" w:hAnsi="Sylfaen"/>
          <w:sz w:val="24"/>
          <w:szCs w:val="24"/>
          <w:lang w:val="ru-RU"/>
        </w:rPr>
        <w:t>6) которые по состоянию на день подачи заявки включены в список участников, не имеющих права участвовать в процессе закупок:</w:t>
      </w:r>
    </w:p>
    <w:p w14:paraId="6EA6E4BB" w14:textId="77777777" w:rsidR="00297F6C" w:rsidRPr="00AB49AA" w:rsidRDefault="0041023D" w:rsidP="0041023D">
      <w:pPr>
        <w:jc w:val="both"/>
        <w:rPr>
          <w:rFonts w:ascii="Sylfaen" w:hAnsi="Sylfaen"/>
          <w:sz w:val="24"/>
          <w:szCs w:val="24"/>
          <w:lang w:val="hy-AM"/>
        </w:rPr>
      </w:pPr>
      <w:r w:rsidRPr="00AB49AA">
        <w:rPr>
          <w:rFonts w:ascii="Sylfaen" w:hAnsi="Sylfaen"/>
          <w:sz w:val="24"/>
          <w:szCs w:val="24"/>
          <w:lang w:val="ru-RU"/>
        </w:rPr>
        <w:t>При этом, если участник включен в списки, предусмотренные подпунктами 5 и 6 настоящего пункта, после даты подачи заявки, то его данная заявка не подлежит отклонению</w:t>
      </w:r>
      <w:r w:rsidRPr="00AB49AA">
        <w:rPr>
          <w:rFonts w:ascii="Sylfaen" w:hAnsi="Sylfaen"/>
          <w:sz w:val="24"/>
          <w:szCs w:val="24"/>
          <w:lang w:val="hy-AM"/>
        </w:rPr>
        <w:t>,</w:t>
      </w:r>
    </w:p>
    <w:p w14:paraId="13A1C024"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Участник включается в список участников, не имеющих права участвовать в процессе закупок (далее также список), если:</w:t>
      </w:r>
    </w:p>
    <w:p w14:paraId="3F54CF43"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установленный приглашением и (или) договором срок не выплатил сумму заявки, договора и (или) квалифицированного обеспечения;</w:t>
      </w:r>
    </w:p>
    <w:p w14:paraId="33A0214C"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●в качестве избранного участника отказаться или лишиться права на заключение договора:</w:t>
      </w:r>
    </w:p>
    <w:p w14:paraId="212A1FED"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2.2 для оценки права участия участник должен представить утвержденное им письменное заявление, предусмотренное пунктом 2.1 части 2 настоящего приглашения.:</w:t>
      </w:r>
    </w:p>
    <w:p w14:paraId="68178D3A"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2.3 включение участника в список, предусмотренный пунктом 6 части 1 статьи 6 Закона, в период его пребывания в нем автоматически влечет ограничение права на участие в процессе закупок аффилированных с ним лиц:</w:t>
      </w:r>
    </w:p>
    <w:p w14:paraId="6A91EADF" w14:textId="77777777" w:rsidR="0041023D" w:rsidRPr="00AB49AA" w:rsidRDefault="0041023D" w:rsidP="0041023D">
      <w:pPr>
        <w:jc w:val="both"/>
        <w:rPr>
          <w:rFonts w:ascii="Sylfaen" w:hAnsi="Sylfaen"/>
          <w:sz w:val="24"/>
          <w:szCs w:val="24"/>
          <w:lang w:val="hy-AM"/>
        </w:rPr>
      </w:pPr>
      <w:r w:rsidRPr="00AB49AA">
        <w:rPr>
          <w:rFonts w:ascii="Sylfaen" w:hAnsi="Sylfaen"/>
          <w:sz w:val="24"/>
          <w:szCs w:val="24"/>
          <w:lang w:val="hy-AM"/>
        </w:rPr>
        <w:t>Запрещается одновременное участие в настоящей процедуре (одна и та же доля) установленных настоящим пунктом взаимосвязанных лиц и (или) организаций, основанных одним и тем же лицом (лицами) или имеющих более пятидесяти процентов акций (паев), принадлежащих одному и тому же лицу (лицам), за исключением случаев участия в процессе закупок в порядке совместной деятельности (консорциумом) организаций, учрежденных государством или муниципалитетами:</w:t>
      </w:r>
    </w:p>
    <w:p w14:paraId="7AEC5010"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По смыслу пункта 119 порядка:</w:t>
      </w:r>
    </w:p>
    <w:p w14:paraId="56C87AF6"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1) физические лица считаются взаимосвязанными, если они являются членами одной семьи, или ведут общее хозяйство, или совместную предпринимательскую деятельность, или действовали согласованно, исходя из общих экономических интересов,</w:t>
      </w:r>
    </w:p>
    <w:p w14:paraId="642200AA"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или член его семьи является</w:t>
      </w:r>
      <w:r w:rsidRPr="00AB49AA">
        <w:rPr>
          <w:rFonts w:ascii="Sylfaen" w:hAnsi="Sylfaen" w:cs="Sylfaen"/>
          <w:sz w:val="24"/>
          <w:szCs w:val="24"/>
          <w:lang w:val="ru-RU"/>
        </w:rPr>
        <w:t>՝</w:t>
      </w:r>
    </w:p>
    <w:p w14:paraId="078056AC"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а. участник, владеющий более чем десятью процентами акций данного юридического лица;</w:t>
      </w:r>
    </w:p>
    <w:p w14:paraId="6189C0F3"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7CBC1A84"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hy-AM"/>
        </w:rPr>
        <w:t>в,</w:t>
      </w:r>
      <w:r w:rsidRPr="00AB49AA">
        <w:rPr>
          <w:rFonts w:ascii="Sylfaen" w:hAnsi="Sylfaen"/>
          <w:sz w:val="24"/>
          <w:szCs w:val="24"/>
          <w:lang w:val="ru-RU"/>
        </w:rPr>
        <w:t xml:space="preserve"> председатель совета данного юридического лица, заместитель председателя совета, член совета, исполнительный директор, его заместитель, председатель, член коллегиального органа, осуществляющего функции исполнительного органа;</w:t>
      </w:r>
    </w:p>
    <w:p w14:paraId="57523DE7"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г. работник юридического лица, работающий под непосредственным руководством исполнительного директора или имеющий какое-либо существенное влияние на принятие решений органами управления юридического лица;</w:t>
      </w:r>
    </w:p>
    <w:p w14:paraId="091D9BD1"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lastRenderedPageBreak/>
        <w:t>3) участники, не имеющие статуса физического лица, считаются взаимосвязанными, если:</w:t>
      </w:r>
    </w:p>
    <w:p w14:paraId="4FEF4CAF"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а. данное лицо с правом голоса владеет десятью и более процентами дающих право голоса акций (долей, паев, далее-акции)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2A5DB269" w14:textId="77777777" w:rsidR="00D024F6" w:rsidRPr="00AB49AA" w:rsidRDefault="00D024F6" w:rsidP="00D024F6">
      <w:pPr>
        <w:jc w:val="both"/>
        <w:rPr>
          <w:rFonts w:ascii="Sylfaen" w:hAnsi="Sylfaen"/>
          <w:sz w:val="24"/>
          <w:szCs w:val="24"/>
          <w:lang w:val="ru-RU"/>
        </w:rPr>
      </w:pPr>
      <w:r w:rsidRPr="00AB49AA">
        <w:rPr>
          <w:rFonts w:ascii="Sylfaen" w:hAnsi="Sylfaen"/>
          <w:sz w:val="24"/>
          <w:szCs w:val="24"/>
          <w:lang w:val="ru-RU"/>
        </w:rPr>
        <w:t>б. участник (акционер) и (или) участники (акционеры) или члены их семей (если участник является физическим лицом), владеющие более чем десятью процентами дающих право голоса акций одного из них или имеющие возможность предопределять его решения иным не запрещенным законом способом, имеют право прямо или косвенно владеть (в том числе договорами купли-продажи, доверительного управления, совместной деятельности)., право голоса или имеют возможность предопределять решения последнего иным способом, не запрещенным закон</w:t>
      </w:r>
      <w:r w:rsidR="009171BB" w:rsidRPr="00AB49AA">
        <w:rPr>
          <w:rFonts w:ascii="Sylfaen" w:hAnsi="Sylfaen"/>
          <w:sz w:val="24"/>
          <w:szCs w:val="24"/>
          <w:lang w:val="ru-RU"/>
        </w:rPr>
        <w:t>одательством Республики Армения.</w:t>
      </w:r>
    </w:p>
    <w:p w14:paraId="67924201" w14:textId="77777777" w:rsidR="00D024F6" w:rsidRPr="00AB49AA" w:rsidRDefault="00B97735" w:rsidP="00D024F6">
      <w:pPr>
        <w:jc w:val="both"/>
        <w:rPr>
          <w:rFonts w:ascii="Sylfaen" w:hAnsi="Sylfaen"/>
          <w:sz w:val="24"/>
          <w:szCs w:val="24"/>
          <w:lang w:val="ru-RU"/>
        </w:rPr>
      </w:pPr>
      <w:r w:rsidRPr="00AB49AA">
        <w:rPr>
          <w:rFonts w:ascii="Sylfaen" w:hAnsi="Sylfaen"/>
          <w:sz w:val="24"/>
          <w:szCs w:val="24"/>
          <w:lang w:val="ru-RU"/>
        </w:rPr>
        <w:t>в</w:t>
      </w:r>
      <w:r w:rsidR="00D024F6" w:rsidRPr="00AB49AA">
        <w:rPr>
          <w:rFonts w:ascii="Sylfaen" w:hAnsi="Sylfaen"/>
          <w:sz w:val="24"/>
          <w:szCs w:val="24"/>
          <w:lang w:val="ru-RU"/>
        </w:rPr>
        <w:t>. любой из органов управления одного из них или других лиц, исполняющих подобные обязанности, а также один из членов их семьи одновременно является членом какого-либо органа управления другого лица или иным лицом</w:t>
      </w:r>
      <w:r w:rsidR="009171BB" w:rsidRPr="00AB49AA">
        <w:rPr>
          <w:rFonts w:ascii="Sylfaen" w:hAnsi="Sylfaen"/>
          <w:sz w:val="24"/>
          <w:szCs w:val="24"/>
          <w:lang w:val="ru-RU"/>
        </w:rPr>
        <w:t>, исполняющим такие обязанности</w:t>
      </w:r>
    </w:p>
    <w:p w14:paraId="70FB14B9" w14:textId="77777777" w:rsidR="00297F6C" w:rsidRPr="00AB49AA" w:rsidRDefault="00B97735" w:rsidP="00D024F6">
      <w:pPr>
        <w:jc w:val="both"/>
        <w:rPr>
          <w:rFonts w:ascii="Sylfaen" w:hAnsi="Sylfaen"/>
          <w:sz w:val="24"/>
          <w:szCs w:val="24"/>
          <w:lang w:val="ru-RU"/>
        </w:rPr>
      </w:pPr>
      <w:r w:rsidRPr="00AB49AA">
        <w:rPr>
          <w:rFonts w:ascii="Sylfaen" w:hAnsi="Sylfaen"/>
          <w:sz w:val="24"/>
          <w:szCs w:val="24"/>
          <w:lang w:val="ru-RU"/>
        </w:rPr>
        <w:t>г</w:t>
      </w:r>
      <w:r w:rsidR="00D024F6" w:rsidRPr="00AB49AA">
        <w:rPr>
          <w:rFonts w:ascii="Sylfaen" w:hAnsi="Sylfaen"/>
          <w:sz w:val="24"/>
          <w:szCs w:val="24"/>
          <w:lang w:val="ru-RU"/>
        </w:rPr>
        <w:t>. они действовали или действуют согласованно, исходя и</w:t>
      </w:r>
      <w:r w:rsidR="009171BB" w:rsidRPr="00AB49AA">
        <w:rPr>
          <w:rFonts w:ascii="Sylfaen" w:hAnsi="Sylfaen"/>
          <w:sz w:val="24"/>
          <w:szCs w:val="24"/>
          <w:lang w:val="ru-RU"/>
        </w:rPr>
        <w:t>з общих экономических интересов.</w:t>
      </w:r>
    </w:p>
    <w:p w14:paraId="6B5700C7" w14:textId="77777777" w:rsidR="009E2428" w:rsidRPr="00AB49AA" w:rsidRDefault="009E2428" w:rsidP="009E2428">
      <w:pPr>
        <w:jc w:val="both"/>
        <w:rPr>
          <w:rFonts w:ascii="Sylfaen" w:hAnsi="Sylfaen"/>
          <w:sz w:val="24"/>
          <w:szCs w:val="24"/>
          <w:lang w:val="ru-RU"/>
        </w:rPr>
      </w:pPr>
      <w:r w:rsidRPr="00AB49AA">
        <w:rPr>
          <w:rFonts w:ascii="Sylfaen" w:hAnsi="Sylfaen"/>
          <w:sz w:val="24"/>
          <w:szCs w:val="24"/>
          <w:lang w:val="ru-RU"/>
        </w:rPr>
        <w:t>По смыслу настоящего пункта членами семьи считаются отец, мать, супруг, родители супруга, бабушка, дедушка, сестра, брат, дети, вну</w:t>
      </w:r>
      <w:r w:rsidR="009171BB" w:rsidRPr="00AB49AA">
        <w:rPr>
          <w:rFonts w:ascii="Sylfaen" w:hAnsi="Sylfaen"/>
          <w:sz w:val="24"/>
          <w:szCs w:val="24"/>
          <w:lang w:val="ru-RU"/>
        </w:rPr>
        <w:t>ки, муж и дети сестры или брата.</w:t>
      </w:r>
    </w:p>
    <w:p w14:paraId="03C5D100" w14:textId="77777777" w:rsidR="009E2428" w:rsidRPr="00AB49AA" w:rsidRDefault="009E2428" w:rsidP="009E2428">
      <w:pPr>
        <w:jc w:val="both"/>
        <w:rPr>
          <w:rFonts w:ascii="Sylfaen" w:hAnsi="Sylfaen"/>
          <w:sz w:val="24"/>
          <w:szCs w:val="24"/>
          <w:lang w:val="ru-RU"/>
        </w:rPr>
      </w:pPr>
      <w:r w:rsidRPr="00AB49AA">
        <w:rPr>
          <w:rFonts w:ascii="Sylfaen" w:hAnsi="Sylfaen"/>
          <w:sz w:val="24"/>
          <w:szCs w:val="24"/>
          <w:lang w:val="ru-RU"/>
        </w:rPr>
        <w:t>2.4. участник в случае признания выбранным участником представляет обеспечение квалификации в порядке и размере, установл</w:t>
      </w:r>
      <w:r w:rsidR="009171BB" w:rsidRPr="00AB49AA">
        <w:rPr>
          <w:rFonts w:ascii="Sylfaen" w:hAnsi="Sylfaen"/>
          <w:sz w:val="24"/>
          <w:szCs w:val="24"/>
          <w:lang w:val="ru-RU"/>
        </w:rPr>
        <w:t xml:space="preserve">енных настоящим </w:t>
      </w:r>
      <w:proofErr w:type="spellStart"/>
      <w:r w:rsidR="009171BB" w:rsidRPr="00AB49AA">
        <w:rPr>
          <w:rFonts w:ascii="Sylfaen" w:hAnsi="Sylfaen"/>
          <w:sz w:val="24"/>
          <w:szCs w:val="24"/>
          <w:lang w:val="ru-RU"/>
        </w:rPr>
        <w:t>приглашением.</w:t>
      </w:r>
      <w:r w:rsidRPr="00AB49AA">
        <w:rPr>
          <w:rFonts w:ascii="Sylfaen" w:hAnsi="Sylfaen"/>
          <w:sz w:val="24"/>
          <w:szCs w:val="24"/>
          <w:lang w:val="ru-RU"/>
        </w:rPr>
        <w:t>Обеспечение</w:t>
      </w:r>
      <w:proofErr w:type="spellEnd"/>
      <w:r w:rsidRPr="00AB49AA">
        <w:rPr>
          <w:rFonts w:ascii="Sylfaen" w:hAnsi="Sylfaen"/>
          <w:sz w:val="24"/>
          <w:szCs w:val="24"/>
          <w:lang w:val="ru-RU"/>
        </w:rPr>
        <w:t xml:space="preserve"> квалификации не предоставляется, если выбранный участник или организация, производящая поставляемые товары в рамках данной процедуры в качестве официального представителя,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AB49AA">
        <w:rPr>
          <w:rFonts w:ascii="Sylfaen" w:hAnsi="Sylfaen"/>
          <w:sz w:val="24"/>
          <w:szCs w:val="24"/>
          <w:lang w:val="ru-RU"/>
        </w:rPr>
        <w:t>Moodys</w:t>
      </w:r>
      <w:proofErr w:type="spellEnd"/>
      <w:r w:rsidRPr="00AB49AA">
        <w:rPr>
          <w:rFonts w:ascii="Sylfaen" w:hAnsi="Sylfaen"/>
          <w:sz w:val="24"/>
          <w:szCs w:val="24"/>
          <w:lang w:val="ru-RU"/>
        </w:rPr>
        <w:t xml:space="preserve">, Standard &amp; </w:t>
      </w:r>
      <w:proofErr w:type="spellStart"/>
      <w:r w:rsidRPr="00AB49AA">
        <w:rPr>
          <w:rFonts w:ascii="Sylfaen" w:hAnsi="Sylfaen"/>
          <w:sz w:val="24"/>
          <w:szCs w:val="24"/>
          <w:lang w:val="ru-RU"/>
        </w:rPr>
        <w:t>Poor'S</w:t>
      </w:r>
      <w:proofErr w:type="spellEnd"/>
      <w:r w:rsidRPr="00AB49AA">
        <w:rPr>
          <w:rFonts w:ascii="Sylfaen" w:hAnsi="Sylfaen"/>
          <w:sz w:val="24"/>
          <w:szCs w:val="24"/>
          <w:lang w:val="ru-RU"/>
        </w:rPr>
        <w:t>) как минимум в размере суверенного рейтинга, присвоенного Республике Армения :</w:t>
      </w:r>
    </w:p>
    <w:p w14:paraId="56EFA678" w14:textId="77777777" w:rsidR="009171BB" w:rsidRPr="00AB49AA" w:rsidRDefault="009E2428" w:rsidP="009E2428">
      <w:pPr>
        <w:jc w:val="both"/>
        <w:rPr>
          <w:rFonts w:ascii="Sylfaen" w:hAnsi="Sylfaen"/>
          <w:sz w:val="24"/>
          <w:szCs w:val="24"/>
          <w:lang w:val="ru-RU" w:bidi="ru-RU"/>
        </w:rPr>
      </w:pPr>
      <w:r w:rsidRPr="00AB49AA">
        <w:rPr>
          <w:rFonts w:ascii="Sylfaen" w:hAnsi="Sylfaen"/>
          <w:sz w:val="24"/>
          <w:szCs w:val="24"/>
          <w:lang w:val="ru-RU"/>
        </w:rPr>
        <w:t xml:space="preserve">2.5 </w:t>
      </w:r>
      <w:r w:rsidR="009171BB" w:rsidRPr="00AB49AA">
        <w:rPr>
          <w:rFonts w:ascii="Sylfaen" w:hAnsi="Sylfaen"/>
          <w:sz w:val="24"/>
          <w:szCs w:val="24"/>
          <w:lang w:val="ru-RU" w:bidi="ru-RU"/>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42D22FA5" w14:textId="77777777" w:rsidR="009171BB" w:rsidRPr="00AB49AA" w:rsidRDefault="009E2428" w:rsidP="009E2428">
      <w:pPr>
        <w:jc w:val="both"/>
        <w:rPr>
          <w:rFonts w:ascii="Sylfaen" w:hAnsi="Sylfaen"/>
          <w:sz w:val="24"/>
          <w:szCs w:val="24"/>
          <w:lang w:val="ru-RU"/>
        </w:rPr>
      </w:pPr>
      <w:r w:rsidRPr="00AB49AA">
        <w:rPr>
          <w:rFonts w:ascii="Sylfaen" w:hAnsi="Sylfaen"/>
          <w:sz w:val="24"/>
          <w:szCs w:val="24"/>
          <w:lang w:val="ru-RU"/>
        </w:rPr>
        <w:t>2.6 участники могут участвовать в настоящей процедуре в порядке совместной деятельности (консорциумом).</w:t>
      </w:r>
    </w:p>
    <w:p w14:paraId="147AB5EB" w14:textId="77777777" w:rsidR="009E2428" w:rsidRPr="00AB49AA" w:rsidRDefault="009E2428" w:rsidP="009E2428">
      <w:pPr>
        <w:jc w:val="both"/>
        <w:rPr>
          <w:rFonts w:ascii="Sylfaen" w:hAnsi="Sylfaen"/>
          <w:sz w:val="24"/>
          <w:szCs w:val="24"/>
          <w:lang w:val="ru-RU"/>
        </w:rPr>
      </w:pPr>
      <w:r w:rsidRPr="00AB49AA">
        <w:rPr>
          <w:rFonts w:ascii="Sylfaen" w:hAnsi="Sylfaen"/>
          <w:sz w:val="24"/>
          <w:szCs w:val="24"/>
          <w:lang w:val="ru-RU"/>
        </w:rPr>
        <w:t xml:space="preserve"> В таком случае.</w:t>
      </w:r>
    </w:p>
    <w:p w14:paraId="42A1BE34" w14:textId="77777777" w:rsidR="009E2428" w:rsidRPr="00AB49AA" w:rsidRDefault="009E2428" w:rsidP="009E2428">
      <w:pPr>
        <w:jc w:val="both"/>
        <w:rPr>
          <w:rFonts w:ascii="Sylfaen" w:hAnsi="Sylfaen"/>
          <w:sz w:val="24"/>
          <w:szCs w:val="24"/>
          <w:lang w:val="ru-RU"/>
        </w:rPr>
      </w:pPr>
      <w:r w:rsidRPr="00AB49AA">
        <w:rPr>
          <w:rFonts w:ascii="Sylfaen" w:hAnsi="Sylfaen"/>
          <w:sz w:val="24"/>
          <w:szCs w:val="24"/>
          <w:lang w:val="ru-RU"/>
        </w:rPr>
        <w:t>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отдельно;</w:t>
      </w:r>
    </w:p>
    <w:p w14:paraId="520AB5D1" w14:textId="77777777" w:rsidR="00297F6C" w:rsidRPr="00AB49AA" w:rsidRDefault="009E2428" w:rsidP="001E29A9">
      <w:pPr>
        <w:jc w:val="both"/>
        <w:rPr>
          <w:rFonts w:ascii="Sylfaen" w:hAnsi="Sylfaen"/>
          <w:sz w:val="24"/>
          <w:szCs w:val="24"/>
          <w:lang w:val="ru-RU"/>
        </w:rPr>
      </w:pPr>
      <w:r w:rsidRPr="00AB49AA">
        <w:rPr>
          <w:rFonts w:ascii="Sylfaen" w:hAnsi="Sylfaen"/>
          <w:sz w:val="24"/>
          <w:szCs w:val="24"/>
          <w:lang w:val="ru-RU"/>
        </w:rPr>
        <w:t>При этом в случае выхода члена консорциума из консорциума договор, заключенный заказчиком с консорциумом, расторгается в одностороннем порядке и к членам консорциума применяются предусмотренные</w:t>
      </w:r>
      <w:r w:rsidR="009171BB" w:rsidRPr="00AB49AA">
        <w:rPr>
          <w:rFonts w:ascii="Sylfaen" w:hAnsi="Sylfaen"/>
          <w:sz w:val="24"/>
          <w:szCs w:val="24"/>
          <w:lang w:val="ru-RU"/>
        </w:rPr>
        <w:t xml:space="preserve"> договором меры ответственности.</w:t>
      </w:r>
    </w:p>
    <w:p w14:paraId="7FEE0676" w14:textId="77777777" w:rsidR="00297F6C" w:rsidRPr="00AB49AA" w:rsidRDefault="00297F6C" w:rsidP="001E29A9">
      <w:pPr>
        <w:jc w:val="both"/>
        <w:rPr>
          <w:rFonts w:ascii="Sylfaen" w:hAnsi="Sylfaen"/>
          <w:sz w:val="24"/>
          <w:szCs w:val="24"/>
          <w:lang w:val="ru-RU"/>
        </w:rPr>
      </w:pPr>
    </w:p>
    <w:p w14:paraId="697AE084" w14:textId="77777777" w:rsidR="009171BB" w:rsidRPr="00AB49AA" w:rsidRDefault="009171BB" w:rsidP="009171BB">
      <w:pPr>
        <w:jc w:val="center"/>
        <w:rPr>
          <w:rFonts w:ascii="Sylfaen" w:hAnsi="Sylfaen"/>
          <w:b/>
          <w:sz w:val="24"/>
          <w:szCs w:val="24"/>
          <w:lang w:val="ru-RU"/>
        </w:rPr>
      </w:pPr>
      <w:r w:rsidRPr="00AB49AA">
        <w:rPr>
          <w:rFonts w:ascii="Sylfaen" w:hAnsi="Sylfaen"/>
          <w:b/>
          <w:sz w:val="24"/>
          <w:szCs w:val="24"/>
          <w:lang w:val="ru-RU"/>
        </w:rPr>
        <w:t>3. РАЗЪЯСНЕНИЕ ПРИГЛАШЕНИЯ И ПОРЯДОК ВНЕСЕНИЯ ИЗМЕНЕНИЯ В ПРИГЛАШЕНИЕ</w:t>
      </w:r>
    </w:p>
    <w:p w14:paraId="2A040757" w14:textId="77777777" w:rsidR="009171BB" w:rsidRPr="00AB49AA" w:rsidRDefault="009171BB" w:rsidP="009171BB">
      <w:pPr>
        <w:jc w:val="both"/>
        <w:rPr>
          <w:rFonts w:ascii="Sylfaen" w:hAnsi="Sylfaen"/>
          <w:sz w:val="24"/>
          <w:szCs w:val="24"/>
          <w:lang w:val="ru-RU"/>
        </w:rPr>
      </w:pPr>
    </w:p>
    <w:p w14:paraId="779A50D8" w14:textId="77777777" w:rsidR="009171BB" w:rsidRPr="00AB49AA" w:rsidRDefault="00E96C12" w:rsidP="009171BB">
      <w:pPr>
        <w:jc w:val="both"/>
        <w:rPr>
          <w:rFonts w:ascii="Sylfaen" w:hAnsi="Sylfaen"/>
          <w:sz w:val="24"/>
          <w:szCs w:val="24"/>
          <w:lang w:val="ru-RU"/>
        </w:rPr>
      </w:pPr>
      <w:r w:rsidRPr="00AB49AA">
        <w:rPr>
          <w:rFonts w:ascii="Sylfaen" w:hAnsi="Sylfaen"/>
          <w:sz w:val="24"/>
          <w:szCs w:val="24"/>
          <w:lang w:val="ru-RU"/>
        </w:rPr>
        <w:t>3.1 В</w:t>
      </w:r>
      <w:r w:rsidR="009171BB" w:rsidRPr="00AB49AA">
        <w:rPr>
          <w:rFonts w:ascii="Sylfaen" w:hAnsi="Sylfaen"/>
          <w:sz w:val="24"/>
          <w:szCs w:val="24"/>
          <w:lang w:val="ru-RU"/>
        </w:rPr>
        <w:t xml:space="preserve"> соответствии со статьей 29 Закона участник имеет право потребовать от заказчика разъяснения приглашения.</w:t>
      </w:r>
    </w:p>
    <w:p w14:paraId="761C702B" w14:textId="77777777" w:rsidR="009171BB" w:rsidRPr="00AB49AA" w:rsidRDefault="009171BB" w:rsidP="009171BB">
      <w:pPr>
        <w:jc w:val="both"/>
        <w:rPr>
          <w:rFonts w:ascii="Sylfaen" w:hAnsi="Sylfaen"/>
          <w:sz w:val="24"/>
          <w:szCs w:val="24"/>
          <w:lang w:val="ru-RU"/>
        </w:rPr>
      </w:pPr>
      <w:r w:rsidRPr="00AB49AA">
        <w:rPr>
          <w:rFonts w:ascii="Sylfaen" w:hAnsi="Sylfaen"/>
          <w:sz w:val="24"/>
          <w:szCs w:val="24"/>
          <w:lang w:val="hy-AM"/>
        </w:rPr>
        <w:t xml:space="preserve">  </w:t>
      </w:r>
      <w:r w:rsidRPr="00AB49AA">
        <w:rPr>
          <w:rFonts w:ascii="Sylfaen" w:hAnsi="Sylfaen"/>
          <w:sz w:val="24"/>
          <w:szCs w:val="24"/>
          <w:lang w:val="ru-RU"/>
        </w:rPr>
        <w:t>Участник имеет право потребовать от комиссии разъяснения приглашения в письменной форме не менее чем за пять календарных дней до истечения крайнего срока подачи заявок. Комиссия предоставляет разъяснение представившему запрос участнику в письменной форме в течение двух календарных дней со дня получения запроса.</w:t>
      </w:r>
    </w:p>
    <w:p w14:paraId="3C080BA5" w14:textId="77777777" w:rsidR="009171BB" w:rsidRPr="00AB49AA" w:rsidRDefault="009171BB" w:rsidP="009171BB">
      <w:pPr>
        <w:jc w:val="both"/>
        <w:rPr>
          <w:rFonts w:ascii="Sylfaen" w:hAnsi="Sylfaen"/>
          <w:sz w:val="24"/>
          <w:szCs w:val="24"/>
          <w:lang w:val="ru-RU" w:bidi="ru-RU"/>
        </w:rPr>
      </w:pPr>
      <w:r w:rsidRPr="00AB49AA">
        <w:rPr>
          <w:rFonts w:ascii="Sylfaen" w:hAnsi="Sylfaen"/>
          <w:sz w:val="24"/>
          <w:szCs w:val="24"/>
          <w:lang w:val="ru-RU" w:bidi="ru-RU"/>
        </w:rPr>
        <w:t>3.2.</w:t>
      </w:r>
      <w:r w:rsidRPr="00AB49AA">
        <w:rPr>
          <w:rFonts w:ascii="Sylfaen" w:hAnsi="Sylfaen"/>
          <w:sz w:val="24"/>
          <w:szCs w:val="24"/>
          <w:lang w:val="ru-RU" w:bidi="ru-RU"/>
        </w:rPr>
        <w:tab/>
        <w:t>В день предоставления разъяснения объявление о запросе и о</w:t>
      </w:r>
      <w:r w:rsidRPr="00AB49AA">
        <w:rPr>
          <w:rFonts w:ascii="Sylfaen" w:hAnsi="Sylfaen"/>
          <w:sz w:val="24"/>
          <w:szCs w:val="24"/>
        </w:rPr>
        <w:t> </w:t>
      </w:r>
      <w:r w:rsidRPr="00AB49AA">
        <w:rPr>
          <w:rFonts w:ascii="Sylfaen" w:hAnsi="Sylfaen"/>
          <w:sz w:val="24"/>
          <w:szCs w:val="24"/>
          <w:lang w:val="ru-RU" w:bidi="ru-RU"/>
        </w:rPr>
        <w:t>содержании разъяснения опубликовывается в подразделе ‘‘Объявления относительно разъяснений приглашений’‘ раздела ‘‘Объявления о</w:t>
      </w:r>
      <w:r w:rsidRPr="00AB49AA">
        <w:rPr>
          <w:rFonts w:ascii="Sylfaen" w:hAnsi="Sylfaen"/>
          <w:sz w:val="24"/>
          <w:szCs w:val="24"/>
        </w:rPr>
        <w:t> </w:t>
      </w:r>
      <w:r w:rsidRPr="00AB49AA">
        <w:rPr>
          <w:rFonts w:ascii="Sylfaen" w:hAnsi="Sylfaen"/>
          <w:sz w:val="24"/>
          <w:szCs w:val="24"/>
          <w:lang w:val="ru-RU" w:bidi="ru-RU"/>
        </w:rPr>
        <w:t xml:space="preserve">закупках’‘ бюллетеня, действующего на сайте www.procurement.am (далее - бюллетень) без указания данных участника, совершившего запрос. </w:t>
      </w:r>
    </w:p>
    <w:p w14:paraId="1BB393AF" w14:textId="77777777" w:rsidR="009171BB" w:rsidRPr="00AB49AA" w:rsidRDefault="009171BB" w:rsidP="009171BB">
      <w:pPr>
        <w:jc w:val="both"/>
        <w:rPr>
          <w:rFonts w:ascii="Sylfaen" w:hAnsi="Sylfaen"/>
          <w:sz w:val="24"/>
          <w:szCs w:val="24"/>
          <w:lang w:val="ru-RU" w:bidi="ru-RU"/>
        </w:rPr>
      </w:pPr>
      <w:r w:rsidRPr="00AB49AA">
        <w:rPr>
          <w:rFonts w:ascii="Sylfaen" w:hAnsi="Sylfaen"/>
          <w:sz w:val="24"/>
          <w:szCs w:val="24"/>
          <w:lang w:val="ru-RU" w:bidi="ru-RU"/>
        </w:rPr>
        <w:t>3.3.</w:t>
      </w:r>
      <w:r w:rsidRPr="00AB49AA">
        <w:rPr>
          <w:rFonts w:ascii="Sylfaen" w:hAnsi="Sylfaen"/>
          <w:sz w:val="24"/>
          <w:szCs w:val="24"/>
          <w:lang w:val="ru-RU" w:bidi="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33552C6" w14:textId="77777777" w:rsidR="009171BB" w:rsidRPr="00AB49AA" w:rsidRDefault="009171BB" w:rsidP="009171BB">
      <w:pPr>
        <w:jc w:val="both"/>
        <w:rPr>
          <w:rFonts w:ascii="Sylfaen" w:hAnsi="Sylfaen"/>
          <w:sz w:val="24"/>
          <w:szCs w:val="24"/>
          <w:lang w:val="ru-RU"/>
        </w:rPr>
      </w:pPr>
      <w:r w:rsidRPr="00AB49AA">
        <w:rPr>
          <w:rFonts w:ascii="Sylfaen" w:hAnsi="Sylfaen"/>
          <w:sz w:val="24"/>
          <w:szCs w:val="24"/>
          <w:lang w:val="ru-RU"/>
        </w:rPr>
        <w:t>3.4. В приглашение могут быть внесены изменения не менее чем за пять календарных дней до истечения крайнего срока подачи заявок. Объявление о внесении изменений и условиях их предоставления публикуется в бюллетене в течение трех календарных дней, следующих за днем внесения изменений.</w:t>
      </w:r>
    </w:p>
    <w:p w14:paraId="3FB56A98" w14:textId="77777777" w:rsidR="009171BB" w:rsidRPr="00AB49AA" w:rsidRDefault="009171BB" w:rsidP="009171BB">
      <w:pPr>
        <w:jc w:val="both"/>
        <w:rPr>
          <w:rFonts w:ascii="Sylfaen" w:hAnsi="Sylfaen"/>
          <w:sz w:val="24"/>
          <w:szCs w:val="24"/>
          <w:lang w:val="ru-RU"/>
        </w:rPr>
      </w:pPr>
      <w:r w:rsidRPr="00AB49AA">
        <w:rPr>
          <w:rFonts w:ascii="Sylfaen" w:hAnsi="Sylfaen"/>
          <w:sz w:val="24"/>
          <w:szCs w:val="24"/>
          <w:lang w:val="ru-RU"/>
        </w:rPr>
        <w:t>3.5 Каждый имеет право до истечения срока, установленного для внесения изменений в приглашение, посредством электронной почты представить секретарю оценочной комиссии обоснования с точки зрения предусмотренных Законом требований обеспечения конкуренции и исключения дискриминации характеристик предмета закупки, установленных приглашением</w:t>
      </w:r>
      <w:r w:rsidR="00E96C12" w:rsidRPr="00AB49AA">
        <w:rPr>
          <w:rFonts w:ascii="Sylfaen" w:hAnsi="Sylfaen"/>
          <w:sz w:val="24"/>
          <w:szCs w:val="24"/>
          <w:lang w:val="ru-RU"/>
        </w:rPr>
        <w:t>, без указания имени и фамилии.</w:t>
      </w:r>
    </w:p>
    <w:p w14:paraId="2DC71BF1" w14:textId="77777777" w:rsidR="00297F6C" w:rsidRPr="00AB49AA" w:rsidRDefault="009171BB" w:rsidP="009171BB">
      <w:pPr>
        <w:jc w:val="both"/>
        <w:rPr>
          <w:rFonts w:ascii="Sylfaen" w:hAnsi="Sylfaen"/>
          <w:sz w:val="24"/>
          <w:szCs w:val="24"/>
          <w:lang w:val="hy-AM"/>
        </w:rPr>
      </w:pPr>
      <w:r w:rsidRPr="00AB49AA">
        <w:rPr>
          <w:rFonts w:ascii="Sylfaen" w:hAnsi="Sylfaen"/>
          <w:sz w:val="24"/>
          <w:szCs w:val="24"/>
          <w:lang w:val="ru-RU"/>
        </w:rPr>
        <w:t>3.6 В случае внесения изменений в приглашение срок подачи заявок исчисляется со дня опубликования объявления в бюллетене об этих изменениях. В этом случае участники обязаны продлить срок действия обеспечения представленной ими заявки или предс</w:t>
      </w:r>
      <w:r w:rsidR="00E96C12" w:rsidRPr="00AB49AA">
        <w:rPr>
          <w:rFonts w:ascii="Sylfaen" w:hAnsi="Sylfaen"/>
          <w:sz w:val="24"/>
          <w:szCs w:val="24"/>
          <w:lang w:val="ru-RU"/>
        </w:rPr>
        <w:t>тавить новое обеспечение заявки</w:t>
      </w:r>
      <w:r w:rsidR="00E96C12" w:rsidRPr="00AB49AA">
        <w:rPr>
          <w:rFonts w:ascii="Sylfaen" w:hAnsi="Sylfaen"/>
          <w:sz w:val="24"/>
          <w:szCs w:val="24"/>
          <w:lang w:val="hy-AM"/>
        </w:rPr>
        <w:t>.</w:t>
      </w:r>
    </w:p>
    <w:p w14:paraId="4A87B468" w14:textId="77777777" w:rsidR="00297F6C" w:rsidRPr="00AB49AA" w:rsidRDefault="00297F6C" w:rsidP="001E29A9">
      <w:pPr>
        <w:jc w:val="both"/>
        <w:rPr>
          <w:rFonts w:ascii="Sylfaen" w:hAnsi="Sylfaen"/>
          <w:b/>
          <w:sz w:val="24"/>
          <w:szCs w:val="24"/>
          <w:lang w:val="ru-RU"/>
        </w:rPr>
      </w:pPr>
    </w:p>
    <w:p w14:paraId="5320DB0A" w14:textId="77777777" w:rsidR="00E96C12" w:rsidRPr="00AB49AA" w:rsidRDefault="00E96C12" w:rsidP="00E96C12">
      <w:pPr>
        <w:jc w:val="center"/>
        <w:rPr>
          <w:rFonts w:ascii="Sylfaen" w:hAnsi="Sylfaen"/>
          <w:b/>
          <w:sz w:val="24"/>
          <w:szCs w:val="24"/>
          <w:lang w:val="ru-RU"/>
        </w:rPr>
      </w:pPr>
      <w:r w:rsidRPr="00AB49AA">
        <w:rPr>
          <w:rFonts w:ascii="Sylfaen" w:hAnsi="Sylfaen"/>
          <w:b/>
          <w:sz w:val="24"/>
          <w:szCs w:val="24"/>
          <w:lang w:val="ru-RU"/>
        </w:rPr>
        <w:t>4. ПОРЯДОК ПОДАЧИ ЗАЯВКИ</w:t>
      </w:r>
    </w:p>
    <w:p w14:paraId="2E7FDFA2" w14:textId="77777777" w:rsidR="00E96C12" w:rsidRPr="00AB49AA" w:rsidRDefault="00E96C12" w:rsidP="00E96C12">
      <w:pPr>
        <w:jc w:val="both"/>
        <w:rPr>
          <w:rFonts w:ascii="Sylfaen" w:hAnsi="Sylfaen"/>
          <w:b/>
          <w:sz w:val="24"/>
          <w:szCs w:val="24"/>
          <w:lang w:val="ru-RU"/>
        </w:rPr>
      </w:pPr>
    </w:p>
    <w:p w14:paraId="7AB30AE3" w14:textId="77777777" w:rsidR="00E96C12" w:rsidRPr="00AB49AA" w:rsidRDefault="00E96C12" w:rsidP="00E96C12">
      <w:pPr>
        <w:jc w:val="both"/>
        <w:rPr>
          <w:rFonts w:ascii="Sylfaen" w:hAnsi="Sylfaen"/>
          <w:sz w:val="24"/>
          <w:szCs w:val="24"/>
          <w:lang w:val="ru-RU"/>
        </w:rPr>
      </w:pPr>
      <w:r w:rsidRPr="00AB49AA">
        <w:rPr>
          <w:rFonts w:ascii="Sylfaen" w:hAnsi="Sylfaen"/>
          <w:sz w:val="24"/>
          <w:szCs w:val="24"/>
          <w:lang w:val="ru-RU"/>
        </w:rPr>
        <w:t xml:space="preserve">4.1 </w:t>
      </w:r>
      <w:r w:rsidRPr="00AB49AA">
        <w:rPr>
          <w:rFonts w:ascii="Sylfaen" w:hAnsi="Sylfaen"/>
          <w:sz w:val="24"/>
          <w:szCs w:val="24"/>
          <w:lang w:val="hy-AM"/>
        </w:rPr>
        <w:t>д</w:t>
      </w:r>
      <w:r w:rsidRPr="00AB49AA">
        <w:rPr>
          <w:rFonts w:ascii="Sylfaen" w:hAnsi="Sylfaen"/>
          <w:sz w:val="24"/>
          <w:szCs w:val="24"/>
          <w:lang w:val="ru-RU"/>
        </w:rPr>
        <w:t>ля участия в настоящей процедуре участник представляет в комиссию заявку. Заявка</w:t>
      </w:r>
      <w:proofErr w:type="gramStart"/>
      <w:r w:rsidRPr="00AB49AA">
        <w:rPr>
          <w:rFonts w:ascii="Sylfaen" w:hAnsi="Sylfaen"/>
          <w:sz w:val="24"/>
          <w:szCs w:val="24"/>
          <w:lang w:val="ru-RU"/>
        </w:rPr>
        <w:t>-это</w:t>
      </w:r>
      <w:proofErr w:type="gramEnd"/>
      <w:r w:rsidRPr="00AB49AA">
        <w:rPr>
          <w:rFonts w:ascii="Sylfaen" w:hAnsi="Sylfaen"/>
          <w:sz w:val="24"/>
          <w:szCs w:val="24"/>
          <w:lang w:val="ru-RU"/>
        </w:rPr>
        <w:t xml:space="preserve"> предложение, представленное участником на основании настоящего приглашения.</w:t>
      </w:r>
    </w:p>
    <w:p w14:paraId="41B599C8" w14:textId="77777777" w:rsidR="00E96C12" w:rsidRPr="00AB49AA" w:rsidRDefault="00E96C12" w:rsidP="00E96C12">
      <w:pPr>
        <w:jc w:val="both"/>
        <w:rPr>
          <w:rFonts w:ascii="Sylfaen" w:hAnsi="Sylfaen"/>
          <w:sz w:val="24"/>
          <w:szCs w:val="24"/>
          <w:lang w:val="ru-RU"/>
        </w:rPr>
      </w:pPr>
      <w:r w:rsidRPr="00AB49AA">
        <w:rPr>
          <w:rFonts w:ascii="Sylfaen" w:hAnsi="Sylfaen"/>
          <w:sz w:val="24"/>
          <w:szCs w:val="24"/>
          <w:lang w:val="ru-RU"/>
        </w:rPr>
        <w:t>Участник может подать заявку как на каждую порцию, так и на несколько или все порции.</w:t>
      </w:r>
    </w:p>
    <w:p w14:paraId="6ED9561C" w14:textId="77777777" w:rsidR="00E96C12" w:rsidRPr="00AB49AA" w:rsidRDefault="00E96C12" w:rsidP="00E96C12">
      <w:pPr>
        <w:jc w:val="both"/>
        <w:rPr>
          <w:rFonts w:ascii="Sylfaen" w:hAnsi="Sylfaen"/>
          <w:sz w:val="24"/>
          <w:szCs w:val="24"/>
          <w:lang w:val="ru-RU"/>
        </w:rPr>
      </w:pPr>
      <w:r w:rsidRPr="00AB49AA">
        <w:rPr>
          <w:rFonts w:ascii="Sylfaen" w:hAnsi="Sylfaen"/>
          <w:sz w:val="24"/>
          <w:szCs w:val="24"/>
          <w:lang w:val="ru-RU"/>
        </w:rPr>
        <w:t>Заявка подается до истечения срока, установленного настоящим приглашением.</w:t>
      </w:r>
    </w:p>
    <w:p w14:paraId="22C962D0" w14:textId="77777777" w:rsidR="00E96C12" w:rsidRPr="00AB49AA" w:rsidRDefault="00E96C12" w:rsidP="00E96C12">
      <w:pPr>
        <w:jc w:val="both"/>
        <w:rPr>
          <w:rFonts w:ascii="Sylfaen" w:hAnsi="Sylfaen"/>
          <w:sz w:val="24"/>
          <w:szCs w:val="24"/>
          <w:lang w:val="ru-RU"/>
        </w:rPr>
      </w:pPr>
      <w:r w:rsidRPr="00AB49AA">
        <w:rPr>
          <w:rFonts w:ascii="Sylfaen" w:hAnsi="Sylfaen"/>
          <w:sz w:val="24"/>
          <w:szCs w:val="24"/>
          <w:lang w:val="ru-RU"/>
        </w:rPr>
        <w:t>Порядок подготовки заявки описан в части 2 настоящего приглашения-инструкции по подготовке заявок открытого конкурса.</w:t>
      </w:r>
    </w:p>
    <w:p w14:paraId="22E09C1B" w14:textId="77777777" w:rsidR="00E96C12" w:rsidRPr="005D0B63" w:rsidRDefault="00E96C12" w:rsidP="00E96C12">
      <w:pPr>
        <w:jc w:val="both"/>
        <w:rPr>
          <w:rFonts w:ascii="Sylfaen" w:hAnsi="Sylfaen"/>
          <w:i/>
          <w:sz w:val="24"/>
          <w:szCs w:val="24"/>
          <w:lang w:val="ru-RU"/>
        </w:rPr>
      </w:pPr>
      <w:r w:rsidRPr="00AB49AA">
        <w:rPr>
          <w:rFonts w:ascii="Sylfaen" w:hAnsi="Sylfaen"/>
          <w:sz w:val="24"/>
          <w:szCs w:val="24"/>
          <w:lang w:val="ru-RU"/>
        </w:rPr>
        <w:t xml:space="preserve">4.2 Заявки на процедуру необходимо представить в комиссию не позднее «12.00»7-го дня, считая со дня опубликования в бюллетене объявления и приглашения на данную процедуру, - РА, Сюникская область, </w:t>
      </w:r>
      <w:r w:rsidRPr="005D0B63">
        <w:rPr>
          <w:rFonts w:ascii="Sylfaen" w:hAnsi="Sylfaen"/>
          <w:sz w:val="24"/>
          <w:szCs w:val="24"/>
          <w:lang w:val="ru-RU"/>
        </w:rPr>
        <w:t xml:space="preserve">г. </w:t>
      </w:r>
      <w:r w:rsidR="005D0B63" w:rsidRPr="005D0B63">
        <w:rPr>
          <w:rFonts w:ascii="Sylfaen" w:hAnsi="Sylfaen"/>
          <w:sz w:val="24"/>
          <w:szCs w:val="24"/>
          <w:lang w:val="ru-RU"/>
        </w:rPr>
        <w:t>Капан</w:t>
      </w:r>
      <w:proofErr w:type="gramStart"/>
      <w:r w:rsidRPr="00AB49AA">
        <w:rPr>
          <w:rFonts w:ascii="Sylfaen" w:hAnsi="Sylfaen"/>
          <w:sz w:val="24"/>
          <w:szCs w:val="24"/>
          <w:lang w:val="ru-RU"/>
        </w:rPr>
        <w:t xml:space="preserve">, </w:t>
      </w:r>
      <w:r w:rsidR="005D0B63" w:rsidRPr="005D0B63">
        <w:rPr>
          <w:rFonts w:ascii="Sylfaen" w:hAnsi="Sylfaen"/>
          <w:i/>
          <w:sz w:val="24"/>
          <w:szCs w:val="24"/>
          <w:lang w:val="ru-RU"/>
        </w:rPr>
        <w:t>,</w:t>
      </w:r>
      <w:proofErr w:type="gramEnd"/>
      <w:r w:rsidR="005D0B63" w:rsidRPr="005D0B63">
        <w:rPr>
          <w:rFonts w:ascii="Sylfaen" w:hAnsi="Sylfaen"/>
          <w:i/>
          <w:sz w:val="24"/>
          <w:szCs w:val="24"/>
          <w:lang w:val="ru-RU"/>
        </w:rPr>
        <w:t xml:space="preserve"> </w:t>
      </w:r>
      <w:proofErr w:type="spellStart"/>
      <w:r w:rsidR="005D0B63" w:rsidRPr="005D0B63">
        <w:rPr>
          <w:rFonts w:ascii="Sylfaen" w:hAnsi="Sylfaen"/>
          <w:i/>
          <w:sz w:val="24"/>
          <w:szCs w:val="24"/>
          <w:lang w:val="ru-RU"/>
        </w:rPr>
        <w:t>Багаберд</w:t>
      </w:r>
      <w:proofErr w:type="spellEnd"/>
      <w:r w:rsidR="005D0B63" w:rsidRPr="005D0B63">
        <w:rPr>
          <w:rFonts w:ascii="Sylfaen" w:hAnsi="Sylfaen"/>
          <w:i/>
          <w:sz w:val="24"/>
          <w:szCs w:val="24"/>
          <w:lang w:val="ru-RU"/>
        </w:rPr>
        <w:t xml:space="preserve"> 27</w:t>
      </w:r>
      <w:r w:rsidRPr="00AB49AA">
        <w:rPr>
          <w:rFonts w:ascii="Sylfaen" w:hAnsi="Sylfaen"/>
          <w:sz w:val="24"/>
          <w:szCs w:val="24"/>
          <w:lang w:val="ru-RU"/>
        </w:rPr>
        <w:t>.</w:t>
      </w:r>
    </w:p>
    <w:p w14:paraId="1DD189C8" w14:textId="77777777" w:rsidR="00E96C12" w:rsidRPr="00AB49AA" w:rsidRDefault="00E96C12" w:rsidP="00E96C12">
      <w:pPr>
        <w:jc w:val="both"/>
        <w:rPr>
          <w:rFonts w:ascii="Sylfaen" w:hAnsi="Sylfaen"/>
          <w:sz w:val="24"/>
          <w:szCs w:val="24"/>
          <w:lang w:val="hy-AM"/>
        </w:rPr>
      </w:pPr>
      <w:r w:rsidRPr="003F1ED8">
        <w:rPr>
          <w:rFonts w:ascii="Sylfaen" w:hAnsi="Sylfaen"/>
          <w:sz w:val="24"/>
          <w:szCs w:val="24"/>
          <w:lang w:val="ru-RU"/>
        </w:rPr>
        <w:t>Заявки на процедуру получает и регистрирует в реестре заявок секретарь комиссии "Марине Акопян". Заявки регистрируются</w:t>
      </w:r>
      <w:r w:rsidRPr="00AB49AA">
        <w:rPr>
          <w:rFonts w:ascii="Sylfaen" w:hAnsi="Sylfaen"/>
          <w:sz w:val="24"/>
          <w:szCs w:val="24"/>
          <w:lang w:val="ru-RU"/>
        </w:rPr>
        <w:t xml:space="preserve"> секретарем в реестре в порядке их получения, с указанием в реестре номера, дня и времени регистрации. По истечении срока подачи заявок представленные заявки не регистрируются в реестре и в течение двух рабочих дней, следующих за днем их получения, возвращаются секретарем</w:t>
      </w:r>
      <w:r w:rsidRPr="00AB49AA">
        <w:rPr>
          <w:rFonts w:ascii="Sylfaen" w:hAnsi="Sylfaen"/>
          <w:sz w:val="24"/>
          <w:szCs w:val="24"/>
          <w:lang w:val="hy-AM"/>
        </w:rPr>
        <w:t>.</w:t>
      </w:r>
    </w:p>
    <w:p w14:paraId="0A9F8C8F"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4.3.</w:t>
      </w:r>
      <w:r w:rsidRPr="00AB49AA">
        <w:rPr>
          <w:rFonts w:ascii="Sylfaen" w:hAnsi="Sylfaen"/>
          <w:sz w:val="24"/>
          <w:szCs w:val="24"/>
          <w:lang w:val="ru-RU" w:bidi="ru-RU"/>
        </w:rPr>
        <w:tab/>
        <w:t>В заявке участник представляет:</w:t>
      </w:r>
    </w:p>
    <w:p w14:paraId="25E007B1"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1) утвержденное им заявление-объявление, предусмотренное пунктом 2.1 части 2 настоящего приглашения</w:t>
      </w:r>
      <w:r w:rsidRPr="00AB49AA">
        <w:rPr>
          <w:rFonts w:ascii="Sylfaen" w:hAnsi="Sylfaen"/>
          <w:sz w:val="24"/>
          <w:szCs w:val="24"/>
          <w:lang w:val="hy-AM"/>
        </w:rPr>
        <w:t xml:space="preserve"> </w:t>
      </w:r>
      <w:r w:rsidRPr="00AB49AA">
        <w:rPr>
          <w:rFonts w:ascii="Sylfaen" w:hAnsi="Sylfaen"/>
          <w:sz w:val="24"/>
          <w:szCs w:val="24"/>
          <w:lang w:val="ru-RU" w:bidi="ru-RU"/>
        </w:rPr>
        <w:t xml:space="preserve">указав адрес электронной почты, учетный номер налогоплательщика, адрес деятельности и номер </w:t>
      </w:r>
      <w:proofErr w:type="gramStart"/>
      <w:r w:rsidRPr="00AB49AA">
        <w:rPr>
          <w:rFonts w:ascii="Sylfaen" w:hAnsi="Sylfaen"/>
          <w:sz w:val="24"/>
          <w:szCs w:val="24"/>
          <w:lang w:val="ru-RU" w:bidi="ru-RU"/>
        </w:rPr>
        <w:t>телефона ,</w:t>
      </w:r>
      <w:proofErr w:type="gramEnd"/>
      <w:r w:rsidRPr="00AB49AA">
        <w:rPr>
          <w:rFonts w:ascii="Sylfaen" w:hAnsi="Sylfaen"/>
          <w:sz w:val="24"/>
          <w:szCs w:val="24"/>
          <w:lang w:val="ru-RU" w:bidi="ru-RU"/>
        </w:rPr>
        <w:t xml:space="preserve"> которое включает:</w:t>
      </w:r>
    </w:p>
    <w:p w14:paraId="1E93DE8E"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  а) подтверждение о соответствии своих данных требованиям права на участие, установленным настоящим приглашением;</w:t>
      </w:r>
    </w:p>
    <w:p w14:paraId="29CDAB7A" w14:textId="77777777" w:rsidR="008A75E3" w:rsidRPr="00AB49AA" w:rsidRDefault="00244A69" w:rsidP="008A75E3">
      <w:pPr>
        <w:jc w:val="both"/>
        <w:rPr>
          <w:rFonts w:ascii="Sylfaen" w:hAnsi="Sylfaen"/>
          <w:sz w:val="24"/>
          <w:szCs w:val="24"/>
          <w:lang w:val="ru-RU" w:bidi="ru-RU"/>
        </w:rPr>
      </w:pPr>
      <w:r w:rsidRPr="00AB49AA">
        <w:rPr>
          <w:rFonts w:ascii="Sylfaen" w:hAnsi="Sylfaen"/>
          <w:sz w:val="24"/>
          <w:szCs w:val="24"/>
          <w:lang w:val="ru-RU" w:bidi="ru-RU"/>
        </w:rPr>
        <w:t xml:space="preserve"> </w:t>
      </w:r>
      <w:r w:rsidR="008A75E3" w:rsidRPr="00AB49AA">
        <w:rPr>
          <w:rFonts w:ascii="Sylfaen" w:hAnsi="Sylfaen"/>
          <w:sz w:val="24"/>
          <w:szCs w:val="24"/>
          <w:lang w:val="ru-RU" w:bidi="ru-RU"/>
        </w:rPr>
        <w:t xml:space="preserve">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52384282"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в) объявление об отсутствии недобросовестной конкуренции, злоупотребления доминирующим положением и </w:t>
      </w:r>
      <w:proofErr w:type="spellStart"/>
      <w:r w:rsidRPr="00AB49AA">
        <w:rPr>
          <w:rFonts w:ascii="Sylfaen" w:hAnsi="Sylfaen"/>
          <w:sz w:val="24"/>
          <w:szCs w:val="24"/>
          <w:lang w:val="ru-RU" w:bidi="ru-RU"/>
        </w:rPr>
        <w:t>антиконкурентного</w:t>
      </w:r>
      <w:proofErr w:type="spellEnd"/>
      <w:r w:rsidRPr="00AB49AA">
        <w:rPr>
          <w:rFonts w:ascii="Sylfaen" w:hAnsi="Sylfaen"/>
          <w:sz w:val="24"/>
          <w:szCs w:val="24"/>
          <w:lang w:val="ru-RU" w:bidi="ru-RU"/>
        </w:rPr>
        <w:t xml:space="preserve"> соглашения в рамках настоящей процедуры</w:t>
      </w:r>
    </w:p>
    <w:p w14:paraId="535C513D"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 г) объявление об отсутствии в рамках настоящей процедуры одновременного участия </w:t>
      </w:r>
      <w:proofErr w:type="spellStart"/>
      <w:r w:rsidRPr="00AB49AA">
        <w:rPr>
          <w:rFonts w:ascii="Sylfaen" w:hAnsi="Sylfaen"/>
          <w:sz w:val="24"/>
          <w:szCs w:val="24"/>
          <w:lang w:val="ru-RU" w:bidi="ru-RU"/>
        </w:rPr>
        <w:t>взаимосвязянных</w:t>
      </w:r>
      <w:proofErr w:type="spellEnd"/>
      <w:r w:rsidRPr="00AB49AA">
        <w:rPr>
          <w:rFonts w:ascii="Sylfaen" w:hAnsi="Sylfaen"/>
          <w:sz w:val="24"/>
          <w:szCs w:val="24"/>
          <w:lang w:val="ru-RU" w:bidi="ru-RU"/>
        </w:rPr>
        <w:t xml:space="preserve"> с ним лиц и (или) учрежденных им организаций либо организаций, имеющих принадлежащую ему долю (</w:t>
      </w:r>
      <w:proofErr w:type="gramStart"/>
      <w:r w:rsidRPr="00AB49AA">
        <w:rPr>
          <w:rFonts w:ascii="Sylfaen" w:hAnsi="Sylfaen"/>
          <w:sz w:val="24"/>
          <w:szCs w:val="24"/>
          <w:lang w:val="ru-RU" w:bidi="ru-RU"/>
        </w:rPr>
        <w:t>пай)  в</w:t>
      </w:r>
      <w:proofErr w:type="gramEnd"/>
      <w:r w:rsidRPr="00AB49AA">
        <w:rPr>
          <w:rFonts w:ascii="Sylfaen" w:hAnsi="Sylfaen"/>
          <w:sz w:val="24"/>
          <w:szCs w:val="24"/>
          <w:lang w:val="ru-RU" w:bidi="ru-RU"/>
        </w:rPr>
        <w:t xml:space="preserve"> размере более пятидесяти процентов; </w:t>
      </w:r>
    </w:p>
    <w:p w14:paraId="17A56D1A"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sidRPr="00AB49AA">
        <w:rPr>
          <w:rFonts w:ascii="Sylfaen" w:hAnsi="Sylfaen"/>
          <w:sz w:val="24"/>
          <w:szCs w:val="24"/>
          <w:lang w:val="ru-RU" w:bidi="ru-RU"/>
        </w:rPr>
        <w:t>деклация</w:t>
      </w:r>
      <w:proofErr w:type="spellEnd"/>
      <w:r w:rsidRPr="00AB49AA">
        <w:rPr>
          <w:rFonts w:ascii="Sylfaen" w:hAnsi="Sylfaen"/>
          <w:sz w:val="24"/>
          <w:szCs w:val="24"/>
          <w:lang w:val="ru-RU" w:bidi="ru-RU"/>
        </w:rPr>
        <w:t xml:space="preserve">, после вскрытия заявок публикуется в бюллетене вместе с объявлением о решении заключить договор;  </w:t>
      </w:r>
    </w:p>
    <w:p w14:paraId="40572D0D"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 2) технические характеристики предлагаемого им товара</w:t>
      </w:r>
    </w:p>
    <w:p w14:paraId="6B6824CF"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3)</w:t>
      </w:r>
      <w:r w:rsidRPr="00AB49AA">
        <w:rPr>
          <w:rFonts w:ascii="Sylfaen" w:hAnsi="Sylfaen"/>
          <w:sz w:val="24"/>
          <w:szCs w:val="24"/>
          <w:lang w:val="ru-RU" w:bidi="ru-RU"/>
        </w:rPr>
        <w:tab/>
        <w:t>утвержденное им ценовое предложение;</w:t>
      </w:r>
    </w:p>
    <w:p w14:paraId="15591848"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4)</w:t>
      </w:r>
      <w:r w:rsidRPr="00AB49AA">
        <w:rPr>
          <w:rFonts w:ascii="Sylfaen" w:hAnsi="Sylfaen"/>
          <w:sz w:val="24"/>
          <w:szCs w:val="24"/>
          <w:lang w:val="ru-RU" w:bidi="ru-RU"/>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16053808"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5)</w:t>
      </w:r>
      <w:r w:rsidRPr="00AB49AA">
        <w:rPr>
          <w:rFonts w:ascii="Sylfaen" w:hAnsi="Sylfaen"/>
          <w:sz w:val="24"/>
          <w:szCs w:val="24"/>
          <w:lang w:val="ru-RU" w:bidi="ru-RU"/>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61435562"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При этом в случае участия в настоящей процедуре в порядке совместной деятельности (консорциумом) </w:t>
      </w:r>
    </w:p>
    <w:p w14:paraId="6F2F7F91"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C3DDE42" w14:textId="77777777" w:rsidR="008A75E3" w:rsidRPr="00AB49AA" w:rsidRDefault="008A75E3" w:rsidP="008A75E3">
      <w:pPr>
        <w:jc w:val="both"/>
        <w:rPr>
          <w:rFonts w:ascii="Sylfaen" w:hAnsi="Sylfaen"/>
          <w:sz w:val="24"/>
          <w:szCs w:val="24"/>
          <w:lang w:val="ru-RU" w:bidi="ru-RU"/>
        </w:rPr>
      </w:pPr>
      <w:r w:rsidRPr="00AB49AA">
        <w:rPr>
          <w:rFonts w:ascii="Sylfaen" w:hAnsi="Sylfaen"/>
          <w:sz w:val="24"/>
          <w:szCs w:val="24"/>
          <w:lang w:val="ru-RU" w:bidi="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C8431C4" w14:textId="77777777" w:rsidR="00244A69" w:rsidRPr="00AB49AA" w:rsidRDefault="00244A69" w:rsidP="00212A6A">
      <w:pPr>
        <w:jc w:val="center"/>
        <w:rPr>
          <w:rFonts w:ascii="Sylfaen" w:hAnsi="Sylfaen"/>
          <w:b/>
          <w:sz w:val="24"/>
          <w:szCs w:val="24"/>
          <w:lang w:val="ru-RU"/>
        </w:rPr>
      </w:pPr>
      <w:r w:rsidRPr="00AB49AA">
        <w:rPr>
          <w:rFonts w:ascii="Sylfaen" w:hAnsi="Sylfaen"/>
          <w:b/>
          <w:sz w:val="24"/>
          <w:szCs w:val="24"/>
          <w:lang w:val="ru-RU"/>
        </w:rPr>
        <w:t>5. ЦЕНОВОЕ ПРЕДЛОЖЕНИЕ ЗАЯВКИ</w:t>
      </w:r>
    </w:p>
    <w:p w14:paraId="3675F0FD" w14:textId="77777777" w:rsidR="00244A69" w:rsidRPr="00AB49AA" w:rsidRDefault="00244A69" w:rsidP="00244A69">
      <w:pPr>
        <w:jc w:val="both"/>
        <w:rPr>
          <w:rFonts w:ascii="Sylfaen" w:hAnsi="Sylfaen"/>
          <w:sz w:val="24"/>
          <w:szCs w:val="24"/>
          <w:lang w:val="ru-RU"/>
        </w:rPr>
      </w:pPr>
      <w:r w:rsidRPr="00AB49AA">
        <w:rPr>
          <w:rFonts w:ascii="Sylfaen" w:hAnsi="Sylfaen"/>
          <w:sz w:val="24"/>
          <w:szCs w:val="24"/>
          <w:lang w:val="ru-RU"/>
        </w:rPr>
        <w:t>5.1. предлагаемая цена помимо стоимости товара включает расходы по перевозке, страхованию, пошлинам, налогам и другим платежам и не може</w:t>
      </w:r>
      <w:r w:rsidR="00212A6A" w:rsidRPr="00AB49AA">
        <w:rPr>
          <w:rFonts w:ascii="Sylfaen" w:hAnsi="Sylfaen"/>
          <w:sz w:val="24"/>
          <w:szCs w:val="24"/>
          <w:lang w:val="ru-RU"/>
        </w:rPr>
        <w:t>т быть меньше их себестоимости.</w:t>
      </w:r>
    </w:p>
    <w:p w14:paraId="65AAEA02" w14:textId="77777777" w:rsidR="00244A69" w:rsidRPr="00AB49AA" w:rsidRDefault="00D37F76" w:rsidP="00244A69">
      <w:pPr>
        <w:jc w:val="both"/>
        <w:rPr>
          <w:rFonts w:ascii="Sylfaen" w:hAnsi="Sylfaen"/>
          <w:sz w:val="24"/>
          <w:szCs w:val="24"/>
          <w:lang w:val="ru-RU"/>
        </w:rPr>
      </w:pPr>
      <w:r w:rsidRPr="00AB49AA">
        <w:rPr>
          <w:rFonts w:ascii="Sylfaen" w:hAnsi="Sylfaen"/>
          <w:sz w:val="24"/>
          <w:szCs w:val="24"/>
          <w:lang w:val="ru-RU"/>
        </w:rPr>
        <w:t xml:space="preserve">5.2. </w:t>
      </w:r>
      <w:r w:rsidR="00244A69" w:rsidRPr="00AB49AA">
        <w:rPr>
          <w:rFonts w:ascii="Sylfaen" w:hAnsi="Sylfaen"/>
          <w:sz w:val="24"/>
          <w:szCs w:val="24"/>
          <w:lang w:val="ru-RU"/>
        </w:rPr>
        <w:t>Если участник должен уплатить в государственный бюджет Республики Армения налог на добавленную стоимость по данной сделке, то в представляемом ценовом предложении выделенной строкой предусматривается размер суммы, подлежащей уплате по данному виду налога.:</w:t>
      </w:r>
    </w:p>
    <w:p w14:paraId="68E02F3B" w14:textId="77777777" w:rsidR="00244A69" w:rsidRPr="00AB49AA" w:rsidRDefault="00244A69" w:rsidP="00244A69">
      <w:pPr>
        <w:jc w:val="both"/>
        <w:rPr>
          <w:rFonts w:ascii="Sylfaen" w:hAnsi="Sylfaen"/>
          <w:sz w:val="24"/>
          <w:szCs w:val="24"/>
          <w:lang w:val="ru-RU"/>
        </w:rPr>
      </w:pPr>
      <w:r w:rsidRPr="00AB49AA">
        <w:rPr>
          <w:rFonts w:ascii="Sylfaen" w:hAnsi="Sylfaen"/>
          <w:sz w:val="24"/>
          <w:szCs w:val="24"/>
          <w:lang w:val="ru-RU"/>
        </w:rPr>
        <w:t>Оценка и сравнение ценовых предложений участников осуществляются без расчета суммы налога, указанной в настоящем пункте.</w:t>
      </w:r>
    </w:p>
    <w:p w14:paraId="7B80E8D6" w14:textId="77777777" w:rsidR="00244A69" w:rsidRPr="00AB49AA" w:rsidRDefault="00244A69" w:rsidP="00244A69">
      <w:pPr>
        <w:jc w:val="both"/>
        <w:rPr>
          <w:rFonts w:ascii="Sylfaen" w:hAnsi="Sylfaen"/>
          <w:sz w:val="24"/>
          <w:szCs w:val="24"/>
          <w:lang w:val="ru-RU"/>
        </w:rPr>
      </w:pPr>
      <w:r w:rsidRPr="00AB49AA">
        <w:rPr>
          <w:rFonts w:ascii="Sylfaen" w:hAnsi="Sylfaen"/>
          <w:sz w:val="24"/>
          <w:szCs w:val="24"/>
          <w:lang w:val="ru-RU"/>
        </w:rPr>
        <w:lastRenderedPageBreak/>
        <w:t>а. графы "стоимость ценового предложения" и "налог на добавленную стоимость" заполняются только цифрами, а графа "общая цена" - и буквами, и цифрами, или только буквами.</w:t>
      </w:r>
    </w:p>
    <w:p w14:paraId="1B7143FE" w14:textId="77777777" w:rsidR="00244A69" w:rsidRPr="00AB49AA" w:rsidRDefault="00244A69" w:rsidP="00244A69">
      <w:pPr>
        <w:jc w:val="both"/>
        <w:rPr>
          <w:rFonts w:ascii="Sylfaen" w:hAnsi="Sylfaen"/>
          <w:sz w:val="24"/>
          <w:szCs w:val="24"/>
          <w:lang w:val="ru-RU"/>
        </w:rPr>
      </w:pPr>
      <w:r w:rsidRPr="00AB49AA">
        <w:rPr>
          <w:rFonts w:ascii="Sylfaen" w:hAnsi="Sylfaen"/>
          <w:sz w:val="24"/>
          <w:szCs w:val="24"/>
          <w:lang w:val="ru-RU"/>
        </w:rPr>
        <w:t>б. между суммами, указанными буквами или цифрами в графах "стоимость ценового предложения" и "налог на добавленную стоимость", имеется несоответствие, однако сумма одной из сумм, указанных буквами или цифрами, соответствует сумме, указанной буквами в графе "общая цена".</w:t>
      </w:r>
    </w:p>
    <w:p w14:paraId="634A30A0" w14:textId="77777777" w:rsidR="00244A69" w:rsidRPr="00AB49AA" w:rsidRDefault="00212A6A" w:rsidP="00244A69">
      <w:pPr>
        <w:jc w:val="both"/>
        <w:rPr>
          <w:rFonts w:ascii="Sylfaen" w:hAnsi="Sylfaen"/>
          <w:sz w:val="24"/>
          <w:szCs w:val="24"/>
          <w:lang w:val="ru-RU"/>
        </w:rPr>
      </w:pPr>
      <w:r w:rsidRPr="00AB49AA">
        <w:rPr>
          <w:rFonts w:ascii="Sylfaen" w:hAnsi="Sylfaen"/>
          <w:sz w:val="24"/>
          <w:szCs w:val="24"/>
          <w:lang w:val="ru-RU"/>
        </w:rPr>
        <w:t>в</w:t>
      </w:r>
      <w:r w:rsidR="00244A69" w:rsidRPr="00AB49AA">
        <w:rPr>
          <w:rFonts w:ascii="Sylfaen" w:hAnsi="Sylfaen"/>
          <w:sz w:val="24"/>
          <w:szCs w:val="24"/>
          <w:lang w:val="ru-RU"/>
        </w:rPr>
        <w:t>. в ценовом предложении номер порции указан неверно, но название предмета покупки заполнено правильно.</w:t>
      </w:r>
    </w:p>
    <w:p w14:paraId="303863A9" w14:textId="77777777" w:rsidR="00244A69" w:rsidRPr="00AB49AA" w:rsidRDefault="00212A6A" w:rsidP="00244A69">
      <w:pPr>
        <w:jc w:val="both"/>
        <w:rPr>
          <w:rFonts w:ascii="Sylfaen" w:hAnsi="Sylfaen"/>
          <w:sz w:val="24"/>
          <w:szCs w:val="24"/>
          <w:lang w:val="ru-RU"/>
        </w:rPr>
      </w:pPr>
      <w:r w:rsidRPr="00AB49AA">
        <w:rPr>
          <w:rFonts w:ascii="Sylfaen" w:hAnsi="Sylfaen"/>
          <w:sz w:val="24"/>
          <w:szCs w:val="24"/>
          <w:lang w:val="ru-RU"/>
        </w:rPr>
        <w:t>г</w:t>
      </w:r>
      <w:r w:rsidR="00244A69" w:rsidRPr="00AB49AA">
        <w:rPr>
          <w:rFonts w:ascii="Sylfaen" w:hAnsi="Sylfaen"/>
          <w:sz w:val="24"/>
          <w:szCs w:val="24"/>
          <w:lang w:val="ru-RU"/>
        </w:rPr>
        <w:t>. стоимость ценового предложения, налог на добавленную стоимость и общая сумма суммы, указанные буквами или цифрами в Столбцах, округляются до пяти десятичных знаков по направлению к целому числу, а пять десятичных знаков и более по направлению к верху целого числа.</w:t>
      </w:r>
    </w:p>
    <w:p w14:paraId="7E5415B2" w14:textId="77777777" w:rsidR="00244A69" w:rsidRPr="00AB49AA" w:rsidRDefault="00212A6A" w:rsidP="00244A69">
      <w:pPr>
        <w:jc w:val="both"/>
        <w:rPr>
          <w:rFonts w:ascii="Sylfaen" w:hAnsi="Sylfaen"/>
          <w:sz w:val="24"/>
          <w:szCs w:val="24"/>
          <w:lang w:val="ru-RU"/>
        </w:rPr>
      </w:pPr>
      <w:r w:rsidRPr="00AB49AA">
        <w:rPr>
          <w:rFonts w:ascii="Sylfaen" w:hAnsi="Sylfaen"/>
          <w:sz w:val="24"/>
          <w:szCs w:val="24"/>
          <w:lang w:val="ru-RU"/>
        </w:rPr>
        <w:t>д</w:t>
      </w:r>
      <w:r w:rsidR="00244A69" w:rsidRPr="00AB49AA">
        <w:rPr>
          <w:rFonts w:ascii="Sylfaen" w:hAnsi="Sylfaen"/>
          <w:sz w:val="24"/>
          <w:szCs w:val="24"/>
          <w:lang w:val="ru-RU"/>
        </w:rPr>
        <w:t>. в графах стоимость ценового предложения и налог на добавленную стоимость суммы заполнены как цифрами, так и буквами, и они соответствуют друг другу, а в указанной буквами в графе общей цены сумме заполнены лишние слова, в результате чего получается несуществующее число.</w:t>
      </w:r>
    </w:p>
    <w:p w14:paraId="7AD13C8E" w14:textId="77777777" w:rsidR="00244A69" w:rsidRPr="00AB49AA" w:rsidRDefault="00244A69" w:rsidP="00244A69">
      <w:pPr>
        <w:jc w:val="both"/>
        <w:rPr>
          <w:rFonts w:ascii="Sylfaen" w:hAnsi="Sylfaen"/>
          <w:sz w:val="24"/>
          <w:szCs w:val="24"/>
          <w:lang w:val="ru-RU"/>
        </w:rPr>
      </w:pPr>
      <w:r w:rsidRPr="00AB49AA">
        <w:rPr>
          <w:rFonts w:ascii="Sylfaen" w:hAnsi="Sylfaen"/>
          <w:sz w:val="24"/>
          <w:szCs w:val="24"/>
          <w:lang w:val="ru-RU"/>
        </w:rPr>
        <w:t>е. суммы, заполненные буквами в графах ценово</w:t>
      </w:r>
      <w:r w:rsidR="00212A6A" w:rsidRPr="00AB49AA">
        <w:rPr>
          <w:rFonts w:ascii="Sylfaen" w:hAnsi="Sylfaen"/>
          <w:sz w:val="24"/>
          <w:szCs w:val="24"/>
          <w:lang w:val="ru-RU"/>
        </w:rPr>
        <w:t>го предложения, указаны цифрами.</w:t>
      </w:r>
    </w:p>
    <w:p w14:paraId="480D0D32" w14:textId="77777777" w:rsidR="00297F6C" w:rsidRPr="00AB49AA" w:rsidRDefault="00244A69" w:rsidP="00244A69">
      <w:pPr>
        <w:jc w:val="both"/>
        <w:rPr>
          <w:rFonts w:ascii="Sylfaen" w:hAnsi="Sylfaen"/>
          <w:sz w:val="24"/>
          <w:szCs w:val="24"/>
          <w:lang w:val="ru-RU"/>
        </w:rPr>
      </w:pPr>
      <w:r w:rsidRPr="00AB49AA">
        <w:rPr>
          <w:rFonts w:ascii="Sylfaen" w:hAnsi="Sylfaen"/>
          <w:sz w:val="24"/>
          <w:szCs w:val="24"/>
          <w:lang w:val="ru-RU"/>
        </w:rPr>
        <w:t>При этом от участника не может потребоваться, чтобы он представил обоснования ценового предложения или какой-либо другой тип информации или документов, а также размер прибыли участника не мо</w:t>
      </w:r>
      <w:r w:rsidR="00212A6A" w:rsidRPr="00AB49AA">
        <w:rPr>
          <w:rFonts w:ascii="Sylfaen" w:hAnsi="Sylfaen"/>
          <w:sz w:val="24"/>
          <w:szCs w:val="24"/>
          <w:lang w:val="ru-RU"/>
        </w:rPr>
        <w:t>жет быть ограничен приглашением.</w:t>
      </w:r>
    </w:p>
    <w:p w14:paraId="37C00983" w14:textId="77777777" w:rsidR="00212A6A" w:rsidRPr="00AB49AA" w:rsidRDefault="00212A6A" w:rsidP="00212A6A">
      <w:pPr>
        <w:jc w:val="both"/>
        <w:rPr>
          <w:rFonts w:ascii="Sylfaen" w:hAnsi="Sylfaen"/>
          <w:b/>
          <w:sz w:val="24"/>
          <w:szCs w:val="24"/>
          <w:lang w:val="ru-RU" w:bidi="ru-RU"/>
        </w:rPr>
      </w:pPr>
    </w:p>
    <w:p w14:paraId="5D39B1F7" w14:textId="77777777" w:rsidR="00212A6A" w:rsidRPr="00AB49AA" w:rsidRDefault="00212A6A" w:rsidP="00212A6A">
      <w:pPr>
        <w:jc w:val="center"/>
        <w:rPr>
          <w:rFonts w:ascii="Sylfaen" w:hAnsi="Sylfaen"/>
          <w:b/>
          <w:sz w:val="24"/>
          <w:szCs w:val="24"/>
          <w:lang w:val="ru-RU" w:bidi="ru-RU"/>
        </w:rPr>
      </w:pPr>
      <w:r w:rsidRPr="00AB49AA">
        <w:rPr>
          <w:rFonts w:ascii="Sylfaen" w:hAnsi="Sylfaen"/>
          <w:b/>
          <w:sz w:val="24"/>
          <w:szCs w:val="24"/>
          <w:lang w:val="ru-RU" w:bidi="ru-RU"/>
        </w:rPr>
        <w:t xml:space="preserve">6.СРОК ДЕЙСТВИЯ ЗАЯВКИ, </w:t>
      </w:r>
      <w:r w:rsidRPr="00AB49AA">
        <w:rPr>
          <w:rFonts w:ascii="Sylfaen" w:hAnsi="Sylfaen"/>
          <w:b/>
          <w:sz w:val="24"/>
          <w:szCs w:val="24"/>
          <w:lang w:val="ru-RU" w:bidi="ru-RU"/>
        </w:rPr>
        <w:br/>
        <w:t>ПОРЯДОК ВНЕСЕНИЯ ИЗМЕНЕНИЙ В ЗАЯВКИ И ИХ ОТЗЫВА</w:t>
      </w:r>
    </w:p>
    <w:p w14:paraId="096D4699" w14:textId="77777777" w:rsidR="00212A6A" w:rsidRPr="00AB49AA" w:rsidRDefault="00212A6A" w:rsidP="00212A6A">
      <w:pPr>
        <w:jc w:val="both"/>
        <w:rPr>
          <w:rFonts w:ascii="Sylfaen" w:hAnsi="Sylfaen"/>
          <w:sz w:val="24"/>
          <w:szCs w:val="24"/>
          <w:lang w:val="ru-RU" w:bidi="ru-RU"/>
        </w:rPr>
      </w:pPr>
      <w:r w:rsidRPr="00AB49AA">
        <w:rPr>
          <w:rFonts w:ascii="Sylfaen" w:hAnsi="Sylfaen"/>
          <w:sz w:val="24"/>
          <w:szCs w:val="24"/>
          <w:lang w:val="ru-RU" w:bidi="ru-RU"/>
        </w:rPr>
        <w:t>6.1.</w:t>
      </w:r>
      <w:r w:rsidRPr="00AB49AA">
        <w:rPr>
          <w:rFonts w:ascii="Sylfaen" w:hAnsi="Sylfaen"/>
          <w:sz w:val="24"/>
          <w:szCs w:val="24"/>
          <w:lang w:val="ru-RU" w:bidi="ru-RU"/>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03A0458" w14:textId="77777777" w:rsidR="00212A6A" w:rsidRPr="00AB49AA" w:rsidRDefault="00212A6A" w:rsidP="00212A6A">
      <w:pPr>
        <w:jc w:val="both"/>
        <w:rPr>
          <w:rFonts w:ascii="Sylfaen" w:hAnsi="Sylfaen"/>
          <w:sz w:val="24"/>
          <w:szCs w:val="24"/>
          <w:lang w:val="ru-RU" w:bidi="ru-RU"/>
        </w:rPr>
      </w:pPr>
      <w:r w:rsidRPr="00AB49AA">
        <w:rPr>
          <w:rFonts w:ascii="Sylfaen" w:hAnsi="Sylfaen"/>
          <w:sz w:val="24"/>
          <w:szCs w:val="24"/>
          <w:lang w:val="ru-RU" w:bidi="ru-RU"/>
        </w:rPr>
        <w:t>6.2.</w:t>
      </w:r>
      <w:r w:rsidRPr="00AB49AA">
        <w:rPr>
          <w:rFonts w:ascii="Sylfaen" w:hAnsi="Sylfaen"/>
          <w:sz w:val="24"/>
          <w:szCs w:val="24"/>
          <w:lang w:val="ru-RU" w:bidi="ru-RU"/>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CC5769E" w14:textId="77777777" w:rsidR="00212A6A" w:rsidRPr="00AB49AA" w:rsidRDefault="00212A6A" w:rsidP="00212A6A">
      <w:pPr>
        <w:jc w:val="both"/>
        <w:rPr>
          <w:rFonts w:ascii="Sylfaen" w:hAnsi="Sylfaen"/>
          <w:sz w:val="24"/>
          <w:szCs w:val="24"/>
          <w:lang w:val="ru-RU" w:bidi="ru-RU"/>
        </w:rPr>
      </w:pPr>
    </w:p>
    <w:p w14:paraId="0E644C4A" w14:textId="77777777" w:rsidR="00212A6A" w:rsidRPr="00AB49AA" w:rsidRDefault="00212A6A" w:rsidP="00212A6A">
      <w:pPr>
        <w:jc w:val="center"/>
        <w:rPr>
          <w:rFonts w:ascii="Sylfaen" w:hAnsi="Sylfaen"/>
          <w:b/>
          <w:sz w:val="24"/>
          <w:szCs w:val="24"/>
          <w:lang w:val="ru-RU"/>
        </w:rPr>
      </w:pPr>
      <w:r w:rsidRPr="00AB49AA">
        <w:rPr>
          <w:rFonts w:ascii="Sylfaen" w:hAnsi="Sylfaen"/>
          <w:b/>
          <w:sz w:val="24"/>
          <w:szCs w:val="24"/>
          <w:lang w:val="ru-RU"/>
        </w:rPr>
        <w:t>7. ОТКРЫТИЕ, ОЦЕНКА И ПОДВЕДЕНИЕ ИТОГОВ</w:t>
      </w:r>
    </w:p>
    <w:p w14:paraId="38CF71E6" w14:textId="77777777" w:rsidR="00212A6A" w:rsidRPr="00AB49AA" w:rsidRDefault="00212A6A" w:rsidP="00212A6A">
      <w:pPr>
        <w:jc w:val="both"/>
        <w:rPr>
          <w:rFonts w:ascii="Sylfaen" w:hAnsi="Sylfaen"/>
          <w:sz w:val="24"/>
          <w:szCs w:val="24"/>
          <w:lang w:val="ru-RU"/>
        </w:rPr>
      </w:pPr>
    </w:p>
    <w:p w14:paraId="0951552E" w14:textId="77777777" w:rsidR="00212A6A" w:rsidRPr="00AB49AA" w:rsidRDefault="009D2636" w:rsidP="00212A6A">
      <w:pPr>
        <w:jc w:val="both"/>
        <w:rPr>
          <w:rFonts w:ascii="Sylfaen" w:hAnsi="Sylfaen"/>
          <w:sz w:val="24"/>
          <w:szCs w:val="24"/>
          <w:lang w:val="ru-RU"/>
        </w:rPr>
      </w:pPr>
      <w:r w:rsidRPr="00AB49AA">
        <w:rPr>
          <w:rFonts w:ascii="Sylfaen" w:hAnsi="Sylfaen"/>
          <w:sz w:val="24"/>
          <w:szCs w:val="24"/>
          <w:lang w:val="ru-RU"/>
        </w:rPr>
        <w:t>7</w:t>
      </w:r>
      <w:r w:rsidR="00212A6A" w:rsidRPr="00AB49AA">
        <w:rPr>
          <w:rFonts w:ascii="Sylfaen" w:hAnsi="Sylfaen"/>
          <w:sz w:val="24"/>
          <w:szCs w:val="24"/>
          <w:lang w:val="ru-RU"/>
        </w:rPr>
        <w:t>.1 вскрытие заявок будет проведено на заседании комиссии по вскрытию и оценке заявок в «12.00» часов 7-го дня, считая с даты опубликования объявления и приглашения на данную процедуру в бюллетене.</w:t>
      </w:r>
    </w:p>
    <w:p w14:paraId="103D8A46"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На заседании по открытию и оценке заявок</w:t>
      </w:r>
      <w:r w:rsidRPr="00AB49AA">
        <w:rPr>
          <w:rFonts w:ascii="Sylfaen" w:hAnsi="Sylfaen" w:cs="Sylfaen"/>
          <w:sz w:val="24"/>
          <w:szCs w:val="24"/>
          <w:lang w:val="ru-RU"/>
        </w:rPr>
        <w:t>՝</w:t>
      </w:r>
    </w:p>
    <w:p w14:paraId="23EE5AA0"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1) председатель комиссии (председательствующий на заседании) объявляет заседание открытым и оглашает установленную заявкой на закупку закупочную цену закупаемых в рамках данной процедуры товаров, выраженную одним числом, а также ценовые предложения участников, подавших заявки, выраженные одним числом, принимая за основу написанное буквами;</w:t>
      </w:r>
    </w:p>
    <w:p w14:paraId="0A1772A3"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2) после передачи указанным в подпункте 1 настоящего пункта документам председателю (председательствующему на заседании) комиссия оценивает:</w:t>
      </w:r>
    </w:p>
    <w:p w14:paraId="409587C5"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а. соответствие составления и представления конвертов, содержащих заявки, установленному порядку и открытие оцененных заявок,</w:t>
      </w:r>
    </w:p>
    <w:p w14:paraId="43865F04"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б. наличие требуемых (предусмотренных) документов в каждом открываемом конверте и соответствие их составления реквизитам, установленным приглашением;</w:t>
      </w:r>
    </w:p>
    <w:p w14:paraId="14F7FD1D" w14:textId="77777777" w:rsidR="00212A6A" w:rsidRPr="00AB49AA" w:rsidRDefault="00212A6A" w:rsidP="00212A6A">
      <w:pPr>
        <w:jc w:val="both"/>
        <w:rPr>
          <w:rFonts w:ascii="Sylfaen" w:hAnsi="Sylfaen"/>
          <w:sz w:val="24"/>
          <w:szCs w:val="24"/>
          <w:lang w:val="ru-RU"/>
        </w:rPr>
      </w:pPr>
      <w:r w:rsidRPr="00AB49AA">
        <w:rPr>
          <w:rFonts w:ascii="Sylfaen" w:hAnsi="Sylfaen"/>
          <w:sz w:val="24"/>
          <w:szCs w:val="24"/>
          <w:lang w:val="ru-RU"/>
        </w:rPr>
        <w:t>3) председатель комиссии объявляет ценовые предложения участников, подавших заявки, выраженные одним числом, исходя из написанного буквами</w:t>
      </w:r>
    </w:p>
    <w:p w14:paraId="08B60127"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7.2 заявки оцениваются в порядке, устан</w:t>
      </w:r>
      <w:r w:rsidR="00596CB6" w:rsidRPr="00AB49AA">
        <w:rPr>
          <w:rFonts w:ascii="Sylfaen" w:hAnsi="Sylfaen"/>
          <w:sz w:val="24"/>
          <w:szCs w:val="24"/>
          <w:lang w:val="ru-RU"/>
        </w:rPr>
        <w:t>овленном настоящим приглашением.</w:t>
      </w:r>
    </w:p>
    <w:p w14:paraId="4956F0D0"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В случае, если Количество порций процедуры закупки не превышает семьдесят пять, оценка заявок осуществляется в течение пятнадцати, а в случае превышения-двадцати рабочих дней со дня истечения крайнего срока их представления:</w:t>
      </w:r>
    </w:p>
    <w:p w14:paraId="27612585"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При этом на заседании по вскрытию и оценке заявок комиссия отклоняет заявки, в которых отсутствуют ценовые предложения и/или обеспечение заявки, либо они представлены в соответс</w:t>
      </w:r>
      <w:r w:rsidR="00596CB6" w:rsidRPr="00AB49AA">
        <w:rPr>
          <w:rFonts w:ascii="Sylfaen" w:hAnsi="Sylfaen"/>
          <w:sz w:val="24"/>
          <w:szCs w:val="24"/>
          <w:lang w:val="ru-RU"/>
        </w:rPr>
        <w:t>твии с требованиями приглашения.</w:t>
      </w:r>
    </w:p>
    <w:p w14:paraId="54E91D82"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7.3. отобранный участник определяется из числа участников, подавших удовлетворительно оцененные заявки, по принципу отдачи предпочтения участнику, представившему минимальное ценовое предложение. При этом при определении выбранных комиссией и не признанных таковыми участников оценка и сравнение ценовых предложений осуществляется без расчета суммы налога, указанной в пункте 5.2</w:t>
      </w:r>
      <w:r w:rsidR="00596CB6" w:rsidRPr="00AB49AA">
        <w:rPr>
          <w:rFonts w:ascii="Sylfaen" w:hAnsi="Sylfaen"/>
          <w:sz w:val="24"/>
          <w:szCs w:val="24"/>
          <w:lang w:val="ru-RU"/>
        </w:rPr>
        <w:t xml:space="preserve"> части 1 настоящего приглашения.</w:t>
      </w:r>
    </w:p>
    <w:p w14:paraId="0E1DD4ED"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7.4 если в заявке есть несоответствие между суммами, написанными буквами и цифрами, то за основу принимается сумма, написанная буквами. Если предлагаемые цены представлены в двух или более валютах, то они сравниваются в драмах Республики Армения по курсу.</w:t>
      </w:r>
    </w:p>
    <w:p w14:paraId="297E53A1"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lastRenderedPageBreak/>
        <w:t>7.5. комиссия определяет и объявляет отобранных и не признанных таковыми участников от участников, подавших удовлетворительно оцененные заявки относительно требований приглашения.</w:t>
      </w:r>
      <w:r w:rsidRPr="00AB49AA">
        <w:rPr>
          <w:rFonts w:ascii="Sylfaen" w:hAnsi="Sylfaen" w:cs="Sylfaen"/>
          <w:sz w:val="24"/>
          <w:szCs w:val="24"/>
          <w:lang w:val="ru-RU"/>
        </w:rPr>
        <w:t>՝</w:t>
      </w:r>
    </w:p>
    <w:p w14:paraId="6E5AFE8F"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а. с целью определения выбранных и не признанных таковыми участников с участниками, представившими на заседании комиссии равные цены, ведутся одновременные переговоры, если на заседании присутствуют эти участники (представители, имеющие соответствующие полномочия),</w:t>
      </w:r>
    </w:p>
    <w:p w14:paraId="33E4A132" w14:textId="77777777" w:rsidR="009D2636" w:rsidRPr="00AB49AA" w:rsidRDefault="009D2636" w:rsidP="009D2636">
      <w:pPr>
        <w:jc w:val="both"/>
        <w:rPr>
          <w:rFonts w:ascii="Sylfaen" w:hAnsi="Sylfaen"/>
          <w:sz w:val="24"/>
          <w:szCs w:val="24"/>
          <w:lang w:val="ru-RU"/>
        </w:rPr>
      </w:pPr>
      <w:r w:rsidRPr="00AB49AA">
        <w:rPr>
          <w:rFonts w:ascii="Sylfaen" w:hAnsi="Sylfaen"/>
          <w:sz w:val="24"/>
          <w:szCs w:val="24"/>
          <w:lang w:val="ru-RU"/>
        </w:rPr>
        <w:t>б. в противном случае заседание комиссии приостанавливается, и в течение одного рабочего дня секретарь комиссии уведомляет участников, представивших равные цены, электронным способом одновременно об условиях, дате, времени и месте проведения одновременных переговоров по снижению цен,</w:t>
      </w:r>
    </w:p>
    <w:p w14:paraId="6508CEB5" w14:textId="77777777" w:rsidR="009D2636" w:rsidRPr="00AB49AA" w:rsidRDefault="00596CB6" w:rsidP="009D2636">
      <w:pPr>
        <w:jc w:val="both"/>
        <w:rPr>
          <w:rFonts w:ascii="Sylfaen" w:hAnsi="Sylfaen"/>
          <w:sz w:val="24"/>
          <w:szCs w:val="24"/>
          <w:lang w:val="ru-RU"/>
        </w:rPr>
      </w:pPr>
      <w:r w:rsidRPr="00AB49AA">
        <w:rPr>
          <w:rFonts w:ascii="Sylfaen" w:hAnsi="Sylfaen"/>
          <w:sz w:val="24"/>
          <w:szCs w:val="24"/>
          <w:lang w:val="ru-RU"/>
        </w:rPr>
        <w:t>в</w:t>
      </w:r>
      <w:r w:rsidR="009D2636" w:rsidRPr="00AB49AA">
        <w:rPr>
          <w:rFonts w:ascii="Sylfaen" w:hAnsi="Sylfaen"/>
          <w:sz w:val="24"/>
          <w:szCs w:val="24"/>
          <w:lang w:val="ru-RU"/>
        </w:rPr>
        <w:t>. переговоры ведутся не ранее второго и не позднее пятого рабочего дня со дня, следующего за днем направления уведомления,</w:t>
      </w:r>
    </w:p>
    <w:p w14:paraId="1DEEE3E7" w14:textId="77777777" w:rsidR="009D2636" w:rsidRPr="00AB49AA" w:rsidRDefault="00596CB6" w:rsidP="009D2636">
      <w:pPr>
        <w:jc w:val="both"/>
        <w:rPr>
          <w:rFonts w:ascii="Sylfaen" w:hAnsi="Sylfaen"/>
          <w:sz w:val="24"/>
          <w:szCs w:val="24"/>
          <w:lang w:val="ru-RU"/>
        </w:rPr>
      </w:pPr>
      <w:r w:rsidRPr="00AB49AA">
        <w:rPr>
          <w:rFonts w:ascii="Sylfaen" w:hAnsi="Sylfaen"/>
          <w:sz w:val="24"/>
          <w:szCs w:val="24"/>
          <w:lang w:val="ru-RU"/>
        </w:rPr>
        <w:t>г</w:t>
      </w:r>
      <w:r w:rsidR="009D2636" w:rsidRPr="00AB49AA">
        <w:rPr>
          <w:rFonts w:ascii="Sylfaen" w:hAnsi="Sylfaen"/>
          <w:sz w:val="24"/>
          <w:szCs w:val="24"/>
          <w:lang w:val="ru-RU"/>
        </w:rPr>
        <w:t>. ценовое предложение каждого участника, представленное на данный момент, публикуется для другого участника, и до окончания срока, предусмотренного для переговоров, участник может пересмотреть свое ценовое предложение,</w:t>
      </w:r>
    </w:p>
    <w:p w14:paraId="70A9C8D7" w14:textId="77777777" w:rsidR="00596CB6" w:rsidRPr="00AB49AA" w:rsidRDefault="00596CB6" w:rsidP="00596CB6">
      <w:pPr>
        <w:jc w:val="both"/>
        <w:rPr>
          <w:rFonts w:ascii="Sylfaen" w:hAnsi="Sylfaen"/>
          <w:sz w:val="24"/>
          <w:szCs w:val="24"/>
          <w:lang w:val="ru-RU"/>
        </w:rPr>
      </w:pPr>
      <w:r w:rsidRPr="00AB49AA">
        <w:rPr>
          <w:rFonts w:ascii="Sylfaen" w:hAnsi="Sylfaen"/>
          <w:sz w:val="24"/>
          <w:szCs w:val="24"/>
          <w:lang w:val="ru-RU"/>
        </w:rPr>
        <w:t>д</w:t>
      </w:r>
      <w:r w:rsidR="009D2636" w:rsidRPr="00AB49AA">
        <w:rPr>
          <w:rFonts w:ascii="Sylfaen" w:hAnsi="Sylfaen"/>
          <w:sz w:val="24"/>
          <w:szCs w:val="24"/>
          <w:lang w:val="ru-RU"/>
        </w:rPr>
        <w:t xml:space="preserve">. если в результате переговоров цены, представленные участниками, остаются равными, процедура закупки на </w:t>
      </w:r>
      <w:proofErr w:type="spellStart"/>
      <w:r w:rsidR="009D2636" w:rsidRPr="00AB49AA">
        <w:rPr>
          <w:rFonts w:ascii="Sylfaen" w:hAnsi="Sylfaen"/>
          <w:sz w:val="24"/>
          <w:szCs w:val="24"/>
          <w:lang w:val="ru-RU"/>
        </w:rPr>
        <w:t>осно</w:t>
      </w:r>
      <w:proofErr w:type="spellEnd"/>
    </w:p>
    <w:p w14:paraId="3C8ADB96" w14:textId="77777777" w:rsidR="00596CB6" w:rsidRPr="00AB49AA" w:rsidRDefault="00596CB6" w:rsidP="00596CB6">
      <w:pPr>
        <w:jc w:val="both"/>
        <w:rPr>
          <w:rFonts w:ascii="Sylfaen" w:hAnsi="Sylfaen"/>
          <w:sz w:val="24"/>
          <w:szCs w:val="24"/>
          <w:lang w:val="ru-RU"/>
        </w:rPr>
      </w:pPr>
      <w:r w:rsidRPr="00AB49AA">
        <w:rPr>
          <w:rFonts w:ascii="Sylfaen" w:hAnsi="Sylfaen"/>
          <w:sz w:val="24"/>
          <w:szCs w:val="24"/>
          <w:lang w:val="ru-RU"/>
        </w:rPr>
        <w:t xml:space="preserve">7.6. Если цены участников, подавших удовлетворительно оцененные заявки к требованиям приглашения, превышают цену закупки, то оценочная комиссия может объявить участника, представившего низкое ценовое предложение, избранным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AB49AA">
        <w:rPr>
          <w:rFonts w:ascii="Sylfaen" w:hAnsi="Sylfaen"/>
          <w:sz w:val="24"/>
          <w:szCs w:val="24"/>
          <w:lang w:val="ru-RU"/>
        </w:rPr>
        <w:t>предусмотрения</w:t>
      </w:r>
      <w:proofErr w:type="spellEnd"/>
      <w:r w:rsidRPr="00AB49AA">
        <w:rPr>
          <w:rFonts w:ascii="Sylfaen" w:hAnsi="Sylfaen"/>
          <w:sz w:val="24"/>
          <w:szCs w:val="24"/>
          <w:lang w:val="ru-RU"/>
        </w:rPr>
        <w:t xml:space="preserve"> дополнительных финансовых средств в размере, превышающем цену закупки, и заключения на этой основе соглашения между сторонами., требования абзаца настоящего пункта не применяются, если заявки подали более чем один участник, и заявка только одного участника была оценена как удовлетворит</w:t>
      </w:r>
      <w:r w:rsidR="0031747E" w:rsidRPr="00AB49AA">
        <w:rPr>
          <w:rFonts w:ascii="Sylfaen" w:hAnsi="Sylfaen"/>
          <w:sz w:val="24"/>
          <w:szCs w:val="24"/>
          <w:lang w:val="ru-RU"/>
        </w:rPr>
        <w:t>ельная требованиям приглашения.</w:t>
      </w:r>
    </w:p>
    <w:p w14:paraId="3616F085" w14:textId="77777777" w:rsidR="00596CB6" w:rsidRPr="00AB49AA" w:rsidRDefault="00596CB6" w:rsidP="00596CB6">
      <w:pPr>
        <w:jc w:val="both"/>
        <w:rPr>
          <w:rFonts w:ascii="Sylfaen" w:hAnsi="Sylfaen"/>
          <w:sz w:val="24"/>
          <w:szCs w:val="24"/>
          <w:lang w:val="ru-RU"/>
        </w:rPr>
      </w:pPr>
      <w:r w:rsidRPr="00AB49AA">
        <w:rPr>
          <w:rFonts w:ascii="Sylfaen" w:hAnsi="Sylfaen"/>
          <w:sz w:val="24"/>
          <w:szCs w:val="24"/>
          <w:lang w:val="ru-RU"/>
        </w:rPr>
        <w:t>В случае неприменения настоящего пункта процедура объявляется несостоявшейся на основании пу</w:t>
      </w:r>
      <w:r w:rsidR="0031747E" w:rsidRPr="00AB49AA">
        <w:rPr>
          <w:rFonts w:ascii="Sylfaen" w:hAnsi="Sylfaen"/>
          <w:sz w:val="24"/>
          <w:szCs w:val="24"/>
          <w:lang w:val="ru-RU"/>
        </w:rPr>
        <w:t>нкта 1 части 1 статьи 37 Закона.</w:t>
      </w:r>
    </w:p>
    <w:p w14:paraId="2915EECB" w14:textId="77777777" w:rsidR="00596CB6" w:rsidRPr="00AB49AA" w:rsidRDefault="00596CB6" w:rsidP="00596CB6">
      <w:pPr>
        <w:jc w:val="both"/>
        <w:rPr>
          <w:rFonts w:ascii="Sylfaen" w:hAnsi="Sylfaen"/>
          <w:sz w:val="24"/>
          <w:szCs w:val="24"/>
          <w:lang w:val="ru-RU"/>
        </w:rPr>
      </w:pPr>
      <w:r w:rsidRPr="00AB49AA">
        <w:rPr>
          <w:rFonts w:ascii="Sylfaen" w:hAnsi="Sylfaen"/>
          <w:sz w:val="24"/>
          <w:szCs w:val="24"/>
          <w:lang w:val="ru-RU"/>
        </w:rPr>
        <w:t>7.7 В случае невозможности исполнения требования лицу, представившему требование, незамедлительно предоставляются включенные в заявку документы, с которыми последний знакомится на месте, имеет право сфотографировать их и возвращает секретарю комиссии в ходе заседания, не препятствуя нормальной деятельности</w:t>
      </w:r>
      <w:r w:rsidR="0031747E" w:rsidRPr="00AB49AA">
        <w:rPr>
          <w:rFonts w:ascii="Sylfaen" w:hAnsi="Sylfaen"/>
          <w:sz w:val="24"/>
          <w:szCs w:val="24"/>
          <w:lang w:val="ru-RU"/>
        </w:rPr>
        <w:t xml:space="preserve"> комиссии.</w:t>
      </w:r>
    </w:p>
    <w:p w14:paraId="4976985E"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7.8.</w:t>
      </w:r>
      <w:r w:rsidRPr="00AB49AA">
        <w:rPr>
          <w:rFonts w:ascii="Sylfaen" w:hAnsi="Sylfaen"/>
          <w:sz w:val="24"/>
          <w:szCs w:val="24"/>
          <w:lang w:val="ru-RU" w:bidi="ru-RU"/>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w:t>
      </w:r>
      <w:proofErr w:type="gramStart"/>
      <w:r w:rsidRPr="00AB49AA">
        <w:rPr>
          <w:rFonts w:ascii="Sylfaen" w:hAnsi="Sylfaen"/>
          <w:sz w:val="24"/>
          <w:szCs w:val="24"/>
          <w:lang w:val="ru-RU" w:bidi="ru-RU"/>
        </w:rPr>
        <w:t>форме  информирует</w:t>
      </w:r>
      <w:proofErr w:type="gramEnd"/>
      <w:r w:rsidRPr="00AB49AA">
        <w:rPr>
          <w:rFonts w:ascii="Sylfaen" w:hAnsi="Sylfaen"/>
          <w:sz w:val="24"/>
          <w:szCs w:val="24"/>
          <w:lang w:val="ru-RU" w:bidi="ru-RU"/>
        </w:rPr>
        <w:t xml:space="preserve"> об этом участника, предлагая последнему исправить несоответствия до окончания срока приостановления.</w:t>
      </w:r>
    </w:p>
    <w:p w14:paraId="65C037F2"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В уведомлении, направленном участнику, подробно описываются все несоответствия, обнаруженные при оценке заявки.</w:t>
      </w:r>
    </w:p>
    <w:p w14:paraId="1A2F2B0A" w14:textId="77777777" w:rsidR="009D2636"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w:t>
      </w:r>
      <w:r w:rsidRPr="00AB49AA">
        <w:rPr>
          <w:rFonts w:ascii="Sylfaen" w:hAnsi="Sylfaen"/>
          <w:sz w:val="24"/>
          <w:szCs w:val="24"/>
          <w:lang w:val="hy-AM"/>
        </w:rPr>
        <w:t>.</w:t>
      </w:r>
      <w:r w:rsidRPr="00AB49AA">
        <w:rPr>
          <w:rFonts w:ascii="Sylfaen" w:hAnsi="Sylfaen"/>
          <w:sz w:val="24"/>
          <w:szCs w:val="24"/>
          <w:lang w:val="ru-RU" w:bidi="ru-RU"/>
        </w:rPr>
        <w:t>9.</w:t>
      </w:r>
      <w:r w:rsidRPr="00AB49AA">
        <w:rPr>
          <w:rFonts w:ascii="Sylfaen" w:hAnsi="Sylfaen"/>
          <w:sz w:val="24"/>
          <w:szCs w:val="24"/>
          <w:lang w:val="ru-RU" w:bidi="ru-RU"/>
        </w:rPr>
        <w:tab/>
        <w:t xml:space="preserve">Если участник исправляет зафиксированное несоответствие в срок, установленный пунктом </w:t>
      </w:r>
      <w:r w:rsidRPr="00AB49AA">
        <w:rPr>
          <w:rFonts w:ascii="Sylfaen" w:hAnsi="Sylfaen"/>
          <w:sz w:val="24"/>
          <w:szCs w:val="24"/>
          <w:lang w:val="hy-AM"/>
        </w:rPr>
        <w:t>7</w:t>
      </w:r>
      <w:r w:rsidRPr="00AB49AA">
        <w:rPr>
          <w:rFonts w:ascii="Sylfaen" w:hAnsi="Sylfaen"/>
          <w:sz w:val="24"/>
          <w:szCs w:val="24"/>
          <w:lang w:val="ru-RU" w:bidi="ru-RU"/>
        </w:rPr>
        <w:t>.8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1E92D63B"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7.10.</w:t>
      </w:r>
      <w:r w:rsidRPr="00AB49AA">
        <w:rPr>
          <w:rFonts w:ascii="Sylfaen" w:hAnsi="Sylfaen"/>
          <w:sz w:val="24"/>
          <w:szCs w:val="24"/>
          <w:lang w:val="ru-RU" w:bidi="ru-RU"/>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B49AA" w:rsidDel="00A5199D">
        <w:rPr>
          <w:rFonts w:ascii="Sylfaen" w:hAnsi="Sylfaen"/>
          <w:sz w:val="24"/>
          <w:szCs w:val="24"/>
          <w:lang w:val="ru-RU" w:bidi="ru-RU"/>
        </w:rPr>
        <w:t xml:space="preserve"> </w:t>
      </w:r>
      <w:r w:rsidRPr="00AB49AA">
        <w:rPr>
          <w:rFonts w:ascii="Sylfaen" w:hAnsi="Sylfaen"/>
          <w:sz w:val="24"/>
          <w:szCs w:val="24"/>
          <w:lang w:val="ru-RU" w:bidi="ru-RU"/>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23166BC"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7.11.</w:t>
      </w:r>
      <w:r w:rsidRPr="00AB49AA">
        <w:rPr>
          <w:rFonts w:ascii="Sylfaen" w:hAnsi="Sylfaen"/>
          <w:sz w:val="24"/>
          <w:szCs w:val="24"/>
          <w:lang w:val="ru-RU" w:bidi="ru-RU"/>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3C3EF0D8"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7.12.</w:t>
      </w:r>
      <w:r w:rsidRPr="00AB49AA">
        <w:rPr>
          <w:rFonts w:ascii="Sylfaen" w:hAnsi="Sylfaen"/>
          <w:sz w:val="24"/>
          <w:szCs w:val="24"/>
          <w:lang w:val="ru-RU" w:bidi="ru-RU"/>
        </w:rPr>
        <w:tab/>
        <w:t xml:space="preserve">Не позднее чем на следующий рабочий день после завершения заседания по вскрытию и оценке заявок секретарь комиссии: </w:t>
      </w:r>
    </w:p>
    <w:p w14:paraId="55AA714D"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1)</w:t>
      </w:r>
      <w:r w:rsidRPr="00AB49AA">
        <w:rPr>
          <w:rFonts w:ascii="Sylfaen" w:hAnsi="Sylfaen"/>
          <w:sz w:val="24"/>
          <w:szCs w:val="24"/>
          <w:lang w:val="ru-RU" w:bidi="ru-RU"/>
        </w:rPr>
        <w:tab/>
        <w:t>опубликовывает в бюллетене воспроизведенный (отсканированный) с</w:t>
      </w:r>
      <w:r w:rsidRPr="00AB49AA">
        <w:rPr>
          <w:rFonts w:ascii="Sylfaen" w:hAnsi="Sylfaen"/>
          <w:sz w:val="24"/>
          <w:szCs w:val="24"/>
          <w:lang w:bidi="ru-RU"/>
        </w:rPr>
        <w:t> </w:t>
      </w:r>
      <w:r w:rsidRPr="00AB49AA">
        <w:rPr>
          <w:rFonts w:ascii="Sylfaen" w:hAnsi="Sylfaen"/>
          <w:sz w:val="24"/>
          <w:szCs w:val="24"/>
          <w:lang w:val="ru-RU" w:bidi="ru-RU"/>
        </w:rPr>
        <w:t xml:space="preserve">оригинала вариант протокола заседания по вскрытию и оценке </w:t>
      </w:r>
      <w:proofErr w:type="gramStart"/>
      <w:r w:rsidRPr="00AB49AA">
        <w:rPr>
          <w:rFonts w:ascii="Sylfaen" w:hAnsi="Sylfaen"/>
          <w:sz w:val="24"/>
          <w:szCs w:val="24"/>
          <w:lang w:val="ru-RU" w:bidi="ru-RU"/>
        </w:rPr>
        <w:t>заявок  и</w:t>
      </w:r>
      <w:proofErr w:type="gramEnd"/>
      <w:r w:rsidRPr="00AB49AA">
        <w:rPr>
          <w:rFonts w:ascii="Sylfaen" w:hAnsi="Sylfaen"/>
          <w:sz w:val="24"/>
          <w:szCs w:val="24"/>
          <w:lang w:val="ru-RU" w:bidi="ru-RU"/>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6C977DC"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2)</w:t>
      </w:r>
      <w:r w:rsidRPr="00AB49AA">
        <w:rPr>
          <w:rFonts w:ascii="Sylfaen" w:hAnsi="Sylfaen"/>
          <w:sz w:val="24"/>
          <w:szCs w:val="24"/>
          <w:lang w:val="ru-RU" w:bidi="ru-RU"/>
        </w:rPr>
        <w:tab/>
        <w:t>опубликовывает в бюллетене воспроизведенные (отсканированные) с</w:t>
      </w:r>
      <w:r w:rsidRPr="00AB49AA">
        <w:rPr>
          <w:rFonts w:ascii="Sylfaen" w:hAnsi="Sylfaen"/>
          <w:sz w:val="24"/>
          <w:szCs w:val="24"/>
          <w:lang w:bidi="ru-RU"/>
        </w:rPr>
        <w:t> </w:t>
      </w:r>
      <w:r w:rsidRPr="00AB49AA">
        <w:rPr>
          <w:rFonts w:ascii="Sylfaen" w:hAnsi="Sylfaen"/>
          <w:sz w:val="24"/>
          <w:szCs w:val="24"/>
          <w:lang w:val="ru-RU" w:bidi="ru-RU"/>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A07E113"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7.</w:t>
      </w:r>
      <w:r w:rsidRPr="00AB49AA">
        <w:rPr>
          <w:rFonts w:ascii="Sylfaen" w:hAnsi="Sylfaen"/>
          <w:sz w:val="24"/>
          <w:szCs w:val="24"/>
          <w:lang w:val="hy-AM"/>
        </w:rPr>
        <w:t>1</w:t>
      </w:r>
      <w:r w:rsidRPr="00AB49AA">
        <w:rPr>
          <w:rFonts w:ascii="Sylfaen" w:hAnsi="Sylfaen"/>
          <w:sz w:val="24"/>
          <w:szCs w:val="24"/>
          <w:lang w:val="ru-RU" w:bidi="ru-RU"/>
        </w:rPr>
        <w:t>3.</w:t>
      </w:r>
      <w:r w:rsidRPr="00AB49AA">
        <w:rPr>
          <w:rFonts w:ascii="Sylfaen" w:hAnsi="Sylfaen"/>
          <w:sz w:val="24"/>
          <w:szCs w:val="24"/>
          <w:lang w:val="ru-RU" w:bidi="ru-RU"/>
        </w:rPr>
        <w:tab/>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w:t>
      </w:r>
      <w:r w:rsidRPr="00AB49AA">
        <w:rPr>
          <w:rFonts w:ascii="Sylfaen" w:hAnsi="Sylfaen"/>
          <w:sz w:val="24"/>
          <w:szCs w:val="24"/>
          <w:lang w:val="ru-RU" w:bidi="ru-RU"/>
        </w:rPr>
        <w:lastRenderedPageBreak/>
        <w:t>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1B5291E9"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Если:</w:t>
      </w:r>
    </w:p>
    <w:p w14:paraId="49B462CC"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83F0D12"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w:t>
      </w:r>
      <w:proofErr w:type="spellStart"/>
      <w:r w:rsidRPr="00AB49AA">
        <w:rPr>
          <w:rFonts w:ascii="Sylfaen" w:hAnsi="Sylfaen"/>
          <w:sz w:val="24"/>
          <w:szCs w:val="24"/>
          <w:lang w:val="ru-RU" w:bidi="ru-RU"/>
        </w:rPr>
        <w:t>сорокодневного</w:t>
      </w:r>
      <w:proofErr w:type="spellEnd"/>
      <w:r w:rsidRPr="00AB49AA">
        <w:rPr>
          <w:rFonts w:ascii="Sylfaen" w:hAnsi="Sylfaen"/>
          <w:sz w:val="24"/>
          <w:szCs w:val="24"/>
          <w:lang w:val="ru-RU" w:bidi="ru-RU"/>
        </w:rPr>
        <w:t xml:space="preserve">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E520AB" w14:textId="77777777" w:rsidR="0031747E" w:rsidRPr="00AB49AA" w:rsidRDefault="0031747E" w:rsidP="0031747E">
      <w:pPr>
        <w:jc w:val="both"/>
        <w:rPr>
          <w:rFonts w:ascii="Sylfaen" w:hAnsi="Sylfaen"/>
          <w:sz w:val="24"/>
          <w:szCs w:val="24"/>
          <w:lang w:val="ru-RU" w:bidi="ru-RU"/>
        </w:rPr>
      </w:pPr>
      <w:r w:rsidRPr="00AB49AA">
        <w:rPr>
          <w:rFonts w:ascii="Sylfaen" w:hAnsi="Sylfaen"/>
          <w:sz w:val="24"/>
          <w:szCs w:val="24"/>
          <w:lang w:val="ru-RU" w:bidi="ru-RU"/>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222EB48"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0A8F49B"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7.15 Документы, указанные в пунктах 7.8 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CBCDB24"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7.17.</w:t>
      </w:r>
      <w:r w:rsidRPr="00AB49AA">
        <w:rPr>
          <w:rFonts w:ascii="Sylfaen" w:hAnsi="Sylfaen"/>
          <w:sz w:val="24"/>
          <w:szCs w:val="24"/>
          <w:lang w:val="ru-RU" w:bidi="ru-RU"/>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42FBF16"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6C25BA6"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w:t>
      </w:r>
      <w:r w:rsidRPr="00AB49AA">
        <w:rPr>
          <w:rFonts w:ascii="Sylfaen" w:hAnsi="Sylfaen"/>
          <w:sz w:val="24"/>
          <w:szCs w:val="24"/>
          <w:lang w:val="hy-AM"/>
        </w:rPr>
        <w:t>1</w:t>
      </w:r>
      <w:r w:rsidRPr="00AB49AA">
        <w:rPr>
          <w:rFonts w:ascii="Sylfaen" w:hAnsi="Sylfaen"/>
          <w:sz w:val="24"/>
          <w:szCs w:val="24"/>
          <w:lang w:val="ru-RU" w:bidi="ru-RU"/>
        </w:rPr>
        <w:t>8.</w:t>
      </w:r>
      <w:r w:rsidRPr="00AB49AA">
        <w:rPr>
          <w:rFonts w:ascii="Sylfaen" w:hAnsi="Sylfaen"/>
          <w:sz w:val="24"/>
          <w:szCs w:val="24"/>
          <w:lang w:val="ru-RU" w:bidi="ru-RU"/>
        </w:rPr>
        <w:tab/>
        <w:t xml:space="preserve">Оценка заявок и определение отобранного участника осуществляются по отдельным лотам. </w:t>
      </w:r>
    </w:p>
    <w:p w14:paraId="5942D308"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7.19.</w:t>
      </w:r>
      <w:r w:rsidRPr="00AB49AA">
        <w:rPr>
          <w:rFonts w:ascii="Sylfaen" w:hAnsi="Sylfaen"/>
          <w:sz w:val="24"/>
          <w:szCs w:val="24"/>
          <w:lang w:val="ru-RU" w:bidi="ru-RU"/>
        </w:rPr>
        <w:tab/>
        <w:t>В случае если отобранный участник не заключает (отказывается</w:t>
      </w:r>
      <w:r w:rsidRPr="00AB49AA">
        <w:rPr>
          <w:rFonts w:ascii="Sylfaen" w:hAnsi="Sylfaen"/>
          <w:sz w:val="24"/>
          <w:szCs w:val="24"/>
          <w:lang w:bidi="ru-RU"/>
        </w:rPr>
        <w:t> </w:t>
      </w:r>
      <w:r w:rsidRPr="00AB49AA">
        <w:rPr>
          <w:rFonts w:ascii="Sylfaen" w:hAnsi="Sylfaen"/>
          <w:sz w:val="24"/>
          <w:szCs w:val="24"/>
          <w:lang w:val="ru-RU" w:bidi="ru-RU"/>
        </w:rPr>
        <w:t xml:space="preserve">заключать) договор или лишается права на заключение договора, решением комиссии </w:t>
      </w:r>
      <w:proofErr w:type="gramStart"/>
      <w:r w:rsidRPr="00AB49AA">
        <w:rPr>
          <w:rFonts w:ascii="Sylfaen" w:hAnsi="Sylfaen"/>
          <w:sz w:val="24"/>
          <w:szCs w:val="24"/>
          <w:lang w:val="ru-RU" w:bidi="ru-RU"/>
        </w:rPr>
        <w:t>отобранным  участником</w:t>
      </w:r>
      <w:proofErr w:type="gramEnd"/>
      <w:r w:rsidRPr="00AB49AA">
        <w:rPr>
          <w:rFonts w:ascii="Sylfaen" w:hAnsi="Sylfaen"/>
          <w:sz w:val="24"/>
          <w:szCs w:val="24"/>
          <w:lang w:val="ru-RU" w:bidi="ru-RU"/>
        </w:rPr>
        <w:t xml:space="preserve"> </w:t>
      </w:r>
      <w:r w:rsidRPr="00AB49AA">
        <w:rPr>
          <w:rFonts w:ascii="Sylfaen" w:hAnsi="Sylfaen"/>
          <w:sz w:val="24"/>
          <w:szCs w:val="24"/>
          <w:lang w:val="hy-AM" w:bidi="ru-RU"/>
        </w:rPr>
        <w:t xml:space="preserve"> </w:t>
      </w:r>
      <w:r w:rsidRPr="00AB49AA">
        <w:rPr>
          <w:rFonts w:ascii="Sylfaen" w:hAnsi="Sylfaen"/>
          <w:sz w:val="24"/>
          <w:szCs w:val="24"/>
          <w:lang w:val="ru-RU" w:bidi="ru-RU"/>
        </w:rPr>
        <w:t>признается участник занявший следующее место</w:t>
      </w:r>
      <w:r w:rsidRPr="00AB49AA">
        <w:rPr>
          <w:rFonts w:ascii="Sylfaen" w:hAnsi="Sylfaen"/>
          <w:sz w:val="24"/>
          <w:szCs w:val="24"/>
          <w:lang w:val="hy-AM" w:bidi="ru-RU"/>
        </w:rPr>
        <w:t xml:space="preserve"> </w:t>
      </w:r>
      <w:r w:rsidRPr="00AB49AA">
        <w:rPr>
          <w:rFonts w:ascii="Sylfaen" w:hAnsi="Sylfaen"/>
          <w:sz w:val="24"/>
          <w:szCs w:val="24"/>
          <w:lang w:val="ru-RU" w:bidi="ru-RU"/>
        </w:rPr>
        <w:t>с применением процедуры, установленной пунктами 7.12-7.18 части 1 настоящего Приглашения.</w:t>
      </w:r>
    </w:p>
    <w:p w14:paraId="73A6D10A"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7.20.</w:t>
      </w:r>
      <w:r w:rsidRPr="00AB49AA">
        <w:rPr>
          <w:rFonts w:ascii="Sylfaen" w:hAnsi="Sylfaen"/>
          <w:sz w:val="24"/>
          <w:szCs w:val="24"/>
          <w:lang w:val="ru-RU" w:bidi="ru-RU"/>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1AE657E"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A786C29"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7.21.</w:t>
      </w:r>
      <w:r w:rsidRPr="00AB49AA">
        <w:rPr>
          <w:rFonts w:ascii="Sylfaen" w:hAnsi="Sylfaen"/>
          <w:sz w:val="24"/>
          <w:szCs w:val="24"/>
          <w:lang w:val="ru-RU" w:bidi="ru-RU"/>
        </w:rPr>
        <w:tab/>
        <w:t>С целью применения пункта 7.20. части 1 настоящего приглашения может быть созвано внеочередное заседание комиссии.</w:t>
      </w:r>
    </w:p>
    <w:p w14:paraId="78DA557B" w14:textId="77777777" w:rsidR="003E4405" w:rsidRPr="00AB49AA" w:rsidRDefault="003E4405" w:rsidP="003E4405">
      <w:pPr>
        <w:jc w:val="both"/>
        <w:rPr>
          <w:rFonts w:ascii="Sylfaen" w:hAnsi="Sylfaen"/>
          <w:sz w:val="24"/>
          <w:szCs w:val="24"/>
          <w:lang w:val="ru-RU" w:bidi="ru-RU"/>
        </w:rPr>
      </w:pPr>
      <w:r w:rsidRPr="00AB49AA">
        <w:rPr>
          <w:rFonts w:ascii="Sylfaen" w:hAnsi="Sylfaen"/>
          <w:sz w:val="24"/>
          <w:szCs w:val="24"/>
          <w:lang w:val="ru-RU" w:bidi="ru-RU"/>
        </w:rPr>
        <w:t>7.22.</w:t>
      </w:r>
      <w:r w:rsidRPr="00AB49AA">
        <w:rPr>
          <w:rFonts w:ascii="Sylfaen" w:hAnsi="Sylfaen"/>
          <w:sz w:val="24"/>
          <w:szCs w:val="24"/>
          <w:lang w:val="ru-RU" w:bidi="ru-RU"/>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Pr="00AB49AA">
        <w:rPr>
          <w:rFonts w:ascii="Sylfaen" w:hAnsi="Sylfaen"/>
          <w:sz w:val="24"/>
          <w:szCs w:val="24"/>
          <w:lang w:bidi="ru-RU"/>
        </w:rPr>
        <w:t> </w:t>
      </w:r>
      <w:r w:rsidRPr="00AB49AA">
        <w:rPr>
          <w:rFonts w:ascii="Sylfaen" w:hAnsi="Sylfaen"/>
          <w:sz w:val="24"/>
          <w:szCs w:val="24"/>
          <w:lang w:val="ru-RU" w:bidi="ru-RU"/>
        </w:rPr>
        <w:t>заключении договора содержит краткую информацию об оценке заявок, о</w:t>
      </w:r>
      <w:r w:rsidRPr="00AB49AA">
        <w:rPr>
          <w:rFonts w:ascii="Sylfaen" w:hAnsi="Sylfaen"/>
          <w:sz w:val="24"/>
          <w:szCs w:val="24"/>
          <w:lang w:bidi="ru-RU"/>
        </w:rPr>
        <w:t> </w:t>
      </w:r>
      <w:r w:rsidRPr="00AB49AA">
        <w:rPr>
          <w:rFonts w:ascii="Sylfaen" w:hAnsi="Sylfaen"/>
          <w:sz w:val="24"/>
          <w:szCs w:val="24"/>
          <w:lang w:val="ru-RU" w:bidi="ru-RU"/>
        </w:rPr>
        <w:t>причинах, обосновывающих выбор отобранного участника, и объявление о</w:t>
      </w:r>
      <w:r w:rsidRPr="00AB49AA">
        <w:rPr>
          <w:rFonts w:ascii="Sylfaen" w:hAnsi="Sylfaen"/>
          <w:sz w:val="24"/>
          <w:szCs w:val="24"/>
          <w:lang w:bidi="ru-RU"/>
        </w:rPr>
        <w:t> </w:t>
      </w:r>
      <w:r w:rsidRPr="00AB49AA">
        <w:rPr>
          <w:rFonts w:ascii="Sylfaen" w:hAnsi="Sylfaen"/>
          <w:sz w:val="24"/>
          <w:szCs w:val="24"/>
          <w:lang w:val="ru-RU" w:bidi="ru-RU"/>
        </w:rPr>
        <w:t>периоде ожидания</w:t>
      </w:r>
    </w:p>
    <w:p w14:paraId="6B0E41CC" w14:textId="77777777" w:rsidR="00922736" w:rsidRPr="00AB49AA" w:rsidRDefault="00922736" w:rsidP="00922736">
      <w:pPr>
        <w:jc w:val="both"/>
        <w:rPr>
          <w:rFonts w:ascii="Sylfaen" w:hAnsi="Sylfaen"/>
          <w:i/>
          <w:sz w:val="24"/>
          <w:szCs w:val="24"/>
          <w:lang w:val="ru-RU" w:bidi="ru-RU"/>
        </w:rPr>
      </w:pPr>
      <w:r w:rsidRPr="00AB49AA">
        <w:rPr>
          <w:rFonts w:ascii="Sylfaen" w:hAnsi="Sylfaen"/>
          <w:i/>
          <w:sz w:val="24"/>
          <w:szCs w:val="24"/>
          <w:lang w:val="ru-RU" w:bidi="ru-RU"/>
        </w:rPr>
        <w:t xml:space="preserve">Период ожидания в случае настоящей процедуры составляет </w:t>
      </w:r>
      <w:r w:rsidRPr="00AB49AA">
        <w:rPr>
          <w:rFonts w:ascii="Sylfaen" w:hAnsi="Sylfaen"/>
          <w:sz w:val="24"/>
          <w:szCs w:val="24"/>
          <w:lang w:val="ru-RU" w:bidi="ru-RU"/>
        </w:rPr>
        <w:t>"10"</w:t>
      </w:r>
      <w:r w:rsidRPr="00AB49AA">
        <w:rPr>
          <w:rFonts w:ascii="Sylfaen" w:hAnsi="Sylfaen"/>
          <w:i/>
          <w:sz w:val="24"/>
          <w:szCs w:val="24"/>
          <w:lang w:val="ru-RU" w:bidi="ru-RU"/>
        </w:rPr>
        <w:t xml:space="preserve"> календарных дней. Период ожидания:</w:t>
      </w:r>
    </w:p>
    <w:p w14:paraId="1CFF2187" w14:textId="77777777" w:rsidR="00922736" w:rsidRPr="00AB49AA" w:rsidRDefault="00922736" w:rsidP="00922736">
      <w:pPr>
        <w:numPr>
          <w:ilvl w:val="0"/>
          <w:numId w:val="1"/>
        </w:numPr>
        <w:jc w:val="both"/>
        <w:rPr>
          <w:rFonts w:ascii="Sylfaen" w:hAnsi="Sylfaen"/>
          <w:i/>
          <w:sz w:val="24"/>
          <w:szCs w:val="24"/>
          <w:lang w:val="ru-RU" w:bidi="ru-RU"/>
        </w:rPr>
      </w:pPr>
      <w:r w:rsidRPr="00AB49AA">
        <w:rPr>
          <w:rFonts w:ascii="Sylfaen" w:hAnsi="Sylfaen"/>
          <w:sz w:val="24"/>
          <w:szCs w:val="24"/>
          <w:lang w:val="ru-RU" w:bidi="ru-RU"/>
        </w:rPr>
        <w:t>не применим, если заявку подал только один участник, с которым заключается договор;</w:t>
      </w:r>
    </w:p>
    <w:p w14:paraId="02B5F99C" w14:textId="77777777" w:rsidR="00922736" w:rsidRPr="00AB49AA" w:rsidRDefault="00922736" w:rsidP="00922736">
      <w:pPr>
        <w:numPr>
          <w:ilvl w:val="0"/>
          <w:numId w:val="1"/>
        </w:numPr>
        <w:jc w:val="both"/>
        <w:rPr>
          <w:rFonts w:ascii="Sylfaen" w:hAnsi="Sylfaen"/>
          <w:sz w:val="24"/>
          <w:szCs w:val="24"/>
          <w:lang w:val="ru-RU" w:bidi="ru-RU"/>
        </w:rPr>
      </w:pPr>
      <w:r w:rsidRPr="00AB49AA">
        <w:rPr>
          <w:rFonts w:ascii="Sylfaen" w:hAnsi="Sylfaen"/>
          <w:sz w:val="24"/>
          <w:szCs w:val="24"/>
          <w:lang w:val="ru-RU" w:bidi="ru-RU"/>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1A3586AD" w14:textId="77777777" w:rsidR="00922736" w:rsidRPr="00AB49AA" w:rsidRDefault="00922736" w:rsidP="00922736">
      <w:pPr>
        <w:jc w:val="both"/>
        <w:rPr>
          <w:rFonts w:ascii="Sylfaen" w:hAnsi="Sylfaen"/>
          <w:sz w:val="24"/>
          <w:szCs w:val="24"/>
          <w:lang w:val="ru-RU" w:bidi="ru-RU"/>
        </w:rPr>
      </w:pPr>
    </w:p>
    <w:p w14:paraId="127C6CC0" w14:textId="77777777" w:rsidR="00922736" w:rsidRPr="00AB49AA" w:rsidRDefault="00922736" w:rsidP="00922736">
      <w:pPr>
        <w:jc w:val="both"/>
        <w:rPr>
          <w:rFonts w:ascii="Sylfaen" w:hAnsi="Sylfaen"/>
          <w:sz w:val="24"/>
          <w:szCs w:val="24"/>
          <w:lang w:val="ru-RU" w:bidi="ru-RU"/>
        </w:rPr>
      </w:pPr>
      <w:r w:rsidRPr="00AB49AA">
        <w:rPr>
          <w:rFonts w:ascii="Sylfaen" w:hAnsi="Sylfaen"/>
          <w:sz w:val="24"/>
          <w:szCs w:val="24"/>
          <w:lang w:val="ru-RU" w:bidi="ru-RU"/>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A64BA52" w14:textId="77777777" w:rsidR="001D1637" w:rsidRPr="00AB49AA" w:rsidRDefault="001D1637" w:rsidP="001D1637">
      <w:pPr>
        <w:jc w:val="center"/>
        <w:rPr>
          <w:rFonts w:ascii="Sylfaen" w:hAnsi="Sylfaen"/>
          <w:b/>
          <w:sz w:val="24"/>
          <w:szCs w:val="24"/>
          <w:lang w:val="ru-RU" w:bidi="ru-RU"/>
        </w:rPr>
      </w:pPr>
      <w:r w:rsidRPr="00AB49AA">
        <w:rPr>
          <w:rFonts w:ascii="Sylfaen" w:hAnsi="Sylfaen"/>
          <w:b/>
          <w:sz w:val="24"/>
          <w:szCs w:val="24"/>
          <w:lang w:val="ru-RU" w:bidi="ru-RU"/>
        </w:rPr>
        <w:t>8. ЗАКЛЮЧЕНИЕ ДОГОВОРА</w:t>
      </w:r>
    </w:p>
    <w:p w14:paraId="154CBAF3" w14:textId="77777777" w:rsidR="005D7CB6" w:rsidRPr="00AB49AA" w:rsidRDefault="005D7CB6" w:rsidP="005D7CB6">
      <w:pPr>
        <w:jc w:val="both"/>
        <w:rPr>
          <w:rFonts w:ascii="Sylfaen" w:hAnsi="Sylfaen"/>
          <w:iCs/>
          <w:sz w:val="24"/>
          <w:szCs w:val="24"/>
          <w:lang w:val="ru-RU" w:bidi="ru-RU"/>
        </w:rPr>
      </w:pPr>
      <w:r w:rsidRPr="00AB49AA">
        <w:rPr>
          <w:rFonts w:ascii="Sylfaen" w:hAnsi="Sylfaen"/>
          <w:iCs/>
          <w:sz w:val="24"/>
          <w:szCs w:val="24"/>
          <w:lang w:val="ru-RU" w:bidi="ru-RU"/>
        </w:rPr>
        <w:t>8.1.</w:t>
      </w:r>
      <w:r w:rsidRPr="00AB49AA">
        <w:rPr>
          <w:rFonts w:ascii="Sylfaen" w:hAnsi="Sylfaen"/>
          <w:iCs/>
          <w:sz w:val="24"/>
          <w:szCs w:val="24"/>
          <w:lang w:val="ru-RU" w:bidi="ru-RU"/>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BACC9FB" w14:textId="77777777" w:rsidR="005D7CB6" w:rsidRPr="00AB49AA" w:rsidRDefault="005D7CB6" w:rsidP="005D7CB6">
      <w:pPr>
        <w:jc w:val="both"/>
        <w:rPr>
          <w:rFonts w:ascii="Sylfaen" w:hAnsi="Sylfaen"/>
          <w:iCs/>
          <w:sz w:val="24"/>
          <w:szCs w:val="24"/>
          <w:lang w:val="ru-RU" w:bidi="ru-RU"/>
        </w:rPr>
      </w:pPr>
      <w:r w:rsidRPr="00AB49AA">
        <w:rPr>
          <w:rFonts w:ascii="Sylfaen" w:hAnsi="Sylfaen"/>
          <w:iCs/>
          <w:sz w:val="24"/>
          <w:szCs w:val="24"/>
          <w:lang w:val="ru-RU" w:bidi="ru-RU"/>
        </w:rPr>
        <w:t>8.2.</w:t>
      </w:r>
      <w:r w:rsidRPr="00AB49AA">
        <w:rPr>
          <w:rFonts w:ascii="Sylfaen" w:hAnsi="Sylfaen"/>
          <w:iCs/>
          <w:sz w:val="24"/>
          <w:szCs w:val="24"/>
          <w:lang w:val="ru-RU" w:bidi="ru-RU"/>
        </w:rPr>
        <w:tab/>
        <w:t>На четвертый рабочий день, следующий за окончанием периода ожидания, установленного пунктом 7.23.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7.23 части 1 настоящего Приглашения.</w:t>
      </w:r>
    </w:p>
    <w:p w14:paraId="6ECD6385" w14:textId="77777777" w:rsidR="00901402" w:rsidRPr="00AB49AA" w:rsidRDefault="00901402" w:rsidP="00901402">
      <w:pPr>
        <w:jc w:val="both"/>
        <w:rPr>
          <w:rFonts w:ascii="Sylfaen" w:hAnsi="Sylfaen"/>
          <w:iCs/>
          <w:sz w:val="24"/>
          <w:szCs w:val="24"/>
          <w:lang w:val="ru-RU" w:bidi="ru-RU"/>
        </w:rPr>
      </w:pPr>
      <w:r w:rsidRPr="00AB49AA">
        <w:rPr>
          <w:rFonts w:ascii="Sylfaen" w:hAnsi="Sylfaen"/>
          <w:iCs/>
          <w:sz w:val="24"/>
          <w:szCs w:val="24"/>
          <w:lang w:val="ru-RU" w:bidi="ru-RU"/>
        </w:rPr>
        <w:t>8.3.</w:t>
      </w:r>
      <w:r w:rsidRPr="00AB49AA">
        <w:rPr>
          <w:rFonts w:ascii="Sylfaen" w:hAnsi="Sylfaen"/>
          <w:iCs/>
          <w:sz w:val="24"/>
          <w:szCs w:val="24"/>
          <w:lang w:val="ru-RU" w:bidi="ru-RU"/>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86FCE24" w14:textId="77777777" w:rsidR="00901402" w:rsidRPr="00AB49AA" w:rsidRDefault="00901402" w:rsidP="00901402">
      <w:pPr>
        <w:jc w:val="both"/>
        <w:rPr>
          <w:rFonts w:ascii="Sylfaen" w:hAnsi="Sylfaen"/>
          <w:iCs/>
          <w:sz w:val="24"/>
          <w:szCs w:val="24"/>
          <w:lang w:val="ru-RU" w:bidi="ru-RU"/>
        </w:rPr>
      </w:pPr>
      <w:r w:rsidRPr="00AB49AA">
        <w:rPr>
          <w:rFonts w:ascii="Sylfaen" w:hAnsi="Sylfaen"/>
          <w:iCs/>
          <w:sz w:val="24"/>
          <w:szCs w:val="24"/>
          <w:lang w:val="ru-RU" w:bidi="ru-RU"/>
        </w:rPr>
        <w:t>8.4.</w:t>
      </w:r>
      <w:r w:rsidRPr="00AB49AA">
        <w:rPr>
          <w:rFonts w:ascii="Sylfaen" w:hAnsi="Sylfaen"/>
          <w:iCs/>
          <w:sz w:val="24"/>
          <w:szCs w:val="24"/>
          <w:lang w:val="ru-RU" w:bidi="ru-RU"/>
        </w:rPr>
        <w:tab/>
        <w:t>Если отобранный участник  после получения уведомления о заключении договора и проекта договора в срок, предусмотренный пунктом 9.1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54441969" w14:textId="77777777" w:rsidR="00901402" w:rsidRPr="00AB49AA" w:rsidRDefault="00901402" w:rsidP="00901402">
      <w:pPr>
        <w:jc w:val="both"/>
        <w:rPr>
          <w:rFonts w:ascii="Sylfaen" w:hAnsi="Sylfaen"/>
          <w:iCs/>
          <w:sz w:val="24"/>
          <w:szCs w:val="24"/>
          <w:lang w:val="ru-RU" w:bidi="ru-RU"/>
        </w:rPr>
      </w:pPr>
      <w:r w:rsidRPr="00AB49AA">
        <w:rPr>
          <w:rFonts w:ascii="Sylfaen" w:hAnsi="Sylfaen"/>
          <w:iCs/>
          <w:sz w:val="24"/>
          <w:szCs w:val="24"/>
          <w:lang w:val="ru-RU" w:bidi="ru-RU"/>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38FC548" w14:textId="77777777" w:rsidR="00F96910" w:rsidRPr="00AB49AA" w:rsidRDefault="00F96910" w:rsidP="00F96910">
      <w:pPr>
        <w:jc w:val="both"/>
        <w:rPr>
          <w:rFonts w:ascii="Sylfaen" w:hAnsi="Sylfaen"/>
          <w:i/>
          <w:iCs/>
          <w:sz w:val="24"/>
          <w:szCs w:val="24"/>
          <w:lang w:val="ru-RU" w:bidi="ru-RU"/>
        </w:rPr>
      </w:pPr>
      <w:r w:rsidRPr="00AB49AA">
        <w:rPr>
          <w:rFonts w:ascii="Sylfaen" w:hAnsi="Sylfaen"/>
          <w:iCs/>
          <w:sz w:val="24"/>
          <w:szCs w:val="24"/>
          <w:lang w:val="ru-RU" w:bidi="ru-RU"/>
        </w:rPr>
        <w:t>8.5.</w:t>
      </w:r>
      <w:r w:rsidRPr="00AB49AA">
        <w:rPr>
          <w:rFonts w:ascii="Sylfaen" w:hAnsi="Sylfaen"/>
          <w:iCs/>
          <w:sz w:val="24"/>
          <w:szCs w:val="24"/>
          <w:lang w:val="ru-RU" w:bidi="ru-RU"/>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Pr="00AB49AA">
        <w:rPr>
          <w:rFonts w:ascii="Sylfaen" w:hAnsi="Sylfaen"/>
          <w:iCs/>
          <w:sz w:val="24"/>
          <w:szCs w:val="24"/>
          <w:lang w:val="hy-AM" w:bidi="ru-RU"/>
        </w:rPr>
        <w:t>,</w:t>
      </w:r>
      <w:r w:rsidRPr="00AB49AA">
        <w:rPr>
          <w:rFonts w:ascii="Sylfaen" w:hAnsi="Sylfaen"/>
          <w:iCs/>
          <w:sz w:val="24"/>
          <w:szCs w:val="24"/>
          <w:lang w:val="ru-RU" w:bidi="ru-RU"/>
        </w:rPr>
        <w:t xml:space="preserve"> размера предоплаты или увеличению</w:t>
      </w:r>
      <w:r w:rsidRPr="00AB49AA">
        <w:rPr>
          <w:rFonts w:ascii="Sylfaen" w:hAnsi="Sylfaen"/>
          <w:iCs/>
          <w:sz w:val="24"/>
          <w:szCs w:val="24"/>
          <w:lang w:val="hy-AM" w:bidi="ru-RU"/>
        </w:rPr>
        <w:t xml:space="preserve"> </w:t>
      </w:r>
      <w:r w:rsidRPr="00AB49AA">
        <w:rPr>
          <w:rFonts w:ascii="Sylfaen" w:hAnsi="Sylfaen"/>
          <w:iCs/>
          <w:sz w:val="24"/>
          <w:szCs w:val="24"/>
          <w:lang w:val="ru-RU" w:bidi="ru-RU"/>
        </w:rPr>
        <w:t>цены, предложенной отобранным участником.</w:t>
      </w:r>
      <w:r w:rsidRPr="00AB49AA">
        <w:rPr>
          <w:rFonts w:ascii="Sylfaen" w:hAnsi="Sylfaen"/>
          <w:i/>
          <w:iCs/>
          <w:sz w:val="24"/>
          <w:szCs w:val="24"/>
          <w:lang w:val="ru-RU" w:bidi="ru-RU"/>
        </w:rPr>
        <w:t xml:space="preserve"> </w:t>
      </w:r>
    </w:p>
    <w:p w14:paraId="4D9049D3" w14:textId="77777777" w:rsidR="00F96910" w:rsidRPr="00AB49AA" w:rsidRDefault="00F96910" w:rsidP="00F96910">
      <w:pPr>
        <w:jc w:val="center"/>
        <w:rPr>
          <w:rFonts w:ascii="Sylfaen" w:hAnsi="Sylfaen"/>
          <w:i/>
          <w:iCs/>
          <w:sz w:val="24"/>
          <w:szCs w:val="24"/>
          <w:lang w:val="ru-RU" w:bidi="ru-RU"/>
        </w:rPr>
      </w:pPr>
    </w:p>
    <w:p w14:paraId="336D085B" w14:textId="77777777" w:rsidR="005D7CB6" w:rsidRPr="00AB49AA" w:rsidRDefault="00F96910" w:rsidP="002F7C90">
      <w:pPr>
        <w:jc w:val="center"/>
        <w:rPr>
          <w:rFonts w:ascii="Sylfaen" w:hAnsi="Sylfaen"/>
          <w:b/>
          <w:iCs/>
          <w:sz w:val="24"/>
          <w:szCs w:val="24"/>
          <w:lang w:val="ru-RU" w:bidi="ru-RU"/>
        </w:rPr>
      </w:pPr>
      <w:r w:rsidRPr="00AB49AA">
        <w:rPr>
          <w:rFonts w:ascii="Sylfaen" w:hAnsi="Sylfaen"/>
          <w:b/>
          <w:iCs/>
          <w:sz w:val="24"/>
          <w:szCs w:val="24"/>
          <w:lang w:val="ru-RU" w:bidi="ru-RU"/>
        </w:rPr>
        <w:t>9. ОБЕСПЕЧЕНИЯ КВАЛИФИКАЦИИ И ДОГОВОРА</w:t>
      </w:r>
    </w:p>
    <w:p w14:paraId="78E669B1" w14:textId="77777777" w:rsidR="002F7C90" w:rsidRPr="00AB49AA" w:rsidRDefault="002F7C90" w:rsidP="002F7C90">
      <w:pPr>
        <w:jc w:val="center"/>
        <w:rPr>
          <w:rFonts w:ascii="Sylfaen" w:hAnsi="Sylfaen"/>
          <w:b/>
          <w:iCs/>
          <w:sz w:val="24"/>
          <w:szCs w:val="24"/>
          <w:lang w:val="ru-RU" w:bidi="ru-RU"/>
        </w:rPr>
      </w:pPr>
    </w:p>
    <w:p w14:paraId="3A7194F3" w14:textId="77777777" w:rsidR="002F7C90" w:rsidRPr="00AB49AA" w:rsidRDefault="002F7C90" w:rsidP="002F7C90">
      <w:pPr>
        <w:jc w:val="both"/>
        <w:rPr>
          <w:rFonts w:ascii="Sylfaen" w:hAnsi="Sylfaen"/>
          <w:sz w:val="24"/>
          <w:szCs w:val="24"/>
          <w:lang w:val="ru-RU" w:bidi="ru-RU"/>
        </w:rPr>
      </w:pPr>
      <w:r w:rsidRPr="00AB49AA">
        <w:rPr>
          <w:rFonts w:ascii="Sylfaen" w:hAnsi="Sylfaen"/>
          <w:sz w:val="24"/>
          <w:szCs w:val="24"/>
          <w:lang w:val="ru-RU" w:bidi="ru-RU"/>
        </w:rPr>
        <w:t>9.1.</w:t>
      </w:r>
      <w:r w:rsidRPr="00AB49AA">
        <w:rPr>
          <w:rFonts w:ascii="Sylfaen" w:hAnsi="Sylfaen"/>
          <w:sz w:val="24"/>
          <w:szCs w:val="24"/>
          <w:lang w:val="ru-RU" w:bidi="ru-RU"/>
        </w:rPr>
        <w:tab/>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14:paraId="326C0C9D" w14:textId="77777777" w:rsidR="001D1637" w:rsidRPr="00AB49AA" w:rsidRDefault="002F7C90" w:rsidP="005D7CB6">
      <w:pPr>
        <w:jc w:val="both"/>
        <w:rPr>
          <w:rFonts w:ascii="Sylfaen" w:hAnsi="Sylfaen"/>
          <w:sz w:val="24"/>
          <w:szCs w:val="24"/>
          <w:lang w:val="ru-RU" w:bidi="ru-RU"/>
        </w:rPr>
      </w:pPr>
      <w:r w:rsidRPr="00AB49AA">
        <w:rPr>
          <w:rFonts w:ascii="Sylfaen" w:hAnsi="Sylfaen"/>
          <w:sz w:val="24"/>
          <w:szCs w:val="24"/>
          <w:lang w:val="ru-RU" w:bidi="ru-RU"/>
        </w:rPr>
        <w:t xml:space="preserve">9.2 Размер обеспечения квалификации равен 15 процентам от цены </w:t>
      </w:r>
      <w:proofErr w:type="gramStart"/>
      <w:r w:rsidRPr="00AB49AA">
        <w:rPr>
          <w:rFonts w:ascii="Sylfaen" w:hAnsi="Sylfaen"/>
          <w:sz w:val="24"/>
          <w:szCs w:val="24"/>
          <w:lang w:val="ru-RU" w:bidi="ru-RU"/>
        </w:rPr>
        <w:t>закупки товаров</w:t>
      </w:r>
      <w:proofErr w:type="gramEnd"/>
      <w:r w:rsidRPr="00AB49AA">
        <w:rPr>
          <w:rFonts w:ascii="Sylfaen" w:hAnsi="Sylfaen"/>
          <w:sz w:val="24"/>
          <w:szCs w:val="24"/>
          <w:lang w:val="ru-RU" w:bidi="ru-RU"/>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3) или наличных денег. </w:t>
      </w:r>
      <w:proofErr w:type="gramStart"/>
      <w:r w:rsidRPr="00AB49AA">
        <w:rPr>
          <w:rFonts w:ascii="Sylfaen" w:hAnsi="Sylfaen"/>
          <w:sz w:val="24"/>
          <w:szCs w:val="24"/>
          <w:lang w:val="ru-RU" w:bidi="ru-RU"/>
        </w:rPr>
        <w:t>Причем  обеспечение</w:t>
      </w:r>
      <w:proofErr w:type="gramEnd"/>
      <w:r w:rsidRPr="00AB49AA">
        <w:rPr>
          <w:rFonts w:ascii="Sylfaen" w:hAnsi="Sylfaen"/>
          <w:sz w:val="24"/>
          <w:szCs w:val="24"/>
          <w:lang w:val="ru-RU" w:bidi="ru-RU"/>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762CB0CF" w14:textId="77777777" w:rsidR="002F7C90" w:rsidRPr="00AB49AA" w:rsidRDefault="002F7C90" w:rsidP="005D7CB6">
      <w:pPr>
        <w:jc w:val="both"/>
        <w:rPr>
          <w:rFonts w:ascii="Sylfaen" w:hAnsi="Sylfaen"/>
          <w:sz w:val="24"/>
          <w:szCs w:val="24"/>
          <w:lang w:val="ru-RU" w:bidi="ru-RU"/>
        </w:rPr>
      </w:pPr>
      <w:r w:rsidRPr="00AB49AA">
        <w:rPr>
          <w:rFonts w:ascii="Sylfaen" w:hAnsi="Sylfaen"/>
          <w:sz w:val="24"/>
          <w:szCs w:val="24"/>
          <w:lang w:val="ru-RU" w:bidi="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B87E3DF" w14:textId="77777777" w:rsidR="002F7C90" w:rsidRPr="00AB49AA" w:rsidRDefault="002F7C90" w:rsidP="002F7C90">
      <w:pPr>
        <w:jc w:val="both"/>
        <w:rPr>
          <w:rFonts w:ascii="Sylfaen" w:hAnsi="Sylfaen"/>
          <w:sz w:val="24"/>
          <w:szCs w:val="24"/>
          <w:lang w:val="ru-RU" w:bidi="ru-RU"/>
        </w:rPr>
      </w:pPr>
      <w:r w:rsidRPr="00AB49AA">
        <w:rPr>
          <w:rFonts w:ascii="Sylfaen" w:hAnsi="Sylfaen"/>
          <w:sz w:val="24"/>
          <w:szCs w:val="24"/>
          <w:lang w:val="ru-RU" w:bidi="ru-RU"/>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73DA06E" w14:textId="77777777" w:rsidR="002F7C90" w:rsidRPr="00AB49AA" w:rsidRDefault="002F7C90" w:rsidP="002F7C90">
      <w:pPr>
        <w:jc w:val="both"/>
        <w:rPr>
          <w:rFonts w:ascii="Sylfaen" w:hAnsi="Sylfaen"/>
          <w:sz w:val="24"/>
          <w:szCs w:val="24"/>
          <w:lang w:val="hy-AM" w:bidi="ru-RU"/>
        </w:rPr>
      </w:pPr>
      <w:r w:rsidRPr="00AB49AA">
        <w:rPr>
          <w:rFonts w:ascii="Sylfaen" w:hAnsi="Sylfaen"/>
          <w:sz w:val="24"/>
          <w:szCs w:val="24"/>
          <w:lang w:val="ru-RU" w:bidi="ru-RU"/>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AB49AA">
        <w:rPr>
          <w:rFonts w:ascii="Sylfaen" w:hAnsi="Sylfaen"/>
          <w:sz w:val="24"/>
          <w:szCs w:val="24"/>
          <w:lang w:val="ru-RU" w:bidi="ru-RU"/>
        </w:rPr>
        <w:t>в соответствии с требованиями</w:t>
      </w:r>
      <w:proofErr w:type="gramEnd"/>
      <w:r w:rsidRPr="00AB49AA">
        <w:rPr>
          <w:rFonts w:ascii="Sylfaen" w:hAnsi="Sylfaen"/>
          <w:sz w:val="24"/>
          <w:szCs w:val="24"/>
          <w:lang w:val="ru-RU" w:bidi="ru-RU"/>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32405B34" w14:textId="77777777" w:rsidR="002F7C90" w:rsidRPr="00AB49AA" w:rsidRDefault="002F7C90" w:rsidP="005D7CB6">
      <w:pPr>
        <w:jc w:val="both"/>
        <w:rPr>
          <w:rFonts w:ascii="Sylfaen" w:hAnsi="Sylfaen"/>
          <w:sz w:val="24"/>
          <w:szCs w:val="24"/>
          <w:lang w:val="hy-AM" w:bidi="ru-RU"/>
        </w:rPr>
      </w:pPr>
      <w:r w:rsidRPr="00AB49AA">
        <w:rPr>
          <w:rFonts w:ascii="Sylfaen" w:hAnsi="Sylfaen"/>
          <w:sz w:val="24"/>
          <w:szCs w:val="24"/>
          <w:lang w:val="hy-AM" w:bidi="ru-RU"/>
        </w:rPr>
        <w:t>Обеспечение квалификации в виде банковской гарантии выбранный участник представляет в соответствии с пр</w:t>
      </w:r>
      <w:r w:rsidR="003960BF" w:rsidRPr="00AB49AA">
        <w:rPr>
          <w:rFonts w:ascii="Sylfaen" w:hAnsi="Sylfaen"/>
          <w:sz w:val="24"/>
          <w:szCs w:val="24"/>
          <w:lang w:val="hy-AM" w:bidi="ru-RU"/>
        </w:rPr>
        <w:t>иложением 4 или приложением 4.1.</w:t>
      </w:r>
    </w:p>
    <w:p w14:paraId="69F7990E" w14:textId="77777777" w:rsidR="003960BF" w:rsidRPr="00AB49AA" w:rsidRDefault="003960BF" w:rsidP="003960BF">
      <w:pPr>
        <w:jc w:val="both"/>
        <w:rPr>
          <w:rFonts w:ascii="Sylfaen" w:hAnsi="Sylfaen"/>
          <w:sz w:val="24"/>
          <w:szCs w:val="24"/>
          <w:lang w:val="ru-RU" w:bidi="ru-RU"/>
        </w:rPr>
      </w:pPr>
      <w:r w:rsidRPr="00AB49AA">
        <w:rPr>
          <w:rFonts w:ascii="Sylfaen" w:hAnsi="Sylfaen"/>
          <w:sz w:val="24"/>
          <w:szCs w:val="24"/>
          <w:lang w:val="hy-AM" w:bidi="ru-RU"/>
        </w:rPr>
        <w:t xml:space="preserve">При этом, если договоры </w:t>
      </w:r>
      <w:r w:rsidRPr="00AB49AA">
        <w:rPr>
          <w:rFonts w:ascii="Sylfaen" w:hAnsi="Sylfaen"/>
          <w:sz w:val="24"/>
          <w:szCs w:val="24"/>
          <w:lang w:val="ru-RU" w:bidi="ru-RU"/>
        </w:rPr>
        <w:t>о закупке</w:t>
      </w:r>
      <w:r w:rsidRPr="00AB49AA">
        <w:rPr>
          <w:rFonts w:ascii="Sylfaen" w:hAnsi="Sylfaen"/>
          <w:sz w:val="24"/>
          <w:szCs w:val="24"/>
          <w:lang w:val="hy-AM" w:bidi="ru-RU"/>
        </w:rPr>
        <w:t xml:space="preserve"> </w:t>
      </w:r>
      <w:r w:rsidRPr="00AB49AA">
        <w:rPr>
          <w:rFonts w:ascii="Sylfaen" w:hAnsi="Sylfaen"/>
          <w:sz w:val="24"/>
          <w:szCs w:val="24"/>
          <w:lang w:val="ru-RU" w:bidi="ru-RU"/>
        </w:rPr>
        <w:t>работ</w:t>
      </w:r>
      <w:r w:rsidRPr="00AB49AA">
        <w:rPr>
          <w:rFonts w:ascii="Sylfaen" w:hAnsi="Sylfaen"/>
          <w:sz w:val="24"/>
          <w:szCs w:val="24"/>
          <w:lang w:val="hy-AM" w:bidi="ru-RU"/>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B49AA">
        <w:rPr>
          <w:rFonts w:ascii="Sylfaen" w:hAnsi="Sylfaen"/>
          <w:sz w:val="24"/>
          <w:szCs w:val="24"/>
          <w:lang w:val="ru-RU" w:bidi="ru-RU"/>
        </w:rPr>
        <w:t xml:space="preserve">выделенных </w:t>
      </w:r>
      <w:r w:rsidRPr="00AB49AA">
        <w:rPr>
          <w:rFonts w:ascii="Sylfaen" w:hAnsi="Sylfaen"/>
          <w:sz w:val="24"/>
          <w:szCs w:val="24"/>
          <w:lang w:val="hy-AM" w:bidi="ru-RU"/>
        </w:rPr>
        <w:t xml:space="preserve">финансовых </w:t>
      </w:r>
      <w:r w:rsidRPr="00AB49AA">
        <w:rPr>
          <w:rFonts w:ascii="Sylfaen" w:hAnsi="Sylfaen"/>
          <w:sz w:val="24"/>
          <w:szCs w:val="24"/>
          <w:lang w:val="ru-RU" w:bidi="ru-RU"/>
        </w:rPr>
        <w:t>средств</w:t>
      </w:r>
      <w:r w:rsidRPr="00AB49AA">
        <w:rPr>
          <w:rFonts w:ascii="Sylfaen" w:hAnsi="Sylfaen"/>
          <w:sz w:val="24"/>
          <w:szCs w:val="24"/>
          <w:lang w:val="hy-AM" w:bidi="ru-RU"/>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B49AA">
        <w:rPr>
          <w:rFonts w:ascii="Sylfaen" w:hAnsi="Sylfaen"/>
          <w:sz w:val="24"/>
          <w:szCs w:val="24"/>
          <w:lang w:val="ru-RU" w:bidi="ru-RU"/>
        </w:rPr>
        <w:t>.</w:t>
      </w:r>
    </w:p>
    <w:p w14:paraId="5AB78CA5" w14:textId="77777777" w:rsidR="003960BF" w:rsidRPr="00AB49AA" w:rsidRDefault="003960BF" w:rsidP="003960BF">
      <w:pPr>
        <w:jc w:val="both"/>
        <w:rPr>
          <w:rFonts w:ascii="Sylfaen" w:hAnsi="Sylfaen"/>
          <w:sz w:val="24"/>
          <w:szCs w:val="24"/>
          <w:lang w:val="ru-RU" w:bidi="ru-RU"/>
        </w:rPr>
      </w:pPr>
      <w:r w:rsidRPr="00AB49AA">
        <w:rPr>
          <w:rFonts w:ascii="Sylfaen" w:hAnsi="Sylfaen"/>
          <w:sz w:val="24"/>
          <w:szCs w:val="24"/>
          <w:lang w:val="ru-RU" w:bidi="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E9B789F" w14:textId="77777777" w:rsidR="003960BF" w:rsidRPr="00AB49AA" w:rsidRDefault="003960BF" w:rsidP="003960BF">
      <w:pPr>
        <w:jc w:val="both"/>
        <w:rPr>
          <w:rFonts w:ascii="Sylfaen" w:hAnsi="Sylfaen"/>
          <w:sz w:val="24"/>
          <w:szCs w:val="24"/>
          <w:lang w:val="ru-RU" w:bidi="ru-RU"/>
        </w:rPr>
      </w:pPr>
      <w:r w:rsidRPr="00AB49AA">
        <w:rPr>
          <w:rFonts w:ascii="Sylfaen" w:hAnsi="Sylfaen"/>
          <w:sz w:val="24"/>
          <w:szCs w:val="24"/>
          <w:lang w:val="ru-RU" w:bidi="ru-RU"/>
        </w:rPr>
        <w:t>9.3.</w:t>
      </w:r>
      <w:r w:rsidRPr="00AB49AA">
        <w:rPr>
          <w:rFonts w:ascii="Sylfaen" w:hAnsi="Sylfaen"/>
          <w:sz w:val="24"/>
          <w:szCs w:val="24"/>
          <w:lang w:val="ru-RU" w:bidi="ru-RU"/>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виде соглашения о неустойке (приложение 4) или наличных денег. </w:t>
      </w:r>
    </w:p>
    <w:p w14:paraId="3D6F4E11" w14:textId="77777777" w:rsidR="009C70FE" w:rsidRPr="00AB49AA" w:rsidRDefault="009C70FE" w:rsidP="009C70FE">
      <w:pPr>
        <w:jc w:val="both"/>
        <w:rPr>
          <w:rFonts w:ascii="Sylfaen" w:hAnsi="Sylfaen"/>
          <w:sz w:val="24"/>
          <w:szCs w:val="24"/>
          <w:lang w:val="ru-RU" w:bidi="ru-RU"/>
        </w:rPr>
      </w:pPr>
      <w:r w:rsidRPr="00AB49AA">
        <w:rPr>
          <w:rFonts w:ascii="Sylfaen" w:hAnsi="Sylfaen"/>
          <w:sz w:val="24"/>
          <w:szCs w:val="24"/>
          <w:lang w:val="ru-RU" w:bidi="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w:t>
      </w:r>
      <w:proofErr w:type="spellStart"/>
      <w:r w:rsidRPr="00AB49AA">
        <w:rPr>
          <w:rFonts w:ascii="Sylfaen" w:hAnsi="Sylfaen"/>
          <w:sz w:val="24"/>
          <w:szCs w:val="24"/>
          <w:lang w:val="ru-RU" w:bidi="ru-RU"/>
        </w:rPr>
        <w:t>догогвора</w:t>
      </w:r>
      <w:proofErr w:type="spellEnd"/>
      <w:r w:rsidRPr="00AB49AA">
        <w:rPr>
          <w:rFonts w:ascii="Sylfaen" w:hAnsi="Sylfaen"/>
          <w:sz w:val="24"/>
          <w:szCs w:val="24"/>
          <w:lang w:val="ru-RU" w:bidi="ru-RU"/>
        </w:rPr>
        <w:t xml:space="preserve"> его сумма исчисляется по отношению к сумме цен закупок представленных лотов с учетом требований 9-ого подпункта 32-ого пункта. </w:t>
      </w:r>
    </w:p>
    <w:p w14:paraId="7212C800" w14:textId="77777777" w:rsidR="009C70FE" w:rsidRPr="00AB49AA" w:rsidRDefault="009C70FE" w:rsidP="009C70FE">
      <w:pPr>
        <w:jc w:val="both"/>
        <w:rPr>
          <w:rFonts w:ascii="Sylfaen" w:hAnsi="Sylfaen"/>
          <w:sz w:val="24"/>
          <w:szCs w:val="24"/>
          <w:lang w:val="ru-RU" w:bidi="ru-RU"/>
        </w:rPr>
      </w:pPr>
      <w:r w:rsidRPr="00AB49AA">
        <w:rPr>
          <w:rFonts w:ascii="Sylfaen" w:hAnsi="Sylfaen"/>
          <w:sz w:val="24"/>
          <w:szCs w:val="24"/>
          <w:lang w:val="ru-RU" w:bidi="ru-RU"/>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558FA26F" w14:textId="77777777" w:rsidR="009C70FE" w:rsidRPr="00AB49AA" w:rsidRDefault="009C70FE" w:rsidP="009C70FE">
      <w:pPr>
        <w:jc w:val="both"/>
        <w:rPr>
          <w:rFonts w:ascii="Sylfaen" w:hAnsi="Sylfaen"/>
          <w:sz w:val="24"/>
          <w:szCs w:val="24"/>
          <w:lang w:val="ru-RU" w:bidi="ru-RU"/>
        </w:rPr>
      </w:pPr>
      <w:r w:rsidRPr="00AB49AA">
        <w:rPr>
          <w:rFonts w:ascii="Sylfaen" w:hAnsi="Sylfaen"/>
          <w:sz w:val="24"/>
          <w:szCs w:val="24"/>
          <w:lang w:val="ru-RU" w:bidi="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14:paraId="02574EAD" w14:textId="77777777" w:rsidR="003960BF" w:rsidRPr="00AB49AA" w:rsidRDefault="009C70FE" w:rsidP="003960BF">
      <w:pPr>
        <w:jc w:val="both"/>
        <w:rPr>
          <w:rFonts w:ascii="Sylfaen" w:hAnsi="Sylfaen"/>
          <w:sz w:val="24"/>
          <w:szCs w:val="24"/>
          <w:lang w:val="hy-AM" w:bidi="ru-RU"/>
        </w:rPr>
      </w:pPr>
      <w:r w:rsidRPr="00AB49AA">
        <w:rPr>
          <w:rFonts w:ascii="Sylfaen" w:hAnsi="Sylfaen"/>
          <w:sz w:val="24"/>
          <w:szCs w:val="24"/>
          <w:lang w:val="ru-RU" w:bidi="ru-RU"/>
        </w:rPr>
        <w:t>9.4 Если процедура закупки организована на основании части 6 статьи 15 Закона и на момент возникновения права на заключение договора не предусмотрены финансовые средства, то квалификационное и договорное обеспечение представляются в виде одностороннего заявления в виде неустойки или наличных денег. Если для полного исполнения договора и в дальнейшем требуются финансовые средства, то договор и квалификационное обеспечение в части выделенных финансовых средств представляются в виде банковской гарантии или наличных денег, а в части требуемых финансовых средств-в виде неустойки или наличных денег</w:t>
      </w:r>
      <w:r w:rsidRPr="00AB49AA">
        <w:rPr>
          <w:rFonts w:ascii="Sylfaen" w:hAnsi="Sylfaen"/>
          <w:sz w:val="24"/>
          <w:szCs w:val="24"/>
          <w:lang w:val="hy-AM" w:bidi="ru-RU"/>
        </w:rPr>
        <w:t>.</w:t>
      </w:r>
    </w:p>
    <w:p w14:paraId="6A71E7DC" w14:textId="77777777" w:rsidR="009C70FE" w:rsidRPr="00AB49AA" w:rsidRDefault="009C70FE" w:rsidP="003960BF">
      <w:pPr>
        <w:jc w:val="both"/>
        <w:rPr>
          <w:rFonts w:ascii="Sylfaen" w:hAnsi="Sylfaen"/>
          <w:sz w:val="24"/>
          <w:szCs w:val="24"/>
          <w:lang w:val="hy-AM" w:bidi="ru-RU"/>
        </w:rPr>
      </w:pPr>
      <w:r w:rsidRPr="00AB49AA">
        <w:rPr>
          <w:rFonts w:ascii="Sylfaen" w:hAnsi="Sylfaen"/>
          <w:sz w:val="24"/>
          <w:szCs w:val="24"/>
          <w:lang w:val="hy-AM" w:bidi="ru-RU"/>
        </w:rPr>
        <w:t>9.5. В случае, если договором предусмотрено условие предоставления предоплаты заказчиком, выбранный участник представляет заказчику также обеспечение предоплаты в размере предоплаты, в виде банков</w:t>
      </w:r>
      <w:r w:rsidR="0001760C" w:rsidRPr="00AB49AA">
        <w:rPr>
          <w:rFonts w:ascii="Sylfaen" w:hAnsi="Sylfaen"/>
          <w:sz w:val="24"/>
          <w:szCs w:val="24"/>
          <w:lang w:val="hy-AM" w:bidi="ru-RU"/>
        </w:rPr>
        <w:t>ской гарантии (приложение 5.2).</w:t>
      </w:r>
    </w:p>
    <w:p w14:paraId="2ED8D8CA" w14:textId="77777777" w:rsidR="00FF37AA" w:rsidRPr="00AB49AA" w:rsidRDefault="0001760C" w:rsidP="003960BF">
      <w:pPr>
        <w:jc w:val="both"/>
        <w:rPr>
          <w:rFonts w:ascii="Sylfaen" w:hAnsi="Sylfaen"/>
          <w:sz w:val="24"/>
          <w:szCs w:val="24"/>
          <w:lang w:val="ru-RU" w:bidi="ru-RU"/>
        </w:rPr>
      </w:pPr>
      <w:r w:rsidRPr="00AB49AA">
        <w:rPr>
          <w:rFonts w:ascii="Sylfaen" w:hAnsi="Sylfaen"/>
          <w:sz w:val="24"/>
          <w:szCs w:val="24"/>
          <w:lang w:val="ru-RU" w:bidi="ru-RU"/>
        </w:rPr>
        <w:t>9.6. Если вследствие неисполнения или ненадлежащего исполнения договора, заключенного в рамках процедуры закупки, какая-либо порция расторгается, то обеспечение квалификации и договора выплачивается только в размере суммы, рассчитанной в отношении этой порции</w:t>
      </w:r>
      <w:r w:rsidR="00FF37AA" w:rsidRPr="00AB49AA">
        <w:rPr>
          <w:rFonts w:ascii="Sylfaen" w:hAnsi="Sylfaen"/>
          <w:sz w:val="24"/>
          <w:szCs w:val="24"/>
          <w:lang w:val="ru-RU" w:bidi="ru-RU"/>
        </w:rPr>
        <w:t>.</w:t>
      </w:r>
    </w:p>
    <w:p w14:paraId="50017D25" w14:textId="77777777" w:rsidR="00FF37AA" w:rsidRPr="00AB49AA" w:rsidRDefault="00FF37AA" w:rsidP="003960BF">
      <w:pPr>
        <w:jc w:val="both"/>
        <w:rPr>
          <w:rFonts w:ascii="Sylfaen" w:hAnsi="Sylfaen"/>
          <w:sz w:val="24"/>
          <w:szCs w:val="24"/>
          <w:lang w:val="ru-RU" w:bidi="ru-RU"/>
        </w:rPr>
      </w:pPr>
      <w:r w:rsidRPr="00AB49AA">
        <w:rPr>
          <w:rFonts w:ascii="Sylfaen" w:hAnsi="Sylfaen"/>
          <w:sz w:val="24"/>
          <w:szCs w:val="24"/>
          <w:lang w:val="ru-RU" w:bidi="ru-RU"/>
        </w:rPr>
        <w:t>9</w:t>
      </w:r>
      <w:r w:rsidRPr="00AB49AA">
        <w:rPr>
          <w:rFonts w:ascii="Sylfaen" w:hAnsi="Sylfaen"/>
          <w:sz w:val="24"/>
          <w:szCs w:val="24"/>
          <w:lang w:val="hy-AM" w:bidi="ru-RU"/>
        </w:rPr>
        <w:t xml:space="preserve">.7 </w:t>
      </w:r>
      <w:r w:rsidRPr="00AB49AA">
        <w:rPr>
          <w:rFonts w:ascii="Sylfaen" w:hAnsi="Sylfaen"/>
          <w:sz w:val="24"/>
          <w:szCs w:val="24"/>
          <w:lang w:val="ru-RU" w:bidi="ru-RU"/>
        </w:rPr>
        <w:t xml:space="preserve">Если требование о выплате обеспечения отклоняется банком или министерством финансов РА по причине неполного представления требования или прилагаемых к нему документов, то руководитель заказчика письменно представляет новое требование в течение двух рабочих дней, </w:t>
      </w:r>
      <w:r w:rsidR="00E7364E" w:rsidRPr="00AB49AA">
        <w:rPr>
          <w:rFonts w:ascii="Sylfaen" w:hAnsi="Sylfaen"/>
          <w:sz w:val="24"/>
          <w:szCs w:val="24"/>
          <w:lang w:val="ru-RU" w:bidi="ru-RU"/>
        </w:rPr>
        <w:t>следующих за получением отказа.</w:t>
      </w:r>
    </w:p>
    <w:p w14:paraId="642AE462" w14:textId="77777777" w:rsidR="00E7364E" w:rsidRPr="00AB49AA" w:rsidRDefault="00E7364E" w:rsidP="00E7364E">
      <w:pPr>
        <w:jc w:val="both"/>
        <w:rPr>
          <w:rFonts w:ascii="Sylfaen" w:hAnsi="Sylfaen"/>
          <w:sz w:val="24"/>
          <w:szCs w:val="24"/>
          <w:lang w:val="ru-RU" w:bidi="ru-RU"/>
        </w:rPr>
      </w:pPr>
      <w:r w:rsidRPr="00AB49AA">
        <w:rPr>
          <w:rFonts w:ascii="Sylfaen" w:hAnsi="Sylfaen"/>
          <w:sz w:val="24"/>
          <w:szCs w:val="24"/>
          <w:lang w:val="ru-RU" w:bidi="ru-RU"/>
        </w:rPr>
        <w:t>9.8 Руководитель заказчика письменно уведомляет о возврате договора или обеспечения квалификации՝</w:t>
      </w:r>
    </w:p>
    <w:p w14:paraId="5C886BAD" w14:textId="77777777" w:rsidR="00E7364E" w:rsidRPr="00AB49AA" w:rsidRDefault="00E7364E" w:rsidP="00E7364E">
      <w:pPr>
        <w:jc w:val="both"/>
        <w:rPr>
          <w:rFonts w:ascii="Sylfaen" w:hAnsi="Sylfaen"/>
          <w:sz w:val="24"/>
          <w:szCs w:val="24"/>
          <w:lang w:val="ru-RU" w:bidi="ru-RU"/>
        </w:rPr>
      </w:pPr>
      <w:r w:rsidRPr="00AB49AA">
        <w:rPr>
          <w:rFonts w:ascii="Sylfaen" w:hAnsi="Sylfaen"/>
          <w:sz w:val="24"/>
          <w:szCs w:val="24"/>
          <w:lang w:val="ru-RU" w:bidi="ru-RU"/>
        </w:rPr>
        <w:t>- в случае обеспечения, представленного в виде наличных денег, в Министерство финансов РА в течение пяти рабочих дней, следующих за днем возникновения основания возврата обеспечения, приложив копию документа, представленного заявкой, обосновывающей выплату;</w:t>
      </w:r>
    </w:p>
    <w:p w14:paraId="7897B126" w14:textId="77777777" w:rsidR="00E7364E" w:rsidRPr="00AB49AA" w:rsidRDefault="00E7364E" w:rsidP="00E7364E">
      <w:pPr>
        <w:jc w:val="both"/>
        <w:rPr>
          <w:rFonts w:ascii="Sylfaen" w:hAnsi="Sylfaen"/>
          <w:sz w:val="24"/>
          <w:szCs w:val="24"/>
          <w:lang w:val="ru-RU" w:bidi="ru-RU"/>
        </w:rPr>
      </w:pPr>
      <w:r w:rsidRPr="00AB49AA">
        <w:rPr>
          <w:rFonts w:ascii="Sylfaen" w:hAnsi="Sylfaen"/>
          <w:sz w:val="24"/>
          <w:szCs w:val="24"/>
          <w:lang w:val="ru-RU" w:bidi="ru-RU"/>
        </w:rPr>
        <w:t>- в случае обеспечения, представленного в виде банковской гарантии, - банку, выпустившему гарантию, в течение пяти рабочих дней, следующих за днем возникновения основания возврата обеспечения,</w:t>
      </w:r>
    </w:p>
    <w:p w14:paraId="6E73EED2" w14:textId="77777777" w:rsidR="00E7364E" w:rsidRPr="00AB49AA" w:rsidRDefault="00E7364E" w:rsidP="00E7364E">
      <w:pPr>
        <w:jc w:val="both"/>
        <w:rPr>
          <w:rFonts w:ascii="Sylfaen" w:hAnsi="Sylfaen"/>
          <w:sz w:val="24"/>
          <w:szCs w:val="24"/>
          <w:lang w:val="ru-RU" w:bidi="ru-RU"/>
        </w:rPr>
      </w:pPr>
      <w:r w:rsidRPr="00AB49AA">
        <w:rPr>
          <w:rFonts w:ascii="Sylfaen" w:hAnsi="Sylfaen"/>
          <w:sz w:val="24"/>
          <w:szCs w:val="24"/>
          <w:lang w:val="ru-RU" w:bidi="ru-RU"/>
        </w:rPr>
        <w:t xml:space="preserve">- в случае обеспечения, представленного в виде неустойки, - представившему его участнику в течение пяти рабочих дней со дня возникновения основания возврата </w:t>
      </w:r>
      <w:proofErr w:type="spellStart"/>
      <w:r w:rsidRPr="00AB49AA">
        <w:rPr>
          <w:rFonts w:ascii="Sylfaen" w:hAnsi="Sylfaen"/>
          <w:sz w:val="24"/>
          <w:szCs w:val="24"/>
          <w:lang w:val="ru-RU" w:bidi="ru-RU"/>
        </w:rPr>
        <w:t>обеспечени</w:t>
      </w:r>
      <w:proofErr w:type="spellEnd"/>
      <w:r w:rsidRPr="00AB49AA">
        <w:rPr>
          <w:rFonts w:ascii="Sylfaen" w:hAnsi="Sylfaen"/>
          <w:sz w:val="24"/>
          <w:szCs w:val="24"/>
          <w:lang w:val="ru-RU" w:bidi="ru-RU"/>
        </w:rPr>
        <w:t>.</w:t>
      </w:r>
    </w:p>
    <w:p w14:paraId="709DDD68" w14:textId="77777777" w:rsidR="004F1FC4" w:rsidRPr="00AB49AA" w:rsidRDefault="004F1FC4" w:rsidP="004F1FC4">
      <w:pPr>
        <w:jc w:val="both"/>
        <w:rPr>
          <w:rFonts w:ascii="Sylfaen" w:hAnsi="Sylfaen"/>
          <w:sz w:val="24"/>
          <w:szCs w:val="24"/>
          <w:lang w:val="ru-RU" w:bidi="ru-RU"/>
        </w:rPr>
      </w:pPr>
    </w:p>
    <w:p w14:paraId="7343C701" w14:textId="77777777" w:rsidR="004F1FC4" w:rsidRPr="00AB49AA" w:rsidRDefault="004F1FC4" w:rsidP="004F1FC4">
      <w:pPr>
        <w:jc w:val="center"/>
        <w:rPr>
          <w:rFonts w:ascii="Sylfaen" w:hAnsi="Sylfaen"/>
          <w:b/>
          <w:sz w:val="24"/>
          <w:szCs w:val="24"/>
          <w:lang w:val="ru-RU" w:bidi="ru-RU"/>
        </w:rPr>
      </w:pPr>
      <w:r w:rsidRPr="00AB49AA">
        <w:rPr>
          <w:rFonts w:ascii="Sylfaen" w:hAnsi="Sylfaen"/>
          <w:b/>
          <w:sz w:val="24"/>
          <w:szCs w:val="24"/>
          <w:lang w:val="ru-RU" w:bidi="ru-RU"/>
        </w:rPr>
        <w:t>10. ОБЪЯВЛЕНИЕ ПРОЦЕДУРЫ НЕСОСТОЯВШЕЙСЯ</w:t>
      </w:r>
    </w:p>
    <w:p w14:paraId="0A3664AE" w14:textId="77777777" w:rsidR="004F1FC4" w:rsidRPr="00AB49AA" w:rsidRDefault="004F1FC4" w:rsidP="004F1FC4">
      <w:pPr>
        <w:jc w:val="center"/>
        <w:rPr>
          <w:rFonts w:ascii="Sylfaen" w:hAnsi="Sylfaen"/>
          <w:b/>
          <w:sz w:val="24"/>
          <w:szCs w:val="24"/>
          <w:lang w:val="ru-RU" w:bidi="ru-RU"/>
        </w:rPr>
      </w:pPr>
    </w:p>
    <w:p w14:paraId="63C12FAA"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10.1.</w:t>
      </w:r>
      <w:r w:rsidRPr="00AB49AA">
        <w:rPr>
          <w:rFonts w:ascii="Sylfaen" w:hAnsi="Sylfaen"/>
          <w:sz w:val="24"/>
          <w:szCs w:val="24"/>
          <w:lang w:val="ru-RU" w:bidi="ru-RU"/>
        </w:rPr>
        <w:tab/>
        <w:t>Согласно статье 37 Закона, Комиссия объявляет настоящую процедуру несостоявшейся, если:</w:t>
      </w:r>
    </w:p>
    <w:p w14:paraId="054E7F67"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1)</w:t>
      </w:r>
      <w:r w:rsidRPr="00AB49AA">
        <w:rPr>
          <w:rFonts w:ascii="Sylfaen" w:hAnsi="Sylfaen"/>
          <w:sz w:val="24"/>
          <w:szCs w:val="24"/>
          <w:lang w:val="ru-RU" w:bidi="ru-RU"/>
        </w:rPr>
        <w:tab/>
        <w:t>ни одна из заявок не соответствует условиям приглашения;</w:t>
      </w:r>
    </w:p>
    <w:p w14:paraId="2F7A4273"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2)</w:t>
      </w:r>
      <w:r w:rsidRPr="00AB49AA">
        <w:rPr>
          <w:rFonts w:ascii="Sylfaen" w:hAnsi="Sylfaen"/>
          <w:sz w:val="24"/>
          <w:szCs w:val="24"/>
          <w:lang w:val="ru-RU" w:bidi="ru-RU"/>
        </w:rPr>
        <w:tab/>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0053F9D1"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3)</w:t>
      </w:r>
      <w:r w:rsidRPr="00AB49AA">
        <w:rPr>
          <w:rFonts w:ascii="Sylfaen" w:hAnsi="Sylfaen"/>
          <w:sz w:val="24"/>
          <w:szCs w:val="24"/>
          <w:lang w:val="ru-RU" w:bidi="ru-RU"/>
        </w:rPr>
        <w:tab/>
        <w:t>не подано ни одной заявки;</w:t>
      </w:r>
    </w:p>
    <w:p w14:paraId="30A377B5"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4)</w:t>
      </w:r>
      <w:r w:rsidRPr="00AB49AA">
        <w:rPr>
          <w:rFonts w:ascii="Sylfaen" w:hAnsi="Sylfaen"/>
          <w:sz w:val="24"/>
          <w:szCs w:val="24"/>
          <w:lang w:val="ru-RU" w:bidi="ru-RU"/>
        </w:rPr>
        <w:tab/>
        <w:t>договор не заключается.</w:t>
      </w:r>
    </w:p>
    <w:p w14:paraId="0A3417C0" w14:textId="77777777" w:rsidR="004F1FC4" w:rsidRPr="00AB49AA" w:rsidRDefault="004F1FC4" w:rsidP="004F1FC4">
      <w:pPr>
        <w:jc w:val="both"/>
        <w:rPr>
          <w:rFonts w:ascii="Sylfaen" w:hAnsi="Sylfaen"/>
          <w:sz w:val="24"/>
          <w:szCs w:val="24"/>
          <w:lang w:val="ru-RU" w:bidi="ru-RU"/>
        </w:rPr>
      </w:pPr>
      <w:r w:rsidRPr="00AB49AA">
        <w:rPr>
          <w:rFonts w:ascii="Sylfaen" w:hAnsi="Sylfaen"/>
          <w:sz w:val="24"/>
          <w:szCs w:val="24"/>
          <w:lang w:val="ru-RU" w:bidi="ru-RU"/>
        </w:rPr>
        <w:t>10.2.</w:t>
      </w:r>
      <w:r w:rsidRPr="00AB49AA">
        <w:rPr>
          <w:rFonts w:ascii="Sylfaen" w:hAnsi="Sylfaen"/>
          <w:sz w:val="24"/>
          <w:szCs w:val="24"/>
          <w:lang w:val="ru-RU" w:bidi="ru-RU"/>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B7FDD12" w14:textId="77777777" w:rsidR="00745E31" w:rsidRPr="00AB49AA" w:rsidRDefault="00745E31" w:rsidP="00745E31">
      <w:pPr>
        <w:jc w:val="both"/>
        <w:rPr>
          <w:rFonts w:ascii="Sylfaen" w:hAnsi="Sylfaen"/>
          <w:b/>
          <w:sz w:val="24"/>
          <w:szCs w:val="24"/>
          <w:lang w:val="ru-RU" w:bidi="ru-RU"/>
        </w:rPr>
      </w:pPr>
    </w:p>
    <w:p w14:paraId="4350B77B" w14:textId="77777777" w:rsidR="00745E31" w:rsidRPr="00AB49AA" w:rsidRDefault="00745E31" w:rsidP="00745E31">
      <w:pPr>
        <w:jc w:val="center"/>
        <w:rPr>
          <w:rFonts w:ascii="Sylfaen" w:hAnsi="Sylfaen"/>
          <w:b/>
          <w:sz w:val="24"/>
          <w:szCs w:val="24"/>
          <w:lang w:val="ru-RU" w:bidi="ru-RU"/>
        </w:rPr>
      </w:pPr>
      <w:r w:rsidRPr="00AB49AA">
        <w:rPr>
          <w:rFonts w:ascii="Sylfaen" w:hAnsi="Sylfaen"/>
          <w:b/>
          <w:sz w:val="24"/>
          <w:szCs w:val="24"/>
          <w:lang w:val="ru-RU" w:bidi="ru-RU"/>
        </w:rPr>
        <w:t xml:space="preserve">11. ПРАВО УЧАСТНИКА И ПОРЯДОК ОБЖАЛОВАНИЯ ИМ </w:t>
      </w:r>
      <w:r w:rsidRPr="00AB49AA">
        <w:rPr>
          <w:rFonts w:ascii="Sylfaen" w:hAnsi="Sylfaen"/>
          <w:b/>
          <w:sz w:val="24"/>
          <w:szCs w:val="24"/>
          <w:lang w:val="ru-RU" w:bidi="ru-RU"/>
        </w:rPr>
        <w:br/>
        <w:t>ДЕЙСТВИЙ И (ИЛИ) ПРИНЯТЫХ РЕШЕНИЙ, СВЯЗАННЫХ</w:t>
      </w:r>
      <w:r w:rsidRPr="00AB49AA">
        <w:rPr>
          <w:rFonts w:ascii="Sylfaen" w:hAnsi="Sylfaen"/>
          <w:b/>
          <w:sz w:val="24"/>
          <w:szCs w:val="24"/>
          <w:lang w:bidi="ru-RU"/>
        </w:rPr>
        <w:t> </w:t>
      </w:r>
      <w:r w:rsidRPr="00AB49AA">
        <w:rPr>
          <w:rFonts w:ascii="Sylfaen" w:hAnsi="Sylfaen"/>
          <w:b/>
          <w:sz w:val="24"/>
          <w:szCs w:val="24"/>
          <w:lang w:val="ru-RU" w:bidi="ru-RU"/>
        </w:rPr>
        <w:t>С</w:t>
      </w:r>
      <w:r w:rsidRPr="00AB49AA">
        <w:rPr>
          <w:rFonts w:ascii="Sylfaen" w:hAnsi="Sylfaen"/>
          <w:b/>
          <w:sz w:val="24"/>
          <w:szCs w:val="24"/>
          <w:lang w:bidi="ru-RU"/>
        </w:rPr>
        <w:t> </w:t>
      </w:r>
      <w:r w:rsidRPr="00AB49AA">
        <w:rPr>
          <w:rFonts w:ascii="Sylfaen" w:hAnsi="Sylfaen"/>
          <w:b/>
          <w:sz w:val="24"/>
          <w:szCs w:val="24"/>
          <w:lang w:val="ru-RU" w:bidi="ru-RU"/>
        </w:rPr>
        <w:t>ПРОЦЕССОМ ЗАКУПКИ</w:t>
      </w:r>
    </w:p>
    <w:p w14:paraId="0A9BCF84" w14:textId="77777777" w:rsidR="00745E31" w:rsidRPr="00AB49AA" w:rsidRDefault="00745E31" w:rsidP="00745E31">
      <w:pPr>
        <w:jc w:val="both"/>
        <w:rPr>
          <w:rFonts w:ascii="Sylfaen" w:hAnsi="Sylfaen"/>
          <w:b/>
          <w:sz w:val="24"/>
          <w:szCs w:val="24"/>
          <w:lang w:val="ru-RU" w:bidi="ru-RU"/>
        </w:rPr>
      </w:pPr>
    </w:p>
    <w:p w14:paraId="1674A8AA"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lastRenderedPageBreak/>
        <w:t>11.1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AB49AA">
        <w:rPr>
          <w:rFonts w:ascii="Sylfaen" w:hAnsi="Sylfaen"/>
          <w:sz w:val="24"/>
          <w:szCs w:val="24"/>
          <w:lang w:val="ru-RU" w:bidi="ru-RU"/>
        </w:rPr>
        <w:t>) .</w:t>
      </w:r>
      <w:proofErr w:type="gramEnd"/>
    </w:p>
    <w:p w14:paraId="14772D98"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B1CDDA9"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 xml:space="preserve">11.2. Отношения, связанные с настоящей процедурой, не являются </w:t>
      </w:r>
      <w:proofErr w:type="gramStart"/>
      <w:r w:rsidRPr="00AB49AA">
        <w:rPr>
          <w:rFonts w:ascii="Sylfaen" w:hAnsi="Sylfaen"/>
          <w:sz w:val="24"/>
          <w:szCs w:val="24"/>
          <w:lang w:val="ru-RU" w:bidi="ru-RU"/>
        </w:rPr>
        <w:t>административными  и</w:t>
      </w:r>
      <w:proofErr w:type="gramEnd"/>
      <w:r w:rsidRPr="00AB49AA">
        <w:rPr>
          <w:rFonts w:ascii="Sylfaen" w:hAnsi="Sylfaen"/>
          <w:sz w:val="24"/>
          <w:szCs w:val="24"/>
          <w:lang w:val="ru-RU" w:bidi="ru-RU"/>
        </w:rPr>
        <w:t xml:space="preserve"> они регулируются законодательством Республики Армения, регулирующим гражданско-правовые отношения.</w:t>
      </w:r>
    </w:p>
    <w:p w14:paraId="5D707422"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11.3.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E243117"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11.4.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D7C190C"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 xml:space="preserve">       11.5.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6CD9A518"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 xml:space="preserve">       11.6. Суд решает вопрос о принятии искового заявления к производству в трехдневный срок после его подачи.</w:t>
      </w:r>
    </w:p>
    <w:p w14:paraId="749F6B59" w14:textId="77777777" w:rsidR="00745E31" w:rsidRPr="00AB49AA" w:rsidRDefault="00745E31" w:rsidP="00745E31">
      <w:pPr>
        <w:jc w:val="both"/>
        <w:rPr>
          <w:rFonts w:ascii="Sylfaen" w:hAnsi="Sylfaen"/>
          <w:sz w:val="24"/>
          <w:szCs w:val="24"/>
          <w:lang w:val="ru-RU" w:bidi="ru-RU"/>
        </w:rPr>
      </w:pPr>
      <w:r w:rsidRPr="00AB49AA">
        <w:rPr>
          <w:rFonts w:ascii="Sylfaen" w:hAnsi="Sylfaen"/>
          <w:sz w:val="24"/>
          <w:szCs w:val="24"/>
          <w:lang w:val="ru-RU" w:bidi="ru-RU"/>
        </w:rPr>
        <w:t xml:space="preserve">        11.7.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22E62940" w14:textId="77777777" w:rsidR="008B1E2E" w:rsidRPr="00AB49AA" w:rsidRDefault="008B1E2E" w:rsidP="008B1E2E">
      <w:pPr>
        <w:jc w:val="both"/>
        <w:rPr>
          <w:rFonts w:ascii="Sylfaen" w:hAnsi="Sylfaen"/>
          <w:sz w:val="24"/>
          <w:szCs w:val="24"/>
          <w:lang w:val="hy-AM" w:bidi="ru-RU"/>
        </w:rPr>
      </w:pPr>
      <w:r w:rsidRPr="00AB49AA">
        <w:rPr>
          <w:rFonts w:ascii="Sylfaen" w:hAnsi="Sylfaen"/>
          <w:sz w:val="24"/>
          <w:szCs w:val="24"/>
          <w:lang w:val="ru-RU" w:bidi="ru-RU"/>
        </w:rPr>
        <w:t>11.8. Решение о требовании доказательств исполняется ответчиком в пятидневный срок после получения решения.</w:t>
      </w:r>
    </w:p>
    <w:p w14:paraId="72C92FB9"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B38C43E" w14:textId="77777777" w:rsidR="008B1E2E" w:rsidRPr="00AB49AA" w:rsidRDefault="008B1E2E" w:rsidP="008B1E2E">
      <w:pPr>
        <w:jc w:val="both"/>
        <w:rPr>
          <w:rFonts w:ascii="Sylfaen" w:hAnsi="Sylfaen"/>
          <w:sz w:val="24"/>
          <w:szCs w:val="24"/>
          <w:lang w:val="hy-AM" w:bidi="ru-RU"/>
        </w:rPr>
      </w:pPr>
      <w:r w:rsidRPr="00AB49AA">
        <w:rPr>
          <w:rFonts w:ascii="Sylfaen" w:hAnsi="Sylfaen"/>
          <w:sz w:val="24"/>
          <w:szCs w:val="24"/>
          <w:lang w:val="ru-RU" w:bidi="ru-RU"/>
        </w:rPr>
        <w:t>11.9.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B49AA">
        <w:rPr>
          <w:rFonts w:ascii="Sylfaen" w:hAnsi="Sylfaen"/>
          <w:sz w:val="24"/>
          <w:szCs w:val="24"/>
          <w:lang w:val="hy-AM" w:bidi="ru-RU"/>
        </w:rPr>
        <w:t>.</w:t>
      </w:r>
    </w:p>
    <w:p w14:paraId="3BCD5810" w14:textId="77777777" w:rsidR="008B1E2E" w:rsidRPr="00AB49AA" w:rsidRDefault="008B1E2E" w:rsidP="008B1E2E">
      <w:pPr>
        <w:jc w:val="both"/>
        <w:rPr>
          <w:rFonts w:ascii="Sylfaen" w:hAnsi="Sylfaen"/>
          <w:sz w:val="24"/>
          <w:szCs w:val="24"/>
          <w:lang w:val="hy-AM" w:bidi="ru-RU"/>
        </w:rPr>
      </w:pPr>
      <w:r w:rsidRPr="00AB49AA">
        <w:rPr>
          <w:rFonts w:ascii="Sylfaen" w:hAnsi="Sylfaen"/>
          <w:sz w:val="24"/>
          <w:szCs w:val="24"/>
          <w:lang w:val="ru-RU" w:bidi="ru-RU"/>
        </w:rPr>
        <w:t>11.10.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B49AA">
        <w:rPr>
          <w:rFonts w:ascii="Sylfaen" w:hAnsi="Sylfaen"/>
          <w:sz w:val="24"/>
          <w:szCs w:val="24"/>
          <w:lang w:val="hy-AM" w:bidi="ru-RU"/>
        </w:rPr>
        <w:t>.</w:t>
      </w:r>
      <w:r w:rsidRPr="00AB49AA">
        <w:rPr>
          <w:rFonts w:ascii="Sylfaen" w:hAnsi="Sylfaen"/>
          <w:sz w:val="24"/>
          <w:szCs w:val="24"/>
          <w:lang w:val="ru-RU" w:bidi="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B49AA">
        <w:rPr>
          <w:rFonts w:ascii="Sylfaen" w:hAnsi="Sylfaen"/>
          <w:sz w:val="24"/>
          <w:szCs w:val="24"/>
          <w:lang w:val="hy-AM" w:bidi="ru-RU"/>
        </w:rPr>
        <w:t>.</w:t>
      </w:r>
    </w:p>
    <w:p w14:paraId="4FB839F9" w14:textId="77777777" w:rsidR="008B1E2E" w:rsidRPr="00AB49AA" w:rsidRDefault="008B1E2E" w:rsidP="008B1E2E">
      <w:pPr>
        <w:jc w:val="both"/>
        <w:rPr>
          <w:rFonts w:ascii="Sylfaen" w:hAnsi="Sylfaen"/>
          <w:sz w:val="24"/>
          <w:szCs w:val="24"/>
          <w:lang w:val="hy-AM" w:bidi="ru-RU"/>
        </w:rPr>
      </w:pPr>
      <w:r w:rsidRPr="00AB49AA">
        <w:rPr>
          <w:rFonts w:ascii="Sylfaen" w:hAnsi="Sylfaen"/>
          <w:sz w:val="24"/>
          <w:szCs w:val="24"/>
          <w:lang w:val="ru-RU" w:bidi="ru-RU"/>
        </w:rPr>
        <w:t xml:space="preserve">11.11. </w:t>
      </w:r>
      <w:r w:rsidRPr="00AB49AA">
        <w:rPr>
          <w:rFonts w:ascii="Sylfaen" w:hAnsi="Sylfaen"/>
          <w:sz w:val="24"/>
          <w:szCs w:val="24"/>
          <w:lang w:val="hy-AM" w:bidi="ru-RU"/>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994EF54"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1AE5C9C"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 xml:space="preserve">11.13.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9238025"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1F8037B"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2AA38B5"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11.16. Вопрос рассмотрения дела в судебном заседании может решиться также решением о принятии искового заявления к производству.</w:t>
      </w:r>
    </w:p>
    <w:p w14:paraId="074E6C59"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69F37B8"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11.18.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5298030" w14:textId="77777777" w:rsidR="008B1E2E" w:rsidRPr="00AB49AA" w:rsidRDefault="008B1E2E" w:rsidP="008B1E2E">
      <w:pPr>
        <w:jc w:val="both"/>
        <w:rPr>
          <w:rFonts w:ascii="Sylfaen" w:hAnsi="Sylfaen"/>
          <w:sz w:val="24"/>
          <w:szCs w:val="24"/>
          <w:lang w:val="ru-RU" w:bidi="ru-RU"/>
        </w:rPr>
      </w:pPr>
      <w:proofErr w:type="gramStart"/>
      <w:r w:rsidRPr="00AB49AA">
        <w:rPr>
          <w:rFonts w:ascii="Sylfaen" w:hAnsi="Sylfaen"/>
          <w:sz w:val="24"/>
          <w:szCs w:val="24"/>
          <w:lang w:val="ru-RU" w:bidi="ru-RU"/>
        </w:rPr>
        <w:t>11.19 .</w:t>
      </w:r>
      <w:proofErr w:type="gramEnd"/>
      <w:r w:rsidRPr="00AB49AA">
        <w:rPr>
          <w:rFonts w:ascii="Sylfaen" w:hAnsi="Sylfaen"/>
          <w:sz w:val="24"/>
          <w:szCs w:val="24"/>
          <w:lang w:val="ru-RU" w:bidi="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11.10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24276BF5" w14:textId="77777777" w:rsidR="004F1FC4"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lastRenderedPageBreak/>
        <w:t xml:space="preserve">        11.20.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AB49AA">
        <w:rPr>
          <w:rFonts w:ascii="Sylfaen" w:hAnsi="Sylfaen"/>
          <w:sz w:val="24"/>
          <w:szCs w:val="24"/>
          <w:lang w:val="ru-RU" w:bidi="ru-RU"/>
        </w:rPr>
        <w:t>органа.Уполномоченный</w:t>
      </w:r>
      <w:proofErr w:type="spellEnd"/>
      <w:proofErr w:type="gramEnd"/>
      <w:r w:rsidRPr="00AB49AA">
        <w:rPr>
          <w:rFonts w:ascii="Sylfaen" w:hAnsi="Sylfaen"/>
          <w:sz w:val="24"/>
          <w:szCs w:val="24"/>
          <w:lang w:val="ru-RU" w:bidi="ru-RU"/>
        </w:rPr>
        <w:t xml:space="preserve"> орган незамедлительно публикует это решение в бюллетене.</w:t>
      </w:r>
    </w:p>
    <w:p w14:paraId="17656A87"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 xml:space="preserve">       11.21.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8B46C53"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 xml:space="preserve">       11.22.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CAC773B" w14:textId="77777777" w:rsidR="008B1E2E" w:rsidRPr="00AB49AA" w:rsidRDefault="008B1E2E" w:rsidP="008B1E2E">
      <w:pPr>
        <w:jc w:val="both"/>
        <w:rPr>
          <w:rFonts w:ascii="Sylfaen" w:hAnsi="Sylfaen"/>
          <w:sz w:val="24"/>
          <w:szCs w:val="24"/>
          <w:lang w:val="ru-RU" w:bidi="ru-RU"/>
        </w:rPr>
      </w:pPr>
      <w:r w:rsidRPr="00AB49AA">
        <w:rPr>
          <w:rFonts w:ascii="Sylfaen" w:hAnsi="Sylfaen"/>
          <w:sz w:val="24"/>
          <w:szCs w:val="24"/>
          <w:lang w:val="ru-RU" w:bidi="ru-RU"/>
        </w:rPr>
        <w:t>Уполномоченный орган незамедлительно публикует в бюллетене заключительную часть решения суда или иной заключительный судебный акт.</w:t>
      </w:r>
    </w:p>
    <w:p w14:paraId="6F66EC6B" w14:textId="77777777" w:rsidR="008B1E2E" w:rsidRPr="00AB49AA" w:rsidRDefault="008B1E2E" w:rsidP="008B1E2E">
      <w:pPr>
        <w:jc w:val="both"/>
        <w:rPr>
          <w:rFonts w:ascii="Sylfaen" w:hAnsi="Sylfaen"/>
          <w:b/>
          <w:sz w:val="24"/>
          <w:szCs w:val="24"/>
          <w:lang w:val="ru-RU" w:bidi="ru-RU"/>
        </w:rPr>
      </w:pPr>
      <w:r w:rsidRPr="00AB49AA">
        <w:rPr>
          <w:rFonts w:ascii="Sylfaen" w:hAnsi="Sylfaen"/>
          <w:sz w:val="24"/>
          <w:szCs w:val="24"/>
          <w:lang w:val="ru-RU" w:bidi="ru-RU"/>
        </w:rPr>
        <w:t>11.23. Ставки государственных пошлин, взимаемых за обжалование, установлены законом "О государственной пошлине".</w:t>
      </w:r>
    </w:p>
    <w:p w14:paraId="5A88CAD7" w14:textId="77777777" w:rsidR="006A199E" w:rsidRPr="00AB49AA" w:rsidRDefault="006A199E" w:rsidP="006A199E">
      <w:pPr>
        <w:jc w:val="center"/>
        <w:rPr>
          <w:rFonts w:ascii="Sylfaen" w:hAnsi="Sylfaen"/>
          <w:b/>
          <w:sz w:val="24"/>
          <w:szCs w:val="24"/>
          <w:lang w:val="ru-RU" w:bidi="ru-RU"/>
        </w:rPr>
      </w:pPr>
      <w:r w:rsidRPr="00AB49AA">
        <w:rPr>
          <w:rFonts w:ascii="Sylfaen" w:hAnsi="Sylfaen"/>
          <w:b/>
          <w:sz w:val="24"/>
          <w:szCs w:val="24"/>
          <w:lang w:val="ru-RU" w:bidi="ru-RU"/>
        </w:rPr>
        <w:t>ЧАСТЬ II</w:t>
      </w:r>
    </w:p>
    <w:p w14:paraId="4CDA919E" w14:textId="77777777" w:rsidR="006A199E" w:rsidRPr="00AB49AA" w:rsidRDefault="006A199E" w:rsidP="006A199E">
      <w:pPr>
        <w:jc w:val="center"/>
        <w:rPr>
          <w:rFonts w:ascii="Sylfaen" w:hAnsi="Sylfaen"/>
          <w:b/>
          <w:sz w:val="24"/>
          <w:szCs w:val="24"/>
          <w:lang w:val="ru-RU" w:bidi="ru-RU"/>
        </w:rPr>
      </w:pPr>
    </w:p>
    <w:p w14:paraId="7811295F" w14:textId="77777777" w:rsidR="006A199E" w:rsidRPr="00AB49AA" w:rsidRDefault="006A199E" w:rsidP="006A199E">
      <w:pPr>
        <w:jc w:val="center"/>
        <w:rPr>
          <w:rFonts w:ascii="Sylfaen" w:hAnsi="Sylfaen"/>
          <w:b/>
          <w:sz w:val="24"/>
          <w:szCs w:val="24"/>
          <w:lang w:val="ru-RU" w:bidi="ru-RU"/>
        </w:rPr>
      </w:pPr>
      <w:r w:rsidRPr="00AB49AA">
        <w:rPr>
          <w:rFonts w:ascii="Sylfaen" w:hAnsi="Sylfaen"/>
          <w:b/>
          <w:sz w:val="24"/>
          <w:szCs w:val="24"/>
          <w:lang w:val="ru-RU" w:bidi="ru-RU"/>
        </w:rPr>
        <w:t xml:space="preserve">ИНСТРУКЦИЯ ПО СОСТАВЛЕНИЮ </w:t>
      </w:r>
      <w:r w:rsidRPr="00AB49AA">
        <w:rPr>
          <w:rFonts w:ascii="Sylfaen" w:hAnsi="Sylfaen"/>
          <w:b/>
          <w:sz w:val="24"/>
          <w:szCs w:val="24"/>
          <w:lang w:val="ru-RU" w:bidi="ru-RU"/>
        </w:rPr>
        <w:br/>
        <w:t>ЗАЯВКИ О ЗАПРОСЕ КОТИРОВОК</w:t>
      </w:r>
    </w:p>
    <w:p w14:paraId="456D0C96" w14:textId="77777777" w:rsidR="006A199E" w:rsidRPr="00AB49AA" w:rsidRDefault="006A199E" w:rsidP="006A199E">
      <w:pPr>
        <w:jc w:val="center"/>
        <w:rPr>
          <w:rFonts w:ascii="Sylfaen" w:hAnsi="Sylfaen"/>
          <w:b/>
          <w:sz w:val="24"/>
          <w:szCs w:val="24"/>
          <w:lang w:val="ru-RU" w:bidi="ru-RU"/>
        </w:rPr>
      </w:pPr>
    </w:p>
    <w:p w14:paraId="03889FB3" w14:textId="77777777" w:rsidR="008B1E2E" w:rsidRPr="00AB49AA" w:rsidRDefault="006A199E" w:rsidP="006A199E">
      <w:pPr>
        <w:jc w:val="center"/>
        <w:rPr>
          <w:rFonts w:ascii="Sylfaen" w:hAnsi="Sylfaen"/>
          <w:b/>
          <w:sz w:val="24"/>
          <w:szCs w:val="24"/>
          <w:lang w:val="ru-RU" w:bidi="ru-RU"/>
        </w:rPr>
      </w:pPr>
      <w:r w:rsidRPr="00AB49AA">
        <w:rPr>
          <w:rFonts w:ascii="Sylfaen" w:hAnsi="Sylfaen"/>
          <w:b/>
          <w:sz w:val="24"/>
          <w:szCs w:val="24"/>
          <w:lang w:val="ru-RU" w:bidi="ru-RU"/>
        </w:rPr>
        <w:t>1. ОБЩИЕ ПОЛОЖЕНИЯ</w:t>
      </w:r>
    </w:p>
    <w:p w14:paraId="2B635B43"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1.1.</w:t>
      </w:r>
      <w:r w:rsidRPr="00AB49AA">
        <w:rPr>
          <w:rFonts w:ascii="Sylfaen" w:hAnsi="Sylfaen"/>
          <w:sz w:val="24"/>
          <w:szCs w:val="24"/>
          <w:lang w:val="ru-RU" w:bidi="ru-RU"/>
        </w:rPr>
        <w:tab/>
        <w:t>Целью настоящей Инструкции является содействие участникам при подготовке заявки.</w:t>
      </w:r>
    </w:p>
    <w:p w14:paraId="1DB0ECE3"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1.2.</w:t>
      </w:r>
      <w:r w:rsidRPr="00AB49AA">
        <w:rPr>
          <w:rFonts w:ascii="Sylfaen" w:hAnsi="Sylfaen"/>
          <w:sz w:val="24"/>
          <w:szCs w:val="24"/>
          <w:lang w:val="ru-RU" w:bidi="ru-RU"/>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77C883F"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1.3.</w:t>
      </w:r>
      <w:r w:rsidRPr="00AB49AA">
        <w:rPr>
          <w:rFonts w:ascii="Sylfaen" w:hAnsi="Sylfaen"/>
          <w:sz w:val="24"/>
          <w:szCs w:val="24"/>
          <w:lang w:val="ru-RU" w:bidi="ru-RU"/>
        </w:rPr>
        <w:tab/>
        <w:t>Кроме армянского языка, заявки могут быть поданы также на английском или русском языке.</w:t>
      </w:r>
    </w:p>
    <w:p w14:paraId="6F83B32C" w14:textId="77777777" w:rsidR="008B1E2E" w:rsidRPr="00AB49AA" w:rsidRDefault="006A199E" w:rsidP="006A199E">
      <w:pPr>
        <w:jc w:val="center"/>
        <w:rPr>
          <w:rFonts w:ascii="Sylfaen" w:hAnsi="Sylfaen"/>
          <w:b/>
          <w:sz w:val="24"/>
          <w:szCs w:val="24"/>
          <w:lang w:val="ru-RU" w:bidi="ru-RU"/>
        </w:rPr>
      </w:pPr>
      <w:r w:rsidRPr="00AB49AA">
        <w:rPr>
          <w:rFonts w:ascii="Sylfaen" w:hAnsi="Sylfaen"/>
          <w:b/>
          <w:sz w:val="24"/>
          <w:szCs w:val="24"/>
          <w:lang w:val="ru-RU" w:bidi="ru-RU"/>
        </w:rPr>
        <w:t>2. ЗАЯВКА НА ПРОЦЕДУРУ</w:t>
      </w:r>
    </w:p>
    <w:p w14:paraId="2A7D9A78"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2F9BAE42"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2.1.</w:t>
      </w:r>
      <w:r w:rsidRPr="00AB49AA">
        <w:rPr>
          <w:rFonts w:ascii="Sylfaen" w:hAnsi="Sylfaen"/>
          <w:sz w:val="24"/>
          <w:szCs w:val="24"/>
          <w:lang w:val="ru-RU" w:bidi="ru-RU"/>
        </w:rPr>
        <w:tab/>
        <w:t>заявление--</w:t>
      </w:r>
      <w:proofErr w:type="spellStart"/>
      <w:r w:rsidRPr="00AB49AA">
        <w:rPr>
          <w:rFonts w:ascii="Sylfaen" w:hAnsi="Sylfaen"/>
          <w:sz w:val="24"/>
          <w:szCs w:val="24"/>
          <w:lang w:val="ru-RU" w:bidi="ru-RU"/>
        </w:rPr>
        <w:t>объявлени</w:t>
      </w:r>
      <w:proofErr w:type="spellEnd"/>
      <w:proofErr w:type="gramStart"/>
      <w:r w:rsidRPr="00AB49AA">
        <w:rPr>
          <w:rFonts w:ascii="Sylfaen" w:hAnsi="Sylfaen"/>
          <w:sz w:val="24"/>
          <w:szCs w:val="24"/>
          <w:lang w:bidi="ru-RU"/>
        </w:rPr>
        <w:t>e</w:t>
      </w:r>
      <w:r w:rsidRPr="00AB49AA">
        <w:rPr>
          <w:rFonts w:ascii="Sylfaen" w:hAnsi="Sylfaen"/>
          <w:sz w:val="24"/>
          <w:szCs w:val="24"/>
          <w:lang w:val="ru-RU" w:bidi="ru-RU"/>
        </w:rPr>
        <w:t xml:space="preserve">  на</w:t>
      </w:r>
      <w:proofErr w:type="gramEnd"/>
      <w:r w:rsidRPr="00AB49AA">
        <w:rPr>
          <w:rFonts w:ascii="Sylfaen" w:hAnsi="Sylfaen"/>
          <w:sz w:val="24"/>
          <w:szCs w:val="24"/>
          <w:lang w:val="ru-RU" w:bidi="ru-RU"/>
        </w:rPr>
        <w:t xml:space="preserve"> участие в процедуре согласно Приложению №1;</w:t>
      </w:r>
    </w:p>
    <w:p w14:paraId="0278EA74"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 xml:space="preserve">2.2. </w:t>
      </w:r>
      <w:proofErr w:type="spellStart"/>
      <w:r w:rsidRPr="00AB49AA">
        <w:rPr>
          <w:rFonts w:ascii="Sylfaen" w:hAnsi="Sylfaen"/>
          <w:sz w:val="24"/>
          <w:szCs w:val="24"/>
          <w:lang w:val="ru-RU" w:bidi="ru-RU"/>
        </w:rPr>
        <w:t>утвержденн</w:t>
      </w:r>
      <w:proofErr w:type="spellEnd"/>
      <w:r w:rsidRPr="00AB49AA">
        <w:rPr>
          <w:rFonts w:ascii="Sylfaen" w:hAnsi="Sylfaen"/>
          <w:sz w:val="24"/>
          <w:szCs w:val="24"/>
          <w:lang w:bidi="ru-RU"/>
        </w:rPr>
        <w:t>o</w:t>
      </w:r>
      <w:r w:rsidRPr="00AB49AA">
        <w:rPr>
          <w:rFonts w:ascii="Sylfaen" w:hAnsi="Sylfaen"/>
          <w:sz w:val="24"/>
          <w:szCs w:val="24"/>
          <w:lang w:val="ru-RU" w:bidi="ru-RU"/>
        </w:rPr>
        <w:t xml:space="preserve">е им полное описание предлагаемого товара согласно Приложению </w:t>
      </w:r>
      <w:r w:rsidRPr="00AB49AA">
        <w:rPr>
          <w:rFonts w:ascii="Sylfaen" w:hAnsi="Sylfaen"/>
          <w:sz w:val="24"/>
          <w:szCs w:val="24"/>
          <w:lang w:bidi="ru-RU"/>
        </w:rPr>
        <w:t>N</w:t>
      </w:r>
      <w:r w:rsidRPr="00AB49AA">
        <w:rPr>
          <w:rFonts w:ascii="Sylfaen" w:hAnsi="Sylfaen"/>
          <w:sz w:val="24"/>
          <w:szCs w:val="24"/>
          <w:lang w:val="ru-RU" w:bidi="ru-RU"/>
        </w:rPr>
        <w:t xml:space="preserve"> 1.1.</w:t>
      </w:r>
    </w:p>
    <w:p w14:paraId="73C71AC3" w14:textId="77777777" w:rsidR="006A199E" w:rsidRPr="00AB49AA" w:rsidRDefault="006A199E" w:rsidP="006A199E">
      <w:pPr>
        <w:jc w:val="both"/>
        <w:rPr>
          <w:rFonts w:ascii="Sylfaen" w:hAnsi="Sylfaen"/>
          <w:sz w:val="24"/>
          <w:szCs w:val="24"/>
          <w:lang w:val="ru-RU" w:bidi="ru-RU"/>
        </w:rPr>
      </w:pPr>
      <w:proofErr w:type="gramStart"/>
      <w:r w:rsidRPr="00AB49AA">
        <w:rPr>
          <w:rFonts w:ascii="Sylfaen" w:hAnsi="Sylfaen"/>
          <w:sz w:val="24"/>
          <w:szCs w:val="24"/>
          <w:lang w:val="ru-RU" w:bidi="ru-RU"/>
        </w:rPr>
        <w:t>2.3  копию</w:t>
      </w:r>
      <w:proofErr w:type="gramEnd"/>
      <w:r w:rsidRPr="00AB49AA">
        <w:rPr>
          <w:rFonts w:ascii="Sylfaen" w:hAnsi="Sylfaen"/>
          <w:sz w:val="24"/>
          <w:szCs w:val="24"/>
          <w:lang w:val="ru-RU" w:bidi="ru-RU"/>
        </w:rPr>
        <w:t xml:space="preserve"> агентского договора и данные лица, являющегося стороной этого договора, если Договор будет выполняться через агентство;</w:t>
      </w:r>
    </w:p>
    <w:p w14:paraId="385A94A4"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2.4 договор о совместной деятельности, если участники участвуют в процедуре закупки в порядке совместной деятельности (консорциумом)</w:t>
      </w:r>
      <w:r w:rsidRPr="00AB49AA">
        <w:rPr>
          <w:rFonts w:ascii="Sylfaen" w:hAnsi="Sylfaen"/>
          <w:sz w:val="24"/>
          <w:szCs w:val="24"/>
          <w:vertAlign w:val="superscript"/>
          <w:lang w:val="ru-RU" w:bidi="ru-RU"/>
        </w:rPr>
        <w:footnoteReference w:customMarkFollows="1" w:id="1"/>
        <w:t>15</w:t>
      </w:r>
    </w:p>
    <w:p w14:paraId="0605346B" w14:textId="77777777" w:rsidR="008B1E2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2.6.</w:t>
      </w:r>
      <w:r w:rsidRPr="00AB49AA">
        <w:rPr>
          <w:rFonts w:ascii="Sylfaen" w:hAnsi="Sylfaen"/>
          <w:sz w:val="24"/>
          <w:szCs w:val="24"/>
          <w:lang w:val="ru-RU" w:bidi="ru-RU"/>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10B8A260" w14:textId="77777777" w:rsidR="006A199E" w:rsidRPr="00AB49AA" w:rsidRDefault="006A199E" w:rsidP="006A199E">
      <w:pPr>
        <w:jc w:val="center"/>
        <w:rPr>
          <w:rFonts w:ascii="Sylfaen" w:hAnsi="Sylfaen"/>
          <w:b/>
          <w:sz w:val="24"/>
          <w:szCs w:val="24"/>
          <w:lang w:val="ru-RU" w:bidi="ru-RU"/>
        </w:rPr>
      </w:pPr>
      <w:r w:rsidRPr="00AB49AA">
        <w:rPr>
          <w:rFonts w:ascii="Sylfaen" w:hAnsi="Sylfaen"/>
          <w:b/>
          <w:sz w:val="24"/>
          <w:szCs w:val="24"/>
          <w:lang w:val="ru-RU" w:bidi="ru-RU"/>
        </w:rPr>
        <w:t>3. ПОРЯДОК ПОДГОТОВКИ ЗАЯВКИ</w:t>
      </w:r>
    </w:p>
    <w:p w14:paraId="1639E484"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3.1.</w:t>
      </w:r>
      <w:r w:rsidRPr="00AB49AA">
        <w:rPr>
          <w:rFonts w:ascii="Sylfaen" w:hAnsi="Sylfaen"/>
          <w:sz w:val="24"/>
          <w:szCs w:val="24"/>
          <w:lang w:val="ru-RU" w:bidi="ru-RU"/>
        </w:rPr>
        <w:tab/>
        <w:t xml:space="preserve">Участник подает заявку в порядке, установленном настоящим приглашением. </w:t>
      </w:r>
    </w:p>
    <w:p w14:paraId="460052CD"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в 2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5755AD1"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229BD52"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3.2.</w:t>
      </w:r>
      <w:r w:rsidRPr="00AB49AA">
        <w:rPr>
          <w:rFonts w:ascii="Sylfaen" w:hAnsi="Sylfaen"/>
          <w:sz w:val="24"/>
          <w:szCs w:val="24"/>
          <w:lang w:val="ru-RU" w:bidi="ru-RU"/>
        </w:rPr>
        <w:tab/>
        <w:t xml:space="preserve">На конверте, указанном в пункте 4.1 настоящей инструкции, на языке составления заявки указываются: </w:t>
      </w:r>
    </w:p>
    <w:p w14:paraId="2650D1E0"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1)</w:t>
      </w:r>
      <w:r w:rsidRPr="00AB49AA">
        <w:rPr>
          <w:rFonts w:ascii="Sylfaen" w:hAnsi="Sylfaen"/>
          <w:sz w:val="24"/>
          <w:szCs w:val="24"/>
          <w:lang w:val="ru-RU" w:bidi="ru-RU"/>
        </w:rPr>
        <w:tab/>
        <w:t>наименование заказчика и место (адрес) подачи заявки;</w:t>
      </w:r>
    </w:p>
    <w:p w14:paraId="0590451C"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2)</w:t>
      </w:r>
      <w:r w:rsidRPr="00AB49AA">
        <w:rPr>
          <w:rFonts w:ascii="Sylfaen" w:hAnsi="Sylfaen"/>
          <w:sz w:val="24"/>
          <w:szCs w:val="24"/>
          <w:lang w:val="ru-RU" w:bidi="ru-RU"/>
        </w:rPr>
        <w:tab/>
        <w:t>код процедуры;</w:t>
      </w:r>
    </w:p>
    <w:p w14:paraId="0AB808A2"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lastRenderedPageBreak/>
        <w:t>3)</w:t>
      </w:r>
      <w:r w:rsidRPr="00AB49AA">
        <w:rPr>
          <w:rFonts w:ascii="Sylfaen" w:hAnsi="Sylfaen"/>
          <w:sz w:val="24"/>
          <w:szCs w:val="24"/>
          <w:lang w:val="ru-RU" w:bidi="ru-RU"/>
        </w:rPr>
        <w:tab/>
        <w:t>слова “не вскрывать до заседания по вскрытию заявок”;</w:t>
      </w:r>
    </w:p>
    <w:p w14:paraId="512FF0F0"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4)</w:t>
      </w:r>
      <w:r w:rsidRPr="00AB49AA">
        <w:rPr>
          <w:rFonts w:ascii="Sylfaen" w:hAnsi="Sylfaen"/>
          <w:sz w:val="24"/>
          <w:szCs w:val="24"/>
          <w:lang w:val="ru-RU" w:bidi="ru-RU"/>
        </w:rPr>
        <w:tab/>
        <w:t>наименование (имя), место нахождения и номер телефона участника.</w:t>
      </w:r>
    </w:p>
    <w:p w14:paraId="373B08F8" w14:textId="77777777" w:rsidR="006A199E" w:rsidRPr="00AB49AA" w:rsidRDefault="006A199E" w:rsidP="006A199E">
      <w:pPr>
        <w:jc w:val="both"/>
        <w:rPr>
          <w:rFonts w:ascii="Sylfaen" w:hAnsi="Sylfaen"/>
          <w:sz w:val="24"/>
          <w:szCs w:val="24"/>
          <w:lang w:val="ru-RU" w:bidi="ru-RU"/>
        </w:rPr>
      </w:pPr>
      <w:r w:rsidRPr="00AB49AA">
        <w:rPr>
          <w:rFonts w:ascii="Sylfaen" w:hAnsi="Sylfaen"/>
          <w:sz w:val="24"/>
          <w:szCs w:val="24"/>
          <w:lang w:val="ru-RU" w:bidi="ru-RU"/>
        </w:rPr>
        <w:t>3.3.</w:t>
      </w:r>
      <w:r w:rsidRPr="00AB49AA">
        <w:rPr>
          <w:rFonts w:ascii="Sylfaen" w:hAnsi="Sylfaen"/>
          <w:sz w:val="24"/>
          <w:szCs w:val="24"/>
          <w:lang w:val="ru-RU" w:bidi="ru-RU"/>
        </w:rPr>
        <w:tab/>
        <w:t>На заседании по вскрытию заявок комиссия отклоняет заявки, не соответствующие требованиям пунктов 3.1 и 3.2 настоящей инструкции, и в том же виде возвращает подающему их лицу.</w:t>
      </w:r>
    </w:p>
    <w:p w14:paraId="6ED3ED81" w14:textId="77777777" w:rsidR="0007661D" w:rsidRPr="00AB49AA" w:rsidRDefault="0007661D" w:rsidP="006A199E">
      <w:pPr>
        <w:jc w:val="both"/>
        <w:rPr>
          <w:rFonts w:ascii="Sylfaen" w:hAnsi="Sylfaen"/>
          <w:sz w:val="24"/>
          <w:szCs w:val="24"/>
          <w:lang w:val="ru-RU" w:bidi="ru-RU"/>
        </w:rPr>
      </w:pPr>
    </w:p>
    <w:p w14:paraId="534B5EC8" w14:textId="77777777" w:rsidR="0007661D" w:rsidRPr="00AB49AA" w:rsidRDefault="0007661D" w:rsidP="006A199E">
      <w:pPr>
        <w:jc w:val="both"/>
        <w:rPr>
          <w:rFonts w:ascii="Sylfaen" w:hAnsi="Sylfaen"/>
          <w:sz w:val="24"/>
          <w:szCs w:val="24"/>
          <w:lang w:val="ru-RU" w:bidi="ru-RU"/>
        </w:rPr>
      </w:pPr>
    </w:p>
    <w:p w14:paraId="0D7FEE4F" w14:textId="77777777" w:rsidR="00AA685D" w:rsidRDefault="00AA685D" w:rsidP="0007661D">
      <w:pPr>
        <w:jc w:val="right"/>
        <w:rPr>
          <w:rFonts w:ascii="Sylfaen" w:hAnsi="Sylfaen"/>
          <w:b/>
          <w:sz w:val="24"/>
          <w:szCs w:val="24"/>
          <w:lang w:val="ru-RU" w:bidi="ru-RU"/>
        </w:rPr>
      </w:pPr>
    </w:p>
    <w:p w14:paraId="7FE60365" w14:textId="77777777" w:rsidR="00AA685D" w:rsidRDefault="00AA685D" w:rsidP="0007661D">
      <w:pPr>
        <w:jc w:val="right"/>
        <w:rPr>
          <w:rFonts w:ascii="Sylfaen" w:hAnsi="Sylfaen"/>
          <w:b/>
          <w:sz w:val="24"/>
          <w:szCs w:val="24"/>
          <w:lang w:val="ru-RU" w:bidi="ru-RU"/>
        </w:rPr>
      </w:pPr>
    </w:p>
    <w:p w14:paraId="361D2A76" w14:textId="77777777" w:rsidR="00AA685D" w:rsidRDefault="00AA685D" w:rsidP="0007661D">
      <w:pPr>
        <w:jc w:val="right"/>
        <w:rPr>
          <w:rFonts w:ascii="Sylfaen" w:hAnsi="Sylfaen"/>
          <w:b/>
          <w:sz w:val="24"/>
          <w:szCs w:val="24"/>
          <w:lang w:val="ru-RU" w:bidi="ru-RU"/>
        </w:rPr>
      </w:pPr>
    </w:p>
    <w:p w14:paraId="17F2B295" w14:textId="77777777" w:rsidR="00AA685D" w:rsidRDefault="00AA685D" w:rsidP="0007661D">
      <w:pPr>
        <w:jc w:val="right"/>
        <w:rPr>
          <w:rFonts w:ascii="Sylfaen" w:hAnsi="Sylfaen"/>
          <w:b/>
          <w:sz w:val="24"/>
          <w:szCs w:val="24"/>
          <w:lang w:val="ru-RU" w:bidi="ru-RU"/>
        </w:rPr>
      </w:pPr>
    </w:p>
    <w:p w14:paraId="66F1523E" w14:textId="77777777" w:rsidR="00D614FD" w:rsidRDefault="00D614FD" w:rsidP="0007661D">
      <w:pPr>
        <w:jc w:val="right"/>
        <w:rPr>
          <w:rFonts w:ascii="Sylfaen" w:hAnsi="Sylfaen"/>
          <w:b/>
          <w:sz w:val="24"/>
          <w:szCs w:val="24"/>
          <w:lang w:val="ru-RU" w:bidi="ru-RU"/>
        </w:rPr>
      </w:pPr>
    </w:p>
    <w:p w14:paraId="016A2271" w14:textId="77777777" w:rsidR="00AA685D" w:rsidRDefault="00AA685D" w:rsidP="0007661D">
      <w:pPr>
        <w:jc w:val="right"/>
        <w:rPr>
          <w:rFonts w:ascii="Sylfaen" w:hAnsi="Sylfaen"/>
          <w:b/>
          <w:sz w:val="24"/>
          <w:szCs w:val="24"/>
          <w:lang w:val="ru-RU" w:bidi="ru-RU"/>
        </w:rPr>
      </w:pPr>
    </w:p>
    <w:p w14:paraId="5FB805F7" w14:textId="77777777" w:rsidR="0007661D" w:rsidRPr="00AB49AA" w:rsidRDefault="0007661D" w:rsidP="0007661D">
      <w:pPr>
        <w:jc w:val="right"/>
        <w:rPr>
          <w:rFonts w:ascii="Sylfaen" w:hAnsi="Sylfaen"/>
          <w:b/>
          <w:sz w:val="24"/>
          <w:szCs w:val="24"/>
          <w:lang w:val="ru-RU" w:bidi="ru-RU"/>
        </w:rPr>
      </w:pPr>
      <w:r w:rsidRPr="00AB49AA">
        <w:rPr>
          <w:rFonts w:ascii="Sylfaen" w:hAnsi="Sylfaen"/>
          <w:b/>
          <w:sz w:val="24"/>
          <w:szCs w:val="24"/>
          <w:lang w:val="ru-RU" w:bidi="ru-RU"/>
        </w:rPr>
        <w:t>Приложение № 1</w:t>
      </w:r>
    </w:p>
    <w:p w14:paraId="31C9C86C" w14:textId="219AA2FC" w:rsidR="0007661D" w:rsidRPr="0086069E" w:rsidRDefault="0007661D" w:rsidP="0007661D">
      <w:pPr>
        <w:jc w:val="right"/>
        <w:rPr>
          <w:rFonts w:ascii="Sylfaen" w:hAnsi="Sylfaen"/>
          <w:b/>
          <w:sz w:val="24"/>
          <w:szCs w:val="24"/>
          <w:lang w:val="ru-RU" w:bidi="ru-RU"/>
        </w:rPr>
      </w:pPr>
      <w:r w:rsidRPr="00AB49AA">
        <w:rPr>
          <w:rFonts w:ascii="Sylfaen" w:hAnsi="Sylfaen"/>
          <w:b/>
          <w:sz w:val="24"/>
          <w:szCs w:val="24"/>
          <w:lang w:val="ru-RU" w:bidi="ru-RU"/>
        </w:rPr>
        <w:t xml:space="preserve">к Приглашению на запрос котировок </w:t>
      </w:r>
      <w:r w:rsidRPr="00AB49AA">
        <w:rPr>
          <w:rFonts w:ascii="Sylfaen" w:hAnsi="Sylfaen"/>
          <w:b/>
          <w:sz w:val="24"/>
          <w:szCs w:val="24"/>
          <w:lang w:val="ru-RU" w:bidi="ru-RU"/>
        </w:rPr>
        <w:br/>
        <w:t>под кодом</w:t>
      </w:r>
      <w:r w:rsidRPr="00AB49AA">
        <w:rPr>
          <w:rFonts w:ascii="Sylfaen" w:hAnsi="Sylfaen"/>
          <w:sz w:val="24"/>
          <w:szCs w:val="24"/>
          <w:lang w:val="hy-AM"/>
        </w:rPr>
        <w:t xml:space="preserve"> </w:t>
      </w:r>
      <w:r w:rsidR="00CD5FB1" w:rsidRPr="00CD5FB1">
        <w:rPr>
          <w:rFonts w:ascii="Sylfaen" w:hAnsi="Sylfaen"/>
          <w:b/>
          <w:sz w:val="24"/>
          <w:szCs w:val="24"/>
          <w:lang w:val="hy-AM" w:bidi="ru-RU"/>
        </w:rPr>
        <w:t>ՍՄԵԸԱԿՊ-ԳՀ</w:t>
      </w:r>
      <w:r w:rsidR="00CD5FB1" w:rsidRPr="00CD5FB1">
        <w:rPr>
          <w:rFonts w:ascii="Sylfaen" w:hAnsi="Sylfaen"/>
          <w:b/>
          <w:sz w:val="24"/>
          <w:szCs w:val="24"/>
          <w:lang w:val="af-ZA" w:bidi="ru-RU"/>
        </w:rPr>
        <w:t>ԱՊՁԲ</w:t>
      </w:r>
      <w:r w:rsidR="00CD5FB1" w:rsidRPr="00CD5FB1">
        <w:rPr>
          <w:rFonts w:ascii="Sylfaen" w:hAnsi="Sylfaen"/>
          <w:b/>
          <w:sz w:val="24"/>
          <w:szCs w:val="24"/>
          <w:lang w:val="hy-AM" w:bidi="ru-RU"/>
        </w:rPr>
        <w:t>-</w:t>
      </w:r>
      <w:r w:rsidR="00CD5FB1" w:rsidRPr="00CD5FB1">
        <w:rPr>
          <w:rFonts w:ascii="Sylfaen" w:hAnsi="Sylfaen"/>
          <w:b/>
          <w:sz w:val="24"/>
          <w:szCs w:val="24"/>
          <w:lang w:val="af-ZA" w:bidi="ru-RU"/>
        </w:rPr>
        <w:t>26/</w:t>
      </w:r>
      <w:r w:rsidR="00CD5FB1" w:rsidRPr="00CD5FB1">
        <w:rPr>
          <w:rFonts w:ascii="Sylfaen" w:hAnsi="Sylfaen"/>
          <w:b/>
          <w:sz w:val="24"/>
          <w:szCs w:val="24"/>
          <w:lang w:val="hy-AM" w:bidi="ru-RU"/>
        </w:rPr>
        <w:t>0</w:t>
      </w:r>
      <w:r w:rsidR="00CD5FB1" w:rsidRPr="00CD5FB1">
        <w:rPr>
          <w:rFonts w:ascii="Sylfaen" w:hAnsi="Sylfaen"/>
          <w:b/>
          <w:sz w:val="24"/>
          <w:szCs w:val="24"/>
          <w:lang w:val="af-ZA" w:bidi="ru-RU"/>
        </w:rPr>
        <w:t>1</w:t>
      </w:r>
    </w:p>
    <w:p w14:paraId="251AA78F" w14:textId="77777777" w:rsidR="0007661D" w:rsidRPr="00AB49AA" w:rsidRDefault="0007661D" w:rsidP="0007661D">
      <w:pPr>
        <w:jc w:val="right"/>
        <w:rPr>
          <w:rFonts w:ascii="Sylfaen" w:hAnsi="Sylfaen"/>
          <w:b/>
          <w:sz w:val="24"/>
          <w:szCs w:val="24"/>
          <w:lang w:val="ru-RU" w:bidi="ru-RU"/>
        </w:rPr>
      </w:pPr>
    </w:p>
    <w:p w14:paraId="0A9AE801" w14:textId="77777777" w:rsidR="0007661D" w:rsidRPr="00AB49AA" w:rsidRDefault="0007661D" w:rsidP="006A199E">
      <w:pPr>
        <w:jc w:val="both"/>
        <w:rPr>
          <w:rFonts w:ascii="Sylfaen" w:hAnsi="Sylfaen"/>
          <w:sz w:val="24"/>
          <w:szCs w:val="24"/>
          <w:lang w:val="ru-RU" w:bidi="ru-RU"/>
        </w:rPr>
      </w:pPr>
    </w:p>
    <w:p w14:paraId="73C313AD" w14:textId="77777777" w:rsidR="00B66638" w:rsidRPr="00AB49AA" w:rsidRDefault="00B66638" w:rsidP="00B66638">
      <w:pPr>
        <w:jc w:val="both"/>
        <w:rPr>
          <w:rFonts w:ascii="Sylfaen" w:hAnsi="Sylfaen"/>
          <w:b/>
          <w:sz w:val="24"/>
          <w:szCs w:val="24"/>
          <w:lang w:val="ru-RU" w:bidi="ru-RU"/>
        </w:rPr>
      </w:pPr>
      <w:r w:rsidRPr="00AB49AA">
        <w:rPr>
          <w:rFonts w:ascii="Sylfaen" w:hAnsi="Sylfaen"/>
          <w:b/>
          <w:sz w:val="24"/>
          <w:szCs w:val="24"/>
          <w:lang w:val="ru-RU" w:bidi="ru-RU"/>
        </w:rPr>
        <w:t xml:space="preserve">на участие в запросе котировок </w:t>
      </w:r>
    </w:p>
    <w:p w14:paraId="1DD6BF39"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______________________________________________________________заявляет, что </w:t>
      </w:r>
    </w:p>
    <w:p w14:paraId="5272AC6C"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наименование участника </w:t>
      </w:r>
    </w:p>
    <w:p w14:paraId="144D865A" w14:textId="77777777" w:rsidR="00B66638" w:rsidRPr="00AB49AA" w:rsidRDefault="00B66638" w:rsidP="00B66638">
      <w:pPr>
        <w:jc w:val="both"/>
        <w:rPr>
          <w:rFonts w:ascii="Sylfaen" w:hAnsi="Sylfaen"/>
          <w:sz w:val="24"/>
          <w:szCs w:val="24"/>
          <w:u w:val="single"/>
          <w:lang w:val="ru-RU" w:bidi="ru-RU"/>
        </w:rPr>
      </w:pPr>
      <w:r w:rsidRPr="00AB49AA">
        <w:rPr>
          <w:rFonts w:ascii="Sylfaen" w:hAnsi="Sylfaen"/>
          <w:sz w:val="24"/>
          <w:szCs w:val="24"/>
          <w:lang w:val="ru-RU" w:bidi="ru-RU"/>
        </w:rPr>
        <w:t>желает участвовать в лоте (лотах)_______________________________ объявленного</w:t>
      </w:r>
    </w:p>
    <w:p w14:paraId="7D27D95F" w14:textId="77777777" w:rsidR="00B66638" w:rsidRPr="00AB49AA" w:rsidRDefault="00B66638" w:rsidP="00B66638">
      <w:pPr>
        <w:jc w:val="center"/>
        <w:rPr>
          <w:rFonts w:ascii="Sylfaen" w:hAnsi="Sylfaen"/>
          <w:sz w:val="24"/>
          <w:szCs w:val="24"/>
          <w:lang w:val="ru-RU" w:bidi="ru-RU"/>
        </w:rPr>
      </w:pPr>
      <w:r w:rsidRPr="00AB49AA">
        <w:rPr>
          <w:rFonts w:ascii="Sylfaen" w:hAnsi="Sylfaen"/>
          <w:sz w:val="24"/>
          <w:szCs w:val="24"/>
          <w:lang w:val="ru-RU" w:bidi="ru-RU"/>
        </w:rPr>
        <w:t>номер лота (лотов)</w:t>
      </w:r>
    </w:p>
    <w:p w14:paraId="7CCB17EE" w14:textId="1BFB80D4" w:rsidR="00B66638" w:rsidRPr="00AB49AA" w:rsidRDefault="00B66638" w:rsidP="00B66638">
      <w:pPr>
        <w:jc w:val="both"/>
        <w:rPr>
          <w:rFonts w:ascii="Sylfaen" w:hAnsi="Sylfaen"/>
          <w:b/>
          <w:sz w:val="24"/>
          <w:szCs w:val="24"/>
          <w:lang w:val="ru-RU" w:bidi="ru-RU"/>
        </w:rPr>
      </w:pPr>
      <w:r w:rsidRPr="00AB49AA">
        <w:rPr>
          <w:rFonts w:ascii="Sylfaen" w:hAnsi="Sylfaen"/>
          <w:b/>
          <w:sz w:val="24"/>
          <w:szCs w:val="24"/>
          <w:lang w:val="ru-RU" w:bidi="ru-RU"/>
        </w:rPr>
        <w:t>«Центр поддержки детей и семьи Сюникской области»</w:t>
      </w:r>
      <w:r w:rsidRPr="00AB49AA">
        <w:rPr>
          <w:rFonts w:ascii="Sylfaen" w:hAnsi="Sylfaen"/>
          <w:i/>
          <w:sz w:val="24"/>
          <w:szCs w:val="24"/>
          <w:lang w:val="ru-RU" w:bidi="ru-RU"/>
        </w:rPr>
        <w:t xml:space="preserve"> </w:t>
      </w:r>
      <w:r w:rsidRPr="00AB49AA">
        <w:rPr>
          <w:rFonts w:ascii="Sylfaen" w:hAnsi="Sylfaen"/>
          <w:b/>
          <w:i/>
          <w:sz w:val="24"/>
          <w:szCs w:val="24"/>
          <w:lang w:val="ru-RU" w:bidi="ru-RU"/>
        </w:rPr>
        <w:t>ГН</w:t>
      </w:r>
      <w:r w:rsidRPr="00AB49AA">
        <w:rPr>
          <w:rFonts w:ascii="Sylfaen" w:hAnsi="Sylfaen"/>
          <w:b/>
          <w:i/>
          <w:sz w:val="24"/>
          <w:szCs w:val="24"/>
          <w:lang w:bidi="ru-RU"/>
        </w:rPr>
        <w:t>K</w:t>
      </w:r>
      <w:r w:rsidRPr="00AB49AA">
        <w:rPr>
          <w:rFonts w:ascii="Sylfaen" w:hAnsi="Sylfaen"/>
          <w:b/>
          <w:i/>
          <w:sz w:val="24"/>
          <w:szCs w:val="24"/>
          <w:lang w:val="ru-RU" w:bidi="ru-RU"/>
        </w:rPr>
        <w:t>О</w:t>
      </w:r>
      <w:r w:rsidRPr="00AB49AA">
        <w:rPr>
          <w:rFonts w:ascii="Sylfaen" w:hAnsi="Sylfaen"/>
          <w:b/>
          <w:sz w:val="24"/>
          <w:szCs w:val="24"/>
          <w:lang w:val="ru-RU" w:bidi="ru-RU"/>
        </w:rPr>
        <w:t xml:space="preserve"> </w:t>
      </w:r>
      <w:r w:rsidRPr="00AB49AA">
        <w:rPr>
          <w:rFonts w:ascii="Sylfaen" w:hAnsi="Sylfaen"/>
          <w:sz w:val="24"/>
          <w:szCs w:val="24"/>
          <w:lang w:val="ru-RU" w:bidi="ru-RU"/>
        </w:rPr>
        <w:t>под кодом</w:t>
      </w:r>
      <w:r w:rsidRPr="00AB49AA">
        <w:rPr>
          <w:rFonts w:ascii="Sylfaen" w:hAnsi="Sylfaen"/>
          <w:b/>
          <w:sz w:val="24"/>
          <w:szCs w:val="24"/>
          <w:lang w:val="hy-AM" w:bidi="ru-RU"/>
        </w:rPr>
        <w:t xml:space="preserve"> </w:t>
      </w:r>
      <w:r w:rsidR="00CD5FB1" w:rsidRPr="00CD5FB1">
        <w:rPr>
          <w:rFonts w:ascii="Sylfaen" w:hAnsi="Sylfaen"/>
          <w:b/>
          <w:sz w:val="24"/>
          <w:szCs w:val="24"/>
          <w:lang w:val="hy-AM" w:bidi="ru-RU"/>
        </w:rPr>
        <w:t>ՍՄԵԸԱԿՊ-ԳՀ</w:t>
      </w:r>
      <w:r w:rsidR="00CD5FB1" w:rsidRPr="00CD5FB1">
        <w:rPr>
          <w:rFonts w:ascii="Sylfaen" w:hAnsi="Sylfaen"/>
          <w:b/>
          <w:sz w:val="24"/>
          <w:szCs w:val="24"/>
          <w:lang w:val="af-ZA" w:bidi="ru-RU"/>
        </w:rPr>
        <w:t>ԱՊՁԲ</w:t>
      </w:r>
      <w:r w:rsidR="00CD5FB1" w:rsidRPr="00CD5FB1">
        <w:rPr>
          <w:rFonts w:ascii="Sylfaen" w:hAnsi="Sylfaen"/>
          <w:b/>
          <w:sz w:val="24"/>
          <w:szCs w:val="24"/>
          <w:lang w:val="hy-AM" w:bidi="ru-RU"/>
        </w:rPr>
        <w:t>-</w:t>
      </w:r>
      <w:r w:rsidR="00CD5FB1" w:rsidRPr="00CD5FB1">
        <w:rPr>
          <w:rFonts w:ascii="Sylfaen" w:hAnsi="Sylfaen"/>
          <w:b/>
          <w:sz w:val="24"/>
          <w:szCs w:val="24"/>
          <w:lang w:val="af-ZA" w:bidi="ru-RU"/>
        </w:rPr>
        <w:t>26/</w:t>
      </w:r>
      <w:r w:rsidR="00CD5FB1" w:rsidRPr="00CD5FB1">
        <w:rPr>
          <w:rFonts w:ascii="Sylfaen" w:hAnsi="Sylfaen"/>
          <w:b/>
          <w:sz w:val="24"/>
          <w:szCs w:val="24"/>
          <w:lang w:val="hy-AM" w:bidi="ru-RU"/>
        </w:rPr>
        <w:t>0</w:t>
      </w:r>
      <w:r w:rsidR="00CD5FB1" w:rsidRPr="00CD5FB1">
        <w:rPr>
          <w:rFonts w:ascii="Sylfaen" w:hAnsi="Sylfaen"/>
          <w:b/>
          <w:sz w:val="24"/>
          <w:szCs w:val="24"/>
          <w:lang w:val="af-ZA" w:bidi="ru-RU"/>
        </w:rPr>
        <w:t>1</w:t>
      </w:r>
    </w:p>
    <w:p w14:paraId="16620092" w14:textId="77777777" w:rsidR="00B66638" w:rsidRPr="00AB49AA" w:rsidRDefault="00B66638" w:rsidP="00B66638">
      <w:pPr>
        <w:jc w:val="center"/>
        <w:rPr>
          <w:rFonts w:ascii="Sylfaen" w:hAnsi="Sylfaen"/>
          <w:b/>
          <w:sz w:val="24"/>
          <w:szCs w:val="24"/>
          <w:lang w:val="ru-RU" w:bidi="ru-RU"/>
        </w:rPr>
      </w:pPr>
      <w:r w:rsidRPr="00AB49AA">
        <w:rPr>
          <w:rFonts w:ascii="Sylfaen" w:hAnsi="Sylfaen"/>
          <w:sz w:val="24"/>
          <w:szCs w:val="24"/>
          <w:lang w:val="ru-RU" w:bidi="ru-RU"/>
        </w:rPr>
        <w:t>наименование заказчика</w:t>
      </w:r>
    </w:p>
    <w:p w14:paraId="48BCA54C"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запроса котировок и в соответствии с требованиями приглашения подает заявку.</w:t>
      </w:r>
    </w:p>
    <w:p w14:paraId="081E40A9"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________________________________________________________________ заявляет и       заверяет, что</w:t>
      </w:r>
    </w:p>
    <w:p w14:paraId="0BA34407" w14:textId="77777777" w:rsidR="00B66638" w:rsidRPr="00AB49AA" w:rsidRDefault="00B66638" w:rsidP="00B66638">
      <w:pPr>
        <w:jc w:val="center"/>
        <w:rPr>
          <w:rFonts w:ascii="Sylfaen" w:hAnsi="Sylfaen"/>
          <w:sz w:val="24"/>
          <w:szCs w:val="24"/>
          <w:lang w:val="ru-RU" w:bidi="ru-RU"/>
        </w:rPr>
      </w:pPr>
      <w:r w:rsidRPr="00AB49AA">
        <w:rPr>
          <w:rFonts w:ascii="Sylfaen" w:hAnsi="Sylfaen"/>
          <w:sz w:val="24"/>
          <w:szCs w:val="24"/>
          <w:lang w:val="ru-RU" w:bidi="ru-RU"/>
        </w:rPr>
        <w:t>наименование участника</w:t>
      </w:r>
    </w:p>
    <w:p w14:paraId="11756F9A"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является резидентом ______________________________________________________.</w:t>
      </w:r>
    </w:p>
    <w:p w14:paraId="61471D1E"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наименование страны</w:t>
      </w:r>
    </w:p>
    <w:p w14:paraId="0034EE41" w14:textId="77777777" w:rsidR="00B66638" w:rsidRPr="00AB49AA" w:rsidRDefault="00B66638" w:rsidP="00B66638">
      <w:pPr>
        <w:jc w:val="both"/>
        <w:rPr>
          <w:rFonts w:ascii="Sylfaen" w:hAnsi="Sylfaen"/>
          <w:sz w:val="24"/>
          <w:szCs w:val="24"/>
          <w:lang w:val="ru-RU" w:bidi="ru-RU"/>
        </w:rPr>
      </w:pPr>
    </w:p>
    <w:p w14:paraId="09A4EBBD"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Данные       --------------------------------------------------------------- следующие:</w:t>
      </w:r>
    </w:p>
    <w:p w14:paraId="16F46703" w14:textId="77777777" w:rsidR="00B66638" w:rsidRPr="00AB49AA" w:rsidRDefault="00B66638" w:rsidP="00B66638">
      <w:pPr>
        <w:jc w:val="center"/>
        <w:rPr>
          <w:rFonts w:ascii="Sylfaen" w:hAnsi="Sylfaen"/>
          <w:sz w:val="24"/>
          <w:szCs w:val="24"/>
          <w:lang w:val="hy-AM" w:bidi="ru-RU"/>
        </w:rPr>
      </w:pPr>
      <w:r w:rsidRPr="00AB49AA">
        <w:rPr>
          <w:rFonts w:ascii="Sylfaen" w:hAnsi="Sylfaen"/>
          <w:sz w:val="24"/>
          <w:szCs w:val="24"/>
          <w:lang w:val="ru-RU" w:bidi="ru-RU"/>
        </w:rPr>
        <w:t>наименование участника</w:t>
      </w:r>
    </w:p>
    <w:p w14:paraId="3920AC88" w14:textId="77777777" w:rsidR="00B66638" w:rsidRPr="00AB49AA" w:rsidRDefault="00B66638" w:rsidP="00B66638">
      <w:pPr>
        <w:jc w:val="both"/>
        <w:rPr>
          <w:rFonts w:ascii="Sylfaen" w:hAnsi="Sylfaen"/>
          <w:sz w:val="24"/>
          <w:szCs w:val="24"/>
          <w:lang w:val="ru-RU" w:bidi="ru-RU"/>
        </w:rPr>
      </w:pPr>
    </w:p>
    <w:p w14:paraId="3587AED1"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Учетный номер </w:t>
      </w:r>
      <w:r w:rsidR="00B40DD8" w:rsidRPr="00AB49AA">
        <w:rPr>
          <w:rFonts w:ascii="Sylfaen" w:hAnsi="Sylfaen"/>
          <w:sz w:val="24"/>
          <w:szCs w:val="24"/>
          <w:lang w:val="ru-RU" w:bidi="ru-RU"/>
        </w:rPr>
        <w:t xml:space="preserve">налогоплательщика    </w:t>
      </w:r>
      <w:r w:rsidRPr="00AB49AA">
        <w:rPr>
          <w:rFonts w:ascii="Sylfaen" w:hAnsi="Sylfaen"/>
          <w:sz w:val="24"/>
          <w:szCs w:val="24"/>
          <w:lang w:val="ru-RU" w:bidi="ru-RU"/>
        </w:rPr>
        <w:t>________________</w:t>
      </w:r>
      <w:r w:rsidR="00B40DD8" w:rsidRPr="00AB49AA">
        <w:rPr>
          <w:rFonts w:ascii="Sylfaen" w:hAnsi="Sylfaen"/>
          <w:sz w:val="24"/>
          <w:szCs w:val="24"/>
          <w:lang w:val="ru-RU" w:bidi="ru-RU"/>
        </w:rPr>
        <w:t>____________________</w:t>
      </w:r>
    </w:p>
    <w:p w14:paraId="314A5C25" w14:textId="77777777" w:rsidR="00B66638" w:rsidRPr="00AB49AA" w:rsidRDefault="00B40DD8" w:rsidP="00B40DD8">
      <w:pPr>
        <w:jc w:val="center"/>
        <w:rPr>
          <w:rFonts w:ascii="Sylfaen" w:hAnsi="Sylfaen"/>
          <w:sz w:val="24"/>
          <w:szCs w:val="24"/>
          <w:lang w:val="ru-RU" w:bidi="ru-RU"/>
        </w:rPr>
      </w:pPr>
      <w:r w:rsidRPr="00AB49AA">
        <w:rPr>
          <w:rFonts w:ascii="Sylfaen" w:hAnsi="Sylfaen"/>
          <w:sz w:val="24"/>
          <w:szCs w:val="24"/>
          <w:lang w:val="ru-RU" w:bidi="ru-RU"/>
        </w:rPr>
        <w:t xml:space="preserve">                                                    </w:t>
      </w:r>
      <w:r w:rsidR="00B66638" w:rsidRPr="00AB49AA">
        <w:rPr>
          <w:rFonts w:ascii="Sylfaen" w:hAnsi="Sylfaen"/>
          <w:sz w:val="24"/>
          <w:szCs w:val="24"/>
          <w:lang w:val="ru-RU" w:bidi="ru-RU"/>
        </w:rPr>
        <w:t>учетный номер налогоплательщика</w:t>
      </w:r>
    </w:p>
    <w:p w14:paraId="0CBDD794" w14:textId="77777777" w:rsidR="00B66638" w:rsidRPr="00AB49AA" w:rsidRDefault="00B66638" w:rsidP="00B66638">
      <w:pPr>
        <w:jc w:val="both"/>
        <w:rPr>
          <w:rFonts w:ascii="Sylfaen" w:hAnsi="Sylfaen"/>
          <w:sz w:val="24"/>
          <w:szCs w:val="24"/>
          <w:lang w:val="ru-RU" w:bidi="ru-RU"/>
        </w:rPr>
      </w:pPr>
    </w:p>
    <w:p w14:paraId="6A03FDF6"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 Адрес электронной по</w:t>
      </w:r>
      <w:r w:rsidR="00B40DD8" w:rsidRPr="00AB49AA">
        <w:rPr>
          <w:rFonts w:ascii="Sylfaen" w:hAnsi="Sylfaen"/>
          <w:sz w:val="24"/>
          <w:szCs w:val="24"/>
          <w:lang w:val="ru-RU" w:bidi="ru-RU"/>
        </w:rPr>
        <w:t>чты             __________________________________________</w:t>
      </w:r>
    </w:p>
    <w:p w14:paraId="3632C539" w14:textId="77777777" w:rsidR="00B66638" w:rsidRPr="00AB49AA" w:rsidRDefault="00B66638" w:rsidP="00B40DD8">
      <w:pPr>
        <w:jc w:val="center"/>
        <w:rPr>
          <w:rFonts w:ascii="Sylfaen" w:hAnsi="Sylfaen"/>
          <w:sz w:val="24"/>
          <w:szCs w:val="24"/>
          <w:lang w:val="ru-RU" w:bidi="ru-RU"/>
        </w:rPr>
      </w:pPr>
      <w:r w:rsidRPr="00AB49AA">
        <w:rPr>
          <w:rFonts w:ascii="Sylfaen" w:hAnsi="Sylfaen"/>
          <w:sz w:val="24"/>
          <w:szCs w:val="24"/>
          <w:lang w:val="ru-RU" w:bidi="ru-RU"/>
        </w:rPr>
        <w:t>адрес электронной</w:t>
      </w:r>
      <w:r w:rsidRPr="00AB49AA">
        <w:rPr>
          <w:rFonts w:ascii="Sylfaen" w:hAnsi="Sylfaen"/>
          <w:sz w:val="24"/>
          <w:szCs w:val="24"/>
          <w:lang w:val="ru-RU" w:bidi="ru-RU"/>
        </w:rPr>
        <w:tab/>
        <w:t>почты</w:t>
      </w:r>
    </w:p>
    <w:p w14:paraId="54C4E30A" w14:textId="77777777" w:rsidR="00B66638" w:rsidRPr="00AB49AA" w:rsidRDefault="00B66638" w:rsidP="00B66638">
      <w:pPr>
        <w:jc w:val="both"/>
        <w:rPr>
          <w:rFonts w:ascii="Sylfaen" w:hAnsi="Sylfaen"/>
          <w:sz w:val="24"/>
          <w:szCs w:val="24"/>
          <w:lang w:val="ru-RU" w:bidi="ru-RU"/>
        </w:rPr>
      </w:pPr>
    </w:p>
    <w:p w14:paraId="2046CD7A"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Адрес деятельности              ------------------------------------------------------------</w:t>
      </w:r>
    </w:p>
    <w:p w14:paraId="574588CD"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                                                                      адрес деятельности</w:t>
      </w:r>
    </w:p>
    <w:p w14:paraId="219E0541" w14:textId="77777777" w:rsidR="00B66638" w:rsidRPr="00AB49AA" w:rsidRDefault="00B66638" w:rsidP="00B66638">
      <w:pPr>
        <w:jc w:val="both"/>
        <w:rPr>
          <w:rFonts w:ascii="Sylfaen" w:hAnsi="Sylfaen"/>
          <w:sz w:val="24"/>
          <w:szCs w:val="24"/>
          <w:lang w:val="ru-RU" w:bidi="ru-RU"/>
        </w:rPr>
      </w:pPr>
    </w:p>
    <w:p w14:paraId="463C4DDA"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 xml:space="preserve">Номер телефона                     ------------------------------------------------------------- </w:t>
      </w:r>
    </w:p>
    <w:p w14:paraId="128389BA" w14:textId="77777777" w:rsidR="00B66638" w:rsidRPr="00AB49AA" w:rsidRDefault="00B66638" w:rsidP="00B40DD8">
      <w:pPr>
        <w:jc w:val="center"/>
        <w:rPr>
          <w:rFonts w:ascii="Sylfaen" w:hAnsi="Sylfaen"/>
          <w:sz w:val="24"/>
          <w:szCs w:val="24"/>
          <w:lang w:val="ru-RU" w:bidi="ru-RU"/>
        </w:rPr>
      </w:pPr>
      <w:r w:rsidRPr="00AB49AA">
        <w:rPr>
          <w:rFonts w:ascii="Sylfaen" w:hAnsi="Sylfaen"/>
          <w:sz w:val="24"/>
          <w:szCs w:val="24"/>
          <w:lang w:val="ru-RU" w:bidi="ru-RU"/>
        </w:rPr>
        <w:t>Номер телефона</w:t>
      </w:r>
    </w:p>
    <w:p w14:paraId="5B475CC4" w14:textId="77777777" w:rsidR="00B66638" w:rsidRPr="00AB49AA" w:rsidRDefault="00B66638" w:rsidP="00B66638">
      <w:pPr>
        <w:jc w:val="both"/>
        <w:rPr>
          <w:rFonts w:ascii="Sylfaen" w:hAnsi="Sylfaen"/>
          <w:sz w:val="24"/>
          <w:szCs w:val="24"/>
          <w:lang w:val="ru-RU" w:bidi="ru-RU"/>
        </w:rPr>
      </w:pPr>
    </w:p>
    <w:p w14:paraId="5BBEADE2"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Обслуживаю</w:t>
      </w:r>
      <w:r w:rsidR="00B40DD8" w:rsidRPr="00AB49AA">
        <w:rPr>
          <w:rFonts w:ascii="Sylfaen" w:hAnsi="Sylfaen"/>
          <w:sz w:val="24"/>
          <w:szCs w:val="24"/>
          <w:lang w:val="ru-RU" w:bidi="ru-RU"/>
        </w:rPr>
        <w:t xml:space="preserve">щий банк и номер счета: </w:t>
      </w:r>
      <w:r w:rsidRPr="00AB49AA">
        <w:rPr>
          <w:rFonts w:ascii="Sylfaen" w:hAnsi="Sylfaen"/>
          <w:sz w:val="24"/>
          <w:szCs w:val="24"/>
          <w:lang w:val="ru-RU" w:bidi="ru-RU"/>
        </w:rPr>
        <w:t xml:space="preserve"> -----------------------------------------------</w:t>
      </w:r>
      <w:r w:rsidR="00B40DD8" w:rsidRPr="00AB49AA">
        <w:rPr>
          <w:rFonts w:ascii="Sylfaen" w:hAnsi="Sylfaen"/>
          <w:sz w:val="24"/>
          <w:szCs w:val="24"/>
          <w:lang w:val="ru-RU" w:bidi="ru-RU"/>
        </w:rPr>
        <w:t>-------</w:t>
      </w:r>
    </w:p>
    <w:p w14:paraId="3D219968" w14:textId="77777777" w:rsidR="00B66638" w:rsidRPr="00AB49AA" w:rsidRDefault="00B40DD8" w:rsidP="00B40DD8">
      <w:pPr>
        <w:jc w:val="center"/>
        <w:rPr>
          <w:rFonts w:ascii="Sylfaen" w:hAnsi="Sylfaen"/>
          <w:sz w:val="24"/>
          <w:szCs w:val="24"/>
          <w:lang w:val="ru-RU" w:bidi="ru-RU"/>
        </w:rPr>
      </w:pPr>
      <w:r w:rsidRPr="00AB49AA">
        <w:rPr>
          <w:rFonts w:ascii="Sylfaen" w:hAnsi="Sylfaen"/>
          <w:sz w:val="24"/>
          <w:szCs w:val="24"/>
          <w:lang w:val="ru-RU" w:bidi="ru-RU"/>
        </w:rPr>
        <w:t xml:space="preserve">                                                             </w:t>
      </w:r>
      <w:r w:rsidR="00B66638" w:rsidRPr="00AB49AA">
        <w:rPr>
          <w:rFonts w:ascii="Sylfaen" w:hAnsi="Sylfaen"/>
          <w:sz w:val="24"/>
          <w:szCs w:val="24"/>
          <w:lang w:val="ru-RU" w:bidi="ru-RU"/>
        </w:rPr>
        <w:t>Наименование и номер счета обслуживающего банка</w:t>
      </w:r>
    </w:p>
    <w:p w14:paraId="4D07109C" w14:textId="77777777" w:rsidR="00B66638" w:rsidRPr="00AB49AA" w:rsidRDefault="00B66638" w:rsidP="00B66638">
      <w:pPr>
        <w:jc w:val="both"/>
        <w:rPr>
          <w:rFonts w:ascii="Sylfaen" w:hAnsi="Sylfaen"/>
          <w:sz w:val="24"/>
          <w:szCs w:val="24"/>
          <w:lang w:val="ru-RU" w:bidi="ru-RU"/>
        </w:rPr>
      </w:pPr>
    </w:p>
    <w:p w14:paraId="231504BE"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Настоящим _</w:t>
      </w:r>
      <w:r w:rsidR="00B40DD8" w:rsidRPr="00AB49AA">
        <w:rPr>
          <w:rFonts w:ascii="Sylfaen" w:hAnsi="Sylfaen"/>
          <w:sz w:val="24"/>
          <w:szCs w:val="24"/>
          <w:lang w:val="ru-RU" w:bidi="ru-RU"/>
        </w:rPr>
        <w:t>_________________________________________________</w:t>
      </w:r>
      <w:r w:rsidRPr="00AB49AA">
        <w:rPr>
          <w:rFonts w:ascii="Sylfaen" w:hAnsi="Sylfaen"/>
          <w:sz w:val="24"/>
          <w:szCs w:val="24"/>
          <w:lang w:val="ru-RU" w:bidi="ru-RU"/>
        </w:rPr>
        <w:t xml:space="preserve">объявляет и </w:t>
      </w:r>
      <w:proofErr w:type="spellStart"/>
      <w:proofErr w:type="gramStart"/>
      <w:r w:rsidRPr="00AB49AA">
        <w:rPr>
          <w:rFonts w:ascii="Sylfaen" w:hAnsi="Sylfaen"/>
          <w:sz w:val="24"/>
          <w:szCs w:val="24"/>
          <w:lang w:val="ru-RU" w:bidi="ru-RU"/>
        </w:rPr>
        <w:t>подтверждает,что</w:t>
      </w:r>
      <w:proofErr w:type="spellEnd"/>
      <w:proofErr w:type="gramEnd"/>
      <w:r w:rsidRPr="00AB49AA">
        <w:rPr>
          <w:rFonts w:ascii="Sylfaen" w:hAnsi="Sylfaen"/>
          <w:sz w:val="24"/>
          <w:szCs w:val="24"/>
          <w:lang w:val="ru-RU" w:bidi="ru-RU"/>
        </w:rPr>
        <w:t>:</w:t>
      </w:r>
    </w:p>
    <w:p w14:paraId="7863BF37"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ru-RU" w:bidi="ru-RU"/>
        </w:rPr>
        <w:t>наименование участника</w:t>
      </w:r>
    </w:p>
    <w:p w14:paraId="25ABAB26" w14:textId="77777777" w:rsidR="00B66638" w:rsidRPr="00AB49AA" w:rsidRDefault="00B66638" w:rsidP="00B66638">
      <w:pPr>
        <w:jc w:val="both"/>
        <w:rPr>
          <w:rFonts w:ascii="Sylfaen" w:hAnsi="Sylfaen"/>
          <w:sz w:val="24"/>
          <w:szCs w:val="24"/>
          <w:lang w:val="ru-RU" w:bidi="ru-RU"/>
        </w:rPr>
      </w:pPr>
    </w:p>
    <w:p w14:paraId="45D1A88C" w14:textId="77777777" w:rsidR="00B66638" w:rsidRPr="00AB49AA" w:rsidRDefault="00B66638" w:rsidP="00B66638">
      <w:pPr>
        <w:jc w:val="both"/>
        <w:rPr>
          <w:rFonts w:ascii="Sylfaen" w:hAnsi="Sylfaen"/>
          <w:sz w:val="24"/>
          <w:szCs w:val="24"/>
          <w:lang w:val="es-ES" w:bidi="ru-RU"/>
        </w:rPr>
      </w:pPr>
      <w:r w:rsidRPr="00AB49AA">
        <w:rPr>
          <w:rFonts w:ascii="Sylfaen" w:hAnsi="Sylfaen"/>
          <w:sz w:val="24"/>
          <w:szCs w:val="24"/>
          <w:lang w:val="ru-RU" w:bidi="ru-RU"/>
        </w:rPr>
        <w:t>1</w:t>
      </w:r>
      <w:r w:rsidRPr="00AB49AA">
        <w:rPr>
          <w:rFonts w:ascii="Sylfaen" w:hAnsi="Sylfaen"/>
          <w:sz w:val="24"/>
          <w:szCs w:val="24"/>
          <w:lang w:val="es-ES" w:bidi="ru-RU"/>
        </w:rPr>
        <w:t>)</w:t>
      </w:r>
      <w:r w:rsidRPr="00AB49AA">
        <w:rPr>
          <w:rFonts w:ascii="Sylfaen" w:hAnsi="Sylfaen"/>
          <w:sz w:val="24"/>
          <w:szCs w:val="24"/>
          <w:lang w:val="hy-AM" w:bidi="ru-RU"/>
        </w:rPr>
        <w:t xml:space="preserve">  </w:t>
      </w:r>
      <w:r w:rsidRPr="00AB49AA">
        <w:rPr>
          <w:rFonts w:ascii="Sylfaen" w:hAnsi="Sylfaen"/>
          <w:sz w:val="24"/>
          <w:szCs w:val="24"/>
          <w:u w:val="single"/>
          <w:lang w:val="hy-AM" w:bidi="ru-RU"/>
        </w:rPr>
        <w:t xml:space="preserve">                                                </w:t>
      </w:r>
      <w:r w:rsidRPr="00AB49AA">
        <w:rPr>
          <w:rFonts w:ascii="Sylfaen" w:hAnsi="Sylfaen"/>
          <w:sz w:val="24"/>
          <w:szCs w:val="24"/>
          <w:u w:val="single"/>
          <w:lang w:val="es-ES" w:bidi="ru-RU"/>
        </w:rPr>
        <w:t xml:space="preserve">                         </w:t>
      </w:r>
      <w:r w:rsidRPr="00AB49AA">
        <w:rPr>
          <w:rFonts w:ascii="Sylfaen" w:hAnsi="Sylfaen"/>
          <w:sz w:val="24"/>
          <w:szCs w:val="24"/>
          <w:u w:val="single"/>
          <w:lang w:val="hy-AM" w:bidi="ru-RU"/>
        </w:rPr>
        <w:t xml:space="preserve">          </w:t>
      </w:r>
      <w:r w:rsidRPr="00AB49AA">
        <w:rPr>
          <w:rFonts w:ascii="Sylfaen" w:hAnsi="Sylfaen"/>
          <w:sz w:val="24"/>
          <w:szCs w:val="24"/>
          <w:u w:val="single"/>
          <w:lang w:val="ru-RU" w:bidi="ru-RU"/>
        </w:rPr>
        <w:t xml:space="preserve">и </w:t>
      </w:r>
      <w:r w:rsidRPr="00AB49AA">
        <w:rPr>
          <w:rFonts w:ascii="Sylfaen" w:hAnsi="Sylfaen"/>
          <w:sz w:val="24"/>
          <w:szCs w:val="24"/>
          <w:lang w:val="hy-AM" w:bidi="ru-RU"/>
        </w:rPr>
        <w:t>аффилированные</w:t>
      </w:r>
      <w:r w:rsidRPr="00AB49AA">
        <w:rPr>
          <w:rFonts w:ascii="Sylfaen" w:hAnsi="Sylfaen"/>
          <w:sz w:val="24"/>
          <w:szCs w:val="24"/>
          <w:lang w:val="ru-RU" w:bidi="ru-RU"/>
        </w:rPr>
        <w:t xml:space="preserve"> с ним</w:t>
      </w:r>
      <w:r w:rsidRPr="00AB49AA">
        <w:rPr>
          <w:rFonts w:ascii="Sylfaen" w:hAnsi="Sylfaen"/>
          <w:sz w:val="24"/>
          <w:szCs w:val="24"/>
          <w:lang w:val="hy-AM" w:bidi="ru-RU"/>
        </w:rPr>
        <w:t xml:space="preserve"> </w:t>
      </w:r>
    </w:p>
    <w:p w14:paraId="173BD13D" w14:textId="77777777"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hy-AM" w:bidi="ru-RU"/>
        </w:rPr>
        <w:tab/>
      </w:r>
      <w:r w:rsidRPr="00AB49AA">
        <w:rPr>
          <w:rFonts w:ascii="Sylfaen" w:hAnsi="Sylfaen"/>
          <w:sz w:val="24"/>
          <w:szCs w:val="24"/>
          <w:lang w:val="hy-AM" w:bidi="ru-RU"/>
        </w:rPr>
        <w:tab/>
      </w:r>
      <w:r w:rsidRPr="00AB49AA">
        <w:rPr>
          <w:rFonts w:ascii="Sylfaen" w:hAnsi="Sylfaen"/>
          <w:sz w:val="24"/>
          <w:szCs w:val="24"/>
          <w:lang w:val="ru-RU" w:bidi="ru-RU"/>
        </w:rPr>
        <w:t>наименование участника</w:t>
      </w:r>
    </w:p>
    <w:p w14:paraId="6CD6C47C" w14:textId="77777777" w:rsidR="00B66638" w:rsidRPr="00AB49AA" w:rsidRDefault="00B66638" w:rsidP="00B66638">
      <w:pPr>
        <w:jc w:val="both"/>
        <w:rPr>
          <w:rFonts w:ascii="Sylfaen" w:hAnsi="Sylfaen"/>
          <w:i/>
          <w:sz w:val="24"/>
          <w:szCs w:val="24"/>
          <w:vertAlign w:val="superscript"/>
          <w:lang w:val="es-ES" w:bidi="ru-RU"/>
        </w:rPr>
      </w:pPr>
    </w:p>
    <w:p w14:paraId="063CB326" w14:textId="2B6337CF" w:rsidR="00B66638" w:rsidRPr="00AB49AA" w:rsidRDefault="00B66638" w:rsidP="00B66638">
      <w:pPr>
        <w:jc w:val="both"/>
        <w:rPr>
          <w:rFonts w:ascii="Sylfaen" w:hAnsi="Sylfaen"/>
          <w:sz w:val="24"/>
          <w:szCs w:val="24"/>
          <w:lang w:val="ru-RU" w:bidi="ru-RU"/>
        </w:rPr>
      </w:pPr>
      <w:r w:rsidRPr="00AB49AA">
        <w:rPr>
          <w:rFonts w:ascii="Sylfaen" w:hAnsi="Sylfaen"/>
          <w:sz w:val="24"/>
          <w:szCs w:val="24"/>
          <w:lang w:val="hy-AM" w:bidi="ru-RU"/>
        </w:rPr>
        <w:t>лица</w:t>
      </w:r>
      <w:r w:rsidRPr="00AB49AA">
        <w:rPr>
          <w:rFonts w:ascii="Sylfaen" w:hAnsi="Sylfaen"/>
          <w:sz w:val="24"/>
          <w:szCs w:val="24"/>
          <w:lang w:val="es-ES" w:bidi="ru-RU"/>
        </w:rPr>
        <w:t xml:space="preserve"> </w:t>
      </w:r>
      <w:r w:rsidRPr="00AB49AA">
        <w:rPr>
          <w:rFonts w:ascii="Sylfaen" w:hAnsi="Sylfaen"/>
          <w:sz w:val="24"/>
          <w:szCs w:val="24"/>
          <w:lang w:val="hy-AM" w:bidi="ru-RU"/>
        </w:rPr>
        <w:t xml:space="preserve"> удовлетворяют </w:t>
      </w:r>
      <w:r w:rsidRPr="00AB49AA">
        <w:rPr>
          <w:rFonts w:ascii="Sylfaen" w:hAnsi="Sylfaen"/>
          <w:sz w:val="24"/>
          <w:szCs w:val="24"/>
          <w:lang w:val="ru-RU" w:bidi="ru-RU"/>
        </w:rPr>
        <w:t>требованиям</w:t>
      </w:r>
      <w:r w:rsidRPr="00AB49AA">
        <w:rPr>
          <w:rFonts w:ascii="Sylfaen" w:hAnsi="Sylfaen"/>
          <w:sz w:val="24"/>
          <w:szCs w:val="24"/>
          <w:lang w:val="es-ES" w:bidi="ru-RU"/>
        </w:rPr>
        <w:t xml:space="preserve"> </w:t>
      </w:r>
      <w:r w:rsidRPr="00AB49AA">
        <w:rPr>
          <w:rFonts w:ascii="Sylfaen" w:hAnsi="Sylfaen"/>
          <w:sz w:val="24"/>
          <w:szCs w:val="24"/>
          <w:lang w:val="ru-RU" w:bidi="ru-RU"/>
        </w:rPr>
        <w:t>права</w:t>
      </w:r>
      <w:r w:rsidRPr="00AB49AA">
        <w:rPr>
          <w:rFonts w:ascii="Sylfaen" w:hAnsi="Sylfaen"/>
          <w:sz w:val="24"/>
          <w:szCs w:val="24"/>
          <w:lang w:val="es-ES" w:bidi="ru-RU"/>
        </w:rPr>
        <w:t xml:space="preserve"> </w:t>
      </w:r>
      <w:r w:rsidRPr="00AB49AA">
        <w:rPr>
          <w:rFonts w:ascii="Sylfaen" w:hAnsi="Sylfaen"/>
          <w:sz w:val="24"/>
          <w:szCs w:val="24"/>
          <w:lang w:val="ru-RU" w:bidi="ru-RU"/>
        </w:rPr>
        <w:t>участия</w:t>
      </w:r>
      <w:r w:rsidRPr="00AB49AA">
        <w:rPr>
          <w:rFonts w:ascii="Sylfaen" w:hAnsi="Sylfaen"/>
          <w:sz w:val="24"/>
          <w:szCs w:val="24"/>
          <w:lang w:val="es-ES" w:bidi="ru-RU"/>
        </w:rPr>
        <w:t xml:space="preserve"> </w:t>
      </w:r>
      <w:r w:rsidRPr="00AB49AA">
        <w:rPr>
          <w:rFonts w:ascii="Sylfaen" w:hAnsi="Sylfaen"/>
          <w:sz w:val="24"/>
          <w:szCs w:val="24"/>
          <w:lang w:val="ru-RU" w:bidi="ru-RU"/>
        </w:rPr>
        <w:t>установленным</w:t>
      </w:r>
      <w:r w:rsidRPr="00AB49AA">
        <w:rPr>
          <w:rFonts w:ascii="Sylfaen" w:hAnsi="Sylfaen"/>
          <w:sz w:val="24"/>
          <w:szCs w:val="24"/>
          <w:lang w:val="es-ES" w:bidi="ru-RU"/>
        </w:rPr>
        <w:t xml:space="preserve"> </w:t>
      </w:r>
      <w:r w:rsidRPr="00AB49AA">
        <w:rPr>
          <w:rFonts w:ascii="Sylfaen" w:hAnsi="Sylfaen"/>
          <w:sz w:val="24"/>
          <w:szCs w:val="24"/>
          <w:lang w:val="ru-RU" w:bidi="ru-RU"/>
        </w:rPr>
        <w:t xml:space="preserve">приглашением на </w:t>
      </w:r>
      <w:proofErr w:type="spellStart"/>
      <w:r w:rsidRPr="00AB49AA">
        <w:rPr>
          <w:rFonts w:ascii="Sylfaen" w:hAnsi="Sylfaen"/>
          <w:sz w:val="24"/>
          <w:szCs w:val="24"/>
          <w:lang w:val="ru-RU" w:bidi="ru-RU"/>
        </w:rPr>
        <w:t>на</w:t>
      </w:r>
      <w:proofErr w:type="spellEnd"/>
      <w:r w:rsidRPr="00AB49AA">
        <w:rPr>
          <w:rFonts w:ascii="Sylfaen" w:hAnsi="Sylfaen"/>
          <w:sz w:val="24"/>
          <w:szCs w:val="24"/>
          <w:lang w:val="ru-RU" w:bidi="ru-RU"/>
        </w:rPr>
        <w:t xml:space="preserve"> запрос котировок</w:t>
      </w:r>
      <w:r w:rsidRPr="00AB49AA">
        <w:rPr>
          <w:rFonts w:ascii="Sylfaen" w:hAnsi="Sylfaen"/>
          <w:sz w:val="24"/>
          <w:szCs w:val="24"/>
          <w:lang w:val="es-ES" w:bidi="ru-RU"/>
        </w:rPr>
        <w:t xml:space="preserve"> </w:t>
      </w:r>
      <w:r w:rsidRPr="00AB49AA">
        <w:rPr>
          <w:rFonts w:ascii="Sylfaen" w:hAnsi="Sylfaen"/>
          <w:sz w:val="24"/>
          <w:szCs w:val="24"/>
          <w:lang w:val="ru-RU" w:bidi="ru-RU"/>
        </w:rPr>
        <w:t xml:space="preserve">под кодом </w:t>
      </w:r>
      <w:r w:rsidR="00CD5FB1" w:rsidRPr="00CD5FB1">
        <w:rPr>
          <w:rFonts w:ascii="Sylfaen" w:hAnsi="Sylfaen"/>
          <w:b/>
          <w:bCs/>
          <w:sz w:val="24"/>
          <w:szCs w:val="24"/>
          <w:lang w:val="hy-AM" w:bidi="ru-RU"/>
        </w:rPr>
        <w:t>ՍՄԵԸԱԿՊ-ԳՀ</w:t>
      </w:r>
      <w:r w:rsidR="00CD5FB1" w:rsidRPr="00CD5FB1">
        <w:rPr>
          <w:rFonts w:ascii="Sylfaen" w:hAnsi="Sylfaen"/>
          <w:b/>
          <w:bCs/>
          <w:sz w:val="24"/>
          <w:szCs w:val="24"/>
          <w:lang w:val="af-ZA" w:bidi="ru-RU"/>
        </w:rPr>
        <w:t>ԱՊՁԲ</w:t>
      </w:r>
      <w:r w:rsidR="00CD5FB1" w:rsidRPr="00CD5FB1">
        <w:rPr>
          <w:rFonts w:ascii="Sylfaen" w:hAnsi="Sylfaen"/>
          <w:b/>
          <w:bCs/>
          <w:sz w:val="24"/>
          <w:szCs w:val="24"/>
          <w:lang w:val="hy-AM" w:bidi="ru-RU"/>
        </w:rPr>
        <w:t>-</w:t>
      </w:r>
      <w:r w:rsidR="00CD5FB1" w:rsidRPr="00CD5FB1">
        <w:rPr>
          <w:rFonts w:ascii="Sylfaen" w:hAnsi="Sylfaen"/>
          <w:b/>
          <w:bCs/>
          <w:sz w:val="24"/>
          <w:szCs w:val="24"/>
          <w:lang w:val="af-ZA" w:bidi="ru-RU"/>
        </w:rPr>
        <w:t>26/</w:t>
      </w:r>
      <w:r w:rsidR="00CD5FB1" w:rsidRPr="00CD5FB1">
        <w:rPr>
          <w:rFonts w:ascii="Sylfaen" w:hAnsi="Sylfaen"/>
          <w:b/>
          <w:bCs/>
          <w:sz w:val="24"/>
          <w:szCs w:val="24"/>
          <w:lang w:val="hy-AM" w:bidi="ru-RU"/>
        </w:rPr>
        <w:t>0</w:t>
      </w:r>
      <w:r w:rsidR="00CD5FB1" w:rsidRPr="00CD5FB1">
        <w:rPr>
          <w:rFonts w:ascii="Sylfaen" w:hAnsi="Sylfaen"/>
          <w:b/>
          <w:bCs/>
          <w:sz w:val="24"/>
          <w:szCs w:val="24"/>
          <w:lang w:val="af-ZA" w:bidi="ru-RU"/>
        </w:rPr>
        <w:t>1</w:t>
      </w:r>
      <w:r w:rsidRPr="00CD5FB1">
        <w:rPr>
          <w:rFonts w:ascii="Sylfaen" w:hAnsi="Sylfaen"/>
          <w:b/>
          <w:bCs/>
          <w:sz w:val="24"/>
          <w:szCs w:val="24"/>
          <w:lang w:val="es-ES" w:bidi="ru-RU"/>
        </w:rPr>
        <w:t xml:space="preserve"> </w:t>
      </w:r>
      <w:r w:rsidR="007D10A0" w:rsidRPr="00CD5FB1">
        <w:rPr>
          <w:rFonts w:ascii="Sylfaen" w:hAnsi="Sylfaen"/>
          <w:b/>
          <w:bCs/>
          <w:sz w:val="24"/>
          <w:szCs w:val="24"/>
          <w:lang w:val="ru-RU" w:bidi="ru-RU"/>
        </w:rPr>
        <w:t xml:space="preserve"> </w:t>
      </w:r>
      <w:r w:rsidRPr="00AB49AA">
        <w:rPr>
          <w:rFonts w:ascii="Sylfaen" w:hAnsi="Sylfaen"/>
          <w:sz w:val="24"/>
          <w:szCs w:val="24"/>
          <w:lang w:val="ru-RU" w:bidi="ru-RU"/>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AB49AA">
        <w:rPr>
          <w:rFonts w:ascii="Sylfaen" w:hAnsi="Sylfaen"/>
          <w:sz w:val="24"/>
          <w:szCs w:val="24"/>
          <w:lang w:val="ru-RU" w:bidi="ru-RU"/>
        </w:rPr>
        <w:t>квалификаци</w:t>
      </w:r>
      <w:proofErr w:type="spellEnd"/>
    </w:p>
    <w:p w14:paraId="61B17412" w14:textId="77777777" w:rsidR="007D10A0" w:rsidRPr="00AB49AA" w:rsidRDefault="007D10A0" w:rsidP="00B66638">
      <w:pPr>
        <w:jc w:val="both"/>
        <w:rPr>
          <w:rFonts w:ascii="Sylfaen" w:hAnsi="Sylfaen"/>
          <w:sz w:val="24"/>
          <w:szCs w:val="24"/>
          <w:lang w:val="ru-RU" w:bidi="ru-RU"/>
        </w:rPr>
      </w:pPr>
    </w:p>
    <w:p w14:paraId="6FBECA60" w14:textId="77777777" w:rsidR="007D10A0" w:rsidRPr="00AB49AA" w:rsidRDefault="007D10A0" w:rsidP="00B66638">
      <w:pPr>
        <w:jc w:val="both"/>
        <w:rPr>
          <w:rFonts w:ascii="Sylfaen" w:hAnsi="Sylfaen"/>
          <w:sz w:val="24"/>
          <w:szCs w:val="24"/>
          <w:lang w:val="ru-RU" w:bidi="ru-RU"/>
        </w:rPr>
      </w:pPr>
    </w:p>
    <w:p w14:paraId="0566BE0A" w14:textId="77777777" w:rsidR="007D10A0" w:rsidRPr="00AB49AA" w:rsidRDefault="007D10A0" w:rsidP="00B66638">
      <w:pPr>
        <w:jc w:val="both"/>
        <w:rPr>
          <w:rFonts w:ascii="Sylfaen" w:hAnsi="Sylfaen"/>
          <w:sz w:val="24"/>
          <w:szCs w:val="24"/>
          <w:lang w:val="ru-RU" w:bidi="ru-RU"/>
        </w:rPr>
      </w:pPr>
    </w:p>
    <w:p w14:paraId="51952E2B" w14:textId="77777777" w:rsidR="007D10A0" w:rsidRPr="00AB49AA" w:rsidRDefault="007D10A0" w:rsidP="00B66638">
      <w:pPr>
        <w:jc w:val="both"/>
        <w:rPr>
          <w:rFonts w:ascii="Sylfaen" w:hAnsi="Sylfaen"/>
          <w:sz w:val="24"/>
          <w:szCs w:val="24"/>
          <w:lang w:val="ru-RU" w:bidi="ru-RU"/>
        </w:rPr>
      </w:pPr>
    </w:p>
    <w:p w14:paraId="63190BB9" w14:textId="77777777" w:rsidR="007D10A0" w:rsidRPr="00AB49AA" w:rsidRDefault="007D10A0" w:rsidP="00B66638">
      <w:pPr>
        <w:jc w:val="both"/>
        <w:rPr>
          <w:rFonts w:ascii="Sylfaen" w:hAnsi="Sylfaen"/>
          <w:sz w:val="24"/>
          <w:szCs w:val="24"/>
          <w:lang w:val="ru-RU" w:bidi="ru-RU"/>
        </w:rPr>
      </w:pPr>
    </w:p>
    <w:p w14:paraId="52E3ABD2" w14:textId="77777777" w:rsidR="007D10A0" w:rsidRPr="00AB49AA" w:rsidRDefault="007D10A0" w:rsidP="00B66638">
      <w:pPr>
        <w:jc w:val="both"/>
        <w:rPr>
          <w:rFonts w:ascii="Sylfaen" w:hAnsi="Sylfaen"/>
          <w:sz w:val="24"/>
          <w:szCs w:val="24"/>
          <w:lang w:val="ru-RU" w:bidi="ru-RU"/>
        </w:rPr>
      </w:pPr>
    </w:p>
    <w:p w14:paraId="03437B8C" w14:textId="77777777" w:rsidR="007D10A0" w:rsidRPr="00AB49AA" w:rsidRDefault="007D10A0" w:rsidP="00B66638">
      <w:pPr>
        <w:jc w:val="both"/>
        <w:rPr>
          <w:rFonts w:ascii="Sylfaen" w:hAnsi="Sylfaen"/>
          <w:sz w:val="24"/>
          <w:szCs w:val="24"/>
          <w:lang w:val="ru-RU" w:bidi="ru-RU"/>
        </w:rPr>
      </w:pPr>
    </w:p>
    <w:p w14:paraId="4EE75EAF" w14:textId="77777777" w:rsidR="0007661D" w:rsidRPr="00AB49AA" w:rsidRDefault="0007661D" w:rsidP="006A199E">
      <w:pPr>
        <w:jc w:val="both"/>
        <w:rPr>
          <w:rFonts w:ascii="Sylfaen" w:hAnsi="Sylfaen"/>
          <w:sz w:val="24"/>
          <w:szCs w:val="24"/>
          <w:lang w:val="ru-RU" w:bidi="ru-RU"/>
        </w:rPr>
      </w:pPr>
    </w:p>
    <w:p w14:paraId="1D283B97" w14:textId="36B34C0A" w:rsidR="007D10A0" w:rsidRPr="00AB49AA" w:rsidRDefault="007D10A0" w:rsidP="007D10A0">
      <w:pPr>
        <w:numPr>
          <w:ilvl w:val="0"/>
          <w:numId w:val="3"/>
        </w:numPr>
        <w:jc w:val="both"/>
        <w:rPr>
          <w:rFonts w:ascii="Sylfaen" w:hAnsi="Sylfaen"/>
          <w:sz w:val="24"/>
          <w:szCs w:val="24"/>
          <w:lang w:val="ru-RU" w:bidi="ru-RU"/>
        </w:rPr>
      </w:pPr>
      <w:r w:rsidRPr="00AB49AA">
        <w:rPr>
          <w:rFonts w:ascii="Sylfaen" w:hAnsi="Sylfaen"/>
          <w:sz w:val="24"/>
          <w:szCs w:val="24"/>
          <w:lang w:val="ru-RU" w:bidi="ru-RU"/>
        </w:rPr>
        <w:t>в рамках участия в запросе котировок под кодом</w:t>
      </w:r>
      <w:r w:rsidRPr="00AB49AA">
        <w:rPr>
          <w:rFonts w:ascii="Sylfaen" w:hAnsi="Sylfaen"/>
          <w:b/>
          <w:sz w:val="24"/>
          <w:szCs w:val="24"/>
          <w:lang w:val="hy-AM" w:bidi="ru-RU"/>
        </w:rPr>
        <w:t xml:space="preserve"> </w:t>
      </w:r>
      <w:r w:rsidR="00CD5FB1" w:rsidRPr="00CD5FB1">
        <w:rPr>
          <w:rFonts w:ascii="Sylfaen" w:hAnsi="Sylfaen"/>
          <w:b/>
          <w:sz w:val="24"/>
          <w:szCs w:val="24"/>
          <w:lang w:val="hy-AM" w:bidi="ru-RU"/>
        </w:rPr>
        <w:t>ՍՄԵԸԱԿՊ-ԳՀ</w:t>
      </w:r>
      <w:r w:rsidR="00CD5FB1" w:rsidRPr="00CD5FB1">
        <w:rPr>
          <w:rFonts w:ascii="Sylfaen" w:hAnsi="Sylfaen"/>
          <w:b/>
          <w:sz w:val="24"/>
          <w:szCs w:val="24"/>
          <w:lang w:val="af-ZA" w:bidi="ru-RU"/>
        </w:rPr>
        <w:t>ԱՊՁԲ</w:t>
      </w:r>
      <w:r w:rsidR="00CD5FB1" w:rsidRPr="00CD5FB1">
        <w:rPr>
          <w:rFonts w:ascii="Sylfaen" w:hAnsi="Sylfaen"/>
          <w:b/>
          <w:sz w:val="24"/>
          <w:szCs w:val="24"/>
          <w:lang w:val="hy-AM" w:bidi="ru-RU"/>
        </w:rPr>
        <w:t>-</w:t>
      </w:r>
      <w:r w:rsidR="00CD5FB1" w:rsidRPr="00CD5FB1">
        <w:rPr>
          <w:rFonts w:ascii="Sylfaen" w:hAnsi="Sylfaen"/>
          <w:b/>
          <w:sz w:val="24"/>
          <w:szCs w:val="24"/>
          <w:lang w:val="af-ZA" w:bidi="ru-RU"/>
        </w:rPr>
        <w:t>26/</w:t>
      </w:r>
      <w:r w:rsidR="00CD5FB1" w:rsidRPr="00CD5FB1">
        <w:rPr>
          <w:rFonts w:ascii="Sylfaen" w:hAnsi="Sylfaen"/>
          <w:b/>
          <w:sz w:val="24"/>
          <w:szCs w:val="24"/>
          <w:lang w:val="hy-AM" w:bidi="ru-RU"/>
        </w:rPr>
        <w:t>0</w:t>
      </w:r>
      <w:r w:rsidR="00CD5FB1" w:rsidRPr="00CD5FB1">
        <w:rPr>
          <w:rFonts w:ascii="Sylfaen" w:hAnsi="Sylfaen"/>
          <w:b/>
          <w:sz w:val="24"/>
          <w:szCs w:val="24"/>
          <w:lang w:val="af-ZA" w:bidi="ru-RU"/>
        </w:rPr>
        <w:t>1</w:t>
      </w:r>
    </w:p>
    <w:p w14:paraId="2B82DC6F" w14:textId="77777777" w:rsidR="007D10A0" w:rsidRPr="00AB49AA" w:rsidRDefault="007D10A0" w:rsidP="007D10A0">
      <w:pPr>
        <w:numPr>
          <w:ilvl w:val="0"/>
          <w:numId w:val="2"/>
        </w:numPr>
        <w:jc w:val="both"/>
        <w:rPr>
          <w:rFonts w:ascii="Sylfaen" w:hAnsi="Sylfaen"/>
          <w:sz w:val="24"/>
          <w:szCs w:val="24"/>
          <w:lang w:val="ru-RU" w:bidi="ru-RU"/>
        </w:rPr>
      </w:pPr>
      <w:r w:rsidRPr="00AB49AA">
        <w:rPr>
          <w:rFonts w:ascii="Sylfaen" w:hAnsi="Sylfaen"/>
          <w:sz w:val="24"/>
          <w:szCs w:val="24"/>
          <w:lang w:val="ru-RU" w:bidi="ru-RU"/>
        </w:rPr>
        <w:t xml:space="preserve">не допускал и (или) не допустит </w:t>
      </w:r>
      <w:r w:rsidRPr="00AB49AA">
        <w:rPr>
          <w:rFonts w:ascii="Sylfaen" w:hAnsi="Sylfaen"/>
          <w:sz w:val="24"/>
          <w:szCs w:val="24"/>
          <w:lang w:val="hy-AM" w:bidi="ru-RU"/>
        </w:rPr>
        <w:t>недобросовестн</w:t>
      </w:r>
      <w:r w:rsidRPr="00AB49AA">
        <w:rPr>
          <w:rFonts w:ascii="Sylfaen" w:hAnsi="Sylfaen"/>
          <w:sz w:val="24"/>
          <w:szCs w:val="24"/>
          <w:lang w:val="ru-RU" w:bidi="ru-RU"/>
        </w:rPr>
        <w:t>ой</w:t>
      </w:r>
      <w:r w:rsidRPr="00AB49AA">
        <w:rPr>
          <w:rFonts w:ascii="Sylfaen" w:hAnsi="Sylfaen"/>
          <w:sz w:val="24"/>
          <w:szCs w:val="24"/>
          <w:lang w:val="hy-AM" w:bidi="ru-RU"/>
        </w:rPr>
        <w:t xml:space="preserve"> конкуренци</w:t>
      </w:r>
      <w:r w:rsidRPr="00AB49AA">
        <w:rPr>
          <w:rFonts w:ascii="Sylfaen" w:hAnsi="Sylfaen"/>
          <w:sz w:val="24"/>
          <w:szCs w:val="24"/>
          <w:lang w:val="ru-RU" w:bidi="ru-RU"/>
        </w:rPr>
        <w:t xml:space="preserve">и, злоупотребления доминирующим положением и </w:t>
      </w:r>
      <w:proofErr w:type="spellStart"/>
      <w:r w:rsidRPr="00AB49AA">
        <w:rPr>
          <w:rFonts w:ascii="Sylfaen" w:hAnsi="Sylfaen"/>
          <w:sz w:val="24"/>
          <w:szCs w:val="24"/>
          <w:lang w:val="ru-RU" w:bidi="ru-RU"/>
        </w:rPr>
        <w:t>антиконкурентного</w:t>
      </w:r>
      <w:proofErr w:type="spellEnd"/>
      <w:r w:rsidRPr="00AB49AA">
        <w:rPr>
          <w:rFonts w:ascii="Sylfaen" w:hAnsi="Sylfaen"/>
          <w:sz w:val="24"/>
          <w:szCs w:val="24"/>
          <w:lang w:val="ru-RU" w:bidi="ru-RU"/>
        </w:rPr>
        <w:t xml:space="preserve"> соглашения,</w:t>
      </w:r>
    </w:p>
    <w:p w14:paraId="564F5A3A" w14:textId="77777777" w:rsidR="007D10A0" w:rsidRPr="00AB49AA" w:rsidRDefault="007D10A0" w:rsidP="007D10A0">
      <w:pPr>
        <w:numPr>
          <w:ilvl w:val="0"/>
          <w:numId w:val="2"/>
        </w:numPr>
        <w:jc w:val="both"/>
        <w:rPr>
          <w:rFonts w:ascii="Sylfaen" w:hAnsi="Sylfaen"/>
          <w:sz w:val="24"/>
          <w:szCs w:val="24"/>
          <w:lang w:val="ru-RU" w:bidi="ru-RU"/>
        </w:rPr>
      </w:pPr>
      <w:r w:rsidRPr="00AB49AA">
        <w:rPr>
          <w:rFonts w:ascii="Sylfaen" w:hAnsi="Sylfaen"/>
          <w:sz w:val="24"/>
          <w:szCs w:val="24"/>
          <w:lang w:val="ru-RU" w:bidi="ru-RU"/>
        </w:rPr>
        <w:t xml:space="preserve">отсутствует случай установленного приглашением на запрос котировок случая     одновременного </w:t>
      </w:r>
    </w:p>
    <w:p w14:paraId="3D453CFC"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участия взаимосвязанных с ________________ лиц и (или) учрежденных__________</w:t>
      </w:r>
    </w:p>
    <w:p w14:paraId="24416830"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наименование участника</w:t>
      </w:r>
      <w:r w:rsidRPr="00AB49AA">
        <w:rPr>
          <w:rFonts w:ascii="Sylfaen" w:hAnsi="Sylfaen"/>
          <w:sz w:val="24"/>
          <w:szCs w:val="24"/>
          <w:lang w:val="ru-RU" w:bidi="ru-RU"/>
        </w:rPr>
        <w:tab/>
        <w:t>наименование</w:t>
      </w:r>
    </w:p>
    <w:p w14:paraId="7C46CEB4"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участника</w:t>
      </w:r>
    </w:p>
    <w:p w14:paraId="4374C45B" w14:textId="77777777" w:rsidR="007D10A0" w:rsidRPr="00AB49AA" w:rsidRDefault="007D10A0" w:rsidP="007D10A0">
      <w:pPr>
        <w:jc w:val="both"/>
        <w:rPr>
          <w:rFonts w:ascii="Sylfaen" w:hAnsi="Sylfaen"/>
          <w:sz w:val="24"/>
          <w:szCs w:val="24"/>
          <w:u w:val="single"/>
          <w:lang w:val="ru-RU" w:bidi="ru-RU"/>
        </w:rPr>
      </w:pPr>
      <w:r w:rsidRPr="00AB49AA">
        <w:rPr>
          <w:rFonts w:ascii="Sylfaen" w:hAnsi="Sylfaen"/>
          <w:sz w:val="24"/>
          <w:szCs w:val="24"/>
          <w:lang w:val="ru-RU" w:bidi="ru-RU"/>
        </w:rPr>
        <w:t>организаций, либо организаций, имеющих принадлежащую ____________________</w:t>
      </w:r>
    </w:p>
    <w:p w14:paraId="719D9F5D"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vertAlign w:val="superscript"/>
          <w:lang w:val="ru-RU" w:bidi="ru-RU"/>
        </w:rPr>
        <w:t>наименование участника</w:t>
      </w:r>
    </w:p>
    <w:p w14:paraId="46F7977D" w14:textId="77777777" w:rsidR="007D10A0" w:rsidRPr="00AB49AA" w:rsidRDefault="007D10A0" w:rsidP="007D10A0">
      <w:pPr>
        <w:jc w:val="both"/>
        <w:rPr>
          <w:ins w:id="1" w:author="Inesa Kocharyan" w:date="2021-09-01T14:02:00Z"/>
          <w:rFonts w:ascii="Sylfaen" w:hAnsi="Sylfaen"/>
          <w:sz w:val="24"/>
          <w:szCs w:val="24"/>
          <w:lang w:val="ru-RU" w:bidi="ru-RU"/>
        </w:rPr>
      </w:pPr>
      <w:ins w:id="2" w:author="Inesa Kocharyan" w:date="2021-09-01T14:02:00Z">
        <w:r w:rsidRPr="00AB49AA">
          <w:rPr>
            <w:rFonts w:ascii="Sylfaen" w:hAnsi="Sylfaen"/>
            <w:sz w:val="24"/>
            <w:szCs w:val="24"/>
            <w:lang w:val="ru-RU" w:bidi="ru-RU"/>
          </w:rPr>
          <w:t>д</w:t>
        </w:r>
      </w:ins>
      <w:r w:rsidRPr="00AB49AA">
        <w:rPr>
          <w:rFonts w:ascii="Sylfaen" w:hAnsi="Sylfaen"/>
          <w:sz w:val="24"/>
          <w:szCs w:val="24"/>
          <w:lang w:val="ru-RU" w:bidi="ru-RU"/>
        </w:rPr>
        <w:t>олю (пай) в размере более пятидесяти процентов.</w:t>
      </w:r>
    </w:p>
    <w:p w14:paraId="237B750C"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Ниже ------------------------------------------------------ представляет ссылку на сайт,</w:t>
      </w:r>
    </w:p>
    <w:p w14:paraId="524610A5"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vertAlign w:val="superscript"/>
          <w:lang w:val="ru-RU" w:bidi="ru-RU"/>
        </w:rPr>
        <w:t>наименование участника</w:t>
      </w:r>
      <w:r w:rsidRPr="00AB49AA">
        <w:rPr>
          <w:rFonts w:ascii="Sylfaen" w:hAnsi="Sylfaen"/>
          <w:sz w:val="24"/>
          <w:szCs w:val="24"/>
          <w:lang w:val="ru-RU" w:bidi="ru-RU"/>
        </w:rPr>
        <w:t xml:space="preserve">                                  </w:t>
      </w:r>
    </w:p>
    <w:p w14:paraId="64F96820" w14:textId="77777777" w:rsidR="007D10A0" w:rsidRPr="00AB49AA" w:rsidDel="007906A2" w:rsidRDefault="007D10A0" w:rsidP="007D10A0">
      <w:pPr>
        <w:jc w:val="both"/>
        <w:rPr>
          <w:del w:id="3" w:author="Inesa Kocharyan" w:date="2021-09-01T14:03:00Z"/>
          <w:rFonts w:ascii="Sylfaen" w:hAnsi="Sylfaen"/>
          <w:sz w:val="24"/>
          <w:szCs w:val="24"/>
          <w:lang w:val="ru-RU" w:bidi="ru-RU"/>
        </w:rPr>
      </w:pPr>
      <w:del w:id="4" w:author="Inesa Kocharyan" w:date="2021-09-01T14:03:00Z">
        <w:r w:rsidRPr="00AB49AA">
          <w:rPr>
            <w:rFonts w:ascii="Sylfaen" w:hAnsi="Sylfaen"/>
            <w:sz w:val="24"/>
            <w:szCs w:val="24"/>
            <w:lang w:val="ru-RU" w:bidi="ru-RU"/>
          </w:rPr>
          <w:delText>с</w:delText>
        </w:r>
      </w:del>
      <w:proofErr w:type="spellStart"/>
      <w:r w:rsidRPr="00AB49AA">
        <w:rPr>
          <w:rFonts w:ascii="Sylfaen" w:hAnsi="Sylfaen"/>
          <w:sz w:val="24"/>
          <w:szCs w:val="24"/>
          <w:lang w:val="ru-RU" w:bidi="ru-RU"/>
        </w:rPr>
        <w:t>одержащий</w:t>
      </w:r>
      <w:proofErr w:type="spellEnd"/>
      <w:r w:rsidRPr="00AB49AA">
        <w:rPr>
          <w:rFonts w:ascii="Sylfaen" w:hAnsi="Sylfaen"/>
          <w:sz w:val="24"/>
          <w:szCs w:val="24"/>
          <w:lang w:val="ru-RU" w:bidi="ru-RU"/>
        </w:rPr>
        <w:t xml:space="preserve"> информацию о реальных бенефициарах--- -------------------------------</w:t>
      </w:r>
      <w:r w:rsidRPr="00AB49AA">
        <w:rPr>
          <w:rFonts w:ascii="Sylfaen" w:hAnsi="Sylfaen"/>
          <w:sz w:val="24"/>
          <w:szCs w:val="24"/>
          <w:vertAlign w:val="superscript"/>
          <w:lang w:val="ru-RU" w:bidi="ru-RU"/>
        </w:rPr>
        <w:footnoteReference w:customMarkFollows="1" w:id="2"/>
        <w:t>**</w:t>
      </w:r>
      <w:r w:rsidRPr="00AB49AA">
        <w:rPr>
          <w:rFonts w:ascii="Sylfaen" w:hAnsi="Sylfaen"/>
          <w:sz w:val="24"/>
          <w:szCs w:val="24"/>
          <w:lang w:val="ru-RU" w:bidi="ru-RU"/>
        </w:rPr>
        <w:t xml:space="preserve">. </w:t>
      </w:r>
    </w:p>
    <w:p w14:paraId="4F1C79D4" w14:textId="77777777" w:rsidR="007D10A0" w:rsidRPr="00AB49AA" w:rsidRDefault="007D10A0" w:rsidP="007D10A0">
      <w:pPr>
        <w:jc w:val="both"/>
        <w:rPr>
          <w:rFonts w:ascii="Sylfaen" w:hAnsi="Sylfaen"/>
          <w:sz w:val="24"/>
          <w:szCs w:val="24"/>
          <w:lang w:val="ru-RU" w:bidi="ru-RU"/>
        </w:rPr>
      </w:pPr>
    </w:p>
    <w:p w14:paraId="127A8A91" w14:textId="77777777" w:rsidR="007D10A0" w:rsidRPr="00AB49AA" w:rsidRDefault="007D10A0" w:rsidP="007D10A0">
      <w:pPr>
        <w:jc w:val="both"/>
        <w:rPr>
          <w:rFonts w:ascii="Sylfaen" w:hAnsi="Sylfaen"/>
          <w:sz w:val="24"/>
          <w:szCs w:val="24"/>
          <w:lang w:val="ru-RU" w:bidi="ru-RU"/>
        </w:rPr>
      </w:pPr>
      <w:proofErr w:type="gramStart"/>
      <w:r w:rsidRPr="00AB49AA">
        <w:rPr>
          <w:rFonts w:ascii="Sylfaen" w:hAnsi="Sylfaen"/>
          <w:sz w:val="24"/>
          <w:szCs w:val="24"/>
          <w:lang w:val="ru-RU" w:bidi="ru-RU"/>
        </w:rPr>
        <w:t>Прилагается  полное</w:t>
      </w:r>
      <w:proofErr w:type="gramEnd"/>
      <w:r w:rsidRPr="00AB49AA">
        <w:rPr>
          <w:rFonts w:ascii="Sylfaen" w:hAnsi="Sylfaen"/>
          <w:sz w:val="24"/>
          <w:szCs w:val="24"/>
          <w:lang w:val="ru-RU" w:bidi="ru-RU"/>
        </w:rPr>
        <w:t xml:space="preserve"> описание предлагаемого   ----------------------------     товара, </w:t>
      </w:r>
    </w:p>
    <w:p w14:paraId="02229A45"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 xml:space="preserve">                                                                                                             наименование участника</w:t>
      </w:r>
    </w:p>
    <w:p w14:paraId="04850863" w14:textId="77777777" w:rsidR="007D10A0" w:rsidRPr="00AB49AA" w:rsidRDefault="007D10A0" w:rsidP="007D10A0">
      <w:pPr>
        <w:jc w:val="both"/>
        <w:rPr>
          <w:rFonts w:ascii="Sylfaen" w:hAnsi="Sylfaen"/>
          <w:sz w:val="24"/>
          <w:szCs w:val="24"/>
          <w:lang w:val="hy-AM" w:bidi="ru-RU"/>
        </w:rPr>
      </w:pPr>
      <w:r w:rsidRPr="00AB49AA">
        <w:rPr>
          <w:rFonts w:ascii="Sylfaen" w:hAnsi="Sylfaen"/>
          <w:sz w:val="24"/>
          <w:szCs w:val="24"/>
          <w:lang w:val="ru-RU" w:bidi="ru-RU"/>
        </w:rPr>
        <w:t xml:space="preserve">согласно Приложению 1.1.                                                                                                                           </w:t>
      </w:r>
    </w:p>
    <w:p w14:paraId="7E9F5DBC" w14:textId="77777777" w:rsidR="007D10A0" w:rsidRPr="00AB49AA" w:rsidRDefault="007D10A0" w:rsidP="007D10A0">
      <w:pPr>
        <w:jc w:val="both"/>
        <w:rPr>
          <w:rFonts w:ascii="Sylfaen" w:hAnsi="Sylfaen"/>
          <w:sz w:val="24"/>
          <w:szCs w:val="24"/>
          <w:lang w:val="hy-AM" w:bidi="ru-RU"/>
        </w:rPr>
      </w:pPr>
    </w:p>
    <w:p w14:paraId="42DBE6BB" w14:textId="77777777" w:rsidR="007D10A0" w:rsidRPr="00AB49AA" w:rsidRDefault="007D10A0" w:rsidP="007D10A0">
      <w:pPr>
        <w:jc w:val="both"/>
        <w:rPr>
          <w:rFonts w:ascii="Sylfaen" w:hAnsi="Sylfaen"/>
          <w:sz w:val="24"/>
          <w:szCs w:val="24"/>
          <w:lang w:val="hy-AM" w:bidi="ru-RU"/>
        </w:rPr>
      </w:pPr>
    </w:p>
    <w:p w14:paraId="092F5ECA" w14:textId="77777777" w:rsidR="007D10A0" w:rsidRPr="00AB49AA" w:rsidRDefault="007D10A0" w:rsidP="007D10A0">
      <w:pPr>
        <w:jc w:val="both"/>
        <w:rPr>
          <w:rFonts w:ascii="Sylfaen" w:hAnsi="Sylfaen"/>
          <w:sz w:val="24"/>
          <w:szCs w:val="24"/>
          <w:lang w:val="ru-RU" w:bidi="ru-RU"/>
        </w:rPr>
      </w:pPr>
    </w:p>
    <w:p w14:paraId="79543077" w14:textId="77777777" w:rsidR="007D10A0" w:rsidRPr="00AB49AA" w:rsidRDefault="007D10A0" w:rsidP="007D10A0">
      <w:pPr>
        <w:jc w:val="both"/>
        <w:rPr>
          <w:rFonts w:ascii="Sylfaen" w:hAnsi="Sylfaen"/>
          <w:sz w:val="24"/>
          <w:szCs w:val="24"/>
          <w:lang w:val="ru-RU" w:bidi="ru-RU"/>
        </w:rPr>
      </w:pPr>
    </w:p>
    <w:p w14:paraId="2DD43134" w14:textId="77777777"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____________________________________________________________________</w:t>
      </w:r>
    </w:p>
    <w:p w14:paraId="407067FD" w14:textId="77777777" w:rsidR="007D10A0" w:rsidRPr="00AB49AA" w:rsidRDefault="007D10A0" w:rsidP="007D10A0">
      <w:pPr>
        <w:jc w:val="center"/>
        <w:rPr>
          <w:rFonts w:ascii="Sylfaen" w:hAnsi="Sylfaen"/>
          <w:sz w:val="24"/>
          <w:szCs w:val="24"/>
          <w:lang w:val="ru-RU" w:bidi="ru-RU"/>
        </w:rPr>
      </w:pPr>
      <w:r w:rsidRPr="00AB49AA">
        <w:rPr>
          <w:rFonts w:ascii="Sylfaen" w:hAnsi="Sylfaen"/>
          <w:sz w:val="24"/>
          <w:szCs w:val="24"/>
          <w:lang w:val="ru-RU" w:bidi="ru-RU"/>
        </w:rPr>
        <w:t>наименование участника (должность,</w:t>
      </w:r>
      <w:r w:rsidRPr="00AB49AA">
        <w:rPr>
          <w:rFonts w:ascii="Sylfaen" w:hAnsi="Sylfaen"/>
          <w:sz w:val="24"/>
          <w:szCs w:val="24"/>
          <w:lang w:val="ru-RU" w:bidi="ru-RU"/>
        </w:rPr>
        <w:tab/>
        <w:t>подпись)</w:t>
      </w:r>
    </w:p>
    <w:p w14:paraId="3352356B" w14:textId="77777777" w:rsidR="007D10A0" w:rsidRPr="00AB49AA" w:rsidRDefault="007D10A0" w:rsidP="007D10A0">
      <w:pPr>
        <w:jc w:val="center"/>
        <w:rPr>
          <w:rFonts w:ascii="Sylfaen" w:hAnsi="Sylfaen"/>
          <w:sz w:val="24"/>
          <w:szCs w:val="24"/>
          <w:lang w:val="ru-RU" w:bidi="ru-RU"/>
        </w:rPr>
      </w:pPr>
      <w:r w:rsidRPr="00AB49AA">
        <w:rPr>
          <w:rFonts w:ascii="Sylfaen" w:hAnsi="Sylfaen"/>
          <w:sz w:val="24"/>
          <w:szCs w:val="24"/>
          <w:lang w:val="ru-RU" w:bidi="ru-RU"/>
        </w:rPr>
        <w:t>имя, фамилия руководителя)</w:t>
      </w:r>
    </w:p>
    <w:p w14:paraId="73D821E9" w14:textId="77777777" w:rsidR="007D10A0" w:rsidRPr="00AB49AA" w:rsidRDefault="007D10A0" w:rsidP="007D10A0">
      <w:pPr>
        <w:jc w:val="right"/>
        <w:rPr>
          <w:rFonts w:ascii="Sylfaen" w:hAnsi="Sylfaen"/>
          <w:b/>
          <w:sz w:val="24"/>
          <w:szCs w:val="24"/>
          <w:lang w:val="ru-RU" w:bidi="ru-RU"/>
        </w:rPr>
      </w:pPr>
      <w:r w:rsidRPr="00AB49AA">
        <w:rPr>
          <w:rFonts w:ascii="Sylfaen" w:hAnsi="Sylfaen"/>
          <w:sz w:val="24"/>
          <w:szCs w:val="24"/>
          <w:lang w:val="ru-RU" w:bidi="ru-RU"/>
        </w:rPr>
        <w:t>М. П.</w:t>
      </w:r>
      <w:r w:rsidRPr="00AB49AA">
        <w:rPr>
          <w:rFonts w:ascii="Sylfaen" w:hAnsi="Sylfaen"/>
          <w:b/>
          <w:sz w:val="24"/>
          <w:szCs w:val="24"/>
          <w:lang w:val="ru-RU" w:bidi="ru-RU"/>
        </w:rPr>
        <w:t xml:space="preserve"> </w:t>
      </w:r>
    </w:p>
    <w:p w14:paraId="4599D1E5" w14:textId="77777777" w:rsidR="007D10A0" w:rsidRPr="00AB49AA" w:rsidRDefault="007D10A0" w:rsidP="00613AA0">
      <w:pPr>
        <w:jc w:val="both"/>
        <w:rPr>
          <w:rFonts w:ascii="Sylfaen" w:hAnsi="Sylfaen"/>
          <w:sz w:val="24"/>
          <w:szCs w:val="24"/>
          <w:lang w:val="ru-RU" w:bidi="ru-RU"/>
        </w:rPr>
      </w:pPr>
      <w:ins w:id="5" w:author="Inesa Kocharyan" w:date="2021-09-01T14:04:00Z">
        <w:r w:rsidRPr="00AB49AA">
          <w:rPr>
            <w:rFonts w:ascii="Sylfaen" w:hAnsi="Sylfaen"/>
            <w:b/>
            <w:sz w:val="24"/>
            <w:szCs w:val="24"/>
            <w:lang w:val="ru-RU" w:bidi="ru-RU"/>
          </w:rPr>
          <w:br w:type="page"/>
        </w:r>
      </w:ins>
    </w:p>
    <w:p w14:paraId="3916078C" w14:textId="77777777" w:rsidR="007D10A0" w:rsidRPr="00AB49AA" w:rsidRDefault="007D10A0" w:rsidP="007D10A0">
      <w:pPr>
        <w:jc w:val="right"/>
        <w:rPr>
          <w:rFonts w:ascii="Sylfaen" w:hAnsi="Sylfaen"/>
          <w:b/>
          <w:sz w:val="24"/>
          <w:szCs w:val="24"/>
          <w:lang w:val="ru-RU" w:bidi="ru-RU"/>
        </w:rPr>
      </w:pPr>
      <w:r w:rsidRPr="00AB49AA">
        <w:rPr>
          <w:rFonts w:ascii="Sylfaen" w:hAnsi="Sylfaen"/>
          <w:b/>
          <w:sz w:val="24"/>
          <w:szCs w:val="24"/>
          <w:lang w:val="ru-RU" w:bidi="ru-RU"/>
        </w:rPr>
        <w:lastRenderedPageBreak/>
        <w:t>Приложение № 1,1</w:t>
      </w:r>
    </w:p>
    <w:p w14:paraId="1D2C5908" w14:textId="5F119421" w:rsidR="007D10A0" w:rsidRPr="00AB49AA" w:rsidRDefault="007D10A0" w:rsidP="00613AA0">
      <w:pPr>
        <w:jc w:val="right"/>
        <w:rPr>
          <w:rFonts w:ascii="Sylfaen" w:hAnsi="Sylfaen"/>
          <w:b/>
          <w:sz w:val="24"/>
          <w:szCs w:val="24"/>
          <w:lang w:val="ru-RU" w:bidi="ru-RU"/>
        </w:rPr>
      </w:pPr>
      <w:r w:rsidRPr="00AB49AA">
        <w:rPr>
          <w:rFonts w:ascii="Sylfaen" w:hAnsi="Sylfaen"/>
          <w:b/>
          <w:sz w:val="24"/>
          <w:szCs w:val="24"/>
          <w:lang w:val="ru-RU" w:bidi="ru-RU"/>
        </w:rPr>
        <w:t>к Приглашению о запросе котировок</w:t>
      </w:r>
      <w:r w:rsidRPr="00AB49AA">
        <w:rPr>
          <w:rFonts w:ascii="Sylfaen" w:hAnsi="Sylfaen"/>
          <w:b/>
          <w:sz w:val="24"/>
          <w:szCs w:val="24"/>
          <w:lang w:val="ru-RU" w:bidi="ru-RU"/>
        </w:rPr>
        <w:br/>
        <w:t>под кодом</w:t>
      </w:r>
      <w:r w:rsidR="00613AA0" w:rsidRPr="00AB49AA">
        <w:rPr>
          <w:rFonts w:ascii="Sylfaen" w:hAnsi="Sylfaen"/>
          <w:b/>
          <w:sz w:val="24"/>
          <w:szCs w:val="24"/>
          <w:lang w:val="hy-AM" w:bidi="ru-RU"/>
        </w:rPr>
        <w:t xml:space="preserve"> </w:t>
      </w:r>
      <w:r w:rsidR="00CD5FB1" w:rsidRPr="00CD5FB1">
        <w:rPr>
          <w:rFonts w:ascii="Sylfaen" w:hAnsi="Sylfaen"/>
          <w:b/>
          <w:sz w:val="24"/>
          <w:szCs w:val="24"/>
          <w:lang w:val="hy-AM" w:bidi="ru-RU"/>
        </w:rPr>
        <w:t>ՍՄԵԸԱԿՊ-ԳՀ</w:t>
      </w:r>
      <w:r w:rsidR="00CD5FB1" w:rsidRPr="00CD5FB1">
        <w:rPr>
          <w:rFonts w:ascii="Sylfaen" w:hAnsi="Sylfaen"/>
          <w:b/>
          <w:sz w:val="24"/>
          <w:szCs w:val="24"/>
          <w:lang w:val="af-ZA" w:bidi="ru-RU"/>
        </w:rPr>
        <w:t>ԱՊՁԲ</w:t>
      </w:r>
      <w:r w:rsidR="00CD5FB1" w:rsidRPr="00CD5FB1">
        <w:rPr>
          <w:rFonts w:ascii="Sylfaen" w:hAnsi="Sylfaen"/>
          <w:b/>
          <w:sz w:val="24"/>
          <w:szCs w:val="24"/>
          <w:lang w:val="hy-AM" w:bidi="ru-RU"/>
        </w:rPr>
        <w:t>-</w:t>
      </w:r>
      <w:r w:rsidR="00CD5FB1" w:rsidRPr="00CD5FB1">
        <w:rPr>
          <w:rFonts w:ascii="Sylfaen" w:hAnsi="Sylfaen"/>
          <w:b/>
          <w:sz w:val="24"/>
          <w:szCs w:val="24"/>
          <w:lang w:val="af-ZA" w:bidi="ru-RU"/>
        </w:rPr>
        <w:t>26/</w:t>
      </w:r>
      <w:r w:rsidR="00CD5FB1" w:rsidRPr="00CD5FB1">
        <w:rPr>
          <w:rFonts w:ascii="Sylfaen" w:hAnsi="Sylfaen"/>
          <w:b/>
          <w:sz w:val="24"/>
          <w:szCs w:val="24"/>
          <w:lang w:val="hy-AM" w:bidi="ru-RU"/>
        </w:rPr>
        <w:t>0</w:t>
      </w:r>
      <w:r w:rsidR="00CD5FB1" w:rsidRPr="00CD5FB1">
        <w:rPr>
          <w:rFonts w:ascii="Sylfaen" w:hAnsi="Sylfaen"/>
          <w:b/>
          <w:sz w:val="24"/>
          <w:szCs w:val="24"/>
          <w:lang w:val="af-ZA" w:bidi="ru-RU"/>
        </w:rPr>
        <w:t>1</w:t>
      </w:r>
    </w:p>
    <w:p w14:paraId="49605335" w14:textId="77777777" w:rsidR="00613AA0" w:rsidRPr="00AB49AA" w:rsidRDefault="00613AA0" w:rsidP="00613AA0">
      <w:pPr>
        <w:jc w:val="center"/>
        <w:rPr>
          <w:rFonts w:ascii="Sylfaen" w:hAnsi="Sylfaen"/>
          <w:b/>
          <w:sz w:val="24"/>
          <w:szCs w:val="24"/>
          <w:lang w:val="ru-RU" w:bidi="ru-RU"/>
        </w:rPr>
      </w:pPr>
    </w:p>
    <w:p w14:paraId="0F650727" w14:textId="77777777" w:rsidR="007D10A0" w:rsidRPr="00AB49AA" w:rsidRDefault="007D10A0" w:rsidP="00613AA0">
      <w:pPr>
        <w:jc w:val="center"/>
        <w:rPr>
          <w:rFonts w:ascii="Sylfaen" w:hAnsi="Sylfaen"/>
          <w:b/>
          <w:sz w:val="24"/>
          <w:szCs w:val="24"/>
          <w:lang w:val="ru-RU" w:bidi="ru-RU"/>
        </w:rPr>
      </w:pPr>
      <w:r w:rsidRPr="00AB49AA">
        <w:rPr>
          <w:rFonts w:ascii="Sylfaen" w:hAnsi="Sylfaen"/>
          <w:b/>
          <w:sz w:val="24"/>
          <w:szCs w:val="24"/>
          <w:lang w:val="ru-RU" w:bidi="ru-RU"/>
        </w:rPr>
        <w:t>ПОЛНОЕ ОПИСАНИЕ</w:t>
      </w:r>
    </w:p>
    <w:p w14:paraId="31D0100D" w14:textId="77777777" w:rsidR="007D10A0" w:rsidRPr="00AB49AA" w:rsidRDefault="007D10A0" w:rsidP="00613AA0">
      <w:pPr>
        <w:jc w:val="center"/>
        <w:rPr>
          <w:rFonts w:ascii="Sylfaen" w:hAnsi="Sylfaen"/>
          <w:b/>
          <w:sz w:val="24"/>
          <w:szCs w:val="24"/>
          <w:lang w:val="ru-RU" w:bidi="ru-RU"/>
        </w:rPr>
      </w:pPr>
      <w:r w:rsidRPr="00AB49AA">
        <w:rPr>
          <w:rFonts w:ascii="Sylfaen" w:hAnsi="Sylfaen"/>
          <w:b/>
          <w:sz w:val="24"/>
          <w:szCs w:val="24"/>
          <w:lang w:val="ru-RU" w:bidi="ru-RU"/>
        </w:rPr>
        <w:t>предлагаемого товара</w:t>
      </w:r>
    </w:p>
    <w:p w14:paraId="160494FF" w14:textId="77777777" w:rsidR="007D10A0" w:rsidRPr="00AB49AA" w:rsidRDefault="007D10A0" w:rsidP="007D10A0">
      <w:pPr>
        <w:jc w:val="both"/>
        <w:rPr>
          <w:rFonts w:ascii="Sylfaen" w:hAnsi="Sylfaen"/>
          <w:i/>
          <w:sz w:val="24"/>
          <w:szCs w:val="24"/>
          <w:lang w:val="ru-RU" w:bidi="ru-RU"/>
        </w:rPr>
      </w:pPr>
    </w:p>
    <w:p w14:paraId="48D4BF0C" w14:textId="77777777" w:rsidR="007D10A0" w:rsidRPr="00AB49AA" w:rsidRDefault="00710F3B" w:rsidP="007D10A0">
      <w:pPr>
        <w:jc w:val="both"/>
        <w:rPr>
          <w:rFonts w:ascii="Sylfaen" w:hAnsi="Sylfaen"/>
          <w:sz w:val="24"/>
          <w:szCs w:val="24"/>
          <w:lang w:val="ru-RU" w:bidi="ru-RU"/>
        </w:rPr>
      </w:pPr>
      <w:r w:rsidRPr="00AB49AA">
        <w:rPr>
          <w:rFonts w:ascii="Sylfaen" w:hAnsi="Sylfaen"/>
          <w:sz w:val="24"/>
          <w:szCs w:val="24"/>
          <w:lang w:val="ru-RU" w:bidi="ru-RU"/>
        </w:rPr>
        <w:t xml:space="preserve">_____________________________________________________ </w:t>
      </w:r>
      <w:r w:rsidR="007D10A0" w:rsidRPr="00AB49AA">
        <w:rPr>
          <w:rFonts w:ascii="Sylfaen" w:hAnsi="Sylfaen"/>
          <w:sz w:val="24"/>
          <w:szCs w:val="24"/>
          <w:lang w:val="ru-RU" w:bidi="ru-RU"/>
        </w:rPr>
        <w:t xml:space="preserve">в качестве участника в </w:t>
      </w:r>
    </w:p>
    <w:p w14:paraId="24B202FB" w14:textId="77777777" w:rsidR="007D10A0" w:rsidRPr="00AB49AA" w:rsidRDefault="007D10A0" w:rsidP="007D10A0">
      <w:pPr>
        <w:jc w:val="both"/>
        <w:rPr>
          <w:rFonts w:ascii="Sylfaen" w:hAnsi="Sylfaen"/>
          <w:sz w:val="24"/>
          <w:szCs w:val="24"/>
          <w:u w:val="single"/>
          <w:lang w:val="ru-RU" w:bidi="ru-RU"/>
        </w:rPr>
      </w:pPr>
      <w:r w:rsidRPr="00AB49AA">
        <w:rPr>
          <w:rFonts w:ascii="Sylfaen" w:hAnsi="Sylfaen"/>
          <w:sz w:val="24"/>
          <w:szCs w:val="24"/>
          <w:lang w:val="ru-RU" w:bidi="ru-RU"/>
        </w:rPr>
        <w:t>наименование участника</w:t>
      </w:r>
    </w:p>
    <w:p w14:paraId="5C2925EF" w14:textId="26E46686" w:rsidR="007D10A0" w:rsidRPr="00AB49AA" w:rsidRDefault="007D10A0" w:rsidP="007D10A0">
      <w:pPr>
        <w:jc w:val="both"/>
        <w:rPr>
          <w:rFonts w:ascii="Sylfaen" w:hAnsi="Sylfaen"/>
          <w:sz w:val="24"/>
          <w:szCs w:val="24"/>
          <w:lang w:val="ru-RU" w:bidi="ru-RU"/>
        </w:rPr>
      </w:pPr>
      <w:r w:rsidRPr="00AB49AA">
        <w:rPr>
          <w:rFonts w:ascii="Sylfaen" w:hAnsi="Sylfaen"/>
          <w:sz w:val="24"/>
          <w:szCs w:val="24"/>
          <w:lang w:val="ru-RU" w:bidi="ru-RU"/>
        </w:rPr>
        <w:t>рамках о запросе котировок под кодом</w:t>
      </w:r>
      <w:r w:rsidR="00613AA0" w:rsidRPr="00AB49AA">
        <w:rPr>
          <w:rFonts w:ascii="Sylfaen" w:hAnsi="Sylfaen"/>
          <w:b/>
          <w:sz w:val="24"/>
          <w:szCs w:val="24"/>
          <w:lang w:val="hy-AM" w:bidi="ru-RU"/>
        </w:rPr>
        <w:t xml:space="preserve"> </w:t>
      </w:r>
      <w:r w:rsidR="00CD5FB1" w:rsidRPr="00CD5FB1">
        <w:rPr>
          <w:rFonts w:ascii="Sylfaen" w:hAnsi="Sylfaen"/>
          <w:b/>
          <w:sz w:val="24"/>
          <w:szCs w:val="24"/>
          <w:lang w:val="hy-AM" w:bidi="ru-RU"/>
        </w:rPr>
        <w:t>ՍՄԵԸԱԿՊ-ԳՀ</w:t>
      </w:r>
      <w:r w:rsidR="00CD5FB1" w:rsidRPr="00CD5FB1">
        <w:rPr>
          <w:rFonts w:ascii="Sylfaen" w:hAnsi="Sylfaen"/>
          <w:b/>
          <w:sz w:val="24"/>
          <w:szCs w:val="24"/>
          <w:lang w:val="af-ZA" w:bidi="ru-RU"/>
        </w:rPr>
        <w:t>ԱՊՁԲ</w:t>
      </w:r>
      <w:r w:rsidR="00CD5FB1" w:rsidRPr="00CD5FB1">
        <w:rPr>
          <w:rFonts w:ascii="Sylfaen" w:hAnsi="Sylfaen"/>
          <w:b/>
          <w:sz w:val="24"/>
          <w:szCs w:val="24"/>
          <w:lang w:val="hy-AM" w:bidi="ru-RU"/>
        </w:rPr>
        <w:t>-</w:t>
      </w:r>
      <w:r w:rsidR="00CD5FB1" w:rsidRPr="00CD5FB1">
        <w:rPr>
          <w:rFonts w:ascii="Sylfaen" w:hAnsi="Sylfaen"/>
          <w:b/>
          <w:sz w:val="24"/>
          <w:szCs w:val="24"/>
          <w:lang w:val="af-ZA" w:bidi="ru-RU"/>
        </w:rPr>
        <w:t>26/</w:t>
      </w:r>
      <w:r w:rsidR="00CD5FB1" w:rsidRPr="00CD5FB1">
        <w:rPr>
          <w:rFonts w:ascii="Sylfaen" w:hAnsi="Sylfaen"/>
          <w:b/>
          <w:sz w:val="24"/>
          <w:szCs w:val="24"/>
          <w:lang w:val="hy-AM" w:bidi="ru-RU"/>
        </w:rPr>
        <w:t>0</w:t>
      </w:r>
      <w:r w:rsidR="00CD5FB1" w:rsidRPr="00CD5FB1">
        <w:rPr>
          <w:rFonts w:ascii="Sylfaen" w:hAnsi="Sylfaen"/>
          <w:b/>
          <w:sz w:val="24"/>
          <w:szCs w:val="24"/>
          <w:lang w:val="af-ZA" w:bidi="ru-RU"/>
        </w:rPr>
        <w:t>1</w:t>
      </w:r>
      <w:r w:rsidR="00CD5FB1">
        <w:rPr>
          <w:rFonts w:ascii="Sylfaen" w:hAnsi="Sylfaen"/>
          <w:b/>
          <w:sz w:val="24"/>
          <w:szCs w:val="24"/>
          <w:lang w:val="hy-AM" w:bidi="ru-RU"/>
        </w:rPr>
        <w:t xml:space="preserve"> </w:t>
      </w:r>
      <w:r w:rsidRPr="00AB49AA">
        <w:rPr>
          <w:rFonts w:ascii="Sylfaen" w:hAnsi="Sylfaen"/>
          <w:sz w:val="24"/>
          <w:szCs w:val="24"/>
          <w:lang w:val="ru-RU" w:bidi="ru-RU"/>
        </w:rPr>
        <w:t xml:space="preserve">ниже по лотам представляет полное описание предлагаемого им товара. </w:t>
      </w:r>
    </w:p>
    <w:p w14:paraId="31A117FE" w14:textId="77777777" w:rsidR="006A199E" w:rsidRPr="00AB49AA" w:rsidRDefault="006A199E" w:rsidP="006A199E">
      <w:pPr>
        <w:jc w:val="both"/>
        <w:rPr>
          <w:rFonts w:ascii="Sylfaen" w:hAnsi="Sylfaen"/>
          <w:sz w:val="24"/>
          <w:szCs w:val="24"/>
          <w:lang w:val="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737"/>
        <w:gridCol w:w="1463"/>
        <w:gridCol w:w="1699"/>
        <w:gridCol w:w="1796"/>
        <w:gridCol w:w="1895"/>
      </w:tblGrid>
      <w:tr w:rsidR="00613AA0" w:rsidRPr="00AB49AA" w14:paraId="6C741167" w14:textId="77777777" w:rsidTr="00EF0292">
        <w:tc>
          <w:tcPr>
            <w:tcW w:w="1042" w:type="dxa"/>
            <w:vMerge w:val="restart"/>
            <w:vAlign w:val="center"/>
          </w:tcPr>
          <w:p w14:paraId="0C2240C5" w14:textId="77777777" w:rsidR="00613AA0" w:rsidRPr="00AB49AA" w:rsidRDefault="00613AA0" w:rsidP="00613AA0">
            <w:pPr>
              <w:jc w:val="both"/>
              <w:rPr>
                <w:rFonts w:ascii="Sylfaen" w:hAnsi="Sylfaen"/>
                <w:b/>
                <w:sz w:val="24"/>
                <w:szCs w:val="24"/>
                <w:lang w:val="ru-RU" w:bidi="ru-RU"/>
              </w:rPr>
            </w:pPr>
          </w:p>
          <w:p w14:paraId="191B82B6" w14:textId="77777777" w:rsidR="00613AA0" w:rsidRPr="00AB49AA" w:rsidRDefault="00613AA0" w:rsidP="00613AA0">
            <w:pPr>
              <w:jc w:val="both"/>
              <w:rPr>
                <w:rFonts w:ascii="Sylfaen" w:hAnsi="Sylfaen"/>
                <w:b/>
                <w:bCs/>
                <w:sz w:val="24"/>
                <w:szCs w:val="24"/>
                <w:lang w:val="ru-RU" w:bidi="ru-RU"/>
              </w:rPr>
            </w:pPr>
            <w:r w:rsidRPr="00AB49AA">
              <w:rPr>
                <w:rFonts w:ascii="Sylfaen" w:hAnsi="Sylfaen"/>
                <w:b/>
                <w:sz w:val="24"/>
                <w:szCs w:val="24"/>
                <w:lang w:val="ru-RU" w:bidi="ru-RU"/>
              </w:rPr>
              <w:t>Номер лота</w:t>
            </w:r>
          </w:p>
        </w:tc>
        <w:tc>
          <w:tcPr>
            <w:tcW w:w="8244" w:type="dxa"/>
            <w:gridSpan w:val="5"/>
            <w:vAlign w:val="center"/>
          </w:tcPr>
          <w:p w14:paraId="4F723BFC" w14:textId="77777777" w:rsidR="00613AA0" w:rsidRPr="00AB49AA" w:rsidRDefault="00613AA0" w:rsidP="00613AA0">
            <w:pPr>
              <w:jc w:val="center"/>
              <w:rPr>
                <w:rFonts w:ascii="Sylfaen" w:hAnsi="Sylfaen"/>
                <w:b/>
                <w:bCs/>
                <w:sz w:val="24"/>
                <w:szCs w:val="24"/>
                <w:lang w:val="ru-RU" w:bidi="ru-RU"/>
              </w:rPr>
            </w:pPr>
            <w:r w:rsidRPr="00AB49AA">
              <w:rPr>
                <w:rFonts w:ascii="Sylfaen" w:hAnsi="Sylfaen"/>
                <w:b/>
                <w:sz w:val="24"/>
                <w:szCs w:val="24"/>
                <w:lang w:val="ru-RU" w:bidi="ru-RU"/>
              </w:rPr>
              <w:t>Предлагаемый товар</w:t>
            </w:r>
          </w:p>
        </w:tc>
      </w:tr>
      <w:tr w:rsidR="00613AA0" w:rsidRPr="00AB49AA" w14:paraId="0948434A" w14:textId="77777777" w:rsidTr="00EF0292">
        <w:trPr>
          <w:trHeight w:val="696"/>
        </w:trPr>
        <w:tc>
          <w:tcPr>
            <w:tcW w:w="1042" w:type="dxa"/>
            <w:vMerge/>
            <w:vAlign w:val="center"/>
          </w:tcPr>
          <w:p w14:paraId="3BCC9AF9" w14:textId="77777777" w:rsidR="00613AA0" w:rsidRPr="00AB49AA" w:rsidRDefault="00613AA0" w:rsidP="00613AA0">
            <w:pPr>
              <w:jc w:val="both"/>
              <w:rPr>
                <w:rFonts w:ascii="Sylfaen" w:hAnsi="Sylfaen"/>
                <w:b/>
                <w:bCs/>
                <w:sz w:val="24"/>
                <w:szCs w:val="24"/>
                <w:lang w:val="ru-RU" w:bidi="ru-RU"/>
              </w:rPr>
            </w:pPr>
          </w:p>
        </w:tc>
        <w:tc>
          <w:tcPr>
            <w:tcW w:w="1605" w:type="dxa"/>
            <w:vAlign w:val="center"/>
          </w:tcPr>
          <w:p w14:paraId="3362145B" w14:textId="77777777" w:rsidR="00613AA0" w:rsidRPr="00AB49AA" w:rsidRDefault="00613AA0" w:rsidP="00613AA0">
            <w:pPr>
              <w:jc w:val="both"/>
              <w:rPr>
                <w:rFonts w:ascii="Sylfaen" w:hAnsi="Sylfaen"/>
                <w:b/>
                <w:bCs/>
                <w:sz w:val="24"/>
                <w:szCs w:val="24"/>
                <w:lang w:val="ru-RU" w:bidi="ru-RU"/>
              </w:rPr>
            </w:pPr>
            <w:r w:rsidRPr="00AB49AA">
              <w:rPr>
                <w:rFonts w:ascii="Sylfaen" w:hAnsi="Sylfaen"/>
                <w:b/>
                <w:bCs/>
                <w:sz w:val="24"/>
                <w:szCs w:val="24"/>
                <w:lang w:val="ru-RU" w:bidi="ru-RU"/>
              </w:rPr>
              <w:t>Фирменное наименование</w:t>
            </w:r>
          </w:p>
        </w:tc>
        <w:tc>
          <w:tcPr>
            <w:tcW w:w="1463" w:type="dxa"/>
            <w:vAlign w:val="center"/>
          </w:tcPr>
          <w:p w14:paraId="54B3AEFD" w14:textId="77777777" w:rsidR="00613AA0" w:rsidRPr="00AB49AA" w:rsidRDefault="00613AA0" w:rsidP="00613AA0">
            <w:pPr>
              <w:jc w:val="both"/>
              <w:rPr>
                <w:rFonts w:ascii="Sylfaen" w:hAnsi="Sylfaen"/>
                <w:b/>
                <w:bCs/>
                <w:sz w:val="24"/>
                <w:szCs w:val="24"/>
                <w:lang w:val="ru-RU" w:bidi="ru-RU"/>
              </w:rPr>
            </w:pPr>
            <w:r w:rsidRPr="00AB49AA">
              <w:rPr>
                <w:rFonts w:ascii="Sylfaen" w:hAnsi="Sylfaen"/>
                <w:b/>
                <w:bCs/>
                <w:sz w:val="24"/>
                <w:szCs w:val="24"/>
                <w:lang w:bidi="ru-RU"/>
              </w:rPr>
              <w:t>Т</w:t>
            </w:r>
            <w:proofErr w:type="spellStart"/>
            <w:r w:rsidRPr="00AB49AA">
              <w:rPr>
                <w:rFonts w:ascii="Sylfaen" w:hAnsi="Sylfaen"/>
                <w:b/>
                <w:bCs/>
                <w:sz w:val="24"/>
                <w:szCs w:val="24"/>
                <w:lang w:val="ru-RU" w:bidi="ru-RU"/>
              </w:rPr>
              <w:t>оварный</w:t>
            </w:r>
            <w:proofErr w:type="spellEnd"/>
            <w:r w:rsidRPr="00AB49AA">
              <w:rPr>
                <w:rFonts w:ascii="Sylfaen" w:hAnsi="Sylfaen"/>
                <w:b/>
                <w:bCs/>
                <w:sz w:val="24"/>
                <w:szCs w:val="24"/>
                <w:lang w:val="ru-RU" w:bidi="ru-RU"/>
              </w:rPr>
              <w:t xml:space="preserve"> знак</w:t>
            </w:r>
          </w:p>
        </w:tc>
        <w:tc>
          <w:tcPr>
            <w:tcW w:w="1699" w:type="dxa"/>
            <w:vAlign w:val="center"/>
          </w:tcPr>
          <w:p w14:paraId="0C4D0824" w14:textId="77777777" w:rsidR="00613AA0" w:rsidRPr="00AB49AA" w:rsidRDefault="00613AA0" w:rsidP="00613AA0">
            <w:pPr>
              <w:jc w:val="both"/>
              <w:rPr>
                <w:rFonts w:ascii="Sylfaen" w:hAnsi="Sylfaen"/>
                <w:b/>
                <w:bCs/>
                <w:sz w:val="24"/>
                <w:szCs w:val="24"/>
                <w:lang w:val="hy-AM" w:bidi="ru-RU"/>
              </w:rPr>
            </w:pPr>
            <w:r w:rsidRPr="00AB49AA">
              <w:rPr>
                <w:rFonts w:ascii="Sylfaen" w:hAnsi="Sylfaen"/>
                <w:b/>
                <w:bCs/>
                <w:sz w:val="24"/>
                <w:szCs w:val="24"/>
                <w:lang w:val="hy-AM" w:bidi="ru-RU"/>
              </w:rPr>
              <w:t>Модель</w:t>
            </w:r>
          </w:p>
        </w:tc>
        <w:tc>
          <w:tcPr>
            <w:tcW w:w="1727" w:type="dxa"/>
            <w:vAlign w:val="center"/>
          </w:tcPr>
          <w:p w14:paraId="023DF398" w14:textId="77777777" w:rsidR="00613AA0" w:rsidRPr="00AB49AA" w:rsidRDefault="00613AA0" w:rsidP="00613AA0">
            <w:pPr>
              <w:jc w:val="both"/>
              <w:rPr>
                <w:rFonts w:ascii="Sylfaen" w:hAnsi="Sylfaen"/>
                <w:b/>
                <w:bCs/>
                <w:sz w:val="24"/>
                <w:szCs w:val="24"/>
                <w:lang w:val="ru-RU" w:bidi="ru-RU"/>
              </w:rPr>
            </w:pPr>
            <w:r w:rsidRPr="00AB49AA">
              <w:rPr>
                <w:rFonts w:ascii="Sylfaen" w:hAnsi="Sylfaen"/>
                <w:b/>
                <w:bCs/>
                <w:sz w:val="24"/>
                <w:szCs w:val="24"/>
                <w:lang w:val="ru-RU" w:bidi="ru-RU"/>
              </w:rPr>
              <w:t>Название производителя</w:t>
            </w:r>
          </w:p>
        </w:tc>
        <w:tc>
          <w:tcPr>
            <w:tcW w:w="1750" w:type="dxa"/>
            <w:vAlign w:val="center"/>
          </w:tcPr>
          <w:p w14:paraId="1DB6CFA2" w14:textId="77777777" w:rsidR="00613AA0" w:rsidRPr="00AB49AA" w:rsidRDefault="00613AA0" w:rsidP="00613AA0">
            <w:pPr>
              <w:jc w:val="both"/>
              <w:rPr>
                <w:rFonts w:ascii="Sylfaen" w:hAnsi="Sylfaen"/>
                <w:b/>
                <w:bCs/>
                <w:sz w:val="24"/>
                <w:szCs w:val="24"/>
                <w:lang w:val="ru-RU" w:bidi="ru-RU"/>
              </w:rPr>
            </w:pPr>
            <w:r w:rsidRPr="00AB49AA">
              <w:rPr>
                <w:rFonts w:ascii="Sylfaen" w:hAnsi="Sylfaen"/>
                <w:b/>
                <w:sz w:val="24"/>
                <w:szCs w:val="24"/>
                <w:lang w:val="ru-RU" w:bidi="ru-RU"/>
              </w:rPr>
              <w:t>Технические характеристики</w:t>
            </w:r>
          </w:p>
        </w:tc>
      </w:tr>
      <w:tr w:rsidR="00613AA0" w:rsidRPr="00AB49AA" w14:paraId="03B1EAEE" w14:textId="77777777" w:rsidTr="00EF0292">
        <w:tc>
          <w:tcPr>
            <w:tcW w:w="1042" w:type="dxa"/>
          </w:tcPr>
          <w:p w14:paraId="344A124D" w14:textId="77777777" w:rsidR="00613AA0" w:rsidRPr="00AB49AA" w:rsidRDefault="00613AA0" w:rsidP="00613AA0">
            <w:pPr>
              <w:jc w:val="both"/>
              <w:rPr>
                <w:rFonts w:ascii="Sylfaen" w:hAnsi="Sylfaen"/>
                <w:b/>
                <w:i/>
                <w:sz w:val="24"/>
                <w:szCs w:val="24"/>
                <w:lang w:val="ru-RU" w:bidi="ru-RU"/>
              </w:rPr>
            </w:pPr>
          </w:p>
        </w:tc>
        <w:tc>
          <w:tcPr>
            <w:tcW w:w="1605" w:type="dxa"/>
          </w:tcPr>
          <w:p w14:paraId="18ACD217" w14:textId="77777777" w:rsidR="00613AA0" w:rsidRPr="00AB49AA" w:rsidRDefault="00613AA0" w:rsidP="00613AA0">
            <w:pPr>
              <w:jc w:val="both"/>
              <w:rPr>
                <w:rFonts w:ascii="Sylfaen" w:hAnsi="Sylfaen"/>
                <w:b/>
                <w:i/>
                <w:sz w:val="24"/>
                <w:szCs w:val="24"/>
                <w:lang w:val="ru-RU" w:bidi="ru-RU"/>
              </w:rPr>
            </w:pPr>
          </w:p>
        </w:tc>
        <w:tc>
          <w:tcPr>
            <w:tcW w:w="1463" w:type="dxa"/>
          </w:tcPr>
          <w:p w14:paraId="39048616" w14:textId="77777777" w:rsidR="00613AA0" w:rsidRPr="00AB49AA" w:rsidRDefault="00613AA0" w:rsidP="00613AA0">
            <w:pPr>
              <w:jc w:val="both"/>
              <w:rPr>
                <w:rFonts w:ascii="Sylfaen" w:hAnsi="Sylfaen"/>
                <w:b/>
                <w:i/>
                <w:sz w:val="24"/>
                <w:szCs w:val="24"/>
                <w:lang w:val="ru-RU" w:bidi="ru-RU"/>
              </w:rPr>
            </w:pPr>
          </w:p>
        </w:tc>
        <w:tc>
          <w:tcPr>
            <w:tcW w:w="1699" w:type="dxa"/>
          </w:tcPr>
          <w:p w14:paraId="7D98C9A3" w14:textId="77777777" w:rsidR="00613AA0" w:rsidRPr="00AB49AA" w:rsidRDefault="00613AA0" w:rsidP="00613AA0">
            <w:pPr>
              <w:jc w:val="both"/>
              <w:rPr>
                <w:rFonts w:ascii="Sylfaen" w:hAnsi="Sylfaen"/>
                <w:b/>
                <w:i/>
                <w:sz w:val="24"/>
                <w:szCs w:val="24"/>
                <w:lang w:val="ru-RU" w:bidi="ru-RU"/>
              </w:rPr>
            </w:pPr>
          </w:p>
        </w:tc>
        <w:tc>
          <w:tcPr>
            <w:tcW w:w="1727" w:type="dxa"/>
          </w:tcPr>
          <w:p w14:paraId="697C75A3" w14:textId="77777777" w:rsidR="00613AA0" w:rsidRPr="00AB49AA" w:rsidRDefault="00613AA0" w:rsidP="00613AA0">
            <w:pPr>
              <w:jc w:val="both"/>
              <w:rPr>
                <w:rFonts w:ascii="Sylfaen" w:hAnsi="Sylfaen"/>
                <w:b/>
                <w:i/>
                <w:sz w:val="24"/>
                <w:szCs w:val="24"/>
                <w:lang w:val="ru-RU" w:bidi="ru-RU"/>
              </w:rPr>
            </w:pPr>
          </w:p>
        </w:tc>
        <w:tc>
          <w:tcPr>
            <w:tcW w:w="1750" w:type="dxa"/>
          </w:tcPr>
          <w:p w14:paraId="66B9DF21" w14:textId="77777777" w:rsidR="00613AA0" w:rsidRPr="00AB49AA" w:rsidRDefault="00613AA0" w:rsidP="00613AA0">
            <w:pPr>
              <w:jc w:val="both"/>
              <w:rPr>
                <w:rFonts w:ascii="Sylfaen" w:hAnsi="Sylfaen"/>
                <w:b/>
                <w:i/>
                <w:sz w:val="24"/>
                <w:szCs w:val="24"/>
                <w:lang w:val="ru-RU" w:bidi="ru-RU"/>
              </w:rPr>
            </w:pPr>
          </w:p>
        </w:tc>
      </w:tr>
      <w:tr w:rsidR="00613AA0" w:rsidRPr="00AB49AA" w14:paraId="5B9C2F29" w14:textId="77777777" w:rsidTr="00EF0292">
        <w:tc>
          <w:tcPr>
            <w:tcW w:w="1042" w:type="dxa"/>
          </w:tcPr>
          <w:p w14:paraId="5B8E5C30" w14:textId="77777777" w:rsidR="00613AA0" w:rsidRPr="00AB49AA" w:rsidRDefault="00613AA0" w:rsidP="00613AA0">
            <w:pPr>
              <w:jc w:val="both"/>
              <w:rPr>
                <w:rFonts w:ascii="Sylfaen" w:hAnsi="Sylfaen"/>
                <w:b/>
                <w:i/>
                <w:sz w:val="24"/>
                <w:szCs w:val="24"/>
                <w:lang w:val="ru-RU" w:bidi="ru-RU"/>
              </w:rPr>
            </w:pPr>
          </w:p>
        </w:tc>
        <w:tc>
          <w:tcPr>
            <w:tcW w:w="1605" w:type="dxa"/>
          </w:tcPr>
          <w:p w14:paraId="7F739252" w14:textId="77777777" w:rsidR="00613AA0" w:rsidRPr="00AB49AA" w:rsidRDefault="00613AA0" w:rsidP="00613AA0">
            <w:pPr>
              <w:jc w:val="both"/>
              <w:rPr>
                <w:rFonts w:ascii="Sylfaen" w:hAnsi="Sylfaen"/>
                <w:b/>
                <w:i/>
                <w:sz w:val="24"/>
                <w:szCs w:val="24"/>
                <w:lang w:val="ru-RU" w:bidi="ru-RU"/>
              </w:rPr>
            </w:pPr>
          </w:p>
        </w:tc>
        <w:tc>
          <w:tcPr>
            <w:tcW w:w="1463" w:type="dxa"/>
          </w:tcPr>
          <w:p w14:paraId="0FC161C8" w14:textId="77777777" w:rsidR="00613AA0" w:rsidRPr="00AB49AA" w:rsidRDefault="00613AA0" w:rsidP="00613AA0">
            <w:pPr>
              <w:jc w:val="both"/>
              <w:rPr>
                <w:rFonts w:ascii="Sylfaen" w:hAnsi="Sylfaen"/>
                <w:b/>
                <w:i/>
                <w:sz w:val="24"/>
                <w:szCs w:val="24"/>
                <w:lang w:val="ru-RU" w:bidi="ru-RU"/>
              </w:rPr>
            </w:pPr>
          </w:p>
        </w:tc>
        <w:tc>
          <w:tcPr>
            <w:tcW w:w="1699" w:type="dxa"/>
          </w:tcPr>
          <w:p w14:paraId="08D0F13A" w14:textId="77777777" w:rsidR="00613AA0" w:rsidRPr="00AB49AA" w:rsidRDefault="00613AA0" w:rsidP="00613AA0">
            <w:pPr>
              <w:jc w:val="both"/>
              <w:rPr>
                <w:rFonts w:ascii="Sylfaen" w:hAnsi="Sylfaen"/>
                <w:b/>
                <w:i/>
                <w:sz w:val="24"/>
                <w:szCs w:val="24"/>
                <w:lang w:val="ru-RU" w:bidi="ru-RU"/>
              </w:rPr>
            </w:pPr>
          </w:p>
        </w:tc>
        <w:tc>
          <w:tcPr>
            <w:tcW w:w="1727" w:type="dxa"/>
          </w:tcPr>
          <w:p w14:paraId="52C3010E" w14:textId="77777777" w:rsidR="00613AA0" w:rsidRPr="00AB49AA" w:rsidRDefault="00613AA0" w:rsidP="00613AA0">
            <w:pPr>
              <w:jc w:val="both"/>
              <w:rPr>
                <w:rFonts w:ascii="Sylfaen" w:hAnsi="Sylfaen"/>
                <w:b/>
                <w:i/>
                <w:sz w:val="24"/>
                <w:szCs w:val="24"/>
                <w:lang w:val="ru-RU" w:bidi="ru-RU"/>
              </w:rPr>
            </w:pPr>
          </w:p>
        </w:tc>
        <w:tc>
          <w:tcPr>
            <w:tcW w:w="1750" w:type="dxa"/>
          </w:tcPr>
          <w:p w14:paraId="1E0C5EC3" w14:textId="77777777" w:rsidR="00613AA0" w:rsidRPr="00AB49AA" w:rsidRDefault="00613AA0" w:rsidP="00613AA0">
            <w:pPr>
              <w:jc w:val="both"/>
              <w:rPr>
                <w:rFonts w:ascii="Sylfaen" w:hAnsi="Sylfaen"/>
                <w:b/>
                <w:i/>
                <w:sz w:val="24"/>
                <w:szCs w:val="24"/>
                <w:lang w:val="ru-RU" w:bidi="ru-RU"/>
              </w:rPr>
            </w:pPr>
          </w:p>
        </w:tc>
      </w:tr>
      <w:tr w:rsidR="00613AA0" w:rsidRPr="00AB49AA" w14:paraId="0B77BC73" w14:textId="77777777" w:rsidTr="00EF0292">
        <w:tc>
          <w:tcPr>
            <w:tcW w:w="1042" w:type="dxa"/>
          </w:tcPr>
          <w:p w14:paraId="11CA2D4F" w14:textId="77777777" w:rsidR="00613AA0" w:rsidRPr="00AB49AA" w:rsidRDefault="00613AA0" w:rsidP="00613AA0">
            <w:pPr>
              <w:jc w:val="both"/>
              <w:rPr>
                <w:rFonts w:ascii="Sylfaen" w:hAnsi="Sylfaen"/>
                <w:b/>
                <w:i/>
                <w:sz w:val="24"/>
                <w:szCs w:val="24"/>
                <w:lang w:val="ru-RU" w:bidi="ru-RU"/>
              </w:rPr>
            </w:pPr>
          </w:p>
        </w:tc>
        <w:tc>
          <w:tcPr>
            <w:tcW w:w="1605" w:type="dxa"/>
          </w:tcPr>
          <w:p w14:paraId="1438FB61" w14:textId="77777777" w:rsidR="00613AA0" w:rsidRPr="00AB49AA" w:rsidRDefault="00613AA0" w:rsidP="00613AA0">
            <w:pPr>
              <w:jc w:val="both"/>
              <w:rPr>
                <w:rFonts w:ascii="Sylfaen" w:hAnsi="Sylfaen"/>
                <w:b/>
                <w:i/>
                <w:sz w:val="24"/>
                <w:szCs w:val="24"/>
                <w:lang w:val="ru-RU" w:bidi="ru-RU"/>
              </w:rPr>
            </w:pPr>
          </w:p>
        </w:tc>
        <w:tc>
          <w:tcPr>
            <w:tcW w:w="1463" w:type="dxa"/>
          </w:tcPr>
          <w:p w14:paraId="69107D3F" w14:textId="77777777" w:rsidR="00613AA0" w:rsidRPr="00AB49AA" w:rsidRDefault="00613AA0" w:rsidP="00613AA0">
            <w:pPr>
              <w:jc w:val="both"/>
              <w:rPr>
                <w:rFonts w:ascii="Sylfaen" w:hAnsi="Sylfaen"/>
                <w:b/>
                <w:i/>
                <w:sz w:val="24"/>
                <w:szCs w:val="24"/>
                <w:lang w:val="ru-RU" w:bidi="ru-RU"/>
              </w:rPr>
            </w:pPr>
          </w:p>
        </w:tc>
        <w:tc>
          <w:tcPr>
            <w:tcW w:w="1699" w:type="dxa"/>
          </w:tcPr>
          <w:p w14:paraId="38A1BEE4" w14:textId="77777777" w:rsidR="00613AA0" w:rsidRPr="00AB49AA" w:rsidRDefault="00613AA0" w:rsidP="00613AA0">
            <w:pPr>
              <w:jc w:val="both"/>
              <w:rPr>
                <w:rFonts w:ascii="Sylfaen" w:hAnsi="Sylfaen"/>
                <w:b/>
                <w:i/>
                <w:sz w:val="24"/>
                <w:szCs w:val="24"/>
                <w:lang w:val="ru-RU" w:bidi="ru-RU"/>
              </w:rPr>
            </w:pPr>
          </w:p>
        </w:tc>
        <w:tc>
          <w:tcPr>
            <w:tcW w:w="1727" w:type="dxa"/>
          </w:tcPr>
          <w:p w14:paraId="302504F9" w14:textId="77777777" w:rsidR="00613AA0" w:rsidRPr="00AB49AA" w:rsidRDefault="00613AA0" w:rsidP="00613AA0">
            <w:pPr>
              <w:jc w:val="both"/>
              <w:rPr>
                <w:rFonts w:ascii="Sylfaen" w:hAnsi="Sylfaen"/>
                <w:b/>
                <w:i/>
                <w:sz w:val="24"/>
                <w:szCs w:val="24"/>
                <w:lang w:val="ru-RU" w:bidi="ru-RU"/>
              </w:rPr>
            </w:pPr>
          </w:p>
        </w:tc>
        <w:tc>
          <w:tcPr>
            <w:tcW w:w="1750" w:type="dxa"/>
          </w:tcPr>
          <w:p w14:paraId="173C9DA0" w14:textId="77777777" w:rsidR="00613AA0" w:rsidRPr="00AB49AA" w:rsidRDefault="00613AA0" w:rsidP="00613AA0">
            <w:pPr>
              <w:jc w:val="both"/>
              <w:rPr>
                <w:rFonts w:ascii="Sylfaen" w:hAnsi="Sylfaen"/>
                <w:b/>
                <w:i/>
                <w:sz w:val="24"/>
                <w:szCs w:val="24"/>
                <w:lang w:val="ru-RU" w:bidi="ru-RU"/>
              </w:rPr>
            </w:pPr>
          </w:p>
        </w:tc>
      </w:tr>
    </w:tbl>
    <w:p w14:paraId="0B853989" w14:textId="77777777" w:rsidR="006A199E" w:rsidRPr="00AB49AA" w:rsidRDefault="006A199E" w:rsidP="006A199E">
      <w:pPr>
        <w:jc w:val="both"/>
        <w:rPr>
          <w:rFonts w:ascii="Sylfaen" w:hAnsi="Sylfaen"/>
          <w:sz w:val="24"/>
          <w:szCs w:val="24"/>
          <w:lang w:val="ru-RU" w:bidi="ru-RU"/>
        </w:rPr>
      </w:pPr>
    </w:p>
    <w:p w14:paraId="10FCE143" w14:textId="77777777" w:rsidR="00710F3B" w:rsidRPr="00AB49AA" w:rsidRDefault="00710F3B" w:rsidP="006A199E">
      <w:pPr>
        <w:jc w:val="both"/>
        <w:rPr>
          <w:rFonts w:ascii="Sylfaen" w:hAnsi="Sylfaen"/>
          <w:sz w:val="24"/>
          <w:szCs w:val="24"/>
          <w:lang w:val="ru-RU" w:bidi="ru-RU"/>
        </w:rPr>
      </w:pPr>
    </w:p>
    <w:p w14:paraId="505A8C6C" w14:textId="77777777" w:rsidR="00710F3B" w:rsidRPr="00AB49AA" w:rsidRDefault="00710F3B" w:rsidP="006A199E">
      <w:pPr>
        <w:jc w:val="both"/>
        <w:rPr>
          <w:rFonts w:ascii="Sylfaen" w:hAnsi="Sylfaen"/>
          <w:sz w:val="24"/>
          <w:szCs w:val="24"/>
          <w:lang w:bidi="ru-RU"/>
        </w:rPr>
      </w:pPr>
      <w:r w:rsidRPr="00AB49AA">
        <w:rPr>
          <w:rFonts w:ascii="Sylfaen" w:hAnsi="Sylfaen"/>
          <w:sz w:val="24"/>
          <w:szCs w:val="24"/>
          <w:lang w:bidi="ru-RU"/>
        </w:rPr>
        <w:t>_______________________________________________________________________</w:t>
      </w:r>
    </w:p>
    <w:p w14:paraId="3CC9F735" w14:textId="77777777" w:rsidR="00710F3B" w:rsidRPr="00AB49AA" w:rsidRDefault="00710F3B" w:rsidP="00710F3B">
      <w:pPr>
        <w:jc w:val="right"/>
        <w:rPr>
          <w:rFonts w:ascii="Sylfaen" w:hAnsi="Sylfaen"/>
          <w:sz w:val="24"/>
          <w:szCs w:val="24"/>
          <w:lang w:val="ru-RU" w:bidi="ru-RU"/>
        </w:rPr>
      </w:pPr>
      <w:r w:rsidRPr="00AB49AA">
        <w:rPr>
          <w:rFonts w:ascii="Sylfaen" w:hAnsi="Sylfaen"/>
          <w:sz w:val="24"/>
          <w:szCs w:val="24"/>
          <w:lang w:val="ru-RU" w:bidi="ru-RU"/>
        </w:rPr>
        <w:tab/>
        <w:t>_________________</w:t>
      </w:r>
    </w:p>
    <w:p w14:paraId="2B1D7C47" w14:textId="77777777" w:rsidR="00710F3B" w:rsidRPr="00AB49AA" w:rsidRDefault="00710F3B" w:rsidP="00710F3B">
      <w:pPr>
        <w:jc w:val="both"/>
        <w:rPr>
          <w:rFonts w:ascii="Sylfaen" w:hAnsi="Sylfaen"/>
          <w:sz w:val="24"/>
          <w:szCs w:val="24"/>
          <w:lang w:val="ru-RU" w:bidi="ru-RU"/>
        </w:rPr>
      </w:pPr>
      <w:r w:rsidRPr="00AB49AA">
        <w:rPr>
          <w:rFonts w:ascii="Sylfaen" w:hAnsi="Sylfaen"/>
          <w:sz w:val="24"/>
          <w:szCs w:val="24"/>
          <w:lang w:val="ru-RU" w:bidi="ru-RU"/>
        </w:rPr>
        <w:t>наименование участника (должность, имя, фамилия руководителя</w:t>
      </w:r>
      <w:r w:rsidRPr="00AB49AA">
        <w:rPr>
          <w:rFonts w:ascii="Sylfaen" w:hAnsi="Sylfaen"/>
          <w:sz w:val="24"/>
          <w:szCs w:val="24"/>
          <w:lang w:val="ru-RU" w:bidi="ru-RU"/>
        </w:rPr>
        <w:tab/>
        <w:t>подпись</w:t>
      </w:r>
    </w:p>
    <w:p w14:paraId="25358956" w14:textId="77777777" w:rsidR="00710F3B" w:rsidRPr="00AB49AA" w:rsidRDefault="00710F3B" w:rsidP="00710F3B">
      <w:pPr>
        <w:jc w:val="right"/>
        <w:rPr>
          <w:rFonts w:ascii="Sylfaen" w:hAnsi="Sylfaen"/>
          <w:sz w:val="24"/>
          <w:szCs w:val="24"/>
          <w:lang w:val="ru-RU" w:bidi="ru-RU"/>
        </w:rPr>
      </w:pPr>
    </w:p>
    <w:p w14:paraId="11E25E0B" w14:textId="77777777" w:rsidR="00710F3B" w:rsidRPr="00AB49AA" w:rsidRDefault="00710F3B" w:rsidP="00710F3B">
      <w:pPr>
        <w:jc w:val="right"/>
        <w:rPr>
          <w:rFonts w:ascii="Sylfaen" w:hAnsi="Sylfaen"/>
          <w:sz w:val="24"/>
          <w:szCs w:val="24"/>
          <w:lang w:val="ru-RU" w:bidi="ru-RU"/>
        </w:rPr>
      </w:pPr>
      <w:r w:rsidRPr="00AB49AA">
        <w:rPr>
          <w:rFonts w:ascii="Sylfaen" w:hAnsi="Sylfaen"/>
          <w:sz w:val="24"/>
          <w:szCs w:val="24"/>
          <w:lang w:val="ru-RU" w:bidi="ru-RU"/>
        </w:rPr>
        <w:t>М. П.</w:t>
      </w:r>
    </w:p>
    <w:p w14:paraId="343E8F82" w14:textId="77777777" w:rsidR="00710F3B" w:rsidRPr="00AB49AA" w:rsidRDefault="00710F3B" w:rsidP="006A199E">
      <w:pPr>
        <w:jc w:val="both"/>
        <w:rPr>
          <w:rFonts w:ascii="Sylfaen" w:hAnsi="Sylfaen"/>
          <w:sz w:val="24"/>
          <w:szCs w:val="24"/>
          <w:lang w:val="ru-RU" w:bidi="ru-RU"/>
        </w:rPr>
      </w:pPr>
      <w:r w:rsidRPr="00AB49AA">
        <w:rPr>
          <w:rFonts w:ascii="Sylfaen" w:hAnsi="Sylfaen"/>
          <w:sz w:val="24"/>
          <w:szCs w:val="24"/>
          <w:lang w:val="ru-RU" w:bidi="ru-RU"/>
        </w:rPr>
        <w:br w:type="page"/>
      </w:r>
    </w:p>
    <w:p w14:paraId="5F143AF4" w14:textId="77777777" w:rsidR="00710F3B" w:rsidRPr="00AB49AA" w:rsidRDefault="00710F3B" w:rsidP="00710F3B">
      <w:pPr>
        <w:spacing w:after="0" w:line="240" w:lineRule="auto"/>
        <w:jc w:val="right"/>
        <w:rPr>
          <w:rFonts w:ascii="Sylfaen" w:eastAsia="Times New Roman" w:hAnsi="Sylfaen" w:cs="Times New Roman"/>
          <w:b/>
          <w:sz w:val="24"/>
          <w:szCs w:val="24"/>
          <w:lang w:val="ru-RU" w:eastAsia="ru-RU" w:bidi="ru-RU"/>
        </w:rPr>
      </w:pPr>
      <w:r w:rsidRPr="00AB49AA">
        <w:rPr>
          <w:rFonts w:ascii="Sylfaen" w:eastAsia="Times New Roman" w:hAnsi="Sylfaen" w:cs="Times New Roman"/>
          <w:b/>
          <w:sz w:val="24"/>
          <w:szCs w:val="24"/>
          <w:lang w:val="ru-RU" w:eastAsia="ru-RU" w:bidi="ru-RU"/>
        </w:rPr>
        <w:lastRenderedPageBreak/>
        <w:t xml:space="preserve">Приложение 1.2** </w:t>
      </w:r>
    </w:p>
    <w:p w14:paraId="26267C7B" w14:textId="77777777" w:rsidR="00710F3B" w:rsidRPr="00AB49AA" w:rsidRDefault="00710F3B" w:rsidP="00710F3B">
      <w:pPr>
        <w:spacing w:after="0" w:line="240" w:lineRule="auto"/>
        <w:jc w:val="right"/>
        <w:rPr>
          <w:rFonts w:ascii="Sylfaen" w:eastAsia="Times New Roman" w:hAnsi="Sylfaen" w:cs="Times New Roman"/>
          <w:b/>
          <w:sz w:val="24"/>
          <w:szCs w:val="24"/>
          <w:lang w:val="ru-RU" w:eastAsia="ru-RU" w:bidi="ru-RU"/>
        </w:rPr>
      </w:pPr>
      <w:r w:rsidRPr="00AB49AA">
        <w:rPr>
          <w:rFonts w:ascii="Sylfaen" w:eastAsia="Times New Roman" w:hAnsi="Sylfaen" w:cs="Times New Roman"/>
          <w:b/>
          <w:sz w:val="24"/>
          <w:szCs w:val="24"/>
          <w:lang w:val="ru-RU" w:eastAsia="ru-RU" w:bidi="ru-RU"/>
        </w:rPr>
        <w:t>к Приглашению о запросе котировок</w:t>
      </w:r>
    </w:p>
    <w:p w14:paraId="2D824C5B" w14:textId="1B62A09F" w:rsidR="00710F3B" w:rsidRPr="00AB49AA" w:rsidRDefault="00710F3B" w:rsidP="00710F3B">
      <w:pPr>
        <w:widowControl w:val="0"/>
        <w:spacing w:after="0" w:line="240" w:lineRule="auto"/>
        <w:ind w:firstLine="567"/>
        <w:jc w:val="right"/>
        <w:outlineLvl w:val="2"/>
        <w:rPr>
          <w:rFonts w:ascii="Sylfaen" w:eastAsia="Times New Roman" w:hAnsi="Sylfaen" w:cs="Arial"/>
          <w:b/>
          <w:i/>
          <w:sz w:val="24"/>
          <w:szCs w:val="24"/>
          <w:lang w:val="hy-AM" w:eastAsia="ru-RU" w:bidi="ru-RU"/>
        </w:rPr>
      </w:pPr>
      <w:r w:rsidRPr="00AB49AA">
        <w:rPr>
          <w:rFonts w:ascii="Sylfaen" w:eastAsia="Times New Roman" w:hAnsi="Sylfaen" w:cs="Times New Roman"/>
          <w:b/>
          <w:i/>
          <w:sz w:val="24"/>
          <w:szCs w:val="24"/>
          <w:lang w:val="ru-RU" w:eastAsia="ru-RU" w:bidi="ru-RU"/>
        </w:rPr>
        <w:t>под кодом</w:t>
      </w:r>
      <w:r w:rsidRPr="00AB49AA">
        <w:rPr>
          <w:rFonts w:ascii="Sylfaen" w:hAnsi="Sylfaen"/>
          <w:b/>
          <w:sz w:val="24"/>
          <w:szCs w:val="24"/>
          <w:lang w:val="hy-AM" w:bidi="ru-RU"/>
        </w:rPr>
        <w:t xml:space="preserve"> </w:t>
      </w:r>
      <w:r w:rsidR="00CD5FB1" w:rsidRPr="00CD5FB1">
        <w:rPr>
          <w:rFonts w:ascii="Sylfaen" w:eastAsia="Times New Roman" w:hAnsi="Sylfaen" w:cs="Sylfaen"/>
          <w:b/>
          <w:i/>
          <w:sz w:val="24"/>
          <w:szCs w:val="24"/>
          <w:lang w:val="hy-AM" w:eastAsia="ru-RU" w:bidi="ru-RU"/>
        </w:rPr>
        <w:t>ՍՄԵԸԱԿՊ-ԳՀ</w:t>
      </w:r>
      <w:r w:rsidR="00CD5FB1" w:rsidRPr="00CD5FB1">
        <w:rPr>
          <w:rFonts w:ascii="Sylfaen" w:eastAsia="Times New Roman" w:hAnsi="Sylfaen" w:cs="Sylfaen"/>
          <w:b/>
          <w:i/>
          <w:sz w:val="24"/>
          <w:szCs w:val="24"/>
          <w:lang w:val="af-ZA" w:eastAsia="ru-RU" w:bidi="ru-RU"/>
        </w:rPr>
        <w:t>ԱՊՁԲ</w:t>
      </w:r>
      <w:r w:rsidR="00CD5FB1" w:rsidRPr="00CD5FB1">
        <w:rPr>
          <w:rFonts w:ascii="Sylfaen" w:eastAsia="Times New Roman" w:hAnsi="Sylfaen" w:cs="Sylfaen"/>
          <w:b/>
          <w:i/>
          <w:sz w:val="24"/>
          <w:szCs w:val="24"/>
          <w:lang w:val="hy-AM" w:eastAsia="ru-RU" w:bidi="ru-RU"/>
        </w:rPr>
        <w:t>-</w:t>
      </w:r>
      <w:r w:rsidR="00CD5FB1" w:rsidRPr="00CD5FB1">
        <w:rPr>
          <w:rFonts w:ascii="Sylfaen" w:eastAsia="Times New Roman" w:hAnsi="Sylfaen" w:cs="Sylfaen"/>
          <w:b/>
          <w:i/>
          <w:sz w:val="24"/>
          <w:szCs w:val="24"/>
          <w:lang w:val="af-ZA" w:eastAsia="ru-RU" w:bidi="ru-RU"/>
        </w:rPr>
        <w:t>26/</w:t>
      </w:r>
      <w:r w:rsidR="00CD5FB1" w:rsidRPr="00CD5FB1">
        <w:rPr>
          <w:rFonts w:ascii="Sylfaen" w:eastAsia="Times New Roman" w:hAnsi="Sylfaen" w:cs="Sylfaen"/>
          <w:b/>
          <w:i/>
          <w:sz w:val="24"/>
          <w:szCs w:val="24"/>
          <w:lang w:val="hy-AM" w:eastAsia="ru-RU" w:bidi="ru-RU"/>
        </w:rPr>
        <w:t>0</w:t>
      </w:r>
      <w:r w:rsidR="00CD5FB1" w:rsidRPr="00CD5FB1">
        <w:rPr>
          <w:rFonts w:ascii="Sylfaen" w:eastAsia="Times New Roman" w:hAnsi="Sylfaen" w:cs="Sylfaen"/>
          <w:b/>
          <w:i/>
          <w:sz w:val="24"/>
          <w:szCs w:val="24"/>
          <w:lang w:val="af-ZA" w:eastAsia="ru-RU" w:bidi="ru-RU"/>
        </w:rPr>
        <w:t>1</w:t>
      </w:r>
    </w:p>
    <w:p w14:paraId="7AB81872" w14:textId="77777777" w:rsidR="00710F3B" w:rsidRPr="00AB49AA" w:rsidRDefault="00710F3B" w:rsidP="00710F3B">
      <w:pPr>
        <w:spacing w:after="0" w:line="240" w:lineRule="auto"/>
        <w:jc w:val="center"/>
        <w:rPr>
          <w:rFonts w:ascii="Sylfaen" w:eastAsia="Times New Roman" w:hAnsi="Sylfaen" w:cs="Times New Roman"/>
          <w:b/>
          <w:sz w:val="24"/>
          <w:szCs w:val="24"/>
          <w:lang w:val="ru-RU" w:eastAsia="ru-RU" w:bidi="ru-RU"/>
        </w:rPr>
      </w:pPr>
    </w:p>
    <w:p w14:paraId="038EC202" w14:textId="77777777" w:rsidR="00710F3B" w:rsidRPr="00AB49AA" w:rsidRDefault="00710F3B" w:rsidP="00710F3B">
      <w:pPr>
        <w:spacing w:after="0" w:line="240" w:lineRule="auto"/>
        <w:jc w:val="center"/>
        <w:rPr>
          <w:rFonts w:ascii="Sylfaen" w:eastAsia="Times New Roman" w:hAnsi="Sylfaen" w:cs="Times New Roman"/>
          <w:b/>
          <w:sz w:val="24"/>
          <w:szCs w:val="24"/>
          <w:lang w:val="ru-RU" w:eastAsia="ru-RU" w:bidi="ru-RU"/>
        </w:rPr>
      </w:pPr>
    </w:p>
    <w:p w14:paraId="16B56C1E" w14:textId="77777777" w:rsidR="00710F3B" w:rsidRPr="00AB49AA" w:rsidRDefault="00710F3B" w:rsidP="00710F3B">
      <w:pPr>
        <w:spacing w:after="0" w:line="240" w:lineRule="auto"/>
        <w:jc w:val="center"/>
        <w:rPr>
          <w:rFonts w:ascii="Sylfaen" w:eastAsia="Times New Roman" w:hAnsi="Sylfaen" w:cs="Times New Roman"/>
          <w:b/>
          <w:sz w:val="24"/>
          <w:szCs w:val="24"/>
          <w:lang w:val="ru-RU" w:eastAsia="ru-RU" w:bidi="ru-RU"/>
        </w:rPr>
      </w:pPr>
    </w:p>
    <w:p w14:paraId="490186E0" w14:textId="77777777" w:rsidR="00710F3B" w:rsidRPr="00AB49AA" w:rsidRDefault="00710F3B" w:rsidP="00710F3B">
      <w:pPr>
        <w:jc w:val="center"/>
        <w:rPr>
          <w:rFonts w:ascii="Sylfaen" w:hAnsi="Sylfaen"/>
          <w:b/>
          <w:sz w:val="24"/>
          <w:szCs w:val="24"/>
          <w:lang w:val="ru-RU" w:bidi="ru-RU"/>
        </w:rPr>
      </w:pPr>
      <w:r w:rsidRPr="00AB49AA">
        <w:rPr>
          <w:rFonts w:ascii="Sylfaen" w:hAnsi="Sylfaen"/>
          <w:b/>
          <w:sz w:val="24"/>
          <w:szCs w:val="24"/>
          <w:lang w:val="ru-RU" w:bidi="ru-RU"/>
        </w:rPr>
        <w:t>ФОРМА</w:t>
      </w:r>
    </w:p>
    <w:p w14:paraId="5AA02042" w14:textId="77777777" w:rsidR="00710F3B" w:rsidRPr="00AB49AA" w:rsidRDefault="00710F3B" w:rsidP="00710F3B">
      <w:pPr>
        <w:jc w:val="center"/>
        <w:rPr>
          <w:rFonts w:ascii="Sylfaen" w:hAnsi="Sylfaen"/>
          <w:b/>
          <w:sz w:val="24"/>
          <w:szCs w:val="24"/>
          <w:lang w:val="ru-RU" w:bidi="ru-RU"/>
        </w:rPr>
      </w:pPr>
      <w:r w:rsidRPr="00AB49AA">
        <w:rPr>
          <w:rFonts w:ascii="Sylfaen" w:hAnsi="Sylfaen"/>
          <w:b/>
          <w:sz w:val="24"/>
          <w:szCs w:val="24"/>
          <w:lang w:val="ru-RU" w:bidi="ru-RU"/>
        </w:rPr>
        <w:t xml:space="preserve">ДЕКЛАРАЦИИ О </w:t>
      </w:r>
      <w:proofErr w:type="gramStart"/>
      <w:r w:rsidRPr="00AB49AA">
        <w:rPr>
          <w:rFonts w:ascii="Sylfaen" w:hAnsi="Sylfaen"/>
          <w:b/>
          <w:sz w:val="24"/>
          <w:szCs w:val="24"/>
          <w:lang w:val="ru-RU" w:bidi="ru-RU"/>
        </w:rPr>
        <w:t>РЕАЛЬНЫХ  БЕНЕФИЦИАРАХ</w:t>
      </w:r>
      <w:proofErr w:type="gramEnd"/>
    </w:p>
    <w:p w14:paraId="4C02587F" w14:textId="77777777" w:rsidR="00710F3B" w:rsidRPr="00AB49AA" w:rsidRDefault="00710F3B" w:rsidP="00710F3B">
      <w:pPr>
        <w:jc w:val="both"/>
        <w:rPr>
          <w:rFonts w:ascii="Sylfaen" w:hAnsi="Sylfaen"/>
          <w:b/>
          <w:sz w:val="24"/>
          <w:szCs w:val="24"/>
          <w:lang w:val="ru-RU" w:bidi="ru-RU"/>
        </w:rPr>
      </w:pPr>
    </w:p>
    <w:p w14:paraId="1109D5C8" w14:textId="77777777" w:rsidR="00710F3B" w:rsidRPr="00AB49AA" w:rsidRDefault="00710F3B" w:rsidP="00710F3B">
      <w:pPr>
        <w:numPr>
          <w:ilvl w:val="0"/>
          <w:numId w:val="4"/>
        </w:numPr>
        <w:rPr>
          <w:rFonts w:ascii="Sylfaen" w:hAnsi="Sylfaen"/>
          <w:b/>
          <w:sz w:val="24"/>
          <w:szCs w:val="24"/>
          <w:lang w:val="ru-RU" w:bidi="ru-RU"/>
        </w:rPr>
      </w:pPr>
      <w:r w:rsidRPr="00AB49AA">
        <w:rPr>
          <w:rFonts w:ascii="Sylfaen" w:hAnsi="Sylfaen"/>
          <w:b/>
          <w:sz w:val="24"/>
          <w:szCs w:val="24"/>
          <w:lang w:val="ru-RU" w:bidi="ru-RU"/>
        </w:rPr>
        <w:t>Организация</w:t>
      </w:r>
    </w:p>
    <w:p w14:paraId="415B24BC" w14:textId="77777777" w:rsidR="00710F3B" w:rsidRPr="00AB49AA" w:rsidRDefault="00710F3B" w:rsidP="00710F3B">
      <w:pPr>
        <w:numPr>
          <w:ilvl w:val="1"/>
          <w:numId w:val="4"/>
        </w:numPr>
        <w:rPr>
          <w:rFonts w:ascii="Sylfaen" w:hAnsi="Sylfaen"/>
          <w:i/>
          <w:sz w:val="24"/>
          <w:szCs w:val="24"/>
          <w:lang w:val="ru-RU" w:bidi="ru-RU"/>
        </w:rPr>
      </w:pPr>
      <w:r w:rsidRPr="00AB49AA">
        <w:rPr>
          <w:rFonts w:ascii="Sylfaen" w:hAnsi="Sylfaen"/>
          <w:i/>
          <w:sz w:val="24"/>
          <w:szCs w:val="24"/>
          <w:lang w:val="ru-RU" w:bidi="ru-RU"/>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10F3B" w:rsidRPr="00AB49AA" w14:paraId="3923BD23" w14:textId="77777777" w:rsidTr="00EF0292">
        <w:tc>
          <w:tcPr>
            <w:tcW w:w="2836" w:type="dxa"/>
            <w:shd w:val="clear" w:color="auto" w:fill="D9E2F3"/>
            <w:vAlign w:val="center"/>
          </w:tcPr>
          <w:p w14:paraId="609D1A49"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Наименование</w:t>
            </w:r>
          </w:p>
        </w:tc>
        <w:tc>
          <w:tcPr>
            <w:tcW w:w="6180" w:type="dxa"/>
            <w:vAlign w:val="center"/>
          </w:tcPr>
          <w:p w14:paraId="06064222" w14:textId="77777777" w:rsidR="00710F3B" w:rsidRPr="00AB49AA" w:rsidRDefault="00710F3B" w:rsidP="00710F3B">
            <w:pPr>
              <w:jc w:val="both"/>
              <w:rPr>
                <w:rFonts w:ascii="Sylfaen" w:hAnsi="Sylfaen"/>
                <w:sz w:val="24"/>
                <w:szCs w:val="24"/>
                <w:lang w:val="ru-RU" w:bidi="ru-RU"/>
              </w:rPr>
            </w:pPr>
          </w:p>
        </w:tc>
      </w:tr>
      <w:tr w:rsidR="00710F3B" w:rsidRPr="00AB49AA" w14:paraId="65956138" w14:textId="77777777" w:rsidTr="00EF0292">
        <w:tc>
          <w:tcPr>
            <w:tcW w:w="2836" w:type="dxa"/>
            <w:shd w:val="clear" w:color="auto" w:fill="D9E2F3"/>
            <w:vAlign w:val="center"/>
          </w:tcPr>
          <w:p w14:paraId="2B1BB6B1"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Наименование латинскими буквами</w:t>
            </w:r>
          </w:p>
        </w:tc>
        <w:tc>
          <w:tcPr>
            <w:tcW w:w="6180" w:type="dxa"/>
            <w:vAlign w:val="center"/>
          </w:tcPr>
          <w:p w14:paraId="613C6902" w14:textId="77777777" w:rsidR="00710F3B" w:rsidRPr="00AB49AA" w:rsidRDefault="00710F3B" w:rsidP="00710F3B">
            <w:pPr>
              <w:jc w:val="both"/>
              <w:rPr>
                <w:rFonts w:ascii="Sylfaen" w:hAnsi="Sylfaen"/>
                <w:sz w:val="24"/>
                <w:szCs w:val="24"/>
                <w:lang w:val="ru-RU" w:bidi="ru-RU"/>
              </w:rPr>
            </w:pPr>
          </w:p>
        </w:tc>
      </w:tr>
      <w:tr w:rsidR="00710F3B" w:rsidRPr="00AB49AA" w14:paraId="42CA8808" w14:textId="77777777" w:rsidTr="00EF0292">
        <w:tc>
          <w:tcPr>
            <w:tcW w:w="2836" w:type="dxa"/>
            <w:shd w:val="clear" w:color="auto" w:fill="D9E2F3"/>
            <w:vAlign w:val="center"/>
          </w:tcPr>
          <w:p w14:paraId="2EBF85F9"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Номер государственной регистрации</w:t>
            </w:r>
          </w:p>
        </w:tc>
        <w:tc>
          <w:tcPr>
            <w:tcW w:w="6180" w:type="dxa"/>
            <w:vAlign w:val="center"/>
          </w:tcPr>
          <w:p w14:paraId="04837921" w14:textId="77777777" w:rsidR="00710F3B" w:rsidRPr="00AB49AA" w:rsidRDefault="00710F3B" w:rsidP="00710F3B">
            <w:pPr>
              <w:jc w:val="both"/>
              <w:rPr>
                <w:rFonts w:ascii="Sylfaen" w:hAnsi="Sylfaen"/>
                <w:sz w:val="24"/>
                <w:szCs w:val="24"/>
                <w:lang w:val="ru-RU" w:bidi="ru-RU"/>
              </w:rPr>
            </w:pPr>
          </w:p>
        </w:tc>
      </w:tr>
      <w:tr w:rsidR="00710F3B" w:rsidRPr="00AB49AA" w14:paraId="258F261F" w14:textId="77777777" w:rsidTr="00EF0292">
        <w:tc>
          <w:tcPr>
            <w:tcW w:w="2836" w:type="dxa"/>
            <w:shd w:val="clear" w:color="auto" w:fill="D9E2F3"/>
            <w:vAlign w:val="center"/>
          </w:tcPr>
          <w:p w14:paraId="6ED178B7"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День, месяц, год регистрации</w:t>
            </w:r>
          </w:p>
        </w:tc>
        <w:tc>
          <w:tcPr>
            <w:tcW w:w="6180" w:type="dxa"/>
            <w:vAlign w:val="center"/>
          </w:tcPr>
          <w:p w14:paraId="7510EE34" w14:textId="77777777" w:rsidR="00710F3B" w:rsidRPr="00AB49AA" w:rsidRDefault="00710F3B" w:rsidP="00710F3B">
            <w:pPr>
              <w:jc w:val="both"/>
              <w:rPr>
                <w:rFonts w:ascii="Sylfaen" w:hAnsi="Sylfaen"/>
                <w:sz w:val="24"/>
                <w:szCs w:val="24"/>
                <w:lang w:val="ru-RU" w:bidi="ru-RU"/>
              </w:rPr>
            </w:pPr>
          </w:p>
        </w:tc>
      </w:tr>
      <w:tr w:rsidR="00710F3B" w:rsidRPr="00AB49AA" w14:paraId="0E91E21E" w14:textId="77777777" w:rsidTr="00EF0292">
        <w:tc>
          <w:tcPr>
            <w:tcW w:w="2836" w:type="dxa"/>
            <w:shd w:val="clear" w:color="auto" w:fill="D9E2F3"/>
            <w:vAlign w:val="center"/>
          </w:tcPr>
          <w:p w14:paraId="7FB63605" w14:textId="77777777" w:rsidR="00710F3B" w:rsidRPr="00AB49AA" w:rsidRDefault="00710F3B" w:rsidP="00710F3B">
            <w:pPr>
              <w:numPr>
                <w:ilvl w:val="2"/>
                <w:numId w:val="4"/>
              </w:numPr>
              <w:jc w:val="both"/>
              <w:rPr>
                <w:rFonts w:ascii="Sylfaen" w:hAnsi="Sylfaen"/>
                <w:sz w:val="24"/>
                <w:szCs w:val="24"/>
                <w:lang w:val="ru-RU" w:bidi="ru-RU"/>
              </w:rPr>
            </w:pPr>
            <w:proofErr w:type="gramStart"/>
            <w:r w:rsidRPr="00AB49AA">
              <w:rPr>
                <w:rFonts w:ascii="Sylfaen" w:hAnsi="Sylfaen"/>
                <w:sz w:val="24"/>
                <w:szCs w:val="24"/>
                <w:lang w:val="ru-RU" w:bidi="ru-RU"/>
              </w:rPr>
              <w:t xml:space="preserve">Адрес </w:t>
            </w:r>
            <w:ins w:id="6" w:author="Inesa Kocharyan" w:date="2021-08-30T12:39:00Z">
              <w:r w:rsidRPr="00AB49AA">
                <w:rPr>
                  <w:rFonts w:ascii="Sylfaen" w:hAnsi="Sylfaen"/>
                  <w:sz w:val="24"/>
                  <w:szCs w:val="24"/>
                  <w:lang w:val="ru-RU" w:bidi="ru-RU"/>
                </w:rPr>
                <w:t xml:space="preserve"> </w:t>
              </w:r>
            </w:ins>
            <w:r w:rsidRPr="00AB49AA">
              <w:rPr>
                <w:rFonts w:ascii="Sylfaen" w:hAnsi="Sylfaen"/>
                <w:sz w:val="24"/>
                <w:szCs w:val="24"/>
                <w:lang w:val="ru-RU" w:bidi="ru-RU"/>
              </w:rPr>
              <w:t>регистрации</w:t>
            </w:r>
            <w:proofErr w:type="gramEnd"/>
          </w:p>
        </w:tc>
        <w:tc>
          <w:tcPr>
            <w:tcW w:w="6180" w:type="dxa"/>
            <w:vAlign w:val="center"/>
          </w:tcPr>
          <w:p w14:paraId="0C4357F4" w14:textId="77777777" w:rsidR="00710F3B" w:rsidRPr="00AB49AA" w:rsidRDefault="00710F3B" w:rsidP="00710F3B">
            <w:pPr>
              <w:jc w:val="both"/>
              <w:rPr>
                <w:rFonts w:ascii="Sylfaen" w:hAnsi="Sylfaen"/>
                <w:sz w:val="24"/>
                <w:szCs w:val="24"/>
                <w:lang w:val="ru-RU" w:bidi="ru-RU"/>
              </w:rPr>
            </w:pPr>
          </w:p>
        </w:tc>
      </w:tr>
      <w:tr w:rsidR="00710F3B" w:rsidRPr="00AB49AA" w14:paraId="66FC8F4B" w14:textId="77777777" w:rsidTr="00EF0292">
        <w:tc>
          <w:tcPr>
            <w:tcW w:w="2836" w:type="dxa"/>
            <w:shd w:val="clear" w:color="auto" w:fill="D9E2F3"/>
            <w:vAlign w:val="center"/>
          </w:tcPr>
          <w:p w14:paraId="0D9C4E67"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Государство регистрации</w:t>
            </w:r>
          </w:p>
        </w:tc>
        <w:tc>
          <w:tcPr>
            <w:tcW w:w="6180" w:type="dxa"/>
            <w:vAlign w:val="center"/>
          </w:tcPr>
          <w:p w14:paraId="40786D0E" w14:textId="77777777" w:rsidR="00710F3B" w:rsidRPr="00AB49AA" w:rsidRDefault="00710F3B" w:rsidP="00710F3B">
            <w:pPr>
              <w:jc w:val="both"/>
              <w:rPr>
                <w:rFonts w:ascii="Sylfaen" w:hAnsi="Sylfaen"/>
                <w:sz w:val="24"/>
                <w:szCs w:val="24"/>
                <w:lang w:val="ru-RU" w:bidi="ru-RU"/>
              </w:rPr>
            </w:pPr>
          </w:p>
        </w:tc>
      </w:tr>
      <w:tr w:rsidR="00710F3B" w:rsidRPr="00910D45" w14:paraId="2B2E385C" w14:textId="77777777" w:rsidTr="00EF0292">
        <w:tc>
          <w:tcPr>
            <w:tcW w:w="2836" w:type="dxa"/>
            <w:shd w:val="clear" w:color="auto" w:fill="D9E2F3"/>
            <w:vAlign w:val="center"/>
          </w:tcPr>
          <w:p w14:paraId="02122EF4" w14:textId="77777777" w:rsidR="00710F3B" w:rsidRPr="00AB49AA" w:rsidRDefault="00710F3B" w:rsidP="00710F3B">
            <w:pPr>
              <w:numPr>
                <w:ilvl w:val="2"/>
                <w:numId w:val="4"/>
              </w:numPr>
              <w:jc w:val="both"/>
              <w:rPr>
                <w:rFonts w:ascii="Sylfaen" w:hAnsi="Sylfaen"/>
                <w:sz w:val="24"/>
                <w:szCs w:val="24"/>
                <w:lang w:val="ru-RU" w:bidi="ru-RU"/>
              </w:rPr>
            </w:pPr>
            <w:r w:rsidRPr="00AB49AA">
              <w:rPr>
                <w:rFonts w:ascii="Sylfaen" w:hAnsi="Sylfaen"/>
                <w:sz w:val="24"/>
                <w:szCs w:val="24"/>
                <w:lang w:val="ru-RU" w:bidi="ru-RU"/>
              </w:rPr>
              <w:t>Имя и фамилия руководителя исполнительного органа</w:t>
            </w:r>
          </w:p>
        </w:tc>
        <w:tc>
          <w:tcPr>
            <w:tcW w:w="6180" w:type="dxa"/>
            <w:vAlign w:val="center"/>
          </w:tcPr>
          <w:p w14:paraId="0EA0000A" w14:textId="77777777" w:rsidR="00710F3B" w:rsidRPr="00AB49AA" w:rsidRDefault="00710F3B" w:rsidP="00710F3B">
            <w:pPr>
              <w:jc w:val="both"/>
              <w:rPr>
                <w:rFonts w:ascii="Sylfaen" w:hAnsi="Sylfaen"/>
                <w:sz w:val="24"/>
                <w:szCs w:val="24"/>
                <w:lang w:val="ru-RU" w:bidi="ru-RU"/>
              </w:rPr>
            </w:pPr>
          </w:p>
        </w:tc>
      </w:tr>
    </w:tbl>
    <w:p w14:paraId="2734D8CC" w14:textId="77777777" w:rsidR="00710F3B" w:rsidRPr="00AB49AA" w:rsidRDefault="00710F3B" w:rsidP="006A199E">
      <w:pPr>
        <w:jc w:val="both"/>
        <w:rPr>
          <w:rFonts w:ascii="Sylfaen" w:hAnsi="Sylfaen"/>
          <w:sz w:val="24"/>
          <w:szCs w:val="24"/>
          <w:lang w:val="ru-RU" w:bidi="ru-RU"/>
        </w:rPr>
      </w:pPr>
    </w:p>
    <w:p w14:paraId="316DC681" w14:textId="77777777" w:rsidR="00EA634E" w:rsidRPr="00AB49AA" w:rsidRDefault="00EA634E" w:rsidP="00EA634E">
      <w:pPr>
        <w:numPr>
          <w:ilvl w:val="1"/>
          <w:numId w:val="4"/>
        </w:numPr>
        <w:rPr>
          <w:rFonts w:ascii="Sylfaen" w:hAnsi="Sylfaen"/>
          <w:i/>
          <w:sz w:val="24"/>
          <w:szCs w:val="24"/>
          <w:lang w:val="ru-RU" w:bidi="ru-RU"/>
        </w:rPr>
      </w:pPr>
      <w:r w:rsidRPr="00AB49AA">
        <w:rPr>
          <w:rFonts w:ascii="Sylfaen" w:hAnsi="Sylfaen"/>
          <w:i/>
          <w:sz w:val="24"/>
          <w:szCs w:val="24"/>
          <w:lang w:val="ru-RU" w:bidi="ru-RU"/>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634E" w:rsidRPr="00910D45" w14:paraId="5C8A67A8" w14:textId="77777777" w:rsidTr="00EF0292">
        <w:tc>
          <w:tcPr>
            <w:tcW w:w="2835" w:type="dxa"/>
            <w:shd w:val="clear" w:color="auto" w:fill="D9E2F3"/>
            <w:vAlign w:val="center"/>
          </w:tcPr>
          <w:p w14:paraId="5B6505C6"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Имя и фамилия лица, представляющего декларацию</w:t>
            </w:r>
          </w:p>
        </w:tc>
        <w:tc>
          <w:tcPr>
            <w:tcW w:w="6180" w:type="dxa"/>
            <w:vAlign w:val="center"/>
          </w:tcPr>
          <w:p w14:paraId="4D9B5EA3" w14:textId="77777777" w:rsidR="00EA634E" w:rsidRPr="00AB49AA" w:rsidRDefault="00EA634E" w:rsidP="00EA634E">
            <w:pPr>
              <w:jc w:val="both"/>
              <w:rPr>
                <w:rFonts w:ascii="Sylfaen" w:hAnsi="Sylfaen"/>
                <w:sz w:val="24"/>
                <w:szCs w:val="24"/>
                <w:lang w:val="ru-RU" w:bidi="ru-RU"/>
              </w:rPr>
            </w:pPr>
          </w:p>
        </w:tc>
      </w:tr>
      <w:tr w:rsidR="00EA634E" w:rsidRPr="00AB49AA" w14:paraId="6727BE46" w14:textId="77777777" w:rsidTr="00EF0292">
        <w:trPr>
          <w:trHeight w:val="1487"/>
        </w:trPr>
        <w:tc>
          <w:tcPr>
            <w:tcW w:w="2835" w:type="dxa"/>
            <w:shd w:val="clear" w:color="auto" w:fill="D9E2F3"/>
            <w:vAlign w:val="center"/>
          </w:tcPr>
          <w:p w14:paraId="44B78D12"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Должность лица, представляющего декларацию</w:t>
            </w:r>
          </w:p>
        </w:tc>
        <w:tc>
          <w:tcPr>
            <w:tcW w:w="6180" w:type="dxa"/>
            <w:vAlign w:val="center"/>
          </w:tcPr>
          <w:p w14:paraId="50ABBABD" w14:textId="77777777" w:rsidR="00EA634E" w:rsidRPr="00AB49AA" w:rsidRDefault="00EA634E" w:rsidP="00EA634E">
            <w:pPr>
              <w:jc w:val="both"/>
              <w:rPr>
                <w:rFonts w:ascii="Sylfaen" w:hAnsi="Sylfaen"/>
                <w:sz w:val="24"/>
                <w:szCs w:val="24"/>
                <w:lang w:val="ru-RU" w:bidi="ru-RU"/>
              </w:rPr>
            </w:pPr>
          </w:p>
        </w:tc>
      </w:tr>
    </w:tbl>
    <w:p w14:paraId="7ABB668E" w14:textId="77777777" w:rsidR="00EA634E" w:rsidRPr="00AB49AA" w:rsidRDefault="00EA634E" w:rsidP="00EA634E">
      <w:pPr>
        <w:numPr>
          <w:ilvl w:val="1"/>
          <w:numId w:val="4"/>
        </w:numPr>
        <w:jc w:val="both"/>
        <w:rPr>
          <w:rFonts w:ascii="Sylfaen" w:hAnsi="Sylfaen"/>
          <w:i/>
          <w:sz w:val="24"/>
          <w:szCs w:val="24"/>
          <w:lang w:val="ru-RU" w:bidi="ru-RU"/>
        </w:rPr>
      </w:pPr>
      <w:r w:rsidRPr="00AB49AA">
        <w:rPr>
          <w:rFonts w:ascii="Sylfaen" w:hAnsi="Sylfaen"/>
          <w:i/>
          <w:sz w:val="24"/>
          <w:szCs w:val="24"/>
          <w:lang w:val="ru-RU" w:bidi="ru-RU"/>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634E" w:rsidRPr="00910D45" w14:paraId="518F8ED5" w14:textId="77777777" w:rsidTr="00EF0292">
        <w:tc>
          <w:tcPr>
            <w:tcW w:w="2835" w:type="dxa"/>
            <w:shd w:val="clear" w:color="auto" w:fill="D9E2F3"/>
            <w:vAlign w:val="center"/>
          </w:tcPr>
          <w:p w14:paraId="025A61B5"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День, месяц, год подписания декларации</w:t>
            </w:r>
          </w:p>
        </w:tc>
        <w:tc>
          <w:tcPr>
            <w:tcW w:w="6180" w:type="dxa"/>
            <w:vAlign w:val="center"/>
          </w:tcPr>
          <w:p w14:paraId="606303A4" w14:textId="77777777" w:rsidR="00EA634E" w:rsidRPr="00AB49AA" w:rsidRDefault="00EA634E" w:rsidP="00EA634E">
            <w:pPr>
              <w:jc w:val="both"/>
              <w:rPr>
                <w:rFonts w:ascii="Sylfaen" w:hAnsi="Sylfaen"/>
                <w:sz w:val="24"/>
                <w:szCs w:val="24"/>
                <w:lang w:val="ru-RU" w:bidi="ru-RU"/>
              </w:rPr>
            </w:pPr>
          </w:p>
        </w:tc>
      </w:tr>
      <w:tr w:rsidR="00EA634E" w:rsidRPr="00AB49AA" w14:paraId="3E7FF24F" w14:textId="77777777" w:rsidTr="00EF0292">
        <w:tc>
          <w:tcPr>
            <w:tcW w:w="2835" w:type="dxa"/>
            <w:shd w:val="clear" w:color="auto" w:fill="D9E2F3"/>
            <w:vAlign w:val="center"/>
          </w:tcPr>
          <w:p w14:paraId="0B677393"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Количество страниц декларации</w:t>
            </w:r>
          </w:p>
        </w:tc>
        <w:tc>
          <w:tcPr>
            <w:tcW w:w="6180" w:type="dxa"/>
            <w:vAlign w:val="center"/>
          </w:tcPr>
          <w:p w14:paraId="1AC97AFD" w14:textId="77777777" w:rsidR="00EA634E" w:rsidRPr="00AB49AA" w:rsidRDefault="00EA634E" w:rsidP="00EA634E">
            <w:pPr>
              <w:jc w:val="both"/>
              <w:rPr>
                <w:rFonts w:ascii="Sylfaen" w:hAnsi="Sylfaen"/>
                <w:sz w:val="24"/>
                <w:szCs w:val="24"/>
                <w:lang w:val="ru-RU" w:bidi="ru-RU"/>
              </w:rPr>
            </w:pPr>
          </w:p>
        </w:tc>
      </w:tr>
      <w:tr w:rsidR="00EA634E" w:rsidRPr="00AB49AA" w14:paraId="74EB7870" w14:textId="77777777" w:rsidTr="00EF0292">
        <w:tc>
          <w:tcPr>
            <w:tcW w:w="2835" w:type="dxa"/>
            <w:shd w:val="clear" w:color="auto" w:fill="D9E2F3"/>
            <w:vAlign w:val="center"/>
          </w:tcPr>
          <w:p w14:paraId="4D7F9598"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lastRenderedPageBreak/>
              <w:t>Подпись лица, представляющего декларацию</w:t>
            </w:r>
          </w:p>
        </w:tc>
        <w:tc>
          <w:tcPr>
            <w:tcW w:w="6180" w:type="dxa"/>
            <w:vAlign w:val="center"/>
          </w:tcPr>
          <w:p w14:paraId="329ABA57" w14:textId="77777777" w:rsidR="00EA634E" w:rsidRPr="00AB49AA" w:rsidRDefault="00EA634E" w:rsidP="00EA634E">
            <w:pPr>
              <w:jc w:val="both"/>
              <w:rPr>
                <w:rFonts w:ascii="Sylfaen" w:hAnsi="Sylfaen"/>
                <w:sz w:val="24"/>
                <w:szCs w:val="24"/>
                <w:lang w:val="ru-RU" w:bidi="ru-RU"/>
              </w:rPr>
            </w:pPr>
          </w:p>
        </w:tc>
      </w:tr>
    </w:tbl>
    <w:p w14:paraId="087862EB" w14:textId="77777777" w:rsidR="00EA634E" w:rsidRPr="00AB49AA" w:rsidRDefault="00EA634E" w:rsidP="00EA634E">
      <w:pPr>
        <w:jc w:val="both"/>
        <w:rPr>
          <w:rFonts w:ascii="Sylfaen" w:hAnsi="Sylfaen"/>
          <w:sz w:val="24"/>
          <w:szCs w:val="24"/>
          <w:lang w:val="ru-RU" w:bidi="ru-RU"/>
        </w:rPr>
      </w:pPr>
    </w:p>
    <w:p w14:paraId="0D777929" w14:textId="77777777" w:rsidR="00EA634E" w:rsidRPr="00AB49AA" w:rsidRDefault="00EA634E" w:rsidP="00EA634E">
      <w:pPr>
        <w:jc w:val="both"/>
        <w:rPr>
          <w:rFonts w:ascii="Sylfaen" w:hAnsi="Sylfaen"/>
          <w:sz w:val="24"/>
          <w:szCs w:val="24"/>
          <w:lang w:val="ru-RU" w:bidi="ru-RU"/>
        </w:rPr>
      </w:pPr>
    </w:p>
    <w:p w14:paraId="3B6FDEAE" w14:textId="77777777" w:rsidR="00EA634E" w:rsidRPr="00AB49AA" w:rsidRDefault="00EA634E" w:rsidP="00EA634E">
      <w:pPr>
        <w:numPr>
          <w:ilvl w:val="0"/>
          <w:numId w:val="4"/>
        </w:numPr>
        <w:rPr>
          <w:rFonts w:ascii="Sylfaen" w:hAnsi="Sylfaen"/>
          <w:sz w:val="24"/>
          <w:szCs w:val="24"/>
          <w:lang w:val="ru-RU" w:bidi="ru-RU"/>
        </w:rPr>
      </w:pPr>
      <w:r w:rsidRPr="00AB49AA">
        <w:rPr>
          <w:rFonts w:ascii="Sylfaen" w:hAnsi="Sylfaen"/>
          <w:b/>
          <w:sz w:val="24"/>
          <w:szCs w:val="24"/>
          <w:lang w:val="ru-RU" w:bidi="ru-RU"/>
        </w:rPr>
        <w:t xml:space="preserve">Данные </w:t>
      </w:r>
      <w:proofErr w:type="gramStart"/>
      <w:r w:rsidRPr="00AB49AA">
        <w:rPr>
          <w:rFonts w:ascii="Sylfaen" w:hAnsi="Sylfaen"/>
          <w:b/>
          <w:sz w:val="24"/>
          <w:szCs w:val="24"/>
          <w:lang w:val="ru-RU" w:bidi="ru-RU"/>
        </w:rPr>
        <w:t>листинга  акций</w:t>
      </w:r>
      <w:proofErr w:type="gramEnd"/>
    </w:p>
    <w:p w14:paraId="4DBE894F" w14:textId="77777777" w:rsidR="00EA634E" w:rsidRPr="00AB49AA" w:rsidRDefault="00EA634E" w:rsidP="00EA634E">
      <w:pPr>
        <w:pStyle w:val="a6"/>
        <w:numPr>
          <w:ilvl w:val="1"/>
          <w:numId w:val="4"/>
        </w:numPr>
        <w:jc w:val="both"/>
        <w:rPr>
          <w:rFonts w:ascii="Sylfaen" w:hAnsi="Sylfaen"/>
          <w:sz w:val="24"/>
          <w:szCs w:val="24"/>
          <w:lang w:val="ru-RU" w:bidi="ru-RU"/>
        </w:rPr>
      </w:pPr>
      <w:r w:rsidRPr="00AB49AA">
        <w:rPr>
          <w:rFonts w:ascii="Sylfaen" w:hAnsi="Sylfaen"/>
          <w:sz w:val="24"/>
          <w:szCs w:val="24"/>
          <w:lang w:val="ru-RU" w:bidi="ru-RU"/>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634E" w:rsidRPr="00AB49AA" w14:paraId="60BE887E" w14:textId="77777777" w:rsidTr="00EF0292">
        <w:tc>
          <w:tcPr>
            <w:tcW w:w="2835" w:type="dxa"/>
            <w:shd w:val="clear" w:color="auto" w:fill="D9E2F3"/>
            <w:vAlign w:val="center"/>
          </w:tcPr>
          <w:p w14:paraId="21A67C36"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Наименование фондовой биржи</w:t>
            </w:r>
          </w:p>
        </w:tc>
        <w:tc>
          <w:tcPr>
            <w:tcW w:w="6180" w:type="dxa"/>
            <w:vAlign w:val="center"/>
          </w:tcPr>
          <w:p w14:paraId="0AF7D54C" w14:textId="77777777" w:rsidR="00EA634E" w:rsidRPr="00AB49AA" w:rsidRDefault="00EA634E" w:rsidP="00EA634E">
            <w:pPr>
              <w:ind w:left="360"/>
              <w:jc w:val="both"/>
              <w:rPr>
                <w:rFonts w:ascii="Sylfaen" w:hAnsi="Sylfaen"/>
                <w:sz w:val="24"/>
                <w:szCs w:val="24"/>
                <w:lang w:val="ru-RU" w:bidi="ru-RU"/>
              </w:rPr>
            </w:pPr>
          </w:p>
        </w:tc>
      </w:tr>
      <w:tr w:rsidR="00EA634E" w:rsidRPr="00910D45" w14:paraId="5C21606F" w14:textId="77777777" w:rsidTr="00EF0292">
        <w:tc>
          <w:tcPr>
            <w:tcW w:w="2835" w:type="dxa"/>
            <w:shd w:val="clear" w:color="auto" w:fill="D9E2F3"/>
            <w:vAlign w:val="center"/>
          </w:tcPr>
          <w:p w14:paraId="08873958"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 xml:space="preserve">Ссылка на документы, наличествующие на бирже </w:t>
            </w:r>
          </w:p>
        </w:tc>
        <w:tc>
          <w:tcPr>
            <w:tcW w:w="6180" w:type="dxa"/>
            <w:vAlign w:val="center"/>
          </w:tcPr>
          <w:p w14:paraId="46AFAA34" w14:textId="77777777" w:rsidR="00EA634E" w:rsidRPr="00AB49AA" w:rsidRDefault="00EA634E" w:rsidP="00EA634E">
            <w:pPr>
              <w:ind w:left="360"/>
              <w:jc w:val="both"/>
              <w:rPr>
                <w:rFonts w:ascii="Sylfaen" w:hAnsi="Sylfaen"/>
                <w:sz w:val="24"/>
                <w:szCs w:val="24"/>
                <w:lang w:val="ru-RU" w:bidi="ru-RU"/>
              </w:rPr>
            </w:pPr>
          </w:p>
        </w:tc>
      </w:tr>
    </w:tbl>
    <w:p w14:paraId="077D7079" w14:textId="77777777" w:rsidR="00EA634E" w:rsidRPr="00AB49AA" w:rsidRDefault="00EA634E" w:rsidP="00EA634E">
      <w:pPr>
        <w:ind w:left="360"/>
        <w:jc w:val="both"/>
        <w:rPr>
          <w:rFonts w:ascii="Sylfaen" w:hAnsi="Sylfaen"/>
          <w:sz w:val="24"/>
          <w:szCs w:val="24"/>
          <w:lang w:val="ru-RU" w:bidi="ru-RU"/>
        </w:rPr>
      </w:pPr>
    </w:p>
    <w:p w14:paraId="725085E1" w14:textId="77777777" w:rsidR="00EA634E" w:rsidRPr="00AB49AA" w:rsidRDefault="00EA634E" w:rsidP="00EA634E">
      <w:pPr>
        <w:numPr>
          <w:ilvl w:val="1"/>
          <w:numId w:val="4"/>
        </w:numPr>
        <w:jc w:val="both"/>
        <w:rPr>
          <w:rFonts w:ascii="Sylfaen" w:hAnsi="Sylfaen"/>
          <w:i/>
          <w:sz w:val="24"/>
          <w:szCs w:val="24"/>
          <w:lang w:val="ru-RU" w:bidi="ru-RU"/>
        </w:rPr>
      </w:pPr>
      <w:r w:rsidRPr="00AB49AA">
        <w:rPr>
          <w:rFonts w:ascii="Sylfaen" w:hAnsi="Sylfaen"/>
          <w:i/>
          <w:sz w:val="24"/>
          <w:szCs w:val="24"/>
          <w:lang w:val="ru-RU" w:bidi="ru-RU"/>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A634E" w:rsidRPr="00AB49AA" w14:paraId="3C456FFC" w14:textId="77777777" w:rsidTr="00EF0292">
        <w:tc>
          <w:tcPr>
            <w:tcW w:w="2835" w:type="dxa"/>
            <w:shd w:val="clear" w:color="auto" w:fill="D9E2F3"/>
            <w:vAlign w:val="center"/>
          </w:tcPr>
          <w:p w14:paraId="162D0439"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Наименование</w:t>
            </w:r>
          </w:p>
        </w:tc>
        <w:tc>
          <w:tcPr>
            <w:tcW w:w="6180" w:type="dxa"/>
            <w:vAlign w:val="center"/>
          </w:tcPr>
          <w:p w14:paraId="5807BF5E" w14:textId="77777777" w:rsidR="00EA634E" w:rsidRPr="00AB49AA" w:rsidRDefault="00EA634E" w:rsidP="00EA634E">
            <w:pPr>
              <w:ind w:left="360"/>
              <w:jc w:val="both"/>
              <w:rPr>
                <w:rFonts w:ascii="Sylfaen" w:hAnsi="Sylfaen"/>
                <w:sz w:val="24"/>
                <w:szCs w:val="24"/>
                <w:lang w:val="ru-RU" w:bidi="ru-RU"/>
              </w:rPr>
            </w:pPr>
          </w:p>
        </w:tc>
      </w:tr>
      <w:tr w:rsidR="00EA634E" w:rsidRPr="00AB49AA" w14:paraId="6B41C103" w14:textId="77777777" w:rsidTr="00EF0292">
        <w:tc>
          <w:tcPr>
            <w:tcW w:w="2835" w:type="dxa"/>
            <w:shd w:val="clear" w:color="auto" w:fill="D9E2F3"/>
            <w:vAlign w:val="center"/>
          </w:tcPr>
          <w:p w14:paraId="4EE5F388"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 xml:space="preserve">Наименование латинскими буквами </w:t>
            </w:r>
          </w:p>
        </w:tc>
        <w:tc>
          <w:tcPr>
            <w:tcW w:w="6180" w:type="dxa"/>
            <w:vAlign w:val="center"/>
          </w:tcPr>
          <w:p w14:paraId="66BC9234" w14:textId="77777777" w:rsidR="00EA634E" w:rsidRPr="00AB49AA" w:rsidRDefault="00EA634E" w:rsidP="00EA634E">
            <w:pPr>
              <w:ind w:left="360"/>
              <w:jc w:val="both"/>
              <w:rPr>
                <w:rFonts w:ascii="Sylfaen" w:hAnsi="Sylfaen"/>
                <w:sz w:val="24"/>
                <w:szCs w:val="24"/>
                <w:lang w:val="ru-RU" w:bidi="ru-RU"/>
              </w:rPr>
            </w:pPr>
          </w:p>
        </w:tc>
      </w:tr>
      <w:tr w:rsidR="00EA634E" w:rsidRPr="00AB49AA" w14:paraId="2BDAEE78" w14:textId="77777777" w:rsidTr="00EF0292">
        <w:tc>
          <w:tcPr>
            <w:tcW w:w="2835" w:type="dxa"/>
            <w:shd w:val="clear" w:color="auto" w:fill="D9E2F3"/>
            <w:vAlign w:val="center"/>
          </w:tcPr>
          <w:p w14:paraId="54966E0D"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Номер государственной регистрации</w:t>
            </w:r>
          </w:p>
        </w:tc>
        <w:tc>
          <w:tcPr>
            <w:tcW w:w="6180" w:type="dxa"/>
            <w:vAlign w:val="center"/>
          </w:tcPr>
          <w:p w14:paraId="2A08BA2C" w14:textId="77777777" w:rsidR="00EA634E" w:rsidRPr="00AB49AA" w:rsidRDefault="00EA634E" w:rsidP="00EA634E">
            <w:pPr>
              <w:ind w:left="360"/>
              <w:jc w:val="both"/>
              <w:rPr>
                <w:rFonts w:ascii="Sylfaen" w:hAnsi="Sylfaen"/>
                <w:sz w:val="24"/>
                <w:szCs w:val="24"/>
                <w:lang w:val="ru-RU" w:bidi="ru-RU"/>
              </w:rPr>
            </w:pPr>
          </w:p>
        </w:tc>
      </w:tr>
      <w:tr w:rsidR="00EA634E" w:rsidRPr="00AB49AA" w14:paraId="2B64DCEF" w14:textId="77777777" w:rsidTr="00EF0292">
        <w:tc>
          <w:tcPr>
            <w:tcW w:w="2835" w:type="dxa"/>
            <w:shd w:val="clear" w:color="auto" w:fill="D9E2F3"/>
            <w:vAlign w:val="center"/>
          </w:tcPr>
          <w:p w14:paraId="08FB4C30"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День, месяц, год регистрации</w:t>
            </w:r>
          </w:p>
        </w:tc>
        <w:tc>
          <w:tcPr>
            <w:tcW w:w="6180" w:type="dxa"/>
            <w:vAlign w:val="center"/>
          </w:tcPr>
          <w:p w14:paraId="2BA671B4" w14:textId="77777777" w:rsidR="00EA634E" w:rsidRPr="00AB49AA" w:rsidRDefault="00EA634E" w:rsidP="00EA634E">
            <w:pPr>
              <w:ind w:left="360"/>
              <w:jc w:val="both"/>
              <w:rPr>
                <w:rFonts w:ascii="Sylfaen" w:hAnsi="Sylfaen"/>
                <w:sz w:val="24"/>
                <w:szCs w:val="24"/>
                <w:lang w:val="ru-RU" w:bidi="ru-RU"/>
              </w:rPr>
            </w:pPr>
          </w:p>
        </w:tc>
      </w:tr>
      <w:tr w:rsidR="00EA634E" w:rsidRPr="00AB49AA" w14:paraId="01D6EBD6" w14:textId="77777777" w:rsidTr="00EF0292">
        <w:tc>
          <w:tcPr>
            <w:tcW w:w="2835" w:type="dxa"/>
            <w:shd w:val="clear" w:color="auto" w:fill="D9E2F3"/>
            <w:vAlign w:val="center"/>
          </w:tcPr>
          <w:p w14:paraId="577C8ECB"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Адрес регистрации</w:t>
            </w:r>
          </w:p>
        </w:tc>
        <w:tc>
          <w:tcPr>
            <w:tcW w:w="6180" w:type="dxa"/>
            <w:vAlign w:val="center"/>
          </w:tcPr>
          <w:p w14:paraId="607EF702" w14:textId="77777777" w:rsidR="00EA634E" w:rsidRPr="00AB49AA" w:rsidRDefault="00EA634E" w:rsidP="00EA634E">
            <w:pPr>
              <w:ind w:left="360"/>
              <w:jc w:val="both"/>
              <w:rPr>
                <w:rFonts w:ascii="Sylfaen" w:hAnsi="Sylfaen"/>
                <w:sz w:val="24"/>
                <w:szCs w:val="24"/>
                <w:lang w:val="ru-RU" w:bidi="ru-RU"/>
              </w:rPr>
            </w:pPr>
          </w:p>
        </w:tc>
      </w:tr>
      <w:tr w:rsidR="00EA634E" w:rsidRPr="00AB49AA" w14:paraId="39F2EE37" w14:textId="77777777" w:rsidTr="00EF0292">
        <w:trPr>
          <w:trHeight w:val="1361"/>
        </w:trPr>
        <w:tc>
          <w:tcPr>
            <w:tcW w:w="2835" w:type="dxa"/>
            <w:shd w:val="clear" w:color="auto" w:fill="D9E2F3"/>
            <w:vAlign w:val="center"/>
          </w:tcPr>
          <w:p w14:paraId="2D2217A2" w14:textId="77777777" w:rsidR="00EA634E" w:rsidRPr="00AB49AA" w:rsidRDefault="00EA634E" w:rsidP="00EA634E">
            <w:pPr>
              <w:numPr>
                <w:ilvl w:val="2"/>
                <w:numId w:val="4"/>
              </w:numPr>
              <w:jc w:val="both"/>
              <w:rPr>
                <w:rFonts w:ascii="Sylfaen" w:hAnsi="Sylfaen"/>
                <w:sz w:val="24"/>
                <w:szCs w:val="24"/>
                <w:lang w:val="ru-RU" w:bidi="ru-RU"/>
              </w:rPr>
            </w:pPr>
            <w:proofErr w:type="spellStart"/>
            <w:r w:rsidRPr="00AB49AA">
              <w:rPr>
                <w:rFonts w:ascii="Sylfaen" w:hAnsi="Sylfaen"/>
                <w:sz w:val="24"/>
                <w:szCs w:val="24"/>
                <w:lang w:val="ru-RU" w:bidi="ru-RU"/>
              </w:rPr>
              <w:t>Государтво</w:t>
            </w:r>
            <w:proofErr w:type="spellEnd"/>
            <w:r w:rsidRPr="00AB49AA">
              <w:rPr>
                <w:rFonts w:ascii="Sylfaen" w:hAnsi="Sylfaen"/>
                <w:sz w:val="24"/>
                <w:szCs w:val="24"/>
                <w:lang w:val="ru-RU" w:bidi="ru-RU"/>
              </w:rPr>
              <w:t xml:space="preserve"> регистрации</w:t>
            </w:r>
          </w:p>
        </w:tc>
        <w:tc>
          <w:tcPr>
            <w:tcW w:w="6180" w:type="dxa"/>
            <w:vAlign w:val="center"/>
          </w:tcPr>
          <w:p w14:paraId="0FF15FBF" w14:textId="77777777" w:rsidR="00EA634E" w:rsidRPr="00AB49AA" w:rsidRDefault="00EA634E" w:rsidP="00EA634E">
            <w:pPr>
              <w:ind w:left="360"/>
              <w:jc w:val="both"/>
              <w:rPr>
                <w:rFonts w:ascii="Sylfaen" w:hAnsi="Sylfaen"/>
                <w:sz w:val="24"/>
                <w:szCs w:val="24"/>
                <w:lang w:val="ru-RU" w:bidi="ru-RU"/>
              </w:rPr>
            </w:pPr>
          </w:p>
        </w:tc>
      </w:tr>
      <w:tr w:rsidR="00EA634E" w:rsidRPr="00910D45" w14:paraId="0008E2D2" w14:textId="77777777" w:rsidTr="00EF0292">
        <w:tc>
          <w:tcPr>
            <w:tcW w:w="2835" w:type="dxa"/>
            <w:shd w:val="clear" w:color="auto" w:fill="D9E2F3"/>
            <w:vAlign w:val="center"/>
          </w:tcPr>
          <w:p w14:paraId="37A986ED" w14:textId="77777777" w:rsidR="00EA634E" w:rsidRPr="00AB49AA" w:rsidRDefault="00EA634E" w:rsidP="00EA634E">
            <w:pPr>
              <w:numPr>
                <w:ilvl w:val="2"/>
                <w:numId w:val="4"/>
              </w:numPr>
              <w:jc w:val="both"/>
              <w:rPr>
                <w:rFonts w:ascii="Sylfaen" w:hAnsi="Sylfaen"/>
                <w:sz w:val="24"/>
                <w:szCs w:val="24"/>
                <w:lang w:val="ru-RU" w:bidi="ru-RU"/>
              </w:rPr>
            </w:pPr>
            <w:r w:rsidRPr="00AB49AA">
              <w:rPr>
                <w:rFonts w:ascii="Sylfaen" w:hAnsi="Sylfaen"/>
                <w:sz w:val="24"/>
                <w:szCs w:val="24"/>
                <w:lang w:val="ru-RU" w:bidi="ru-RU"/>
              </w:rPr>
              <w:t>Имя и фамилия руководителя исполнительного органа</w:t>
            </w:r>
          </w:p>
        </w:tc>
        <w:tc>
          <w:tcPr>
            <w:tcW w:w="6180" w:type="dxa"/>
            <w:vAlign w:val="center"/>
          </w:tcPr>
          <w:p w14:paraId="7DAA0EDB" w14:textId="77777777" w:rsidR="00EA634E" w:rsidRPr="00AB49AA" w:rsidRDefault="00EA634E" w:rsidP="00EA634E">
            <w:pPr>
              <w:ind w:left="360"/>
              <w:jc w:val="both"/>
              <w:rPr>
                <w:rFonts w:ascii="Sylfaen" w:hAnsi="Sylfaen"/>
                <w:sz w:val="24"/>
                <w:szCs w:val="24"/>
                <w:lang w:val="ru-RU" w:bidi="ru-RU"/>
              </w:rPr>
            </w:pPr>
          </w:p>
        </w:tc>
      </w:tr>
    </w:tbl>
    <w:p w14:paraId="6FF23E1F" w14:textId="77777777" w:rsidR="00EA634E" w:rsidRPr="00AB49AA" w:rsidRDefault="00EA634E" w:rsidP="0043583A">
      <w:pPr>
        <w:jc w:val="both"/>
        <w:rPr>
          <w:rFonts w:ascii="Sylfaen" w:hAnsi="Sylfaen"/>
          <w:sz w:val="24"/>
          <w:szCs w:val="24"/>
          <w:lang w:val="ru-RU" w:bidi="ru-RU"/>
        </w:rPr>
      </w:pPr>
    </w:p>
    <w:p w14:paraId="3B460F11" w14:textId="77777777" w:rsidR="0043583A" w:rsidRPr="00AB49AA" w:rsidRDefault="0043583A" w:rsidP="0043583A">
      <w:pPr>
        <w:jc w:val="both"/>
        <w:rPr>
          <w:rFonts w:ascii="Sylfaen" w:hAnsi="Sylfaen"/>
          <w:sz w:val="24"/>
          <w:szCs w:val="24"/>
          <w:lang w:val="ru-RU" w:bidi="ru-RU"/>
        </w:rPr>
      </w:pPr>
    </w:p>
    <w:p w14:paraId="09BCE4B5" w14:textId="77777777" w:rsidR="0043583A" w:rsidRPr="00AB49AA" w:rsidRDefault="0043583A" w:rsidP="0043583A">
      <w:pPr>
        <w:jc w:val="both"/>
        <w:rPr>
          <w:rFonts w:ascii="Sylfaen" w:hAnsi="Sylfaen"/>
          <w:sz w:val="24"/>
          <w:szCs w:val="24"/>
          <w:lang w:val="ru-RU" w:bidi="ru-RU"/>
        </w:rPr>
      </w:pPr>
    </w:p>
    <w:p w14:paraId="2E9EABF4" w14:textId="77777777" w:rsidR="0043583A" w:rsidRPr="00AB49AA" w:rsidRDefault="0043583A" w:rsidP="0043583A">
      <w:pPr>
        <w:numPr>
          <w:ilvl w:val="1"/>
          <w:numId w:val="4"/>
        </w:numPr>
        <w:jc w:val="both"/>
        <w:rPr>
          <w:rFonts w:ascii="Sylfaen" w:hAnsi="Sylfaen"/>
          <w:i/>
          <w:iCs/>
          <w:sz w:val="24"/>
          <w:szCs w:val="24"/>
          <w:lang w:val="ru-RU" w:bidi="ru-RU"/>
        </w:rPr>
      </w:pPr>
      <w:r w:rsidRPr="00AB49AA">
        <w:rPr>
          <w:rFonts w:ascii="Sylfaen" w:hAnsi="Sylfaen"/>
          <w:i/>
          <w:iCs/>
          <w:sz w:val="24"/>
          <w:szCs w:val="24"/>
          <w:lang w:val="ru-RU" w:bidi="ru-RU"/>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3583A" w:rsidRPr="00AB49AA" w14:paraId="1B555488" w14:textId="77777777" w:rsidTr="00EF0292">
        <w:tc>
          <w:tcPr>
            <w:tcW w:w="2836" w:type="dxa"/>
            <w:shd w:val="clear" w:color="auto" w:fill="D9E2F3"/>
            <w:vAlign w:val="center"/>
          </w:tcPr>
          <w:p w14:paraId="18376BF6" w14:textId="77777777" w:rsidR="0043583A" w:rsidRPr="00AB49AA" w:rsidRDefault="0043583A" w:rsidP="0043583A">
            <w:pPr>
              <w:numPr>
                <w:ilvl w:val="2"/>
                <w:numId w:val="4"/>
              </w:numPr>
              <w:jc w:val="both"/>
              <w:rPr>
                <w:rFonts w:ascii="Sylfaen" w:hAnsi="Sylfaen"/>
                <w:sz w:val="24"/>
                <w:szCs w:val="24"/>
                <w:lang w:val="ru-RU" w:bidi="ru-RU"/>
              </w:rPr>
            </w:pPr>
            <w:r w:rsidRPr="00AB49AA">
              <w:rPr>
                <w:rFonts w:ascii="Sylfaen" w:hAnsi="Sylfaen"/>
                <w:sz w:val="24"/>
                <w:szCs w:val="24"/>
                <w:lang w:val="ru-RU" w:bidi="ru-RU"/>
              </w:rPr>
              <w:t>Размер участия (%)</w:t>
            </w:r>
          </w:p>
        </w:tc>
        <w:tc>
          <w:tcPr>
            <w:tcW w:w="6178" w:type="dxa"/>
            <w:vAlign w:val="center"/>
          </w:tcPr>
          <w:p w14:paraId="21357850" w14:textId="77777777" w:rsidR="0043583A" w:rsidRPr="00AB49AA" w:rsidRDefault="0043583A" w:rsidP="0043583A">
            <w:pPr>
              <w:ind w:left="360"/>
              <w:jc w:val="both"/>
              <w:rPr>
                <w:rFonts w:ascii="Sylfaen" w:hAnsi="Sylfaen"/>
                <w:sz w:val="24"/>
                <w:szCs w:val="24"/>
                <w:lang w:val="ru-RU" w:bidi="ru-RU"/>
              </w:rPr>
            </w:pPr>
          </w:p>
        </w:tc>
      </w:tr>
      <w:tr w:rsidR="0043583A" w:rsidRPr="00AB49AA" w14:paraId="2BEAA867" w14:textId="77777777" w:rsidTr="00EF0292">
        <w:tc>
          <w:tcPr>
            <w:tcW w:w="2836" w:type="dxa"/>
            <w:shd w:val="clear" w:color="auto" w:fill="D9E2F3"/>
            <w:vAlign w:val="center"/>
          </w:tcPr>
          <w:p w14:paraId="3398931D" w14:textId="77777777" w:rsidR="0043583A" w:rsidRPr="00AB49AA" w:rsidRDefault="0043583A" w:rsidP="0043583A">
            <w:pPr>
              <w:numPr>
                <w:ilvl w:val="2"/>
                <w:numId w:val="4"/>
              </w:numPr>
              <w:jc w:val="both"/>
              <w:rPr>
                <w:rFonts w:ascii="Sylfaen" w:hAnsi="Sylfaen"/>
                <w:sz w:val="24"/>
                <w:szCs w:val="24"/>
                <w:lang w:val="ru-RU" w:bidi="ru-RU"/>
              </w:rPr>
            </w:pPr>
            <w:r w:rsidRPr="00AB49AA">
              <w:rPr>
                <w:rFonts w:ascii="Sylfaen" w:hAnsi="Sylfaen"/>
                <w:sz w:val="24"/>
                <w:szCs w:val="24"/>
                <w:lang w:val="ru-RU" w:bidi="ru-RU"/>
              </w:rPr>
              <w:t>Вид участия</w:t>
            </w:r>
          </w:p>
        </w:tc>
        <w:tc>
          <w:tcPr>
            <w:tcW w:w="6178" w:type="dxa"/>
            <w:vAlign w:val="center"/>
          </w:tcPr>
          <w:p w14:paraId="7F5091BA" w14:textId="77777777" w:rsidR="0043583A" w:rsidRPr="00AB49AA" w:rsidRDefault="0043583A" w:rsidP="0043583A">
            <w:pPr>
              <w:ind w:left="360"/>
              <w:jc w:val="both"/>
              <w:rPr>
                <w:rFonts w:ascii="Sylfaen" w:hAnsi="Sylfaen"/>
                <w:sz w:val="24"/>
                <w:szCs w:val="24"/>
                <w:lang w:val="ru-RU" w:bidi="ru-RU"/>
              </w:rPr>
            </w:pPr>
            <w:r w:rsidRPr="00AB49AA">
              <w:rPr>
                <w:rFonts w:ascii="Sylfaen" w:hAnsi="Segoe UI Symbol" w:cs="Segoe UI Symbol"/>
                <w:sz w:val="24"/>
                <w:szCs w:val="24"/>
                <w:lang w:val="ru-RU" w:bidi="ru-RU"/>
              </w:rPr>
              <w:t>☐</w:t>
            </w:r>
            <w:r w:rsidRPr="00AB49AA">
              <w:rPr>
                <w:rFonts w:ascii="Sylfaen" w:hAnsi="Sylfaen"/>
                <w:sz w:val="24"/>
                <w:szCs w:val="24"/>
                <w:lang w:val="ru-RU" w:bidi="ru-RU"/>
              </w:rPr>
              <w:tab/>
              <w:t>Прямое участие</w:t>
            </w:r>
          </w:p>
          <w:p w14:paraId="50F396BD" w14:textId="77777777" w:rsidR="0043583A" w:rsidRPr="00AB49AA" w:rsidRDefault="0043583A" w:rsidP="0043583A">
            <w:pPr>
              <w:ind w:left="360"/>
              <w:jc w:val="both"/>
              <w:rPr>
                <w:rFonts w:ascii="Sylfaen" w:hAnsi="Sylfaen"/>
                <w:sz w:val="24"/>
                <w:szCs w:val="24"/>
                <w:lang w:val="ru-RU" w:bidi="ru-RU"/>
              </w:rPr>
            </w:pPr>
            <w:r w:rsidRPr="00AB49AA">
              <w:rPr>
                <w:rFonts w:ascii="Sylfaen" w:hAnsi="Segoe UI Symbol" w:cs="Segoe UI Symbol"/>
                <w:sz w:val="24"/>
                <w:szCs w:val="24"/>
                <w:lang w:val="ru-RU" w:bidi="ru-RU"/>
              </w:rPr>
              <w:t>☐</w:t>
            </w:r>
            <w:r w:rsidRPr="00AB49AA">
              <w:rPr>
                <w:rFonts w:ascii="Sylfaen" w:hAnsi="Sylfaen"/>
                <w:sz w:val="24"/>
                <w:szCs w:val="24"/>
                <w:lang w:val="ru-RU" w:bidi="ru-RU"/>
              </w:rPr>
              <w:tab/>
              <w:t>Косвенное участие</w:t>
            </w:r>
          </w:p>
        </w:tc>
      </w:tr>
    </w:tbl>
    <w:p w14:paraId="644B45CB" w14:textId="77777777" w:rsidR="005371DE" w:rsidRPr="00AB49AA" w:rsidRDefault="005371DE" w:rsidP="005371DE">
      <w:pPr>
        <w:jc w:val="both"/>
        <w:rPr>
          <w:rFonts w:ascii="Sylfaen" w:hAnsi="Sylfaen"/>
          <w:sz w:val="24"/>
          <w:szCs w:val="24"/>
          <w:lang w:val="ru-RU" w:bidi="ru-RU"/>
        </w:rPr>
      </w:pPr>
    </w:p>
    <w:p w14:paraId="36C15670" w14:textId="77777777" w:rsidR="005371DE" w:rsidRPr="00AB49AA" w:rsidRDefault="005371DE" w:rsidP="00576971">
      <w:pPr>
        <w:pStyle w:val="a6"/>
        <w:numPr>
          <w:ilvl w:val="0"/>
          <w:numId w:val="5"/>
        </w:numPr>
        <w:jc w:val="both"/>
        <w:rPr>
          <w:rFonts w:ascii="Sylfaen" w:hAnsi="Sylfaen"/>
          <w:b/>
          <w:sz w:val="24"/>
          <w:szCs w:val="24"/>
          <w:lang w:val="ru-RU" w:bidi="ru-RU"/>
        </w:rPr>
      </w:pPr>
      <w:proofErr w:type="gramStart"/>
      <w:r w:rsidRPr="00AB49AA">
        <w:rPr>
          <w:rFonts w:ascii="Sylfaen" w:eastAsia="GHEA Grapalat" w:hAnsi="Sylfaen" w:cs="GHEA Grapalat"/>
          <w:b/>
          <w:color w:val="000000"/>
          <w:sz w:val="24"/>
          <w:szCs w:val="24"/>
          <w:lang w:val="ru-RU" w:eastAsia="ru-RU" w:bidi="ru-RU"/>
        </w:rPr>
        <w:lastRenderedPageBreak/>
        <w:t>.</w:t>
      </w:r>
      <w:r w:rsidRPr="00AB49AA">
        <w:rPr>
          <w:rFonts w:ascii="Sylfaen" w:hAnsi="Sylfaen"/>
          <w:b/>
          <w:sz w:val="24"/>
          <w:szCs w:val="24"/>
          <w:lang w:val="ru-RU" w:bidi="ru-RU"/>
        </w:rPr>
        <w:t>Участие</w:t>
      </w:r>
      <w:proofErr w:type="gramEnd"/>
      <w:r w:rsidRPr="00AB49AA">
        <w:rPr>
          <w:rFonts w:ascii="Sylfaen" w:hAnsi="Sylfaen"/>
          <w:b/>
          <w:sz w:val="24"/>
          <w:szCs w:val="24"/>
          <w:lang w:val="ru-RU" w:bidi="ru-RU"/>
        </w:rPr>
        <w:t xml:space="preserve"> государства, муниципалитета или международной организации</w:t>
      </w:r>
    </w:p>
    <w:p w14:paraId="321DCA6D" w14:textId="77777777" w:rsidR="005371DE" w:rsidRPr="00AB49AA" w:rsidRDefault="005371DE" w:rsidP="005371DE">
      <w:pPr>
        <w:pStyle w:val="a6"/>
        <w:jc w:val="both"/>
        <w:rPr>
          <w:rFonts w:ascii="Sylfaen" w:hAnsi="Sylfaen"/>
          <w:b/>
          <w:sz w:val="24"/>
          <w:szCs w:val="24"/>
          <w:lang w:val="ru-RU" w:bidi="ru-RU"/>
        </w:rPr>
      </w:pPr>
    </w:p>
    <w:p w14:paraId="3BEB72DE" w14:textId="77777777" w:rsidR="005371DE" w:rsidRPr="00AB49AA" w:rsidRDefault="005371DE" w:rsidP="005371DE">
      <w:pPr>
        <w:pStyle w:val="a6"/>
        <w:jc w:val="both"/>
        <w:rPr>
          <w:rFonts w:ascii="Sylfaen" w:hAnsi="Sylfaen"/>
          <w:b/>
          <w:sz w:val="24"/>
          <w:szCs w:val="24"/>
          <w:lang w:val="ru-RU" w:bidi="ru-RU"/>
        </w:rPr>
      </w:pPr>
      <w:r w:rsidRPr="00AB49AA">
        <w:rPr>
          <w:rFonts w:ascii="Sylfaen" w:eastAsia="GHEA Grapalat" w:hAnsi="Sylfaen" w:cs="GHEA Grapalat"/>
          <w:color w:val="000000"/>
          <w:sz w:val="24"/>
          <w:szCs w:val="24"/>
          <w:lang w:eastAsia="ru-RU" w:bidi="ru-RU"/>
        </w:rPr>
        <w:t>3</w:t>
      </w:r>
      <w:r w:rsidRPr="00AB49AA">
        <w:rPr>
          <w:rFonts w:ascii="Sylfaen" w:eastAsia="GHEA Grapalat" w:hAnsi="Sylfaen" w:cs="GHEA Grapalat"/>
          <w:b/>
          <w:color w:val="000000"/>
          <w:sz w:val="24"/>
          <w:szCs w:val="24"/>
          <w:lang w:eastAsia="ru-RU" w:bidi="ru-RU"/>
        </w:rPr>
        <w:t>.</w:t>
      </w:r>
      <w:r w:rsidRPr="00AB49AA">
        <w:rPr>
          <w:rFonts w:ascii="Sylfaen" w:hAnsi="Sylfaen"/>
          <w:sz w:val="24"/>
          <w:szCs w:val="24"/>
          <w:lang w:bidi="ru-RU"/>
        </w:rPr>
        <w:t>1</w:t>
      </w:r>
      <w:r w:rsidRPr="00AB49AA">
        <w:rPr>
          <w:rFonts w:ascii="Sylfaen" w:hAnsi="Sylfaen"/>
          <w:sz w:val="24"/>
          <w:szCs w:val="24"/>
          <w:lang w:val="ru-RU" w:bidi="ru-RU"/>
        </w:rPr>
        <w:t>Участие государства или муниципалитета</w:t>
      </w:r>
    </w:p>
    <w:tbl>
      <w:tblPr>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7"/>
        <w:gridCol w:w="5761"/>
      </w:tblGrid>
      <w:tr w:rsidR="005371DE" w:rsidRPr="00AB49AA" w14:paraId="6916C00F" w14:textId="77777777" w:rsidTr="005371DE">
        <w:tc>
          <w:tcPr>
            <w:tcW w:w="3687" w:type="dxa"/>
            <w:shd w:val="clear" w:color="auto" w:fill="D9E2F3"/>
            <w:vAlign w:val="center"/>
          </w:tcPr>
          <w:p w14:paraId="52A27C20" w14:textId="77777777" w:rsidR="005371DE" w:rsidRPr="00AB49AA" w:rsidRDefault="005371DE" w:rsidP="005371DE">
            <w:pPr>
              <w:jc w:val="both"/>
              <w:rPr>
                <w:rFonts w:ascii="Sylfaen" w:hAnsi="Sylfaen"/>
                <w:sz w:val="24"/>
                <w:szCs w:val="24"/>
                <w:lang w:val="ru-RU" w:bidi="ru-RU"/>
              </w:rPr>
            </w:pPr>
            <w:r w:rsidRPr="00AB49AA">
              <w:rPr>
                <w:rFonts w:ascii="Sylfaen" w:hAnsi="Sylfaen"/>
                <w:sz w:val="24"/>
                <w:szCs w:val="24"/>
                <w:lang w:bidi="ru-RU"/>
              </w:rPr>
              <w:t>3.1.1</w:t>
            </w:r>
            <w:r w:rsidRPr="00AB49AA">
              <w:rPr>
                <w:rFonts w:ascii="Sylfaen" w:hAnsi="Sylfaen"/>
                <w:sz w:val="24"/>
                <w:szCs w:val="24"/>
                <w:lang w:val="ru-RU" w:bidi="ru-RU"/>
              </w:rPr>
              <w:t>Название</w:t>
            </w:r>
            <w:r w:rsidRPr="00AB49AA">
              <w:rPr>
                <w:rFonts w:ascii="Sylfaen" w:hAnsi="Sylfaen"/>
                <w:sz w:val="24"/>
                <w:szCs w:val="24"/>
                <w:lang w:bidi="ru-RU"/>
              </w:rPr>
              <w:t xml:space="preserve"> </w:t>
            </w:r>
            <w:r w:rsidRPr="00AB49AA">
              <w:rPr>
                <w:rFonts w:ascii="Sylfaen" w:hAnsi="Sylfaen"/>
                <w:sz w:val="24"/>
                <w:szCs w:val="24"/>
                <w:lang w:val="ru-RU" w:bidi="ru-RU"/>
              </w:rPr>
              <w:t>государства</w:t>
            </w:r>
          </w:p>
        </w:tc>
        <w:tc>
          <w:tcPr>
            <w:tcW w:w="5761" w:type="dxa"/>
            <w:vAlign w:val="center"/>
          </w:tcPr>
          <w:p w14:paraId="3E80AA6C" w14:textId="77777777" w:rsidR="005371DE" w:rsidRPr="00AB49AA" w:rsidRDefault="005371DE" w:rsidP="005371DE">
            <w:pPr>
              <w:jc w:val="both"/>
              <w:rPr>
                <w:rFonts w:ascii="Sylfaen" w:hAnsi="Sylfaen"/>
                <w:sz w:val="24"/>
                <w:szCs w:val="24"/>
                <w:lang w:val="ru-RU" w:bidi="ru-RU"/>
              </w:rPr>
            </w:pPr>
          </w:p>
        </w:tc>
      </w:tr>
      <w:tr w:rsidR="005371DE" w:rsidRPr="00AB49AA" w14:paraId="121CFD2B" w14:textId="77777777" w:rsidTr="005371DE">
        <w:tc>
          <w:tcPr>
            <w:tcW w:w="3687" w:type="dxa"/>
            <w:shd w:val="clear" w:color="auto" w:fill="D9E2F3"/>
            <w:vAlign w:val="center"/>
          </w:tcPr>
          <w:p w14:paraId="28D2DC96" w14:textId="77777777" w:rsidR="005371DE" w:rsidRPr="00AB49AA" w:rsidRDefault="005371DE" w:rsidP="005371DE">
            <w:pPr>
              <w:jc w:val="both"/>
              <w:rPr>
                <w:rFonts w:ascii="Sylfaen" w:hAnsi="Sylfaen"/>
                <w:sz w:val="24"/>
                <w:szCs w:val="24"/>
                <w:lang w:val="ru-RU" w:bidi="ru-RU"/>
              </w:rPr>
            </w:pPr>
            <w:r w:rsidRPr="00AB49AA">
              <w:rPr>
                <w:rFonts w:ascii="Sylfaen" w:hAnsi="Sylfaen"/>
                <w:sz w:val="24"/>
                <w:szCs w:val="24"/>
                <w:lang w:bidi="ru-RU"/>
              </w:rPr>
              <w:t>3.1.2</w:t>
            </w:r>
            <w:r w:rsidRPr="00AB49AA">
              <w:rPr>
                <w:rFonts w:ascii="Sylfaen" w:hAnsi="Sylfaen"/>
                <w:sz w:val="24"/>
                <w:szCs w:val="24"/>
                <w:lang w:val="ru-RU" w:bidi="ru-RU"/>
              </w:rPr>
              <w:t>Название</w:t>
            </w:r>
            <w:r w:rsidRPr="00AB49AA">
              <w:rPr>
                <w:rFonts w:ascii="Sylfaen" w:hAnsi="Sylfaen"/>
                <w:sz w:val="24"/>
                <w:szCs w:val="24"/>
                <w:lang w:bidi="ru-RU"/>
              </w:rPr>
              <w:t xml:space="preserve"> </w:t>
            </w:r>
            <w:r w:rsidRPr="00AB49AA">
              <w:rPr>
                <w:rFonts w:ascii="Sylfaen" w:hAnsi="Sylfaen"/>
                <w:sz w:val="24"/>
                <w:szCs w:val="24"/>
                <w:lang w:val="ru-RU" w:bidi="ru-RU"/>
              </w:rPr>
              <w:t>муниципалитета</w:t>
            </w:r>
          </w:p>
        </w:tc>
        <w:tc>
          <w:tcPr>
            <w:tcW w:w="5761" w:type="dxa"/>
            <w:vAlign w:val="center"/>
          </w:tcPr>
          <w:p w14:paraId="3C6537DD" w14:textId="77777777" w:rsidR="005371DE" w:rsidRPr="00AB49AA" w:rsidRDefault="005371DE" w:rsidP="005371DE">
            <w:pPr>
              <w:jc w:val="both"/>
              <w:rPr>
                <w:rFonts w:ascii="Sylfaen" w:hAnsi="Sylfaen"/>
                <w:sz w:val="24"/>
                <w:szCs w:val="24"/>
                <w:lang w:val="ru-RU" w:bidi="ru-RU"/>
              </w:rPr>
            </w:pPr>
          </w:p>
        </w:tc>
      </w:tr>
      <w:tr w:rsidR="005371DE" w:rsidRPr="00AB49AA" w14:paraId="6C00F678" w14:textId="77777777" w:rsidTr="005371DE">
        <w:tc>
          <w:tcPr>
            <w:tcW w:w="3687" w:type="dxa"/>
            <w:shd w:val="clear" w:color="auto" w:fill="D9E2F3"/>
            <w:vAlign w:val="center"/>
          </w:tcPr>
          <w:p w14:paraId="7D2912F7" w14:textId="77777777" w:rsidR="005371DE" w:rsidRPr="00AB49AA" w:rsidRDefault="005371DE" w:rsidP="00576971">
            <w:pPr>
              <w:pStyle w:val="a6"/>
              <w:numPr>
                <w:ilvl w:val="1"/>
                <w:numId w:val="6"/>
              </w:numPr>
              <w:jc w:val="both"/>
              <w:rPr>
                <w:rFonts w:ascii="Sylfaen" w:hAnsi="Sylfaen"/>
                <w:sz w:val="24"/>
                <w:szCs w:val="24"/>
                <w:lang w:val="ru-RU" w:bidi="ru-RU"/>
              </w:rPr>
            </w:pPr>
            <w:r w:rsidRPr="00AB49AA">
              <w:rPr>
                <w:rFonts w:ascii="Sylfaen" w:hAnsi="Sylfaen"/>
                <w:sz w:val="24"/>
                <w:szCs w:val="24"/>
                <w:lang w:bidi="ru-RU"/>
              </w:rPr>
              <w:t xml:space="preserve"> </w:t>
            </w:r>
            <w:r w:rsidRPr="00AB49AA">
              <w:rPr>
                <w:rFonts w:ascii="Sylfaen" w:hAnsi="Sylfaen"/>
                <w:sz w:val="24"/>
                <w:szCs w:val="24"/>
                <w:lang w:val="ru-RU" w:bidi="ru-RU"/>
              </w:rPr>
              <w:t>Размер участия (%)</w:t>
            </w:r>
          </w:p>
        </w:tc>
        <w:tc>
          <w:tcPr>
            <w:tcW w:w="5761" w:type="dxa"/>
            <w:vAlign w:val="center"/>
          </w:tcPr>
          <w:p w14:paraId="2BC97E59" w14:textId="77777777" w:rsidR="005371DE" w:rsidRPr="00AB49AA" w:rsidRDefault="005371DE" w:rsidP="005371DE">
            <w:pPr>
              <w:jc w:val="both"/>
              <w:rPr>
                <w:rFonts w:ascii="Sylfaen" w:hAnsi="Sylfaen"/>
                <w:sz w:val="24"/>
                <w:szCs w:val="24"/>
                <w:lang w:val="ru-RU" w:bidi="ru-RU"/>
              </w:rPr>
            </w:pPr>
          </w:p>
        </w:tc>
      </w:tr>
      <w:tr w:rsidR="005371DE" w:rsidRPr="00AB49AA" w14:paraId="22BC0DC0" w14:textId="77777777" w:rsidTr="005371DE">
        <w:tc>
          <w:tcPr>
            <w:tcW w:w="3687" w:type="dxa"/>
            <w:shd w:val="clear" w:color="auto" w:fill="D9E2F3"/>
            <w:vAlign w:val="center"/>
          </w:tcPr>
          <w:p w14:paraId="7BFC4723" w14:textId="77777777" w:rsidR="005371DE" w:rsidRPr="00AB49AA" w:rsidRDefault="005371DE" w:rsidP="005371DE">
            <w:pPr>
              <w:jc w:val="both"/>
              <w:rPr>
                <w:rFonts w:ascii="Sylfaen" w:hAnsi="Sylfaen"/>
                <w:sz w:val="24"/>
                <w:szCs w:val="24"/>
                <w:lang w:val="ru-RU" w:bidi="ru-RU"/>
              </w:rPr>
            </w:pPr>
            <w:r w:rsidRPr="00AB49AA">
              <w:rPr>
                <w:rFonts w:ascii="Sylfaen" w:hAnsi="Sylfaen"/>
                <w:sz w:val="24"/>
                <w:szCs w:val="24"/>
                <w:lang w:bidi="ru-RU"/>
              </w:rPr>
              <w:t xml:space="preserve">3.1.4 </w:t>
            </w:r>
            <w:r w:rsidRPr="00AB49AA">
              <w:rPr>
                <w:rFonts w:ascii="Sylfaen" w:hAnsi="Sylfaen"/>
                <w:sz w:val="24"/>
                <w:szCs w:val="24"/>
                <w:lang w:val="ru-RU" w:bidi="ru-RU"/>
              </w:rPr>
              <w:t>Вид участия</w:t>
            </w:r>
          </w:p>
        </w:tc>
        <w:tc>
          <w:tcPr>
            <w:tcW w:w="5761" w:type="dxa"/>
            <w:vAlign w:val="center"/>
          </w:tcPr>
          <w:p w14:paraId="1841F923" w14:textId="77777777" w:rsidR="005371DE" w:rsidRPr="00AB49AA" w:rsidRDefault="005371DE" w:rsidP="005371DE">
            <w:pPr>
              <w:jc w:val="both"/>
              <w:rPr>
                <w:rFonts w:ascii="Sylfaen" w:hAnsi="Sylfaen"/>
                <w:sz w:val="24"/>
                <w:szCs w:val="24"/>
                <w:lang w:val="ru-RU" w:bidi="ru-RU"/>
              </w:rPr>
            </w:pPr>
            <w:r w:rsidRPr="00AB49AA">
              <w:rPr>
                <w:rFonts w:ascii="Sylfaen" w:hAnsi="Segoe UI Symbol" w:cs="Segoe UI Symbol"/>
                <w:sz w:val="24"/>
                <w:szCs w:val="24"/>
                <w:lang w:val="ru-RU" w:bidi="ru-RU"/>
              </w:rPr>
              <w:t>☐</w:t>
            </w:r>
            <w:r w:rsidRPr="00AB49AA">
              <w:rPr>
                <w:rFonts w:ascii="Sylfaen" w:hAnsi="Sylfaen"/>
                <w:sz w:val="24"/>
                <w:szCs w:val="24"/>
                <w:lang w:val="ru-RU" w:bidi="ru-RU"/>
              </w:rPr>
              <w:tab/>
              <w:t>Прямое участие</w:t>
            </w:r>
          </w:p>
          <w:p w14:paraId="35FF6B16" w14:textId="77777777" w:rsidR="005371DE" w:rsidRPr="00AB49AA" w:rsidRDefault="005371DE" w:rsidP="005371DE">
            <w:pPr>
              <w:jc w:val="both"/>
              <w:rPr>
                <w:rFonts w:ascii="Sylfaen" w:hAnsi="Sylfaen"/>
                <w:sz w:val="24"/>
                <w:szCs w:val="24"/>
                <w:lang w:val="ru-RU" w:bidi="ru-RU"/>
              </w:rPr>
            </w:pPr>
            <w:r w:rsidRPr="00AB49AA">
              <w:rPr>
                <w:rFonts w:ascii="Sylfaen" w:hAnsi="Segoe UI Symbol" w:cs="Segoe UI Symbol"/>
                <w:sz w:val="24"/>
                <w:szCs w:val="24"/>
                <w:lang w:val="ru-RU" w:bidi="ru-RU"/>
              </w:rPr>
              <w:t>☐</w:t>
            </w:r>
            <w:r w:rsidRPr="00AB49AA">
              <w:rPr>
                <w:rFonts w:ascii="Sylfaen" w:hAnsi="Sylfaen"/>
                <w:sz w:val="24"/>
                <w:szCs w:val="24"/>
                <w:lang w:val="ru-RU" w:bidi="ru-RU"/>
              </w:rPr>
              <w:tab/>
              <w:t>Косвенное участие</w:t>
            </w:r>
          </w:p>
        </w:tc>
      </w:tr>
    </w:tbl>
    <w:p w14:paraId="236841AA" w14:textId="77777777" w:rsidR="00F849E7" w:rsidRPr="00AB49AA" w:rsidRDefault="00F849E7" w:rsidP="00F849E7">
      <w:pPr>
        <w:jc w:val="both"/>
        <w:rPr>
          <w:rFonts w:ascii="Sylfaen" w:hAnsi="Sylfaen"/>
          <w:i/>
          <w:sz w:val="24"/>
          <w:szCs w:val="24"/>
          <w:lang w:val="ru-RU" w:bidi="ru-RU"/>
        </w:rPr>
      </w:pPr>
    </w:p>
    <w:p w14:paraId="71ABD219" w14:textId="77777777" w:rsidR="00F849E7" w:rsidRPr="00AB49AA" w:rsidRDefault="00F849E7" w:rsidP="00576971">
      <w:pPr>
        <w:pStyle w:val="a6"/>
        <w:numPr>
          <w:ilvl w:val="1"/>
          <w:numId w:val="7"/>
        </w:numPr>
        <w:jc w:val="both"/>
        <w:rPr>
          <w:rFonts w:ascii="Sylfaen" w:hAnsi="Sylfaen"/>
          <w:i/>
          <w:sz w:val="24"/>
          <w:szCs w:val="24"/>
          <w:lang w:val="ru-RU" w:bidi="ru-RU"/>
        </w:rPr>
      </w:pPr>
      <w:r w:rsidRPr="00AB49AA">
        <w:rPr>
          <w:rFonts w:ascii="Sylfaen" w:hAnsi="Sylfaen"/>
          <w:i/>
          <w:sz w:val="24"/>
          <w:szCs w:val="24"/>
          <w:lang w:val="ru-RU" w:bidi="ru-RU"/>
        </w:rPr>
        <w:t>Участие международной организации</w:t>
      </w:r>
    </w:p>
    <w:tbl>
      <w:tblPr>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1"/>
        <w:gridCol w:w="5194"/>
      </w:tblGrid>
      <w:tr w:rsidR="00F849E7" w:rsidRPr="00AB49AA" w14:paraId="1E4AD3EF" w14:textId="77777777" w:rsidTr="00F849E7">
        <w:tc>
          <w:tcPr>
            <w:tcW w:w="4821" w:type="dxa"/>
            <w:shd w:val="clear" w:color="auto" w:fill="D9E2F3"/>
            <w:vAlign w:val="center"/>
          </w:tcPr>
          <w:p w14:paraId="67A803E3" w14:textId="77777777" w:rsidR="00F849E7" w:rsidRPr="00AB49AA" w:rsidRDefault="00F849E7" w:rsidP="00576971">
            <w:pPr>
              <w:pStyle w:val="a6"/>
              <w:numPr>
                <w:ilvl w:val="1"/>
                <w:numId w:val="7"/>
              </w:numPr>
              <w:jc w:val="both"/>
              <w:rPr>
                <w:rFonts w:ascii="Sylfaen" w:hAnsi="Sylfaen"/>
                <w:sz w:val="24"/>
                <w:szCs w:val="24"/>
                <w:lang w:val="ru-RU" w:bidi="ru-RU"/>
              </w:rPr>
            </w:pPr>
            <w:r w:rsidRPr="00AB49AA">
              <w:rPr>
                <w:rFonts w:ascii="Sylfaen" w:hAnsi="Sylfaen"/>
                <w:sz w:val="24"/>
                <w:szCs w:val="24"/>
                <w:lang w:bidi="ru-RU"/>
              </w:rPr>
              <w:t>.1</w:t>
            </w:r>
            <w:r w:rsidRPr="00AB49AA">
              <w:rPr>
                <w:rFonts w:ascii="Sylfaen" w:hAnsi="Sylfaen"/>
                <w:sz w:val="24"/>
                <w:szCs w:val="24"/>
                <w:lang w:val="ru-RU" w:bidi="ru-RU"/>
              </w:rPr>
              <w:t>Название международной организации</w:t>
            </w:r>
          </w:p>
        </w:tc>
        <w:tc>
          <w:tcPr>
            <w:tcW w:w="5194" w:type="dxa"/>
            <w:vAlign w:val="center"/>
          </w:tcPr>
          <w:p w14:paraId="33AA1094" w14:textId="77777777" w:rsidR="00F849E7" w:rsidRPr="00AB49AA" w:rsidRDefault="00F849E7" w:rsidP="00692F8F">
            <w:pPr>
              <w:pStyle w:val="a6"/>
              <w:ind w:left="360"/>
              <w:jc w:val="both"/>
              <w:rPr>
                <w:rFonts w:ascii="Sylfaen" w:hAnsi="Sylfaen"/>
                <w:i/>
                <w:sz w:val="24"/>
                <w:szCs w:val="24"/>
                <w:lang w:val="ru-RU" w:bidi="ru-RU"/>
              </w:rPr>
            </w:pPr>
          </w:p>
        </w:tc>
      </w:tr>
      <w:tr w:rsidR="00F849E7" w:rsidRPr="00910D45" w14:paraId="3D3A2FB1" w14:textId="77777777" w:rsidTr="00F849E7">
        <w:tc>
          <w:tcPr>
            <w:tcW w:w="4821" w:type="dxa"/>
            <w:shd w:val="clear" w:color="auto" w:fill="D9E2F3"/>
            <w:vAlign w:val="center"/>
          </w:tcPr>
          <w:p w14:paraId="37B14D51" w14:textId="77777777" w:rsidR="00F849E7" w:rsidRPr="00AB49AA" w:rsidRDefault="00692F8F" w:rsidP="00692F8F">
            <w:pPr>
              <w:jc w:val="both"/>
              <w:rPr>
                <w:rFonts w:ascii="Sylfaen" w:hAnsi="Sylfaen"/>
                <w:sz w:val="24"/>
                <w:szCs w:val="24"/>
                <w:lang w:val="ru-RU" w:bidi="ru-RU"/>
              </w:rPr>
            </w:pPr>
            <w:r w:rsidRPr="00AB49AA">
              <w:rPr>
                <w:rFonts w:ascii="Sylfaen" w:hAnsi="Sylfaen"/>
                <w:sz w:val="24"/>
                <w:szCs w:val="24"/>
                <w:lang w:val="ru-RU" w:bidi="ru-RU"/>
              </w:rPr>
              <w:t>3.3.2</w:t>
            </w:r>
            <w:r w:rsidR="00F849E7" w:rsidRPr="00AB49AA">
              <w:rPr>
                <w:rFonts w:ascii="Sylfaen" w:hAnsi="Sylfaen"/>
                <w:sz w:val="24"/>
                <w:szCs w:val="24"/>
                <w:lang w:val="ru-RU" w:bidi="ru-RU"/>
              </w:rPr>
              <w:t>Название международной организации латинскими буквами</w:t>
            </w:r>
          </w:p>
        </w:tc>
        <w:tc>
          <w:tcPr>
            <w:tcW w:w="5194" w:type="dxa"/>
            <w:vAlign w:val="center"/>
          </w:tcPr>
          <w:p w14:paraId="27EFFFEF" w14:textId="77777777" w:rsidR="00F849E7" w:rsidRPr="00AB49AA" w:rsidRDefault="00F849E7" w:rsidP="00692F8F">
            <w:pPr>
              <w:jc w:val="both"/>
              <w:rPr>
                <w:rFonts w:ascii="Sylfaen" w:hAnsi="Sylfaen"/>
                <w:i/>
                <w:sz w:val="24"/>
                <w:szCs w:val="24"/>
                <w:lang w:val="ru-RU" w:bidi="ru-RU"/>
              </w:rPr>
            </w:pPr>
          </w:p>
        </w:tc>
      </w:tr>
      <w:tr w:rsidR="00F849E7" w:rsidRPr="00AB49AA" w14:paraId="68DE3EE3" w14:textId="77777777" w:rsidTr="00F849E7">
        <w:tc>
          <w:tcPr>
            <w:tcW w:w="4821" w:type="dxa"/>
            <w:shd w:val="clear" w:color="auto" w:fill="D9E2F3"/>
            <w:vAlign w:val="center"/>
          </w:tcPr>
          <w:p w14:paraId="7C447828" w14:textId="77777777" w:rsidR="00F849E7" w:rsidRPr="00AB49AA" w:rsidRDefault="00F849E7" w:rsidP="00F849E7">
            <w:pPr>
              <w:jc w:val="both"/>
              <w:rPr>
                <w:rFonts w:ascii="Sylfaen" w:hAnsi="Sylfaen"/>
                <w:sz w:val="24"/>
                <w:szCs w:val="24"/>
                <w:lang w:val="ru-RU" w:bidi="ru-RU"/>
              </w:rPr>
            </w:pPr>
            <w:r w:rsidRPr="00AB49AA">
              <w:rPr>
                <w:rFonts w:ascii="Sylfaen" w:hAnsi="Sylfaen"/>
                <w:sz w:val="24"/>
                <w:szCs w:val="24"/>
                <w:lang w:bidi="ru-RU"/>
              </w:rPr>
              <w:t>3.3.3</w:t>
            </w:r>
            <w:r w:rsidRPr="00AB49AA">
              <w:rPr>
                <w:rFonts w:ascii="Sylfaen" w:hAnsi="Sylfaen"/>
                <w:sz w:val="24"/>
                <w:szCs w:val="24"/>
                <w:lang w:val="ru-RU" w:bidi="ru-RU"/>
              </w:rPr>
              <w:t>Размер участия</w:t>
            </w:r>
            <w:r w:rsidRPr="00AB49AA" w:rsidDel="00C376E4">
              <w:rPr>
                <w:rFonts w:ascii="Sylfaen" w:hAnsi="Sylfaen"/>
                <w:sz w:val="24"/>
                <w:szCs w:val="24"/>
                <w:lang w:val="ru-RU" w:bidi="ru-RU"/>
              </w:rPr>
              <w:t xml:space="preserve"> </w:t>
            </w:r>
            <w:r w:rsidRPr="00AB49AA">
              <w:rPr>
                <w:rFonts w:ascii="Sylfaen" w:hAnsi="Sylfaen"/>
                <w:sz w:val="24"/>
                <w:szCs w:val="24"/>
                <w:lang w:val="ru-RU" w:bidi="ru-RU"/>
              </w:rPr>
              <w:t>(%)</w:t>
            </w:r>
          </w:p>
        </w:tc>
        <w:tc>
          <w:tcPr>
            <w:tcW w:w="5194" w:type="dxa"/>
            <w:vAlign w:val="center"/>
          </w:tcPr>
          <w:p w14:paraId="69C29515" w14:textId="77777777" w:rsidR="00F849E7" w:rsidRPr="00AB49AA" w:rsidRDefault="00F849E7" w:rsidP="00692F8F">
            <w:pPr>
              <w:pStyle w:val="a6"/>
              <w:ind w:left="660"/>
              <w:jc w:val="both"/>
              <w:rPr>
                <w:rFonts w:ascii="Sylfaen" w:hAnsi="Sylfaen"/>
                <w:i/>
                <w:sz w:val="24"/>
                <w:szCs w:val="24"/>
                <w:lang w:val="ru-RU" w:bidi="ru-RU"/>
              </w:rPr>
            </w:pPr>
          </w:p>
        </w:tc>
      </w:tr>
      <w:tr w:rsidR="00F849E7" w:rsidRPr="00AB49AA" w14:paraId="2AD2A87B" w14:textId="77777777" w:rsidTr="00F849E7">
        <w:tc>
          <w:tcPr>
            <w:tcW w:w="4821" w:type="dxa"/>
            <w:shd w:val="clear" w:color="auto" w:fill="D9E2F3"/>
            <w:vAlign w:val="center"/>
          </w:tcPr>
          <w:p w14:paraId="311F78C3" w14:textId="77777777" w:rsidR="00F849E7" w:rsidRPr="00AB49AA" w:rsidRDefault="00F849E7" w:rsidP="00576971">
            <w:pPr>
              <w:pStyle w:val="a6"/>
              <w:numPr>
                <w:ilvl w:val="2"/>
                <w:numId w:val="8"/>
              </w:numPr>
              <w:jc w:val="both"/>
              <w:rPr>
                <w:rFonts w:ascii="Sylfaen" w:hAnsi="Sylfaen"/>
                <w:sz w:val="24"/>
                <w:szCs w:val="24"/>
                <w:lang w:val="ru-RU" w:bidi="ru-RU"/>
              </w:rPr>
            </w:pPr>
            <w:r w:rsidRPr="00AB49AA">
              <w:rPr>
                <w:rFonts w:ascii="Sylfaen" w:hAnsi="Sylfaen"/>
                <w:sz w:val="24"/>
                <w:szCs w:val="24"/>
                <w:lang w:val="ru-RU" w:bidi="ru-RU"/>
              </w:rPr>
              <w:t>Вид участия</w:t>
            </w:r>
          </w:p>
        </w:tc>
        <w:tc>
          <w:tcPr>
            <w:tcW w:w="5194" w:type="dxa"/>
            <w:vAlign w:val="center"/>
          </w:tcPr>
          <w:p w14:paraId="1F6892B4" w14:textId="77777777" w:rsidR="00F849E7" w:rsidRPr="00AB49AA" w:rsidRDefault="00F849E7" w:rsidP="00692F8F">
            <w:pPr>
              <w:jc w:val="both"/>
              <w:rPr>
                <w:rFonts w:ascii="Sylfaen" w:hAnsi="Sylfaen"/>
                <w:i/>
                <w:sz w:val="24"/>
                <w:szCs w:val="24"/>
                <w:lang w:val="ru-RU" w:bidi="ru-RU"/>
              </w:rPr>
            </w:pPr>
            <w:r w:rsidRPr="00AB49AA">
              <w:rPr>
                <w:rFonts w:ascii="Sylfaen" w:hAnsi="Segoe UI Symbol" w:cs="Segoe UI Symbol"/>
                <w:i/>
                <w:sz w:val="24"/>
                <w:szCs w:val="24"/>
                <w:lang w:val="ru-RU" w:bidi="ru-RU"/>
              </w:rPr>
              <w:t>☐</w:t>
            </w:r>
            <w:r w:rsidRPr="00AB49AA">
              <w:rPr>
                <w:rFonts w:ascii="Sylfaen" w:hAnsi="Sylfaen"/>
                <w:i/>
                <w:sz w:val="24"/>
                <w:szCs w:val="24"/>
                <w:lang w:val="ru-RU" w:bidi="ru-RU"/>
              </w:rPr>
              <w:tab/>
              <w:t>Прямое участие</w:t>
            </w:r>
          </w:p>
          <w:p w14:paraId="09D0D045" w14:textId="77777777" w:rsidR="00F849E7" w:rsidRPr="00AB49AA" w:rsidRDefault="00F849E7" w:rsidP="00692F8F">
            <w:pPr>
              <w:jc w:val="both"/>
              <w:rPr>
                <w:rFonts w:ascii="Sylfaen" w:hAnsi="Sylfaen"/>
                <w:i/>
                <w:sz w:val="24"/>
                <w:szCs w:val="24"/>
                <w:lang w:val="ru-RU" w:bidi="ru-RU"/>
              </w:rPr>
            </w:pPr>
            <w:r w:rsidRPr="00AB49AA">
              <w:rPr>
                <w:rFonts w:ascii="MS Mincho" w:eastAsia="MS Mincho" w:hAnsi="MS Mincho" w:cs="MS Mincho" w:hint="eastAsia"/>
                <w:i/>
                <w:sz w:val="24"/>
                <w:szCs w:val="24"/>
                <w:lang w:val="ru-RU" w:bidi="ru-RU"/>
              </w:rPr>
              <w:t>☐</w:t>
            </w:r>
            <w:r w:rsidRPr="00AB49AA">
              <w:rPr>
                <w:rFonts w:ascii="Sylfaen" w:hAnsi="Sylfaen"/>
                <w:i/>
                <w:sz w:val="24"/>
                <w:szCs w:val="24"/>
                <w:lang w:val="ru-RU" w:bidi="ru-RU"/>
              </w:rPr>
              <w:tab/>
              <w:t>Косвенное участие</w:t>
            </w:r>
          </w:p>
        </w:tc>
      </w:tr>
    </w:tbl>
    <w:p w14:paraId="6E96401C" w14:textId="77777777" w:rsidR="0004231C" w:rsidRPr="00AB49AA" w:rsidRDefault="0004231C" w:rsidP="0004231C">
      <w:pPr>
        <w:jc w:val="center"/>
        <w:rPr>
          <w:rFonts w:ascii="Sylfaen" w:hAnsi="Sylfaen"/>
          <w:b/>
          <w:sz w:val="24"/>
          <w:szCs w:val="24"/>
          <w:lang w:bidi="ru-RU"/>
        </w:rPr>
      </w:pPr>
    </w:p>
    <w:p w14:paraId="152672AD" w14:textId="77777777" w:rsidR="0004231C" w:rsidRPr="00AB49AA" w:rsidRDefault="0004231C" w:rsidP="0004231C">
      <w:pPr>
        <w:pStyle w:val="a6"/>
        <w:ind w:left="360"/>
        <w:jc w:val="center"/>
        <w:rPr>
          <w:rFonts w:ascii="Sylfaen" w:hAnsi="Sylfaen"/>
          <w:b/>
          <w:sz w:val="24"/>
          <w:szCs w:val="24"/>
          <w:lang w:val="ru-RU" w:bidi="ru-RU"/>
        </w:rPr>
      </w:pPr>
      <w:r w:rsidRPr="00AB49AA">
        <w:rPr>
          <w:rFonts w:ascii="Sylfaen" w:hAnsi="Sylfaen"/>
          <w:b/>
          <w:sz w:val="24"/>
          <w:szCs w:val="24"/>
          <w:lang w:val="ru-RU" w:bidi="ru-RU"/>
        </w:rPr>
        <w:t>4.Данные реального бенефициара</w:t>
      </w:r>
    </w:p>
    <w:p w14:paraId="7F0A1E1A" w14:textId="77777777" w:rsidR="0004231C" w:rsidRPr="00AB49AA" w:rsidRDefault="0004231C" w:rsidP="0004231C">
      <w:pPr>
        <w:ind w:left="360"/>
        <w:rPr>
          <w:rFonts w:ascii="Sylfaen" w:hAnsi="Sylfaen"/>
          <w:i/>
          <w:sz w:val="24"/>
          <w:szCs w:val="24"/>
          <w:lang w:val="ru-RU" w:bidi="ru-RU"/>
        </w:rPr>
      </w:pPr>
      <w:r w:rsidRPr="00AB49AA">
        <w:rPr>
          <w:rFonts w:ascii="Sylfaen" w:hAnsi="Sylfaen"/>
          <w:i/>
          <w:sz w:val="24"/>
          <w:szCs w:val="24"/>
          <w:lang w:val="ru-RU" w:bidi="ru-RU"/>
        </w:rPr>
        <w:t>4.</w:t>
      </w:r>
      <w:proofErr w:type="gramStart"/>
      <w:r w:rsidRPr="00AB49AA">
        <w:rPr>
          <w:rFonts w:ascii="Sylfaen" w:hAnsi="Sylfaen"/>
          <w:i/>
          <w:sz w:val="24"/>
          <w:szCs w:val="24"/>
          <w:lang w:val="ru-RU" w:bidi="ru-RU"/>
        </w:rPr>
        <w:t>1.</w:t>
      </w:r>
      <w:r w:rsidRPr="00AB49AA">
        <w:rPr>
          <w:rFonts w:ascii="Sylfaen" w:hAnsi="Sylfaen"/>
          <w:sz w:val="24"/>
          <w:szCs w:val="24"/>
          <w:lang w:val="ru-RU" w:bidi="ru-RU"/>
        </w:rPr>
        <w:t>Данные</w:t>
      </w:r>
      <w:proofErr w:type="gramEnd"/>
      <w:r w:rsidRPr="00AB49AA">
        <w:rPr>
          <w:rFonts w:ascii="Sylfaen" w:hAnsi="Sylfaen"/>
          <w:sz w:val="24"/>
          <w:szCs w:val="24"/>
          <w:lang w:val="ru-RU" w:bidi="ru-RU"/>
        </w:rPr>
        <w:t>,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4231C" w:rsidRPr="00AB49AA" w14:paraId="7691BC7D" w14:textId="77777777" w:rsidTr="00EF0292">
        <w:tc>
          <w:tcPr>
            <w:tcW w:w="2836" w:type="dxa"/>
            <w:shd w:val="clear" w:color="auto" w:fill="D9E2F3"/>
            <w:vAlign w:val="center"/>
          </w:tcPr>
          <w:p w14:paraId="4231C1AF" w14:textId="77777777" w:rsidR="0004231C" w:rsidRPr="00AB49AA" w:rsidRDefault="0004231C" w:rsidP="00576971">
            <w:pPr>
              <w:pStyle w:val="a6"/>
              <w:numPr>
                <w:ilvl w:val="2"/>
                <w:numId w:val="9"/>
              </w:numPr>
              <w:rPr>
                <w:rFonts w:ascii="Sylfaen" w:hAnsi="Sylfaen"/>
                <w:i/>
                <w:sz w:val="24"/>
                <w:szCs w:val="24"/>
                <w:lang w:val="ru-RU" w:bidi="ru-RU"/>
              </w:rPr>
            </w:pPr>
            <w:r w:rsidRPr="00AB49AA">
              <w:rPr>
                <w:rFonts w:ascii="Sylfaen" w:hAnsi="Sylfaen"/>
                <w:i/>
                <w:sz w:val="24"/>
                <w:szCs w:val="24"/>
                <w:lang w:val="ru-RU" w:bidi="ru-RU"/>
              </w:rPr>
              <w:t>Имя</w:t>
            </w:r>
          </w:p>
        </w:tc>
        <w:tc>
          <w:tcPr>
            <w:tcW w:w="6178" w:type="dxa"/>
            <w:vAlign w:val="center"/>
          </w:tcPr>
          <w:p w14:paraId="09E02255" w14:textId="77777777" w:rsidR="0004231C" w:rsidRPr="00AB49AA" w:rsidRDefault="0004231C" w:rsidP="0004231C">
            <w:pPr>
              <w:ind w:left="360"/>
              <w:rPr>
                <w:rFonts w:ascii="Sylfaen" w:hAnsi="Sylfaen"/>
                <w:i/>
                <w:sz w:val="24"/>
                <w:szCs w:val="24"/>
                <w:lang w:val="ru-RU" w:bidi="ru-RU"/>
              </w:rPr>
            </w:pPr>
          </w:p>
        </w:tc>
      </w:tr>
      <w:tr w:rsidR="0004231C" w:rsidRPr="00AB49AA" w14:paraId="37FB31BD" w14:textId="77777777" w:rsidTr="00EF0292">
        <w:tc>
          <w:tcPr>
            <w:tcW w:w="2836" w:type="dxa"/>
            <w:shd w:val="clear" w:color="auto" w:fill="D9E2F3"/>
            <w:vAlign w:val="center"/>
          </w:tcPr>
          <w:p w14:paraId="4FF90EA8" w14:textId="77777777" w:rsidR="0004231C" w:rsidRPr="00AB49AA" w:rsidRDefault="0004231C" w:rsidP="00576971">
            <w:pPr>
              <w:pStyle w:val="a6"/>
              <w:numPr>
                <w:ilvl w:val="2"/>
                <w:numId w:val="9"/>
              </w:numPr>
              <w:rPr>
                <w:rFonts w:ascii="Sylfaen" w:hAnsi="Sylfaen"/>
                <w:i/>
                <w:sz w:val="24"/>
                <w:szCs w:val="24"/>
                <w:lang w:val="ru-RU" w:bidi="ru-RU"/>
              </w:rPr>
            </w:pPr>
            <w:r w:rsidRPr="00AB49AA">
              <w:rPr>
                <w:rFonts w:ascii="Sylfaen" w:hAnsi="Sylfaen"/>
                <w:i/>
                <w:sz w:val="24"/>
                <w:szCs w:val="24"/>
                <w:lang w:val="ru-RU" w:bidi="ru-RU"/>
              </w:rPr>
              <w:t>Фамилия</w:t>
            </w:r>
          </w:p>
        </w:tc>
        <w:tc>
          <w:tcPr>
            <w:tcW w:w="6178" w:type="dxa"/>
            <w:vAlign w:val="center"/>
          </w:tcPr>
          <w:p w14:paraId="20B417A1" w14:textId="77777777" w:rsidR="0004231C" w:rsidRPr="00AB49AA" w:rsidRDefault="0004231C" w:rsidP="0004231C">
            <w:pPr>
              <w:ind w:left="360"/>
              <w:rPr>
                <w:rFonts w:ascii="Sylfaen" w:hAnsi="Sylfaen"/>
                <w:i/>
                <w:sz w:val="24"/>
                <w:szCs w:val="24"/>
                <w:lang w:val="ru-RU" w:bidi="ru-RU"/>
              </w:rPr>
            </w:pPr>
          </w:p>
        </w:tc>
      </w:tr>
      <w:tr w:rsidR="0004231C" w:rsidRPr="00AB49AA" w14:paraId="6E62B5ED" w14:textId="77777777" w:rsidTr="00EF0292">
        <w:tc>
          <w:tcPr>
            <w:tcW w:w="2836" w:type="dxa"/>
            <w:shd w:val="clear" w:color="auto" w:fill="D9E2F3"/>
            <w:vAlign w:val="center"/>
          </w:tcPr>
          <w:p w14:paraId="3AAFE69E" w14:textId="77777777" w:rsidR="0004231C" w:rsidRPr="00AB49AA" w:rsidRDefault="0004231C" w:rsidP="00576971">
            <w:pPr>
              <w:numPr>
                <w:ilvl w:val="2"/>
                <w:numId w:val="9"/>
              </w:numPr>
              <w:rPr>
                <w:rFonts w:ascii="Sylfaen" w:hAnsi="Sylfaen"/>
                <w:i/>
                <w:sz w:val="24"/>
                <w:szCs w:val="24"/>
                <w:lang w:val="ru-RU" w:bidi="ru-RU"/>
              </w:rPr>
            </w:pPr>
            <w:proofErr w:type="gramStart"/>
            <w:r w:rsidRPr="00AB49AA">
              <w:rPr>
                <w:rFonts w:ascii="Sylfaen" w:hAnsi="Sylfaen"/>
                <w:i/>
                <w:sz w:val="24"/>
                <w:szCs w:val="24"/>
                <w:lang w:val="ru-RU" w:bidi="ru-RU"/>
              </w:rPr>
              <w:t>Имя(</w:t>
            </w:r>
            <w:proofErr w:type="gramEnd"/>
            <w:r w:rsidRPr="00AB49AA">
              <w:rPr>
                <w:rFonts w:ascii="Sylfaen" w:hAnsi="Sylfaen"/>
                <w:i/>
                <w:sz w:val="24"/>
                <w:szCs w:val="24"/>
                <w:lang w:val="ru-RU" w:bidi="ru-RU"/>
              </w:rPr>
              <w:t>латинскими буквами)</w:t>
            </w:r>
          </w:p>
        </w:tc>
        <w:tc>
          <w:tcPr>
            <w:tcW w:w="6178" w:type="dxa"/>
            <w:vAlign w:val="center"/>
          </w:tcPr>
          <w:p w14:paraId="092F15C4" w14:textId="77777777" w:rsidR="0004231C" w:rsidRPr="00AB49AA" w:rsidRDefault="0004231C" w:rsidP="0004231C">
            <w:pPr>
              <w:ind w:left="360"/>
              <w:rPr>
                <w:rFonts w:ascii="Sylfaen" w:hAnsi="Sylfaen"/>
                <w:i/>
                <w:sz w:val="24"/>
                <w:szCs w:val="24"/>
                <w:lang w:val="ru-RU" w:bidi="ru-RU"/>
              </w:rPr>
            </w:pPr>
          </w:p>
        </w:tc>
      </w:tr>
      <w:tr w:rsidR="0004231C" w:rsidRPr="00AB49AA" w14:paraId="3DD61415" w14:textId="77777777" w:rsidTr="00EF0292">
        <w:tc>
          <w:tcPr>
            <w:tcW w:w="2836" w:type="dxa"/>
            <w:shd w:val="clear" w:color="auto" w:fill="D9E2F3"/>
            <w:vAlign w:val="center"/>
          </w:tcPr>
          <w:p w14:paraId="5BEA2800" w14:textId="77777777" w:rsidR="0004231C" w:rsidRPr="00AB49AA" w:rsidRDefault="0004231C" w:rsidP="00576971">
            <w:pPr>
              <w:numPr>
                <w:ilvl w:val="2"/>
                <w:numId w:val="9"/>
              </w:numPr>
              <w:rPr>
                <w:rFonts w:ascii="Sylfaen" w:hAnsi="Sylfaen"/>
                <w:i/>
                <w:sz w:val="24"/>
                <w:szCs w:val="24"/>
                <w:lang w:val="ru-RU" w:bidi="ru-RU"/>
              </w:rPr>
            </w:pPr>
            <w:r w:rsidRPr="00AB49AA">
              <w:rPr>
                <w:rFonts w:ascii="Sylfaen" w:hAnsi="Sylfaen"/>
                <w:i/>
                <w:sz w:val="24"/>
                <w:szCs w:val="24"/>
                <w:lang w:val="ru-RU" w:bidi="ru-RU"/>
              </w:rPr>
              <w:t>Фамилия (латинскими буквами)</w:t>
            </w:r>
          </w:p>
        </w:tc>
        <w:tc>
          <w:tcPr>
            <w:tcW w:w="6178" w:type="dxa"/>
            <w:vAlign w:val="center"/>
          </w:tcPr>
          <w:p w14:paraId="410D7F36" w14:textId="77777777" w:rsidR="0004231C" w:rsidRPr="00AB49AA" w:rsidRDefault="0004231C" w:rsidP="0004231C">
            <w:pPr>
              <w:ind w:left="360"/>
              <w:rPr>
                <w:rFonts w:ascii="Sylfaen" w:hAnsi="Sylfaen"/>
                <w:i/>
                <w:sz w:val="24"/>
                <w:szCs w:val="24"/>
                <w:lang w:val="ru-RU" w:bidi="ru-RU"/>
              </w:rPr>
            </w:pPr>
          </w:p>
        </w:tc>
      </w:tr>
      <w:tr w:rsidR="0004231C" w:rsidRPr="00AB49AA" w14:paraId="134878E0" w14:textId="77777777" w:rsidTr="00EF0292">
        <w:tc>
          <w:tcPr>
            <w:tcW w:w="2836" w:type="dxa"/>
            <w:shd w:val="clear" w:color="auto" w:fill="D9E2F3"/>
            <w:vAlign w:val="center"/>
          </w:tcPr>
          <w:p w14:paraId="58CD3ED2" w14:textId="77777777" w:rsidR="0004231C" w:rsidRPr="00AB49AA" w:rsidRDefault="0004231C" w:rsidP="00576971">
            <w:pPr>
              <w:numPr>
                <w:ilvl w:val="2"/>
                <w:numId w:val="9"/>
              </w:numPr>
              <w:rPr>
                <w:rFonts w:ascii="Sylfaen" w:hAnsi="Sylfaen"/>
                <w:i/>
                <w:sz w:val="24"/>
                <w:szCs w:val="24"/>
                <w:lang w:val="ru-RU" w:bidi="ru-RU"/>
              </w:rPr>
            </w:pPr>
            <w:r w:rsidRPr="00AB49AA">
              <w:rPr>
                <w:rFonts w:ascii="Sylfaen" w:hAnsi="Sylfaen"/>
                <w:i/>
                <w:sz w:val="24"/>
                <w:szCs w:val="24"/>
                <w:lang w:val="ru-RU" w:bidi="ru-RU"/>
              </w:rPr>
              <w:t>Гражданство</w:t>
            </w:r>
          </w:p>
        </w:tc>
        <w:tc>
          <w:tcPr>
            <w:tcW w:w="6178" w:type="dxa"/>
            <w:vAlign w:val="center"/>
          </w:tcPr>
          <w:p w14:paraId="54EFEC48" w14:textId="77777777" w:rsidR="0004231C" w:rsidRPr="00AB49AA" w:rsidRDefault="0004231C" w:rsidP="0004231C">
            <w:pPr>
              <w:ind w:left="360"/>
              <w:rPr>
                <w:rFonts w:ascii="Sylfaen" w:hAnsi="Sylfaen"/>
                <w:i/>
                <w:sz w:val="24"/>
                <w:szCs w:val="24"/>
                <w:lang w:val="ru-RU" w:bidi="ru-RU"/>
              </w:rPr>
            </w:pPr>
          </w:p>
        </w:tc>
      </w:tr>
      <w:tr w:rsidR="0004231C" w:rsidRPr="00AB49AA" w14:paraId="1BBB56E7" w14:textId="77777777" w:rsidTr="00EF0292">
        <w:tc>
          <w:tcPr>
            <w:tcW w:w="2836" w:type="dxa"/>
            <w:shd w:val="clear" w:color="auto" w:fill="D9E2F3"/>
            <w:vAlign w:val="center"/>
          </w:tcPr>
          <w:p w14:paraId="5E51E05F" w14:textId="77777777" w:rsidR="0004231C" w:rsidRPr="00AB49AA" w:rsidRDefault="0004231C" w:rsidP="00576971">
            <w:pPr>
              <w:numPr>
                <w:ilvl w:val="2"/>
                <w:numId w:val="9"/>
              </w:numPr>
              <w:rPr>
                <w:rFonts w:ascii="Sylfaen" w:hAnsi="Sylfaen"/>
                <w:i/>
                <w:sz w:val="24"/>
                <w:szCs w:val="24"/>
                <w:lang w:val="ru-RU" w:bidi="ru-RU"/>
              </w:rPr>
            </w:pPr>
            <w:r w:rsidRPr="00AB49AA">
              <w:rPr>
                <w:rFonts w:ascii="Sylfaen" w:hAnsi="Sylfaen"/>
                <w:i/>
                <w:sz w:val="24"/>
                <w:szCs w:val="24"/>
                <w:lang w:val="ru-RU" w:bidi="ru-RU"/>
              </w:rPr>
              <w:t>День, месяц, год рождения</w:t>
            </w:r>
          </w:p>
        </w:tc>
        <w:tc>
          <w:tcPr>
            <w:tcW w:w="6178" w:type="dxa"/>
            <w:vAlign w:val="center"/>
          </w:tcPr>
          <w:p w14:paraId="061982CB" w14:textId="77777777" w:rsidR="0004231C" w:rsidRPr="00AB49AA" w:rsidRDefault="0004231C" w:rsidP="0004231C">
            <w:pPr>
              <w:ind w:left="360"/>
              <w:rPr>
                <w:rFonts w:ascii="Sylfaen" w:hAnsi="Sylfaen"/>
                <w:i/>
                <w:sz w:val="24"/>
                <w:szCs w:val="24"/>
                <w:lang w:val="ru-RU" w:bidi="ru-RU"/>
              </w:rPr>
            </w:pPr>
          </w:p>
        </w:tc>
      </w:tr>
    </w:tbl>
    <w:p w14:paraId="7D019562" w14:textId="77777777" w:rsidR="0004231C" w:rsidRPr="00AB49AA" w:rsidRDefault="0004231C" w:rsidP="0004231C">
      <w:pPr>
        <w:ind w:left="360"/>
        <w:rPr>
          <w:rFonts w:ascii="Sylfaen" w:hAnsi="Sylfaen"/>
          <w:i/>
          <w:sz w:val="24"/>
          <w:szCs w:val="24"/>
          <w:lang w:val="ru-RU" w:bidi="ru-RU"/>
        </w:rPr>
      </w:pPr>
    </w:p>
    <w:p w14:paraId="40CCDD04" w14:textId="77777777" w:rsidR="0004231C" w:rsidRPr="00AB49AA" w:rsidRDefault="0004231C" w:rsidP="00576971">
      <w:pPr>
        <w:pStyle w:val="a6"/>
        <w:numPr>
          <w:ilvl w:val="1"/>
          <w:numId w:val="10"/>
        </w:numPr>
        <w:jc w:val="both"/>
        <w:rPr>
          <w:rFonts w:ascii="Sylfaen" w:hAnsi="Sylfaen"/>
          <w:sz w:val="24"/>
          <w:szCs w:val="24"/>
          <w:lang w:val="ru-RU" w:bidi="ru-RU"/>
        </w:rPr>
      </w:pPr>
      <w:r w:rsidRPr="00AB49AA">
        <w:rPr>
          <w:rFonts w:ascii="Sylfaen" w:hAnsi="Sylfaen"/>
          <w:sz w:val="24"/>
          <w:szCs w:val="24"/>
          <w:lang w:val="ru-RU" w:bidi="ru-RU"/>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4231C" w:rsidRPr="00AB49AA" w14:paraId="553C2474" w14:textId="77777777" w:rsidTr="00EF0292">
        <w:tc>
          <w:tcPr>
            <w:tcW w:w="2977" w:type="dxa"/>
            <w:shd w:val="clear" w:color="auto" w:fill="D9E2F3"/>
            <w:vAlign w:val="center"/>
          </w:tcPr>
          <w:p w14:paraId="0E47CB95" w14:textId="77777777" w:rsidR="0004231C" w:rsidRPr="00AB49AA" w:rsidRDefault="0004231C" w:rsidP="00576971">
            <w:pPr>
              <w:pStyle w:val="a6"/>
              <w:numPr>
                <w:ilvl w:val="2"/>
                <w:numId w:val="11"/>
              </w:numPr>
              <w:jc w:val="both"/>
              <w:rPr>
                <w:rFonts w:ascii="Sylfaen" w:hAnsi="Sylfaen"/>
                <w:sz w:val="24"/>
                <w:szCs w:val="24"/>
                <w:lang w:val="ru-RU" w:bidi="ru-RU"/>
              </w:rPr>
            </w:pPr>
            <w:r w:rsidRPr="00AB49AA">
              <w:rPr>
                <w:rFonts w:ascii="Sylfaen" w:hAnsi="Sylfaen"/>
                <w:sz w:val="24"/>
                <w:szCs w:val="24"/>
                <w:lang w:val="ru-RU" w:bidi="ru-RU"/>
              </w:rPr>
              <w:t>Тип документа</w:t>
            </w:r>
          </w:p>
        </w:tc>
        <w:tc>
          <w:tcPr>
            <w:tcW w:w="6096" w:type="dxa"/>
            <w:vAlign w:val="center"/>
          </w:tcPr>
          <w:p w14:paraId="7359C088" w14:textId="77777777" w:rsidR="0004231C" w:rsidRPr="00AB49AA" w:rsidRDefault="0004231C" w:rsidP="0004231C">
            <w:pPr>
              <w:jc w:val="both"/>
              <w:rPr>
                <w:rFonts w:ascii="Sylfaen" w:hAnsi="Sylfaen"/>
                <w:sz w:val="24"/>
                <w:szCs w:val="24"/>
                <w:lang w:val="ru-RU" w:bidi="ru-RU"/>
              </w:rPr>
            </w:pPr>
          </w:p>
        </w:tc>
      </w:tr>
      <w:tr w:rsidR="0004231C" w:rsidRPr="00AB49AA" w14:paraId="69CA153E" w14:textId="77777777" w:rsidTr="00EF0292">
        <w:tc>
          <w:tcPr>
            <w:tcW w:w="2977" w:type="dxa"/>
            <w:shd w:val="clear" w:color="auto" w:fill="D9E2F3"/>
            <w:vAlign w:val="center"/>
          </w:tcPr>
          <w:p w14:paraId="7F4F6A80" w14:textId="77777777" w:rsidR="0004231C" w:rsidRPr="00AB49AA" w:rsidRDefault="0004231C" w:rsidP="00576971">
            <w:pPr>
              <w:pStyle w:val="a6"/>
              <w:numPr>
                <w:ilvl w:val="2"/>
                <w:numId w:val="11"/>
              </w:numPr>
              <w:jc w:val="both"/>
              <w:rPr>
                <w:rFonts w:ascii="Sylfaen" w:hAnsi="Sylfaen"/>
                <w:sz w:val="24"/>
                <w:szCs w:val="24"/>
                <w:lang w:val="ru-RU" w:bidi="ru-RU"/>
              </w:rPr>
            </w:pPr>
            <w:r w:rsidRPr="00AB49AA">
              <w:rPr>
                <w:rFonts w:ascii="Sylfaen" w:hAnsi="Sylfaen"/>
                <w:sz w:val="24"/>
                <w:szCs w:val="24"/>
                <w:lang w:val="ru-RU" w:bidi="ru-RU"/>
              </w:rPr>
              <w:t>Номер документа</w:t>
            </w:r>
          </w:p>
        </w:tc>
        <w:tc>
          <w:tcPr>
            <w:tcW w:w="6096" w:type="dxa"/>
            <w:vAlign w:val="center"/>
          </w:tcPr>
          <w:p w14:paraId="24B5B413" w14:textId="77777777" w:rsidR="0004231C" w:rsidRPr="00AB49AA" w:rsidRDefault="0004231C" w:rsidP="0004231C">
            <w:pPr>
              <w:jc w:val="both"/>
              <w:rPr>
                <w:rFonts w:ascii="Sylfaen" w:hAnsi="Sylfaen"/>
                <w:sz w:val="24"/>
                <w:szCs w:val="24"/>
                <w:lang w:val="ru-RU" w:bidi="ru-RU"/>
              </w:rPr>
            </w:pPr>
          </w:p>
        </w:tc>
      </w:tr>
      <w:tr w:rsidR="0004231C" w:rsidRPr="00AB49AA" w14:paraId="2D87D942" w14:textId="77777777" w:rsidTr="00EF0292">
        <w:tc>
          <w:tcPr>
            <w:tcW w:w="2977" w:type="dxa"/>
            <w:shd w:val="clear" w:color="auto" w:fill="D9E2F3"/>
            <w:vAlign w:val="center"/>
          </w:tcPr>
          <w:p w14:paraId="089DCB49" w14:textId="77777777" w:rsidR="0004231C" w:rsidRPr="00AB49AA" w:rsidRDefault="0004231C" w:rsidP="00576971">
            <w:pPr>
              <w:pStyle w:val="a6"/>
              <w:numPr>
                <w:ilvl w:val="2"/>
                <w:numId w:val="11"/>
              </w:numPr>
              <w:jc w:val="both"/>
              <w:rPr>
                <w:rFonts w:ascii="Sylfaen" w:hAnsi="Sylfaen"/>
                <w:sz w:val="24"/>
                <w:szCs w:val="24"/>
                <w:lang w:val="ru-RU" w:bidi="ru-RU"/>
              </w:rPr>
            </w:pPr>
            <w:r w:rsidRPr="00AB49AA">
              <w:rPr>
                <w:rFonts w:ascii="Sylfaen" w:hAnsi="Sylfaen"/>
                <w:sz w:val="24"/>
                <w:szCs w:val="24"/>
                <w:lang w:val="ru-RU" w:bidi="ru-RU"/>
              </w:rPr>
              <w:t>День, месяц, год предоставления</w:t>
            </w:r>
          </w:p>
        </w:tc>
        <w:tc>
          <w:tcPr>
            <w:tcW w:w="6096" w:type="dxa"/>
            <w:vAlign w:val="center"/>
          </w:tcPr>
          <w:p w14:paraId="288C683E" w14:textId="77777777" w:rsidR="0004231C" w:rsidRPr="00AB49AA" w:rsidRDefault="0004231C" w:rsidP="0004231C">
            <w:pPr>
              <w:jc w:val="both"/>
              <w:rPr>
                <w:rFonts w:ascii="Sylfaen" w:hAnsi="Sylfaen"/>
                <w:sz w:val="24"/>
                <w:szCs w:val="24"/>
                <w:lang w:val="ru-RU" w:bidi="ru-RU"/>
              </w:rPr>
            </w:pPr>
          </w:p>
        </w:tc>
      </w:tr>
      <w:tr w:rsidR="0004231C" w:rsidRPr="00AB49AA" w14:paraId="4E209DB6" w14:textId="77777777" w:rsidTr="00EF0292">
        <w:tc>
          <w:tcPr>
            <w:tcW w:w="2977" w:type="dxa"/>
            <w:shd w:val="clear" w:color="auto" w:fill="D9E2F3"/>
            <w:vAlign w:val="center"/>
          </w:tcPr>
          <w:p w14:paraId="4FA67E6F" w14:textId="77777777" w:rsidR="0004231C" w:rsidRPr="00AB49AA" w:rsidRDefault="0004231C" w:rsidP="00576971">
            <w:pPr>
              <w:numPr>
                <w:ilvl w:val="2"/>
                <w:numId w:val="11"/>
              </w:numPr>
              <w:jc w:val="both"/>
              <w:rPr>
                <w:rFonts w:ascii="Sylfaen" w:hAnsi="Sylfaen"/>
                <w:sz w:val="24"/>
                <w:szCs w:val="24"/>
                <w:lang w:val="ru-RU" w:bidi="ru-RU"/>
              </w:rPr>
            </w:pPr>
            <w:r w:rsidRPr="00AB49AA">
              <w:rPr>
                <w:rFonts w:ascii="Sylfaen" w:hAnsi="Sylfaen"/>
                <w:sz w:val="24"/>
                <w:szCs w:val="24"/>
                <w:lang w:val="ru-RU" w:bidi="ru-RU"/>
              </w:rPr>
              <w:t>Предоставляющий орган</w:t>
            </w:r>
          </w:p>
        </w:tc>
        <w:tc>
          <w:tcPr>
            <w:tcW w:w="6096" w:type="dxa"/>
            <w:vAlign w:val="center"/>
          </w:tcPr>
          <w:p w14:paraId="414D50C6" w14:textId="77777777" w:rsidR="0004231C" w:rsidRPr="00AB49AA" w:rsidRDefault="0004231C" w:rsidP="0004231C">
            <w:pPr>
              <w:jc w:val="both"/>
              <w:rPr>
                <w:rFonts w:ascii="Sylfaen" w:hAnsi="Sylfaen"/>
                <w:sz w:val="24"/>
                <w:szCs w:val="24"/>
                <w:lang w:val="ru-RU" w:bidi="ru-RU"/>
              </w:rPr>
            </w:pPr>
          </w:p>
        </w:tc>
      </w:tr>
      <w:tr w:rsidR="0004231C" w:rsidRPr="00AB49AA" w14:paraId="5CCA45F1" w14:textId="77777777" w:rsidTr="00EF0292">
        <w:tc>
          <w:tcPr>
            <w:tcW w:w="2977" w:type="dxa"/>
            <w:shd w:val="clear" w:color="auto" w:fill="D9E2F3"/>
            <w:vAlign w:val="center"/>
          </w:tcPr>
          <w:p w14:paraId="544F2A87" w14:textId="77777777" w:rsidR="0004231C" w:rsidRPr="00AB49AA" w:rsidRDefault="0004231C" w:rsidP="00576971">
            <w:pPr>
              <w:numPr>
                <w:ilvl w:val="2"/>
                <w:numId w:val="11"/>
              </w:numPr>
              <w:jc w:val="both"/>
              <w:rPr>
                <w:rFonts w:ascii="Sylfaen" w:hAnsi="Sylfaen"/>
                <w:sz w:val="24"/>
                <w:szCs w:val="24"/>
                <w:lang w:val="ru-RU" w:bidi="ru-RU"/>
              </w:rPr>
            </w:pPr>
            <w:r w:rsidRPr="00AB49AA">
              <w:rPr>
                <w:rFonts w:ascii="Sylfaen" w:hAnsi="Sylfaen"/>
                <w:sz w:val="24"/>
                <w:szCs w:val="24"/>
                <w:lang w:val="ru-RU" w:bidi="ru-RU"/>
              </w:rPr>
              <w:t>НЗОУ или эквивалентный номер</w:t>
            </w:r>
          </w:p>
        </w:tc>
        <w:tc>
          <w:tcPr>
            <w:tcW w:w="6096" w:type="dxa"/>
            <w:vAlign w:val="center"/>
          </w:tcPr>
          <w:p w14:paraId="7C1F6DF5" w14:textId="77777777" w:rsidR="0004231C" w:rsidRPr="00AB49AA" w:rsidRDefault="0004231C" w:rsidP="0004231C">
            <w:pPr>
              <w:jc w:val="both"/>
              <w:rPr>
                <w:rFonts w:ascii="Sylfaen" w:hAnsi="Sylfaen"/>
                <w:sz w:val="24"/>
                <w:szCs w:val="24"/>
                <w:lang w:val="ru-RU" w:bidi="ru-RU"/>
              </w:rPr>
            </w:pPr>
          </w:p>
        </w:tc>
      </w:tr>
    </w:tbl>
    <w:p w14:paraId="56EA04CB" w14:textId="77777777" w:rsidR="005371DE" w:rsidRPr="00AB49AA" w:rsidRDefault="005371DE" w:rsidP="005371DE">
      <w:pPr>
        <w:jc w:val="both"/>
        <w:rPr>
          <w:rFonts w:ascii="Sylfaen" w:hAnsi="Sylfaen"/>
          <w:sz w:val="24"/>
          <w:szCs w:val="24"/>
          <w:lang w:val="ru-RU" w:bidi="ru-RU"/>
        </w:rPr>
      </w:pPr>
    </w:p>
    <w:p w14:paraId="6AC6BC35" w14:textId="77777777" w:rsidR="0004231C" w:rsidRPr="00AB49AA" w:rsidRDefault="0004231C" w:rsidP="00576971">
      <w:pPr>
        <w:pStyle w:val="a6"/>
        <w:numPr>
          <w:ilvl w:val="1"/>
          <w:numId w:val="11"/>
        </w:numPr>
        <w:jc w:val="both"/>
        <w:rPr>
          <w:rFonts w:ascii="Sylfaen" w:hAnsi="Sylfaen"/>
          <w:sz w:val="24"/>
          <w:szCs w:val="24"/>
          <w:lang w:val="ru-RU" w:bidi="ru-RU"/>
        </w:rPr>
      </w:pPr>
      <w:r w:rsidRPr="00AB49AA">
        <w:rPr>
          <w:rFonts w:ascii="Sylfaen" w:hAnsi="Sylfaen"/>
          <w:sz w:val="24"/>
          <w:szCs w:val="24"/>
          <w:lang w:val="ru-RU" w:bidi="ru-RU"/>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731A2C" w:rsidRPr="00AB49AA" w14:paraId="1F1FE280" w14:textId="77777777" w:rsidTr="00EF0292">
        <w:tc>
          <w:tcPr>
            <w:tcW w:w="2943" w:type="dxa"/>
            <w:shd w:val="clear" w:color="auto" w:fill="D9E2F3"/>
            <w:vAlign w:val="center"/>
          </w:tcPr>
          <w:p w14:paraId="652F1CA3" w14:textId="77777777" w:rsidR="00731A2C" w:rsidRPr="00AB49AA" w:rsidRDefault="00731A2C" w:rsidP="00731A2C">
            <w:pPr>
              <w:jc w:val="both"/>
              <w:rPr>
                <w:rFonts w:ascii="Sylfaen" w:hAnsi="Sylfaen"/>
                <w:sz w:val="24"/>
                <w:szCs w:val="24"/>
                <w:lang w:val="ru-RU" w:bidi="ru-RU"/>
              </w:rPr>
            </w:pPr>
            <w:r w:rsidRPr="00AB49AA">
              <w:rPr>
                <w:rFonts w:ascii="Sylfaen" w:hAnsi="Sylfaen"/>
                <w:sz w:val="24"/>
                <w:szCs w:val="24"/>
                <w:lang w:bidi="ru-RU"/>
              </w:rPr>
              <w:t>4.3.1</w:t>
            </w:r>
            <w:r w:rsidRPr="00AB49AA">
              <w:rPr>
                <w:rFonts w:ascii="Sylfaen" w:hAnsi="Sylfaen"/>
                <w:sz w:val="24"/>
                <w:szCs w:val="24"/>
                <w:lang w:val="ru-RU" w:bidi="ru-RU"/>
              </w:rPr>
              <w:t>Государство</w:t>
            </w:r>
          </w:p>
        </w:tc>
        <w:tc>
          <w:tcPr>
            <w:tcW w:w="6072" w:type="dxa"/>
            <w:vAlign w:val="center"/>
          </w:tcPr>
          <w:p w14:paraId="5B6A7BE5" w14:textId="77777777" w:rsidR="00731A2C" w:rsidRPr="00AB49AA" w:rsidRDefault="00731A2C" w:rsidP="00731A2C">
            <w:pPr>
              <w:jc w:val="both"/>
              <w:rPr>
                <w:rFonts w:ascii="Sylfaen" w:hAnsi="Sylfaen"/>
                <w:sz w:val="24"/>
                <w:szCs w:val="24"/>
                <w:lang w:val="ru-RU" w:bidi="ru-RU"/>
              </w:rPr>
            </w:pPr>
          </w:p>
        </w:tc>
      </w:tr>
      <w:tr w:rsidR="00731A2C" w:rsidRPr="00AB49AA" w14:paraId="5D6A24AB" w14:textId="77777777" w:rsidTr="00EF0292">
        <w:tc>
          <w:tcPr>
            <w:tcW w:w="2943" w:type="dxa"/>
            <w:shd w:val="clear" w:color="auto" w:fill="D9E2F3"/>
            <w:vAlign w:val="center"/>
          </w:tcPr>
          <w:p w14:paraId="254107F7" w14:textId="77777777" w:rsidR="00731A2C" w:rsidRPr="00AB49AA" w:rsidRDefault="00731A2C" w:rsidP="00576971">
            <w:pPr>
              <w:pStyle w:val="a6"/>
              <w:numPr>
                <w:ilvl w:val="2"/>
                <w:numId w:val="12"/>
              </w:numPr>
              <w:jc w:val="both"/>
              <w:rPr>
                <w:rFonts w:ascii="Sylfaen" w:hAnsi="Sylfaen"/>
                <w:sz w:val="24"/>
                <w:szCs w:val="24"/>
                <w:lang w:val="ru-RU" w:bidi="ru-RU"/>
              </w:rPr>
            </w:pPr>
            <w:r w:rsidRPr="00AB49AA">
              <w:rPr>
                <w:rFonts w:ascii="Sylfaen" w:hAnsi="Sylfaen"/>
                <w:sz w:val="24"/>
                <w:szCs w:val="24"/>
                <w:lang w:val="ru-RU" w:bidi="ru-RU"/>
              </w:rPr>
              <w:t>Муниципалитет</w:t>
            </w:r>
          </w:p>
        </w:tc>
        <w:tc>
          <w:tcPr>
            <w:tcW w:w="6072" w:type="dxa"/>
            <w:vAlign w:val="center"/>
          </w:tcPr>
          <w:p w14:paraId="4ADB62CD" w14:textId="77777777" w:rsidR="00731A2C" w:rsidRPr="00AB49AA" w:rsidRDefault="00731A2C" w:rsidP="00731A2C">
            <w:pPr>
              <w:jc w:val="both"/>
              <w:rPr>
                <w:rFonts w:ascii="Sylfaen" w:hAnsi="Sylfaen"/>
                <w:sz w:val="24"/>
                <w:szCs w:val="24"/>
                <w:lang w:val="ru-RU" w:bidi="ru-RU"/>
              </w:rPr>
            </w:pPr>
          </w:p>
        </w:tc>
      </w:tr>
      <w:tr w:rsidR="00731A2C" w:rsidRPr="00AB49AA" w14:paraId="1166A47C" w14:textId="77777777" w:rsidTr="00EF0292">
        <w:tc>
          <w:tcPr>
            <w:tcW w:w="2943" w:type="dxa"/>
            <w:shd w:val="clear" w:color="auto" w:fill="D9E2F3"/>
            <w:vAlign w:val="center"/>
          </w:tcPr>
          <w:p w14:paraId="4C0D97ED" w14:textId="77777777" w:rsidR="00731A2C" w:rsidRPr="00AB49AA" w:rsidRDefault="00731A2C" w:rsidP="00731A2C">
            <w:pPr>
              <w:jc w:val="both"/>
              <w:rPr>
                <w:rFonts w:ascii="Sylfaen" w:hAnsi="Sylfaen"/>
                <w:sz w:val="24"/>
                <w:szCs w:val="24"/>
                <w:lang w:val="ru-RU" w:bidi="ru-RU"/>
              </w:rPr>
            </w:pPr>
            <w:r w:rsidRPr="00AB49AA">
              <w:rPr>
                <w:rFonts w:ascii="Sylfaen" w:hAnsi="Sylfaen"/>
                <w:sz w:val="24"/>
                <w:szCs w:val="24"/>
                <w:lang w:val="ru-RU" w:bidi="ru-RU"/>
              </w:rPr>
              <w:t xml:space="preserve">4.3.3. Административно-территориальная </w:t>
            </w:r>
            <w:r w:rsidRPr="00AB49AA">
              <w:rPr>
                <w:rFonts w:ascii="Sylfaen" w:hAnsi="Sylfaen"/>
                <w:sz w:val="24"/>
                <w:szCs w:val="24"/>
                <w:lang w:val="ru-RU" w:bidi="ru-RU"/>
              </w:rPr>
              <w:lastRenderedPageBreak/>
              <w:t>единица</w:t>
            </w:r>
          </w:p>
        </w:tc>
        <w:tc>
          <w:tcPr>
            <w:tcW w:w="6072" w:type="dxa"/>
            <w:vAlign w:val="center"/>
          </w:tcPr>
          <w:p w14:paraId="408A36D7" w14:textId="77777777" w:rsidR="00731A2C" w:rsidRPr="00AB49AA" w:rsidRDefault="00731A2C" w:rsidP="00731A2C">
            <w:pPr>
              <w:jc w:val="both"/>
              <w:rPr>
                <w:rFonts w:ascii="Sylfaen" w:hAnsi="Sylfaen"/>
                <w:sz w:val="24"/>
                <w:szCs w:val="24"/>
                <w:lang w:val="ru-RU" w:bidi="ru-RU"/>
              </w:rPr>
            </w:pPr>
          </w:p>
        </w:tc>
      </w:tr>
      <w:tr w:rsidR="00731A2C" w:rsidRPr="00910D45" w14:paraId="4A7DCC4E" w14:textId="77777777" w:rsidTr="00EF0292">
        <w:tc>
          <w:tcPr>
            <w:tcW w:w="2943" w:type="dxa"/>
            <w:shd w:val="clear" w:color="auto" w:fill="D9E2F3"/>
            <w:vAlign w:val="center"/>
          </w:tcPr>
          <w:p w14:paraId="29C0DC60" w14:textId="77777777" w:rsidR="00731A2C" w:rsidRPr="00AB49AA" w:rsidRDefault="00731A2C" w:rsidP="00731A2C">
            <w:pPr>
              <w:jc w:val="both"/>
              <w:rPr>
                <w:rFonts w:ascii="Sylfaen" w:hAnsi="Sylfaen"/>
                <w:sz w:val="24"/>
                <w:szCs w:val="24"/>
                <w:lang w:val="ru-RU" w:bidi="ru-RU"/>
              </w:rPr>
            </w:pPr>
            <w:r w:rsidRPr="00AB49AA">
              <w:rPr>
                <w:rFonts w:ascii="Sylfaen" w:hAnsi="Sylfaen"/>
                <w:sz w:val="24"/>
                <w:szCs w:val="24"/>
                <w:lang w:val="ru-RU" w:bidi="ru-RU"/>
              </w:rPr>
              <w:t>4.3.4 Название улицы, здание (дом), квартира</w:t>
            </w:r>
          </w:p>
        </w:tc>
        <w:tc>
          <w:tcPr>
            <w:tcW w:w="6072" w:type="dxa"/>
            <w:vAlign w:val="center"/>
          </w:tcPr>
          <w:p w14:paraId="66D3129C" w14:textId="77777777" w:rsidR="00731A2C" w:rsidRPr="00AB49AA" w:rsidRDefault="00731A2C" w:rsidP="00731A2C">
            <w:pPr>
              <w:jc w:val="both"/>
              <w:rPr>
                <w:rFonts w:ascii="Sylfaen" w:hAnsi="Sylfaen"/>
                <w:sz w:val="24"/>
                <w:szCs w:val="24"/>
                <w:lang w:val="ru-RU" w:bidi="ru-RU"/>
              </w:rPr>
            </w:pPr>
          </w:p>
        </w:tc>
      </w:tr>
    </w:tbl>
    <w:p w14:paraId="571399D0" w14:textId="77777777" w:rsidR="0004231C" w:rsidRPr="00AB49AA" w:rsidRDefault="0004231C" w:rsidP="005371DE">
      <w:pPr>
        <w:jc w:val="both"/>
        <w:rPr>
          <w:rFonts w:ascii="Sylfaen" w:hAnsi="Sylfaen"/>
          <w:sz w:val="24"/>
          <w:szCs w:val="24"/>
          <w:lang w:val="ru-RU" w:bidi="ru-RU"/>
        </w:rPr>
      </w:pPr>
    </w:p>
    <w:p w14:paraId="2600935C" w14:textId="77777777" w:rsidR="00507EE7" w:rsidRPr="00AB49AA" w:rsidRDefault="00507EE7" w:rsidP="00507EE7">
      <w:pPr>
        <w:pStyle w:val="a6"/>
        <w:ind w:left="480"/>
        <w:jc w:val="both"/>
        <w:rPr>
          <w:rFonts w:ascii="Sylfaen" w:hAnsi="Sylfaen"/>
          <w:i/>
          <w:sz w:val="24"/>
          <w:szCs w:val="24"/>
          <w:lang w:val="ru-RU" w:bidi="ru-RU"/>
        </w:rPr>
      </w:pPr>
    </w:p>
    <w:p w14:paraId="7F21FF3E" w14:textId="77777777" w:rsidR="00507EE7" w:rsidRPr="00AB49AA" w:rsidRDefault="00507EE7" w:rsidP="00507EE7">
      <w:pPr>
        <w:pStyle w:val="a6"/>
        <w:ind w:left="480"/>
        <w:jc w:val="both"/>
        <w:rPr>
          <w:rFonts w:ascii="Sylfaen" w:hAnsi="Sylfaen"/>
          <w:i/>
          <w:sz w:val="24"/>
          <w:szCs w:val="24"/>
          <w:lang w:val="ru-RU" w:bidi="ru-RU"/>
        </w:rPr>
      </w:pPr>
    </w:p>
    <w:p w14:paraId="5649F106" w14:textId="77777777" w:rsidR="00507EE7" w:rsidRPr="00AB49AA" w:rsidRDefault="00507EE7" w:rsidP="00576971">
      <w:pPr>
        <w:pStyle w:val="a6"/>
        <w:numPr>
          <w:ilvl w:val="1"/>
          <w:numId w:val="12"/>
        </w:numPr>
        <w:jc w:val="both"/>
        <w:rPr>
          <w:rFonts w:ascii="Sylfaen" w:hAnsi="Sylfaen"/>
          <w:sz w:val="24"/>
          <w:szCs w:val="24"/>
          <w:lang w:val="ru-RU" w:bidi="ru-RU"/>
        </w:rPr>
      </w:pPr>
      <w:r w:rsidRPr="00AB49AA">
        <w:rPr>
          <w:rFonts w:ascii="Sylfaen" w:hAnsi="Sylfaen"/>
          <w:sz w:val="24"/>
          <w:szCs w:val="24"/>
          <w:lang w:val="ru-RU" w:bidi="ru-RU"/>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5901"/>
      </w:tblGrid>
      <w:tr w:rsidR="00507EE7" w:rsidRPr="00AB49AA" w14:paraId="6F0A6331" w14:textId="77777777" w:rsidTr="00507EE7">
        <w:tc>
          <w:tcPr>
            <w:tcW w:w="3114" w:type="dxa"/>
            <w:shd w:val="clear" w:color="auto" w:fill="D9E2F3"/>
            <w:vAlign w:val="center"/>
          </w:tcPr>
          <w:p w14:paraId="6DB044A0" w14:textId="77777777" w:rsidR="00507EE7" w:rsidRPr="00AB49AA" w:rsidRDefault="00507EE7" w:rsidP="00576971">
            <w:pPr>
              <w:pStyle w:val="a6"/>
              <w:numPr>
                <w:ilvl w:val="2"/>
                <w:numId w:val="13"/>
              </w:numPr>
              <w:jc w:val="both"/>
              <w:rPr>
                <w:rFonts w:ascii="Sylfaen" w:hAnsi="Sylfaen"/>
                <w:sz w:val="24"/>
                <w:szCs w:val="24"/>
                <w:lang w:val="ru-RU" w:bidi="ru-RU"/>
              </w:rPr>
            </w:pPr>
            <w:r w:rsidRPr="00AB49AA">
              <w:rPr>
                <w:rFonts w:ascii="Sylfaen" w:hAnsi="Sylfaen"/>
                <w:sz w:val="24"/>
                <w:szCs w:val="24"/>
                <w:lang w:val="ru-RU" w:bidi="ru-RU"/>
              </w:rPr>
              <w:t>Государство</w:t>
            </w:r>
          </w:p>
        </w:tc>
        <w:tc>
          <w:tcPr>
            <w:tcW w:w="5901" w:type="dxa"/>
            <w:vAlign w:val="center"/>
          </w:tcPr>
          <w:p w14:paraId="1E4598FA" w14:textId="77777777" w:rsidR="00507EE7" w:rsidRPr="00AB49AA" w:rsidRDefault="00507EE7" w:rsidP="00507EE7">
            <w:pPr>
              <w:jc w:val="both"/>
              <w:rPr>
                <w:rFonts w:ascii="Sylfaen" w:hAnsi="Sylfaen"/>
                <w:sz w:val="24"/>
                <w:szCs w:val="24"/>
                <w:lang w:val="ru-RU" w:bidi="ru-RU"/>
              </w:rPr>
            </w:pPr>
          </w:p>
        </w:tc>
      </w:tr>
      <w:tr w:rsidR="00507EE7" w:rsidRPr="00AB49AA" w14:paraId="5A6A0955" w14:textId="77777777" w:rsidTr="00507EE7">
        <w:tc>
          <w:tcPr>
            <w:tcW w:w="3114" w:type="dxa"/>
            <w:shd w:val="clear" w:color="auto" w:fill="D9E2F3"/>
            <w:vAlign w:val="center"/>
          </w:tcPr>
          <w:p w14:paraId="7C8C4DBA" w14:textId="77777777" w:rsidR="00507EE7" w:rsidRPr="00AB49AA" w:rsidRDefault="00507EE7" w:rsidP="00576971">
            <w:pPr>
              <w:pStyle w:val="a6"/>
              <w:numPr>
                <w:ilvl w:val="2"/>
                <w:numId w:val="13"/>
              </w:numPr>
              <w:jc w:val="both"/>
              <w:rPr>
                <w:rFonts w:ascii="Sylfaen" w:hAnsi="Sylfaen"/>
                <w:sz w:val="24"/>
                <w:szCs w:val="24"/>
                <w:lang w:val="ru-RU" w:bidi="ru-RU"/>
              </w:rPr>
            </w:pPr>
            <w:r w:rsidRPr="00AB49AA">
              <w:rPr>
                <w:rFonts w:ascii="Sylfaen" w:hAnsi="Sylfaen"/>
                <w:sz w:val="24"/>
                <w:szCs w:val="24"/>
                <w:lang w:val="ru-RU" w:bidi="ru-RU"/>
              </w:rPr>
              <w:t>Муниципалитет</w:t>
            </w:r>
          </w:p>
        </w:tc>
        <w:tc>
          <w:tcPr>
            <w:tcW w:w="5901" w:type="dxa"/>
            <w:vAlign w:val="center"/>
          </w:tcPr>
          <w:p w14:paraId="2D8ECD63" w14:textId="77777777" w:rsidR="00507EE7" w:rsidRPr="00AB49AA" w:rsidRDefault="00507EE7" w:rsidP="00507EE7">
            <w:pPr>
              <w:jc w:val="both"/>
              <w:rPr>
                <w:rFonts w:ascii="Sylfaen" w:hAnsi="Sylfaen"/>
                <w:sz w:val="24"/>
                <w:szCs w:val="24"/>
                <w:lang w:val="ru-RU" w:bidi="ru-RU"/>
              </w:rPr>
            </w:pPr>
          </w:p>
        </w:tc>
      </w:tr>
      <w:tr w:rsidR="00507EE7" w:rsidRPr="00AB49AA" w14:paraId="6AB76276" w14:textId="77777777" w:rsidTr="00507EE7">
        <w:tc>
          <w:tcPr>
            <w:tcW w:w="3114" w:type="dxa"/>
            <w:shd w:val="clear" w:color="auto" w:fill="D9E2F3"/>
            <w:vAlign w:val="center"/>
          </w:tcPr>
          <w:p w14:paraId="30F4EED3" w14:textId="77777777" w:rsidR="00507EE7" w:rsidRPr="00AB49AA" w:rsidRDefault="00507EE7" w:rsidP="00507EE7">
            <w:pPr>
              <w:jc w:val="both"/>
              <w:rPr>
                <w:rFonts w:ascii="Sylfaen" w:hAnsi="Sylfaen"/>
                <w:sz w:val="24"/>
                <w:szCs w:val="24"/>
                <w:lang w:val="ru-RU" w:bidi="ru-RU"/>
              </w:rPr>
            </w:pPr>
            <w:r w:rsidRPr="00AB49AA">
              <w:rPr>
                <w:rFonts w:ascii="Sylfaen" w:hAnsi="Sylfaen"/>
                <w:sz w:val="24"/>
                <w:szCs w:val="24"/>
                <w:lang w:bidi="ru-RU"/>
              </w:rPr>
              <w:t xml:space="preserve">4.4.3 </w:t>
            </w:r>
            <w:r w:rsidRPr="00AB49AA">
              <w:rPr>
                <w:rFonts w:ascii="Sylfaen" w:hAnsi="Sylfaen"/>
                <w:sz w:val="24"/>
                <w:szCs w:val="24"/>
                <w:lang w:val="ru-RU" w:bidi="ru-RU"/>
              </w:rPr>
              <w:t>Административно-</w:t>
            </w:r>
            <w:proofErr w:type="spellStart"/>
            <w:r w:rsidRPr="00AB49AA">
              <w:rPr>
                <w:rFonts w:ascii="Sylfaen" w:hAnsi="Sylfaen"/>
                <w:sz w:val="24"/>
                <w:szCs w:val="24"/>
                <w:lang w:val="ru-RU" w:bidi="ru-RU"/>
              </w:rPr>
              <w:t>территориалная</w:t>
            </w:r>
            <w:proofErr w:type="spellEnd"/>
            <w:r w:rsidRPr="00AB49AA">
              <w:rPr>
                <w:rFonts w:ascii="Sylfaen" w:hAnsi="Sylfaen"/>
                <w:sz w:val="24"/>
                <w:szCs w:val="24"/>
                <w:lang w:val="ru-RU" w:bidi="ru-RU"/>
              </w:rPr>
              <w:t xml:space="preserve"> единица</w:t>
            </w:r>
          </w:p>
        </w:tc>
        <w:tc>
          <w:tcPr>
            <w:tcW w:w="5901" w:type="dxa"/>
            <w:vAlign w:val="center"/>
          </w:tcPr>
          <w:p w14:paraId="3F7AF28A" w14:textId="77777777" w:rsidR="00507EE7" w:rsidRPr="00AB49AA" w:rsidRDefault="00507EE7" w:rsidP="00507EE7">
            <w:pPr>
              <w:jc w:val="both"/>
              <w:rPr>
                <w:rFonts w:ascii="Sylfaen" w:hAnsi="Sylfaen"/>
                <w:sz w:val="24"/>
                <w:szCs w:val="24"/>
                <w:lang w:val="ru-RU" w:bidi="ru-RU"/>
              </w:rPr>
            </w:pPr>
          </w:p>
        </w:tc>
      </w:tr>
      <w:tr w:rsidR="00507EE7" w:rsidRPr="00910D45" w14:paraId="2E53237E" w14:textId="77777777" w:rsidTr="00507EE7">
        <w:tc>
          <w:tcPr>
            <w:tcW w:w="3114" w:type="dxa"/>
            <w:shd w:val="clear" w:color="auto" w:fill="D9E2F3"/>
            <w:vAlign w:val="center"/>
          </w:tcPr>
          <w:p w14:paraId="184929E7" w14:textId="77777777" w:rsidR="00507EE7" w:rsidRPr="00AB49AA" w:rsidRDefault="00507EE7" w:rsidP="00576971">
            <w:pPr>
              <w:pStyle w:val="a6"/>
              <w:numPr>
                <w:ilvl w:val="2"/>
                <w:numId w:val="13"/>
              </w:numPr>
              <w:jc w:val="both"/>
              <w:rPr>
                <w:rFonts w:ascii="Sylfaen" w:hAnsi="Sylfaen"/>
                <w:sz w:val="24"/>
                <w:szCs w:val="24"/>
                <w:lang w:val="ru-RU" w:bidi="ru-RU"/>
              </w:rPr>
            </w:pPr>
            <w:r w:rsidRPr="00AB49AA">
              <w:rPr>
                <w:rFonts w:ascii="Sylfaen" w:hAnsi="Sylfaen"/>
                <w:sz w:val="24"/>
                <w:szCs w:val="24"/>
                <w:lang w:val="ru-RU" w:bidi="ru-RU"/>
              </w:rPr>
              <w:t>Название улицы, здание (дом), квартира</w:t>
            </w:r>
          </w:p>
        </w:tc>
        <w:tc>
          <w:tcPr>
            <w:tcW w:w="5901" w:type="dxa"/>
            <w:vAlign w:val="center"/>
          </w:tcPr>
          <w:p w14:paraId="49D93F03" w14:textId="77777777" w:rsidR="00507EE7" w:rsidRPr="00AB49AA" w:rsidRDefault="00507EE7" w:rsidP="00507EE7">
            <w:pPr>
              <w:jc w:val="both"/>
              <w:rPr>
                <w:rFonts w:ascii="Sylfaen" w:hAnsi="Sylfaen"/>
                <w:sz w:val="24"/>
                <w:szCs w:val="24"/>
                <w:lang w:val="ru-RU" w:bidi="ru-RU"/>
              </w:rPr>
            </w:pPr>
          </w:p>
        </w:tc>
      </w:tr>
    </w:tbl>
    <w:p w14:paraId="4685649A" w14:textId="77777777" w:rsidR="00507EE7" w:rsidRPr="00AB49AA" w:rsidRDefault="00507EE7" w:rsidP="005371DE">
      <w:pPr>
        <w:jc w:val="both"/>
        <w:rPr>
          <w:rFonts w:ascii="Sylfaen" w:hAnsi="Sylfaen"/>
          <w:sz w:val="24"/>
          <w:szCs w:val="24"/>
          <w:lang w:val="ru-RU" w:bidi="ru-RU"/>
        </w:rPr>
      </w:pPr>
    </w:p>
    <w:p w14:paraId="06713AE5" w14:textId="77777777" w:rsidR="0051537F" w:rsidRPr="00AB49AA" w:rsidRDefault="0051537F" w:rsidP="0051537F">
      <w:pPr>
        <w:jc w:val="both"/>
        <w:rPr>
          <w:rFonts w:ascii="Sylfaen" w:hAnsi="Sylfaen"/>
          <w:sz w:val="24"/>
          <w:szCs w:val="24"/>
          <w:lang w:val="ru-RU" w:bidi="ru-RU"/>
        </w:rPr>
      </w:pPr>
      <w:r w:rsidRPr="00AB49AA">
        <w:rPr>
          <w:rFonts w:ascii="Sylfaen" w:hAnsi="Sylfaen"/>
          <w:sz w:val="24"/>
          <w:szCs w:val="24"/>
          <w:lang w:val="ru-RU" w:bidi="ru-RU"/>
        </w:rPr>
        <w:t>4.</w:t>
      </w:r>
      <w:proofErr w:type="gramStart"/>
      <w:r w:rsidRPr="00AB49AA">
        <w:rPr>
          <w:rFonts w:ascii="Sylfaen" w:hAnsi="Sylfaen"/>
          <w:sz w:val="24"/>
          <w:szCs w:val="24"/>
          <w:lang w:val="ru-RU" w:bidi="ru-RU"/>
        </w:rPr>
        <w:t>5.Основания</w:t>
      </w:r>
      <w:proofErr w:type="gramEnd"/>
      <w:r w:rsidRPr="00AB49AA">
        <w:rPr>
          <w:rFonts w:ascii="Sylfaen" w:hAnsi="Sylfaen"/>
          <w:sz w:val="24"/>
          <w:szCs w:val="24"/>
          <w:lang w:val="ru-RU" w:bidi="ru-RU"/>
        </w:rPr>
        <w:t xml:space="preserve"> являться реальным бенефициаром</w:t>
      </w:r>
      <w:r w:rsidRPr="00AB49AA" w:rsidDel="00F76C18">
        <w:rPr>
          <w:rFonts w:ascii="Sylfaen" w:hAnsi="Sylfaen"/>
          <w:sz w:val="24"/>
          <w:szCs w:val="24"/>
          <w:lang w:val="ru-RU" w:bidi="ru-RU"/>
        </w:rPr>
        <w:t xml:space="preserve"> </w:t>
      </w:r>
      <w:r w:rsidRPr="00AB49AA">
        <w:rPr>
          <w:rFonts w:ascii="Sylfaen" w:hAnsi="Sylfaen"/>
          <w:sz w:val="24"/>
          <w:szCs w:val="24"/>
          <w:lang w:val="ru-RU" w:bidi="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1537F" w:rsidRPr="00910D45" w14:paraId="62FB8ABF" w14:textId="77777777" w:rsidTr="00EF0292">
        <w:trPr>
          <w:trHeight w:val="924"/>
        </w:trPr>
        <w:tc>
          <w:tcPr>
            <w:tcW w:w="9016" w:type="dxa"/>
            <w:gridSpan w:val="2"/>
            <w:vAlign w:val="center"/>
          </w:tcPr>
          <w:p w14:paraId="40ED1997" w14:textId="77777777" w:rsidR="0051537F" w:rsidRPr="00AB49AA" w:rsidRDefault="0051537F" w:rsidP="0051537F">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а</w:t>
            </w:r>
            <w:r w:rsidRPr="00AB49AA">
              <w:rPr>
                <w:rFonts w:ascii="Sylfaen" w:hAnsi="Sylfaen"/>
                <w:sz w:val="24"/>
                <w:szCs w:val="24"/>
                <w:lang w:val="ru-RU" w:bidi="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1537F" w:rsidRPr="00AB49AA" w14:paraId="3B636CB2" w14:textId="77777777" w:rsidTr="00EF0292">
        <w:trPr>
          <w:trHeight w:val="684"/>
        </w:trPr>
        <w:tc>
          <w:tcPr>
            <w:tcW w:w="4508" w:type="dxa"/>
            <w:shd w:val="clear" w:color="auto" w:fill="D9E2F3"/>
            <w:vAlign w:val="center"/>
          </w:tcPr>
          <w:p w14:paraId="6706B9DF" w14:textId="77777777" w:rsidR="0051537F" w:rsidRPr="00AB49AA" w:rsidRDefault="0051537F" w:rsidP="00576971">
            <w:pPr>
              <w:pStyle w:val="a6"/>
              <w:numPr>
                <w:ilvl w:val="2"/>
                <w:numId w:val="14"/>
              </w:numPr>
              <w:jc w:val="both"/>
              <w:rPr>
                <w:rFonts w:ascii="Sylfaen" w:hAnsi="Sylfaen"/>
                <w:sz w:val="24"/>
                <w:szCs w:val="24"/>
                <w:lang w:val="ru-RU" w:bidi="ru-RU"/>
              </w:rPr>
            </w:pPr>
            <w:r w:rsidRPr="00AB49AA">
              <w:rPr>
                <w:rFonts w:ascii="Sylfaen" w:hAnsi="Sylfaen"/>
                <w:sz w:val="24"/>
                <w:szCs w:val="24"/>
                <w:lang w:val="ru-RU" w:bidi="ru-RU"/>
              </w:rPr>
              <w:t>Размер участия</w:t>
            </w:r>
            <w:r w:rsidRPr="00AB49AA" w:rsidDel="00C376E4">
              <w:rPr>
                <w:rFonts w:ascii="Sylfaen" w:hAnsi="Sylfaen"/>
                <w:sz w:val="24"/>
                <w:szCs w:val="24"/>
                <w:lang w:val="ru-RU" w:bidi="ru-RU"/>
              </w:rPr>
              <w:t xml:space="preserve"> </w:t>
            </w:r>
            <w:r w:rsidRPr="00AB49AA">
              <w:rPr>
                <w:rFonts w:ascii="Sylfaen" w:hAnsi="Sylfaen"/>
                <w:sz w:val="24"/>
                <w:szCs w:val="24"/>
                <w:lang w:val="ru-RU" w:bidi="ru-RU"/>
              </w:rPr>
              <w:t>(%)</w:t>
            </w:r>
          </w:p>
        </w:tc>
        <w:tc>
          <w:tcPr>
            <w:tcW w:w="4508" w:type="dxa"/>
            <w:shd w:val="clear" w:color="auto" w:fill="FFFFFF"/>
            <w:vAlign w:val="center"/>
          </w:tcPr>
          <w:p w14:paraId="08157CDA" w14:textId="77777777" w:rsidR="0051537F" w:rsidRPr="00AB49AA" w:rsidRDefault="0051537F" w:rsidP="0051537F">
            <w:pPr>
              <w:jc w:val="both"/>
              <w:rPr>
                <w:rFonts w:ascii="Sylfaen" w:hAnsi="Sylfaen"/>
                <w:sz w:val="24"/>
                <w:szCs w:val="24"/>
                <w:lang w:val="ru-RU" w:bidi="ru-RU"/>
              </w:rPr>
            </w:pPr>
          </w:p>
        </w:tc>
      </w:tr>
      <w:tr w:rsidR="0051537F" w:rsidRPr="00AB49AA" w14:paraId="1AE05029" w14:textId="77777777" w:rsidTr="00EF0292">
        <w:trPr>
          <w:trHeight w:val="1282"/>
        </w:trPr>
        <w:tc>
          <w:tcPr>
            <w:tcW w:w="4508" w:type="dxa"/>
            <w:shd w:val="clear" w:color="auto" w:fill="D9E2F3"/>
            <w:vAlign w:val="center"/>
          </w:tcPr>
          <w:p w14:paraId="704DB6A9" w14:textId="77777777" w:rsidR="0051537F" w:rsidRPr="00AB49AA" w:rsidRDefault="0051537F" w:rsidP="00576971">
            <w:pPr>
              <w:pStyle w:val="a6"/>
              <w:numPr>
                <w:ilvl w:val="2"/>
                <w:numId w:val="14"/>
              </w:numPr>
              <w:jc w:val="both"/>
              <w:rPr>
                <w:rFonts w:ascii="Sylfaen" w:hAnsi="Sylfaen"/>
                <w:sz w:val="24"/>
                <w:szCs w:val="24"/>
                <w:lang w:val="ru-RU" w:bidi="ru-RU"/>
              </w:rPr>
            </w:pPr>
            <w:r w:rsidRPr="00AB49AA">
              <w:rPr>
                <w:rFonts w:ascii="Sylfaen" w:hAnsi="Sylfaen"/>
                <w:sz w:val="24"/>
                <w:szCs w:val="24"/>
                <w:lang w:val="ru-RU" w:bidi="ru-RU"/>
              </w:rPr>
              <w:t>Вид участия</w:t>
            </w:r>
          </w:p>
        </w:tc>
        <w:tc>
          <w:tcPr>
            <w:tcW w:w="4508" w:type="dxa"/>
            <w:vAlign w:val="center"/>
          </w:tcPr>
          <w:p w14:paraId="706574F7" w14:textId="77777777" w:rsidR="0051537F" w:rsidRPr="00AB49AA" w:rsidRDefault="0051537F" w:rsidP="0051537F">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Прямое участие</w:t>
            </w:r>
          </w:p>
          <w:p w14:paraId="7F45266E" w14:textId="77777777" w:rsidR="0051537F" w:rsidRPr="00AB49AA" w:rsidRDefault="0051537F" w:rsidP="0051537F">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Косвенное участие</w:t>
            </w:r>
          </w:p>
        </w:tc>
      </w:tr>
      <w:tr w:rsidR="0051537F" w:rsidRPr="00910D45" w14:paraId="2409C0FA" w14:textId="77777777" w:rsidTr="00EF0292">
        <w:tc>
          <w:tcPr>
            <w:tcW w:w="9016" w:type="dxa"/>
            <w:gridSpan w:val="2"/>
            <w:vAlign w:val="center"/>
          </w:tcPr>
          <w:p w14:paraId="2A6FF4A9" w14:textId="77777777" w:rsidR="0051537F" w:rsidRPr="00AB49AA" w:rsidRDefault="0051537F" w:rsidP="0051537F">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б</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осуществляет реальный (фактический) контроль за данным юридическим лицом иными средствами</w:t>
            </w:r>
          </w:p>
        </w:tc>
      </w:tr>
      <w:tr w:rsidR="0051537F" w:rsidRPr="00910D45" w14:paraId="2F175EB6" w14:textId="77777777" w:rsidTr="00EF0292">
        <w:tc>
          <w:tcPr>
            <w:tcW w:w="9016" w:type="dxa"/>
            <w:gridSpan w:val="2"/>
            <w:vAlign w:val="center"/>
          </w:tcPr>
          <w:p w14:paraId="253CF889" w14:textId="77777777" w:rsidR="0051537F" w:rsidRPr="00AB49AA" w:rsidRDefault="0051537F" w:rsidP="0051537F">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в</w:t>
            </w:r>
            <w:r w:rsidRPr="00AB49AA">
              <w:rPr>
                <w:rFonts w:ascii="Sylfaen" w:hAnsi="Sylfaen"/>
                <w:sz w:val="24"/>
                <w:szCs w:val="24"/>
                <w:lang w:val="ru-RU" w:bidi="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AB49AA">
              <w:rPr>
                <w:rFonts w:ascii="Sylfaen" w:hAnsi="Sylfaen"/>
                <w:sz w:val="24"/>
                <w:szCs w:val="24"/>
                <w:lang w:val="hy-AM" w:bidi="ru-RU"/>
              </w:rPr>
              <w:t>б</w:t>
            </w:r>
            <w:r w:rsidRPr="00AB49AA">
              <w:rPr>
                <w:rFonts w:ascii="Sylfaen" w:hAnsi="Sylfaen"/>
                <w:sz w:val="24"/>
                <w:szCs w:val="24"/>
                <w:lang w:val="ru-RU" w:bidi="ru-RU"/>
              </w:rPr>
              <w:t>"</w:t>
            </w:r>
          </w:p>
        </w:tc>
      </w:tr>
    </w:tbl>
    <w:p w14:paraId="2E9935C6" w14:textId="77777777" w:rsidR="0051537F" w:rsidRPr="00AB49AA" w:rsidRDefault="0051537F" w:rsidP="005371DE">
      <w:pPr>
        <w:jc w:val="both"/>
        <w:rPr>
          <w:rFonts w:ascii="Sylfaen" w:hAnsi="Sylfaen"/>
          <w:sz w:val="24"/>
          <w:szCs w:val="24"/>
          <w:lang w:val="ru-RU" w:bidi="ru-RU"/>
        </w:rPr>
      </w:pPr>
    </w:p>
    <w:p w14:paraId="46B0B59C" w14:textId="77777777" w:rsidR="00921898" w:rsidRPr="00AB49AA" w:rsidRDefault="00921898" w:rsidP="00921898">
      <w:pPr>
        <w:jc w:val="both"/>
        <w:rPr>
          <w:rFonts w:ascii="Sylfaen" w:hAnsi="Sylfaen"/>
          <w:i/>
          <w:sz w:val="24"/>
          <w:szCs w:val="24"/>
          <w:lang w:val="ru-RU" w:bidi="ru-RU"/>
        </w:rPr>
      </w:pPr>
      <w:r w:rsidRPr="00AB49AA">
        <w:rPr>
          <w:rFonts w:ascii="Sylfaen" w:hAnsi="Sylfaen"/>
          <w:sz w:val="24"/>
          <w:szCs w:val="24"/>
          <w:lang w:val="ru-RU" w:bidi="ru-RU"/>
        </w:rPr>
        <w:t>4.6</w:t>
      </w:r>
      <w:r w:rsidRPr="00AB49AA">
        <w:rPr>
          <w:rFonts w:ascii="Sylfaen" w:eastAsia="GHEA Grapalat" w:hAnsi="Sylfaen" w:cs="GHEA Grapalat"/>
          <w:i/>
          <w:color w:val="000000"/>
          <w:sz w:val="24"/>
          <w:szCs w:val="24"/>
          <w:lang w:val="ru-RU" w:eastAsia="ru-RU" w:bidi="ru-RU"/>
        </w:rPr>
        <w:t xml:space="preserve"> </w:t>
      </w:r>
      <w:r w:rsidRPr="00AB49AA">
        <w:rPr>
          <w:rFonts w:ascii="Sylfaen" w:hAnsi="Sylfaen"/>
          <w:sz w:val="24"/>
          <w:szCs w:val="24"/>
          <w:lang w:val="ru-RU" w:bidi="ru-RU"/>
        </w:rPr>
        <w:t>Основания являться реальным бенефициаром</w:t>
      </w:r>
      <w:r w:rsidRPr="00AB49AA" w:rsidDel="00F76C18">
        <w:rPr>
          <w:rFonts w:ascii="Sylfaen" w:hAnsi="Sylfaen"/>
          <w:sz w:val="24"/>
          <w:szCs w:val="24"/>
          <w:lang w:val="ru-RU" w:bidi="ru-RU"/>
        </w:rPr>
        <w:t xml:space="preserve"> </w:t>
      </w:r>
      <w:r w:rsidRPr="00AB49AA">
        <w:rPr>
          <w:rFonts w:ascii="Sylfaen" w:hAnsi="Sylfaen"/>
          <w:sz w:val="24"/>
          <w:szCs w:val="24"/>
          <w:lang w:val="ru-RU" w:bidi="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21898" w:rsidRPr="00910D45" w14:paraId="5A5E5596" w14:textId="77777777" w:rsidTr="00EF0292">
        <w:trPr>
          <w:trHeight w:val="924"/>
        </w:trPr>
        <w:tc>
          <w:tcPr>
            <w:tcW w:w="9016" w:type="dxa"/>
            <w:gridSpan w:val="2"/>
            <w:vAlign w:val="center"/>
          </w:tcPr>
          <w:p w14:paraId="043402DC"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а</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прямо или косвенно владеет 10 и более процентами дающих право голоса долей (акций, </w:t>
            </w:r>
            <w:proofErr w:type="gramStart"/>
            <w:r w:rsidRPr="00AB49AA">
              <w:rPr>
                <w:rFonts w:ascii="Sylfaen" w:hAnsi="Sylfaen"/>
                <w:sz w:val="24"/>
                <w:szCs w:val="24"/>
                <w:lang w:val="ru-RU" w:bidi="ru-RU"/>
              </w:rPr>
              <w:t>паев)  данного</w:t>
            </w:r>
            <w:proofErr w:type="gramEnd"/>
            <w:r w:rsidRPr="00AB49AA">
              <w:rPr>
                <w:rFonts w:ascii="Sylfaen" w:hAnsi="Sylfaen"/>
                <w:sz w:val="24"/>
                <w:szCs w:val="24"/>
                <w:lang w:val="ru-RU" w:bidi="ru-RU"/>
              </w:rPr>
              <w:t xml:space="preserve"> юридического лица либо прямо или косвенно имеет 10 и более процентов участия в уставном капитале юридического лица</w:t>
            </w:r>
          </w:p>
        </w:tc>
      </w:tr>
      <w:tr w:rsidR="00921898" w:rsidRPr="00AB49AA" w14:paraId="7C68CBF5" w14:textId="77777777" w:rsidTr="00EF0292">
        <w:trPr>
          <w:trHeight w:val="684"/>
        </w:trPr>
        <w:tc>
          <w:tcPr>
            <w:tcW w:w="4508" w:type="dxa"/>
            <w:shd w:val="clear" w:color="auto" w:fill="D9E2F3"/>
            <w:vAlign w:val="center"/>
          </w:tcPr>
          <w:p w14:paraId="70064703"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bidi="ru-RU"/>
              </w:rPr>
              <w:t>4.6.</w:t>
            </w:r>
            <w:proofErr w:type="gramStart"/>
            <w:r w:rsidRPr="00AB49AA">
              <w:rPr>
                <w:rFonts w:ascii="Sylfaen" w:hAnsi="Sylfaen"/>
                <w:sz w:val="24"/>
                <w:szCs w:val="24"/>
                <w:lang w:bidi="ru-RU"/>
              </w:rPr>
              <w:t>1.</w:t>
            </w:r>
            <w:r w:rsidRPr="00AB49AA">
              <w:rPr>
                <w:rFonts w:ascii="Sylfaen" w:hAnsi="Sylfaen"/>
                <w:sz w:val="24"/>
                <w:szCs w:val="24"/>
                <w:lang w:val="ru-RU" w:bidi="ru-RU"/>
              </w:rPr>
              <w:t>Размер</w:t>
            </w:r>
            <w:proofErr w:type="gramEnd"/>
            <w:r w:rsidRPr="00AB49AA">
              <w:rPr>
                <w:rFonts w:ascii="Sylfaen" w:hAnsi="Sylfaen"/>
                <w:sz w:val="24"/>
                <w:szCs w:val="24"/>
                <w:lang w:val="ru-RU" w:bidi="ru-RU"/>
              </w:rPr>
              <w:t xml:space="preserve"> участия (%)</w:t>
            </w:r>
          </w:p>
        </w:tc>
        <w:tc>
          <w:tcPr>
            <w:tcW w:w="4508" w:type="dxa"/>
            <w:shd w:val="clear" w:color="auto" w:fill="auto"/>
            <w:vAlign w:val="center"/>
          </w:tcPr>
          <w:p w14:paraId="3BDF3108" w14:textId="77777777" w:rsidR="00921898" w:rsidRPr="00AB49AA" w:rsidRDefault="00921898" w:rsidP="00921898">
            <w:pPr>
              <w:jc w:val="both"/>
              <w:rPr>
                <w:rFonts w:ascii="Sylfaen" w:hAnsi="Sylfaen"/>
                <w:sz w:val="24"/>
                <w:szCs w:val="24"/>
                <w:lang w:val="ru-RU" w:bidi="ru-RU"/>
              </w:rPr>
            </w:pPr>
          </w:p>
        </w:tc>
      </w:tr>
      <w:tr w:rsidR="00921898" w:rsidRPr="00AB49AA" w14:paraId="79DBF484" w14:textId="77777777" w:rsidTr="00EF0292">
        <w:trPr>
          <w:trHeight w:val="1282"/>
        </w:trPr>
        <w:tc>
          <w:tcPr>
            <w:tcW w:w="4508" w:type="dxa"/>
            <w:shd w:val="clear" w:color="auto" w:fill="D9E2F3"/>
            <w:vAlign w:val="center"/>
          </w:tcPr>
          <w:p w14:paraId="5B655DDA"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bidi="ru-RU"/>
              </w:rPr>
              <w:t>4.6.</w:t>
            </w:r>
            <w:proofErr w:type="gramStart"/>
            <w:r w:rsidRPr="00AB49AA">
              <w:rPr>
                <w:rFonts w:ascii="Sylfaen" w:hAnsi="Sylfaen"/>
                <w:sz w:val="24"/>
                <w:szCs w:val="24"/>
                <w:lang w:bidi="ru-RU"/>
              </w:rPr>
              <w:t>2.</w:t>
            </w:r>
            <w:r w:rsidRPr="00AB49AA">
              <w:rPr>
                <w:rFonts w:ascii="Sylfaen" w:hAnsi="Sylfaen"/>
                <w:sz w:val="24"/>
                <w:szCs w:val="24"/>
                <w:lang w:val="ru-RU" w:bidi="ru-RU"/>
              </w:rPr>
              <w:t>Вид</w:t>
            </w:r>
            <w:proofErr w:type="gramEnd"/>
            <w:r w:rsidRPr="00AB49AA">
              <w:rPr>
                <w:rFonts w:ascii="Sylfaen" w:hAnsi="Sylfaen"/>
                <w:sz w:val="24"/>
                <w:szCs w:val="24"/>
                <w:lang w:val="ru-RU" w:bidi="ru-RU"/>
              </w:rPr>
              <w:t xml:space="preserve"> участия</w:t>
            </w:r>
          </w:p>
        </w:tc>
        <w:tc>
          <w:tcPr>
            <w:tcW w:w="4508" w:type="dxa"/>
            <w:vAlign w:val="center"/>
          </w:tcPr>
          <w:p w14:paraId="5ACE6B1B"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Прямое участие</w:t>
            </w:r>
          </w:p>
          <w:p w14:paraId="3BEFCEC3"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Косвенное участие</w:t>
            </w:r>
          </w:p>
        </w:tc>
      </w:tr>
      <w:tr w:rsidR="00921898" w:rsidRPr="00910D45" w14:paraId="6D8E0E37" w14:textId="77777777" w:rsidTr="00EF0292">
        <w:tc>
          <w:tcPr>
            <w:tcW w:w="9016" w:type="dxa"/>
            <w:gridSpan w:val="2"/>
            <w:vAlign w:val="center"/>
          </w:tcPr>
          <w:p w14:paraId="06405874"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б</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имеет право назначать или освобождать большинство членов органов управления юридического лица</w:t>
            </w:r>
          </w:p>
        </w:tc>
      </w:tr>
      <w:tr w:rsidR="00921898" w:rsidRPr="00910D45" w14:paraId="6B803334" w14:textId="77777777" w:rsidTr="00EF0292">
        <w:tc>
          <w:tcPr>
            <w:tcW w:w="9016" w:type="dxa"/>
            <w:gridSpan w:val="2"/>
            <w:vAlign w:val="center"/>
          </w:tcPr>
          <w:p w14:paraId="7DC43708"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в</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21898" w:rsidRPr="00910D45" w14:paraId="1D1E6D5F" w14:textId="77777777" w:rsidTr="00EF0292">
        <w:tc>
          <w:tcPr>
            <w:tcW w:w="9016" w:type="dxa"/>
            <w:gridSpan w:val="2"/>
            <w:vAlign w:val="center"/>
          </w:tcPr>
          <w:p w14:paraId="30393120"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г</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осуществляет реальный (фактический) контроль за юридическим лицом иными средствами</w:t>
            </w:r>
          </w:p>
        </w:tc>
      </w:tr>
      <w:tr w:rsidR="00921898" w:rsidRPr="00910D45" w14:paraId="1C5326BF" w14:textId="77777777" w:rsidTr="00EF0292">
        <w:tc>
          <w:tcPr>
            <w:tcW w:w="9016" w:type="dxa"/>
            <w:gridSpan w:val="2"/>
            <w:vAlign w:val="center"/>
          </w:tcPr>
          <w:p w14:paraId="335699B3"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r>
            <w:r w:rsidRPr="00AB49AA">
              <w:rPr>
                <w:rFonts w:ascii="Sylfaen" w:hAnsi="Sylfaen"/>
                <w:sz w:val="24"/>
                <w:szCs w:val="24"/>
                <w:lang w:val="hy-AM" w:bidi="ru-RU"/>
              </w:rPr>
              <w:t>д</w:t>
            </w:r>
            <w:r w:rsidRPr="00AB49AA">
              <w:rPr>
                <w:rFonts w:ascii="Times New Roman" w:eastAsia="MS Mincho" w:hAnsi="Times New Roman" w:cs="Times New Roman"/>
                <w:sz w:val="24"/>
                <w:szCs w:val="24"/>
                <w:lang w:val="ru-RU" w:bidi="ru-RU"/>
              </w:rPr>
              <w:t>․</w:t>
            </w:r>
            <w:r w:rsidRPr="00AB49AA">
              <w:rPr>
                <w:rFonts w:ascii="Sylfaen" w:hAnsi="Sylfaen"/>
                <w:sz w:val="24"/>
                <w:szCs w:val="24"/>
                <w:lang w:val="ru-RU" w:bidi="ru-RU"/>
              </w:rPr>
              <w:t xml:space="preserve"> 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D022223" w14:textId="77777777" w:rsidR="00921898" w:rsidRPr="00AB49AA" w:rsidRDefault="00921898" w:rsidP="005371DE">
      <w:pPr>
        <w:jc w:val="both"/>
        <w:rPr>
          <w:rFonts w:ascii="Sylfaen" w:hAnsi="Sylfaen"/>
          <w:sz w:val="24"/>
          <w:szCs w:val="24"/>
          <w:lang w:val="ru-RU" w:bidi="ru-RU"/>
        </w:rPr>
      </w:pPr>
    </w:p>
    <w:p w14:paraId="15E46DC3"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val="ru-RU" w:bidi="ru-RU"/>
        </w:rPr>
        <w:t>4.</w:t>
      </w:r>
      <w:proofErr w:type="gramStart"/>
      <w:r w:rsidRPr="00AB49AA">
        <w:rPr>
          <w:rFonts w:ascii="Sylfaen" w:hAnsi="Sylfaen"/>
          <w:sz w:val="24"/>
          <w:szCs w:val="24"/>
          <w:lang w:val="ru-RU" w:bidi="ru-RU"/>
        </w:rPr>
        <w:t>7.Информация</w:t>
      </w:r>
      <w:proofErr w:type="gramEnd"/>
      <w:r w:rsidRPr="00AB49AA">
        <w:rPr>
          <w:rFonts w:ascii="Sylfaen" w:hAnsi="Sylfaen"/>
          <w:sz w:val="24"/>
          <w:szCs w:val="24"/>
          <w:lang w:val="ru-RU" w:bidi="ru-RU"/>
        </w:rPr>
        <w:t xml:space="preserve"> о статусе реального </w:t>
      </w:r>
      <w:proofErr w:type="spellStart"/>
      <w:r w:rsidRPr="00AB49AA">
        <w:rPr>
          <w:rFonts w:ascii="Sylfaen" w:hAnsi="Sylfaen"/>
          <w:sz w:val="24"/>
          <w:szCs w:val="24"/>
          <w:lang w:val="ru-RU" w:bidi="ru-RU"/>
        </w:rPr>
        <w:t>бене</w:t>
      </w:r>
      <w:proofErr w:type="spellEnd"/>
      <w:r w:rsidRPr="00AB49AA">
        <w:rPr>
          <w:rFonts w:ascii="Sylfaen" w:hAnsi="Sylfaen"/>
          <w:sz w:val="24"/>
          <w:szCs w:val="24"/>
          <w:lang w:val="ru-RU" w:bidi="ru-RU"/>
        </w:rPr>
        <w:t xml:space="preserve"> </w:t>
      </w:r>
      <w:proofErr w:type="spellStart"/>
      <w:r w:rsidRPr="00AB49AA">
        <w:rPr>
          <w:rFonts w:ascii="Sylfaen" w:hAnsi="Sylfaen"/>
          <w:sz w:val="24"/>
          <w:szCs w:val="24"/>
          <w:lang w:val="ru-RU" w:bidi="ru-RU"/>
        </w:rPr>
        <w:t>фициара</w:t>
      </w:r>
      <w:proofErr w:type="spellEnd"/>
    </w:p>
    <w:tbl>
      <w:tblPr>
        <w:tblW w:w="10015"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35"/>
        <w:gridCol w:w="6180"/>
      </w:tblGrid>
      <w:tr w:rsidR="00921898" w:rsidRPr="00910D45" w14:paraId="7D185B78" w14:textId="77777777" w:rsidTr="00921898">
        <w:tc>
          <w:tcPr>
            <w:tcW w:w="3835" w:type="dxa"/>
            <w:shd w:val="clear" w:color="auto" w:fill="D9E2F3"/>
            <w:vAlign w:val="center"/>
          </w:tcPr>
          <w:p w14:paraId="77538B88"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val="ru-RU" w:bidi="ru-RU"/>
              </w:rPr>
              <w:lastRenderedPageBreak/>
              <w:t>4.7.</w:t>
            </w:r>
            <w:proofErr w:type="gramStart"/>
            <w:r w:rsidRPr="00AB49AA">
              <w:rPr>
                <w:rFonts w:ascii="Sylfaen" w:hAnsi="Sylfaen"/>
                <w:sz w:val="24"/>
                <w:szCs w:val="24"/>
                <w:lang w:val="ru-RU" w:bidi="ru-RU"/>
              </w:rPr>
              <w:t>1.День</w:t>
            </w:r>
            <w:proofErr w:type="gramEnd"/>
            <w:r w:rsidRPr="00AB49AA">
              <w:rPr>
                <w:rFonts w:ascii="Sylfaen" w:hAnsi="Sylfaen"/>
                <w:sz w:val="24"/>
                <w:szCs w:val="24"/>
                <w:lang w:val="ru-RU" w:bidi="ru-RU"/>
              </w:rPr>
              <w:t>, месяц, год становления реальным бенефициаром</w:t>
            </w:r>
          </w:p>
        </w:tc>
        <w:tc>
          <w:tcPr>
            <w:tcW w:w="6180" w:type="dxa"/>
            <w:vAlign w:val="center"/>
          </w:tcPr>
          <w:p w14:paraId="5B1CDB5D" w14:textId="77777777" w:rsidR="00921898" w:rsidRPr="00AB49AA" w:rsidRDefault="00921898" w:rsidP="00921898">
            <w:pPr>
              <w:jc w:val="both"/>
              <w:rPr>
                <w:rFonts w:ascii="Sylfaen" w:hAnsi="Sylfaen"/>
                <w:sz w:val="24"/>
                <w:szCs w:val="24"/>
                <w:lang w:val="ru-RU" w:bidi="ru-RU"/>
              </w:rPr>
            </w:pPr>
          </w:p>
        </w:tc>
      </w:tr>
      <w:tr w:rsidR="00921898" w:rsidRPr="00910D45" w14:paraId="6CBD0158" w14:textId="77777777" w:rsidTr="00921898">
        <w:tc>
          <w:tcPr>
            <w:tcW w:w="3835" w:type="dxa"/>
            <w:shd w:val="clear" w:color="auto" w:fill="D9E2F3"/>
            <w:vAlign w:val="center"/>
          </w:tcPr>
          <w:p w14:paraId="2A79FEE2"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bidi="ru-RU"/>
              </w:rPr>
              <w:t>4.7.</w:t>
            </w:r>
            <w:proofErr w:type="gramStart"/>
            <w:r w:rsidRPr="00AB49AA">
              <w:rPr>
                <w:rFonts w:ascii="Sylfaen" w:hAnsi="Sylfaen"/>
                <w:sz w:val="24"/>
                <w:szCs w:val="24"/>
                <w:lang w:bidi="ru-RU"/>
              </w:rPr>
              <w:t>2.</w:t>
            </w:r>
            <w:r w:rsidRPr="00AB49AA">
              <w:rPr>
                <w:rFonts w:ascii="Sylfaen" w:hAnsi="Sylfaen"/>
                <w:sz w:val="24"/>
                <w:szCs w:val="24"/>
                <w:lang w:val="ru-RU" w:bidi="ru-RU"/>
              </w:rPr>
              <w:t>Осуществление</w:t>
            </w:r>
            <w:proofErr w:type="gramEnd"/>
            <w:r w:rsidRPr="00AB49AA">
              <w:rPr>
                <w:rFonts w:ascii="Sylfaen" w:hAnsi="Sylfaen"/>
                <w:sz w:val="24"/>
                <w:szCs w:val="24"/>
                <w:lang w:val="ru-RU" w:bidi="ru-RU"/>
              </w:rPr>
              <w:t xml:space="preserve"> контроля</w:t>
            </w:r>
            <w:r w:rsidRPr="00AB49AA">
              <w:rPr>
                <w:rFonts w:ascii="Sylfaen" w:hAnsi="Sylfaen"/>
                <w:sz w:val="24"/>
                <w:szCs w:val="24"/>
                <w:lang w:bidi="ru-RU"/>
              </w:rPr>
              <w:t xml:space="preserve"> </w:t>
            </w:r>
            <w:r w:rsidRPr="00AB49AA">
              <w:rPr>
                <w:rFonts w:ascii="Sylfaen" w:hAnsi="Sylfaen"/>
                <w:sz w:val="24"/>
                <w:szCs w:val="24"/>
                <w:lang w:val="ru-RU" w:bidi="ru-RU"/>
              </w:rPr>
              <w:t>за организацией</w:t>
            </w:r>
          </w:p>
        </w:tc>
        <w:tc>
          <w:tcPr>
            <w:tcW w:w="6180" w:type="dxa"/>
            <w:vAlign w:val="center"/>
          </w:tcPr>
          <w:p w14:paraId="2533FA59"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Отдельно</w:t>
            </w:r>
          </w:p>
          <w:p w14:paraId="5617DE6E"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Совместно с аффилированными лицами</w:t>
            </w:r>
          </w:p>
        </w:tc>
      </w:tr>
      <w:tr w:rsidR="00921898" w:rsidRPr="00AB49AA" w14:paraId="728B9D84" w14:textId="77777777" w:rsidTr="00921898">
        <w:tc>
          <w:tcPr>
            <w:tcW w:w="3835" w:type="dxa"/>
            <w:shd w:val="clear" w:color="auto" w:fill="D9E2F3"/>
            <w:vAlign w:val="center"/>
          </w:tcPr>
          <w:p w14:paraId="29E96F93" w14:textId="77777777" w:rsidR="00921898" w:rsidRPr="00AB49AA" w:rsidRDefault="00921898" w:rsidP="00921898">
            <w:pPr>
              <w:jc w:val="both"/>
              <w:rPr>
                <w:rFonts w:ascii="Sylfaen" w:hAnsi="Sylfaen"/>
                <w:sz w:val="24"/>
                <w:szCs w:val="24"/>
                <w:lang w:val="ru-RU" w:bidi="ru-RU"/>
              </w:rPr>
            </w:pPr>
            <w:r w:rsidRPr="00AB49AA">
              <w:rPr>
                <w:rFonts w:ascii="Sylfaen" w:hAnsi="Sylfaen"/>
                <w:sz w:val="24"/>
                <w:szCs w:val="24"/>
                <w:lang w:val="ru-RU" w:bidi="ru-RU"/>
              </w:rPr>
              <w:t>4.7.</w:t>
            </w:r>
            <w:proofErr w:type="gramStart"/>
            <w:r w:rsidRPr="00AB49AA">
              <w:rPr>
                <w:rFonts w:ascii="Sylfaen" w:hAnsi="Sylfaen"/>
                <w:sz w:val="24"/>
                <w:szCs w:val="24"/>
                <w:lang w:val="ru-RU" w:bidi="ru-RU"/>
              </w:rPr>
              <w:t>3.Реальным</w:t>
            </w:r>
            <w:proofErr w:type="gramEnd"/>
            <w:r w:rsidRPr="00AB49AA">
              <w:rPr>
                <w:rFonts w:ascii="Sylfaen" w:hAnsi="Sylfaen"/>
                <w:sz w:val="24"/>
                <w:szCs w:val="24"/>
                <w:lang w:val="ru-RU" w:bidi="ru-RU"/>
              </w:rPr>
              <w:t xml:space="preserve"> бенефициаром отчетной организации в сфере недропользования является должностное лицо или член его семьи </w:t>
            </w:r>
          </w:p>
        </w:tc>
        <w:tc>
          <w:tcPr>
            <w:tcW w:w="6180" w:type="dxa"/>
            <w:vAlign w:val="center"/>
          </w:tcPr>
          <w:p w14:paraId="7B6A35BD"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Да</w:t>
            </w:r>
          </w:p>
          <w:p w14:paraId="349C7D9C" w14:textId="77777777" w:rsidR="00921898" w:rsidRPr="00AB49AA" w:rsidRDefault="00921898" w:rsidP="00921898">
            <w:pPr>
              <w:jc w:val="both"/>
              <w:rPr>
                <w:rFonts w:ascii="Sylfaen" w:hAnsi="Sylfaen"/>
                <w:sz w:val="24"/>
                <w:szCs w:val="24"/>
                <w:lang w:val="ru-RU" w:bidi="ru-RU"/>
              </w:rPr>
            </w:pPr>
            <w:r w:rsidRPr="00AB49AA">
              <w:rPr>
                <w:rFonts w:ascii="MS Mincho" w:eastAsia="MS Mincho" w:hAnsi="MS Mincho" w:cs="MS Mincho" w:hint="eastAsia"/>
                <w:sz w:val="24"/>
                <w:szCs w:val="24"/>
                <w:lang w:val="ru-RU" w:bidi="ru-RU"/>
              </w:rPr>
              <w:t>☐</w:t>
            </w:r>
            <w:r w:rsidRPr="00AB49AA">
              <w:rPr>
                <w:rFonts w:ascii="Sylfaen" w:hAnsi="Sylfaen"/>
                <w:sz w:val="24"/>
                <w:szCs w:val="24"/>
                <w:lang w:val="ru-RU" w:bidi="ru-RU"/>
              </w:rPr>
              <w:tab/>
              <w:t>Нет</w:t>
            </w:r>
          </w:p>
        </w:tc>
      </w:tr>
    </w:tbl>
    <w:p w14:paraId="7126B49B" w14:textId="77777777" w:rsidR="00921898" w:rsidRPr="00AB49AA" w:rsidRDefault="00921898" w:rsidP="005371DE">
      <w:pPr>
        <w:jc w:val="both"/>
        <w:rPr>
          <w:rFonts w:ascii="Sylfaen" w:hAnsi="Sylfaen"/>
          <w:sz w:val="24"/>
          <w:szCs w:val="24"/>
          <w:lang w:val="ru-RU" w:bidi="ru-RU"/>
        </w:rPr>
      </w:pPr>
    </w:p>
    <w:p w14:paraId="74EB8EA0"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bidi="ru-RU"/>
        </w:rPr>
        <w:t>4.</w:t>
      </w:r>
      <w:proofErr w:type="gramStart"/>
      <w:r w:rsidRPr="00AB49AA">
        <w:rPr>
          <w:rFonts w:ascii="Sylfaen" w:hAnsi="Sylfaen"/>
          <w:sz w:val="24"/>
          <w:szCs w:val="24"/>
          <w:lang w:bidi="ru-RU"/>
        </w:rPr>
        <w:t>8.</w:t>
      </w:r>
      <w:r w:rsidRPr="00AB49AA">
        <w:rPr>
          <w:rFonts w:ascii="Sylfaen" w:hAnsi="Sylfaen"/>
          <w:sz w:val="24"/>
          <w:szCs w:val="24"/>
          <w:lang w:val="ru-RU" w:bidi="ru-RU"/>
        </w:rPr>
        <w:t>Контактные</w:t>
      </w:r>
      <w:proofErr w:type="gramEnd"/>
      <w:r w:rsidRPr="00AB49AA">
        <w:rPr>
          <w:rFonts w:ascii="Sylfaen" w:hAnsi="Sylfaen"/>
          <w:sz w:val="24"/>
          <w:szCs w:val="24"/>
          <w:lang w:val="ru-RU" w:bidi="ru-RU"/>
        </w:rPr>
        <w:t xml:space="preserve">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1A2F" w:rsidRPr="00AB49AA" w14:paraId="2FAD8AEF" w14:textId="77777777" w:rsidTr="00EF0292">
        <w:tc>
          <w:tcPr>
            <w:tcW w:w="2837" w:type="dxa"/>
            <w:shd w:val="clear" w:color="auto" w:fill="D9E2F3"/>
            <w:vAlign w:val="center"/>
          </w:tcPr>
          <w:p w14:paraId="0BCB74C2"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bidi="ru-RU"/>
              </w:rPr>
              <w:t>4.8.1</w:t>
            </w:r>
            <w:proofErr w:type="gramStart"/>
            <w:r w:rsidRPr="00AB49AA">
              <w:rPr>
                <w:rFonts w:ascii="Sylfaen" w:hAnsi="Sylfaen"/>
                <w:sz w:val="24"/>
                <w:szCs w:val="24"/>
                <w:lang w:val="ru-RU" w:bidi="ru-RU"/>
              </w:rPr>
              <w:t>Адрес  электронной</w:t>
            </w:r>
            <w:proofErr w:type="gramEnd"/>
            <w:r w:rsidRPr="00AB49AA">
              <w:rPr>
                <w:rFonts w:ascii="Sylfaen" w:hAnsi="Sylfaen"/>
                <w:sz w:val="24"/>
                <w:szCs w:val="24"/>
                <w:lang w:val="ru-RU" w:bidi="ru-RU"/>
              </w:rPr>
              <w:t xml:space="preserve"> почты</w:t>
            </w:r>
          </w:p>
        </w:tc>
        <w:tc>
          <w:tcPr>
            <w:tcW w:w="6180" w:type="dxa"/>
            <w:vAlign w:val="center"/>
          </w:tcPr>
          <w:p w14:paraId="174AE7DB" w14:textId="77777777" w:rsidR="00D11A2F" w:rsidRPr="00AB49AA" w:rsidRDefault="00D11A2F" w:rsidP="00D11A2F">
            <w:pPr>
              <w:jc w:val="both"/>
              <w:rPr>
                <w:rFonts w:ascii="Sylfaen" w:hAnsi="Sylfaen"/>
                <w:sz w:val="24"/>
                <w:szCs w:val="24"/>
                <w:lang w:val="ru-RU" w:bidi="ru-RU"/>
              </w:rPr>
            </w:pPr>
          </w:p>
        </w:tc>
      </w:tr>
      <w:tr w:rsidR="00D11A2F" w:rsidRPr="00AB49AA" w14:paraId="2786EC92" w14:textId="77777777" w:rsidTr="00EF0292">
        <w:tc>
          <w:tcPr>
            <w:tcW w:w="2837" w:type="dxa"/>
            <w:shd w:val="clear" w:color="auto" w:fill="D9E2F3"/>
            <w:vAlign w:val="center"/>
          </w:tcPr>
          <w:p w14:paraId="2FB7CC84"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bidi="ru-RU"/>
              </w:rPr>
              <w:t>4.8.2</w:t>
            </w:r>
            <w:r w:rsidRPr="00AB49AA">
              <w:rPr>
                <w:rFonts w:ascii="Sylfaen" w:hAnsi="Sylfaen"/>
                <w:sz w:val="24"/>
                <w:szCs w:val="24"/>
                <w:lang w:val="ru-RU" w:bidi="ru-RU"/>
              </w:rPr>
              <w:t>Номер телефона</w:t>
            </w:r>
          </w:p>
        </w:tc>
        <w:tc>
          <w:tcPr>
            <w:tcW w:w="6180" w:type="dxa"/>
            <w:vAlign w:val="center"/>
          </w:tcPr>
          <w:p w14:paraId="392DA7B0" w14:textId="77777777" w:rsidR="00D11A2F" w:rsidRPr="00AB49AA" w:rsidRDefault="00D11A2F" w:rsidP="00D11A2F">
            <w:pPr>
              <w:jc w:val="both"/>
              <w:rPr>
                <w:rFonts w:ascii="Sylfaen" w:hAnsi="Sylfaen"/>
                <w:sz w:val="24"/>
                <w:szCs w:val="24"/>
                <w:lang w:val="ru-RU" w:bidi="ru-RU"/>
              </w:rPr>
            </w:pPr>
          </w:p>
        </w:tc>
      </w:tr>
    </w:tbl>
    <w:p w14:paraId="7E2E6A83" w14:textId="77777777" w:rsidR="00D11A2F" w:rsidRPr="00AB49AA" w:rsidRDefault="00D11A2F" w:rsidP="005371DE">
      <w:pPr>
        <w:jc w:val="both"/>
        <w:rPr>
          <w:rFonts w:ascii="Sylfaen" w:hAnsi="Sylfaen"/>
          <w:sz w:val="24"/>
          <w:szCs w:val="24"/>
          <w:lang w:val="ru-RU" w:bidi="ru-RU"/>
        </w:rPr>
      </w:pPr>
    </w:p>
    <w:p w14:paraId="55B91CBF" w14:textId="77777777" w:rsidR="00D11A2F" w:rsidRPr="00AB49AA" w:rsidRDefault="00D11A2F" w:rsidP="00D11A2F">
      <w:pPr>
        <w:jc w:val="both"/>
        <w:rPr>
          <w:rFonts w:ascii="Sylfaen" w:hAnsi="Sylfaen"/>
          <w:b/>
          <w:sz w:val="24"/>
          <w:szCs w:val="24"/>
          <w:lang w:val="ru-RU" w:bidi="ru-RU"/>
        </w:rPr>
      </w:pPr>
      <w:r w:rsidRPr="00AB49AA">
        <w:rPr>
          <w:rFonts w:ascii="Sylfaen" w:hAnsi="Sylfaen"/>
          <w:sz w:val="24"/>
          <w:szCs w:val="24"/>
          <w:lang w:val="ru-RU" w:bidi="ru-RU"/>
        </w:rPr>
        <w:t>5.</w:t>
      </w:r>
      <w:r w:rsidRPr="00AB49AA">
        <w:rPr>
          <w:rFonts w:ascii="Sylfaen" w:eastAsia="GHEA Grapalat" w:hAnsi="Sylfaen" w:cs="GHEA Grapalat"/>
          <w:b/>
          <w:color w:val="000000"/>
          <w:sz w:val="24"/>
          <w:szCs w:val="24"/>
          <w:lang w:val="ru-RU" w:eastAsia="ru-RU" w:bidi="ru-RU"/>
        </w:rPr>
        <w:t xml:space="preserve"> </w:t>
      </w:r>
      <w:r w:rsidRPr="00AB49AA">
        <w:rPr>
          <w:rFonts w:ascii="Sylfaen" w:hAnsi="Sylfaen"/>
          <w:b/>
          <w:sz w:val="24"/>
          <w:szCs w:val="24"/>
          <w:lang w:val="ru-RU" w:bidi="ru-RU"/>
        </w:rPr>
        <w:t>Промежуточные юридические лица</w:t>
      </w:r>
    </w:p>
    <w:p w14:paraId="3990C0A6"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val="ru-RU" w:bidi="ru-RU"/>
        </w:rPr>
        <w:t>5.</w:t>
      </w:r>
      <w:proofErr w:type="gramStart"/>
      <w:r w:rsidRPr="00AB49AA">
        <w:rPr>
          <w:rFonts w:ascii="Sylfaen" w:hAnsi="Sylfaen"/>
          <w:sz w:val="24"/>
          <w:szCs w:val="24"/>
          <w:lang w:val="ru-RU" w:bidi="ru-RU"/>
        </w:rPr>
        <w:t>1</w:t>
      </w:r>
      <w:r w:rsidRPr="00AB49AA">
        <w:rPr>
          <w:rFonts w:ascii="Sylfaen" w:hAnsi="Sylfaen"/>
          <w:sz w:val="24"/>
          <w:szCs w:val="24"/>
          <w:lang w:bidi="ru-RU"/>
        </w:rPr>
        <w:t>.</w:t>
      </w:r>
      <w:r w:rsidRPr="00AB49AA">
        <w:rPr>
          <w:rFonts w:ascii="Sylfaen" w:hAnsi="Sylfaen"/>
          <w:sz w:val="24"/>
          <w:szCs w:val="24"/>
          <w:lang w:val="ru-RU" w:bidi="ru-RU"/>
        </w:rPr>
        <w:t>Данные</w:t>
      </w:r>
      <w:proofErr w:type="gramEnd"/>
      <w:r w:rsidRPr="00AB49AA">
        <w:rPr>
          <w:rFonts w:ascii="Sylfaen" w:hAnsi="Sylfaen"/>
          <w:sz w:val="24"/>
          <w:szCs w:val="24"/>
          <w:lang w:val="ru-RU" w:bidi="ru-RU"/>
        </w:rPr>
        <w:t xml:space="preserve"> организации</w:t>
      </w:r>
    </w:p>
    <w:tbl>
      <w:tblPr>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7"/>
        <w:gridCol w:w="6180"/>
      </w:tblGrid>
      <w:tr w:rsidR="00D11A2F" w:rsidRPr="00AB49AA" w14:paraId="14FE6FF3" w14:textId="77777777" w:rsidTr="00D11A2F">
        <w:tc>
          <w:tcPr>
            <w:tcW w:w="3407" w:type="dxa"/>
            <w:shd w:val="clear" w:color="auto" w:fill="D9E2F3"/>
            <w:vAlign w:val="center"/>
          </w:tcPr>
          <w:p w14:paraId="013B846A"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5.1.1</w:t>
            </w:r>
            <w:r w:rsidRPr="00AB49AA">
              <w:rPr>
                <w:rFonts w:ascii="Sylfaen" w:hAnsi="Sylfaen"/>
                <w:i/>
                <w:sz w:val="24"/>
                <w:szCs w:val="24"/>
                <w:lang w:val="ru-RU" w:bidi="ru-RU"/>
              </w:rPr>
              <w:t>Наименование</w:t>
            </w:r>
          </w:p>
        </w:tc>
        <w:tc>
          <w:tcPr>
            <w:tcW w:w="6180" w:type="dxa"/>
            <w:vAlign w:val="center"/>
          </w:tcPr>
          <w:p w14:paraId="63537D65" w14:textId="77777777" w:rsidR="00D11A2F" w:rsidRPr="00AB49AA" w:rsidRDefault="00D11A2F" w:rsidP="00D11A2F">
            <w:pPr>
              <w:jc w:val="both"/>
              <w:rPr>
                <w:rFonts w:ascii="Sylfaen" w:hAnsi="Sylfaen"/>
                <w:i/>
                <w:sz w:val="24"/>
                <w:szCs w:val="24"/>
                <w:lang w:val="ru-RU" w:bidi="ru-RU"/>
              </w:rPr>
            </w:pPr>
          </w:p>
        </w:tc>
      </w:tr>
      <w:tr w:rsidR="00D11A2F" w:rsidRPr="00AB49AA" w14:paraId="40144CB7" w14:textId="77777777" w:rsidTr="00D11A2F">
        <w:tc>
          <w:tcPr>
            <w:tcW w:w="3407" w:type="dxa"/>
            <w:shd w:val="clear" w:color="auto" w:fill="D9E2F3"/>
            <w:vAlign w:val="center"/>
          </w:tcPr>
          <w:p w14:paraId="00197D92"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5.1.2</w:t>
            </w:r>
            <w:r w:rsidRPr="00AB49AA">
              <w:rPr>
                <w:rFonts w:ascii="Sylfaen" w:hAnsi="Sylfaen"/>
                <w:i/>
                <w:sz w:val="24"/>
                <w:szCs w:val="24"/>
                <w:lang w:val="ru-RU" w:bidi="ru-RU"/>
              </w:rPr>
              <w:t>Наименование латинскими буквами</w:t>
            </w:r>
          </w:p>
        </w:tc>
        <w:tc>
          <w:tcPr>
            <w:tcW w:w="6180" w:type="dxa"/>
            <w:vAlign w:val="center"/>
          </w:tcPr>
          <w:p w14:paraId="6CF2F7AB" w14:textId="77777777" w:rsidR="00D11A2F" w:rsidRPr="00AB49AA" w:rsidRDefault="00D11A2F" w:rsidP="00D11A2F">
            <w:pPr>
              <w:jc w:val="both"/>
              <w:rPr>
                <w:rFonts w:ascii="Sylfaen" w:hAnsi="Sylfaen"/>
                <w:i/>
                <w:sz w:val="24"/>
                <w:szCs w:val="24"/>
                <w:lang w:val="ru-RU" w:bidi="ru-RU"/>
              </w:rPr>
            </w:pPr>
          </w:p>
        </w:tc>
      </w:tr>
      <w:tr w:rsidR="00D11A2F" w:rsidRPr="00AB49AA" w14:paraId="66CFE090" w14:textId="77777777" w:rsidTr="00D11A2F">
        <w:tc>
          <w:tcPr>
            <w:tcW w:w="3407" w:type="dxa"/>
            <w:shd w:val="clear" w:color="auto" w:fill="D9E2F3"/>
            <w:vAlign w:val="center"/>
          </w:tcPr>
          <w:p w14:paraId="65CFD7D4"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5.1.3</w:t>
            </w:r>
            <w:r w:rsidRPr="00AB49AA">
              <w:rPr>
                <w:rFonts w:ascii="Sylfaen" w:hAnsi="Sylfaen"/>
                <w:i/>
                <w:sz w:val="24"/>
                <w:szCs w:val="24"/>
                <w:lang w:val="ru-RU" w:bidi="ru-RU"/>
              </w:rPr>
              <w:t>Номер государственной регистрации</w:t>
            </w:r>
          </w:p>
        </w:tc>
        <w:tc>
          <w:tcPr>
            <w:tcW w:w="6180" w:type="dxa"/>
            <w:vAlign w:val="center"/>
          </w:tcPr>
          <w:p w14:paraId="7197C790" w14:textId="77777777" w:rsidR="00D11A2F" w:rsidRPr="00AB49AA" w:rsidRDefault="00D11A2F" w:rsidP="00D11A2F">
            <w:pPr>
              <w:jc w:val="both"/>
              <w:rPr>
                <w:rFonts w:ascii="Sylfaen" w:hAnsi="Sylfaen"/>
                <w:i/>
                <w:sz w:val="24"/>
                <w:szCs w:val="24"/>
                <w:lang w:val="ru-RU" w:bidi="ru-RU"/>
              </w:rPr>
            </w:pPr>
          </w:p>
        </w:tc>
      </w:tr>
      <w:tr w:rsidR="00D11A2F" w:rsidRPr="00AB49AA" w14:paraId="451A85E8" w14:textId="77777777" w:rsidTr="00D11A2F">
        <w:tc>
          <w:tcPr>
            <w:tcW w:w="3407" w:type="dxa"/>
            <w:shd w:val="clear" w:color="auto" w:fill="D9E2F3"/>
            <w:vAlign w:val="center"/>
          </w:tcPr>
          <w:p w14:paraId="4FE6DAE4"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5.1.4</w:t>
            </w:r>
            <w:r w:rsidRPr="00AB49AA">
              <w:rPr>
                <w:rFonts w:ascii="Sylfaen" w:hAnsi="Sylfaen"/>
                <w:i/>
                <w:sz w:val="24"/>
                <w:szCs w:val="24"/>
                <w:lang w:val="ru-RU" w:bidi="ru-RU"/>
              </w:rPr>
              <w:t>День, месяц, год регистрации</w:t>
            </w:r>
          </w:p>
        </w:tc>
        <w:tc>
          <w:tcPr>
            <w:tcW w:w="6180" w:type="dxa"/>
            <w:vAlign w:val="center"/>
          </w:tcPr>
          <w:p w14:paraId="666829DA" w14:textId="77777777" w:rsidR="00D11A2F" w:rsidRPr="00AB49AA" w:rsidRDefault="00D11A2F" w:rsidP="00D11A2F">
            <w:pPr>
              <w:jc w:val="both"/>
              <w:rPr>
                <w:rFonts w:ascii="Sylfaen" w:hAnsi="Sylfaen"/>
                <w:i/>
                <w:sz w:val="24"/>
                <w:szCs w:val="24"/>
                <w:lang w:val="ru-RU" w:bidi="ru-RU"/>
              </w:rPr>
            </w:pPr>
          </w:p>
        </w:tc>
      </w:tr>
      <w:tr w:rsidR="00D11A2F" w:rsidRPr="00AB49AA" w14:paraId="6ED7E134" w14:textId="77777777" w:rsidTr="00D11A2F">
        <w:tc>
          <w:tcPr>
            <w:tcW w:w="3407" w:type="dxa"/>
            <w:shd w:val="clear" w:color="auto" w:fill="D9E2F3"/>
            <w:vAlign w:val="center"/>
          </w:tcPr>
          <w:p w14:paraId="258FFCD6"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5.1.5</w:t>
            </w:r>
            <w:r w:rsidRPr="00AB49AA">
              <w:rPr>
                <w:rFonts w:ascii="Sylfaen" w:hAnsi="Sylfaen"/>
                <w:i/>
                <w:sz w:val="24"/>
                <w:szCs w:val="24"/>
                <w:lang w:val="ru-RU" w:bidi="ru-RU"/>
              </w:rPr>
              <w:t>Адрес регистрации</w:t>
            </w:r>
          </w:p>
        </w:tc>
        <w:tc>
          <w:tcPr>
            <w:tcW w:w="6180" w:type="dxa"/>
            <w:vAlign w:val="center"/>
          </w:tcPr>
          <w:p w14:paraId="1FE35245" w14:textId="77777777" w:rsidR="00D11A2F" w:rsidRPr="00AB49AA" w:rsidRDefault="00D11A2F" w:rsidP="00D11A2F">
            <w:pPr>
              <w:jc w:val="both"/>
              <w:rPr>
                <w:rFonts w:ascii="Sylfaen" w:hAnsi="Sylfaen"/>
                <w:i/>
                <w:sz w:val="24"/>
                <w:szCs w:val="24"/>
                <w:lang w:val="ru-RU" w:bidi="ru-RU"/>
              </w:rPr>
            </w:pPr>
          </w:p>
        </w:tc>
      </w:tr>
      <w:tr w:rsidR="00D11A2F" w:rsidRPr="00AB49AA" w14:paraId="7E65CC86" w14:textId="77777777" w:rsidTr="00D11A2F">
        <w:tc>
          <w:tcPr>
            <w:tcW w:w="3407" w:type="dxa"/>
            <w:shd w:val="clear" w:color="auto" w:fill="D9E2F3"/>
            <w:vAlign w:val="center"/>
          </w:tcPr>
          <w:p w14:paraId="6AE7744F"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bidi="ru-RU"/>
              </w:rPr>
              <w:t>5.1.6</w:t>
            </w:r>
            <w:r w:rsidRPr="00AB49AA">
              <w:rPr>
                <w:rFonts w:ascii="Sylfaen" w:hAnsi="Sylfaen"/>
                <w:i/>
                <w:sz w:val="24"/>
                <w:szCs w:val="24"/>
                <w:lang w:val="ru-RU" w:bidi="ru-RU"/>
              </w:rPr>
              <w:t>Государство регистрации</w:t>
            </w:r>
          </w:p>
        </w:tc>
        <w:tc>
          <w:tcPr>
            <w:tcW w:w="6180" w:type="dxa"/>
            <w:vAlign w:val="center"/>
          </w:tcPr>
          <w:p w14:paraId="4C65F49B" w14:textId="77777777" w:rsidR="00D11A2F" w:rsidRPr="00AB49AA" w:rsidRDefault="00D11A2F" w:rsidP="00D11A2F">
            <w:pPr>
              <w:jc w:val="both"/>
              <w:rPr>
                <w:rFonts w:ascii="Sylfaen" w:hAnsi="Sylfaen"/>
                <w:i/>
                <w:sz w:val="24"/>
                <w:szCs w:val="24"/>
                <w:lang w:val="ru-RU" w:bidi="ru-RU"/>
              </w:rPr>
            </w:pPr>
          </w:p>
        </w:tc>
      </w:tr>
      <w:tr w:rsidR="00D11A2F" w:rsidRPr="00910D45" w14:paraId="56747B3C" w14:textId="77777777" w:rsidTr="00D11A2F">
        <w:tc>
          <w:tcPr>
            <w:tcW w:w="3407" w:type="dxa"/>
            <w:shd w:val="clear" w:color="auto" w:fill="D9E2F3"/>
            <w:vAlign w:val="center"/>
          </w:tcPr>
          <w:p w14:paraId="2264384D" w14:textId="77777777" w:rsidR="00D11A2F" w:rsidRPr="00AB49AA" w:rsidRDefault="00D11A2F" w:rsidP="00D11A2F">
            <w:pPr>
              <w:jc w:val="both"/>
              <w:rPr>
                <w:rFonts w:ascii="Sylfaen" w:hAnsi="Sylfaen"/>
                <w:i/>
                <w:sz w:val="24"/>
                <w:szCs w:val="24"/>
                <w:lang w:val="ru-RU" w:bidi="ru-RU"/>
              </w:rPr>
            </w:pPr>
            <w:r w:rsidRPr="00AB49AA">
              <w:rPr>
                <w:rFonts w:ascii="Sylfaen" w:hAnsi="Sylfaen"/>
                <w:i/>
                <w:sz w:val="24"/>
                <w:szCs w:val="24"/>
                <w:lang w:val="ru-RU" w:bidi="ru-RU"/>
              </w:rPr>
              <w:t>5.1.7Имя и фамилия руководителя исполнительного органа</w:t>
            </w:r>
          </w:p>
        </w:tc>
        <w:tc>
          <w:tcPr>
            <w:tcW w:w="6180" w:type="dxa"/>
            <w:vAlign w:val="center"/>
          </w:tcPr>
          <w:p w14:paraId="79D0B31E" w14:textId="77777777" w:rsidR="00D11A2F" w:rsidRPr="00AB49AA" w:rsidRDefault="00D11A2F" w:rsidP="00D11A2F">
            <w:pPr>
              <w:jc w:val="both"/>
              <w:rPr>
                <w:rFonts w:ascii="Sylfaen" w:hAnsi="Sylfaen"/>
                <w:i/>
                <w:sz w:val="24"/>
                <w:szCs w:val="24"/>
                <w:lang w:val="ru-RU" w:bidi="ru-RU"/>
              </w:rPr>
            </w:pPr>
          </w:p>
        </w:tc>
      </w:tr>
    </w:tbl>
    <w:p w14:paraId="4DA89805" w14:textId="77777777" w:rsidR="00D11A2F" w:rsidRPr="00AB49AA" w:rsidRDefault="00D11A2F" w:rsidP="00D11A2F">
      <w:pPr>
        <w:jc w:val="both"/>
        <w:rPr>
          <w:rFonts w:ascii="Sylfaen" w:hAnsi="Sylfaen"/>
          <w:i/>
          <w:sz w:val="24"/>
          <w:szCs w:val="24"/>
          <w:lang w:val="ru-RU" w:bidi="ru-RU"/>
        </w:rPr>
      </w:pPr>
    </w:p>
    <w:p w14:paraId="57DCCEE2"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bidi="ru-RU"/>
        </w:rPr>
        <w:t>5.</w:t>
      </w:r>
      <w:proofErr w:type="gramStart"/>
      <w:r w:rsidRPr="00AB49AA">
        <w:rPr>
          <w:rFonts w:ascii="Sylfaen" w:hAnsi="Sylfaen"/>
          <w:sz w:val="24"/>
          <w:szCs w:val="24"/>
          <w:lang w:bidi="ru-RU"/>
        </w:rPr>
        <w:t>2.</w:t>
      </w:r>
      <w:r w:rsidRPr="00AB49AA">
        <w:rPr>
          <w:rFonts w:ascii="Sylfaen" w:hAnsi="Sylfaen"/>
          <w:sz w:val="24"/>
          <w:szCs w:val="24"/>
          <w:lang w:val="ru-RU" w:bidi="ru-RU"/>
        </w:rPr>
        <w:t>Данные</w:t>
      </w:r>
      <w:proofErr w:type="gramEnd"/>
      <w:r w:rsidRPr="00AB49AA">
        <w:rPr>
          <w:rFonts w:ascii="Sylfaen" w:hAnsi="Sylfaen"/>
          <w:sz w:val="24"/>
          <w:szCs w:val="24"/>
          <w:lang w:val="ru-RU" w:bidi="ru-RU"/>
        </w:rPr>
        <w:t xml:space="preserve">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1A2F" w:rsidRPr="00910D45" w14:paraId="44B8FC61" w14:textId="77777777" w:rsidTr="00EF0292">
        <w:trPr>
          <w:trHeight w:val="853"/>
        </w:trPr>
        <w:tc>
          <w:tcPr>
            <w:tcW w:w="2835" w:type="dxa"/>
            <w:vMerge w:val="restart"/>
            <w:shd w:val="clear" w:color="auto" w:fill="D9E2F3"/>
            <w:vAlign w:val="center"/>
          </w:tcPr>
          <w:p w14:paraId="4CF9907D"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val="ru-RU" w:bidi="ru-RU"/>
              </w:rPr>
              <w:t>5.2.1Имя и фамилия реального бенефициара (бенефициаров), для которого организация является промежуточным юридическим лицом</w:t>
            </w:r>
          </w:p>
        </w:tc>
        <w:tc>
          <w:tcPr>
            <w:tcW w:w="6180" w:type="dxa"/>
          </w:tcPr>
          <w:p w14:paraId="1D28E3D4" w14:textId="77777777" w:rsidR="00D11A2F" w:rsidRPr="00AB49AA" w:rsidRDefault="00D11A2F" w:rsidP="00D11A2F">
            <w:pPr>
              <w:jc w:val="both"/>
              <w:rPr>
                <w:rFonts w:ascii="Sylfaen" w:hAnsi="Sylfaen"/>
                <w:sz w:val="24"/>
                <w:szCs w:val="24"/>
                <w:lang w:val="ru-RU" w:bidi="ru-RU"/>
              </w:rPr>
            </w:pPr>
          </w:p>
        </w:tc>
      </w:tr>
      <w:tr w:rsidR="00D11A2F" w:rsidRPr="00910D45" w14:paraId="2D043BF0" w14:textId="77777777" w:rsidTr="00EF0292">
        <w:trPr>
          <w:trHeight w:val="850"/>
        </w:trPr>
        <w:tc>
          <w:tcPr>
            <w:tcW w:w="2835" w:type="dxa"/>
            <w:vMerge/>
            <w:shd w:val="clear" w:color="auto" w:fill="D9E2F3"/>
            <w:vAlign w:val="center"/>
          </w:tcPr>
          <w:p w14:paraId="07B6F034" w14:textId="77777777" w:rsidR="00D11A2F" w:rsidRPr="00AB49AA" w:rsidRDefault="00D11A2F" w:rsidP="00D11A2F">
            <w:pPr>
              <w:numPr>
                <w:ilvl w:val="2"/>
                <w:numId w:val="4"/>
              </w:numPr>
              <w:jc w:val="both"/>
              <w:rPr>
                <w:rFonts w:ascii="Sylfaen" w:hAnsi="Sylfaen"/>
                <w:sz w:val="24"/>
                <w:szCs w:val="24"/>
                <w:lang w:val="ru-RU" w:bidi="ru-RU"/>
              </w:rPr>
            </w:pPr>
          </w:p>
        </w:tc>
        <w:tc>
          <w:tcPr>
            <w:tcW w:w="6180" w:type="dxa"/>
          </w:tcPr>
          <w:p w14:paraId="1029C200" w14:textId="77777777" w:rsidR="00D11A2F" w:rsidRPr="00AB49AA" w:rsidRDefault="00D11A2F" w:rsidP="00D11A2F">
            <w:pPr>
              <w:jc w:val="both"/>
              <w:rPr>
                <w:rFonts w:ascii="Sylfaen" w:hAnsi="Sylfaen"/>
                <w:sz w:val="24"/>
                <w:szCs w:val="24"/>
                <w:lang w:val="ru-RU" w:bidi="ru-RU"/>
              </w:rPr>
            </w:pPr>
          </w:p>
        </w:tc>
      </w:tr>
      <w:tr w:rsidR="00D11A2F" w:rsidRPr="00910D45" w14:paraId="2ADFE61E" w14:textId="77777777" w:rsidTr="00EF0292">
        <w:trPr>
          <w:trHeight w:val="850"/>
        </w:trPr>
        <w:tc>
          <w:tcPr>
            <w:tcW w:w="2835" w:type="dxa"/>
            <w:vMerge/>
            <w:shd w:val="clear" w:color="auto" w:fill="D9E2F3"/>
            <w:vAlign w:val="center"/>
          </w:tcPr>
          <w:p w14:paraId="167C3A09" w14:textId="77777777" w:rsidR="00D11A2F" w:rsidRPr="00AB49AA" w:rsidRDefault="00D11A2F" w:rsidP="00D11A2F">
            <w:pPr>
              <w:numPr>
                <w:ilvl w:val="2"/>
                <w:numId w:val="4"/>
              </w:numPr>
              <w:jc w:val="both"/>
              <w:rPr>
                <w:rFonts w:ascii="Sylfaen" w:hAnsi="Sylfaen"/>
                <w:sz w:val="24"/>
                <w:szCs w:val="24"/>
                <w:lang w:val="ru-RU" w:bidi="ru-RU"/>
              </w:rPr>
            </w:pPr>
          </w:p>
        </w:tc>
        <w:tc>
          <w:tcPr>
            <w:tcW w:w="6180" w:type="dxa"/>
          </w:tcPr>
          <w:p w14:paraId="36CB2890" w14:textId="77777777" w:rsidR="00D11A2F" w:rsidRPr="00AB49AA" w:rsidRDefault="00D11A2F" w:rsidP="00D11A2F">
            <w:pPr>
              <w:jc w:val="both"/>
              <w:rPr>
                <w:rFonts w:ascii="Sylfaen" w:hAnsi="Sylfaen"/>
                <w:sz w:val="24"/>
                <w:szCs w:val="24"/>
                <w:lang w:val="ru-RU" w:bidi="ru-RU"/>
              </w:rPr>
            </w:pPr>
          </w:p>
        </w:tc>
      </w:tr>
      <w:tr w:rsidR="00D11A2F" w:rsidRPr="00910D45" w14:paraId="193576F9" w14:textId="77777777" w:rsidTr="00EF0292">
        <w:trPr>
          <w:trHeight w:val="850"/>
        </w:trPr>
        <w:tc>
          <w:tcPr>
            <w:tcW w:w="2835" w:type="dxa"/>
            <w:vMerge/>
            <w:shd w:val="clear" w:color="auto" w:fill="D9E2F3"/>
            <w:vAlign w:val="center"/>
          </w:tcPr>
          <w:p w14:paraId="6A8BE383" w14:textId="77777777" w:rsidR="00D11A2F" w:rsidRPr="00AB49AA" w:rsidRDefault="00D11A2F" w:rsidP="00D11A2F">
            <w:pPr>
              <w:numPr>
                <w:ilvl w:val="2"/>
                <w:numId w:val="4"/>
              </w:numPr>
              <w:jc w:val="both"/>
              <w:rPr>
                <w:rFonts w:ascii="Sylfaen" w:hAnsi="Sylfaen"/>
                <w:sz w:val="24"/>
                <w:szCs w:val="24"/>
                <w:lang w:val="ru-RU" w:bidi="ru-RU"/>
              </w:rPr>
            </w:pPr>
          </w:p>
        </w:tc>
        <w:tc>
          <w:tcPr>
            <w:tcW w:w="6180" w:type="dxa"/>
          </w:tcPr>
          <w:p w14:paraId="13A417E5" w14:textId="77777777" w:rsidR="00D11A2F" w:rsidRPr="00AB49AA" w:rsidRDefault="00D11A2F" w:rsidP="00D11A2F">
            <w:pPr>
              <w:jc w:val="both"/>
              <w:rPr>
                <w:rFonts w:ascii="Sylfaen" w:hAnsi="Sylfaen"/>
                <w:sz w:val="24"/>
                <w:szCs w:val="24"/>
                <w:lang w:val="ru-RU" w:bidi="ru-RU"/>
              </w:rPr>
            </w:pPr>
          </w:p>
        </w:tc>
      </w:tr>
      <w:tr w:rsidR="00D11A2F" w:rsidRPr="00910D45" w14:paraId="669C2100" w14:textId="77777777" w:rsidTr="00EF0292">
        <w:trPr>
          <w:trHeight w:val="850"/>
        </w:trPr>
        <w:tc>
          <w:tcPr>
            <w:tcW w:w="2835" w:type="dxa"/>
            <w:vMerge/>
            <w:shd w:val="clear" w:color="auto" w:fill="D9E2F3"/>
            <w:vAlign w:val="center"/>
          </w:tcPr>
          <w:p w14:paraId="3321EC93" w14:textId="77777777" w:rsidR="00D11A2F" w:rsidRPr="00AB49AA" w:rsidRDefault="00D11A2F" w:rsidP="00D11A2F">
            <w:pPr>
              <w:numPr>
                <w:ilvl w:val="2"/>
                <w:numId w:val="4"/>
              </w:numPr>
              <w:jc w:val="both"/>
              <w:rPr>
                <w:rFonts w:ascii="Sylfaen" w:hAnsi="Sylfaen"/>
                <w:sz w:val="24"/>
                <w:szCs w:val="24"/>
                <w:lang w:val="ru-RU" w:bidi="ru-RU"/>
              </w:rPr>
            </w:pPr>
          </w:p>
        </w:tc>
        <w:tc>
          <w:tcPr>
            <w:tcW w:w="6180" w:type="dxa"/>
          </w:tcPr>
          <w:p w14:paraId="377D8D22" w14:textId="77777777" w:rsidR="00D11A2F" w:rsidRPr="00AB49AA" w:rsidRDefault="00D11A2F" w:rsidP="00D11A2F">
            <w:pPr>
              <w:jc w:val="both"/>
              <w:rPr>
                <w:rFonts w:ascii="Sylfaen" w:hAnsi="Sylfaen"/>
                <w:sz w:val="24"/>
                <w:szCs w:val="24"/>
                <w:lang w:val="ru-RU" w:bidi="ru-RU"/>
              </w:rPr>
            </w:pPr>
          </w:p>
        </w:tc>
      </w:tr>
    </w:tbl>
    <w:p w14:paraId="0EAADA10" w14:textId="77777777" w:rsidR="00D11A2F" w:rsidRPr="00AB49AA" w:rsidRDefault="00D11A2F" w:rsidP="005371DE">
      <w:pPr>
        <w:jc w:val="both"/>
        <w:rPr>
          <w:rFonts w:ascii="Sylfaen" w:hAnsi="Sylfaen"/>
          <w:sz w:val="24"/>
          <w:szCs w:val="24"/>
          <w:lang w:val="ru-RU" w:bidi="ru-RU"/>
        </w:rPr>
      </w:pPr>
    </w:p>
    <w:p w14:paraId="4B7C6237"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val="ru-RU" w:bidi="ru-RU"/>
        </w:rPr>
        <w:t>5.</w:t>
      </w:r>
      <w:proofErr w:type="gramStart"/>
      <w:r w:rsidRPr="00AB49AA">
        <w:rPr>
          <w:rFonts w:ascii="Sylfaen" w:hAnsi="Sylfaen"/>
          <w:sz w:val="24"/>
          <w:szCs w:val="24"/>
          <w:lang w:val="ru-RU" w:bidi="ru-RU"/>
        </w:rPr>
        <w:t>3.Данные</w:t>
      </w:r>
      <w:proofErr w:type="gramEnd"/>
      <w:r w:rsidRPr="00AB49AA">
        <w:rPr>
          <w:rFonts w:ascii="Sylfaen" w:hAnsi="Sylfaen"/>
          <w:sz w:val="24"/>
          <w:szCs w:val="24"/>
          <w:lang w:val="ru-RU" w:bidi="ru-RU"/>
        </w:rPr>
        <w:t xml:space="preserve">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618"/>
      </w:tblGrid>
      <w:tr w:rsidR="00D11A2F" w:rsidRPr="00AB49AA" w14:paraId="61A2622A" w14:textId="77777777" w:rsidTr="00D11A2F">
        <w:tc>
          <w:tcPr>
            <w:tcW w:w="3397" w:type="dxa"/>
            <w:shd w:val="clear" w:color="auto" w:fill="D9E2F3"/>
            <w:vAlign w:val="center"/>
          </w:tcPr>
          <w:p w14:paraId="7DD0BFFA" w14:textId="77777777" w:rsidR="00D11A2F" w:rsidRPr="00AB49AA" w:rsidRDefault="00D11A2F" w:rsidP="00D11A2F">
            <w:pPr>
              <w:jc w:val="both"/>
              <w:rPr>
                <w:rFonts w:ascii="Sylfaen" w:hAnsi="Sylfaen"/>
                <w:sz w:val="24"/>
                <w:szCs w:val="24"/>
                <w:lang w:val="ru-RU" w:bidi="ru-RU"/>
              </w:rPr>
            </w:pPr>
            <w:r w:rsidRPr="00AB49AA">
              <w:rPr>
                <w:rFonts w:ascii="Sylfaen" w:hAnsi="Sylfaen"/>
                <w:sz w:val="24"/>
                <w:szCs w:val="24"/>
                <w:lang w:bidi="ru-RU"/>
              </w:rPr>
              <w:t>5.3.1</w:t>
            </w:r>
            <w:r w:rsidRPr="00AB49AA">
              <w:rPr>
                <w:rFonts w:ascii="Sylfaen" w:hAnsi="Sylfaen"/>
                <w:sz w:val="24"/>
                <w:szCs w:val="24"/>
                <w:lang w:val="ru-RU" w:bidi="ru-RU"/>
              </w:rPr>
              <w:t>Наименование фондовой биржи</w:t>
            </w:r>
          </w:p>
        </w:tc>
        <w:tc>
          <w:tcPr>
            <w:tcW w:w="5618" w:type="dxa"/>
            <w:vAlign w:val="center"/>
          </w:tcPr>
          <w:p w14:paraId="4C61DE85" w14:textId="77777777" w:rsidR="00D11A2F" w:rsidRPr="00AB49AA" w:rsidRDefault="00D11A2F" w:rsidP="00D11A2F">
            <w:pPr>
              <w:jc w:val="both"/>
              <w:rPr>
                <w:rFonts w:ascii="Sylfaen" w:hAnsi="Sylfaen"/>
                <w:sz w:val="24"/>
                <w:szCs w:val="24"/>
                <w:lang w:val="ru-RU" w:bidi="ru-RU"/>
              </w:rPr>
            </w:pPr>
          </w:p>
        </w:tc>
      </w:tr>
      <w:tr w:rsidR="00D11A2F" w:rsidRPr="00910D45" w14:paraId="3FAE81F0" w14:textId="77777777" w:rsidTr="00D11A2F">
        <w:tc>
          <w:tcPr>
            <w:tcW w:w="3397" w:type="dxa"/>
            <w:shd w:val="clear" w:color="auto" w:fill="D9E2F3"/>
            <w:vAlign w:val="center"/>
          </w:tcPr>
          <w:p w14:paraId="2D9CDAE6" w14:textId="77777777" w:rsidR="00D11A2F" w:rsidRPr="00AB49AA" w:rsidRDefault="00D11A2F" w:rsidP="00576971">
            <w:pPr>
              <w:pStyle w:val="a6"/>
              <w:numPr>
                <w:ilvl w:val="2"/>
                <w:numId w:val="15"/>
              </w:numPr>
              <w:jc w:val="both"/>
              <w:rPr>
                <w:rFonts w:ascii="Sylfaen" w:hAnsi="Sylfaen"/>
                <w:sz w:val="24"/>
                <w:szCs w:val="24"/>
                <w:lang w:val="ru-RU" w:bidi="ru-RU"/>
              </w:rPr>
            </w:pPr>
            <w:r w:rsidRPr="00AB49AA">
              <w:rPr>
                <w:rFonts w:ascii="Sylfaen" w:hAnsi="Sylfaen"/>
                <w:sz w:val="24"/>
                <w:szCs w:val="24"/>
                <w:lang w:val="ru-RU" w:bidi="ru-RU"/>
              </w:rPr>
              <w:t xml:space="preserve">Ссылка на документы, наличествующие на </w:t>
            </w:r>
            <w:r w:rsidRPr="00AB49AA">
              <w:rPr>
                <w:rFonts w:ascii="Sylfaen" w:hAnsi="Sylfaen"/>
                <w:sz w:val="24"/>
                <w:szCs w:val="24"/>
                <w:lang w:val="ru-RU" w:bidi="ru-RU"/>
              </w:rPr>
              <w:lastRenderedPageBreak/>
              <w:t>бирже</w:t>
            </w:r>
          </w:p>
        </w:tc>
        <w:tc>
          <w:tcPr>
            <w:tcW w:w="5618" w:type="dxa"/>
            <w:vAlign w:val="center"/>
          </w:tcPr>
          <w:p w14:paraId="758663C5" w14:textId="77777777" w:rsidR="00D11A2F" w:rsidRPr="00AB49AA" w:rsidRDefault="00D11A2F" w:rsidP="00D11A2F">
            <w:pPr>
              <w:jc w:val="both"/>
              <w:rPr>
                <w:rFonts w:ascii="Sylfaen" w:hAnsi="Sylfaen"/>
                <w:sz w:val="24"/>
                <w:szCs w:val="24"/>
                <w:lang w:val="ru-RU" w:bidi="ru-RU"/>
              </w:rPr>
            </w:pPr>
          </w:p>
        </w:tc>
      </w:tr>
    </w:tbl>
    <w:p w14:paraId="24BBBA51" w14:textId="77777777" w:rsidR="00D11A2F" w:rsidRPr="00AB49AA" w:rsidRDefault="00D11A2F" w:rsidP="005371DE">
      <w:pPr>
        <w:jc w:val="both"/>
        <w:rPr>
          <w:rFonts w:ascii="Sylfaen" w:hAnsi="Sylfaen"/>
          <w:sz w:val="24"/>
          <w:szCs w:val="24"/>
          <w:lang w:val="ru-RU" w:bidi="ru-RU"/>
        </w:rPr>
      </w:pPr>
    </w:p>
    <w:p w14:paraId="50E77F01" w14:textId="77777777" w:rsidR="00DE2E90" w:rsidRPr="00AB49AA" w:rsidRDefault="00DE2E90" w:rsidP="00DE2E90">
      <w:pPr>
        <w:jc w:val="both"/>
        <w:rPr>
          <w:rFonts w:ascii="Sylfaen" w:hAnsi="Sylfaen"/>
          <w:i/>
          <w:sz w:val="24"/>
          <w:szCs w:val="24"/>
          <w:lang w:val="ru-RU" w:bidi="ru-RU"/>
        </w:rPr>
      </w:pPr>
    </w:p>
    <w:p w14:paraId="5C003170" w14:textId="77777777" w:rsidR="00DE2E90" w:rsidRPr="00AB49AA" w:rsidRDefault="00DE2E90" w:rsidP="00DE2E90">
      <w:pPr>
        <w:jc w:val="both"/>
        <w:rPr>
          <w:rFonts w:ascii="Sylfaen" w:hAnsi="Sylfaen"/>
          <w:b/>
          <w:sz w:val="24"/>
          <w:szCs w:val="24"/>
          <w:lang w:val="ru-RU" w:bidi="ru-RU"/>
        </w:rPr>
      </w:pPr>
      <w:r w:rsidRPr="00AB49AA">
        <w:rPr>
          <w:rFonts w:ascii="Sylfaen" w:hAnsi="Sylfaen"/>
          <w:b/>
          <w:sz w:val="24"/>
          <w:szCs w:val="24"/>
          <w:lang w:bidi="ru-RU"/>
        </w:rPr>
        <w:t>6.</w:t>
      </w:r>
      <w:r w:rsidRPr="00AB49AA">
        <w:rPr>
          <w:rFonts w:ascii="Sylfaen" w:hAnsi="Sylfaen"/>
          <w:b/>
          <w:sz w:val="24"/>
          <w:szCs w:val="24"/>
          <w:lang w:val="ru-RU" w:bidi="ru-RU"/>
        </w:rPr>
        <w:t>Дополнительные примечания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DE2E90" w:rsidRPr="00910D45" w14:paraId="4BFC2BED" w14:textId="77777777" w:rsidTr="00EF0292">
        <w:tc>
          <w:tcPr>
            <w:tcW w:w="9016" w:type="dxa"/>
            <w:shd w:val="clear" w:color="auto" w:fill="DBE5F1"/>
          </w:tcPr>
          <w:p w14:paraId="0E757AFE" w14:textId="77777777" w:rsidR="00DE2E90" w:rsidRPr="00AB49AA" w:rsidRDefault="00DE2E90" w:rsidP="00DE2E90">
            <w:pPr>
              <w:jc w:val="both"/>
              <w:rPr>
                <w:rFonts w:ascii="Sylfaen" w:hAnsi="Sylfaen"/>
                <w:i/>
                <w:sz w:val="24"/>
                <w:szCs w:val="24"/>
                <w:lang w:val="ru-RU" w:bidi="ru-RU"/>
              </w:rPr>
            </w:pPr>
            <w:r w:rsidRPr="00AB49AA">
              <w:rPr>
                <w:rFonts w:ascii="Sylfaen" w:hAnsi="Sylfaen"/>
                <w:i/>
                <w:sz w:val="24"/>
                <w:szCs w:val="24"/>
                <w:lang w:val="ru-RU" w:bidi="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DE2E90" w:rsidRPr="00910D45" w14:paraId="167AD043" w14:textId="77777777" w:rsidTr="00EF0292">
        <w:trPr>
          <w:trHeight w:val="1790"/>
        </w:trPr>
        <w:tc>
          <w:tcPr>
            <w:tcW w:w="9016" w:type="dxa"/>
            <w:shd w:val="clear" w:color="auto" w:fill="auto"/>
          </w:tcPr>
          <w:p w14:paraId="242E1225" w14:textId="77777777" w:rsidR="00DE2E90" w:rsidRPr="00AB49AA" w:rsidRDefault="00DE2E90" w:rsidP="00DE2E90">
            <w:pPr>
              <w:jc w:val="both"/>
              <w:rPr>
                <w:rFonts w:ascii="Sylfaen" w:hAnsi="Sylfaen"/>
                <w:b/>
                <w:sz w:val="24"/>
                <w:szCs w:val="24"/>
                <w:lang w:val="ru-RU" w:bidi="ru-RU"/>
              </w:rPr>
            </w:pPr>
          </w:p>
        </w:tc>
      </w:tr>
    </w:tbl>
    <w:p w14:paraId="00946460" w14:textId="77777777" w:rsidR="00DE2E90" w:rsidRPr="00AB49AA" w:rsidRDefault="00DE2E90" w:rsidP="005371DE">
      <w:pPr>
        <w:jc w:val="both"/>
        <w:rPr>
          <w:rFonts w:ascii="Sylfaen" w:hAnsi="Sylfaen"/>
          <w:sz w:val="24"/>
          <w:szCs w:val="24"/>
          <w:lang w:val="ru-RU" w:bidi="ru-RU"/>
        </w:rPr>
      </w:pPr>
    </w:p>
    <w:p w14:paraId="57DB55AB" w14:textId="77777777" w:rsidR="004E2C8F" w:rsidRPr="00AB49AA" w:rsidRDefault="004E2C8F" w:rsidP="005371DE">
      <w:pPr>
        <w:jc w:val="both"/>
        <w:rPr>
          <w:rFonts w:ascii="Sylfaen" w:hAnsi="Sylfaen"/>
          <w:sz w:val="24"/>
          <w:szCs w:val="24"/>
          <w:lang w:val="ru-RU" w:bidi="ru-RU"/>
        </w:rPr>
      </w:pPr>
    </w:p>
    <w:p w14:paraId="14727411" w14:textId="77777777" w:rsidR="004E2C8F" w:rsidRPr="00AB49AA" w:rsidRDefault="004E2C8F" w:rsidP="005371DE">
      <w:pPr>
        <w:jc w:val="both"/>
        <w:rPr>
          <w:rFonts w:ascii="Sylfaen" w:hAnsi="Sylfaen"/>
          <w:sz w:val="24"/>
          <w:szCs w:val="24"/>
          <w:lang w:val="ru-RU" w:bidi="ru-RU"/>
        </w:rPr>
      </w:pPr>
    </w:p>
    <w:p w14:paraId="05DB612F" w14:textId="77777777" w:rsidR="004E2C8F" w:rsidRPr="00AB49AA" w:rsidRDefault="004E2C8F" w:rsidP="005371DE">
      <w:pPr>
        <w:jc w:val="both"/>
        <w:rPr>
          <w:rFonts w:ascii="Sylfaen" w:hAnsi="Sylfaen"/>
          <w:sz w:val="24"/>
          <w:szCs w:val="24"/>
          <w:lang w:val="ru-RU" w:bidi="ru-RU"/>
        </w:rPr>
      </w:pPr>
    </w:p>
    <w:p w14:paraId="4C2BF39B" w14:textId="77777777" w:rsidR="004E2C8F" w:rsidRPr="00AB49AA" w:rsidRDefault="004E2C8F" w:rsidP="005371DE">
      <w:pPr>
        <w:jc w:val="both"/>
        <w:rPr>
          <w:rFonts w:ascii="Sylfaen" w:hAnsi="Sylfaen"/>
          <w:sz w:val="24"/>
          <w:szCs w:val="24"/>
          <w:lang w:val="ru-RU" w:bidi="ru-RU"/>
        </w:rPr>
      </w:pPr>
    </w:p>
    <w:p w14:paraId="4D2D6F9A" w14:textId="77777777" w:rsidR="004E2C8F" w:rsidRPr="00AB49AA" w:rsidRDefault="004E2C8F" w:rsidP="005371DE">
      <w:pPr>
        <w:jc w:val="both"/>
        <w:rPr>
          <w:rFonts w:ascii="Sylfaen" w:hAnsi="Sylfaen"/>
          <w:sz w:val="24"/>
          <w:szCs w:val="24"/>
          <w:lang w:val="ru-RU" w:bidi="ru-RU"/>
        </w:rPr>
      </w:pPr>
    </w:p>
    <w:p w14:paraId="631F4F2B" w14:textId="77777777" w:rsidR="004E2C8F" w:rsidRPr="00AB49AA" w:rsidRDefault="004E2C8F" w:rsidP="005371DE">
      <w:pPr>
        <w:jc w:val="both"/>
        <w:rPr>
          <w:rFonts w:ascii="Sylfaen" w:hAnsi="Sylfaen"/>
          <w:sz w:val="24"/>
          <w:szCs w:val="24"/>
          <w:lang w:val="ru-RU" w:bidi="ru-RU"/>
        </w:rPr>
      </w:pPr>
    </w:p>
    <w:p w14:paraId="432D17DC" w14:textId="77777777" w:rsidR="004E2C8F" w:rsidRPr="00AB49AA" w:rsidRDefault="004E2C8F" w:rsidP="005371DE">
      <w:pPr>
        <w:jc w:val="both"/>
        <w:rPr>
          <w:rFonts w:ascii="Sylfaen" w:hAnsi="Sylfaen"/>
          <w:sz w:val="24"/>
          <w:szCs w:val="24"/>
          <w:lang w:val="ru-RU" w:bidi="ru-RU"/>
        </w:rPr>
      </w:pPr>
    </w:p>
    <w:p w14:paraId="33F93AB3" w14:textId="77777777" w:rsidR="004E2C8F" w:rsidRPr="00AB49AA" w:rsidRDefault="004E2C8F" w:rsidP="005371DE">
      <w:pPr>
        <w:jc w:val="both"/>
        <w:rPr>
          <w:rFonts w:ascii="Sylfaen" w:hAnsi="Sylfaen"/>
          <w:sz w:val="24"/>
          <w:szCs w:val="24"/>
          <w:lang w:val="ru-RU" w:bidi="ru-RU"/>
        </w:rPr>
      </w:pPr>
    </w:p>
    <w:p w14:paraId="7B4DAE74" w14:textId="77777777" w:rsidR="004E2C8F" w:rsidRPr="00AB49AA" w:rsidRDefault="004E2C8F" w:rsidP="005371DE">
      <w:pPr>
        <w:jc w:val="both"/>
        <w:rPr>
          <w:rFonts w:ascii="Sylfaen" w:hAnsi="Sylfaen"/>
          <w:sz w:val="24"/>
          <w:szCs w:val="24"/>
          <w:lang w:val="ru-RU" w:bidi="ru-RU"/>
        </w:rPr>
      </w:pPr>
    </w:p>
    <w:p w14:paraId="6E2A98A4" w14:textId="77777777" w:rsidR="004E2C8F" w:rsidRPr="00AB49AA" w:rsidRDefault="004E2C8F" w:rsidP="005371DE">
      <w:pPr>
        <w:jc w:val="both"/>
        <w:rPr>
          <w:rFonts w:ascii="Sylfaen" w:hAnsi="Sylfaen"/>
          <w:sz w:val="24"/>
          <w:szCs w:val="24"/>
          <w:lang w:val="ru-RU" w:bidi="ru-RU"/>
        </w:rPr>
      </w:pPr>
    </w:p>
    <w:p w14:paraId="732EB932" w14:textId="77777777" w:rsidR="004E2C8F" w:rsidRPr="00AB49AA" w:rsidRDefault="004E2C8F" w:rsidP="005371DE">
      <w:pPr>
        <w:jc w:val="both"/>
        <w:rPr>
          <w:rFonts w:ascii="Sylfaen" w:hAnsi="Sylfaen"/>
          <w:sz w:val="24"/>
          <w:szCs w:val="24"/>
          <w:lang w:val="ru-RU" w:bidi="ru-RU"/>
        </w:rPr>
      </w:pPr>
    </w:p>
    <w:p w14:paraId="6283A979" w14:textId="77777777" w:rsidR="004E2C8F" w:rsidRPr="00AB49AA" w:rsidRDefault="004E2C8F" w:rsidP="005371DE">
      <w:pPr>
        <w:jc w:val="both"/>
        <w:rPr>
          <w:rFonts w:ascii="Sylfaen" w:hAnsi="Sylfaen"/>
          <w:sz w:val="24"/>
          <w:szCs w:val="24"/>
          <w:lang w:val="ru-RU" w:bidi="ru-RU"/>
        </w:rPr>
      </w:pPr>
    </w:p>
    <w:p w14:paraId="70097FF7" w14:textId="77777777" w:rsidR="004E2C8F" w:rsidRPr="00AB49AA" w:rsidRDefault="004E2C8F" w:rsidP="005371DE">
      <w:pPr>
        <w:jc w:val="both"/>
        <w:rPr>
          <w:rFonts w:ascii="Sylfaen" w:hAnsi="Sylfaen"/>
          <w:sz w:val="24"/>
          <w:szCs w:val="24"/>
          <w:lang w:val="ru-RU" w:bidi="ru-RU"/>
        </w:rPr>
      </w:pPr>
    </w:p>
    <w:p w14:paraId="377F0DFC" w14:textId="52ED0A89" w:rsidR="004E2C8F" w:rsidRDefault="004E2C8F" w:rsidP="005371DE">
      <w:pPr>
        <w:jc w:val="both"/>
        <w:rPr>
          <w:rFonts w:ascii="Sylfaen" w:hAnsi="Sylfaen"/>
          <w:sz w:val="24"/>
          <w:szCs w:val="24"/>
          <w:lang w:val="ru-RU" w:bidi="ru-RU"/>
        </w:rPr>
      </w:pPr>
    </w:p>
    <w:p w14:paraId="6ABA06D4" w14:textId="7DA4E3C7" w:rsidR="00D614FD" w:rsidRDefault="00D614FD" w:rsidP="005371DE">
      <w:pPr>
        <w:jc w:val="both"/>
        <w:rPr>
          <w:rFonts w:ascii="Sylfaen" w:hAnsi="Sylfaen"/>
          <w:sz w:val="24"/>
          <w:szCs w:val="24"/>
          <w:lang w:val="ru-RU" w:bidi="ru-RU"/>
        </w:rPr>
      </w:pPr>
    </w:p>
    <w:p w14:paraId="39C357A8" w14:textId="1606A65E" w:rsidR="00D614FD" w:rsidRDefault="00D614FD" w:rsidP="005371DE">
      <w:pPr>
        <w:jc w:val="both"/>
        <w:rPr>
          <w:rFonts w:ascii="Sylfaen" w:hAnsi="Sylfaen"/>
          <w:sz w:val="24"/>
          <w:szCs w:val="24"/>
          <w:lang w:val="ru-RU" w:bidi="ru-RU"/>
        </w:rPr>
      </w:pPr>
    </w:p>
    <w:p w14:paraId="182931ED" w14:textId="7F6D1966" w:rsidR="00D614FD" w:rsidRDefault="00D614FD" w:rsidP="005371DE">
      <w:pPr>
        <w:jc w:val="both"/>
        <w:rPr>
          <w:rFonts w:ascii="Sylfaen" w:hAnsi="Sylfaen"/>
          <w:sz w:val="24"/>
          <w:szCs w:val="24"/>
          <w:lang w:val="ru-RU" w:bidi="ru-RU"/>
        </w:rPr>
      </w:pPr>
    </w:p>
    <w:p w14:paraId="17746920" w14:textId="67F1A8E5" w:rsidR="00D614FD" w:rsidRDefault="00D614FD" w:rsidP="005371DE">
      <w:pPr>
        <w:jc w:val="both"/>
        <w:rPr>
          <w:rFonts w:ascii="Sylfaen" w:hAnsi="Sylfaen"/>
          <w:sz w:val="24"/>
          <w:szCs w:val="24"/>
          <w:lang w:val="ru-RU" w:bidi="ru-RU"/>
        </w:rPr>
      </w:pPr>
    </w:p>
    <w:p w14:paraId="3CE942D7" w14:textId="5BB6104A" w:rsidR="00D614FD" w:rsidRDefault="00D614FD" w:rsidP="005371DE">
      <w:pPr>
        <w:jc w:val="both"/>
        <w:rPr>
          <w:rFonts w:ascii="Sylfaen" w:hAnsi="Sylfaen"/>
          <w:sz w:val="24"/>
          <w:szCs w:val="24"/>
          <w:lang w:val="ru-RU" w:bidi="ru-RU"/>
        </w:rPr>
      </w:pPr>
    </w:p>
    <w:p w14:paraId="729BCD15" w14:textId="5E17958A" w:rsidR="00D614FD" w:rsidRDefault="00D614FD" w:rsidP="005371DE">
      <w:pPr>
        <w:jc w:val="both"/>
        <w:rPr>
          <w:rFonts w:ascii="Sylfaen" w:hAnsi="Sylfaen"/>
          <w:sz w:val="24"/>
          <w:szCs w:val="24"/>
          <w:lang w:val="ru-RU" w:bidi="ru-RU"/>
        </w:rPr>
      </w:pPr>
    </w:p>
    <w:p w14:paraId="49D0B329" w14:textId="6676188A" w:rsidR="00D614FD" w:rsidRDefault="00D614FD" w:rsidP="005371DE">
      <w:pPr>
        <w:jc w:val="both"/>
        <w:rPr>
          <w:rFonts w:ascii="Sylfaen" w:hAnsi="Sylfaen"/>
          <w:sz w:val="24"/>
          <w:szCs w:val="24"/>
          <w:lang w:val="ru-RU" w:bidi="ru-RU"/>
        </w:rPr>
      </w:pPr>
    </w:p>
    <w:p w14:paraId="5B984E82" w14:textId="7D08AC09" w:rsidR="00D614FD" w:rsidRDefault="00D614FD" w:rsidP="005371DE">
      <w:pPr>
        <w:jc w:val="both"/>
        <w:rPr>
          <w:rFonts w:ascii="Sylfaen" w:hAnsi="Sylfaen"/>
          <w:sz w:val="24"/>
          <w:szCs w:val="24"/>
          <w:lang w:val="ru-RU" w:bidi="ru-RU"/>
        </w:rPr>
      </w:pPr>
    </w:p>
    <w:p w14:paraId="50BCDB2A" w14:textId="7830CADF" w:rsidR="00D614FD" w:rsidRDefault="00D614FD" w:rsidP="005371DE">
      <w:pPr>
        <w:jc w:val="both"/>
        <w:rPr>
          <w:rFonts w:ascii="Sylfaen" w:hAnsi="Sylfaen"/>
          <w:sz w:val="24"/>
          <w:szCs w:val="24"/>
          <w:lang w:val="ru-RU" w:bidi="ru-RU"/>
        </w:rPr>
      </w:pPr>
    </w:p>
    <w:p w14:paraId="02E3CD71" w14:textId="784D2869" w:rsidR="00D614FD" w:rsidRDefault="00D614FD" w:rsidP="005371DE">
      <w:pPr>
        <w:jc w:val="both"/>
        <w:rPr>
          <w:rFonts w:ascii="Sylfaen" w:hAnsi="Sylfaen"/>
          <w:sz w:val="24"/>
          <w:szCs w:val="24"/>
          <w:lang w:val="ru-RU" w:bidi="ru-RU"/>
        </w:rPr>
      </w:pPr>
    </w:p>
    <w:p w14:paraId="43144579" w14:textId="7BBA1123" w:rsidR="00D614FD" w:rsidRDefault="00D614FD" w:rsidP="005371DE">
      <w:pPr>
        <w:jc w:val="both"/>
        <w:rPr>
          <w:rFonts w:ascii="Sylfaen" w:hAnsi="Sylfaen"/>
          <w:sz w:val="24"/>
          <w:szCs w:val="24"/>
          <w:lang w:val="ru-RU" w:bidi="ru-RU"/>
        </w:rPr>
      </w:pPr>
    </w:p>
    <w:p w14:paraId="2C307848" w14:textId="5A8332B4" w:rsidR="00D614FD" w:rsidRDefault="00D614FD" w:rsidP="005371DE">
      <w:pPr>
        <w:jc w:val="both"/>
        <w:rPr>
          <w:rFonts w:ascii="Sylfaen" w:hAnsi="Sylfaen"/>
          <w:sz w:val="24"/>
          <w:szCs w:val="24"/>
          <w:lang w:val="ru-RU" w:bidi="ru-RU"/>
        </w:rPr>
      </w:pPr>
    </w:p>
    <w:p w14:paraId="763D0758" w14:textId="1E4FA0A6" w:rsidR="00D614FD" w:rsidRDefault="00D614FD" w:rsidP="005371DE">
      <w:pPr>
        <w:jc w:val="both"/>
        <w:rPr>
          <w:rFonts w:ascii="Sylfaen" w:hAnsi="Sylfaen"/>
          <w:sz w:val="24"/>
          <w:szCs w:val="24"/>
          <w:lang w:val="ru-RU" w:bidi="ru-RU"/>
        </w:rPr>
      </w:pPr>
    </w:p>
    <w:p w14:paraId="6FD2C683" w14:textId="04167100" w:rsidR="00D614FD" w:rsidRDefault="00D614FD" w:rsidP="005371DE">
      <w:pPr>
        <w:jc w:val="both"/>
        <w:rPr>
          <w:rFonts w:ascii="Sylfaen" w:hAnsi="Sylfaen"/>
          <w:sz w:val="24"/>
          <w:szCs w:val="24"/>
          <w:lang w:val="ru-RU" w:bidi="ru-RU"/>
        </w:rPr>
      </w:pPr>
    </w:p>
    <w:p w14:paraId="6BF9C592" w14:textId="681D5132" w:rsidR="00D614FD" w:rsidRDefault="00D614FD" w:rsidP="005371DE">
      <w:pPr>
        <w:jc w:val="both"/>
        <w:rPr>
          <w:rFonts w:ascii="Sylfaen" w:hAnsi="Sylfaen"/>
          <w:sz w:val="24"/>
          <w:szCs w:val="24"/>
          <w:lang w:val="ru-RU" w:bidi="ru-RU"/>
        </w:rPr>
      </w:pPr>
    </w:p>
    <w:p w14:paraId="47C0DF61" w14:textId="4D465B83" w:rsidR="00D614FD" w:rsidRDefault="00D614FD" w:rsidP="005371DE">
      <w:pPr>
        <w:jc w:val="both"/>
        <w:rPr>
          <w:rFonts w:ascii="Sylfaen" w:hAnsi="Sylfaen"/>
          <w:sz w:val="24"/>
          <w:szCs w:val="24"/>
          <w:lang w:val="ru-RU" w:bidi="ru-RU"/>
        </w:rPr>
      </w:pPr>
    </w:p>
    <w:p w14:paraId="1F31912D" w14:textId="4B9B23FE" w:rsidR="00D614FD" w:rsidRDefault="00D614FD" w:rsidP="005371DE">
      <w:pPr>
        <w:jc w:val="both"/>
        <w:rPr>
          <w:rFonts w:ascii="Sylfaen" w:hAnsi="Sylfaen"/>
          <w:sz w:val="24"/>
          <w:szCs w:val="24"/>
          <w:lang w:val="ru-RU" w:bidi="ru-RU"/>
        </w:rPr>
      </w:pPr>
    </w:p>
    <w:p w14:paraId="19C0AD67" w14:textId="77777777" w:rsidR="00D614FD" w:rsidRPr="00AB49AA" w:rsidRDefault="00D614FD" w:rsidP="005371DE">
      <w:pPr>
        <w:jc w:val="both"/>
        <w:rPr>
          <w:rFonts w:ascii="Sylfaen" w:hAnsi="Sylfaen"/>
          <w:sz w:val="24"/>
          <w:szCs w:val="24"/>
          <w:lang w:val="ru-RU" w:bidi="ru-RU"/>
        </w:rPr>
      </w:pPr>
    </w:p>
    <w:p w14:paraId="20483BB7" w14:textId="77777777" w:rsidR="004E2C8F" w:rsidRPr="00AB49AA" w:rsidRDefault="004E2C8F" w:rsidP="005371DE">
      <w:pPr>
        <w:jc w:val="both"/>
        <w:rPr>
          <w:rFonts w:ascii="Sylfaen" w:hAnsi="Sylfaen"/>
          <w:sz w:val="24"/>
          <w:szCs w:val="24"/>
          <w:lang w:val="ru-RU" w:bidi="ru-RU"/>
        </w:rPr>
      </w:pPr>
    </w:p>
    <w:p w14:paraId="0E2793AE" w14:textId="77777777" w:rsidR="004E2C8F" w:rsidRPr="00AB49AA" w:rsidRDefault="004E2C8F" w:rsidP="004E2C8F">
      <w:pPr>
        <w:jc w:val="center"/>
        <w:rPr>
          <w:rFonts w:ascii="Sylfaen" w:hAnsi="Sylfaen"/>
          <w:b/>
          <w:sz w:val="24"/>
          <w:szCs w:val="24"/>
          <w:lang w:val="hy-AM" w:bidi="ru-RU"/>
        </w:rPr>
      </w:pPr>
      <w:r w:rsidRPr="00AB49AA">
        <w:rPr>
          <w:rFonts w:ascii="Sylfaen" w:hAnsi="Sylfaen"/>
          <w:b/>
          <w:sz w:val="24"/>
          <w:szCs w:val="24"/>
          <w:lang w:val="ru-RU" w:bidi="ru-RU"/>
        </w:rPr>
        <w:lastRenderedPageBreak/>
        <w:t>Порядок заполнения декларации</w:t>
      </w:r>
    </w:p>
    <w:p w14:paraId="1F593688" w14:textId="77777777" w:rsidR="004E2C8F" w:rsidRPr="00AB49AA" w:rsidRDefault="004E2C8F" w:rsidP="00576971">
      <w:pPr>
        <w:numPr>
          <w:ilvl w:val="0"/>
          <w:numId w:val="16"/>
        </w:numPr>
        <w:jc w:val="both"/>
        <w:rPr>
          <w:rFonts w:ascii="Sylfaen" w:hAnsi="Sylfaen"/>
          <w:sz w:val="24"/>
          <w:szCs w:val="24"/>
          <w:lang w:val="ru-RU" w:bidi="ru-RU"/>
        </w:rPr>
      </w:pPr>
      <w:r w:rsidRPr="00AB49AA">
        <w:rPr>
          <w:rFonts w:ascii="Sylfaen" w:hAnsi="Sylfaen"/>
          <w:sz w:val="24"/>
          <w:szCs w:val="24"/>
          <w:lang w:val="ru-RU" w:bidi="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C8DBB59" w14:textId="77777777" w:rsidR="004E2C8F" w:rsidRPr="00AB49AA" w:rsidRDefault="004E2C8F" w:rsidP="00576971">
      <w:pPr>
        <w:numPr>
          <w:ilvl w:val="0"/>
          <w:numId w:val="17"/>
        </w:numPr>
        <w:jc w:val="both"/>
        <w:rPr>
          <w:rFonts w:ascii="Sylfaen" w:hAnsi="Sylfaen"/>
          <w:sz w:val="24"/>
          <w:szCs w:val="24"/>
          <w:lang w:val="ru-RU" w:bidi="ru-RU"/>
        </w:rPr>
      </w:pPr>
      <w:r w:rsidRPr="00AB49AA">
        <w:rPr>
          <w:rFonts w:ascii="Sylfaen" w:hAnsi="Sylfaen"/>
          <w:sz w:val="24"/>
          <w:szCs w:val="24"/>
          <w:lang w:val="ru-RU" w:bidi="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4592B29" w14:textId="77777777" w:rsidR="004E2C8F" w:rsidRPr="00AB49AA" w:rsidRDefault="004E2C8F" w:rsidP="00576971">
      <w:pPr>
        <w:numPr>
          <w:ilvl w:val="0"/>
          <w:numId w:val="17"/>
        </w:numPr>
        <w:jc w:val="both"/>
        <w:rPr>
          <w:rFonts w:ascii="Sylfaen" w:hAnsi="Sylfaen"/>
          <w:sz w:val="24"/>
          <w:szCs w:val="24"/>
          <w:lang w:val="ru-RU" w:bidi="ru-RU"/>
        </w:rPr>
      </w:pPr>
      <w:r w:rsidRPr="00AB49AA">
        <w:rPr>
          <w:rFonts w:ascii="Sylfaen" w:hAnsi="Sylfaen"/>
          <w:sz w:val="24"/>
          <w:szCs w:val="24"/>
          <w:lang w:val="ru-RU" w:bidi="ru-RU"/>
        </w:rPr>
        <w:t xml:space="preserve">в </w:t>
      </w:r>
      <w:proofErr w:type="gramStart"/>
      <w:r w:rsidRPr="00AB49AA">
        <w:rPr>
          <w:rFonts w:ascii="Sylfaen" w:hAnsi="Sylfaen"/>
          <w:sz w:val="24"/>
          <w:szCs w:val="24"/>
          <w:lang w:val="ru-RU" w:bidi="ru-RU"/>
        </w:rPr>
        <w:t>подразделе  "</w:t>
      </w:r>
      <w:proofErr w:type="gramEnd"/>
      <w:r w:rsidRPr="00AB49AA">
        <w:rPr>
          <w:rFonts w:ascii="Sylfaen" w:hAnsi="Sylfaen"/>
          <w:sz w:val="24"/>
          <w:szCs w:val="24"/>
          <w:lang w:val="ru-RU" w:bidi="ru-RU"/>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0BD997F8" w14:textId="77777777" w:rsidR="004E2C8F" w:rsidRPr="00AB49AA" w:rsidRDefault="004E2C8F" w:rsidP="00576971">
      <w:pPr>
        <w:numPr>
          <w:ilvl w:val="0"/>
          <w:numId w:val="17"/>
        </w:numPr>
        <w:jc w:val="both"/>
        <w:rPr>
          <w:rFonts w:ascii="Sylfaen" w:hAnsi="Sylfaen"/>
          <w:sz w:val="24"/>
          <w:szCs w:val="24"/>
          <w:lang w:val="ru-RU" w:bidi="ru-RU"/>
        </w:rPr>
      </w:pPr>
      <w:r w:rsidRPr="00AB49AA">
        <w:rPr>
          <w:rFonts w:ascii="Sylfaen" w:hAnsi="Sylfaen"/>
          <w:sz w:val="24"/>
          <w:szCs w:val="24"/>
          <w:lang w:val="ru-RU" w:bidi="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5A7B0EE" w14:textId="77777777" w:rsidR="004E2C8F" w:rsidRPr="00AB49AA" w:rsidRDefault="004E2C8F" w:rsidP="00576971">
      <w:pPr>
        <w:numPr>
          <w:ilvl w:val="0"/>
          <w:numId w:val="16"/>
        </w:numPr>
        <w:jc w:val="both"/>
        <w:rPr>
          <w:rFonts w:ascii="Sylfaen" w:hAnsi="Sylfaen"/>
          <w:sz w:val="24"/>
          <w:szCs w:val="24"/>
          <w:lang w:val="ru-RU" w:bidi="ru-RU"/>
        </w:rPr>
      </w:pPr>
      <w:r w:rsidRPr="00AB49AA">
        <w:rPr>
          <w:rFonts w:ascii="Sylfaen" w:hAnsi="Sylfaen"/>
          <w:sz w:val="24"/>
          <w:szCs w:val="24"/>
          <w:lang w:val="ru-RU" w:bidi="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AB49AA">
        <w:rPr>
          <w:rFonts w:ascii="Sylfaen" w:hAnsi="Sylfaen"/>
          <w:sz w:val="24"/>
          <w:szCs w:val="24"/>
          <w:lang w:val="ru-RU" w:bidi="ru-RU"/>
        </w:rPr>
        <w:t>листингированы</w:t>
      </w:r>
      <w:proofErr w:type="spellEnd"/>
      <w:r w:rsidRPr="00AB49AA">
        <w:rPr>
          <w:rFonts w:ascii="Sylfaen" w:hAnsi="Sylfaen"/>
          <w:sz w:val="24"/>
          <w:szCs w:val="24"/>
          <w:lang w:val="ru-RU" w:bidi="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D3B57E6" w14:textId="77777777" w:rsidR="004E2C8F" w:rsidRPr="00AB49AA" w:rsidRDefault="004E2C8F" w:rsidP="00576971">
      <w:pPr>
        <w:numPr>
          <w:ilvl w:val="0"/>
          <w:numId w:val="18"/>
        </w:numPr>
        <w:jc w:val="both"/>
        <w:rPr>
          <w:rFonts w:ascii="Sylfaen" w:hAnsi="Sylfaen"/>
          <w:sz w:val="24"/>
          <w:szCs w:val="24"/>
          <w:lang w:val="ru-RU" w:bidi="ru-RU"/>
        </w:rPr>
      </w:pPr>
      <w:r w:rsidRPr="00AB49AA">
        <w:rPr>
          <w:rFonts w:ascii="Sylfaen" w:hAnsi="Sylfaen"/>
          <w:sz w:val="24"/>
          <w:szCs w:val="24"/>
          <w:lang w:val="ru-RU" w:bidi="ru-RU"/>
        </w:rPr>
        <w:t xml:space="preserve">в подразделе "Данные листинга акций" заполняется наименование фондовой биржи, указывая в скобках код биржи (Market </w:t>
      </w:r>
      <w:proofErr w:type="spellStart"/>
      <w:r w:rsidRPr="00AB49AA">
        <w:rPr>
          <w:rFonts w:ascii="Sylfaen" w:hAnsi="Sylfaen"/>
          <w:sz w:val="24"/>
          <w:szCs w:val="24"/>
          <w:lang w:val="ru-RU" w:bidi="ru-RU"/>
        </w:rPr>
        <w:t>Identifier</w:t>
      </w:r>
      <w:proofErr w:type="spellEnd"/>
      <w:r w:rsidRPr="00AB49AA">
        <w:rPr>
          <w:rFonts w:ascii="Sylfaen" w:hAnsi="Sylfaen"/>
          <w:sz w:val="24"/>
          <w:szCs w:val="24"/>
          <w:lang w:val="ru-RU" w:bidi="ru-RU"/>
        </w:rPr>
        <w:t xml:space="preserve"> Code), где </w:t>
      </w:r>
      <w:proofErr w:type="spellStart"/>
      <w:r w:rsidRPr="00AB49AA">
        <w:rPr>
          <w:rFonts w:ascii="Sylfaen" w:hAnsi="Sylfaen"/>
          <w:sz w:val="24"/>
          <w:szCs w:val="24"/>
          <w:lang w:val="ru-RU" w:bidi="ru-RU"/>
        </w:rPr>
        <w:t>листингированы</w:t>
      </w:r>
      <w:proofErr w:type="spellEnd"/>
      <w:r w:rsidRPr="00AB49AA">
        <w:rPr>
          <w:rFonts w:ascii="Sylfaen" w:hAnsi="Sylfaen"/>
          <w:sz w:val="24"/>
          <w:szCs w:val="24"/>
          <w:lang w:val="ru-RU" w:bidi="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8A810A8" w14:textId="77777777" w:rsidR="004E2C8F" w:rsidRPr="00AB49AA" w:rsidRDefault="004E2C8F" w:rsidP="00576971">
      <w:pPr>
        <w:numPr>
          <w:ilvl w:val="0"/>
          <w:numId w:val="18"/>
        </w:numPr>
        <w:jc w:val="both"/>
        <w:rPr>
          <w:rFonts w:ascii="Sylfaen" w:hAnsi="Sylfaen"/>
          <w:sz w:val="24"/>
          <w:szCs w:val="24"/>
          <w:lang w:val="ru-RU" w:bidi="ru-RU"/>
        </w:rPr>
      </w:pPr>
      <w:r w:rsidRPr="00AB49AA">
        <w:rPr>
          <w:rFonts w:ascii="Sylfaen" w:hAnsi="Sylfaen"/>
          <w:sz w:val="24"/>
          <w:szCs w:val="24"/>
          <w:lang w:val="ru-RU" w:bidi="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293F1D9" w14:textId="77777777" w:rsidR="004E2C8F" w:rsidRPr="00AB49AA" w:rsidRDefault="004E2C8F" w:rsidP="00576971">
      <w:pPr>
        <w:numPr>
          <w:ilvl w:val="0"/>
          <w:numId w:val="18"/>
        </w:numPr>
        <w:jc w:val="both"/>
        <w:rPr>
          <w:rFonts w:ascii="Sylfaen" w:hAnsi="Sylfaen"/>
          <w:sz w:val="24"/>
          <w:szCs w:val="24"/>
          <w:lang w:val="ru-RU" w:bidi="ru-RU"/>
        </w:rPr>
      </w:pPr>
      <w:r w:rsidRPr="00AB49AA">
        <w:rPr>
          <w:rFonts w:ascii="Sylfaen" w:hAnsi="Sylfaen"/>
          <w:sz w:val="24"/>
          <w:szCs w:val="24"/>
          <w:lang w:val="ru-RU" w:bidi="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B1CC20" w14:textId="77777777" w:rsidR="004E2C8F" w:rsidRPr="00AB49AA" w:rsidRDefault="004E2C8F" w:rsidP="005371DE">
      <w:pPr>
        <w:jc w:val="both"/>
        <w:rPr>
          <w:rFonts w:ascii="Sylfaen" w:hAnsi="Sylfaen"/>
          <w:sz w:val="24"/>
          <w:szCs w:val="24"/>
          <w:lang w:val="ru-RU" w:bidi="ru-RU"/>
        </w:rPr>
      </w:pPr>
      <w:r w:rsidRPr="00AB49AA">
        <w:rPr>
          <w:rFonts w:ascii="Sylfaen" w:hAnsi="Sylfaen"/>
          <w:sz w:val="24"/>
          <w:szCs w:val="24"/>
          <w:lang w:val="ru-RU" w:bidi="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AB49AA">
        <w:rPr>
          <w:rFonts w:ascii="Sylfaen" w:hAnsi="Sylfaen"/>
          <w:sz w:val="24"/>
          <w:szCs w:val="24"/>
          <w:lang w:val="ru-RU" w:bidi="ru-RU"/>
        </w:rPr>
        <w:t>организациий</w:t>
      </w:r>
      <w:proofErr w:type="spellEnd"/>
      <w:r w:rsidRPr="00AB49AA">
        <w:rPr>
          <w:rFonts w:ascii="Sylfaen" w:hAnsi="Sylfaen"/>
          <w:sz w:val="24"/>
          <w:szCs w:val="24"/>
          <w:lang w:val="ru-RU" w:bidi="ru-RU"/>
        </w:rPr>
        <w:t>. В этом разделе подразделы заполняются следующими правилами</w:t>
      </w:r>
      <w:r w:rsidRPr="00AB49AA">
        <w:rPr>
          <w:rFonts w:ascii="Times New Roman" w:eastAsia="MS Gothic" w:hAnsi="Times New Roman" w:cs="Times New Roman"/>
          <w:sz w:val="24"/>
          <w:szCs w:val="24"/>
          <w:lang w:val="ru-RU" w:bidi="ru-RU"/>
        </w:rPr>
        <w:t>․</w:t>
      </w:r>
    </w:p>
    <w:p w14:paraId="4FF0CD9A" w14:textId="77777777" w:rsidR="004E2C8F" w:rsidRPr="00AB49AA" w:rsidRDefault="004E2C8F" w:rsidP="00576971">
      <w:pPr>
        <w:numPr>
          <w:ilvl w:val="0"/>
          <w:numId w:val="19"/>
        </w:numPr>
        <w:rPr>
          <w:rFonts w:ascii="Sylfaen" w:hAnsi="Sylfaen"/>
          <w:sz w:val="24"/>
          <w:szCs w:val="24"/>
          <w:lang w:val="ru-RU" w:bidi="ru-RU"/>
        </w:rPr>
      </w:pPr>
      <w:r w:rsidRPr="00AB49AA">
        <w:rPr>
          <w:rFonts w:ascii="Sylfaen" w:hAnsi="Sylfaen"/>
          <w:sz w:val="24"/>
          <w:szCs w:val="24"/>
          <w:lang w:val="ru-RU" w:bidi="ru-RU"/>
        </w:rPr>
        <w:t xml:space="preserve">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AB49AA">
        <w:rPr>
          <w:rFonts w:ascii="Sylfaen" w:hAnsi="Sylfaen"/>
          <w:sz w:val="24"/>
          <w:szCs w:val="24"/>
          <w:lang w:val="ru-RU" w:bidi="ru-RU"/>
        </w:rPr>
        <w:t>муниципалитета.В</w:t>
      </w:r>
      <w:proofErr w:type="spellEnd"/>
      <w:proofErr w:type="gramEnd"/>
      <w:r w:rsidRPr="00AB49AA">
        <w:rPr>
          <w:rFonts w:ascii="Sylfaen" w:hAnsi="Sylfaen"/>
          <w:sz w:val="24"/>
          <w:szCs w:val="24"/>
          <w:lang w:val="ru-RU" w:bidi="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40C6EF3" w14:textId="77777777" w:rsidR="004E2C8F" w:rsidRPr="00AB49AA" w:rsidRDefault="004E2C8F" w:rsidP="00576971">
      <w:pPr>
        <w:pStyle w:val="a6"/>
        <w:numPr>
          <w:ilvl w:val="0"/>
          <w:numId w:val="19"/>
        </w:numPr>
        <w:jc w:val="both"/>
        <w:rPr>
          <w:rFonts w:ascii="Sylfaen" w:hAnsi="Sylfaen"/>
          <w:sz w:val="24"/>
          <w:szCs w:val="24"/>
          <w:lang w:val="ru-RU" w:bidi="ru-RU"/>
        </w:rPr>
      </w:pPr>
      <w:r w:rsidRPr="00AB49AA">
        <w:rPr>
          <w:rFonts w:ascii="Sylfaen" w:hAnsi="Sylfaen"/>
          <w:sz w:val="24"/>
          <w:szCs w:val="24"/>
          <w:lang w:val="ru-RU" w:bidi="ru-RU"/>
        </w:rPr>
        <w:t xml:space="preserve">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w:t>
      </w:r>
      <w:proofErr w:type="spellStart"/>
      <w:r w:rsidRPr="00AB49AA">
        <w:rPr>
          <w:rFonts w:ascii="Sylfaen" w:hAnsi="Sylfaen"/>
          <w:sz w:val="24"/>
          <w:szCs w:val="24"/>
          <w:lang w:val="ru-RU" w:bidi="ru-RU"/>
        </w:rPr>
        <w:t>Поряд</w:t>
      </w:r>
      <w:proofErr w:type="spellEnd"/>
    </w:p>
    <w:p w14:paraId="4C095098" w14:textId="77777777" w:rsidR="004E2C8F" w:rsidRPr="00AB49AA" w:rsidRDefault="004E2C8F" w:rsidP="00576971">
      <w:pPr>
        <w:numPr>
          <w:ilvl w:val="0"/>
          <w:numId w:val="16"/>
        </w:numPr>
        <w:jc w:val="both"/>
        <w:rPr>
          <w:rFonts w:ascii="Sylfaen" w:hAnsi="Sylfaen"/>
          <w:sz w:val="24"/>
          <w:szCs w:val="24"/>
          <w:lang w:val="ru-RU" w:bidi="ru-RU"/>
        </w:rPr>
      </w:pPr>
      <w:r w:rsidRPr="00AB49AA">
        <w:rPr>
          <w:rFonts w:ascii="Sylfaen" w:hAnsi="Sylfaen"/>
          <w:sz w:val="24"/>
          <w:szCs w:val="24"/>
          <w:lang w:val="ru-RU" w:bidi="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AB49AA">
        <w:rPr>
          <w:rFonts w:ascii="Sylfaen" w:hAnsi="Sylfaen"/>
          <w:sz w:val="24"/>
          <w:szCs w:val="24"/>
          <w:lang w:val="ru-RU" w:bidi="ru-RU"/>
        </w:rPr>
        <w:t>организациий</w:t>
      </w:r>
      <w:proofErr w:type="spellEnd"/>
      <w:r w:rsidRPr="00AB49AA">
        <w:rPr>
          <w:rFonts w:ascii="Sylfaen" w:hAnsi="Sylfaen"/>
          <w:sz w:val="24"/>
          <w:szCs w:val="24"/>
          <w:lang w:val="ru-RU" w:bidi="ru-RU"/>
        </w:rPr>
        <w:t>. В этом разделе подразделы заполняются следующими правилами</w:t>
      </w:r>
      <w:r w:rsidRPr="00AB49AA">
        <w:rPr>
          <w:rFonts w:ascii="Times New Roman" w:eastAsia="MS Gothic" w:hAnsi="Times New Roman" w:cs="Times New Roman"/>
          <w:sz w:val="24"/>
          <w:szCs w:val="24"/>
          <w:lang w:val="ru-RU" w:bidi="ru-RU"/>
        </w:rPr>
        <w:t>․</w:t>
      </w:r>
    </w:p>
    <w:p w14:paraId="1C65BBC6"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 xml:space="preserve">1)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AB49AA">
        <w:rPr>
          <w:rFonts w:ascii="Sylfaen" w:hAnsi="Sylfaen"/>
          <w:sz w:val="24"/>
          <w:szCs w:val="24"/>
          <w:lang w:val="ru-RU" w:bidi="ru-RU"/>
        </w:rPr>
        <w:t>муниципалитета.В</w:t>
      </w:r>
      <w:proofErr w:type="spellEnd"/>
      <w:proofErr w:type="gramEnd"/>
      <w:r w:rsidRPr="00AB49AA">
        <w:rPr>
          <w:rFonts w:ascii="Sylfaen" w:hAnsi="Sylfaen"/>
          <w:sz w:val="24"/>
          <w:szCs w:val="24"/>
          <w:lang w:val="ru-RU" w:bidi="ru-RU"/>
        </w:rPr>
        <w:t xml:space="preserve"> этом подразделе заполняются также размер участия государства или муниципалитета в уставном капитале юридического лица в </w:t>
      </w:r>
      <w:r w:rsidRPr="00AB49AA">
        <w:rPr>
          <w:rFonts w:ascii="Sylfaen" w:hAnsi="Sylfaen"/>
          <w:sz w:val="24"/>
          <w:szCs w:val="24"/>
          <w:lang w:val="ru-RU" w:bidi="ru-RU"/>
        </w:rPr>
        <w:lastRenderedPageBreak/>
        <w:t>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E16BA2"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3EACB04" w14:textId="77777777" w:rsidR="004E2C8F" w:rsidRPr="00AB49AA" w:rsidRDefault="004E2C8F" w:rsidP="00576971">
      <w:pPr>
        <w:numPr>
          <w:ilvl w:val="0"/>
          <w:numId w:val="16"/>
        </w:numPr>
        <w:jc w:val="both"/>
        <w:rPr>
          <w:rFonts w:ascii="Sylfaen" w:hAnsi="Sylfaen"/>
          <w:sz w:val="24"/>
          <w:szCs w:val="24"/>
          <w:lang w:val="ru-RU" w:bidi="ru-RU"/>
        </w:rPr>
      </w:pPr>
      <w:r w:rsidRPr="00AB49AA">
        <w:rPr>
          <w:rFonts w:ascii="Sylfaen" w:hAnsi="Sylfaen"/>
          <w:sz w:val="24"/>
          <w:szCs w:val="24"/>
          <w:lang w:val="ru-RU" w:bidi="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B49AA">
        <w:rPr>
          <w:rFonts w:ascii="Times New Roman" w:eastAsia="MS Gothic" w:hAnsi="Times New Roman" w:cs="Times New Roman"/>
          <w:sz w:val="24"/>
          <w:szCs w:val="24"/>
          <w:lang w:val="ru-RU" w:bidi="ru-RU"/>
        </w:rPr>
        <w:t>․</w:t>
      </w:r>
    </w:p>
    <w:p w14:paraId="517B35E3" w14:textId="77777777" w:rsidR="004E2C8F" w:rsidRPr="00AB49AA" w:rsidRDefault="004E2C8F" w:rsidP="00576971">
      <w:pPr>
        <w:numPr>
          <w:ilvl w:val="0"/>
          <w:numId w:val="20"/>
        </w:numPr>
        <w:jc w:val="both"/>
        <w:rPr>
          <w:rFonts w:ascii="Sylfaen" w:hAnsi="Sylfaen"/>
          <w:sz w:val="24"/>
          <w:szCs w:val="24"/>
          <w:lang w:val="ru-RU" w:bidi="ru-RU"/>
        </w:rPr>
      </w:pPr>
      <w:r w:rsidRPr="00AB49AA">
        <w:rPr>
          <w:rFonts w:ascii="Sylfaen" w:hAnsi="Sylfaen"/>
          <w:sz w:val="24"/>
          <w:szCs w:val="24"/>
          <w:lang w:val="ru-RU" w:bidi="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ECF32B5"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2)  в подразделе "Документ, удостоверяющий личность" вносятся сведения о документе, удостоверяющем личность реального бенефициара;</w:t>
      </w:r>
    </w:p>
    <w:p w14:paraId="6DD94383"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3) в подразделе "Адрес учета лица" заполняется адрес места учета реального бенефициара;</w:t>
      </w:r>
    </w:p>
    <w:p w14:paraId="42FFD8DF"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C2FCC95"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AB49AA">
        <w:rPr>
          <w:rFonts w:ascii="Sylfaen" w:hAnsi="Sylfaen"/>
          <w:sz w:val="24"/>
          <w:szCs w:val="24"/>
          <w:lang w:val="ru-RU" w:bidi="ru-RU"/>
        </w:rPr>
        <w:t>является  реальным</w:t>
      </w:r>
      <w:proofErr w:type="gramEnd"/>
      <w:r w:rsidRPr="00AB49AA">
        <w:rPr>
          <w:rFonts w:ascii="Sylfaen" w:hAnsi="Sylfaen"/>
          <w:sz w:val="24"/>
          <w:szCs w:val="24"/>
          <w:lang w:val="ru-RU" w:bidi="ru-RU"/>
        </w:rPr>
        <w:t xml:space="preserve"> бенефициаром Организации и включается информация, требуемая в связи с этими основаниями. В случае </w:t>
      </w:r>
      <w:proofErr w:type="spellStart"/>
      <w:r w:rsidRPr="00AB49AA">
        <w:rPr>
          <w:rFonts w:ascii="Sylfaen" w:hAnsi="Sylfaen"/>
          <w:sz w:val="24"/>
          <w:szCs w:val="24"/>
          <w:lang w:val="ru-RU" w:bidi="ru-RU"/>
        </w:rPr>
        <w:t>реальнго</w:t>
      </w:r>
      <w:proofErr w:type="spellEnd"/>
      <w:r w:rsidRPr="00AB49AA">
        <w:rPr>
          <w:rFonts w:ascii="Sylfaen" w:hAnsi="Sylfaen"/>
          <w:sz w:val="24"/>
          <w:szCs w:val="24"/>
          <w:lang w:val="ru-RU" w:bidi="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0C86DB7"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B49AA">
        <w:rPr>
          <w:rFonts w:ascii="Sylfaen" w:hAnsi="Sylfaen"/>
          <w:sz w:val="24"/>
          <w:szCs w:val="24"/>
          <w:lang w:val="hy-AM" w:bidi="ru-RU"/>
        </w:rPr>
        <w:t>Օ</w:t>
      </w:r>
      <w:proofErr w:type="spellStart"/>
      <w:r w:rsidRPr="00AB49AA">
        <w:rPr>
          <w:rFonts w:ascii="Sylfaen" w:hAnsi="Sylfaen"/>
          <w:sz w:val="24"/>
          <w:szCs w:val="24"/>
          <w:lang w:val="ru-RU" w:bidi="ru-RU"/>
        </w:rPr>
        <w:t>рганизации</w:t>
      </w:r>
      <w:proofErr w:type="spellEnd"/>
      <w:r w:rsidRPr="00AB49AA">
        <w:rPr>
          <w:rFonts w:ascii="Sylfaen" w:hAnsi="Sylfaen"/>
          <w:sz w:val="24"/>
          <w:szCs w:val="24"/>
          <w:lang w:val="ru-RU" w:bidi="ru-RU"/>
        </w:rPr>
        <w:t xml:space="preserve"> в процентном выражении. Размер участия рассчитывается на основании совокупности всех процентов участия в уставном капитале </w:t>
      </w:r>
      <w:r w:rsidRPr="00AB49AA">
        <w:rPr>
          <w:rFonts w:ascii="Sylfaen" w:hAnsi="Sylfaen"/>
          <w:sz w:val="24"/>
          <w:szCs w:val="24"/>
          <w:lang w:val="hy-AM" w:bidi="ru-RU"/>
        </w:rPr>
        <w:t>Օ</w:t>
      </w:r>
      <w:proofErr w:type="spellStart"/>
      <w:r w:rsidRPr="00AB49AA">
        <w:rPr>
          <w:rFonts w:ascii="Sylfaen" w:hAnsi="Sylfaen"/>
          <w:sz w:val="24"/>
          <w:szCs w:val="24"/>
          <w:lang w:val="ru-RU" w:bidi="ru-RU"/>
        </w:rPr>
        <w:t>рганизации</w:t>
      </w:r>
      <w:proofErr w:type="spellEnd"/>
      <w:r w:rsidRPr="00AB49AA">
        <w:rPr>
          <w:rFonts w:ascii="Sylfaen" w:hAnsi="Sylfaen"/>
          <w:sz w:val="24"/>
          <w:szCs w:val="24"/>
          <w:lang w:val="ru-RU" w:bidi="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B49AA">
        <w:rPr>
          <w:rFonts w:ascii="Sylfaen" w:hAnsi="Sylfaen"/>
          <w:sz w:val="24"/>
          <w:szCs w:val="24"/>
          <w:lang w:val="hy-AM" w:bidi="ru-RU"/>
        </w:rPr>
        <w:t>Օ</w:t>
      </w:r>
      <w:proofErr w:type="spellStart"/>
      <w:r w:rsidRPr="00AB49AA">
        <w:rPr>
          <w:rFonts w:ascii="Sylfaen" w:hAnsi="Sylfaen"/>
          <w:sz w:val="24"/>
          <w:szCs w:val="24"/>
          <w:lang w:val="ru-RU" w:bidi="ru-RU"/>
        </w:rPr>
        <w:t>рганизации</w:t>
      </w:r>
      <w:proofErr w:type="spellEnd"/>
      <w:r w:rsidRPr="00AB49AA">
        <w:rPr>
          <w:rFonts w:ascii="Sylfaen" w:hAnsi="Sylfaen"/>
          <w:sz w:val="24"/>
          <w:szCs w:val="24"/>
          <w:lang w:val="ru-RU" w:bidi="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425A314" w14:textId="77777777" w:rsidR="004E2C8F" w:rsidRPr="00AB49AA" w:rsidRDefault="004E2C8F" w:rsidP="004E2C8F">
      <w:pPr>
        <w:jc w:val="both"/>
        <w:rPr>
          <w:rFonts w:ascii="Sylfaen" w:hAnsi="Sylfaen"/>
          <w:sz w:val="24"/>
          <w:szCs w:val="24"/>
          <w:lang w:val="hy-AM" w:bidi="ru-RU"/>
        </w:rPr>
      </w:pPr>
      <w:r w:rsidRPr="00AB49AA">
        <w:rPr>
          <w:rFonts w:ascii="Sylfaen" w:hAnsi="Sylfaen"/>
          <w:sz w:val="24"/>
          <w:szCs w:val="24"/>
          <w:lang w:val="ru-RU" w:bidi="ru-RU"/>
        </w:rPr>
        <w:t xml:space="preserve">б. в пункте "б" этого подраздела делается отметка, если лицо по смыслу пункта "а" не является реальным бенефициаром Организации, но контролирует </w:t>
      </w:r>
      <w:r w:rsidRPr="00AB49AA">
        <w:rPr>
          <w:rFonts w:ascii="Sylfaen" w:hAnsi="Sylfaen"/>
          <w:sz w:val="24"/>
          <w:szCs w:val="24"/>
          <w:lang w:val="hy-AM" w:bidi="ru-RU"/>
        </w:rPr>
        <w:t>Օ</w:t>
      </w:r>
      <w:proofErr w:type="spellStart"/>
      <w:r w:rsidRPr="00AB49AA">
        <w:rPr>
          <w:rFonts w:ascii="Sylfaen" w:hAnsi="Sylfaen"/>
          <w:sz w:val="24"/>
          <w:szCs w:val="24"/>
          <w:lang w:val="ru-RU" w:bidi="ru-RU"/>
        </w:rPr>
        <w:t>рганизацию</w:t>
      </w:r>
      <w:proofErr w:type="spellEnd"/>
      <w:r w:rsidRPr="00AB49AA">
        <w:rPr>
          <w:rFonts w:ascii="Sylfaen" w:hAnsi="Sylfaen"/>
          <w:sz w:val="24"/>
          <w:szCs w:val="24"/>
          <w:lang w:val="ru-RU" w:bidi="ru-RU"/>
        </w:rPr>
        <w:t xml:space="preserve"> в силу правовых инструментов (в том числе заключенных сделок), на основе личного влияния иного характера или иными средствами;</w:t>
      </w:r>
    </w:p>
    <w:p w14:paraId="52EE0670"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в</w:t>
      </w:r>
      <w:r w:rsidRPr="00AB49AA">
        <w:rPr>
          <w:rFonts w:ascii="Sylfaen" w:hAnsi="Sylfaen"/>
          <w:sz w:val="24"/>
          <w:szCs w:val="24"/>
          <w:lang w:val="hy-AM" w:bidi="ru-RU"/>
        </w:rPr>
        <w:t xml:space="preserve">. </w:t>
      </w:r>
      <w:r w:rsidRPr="00AB49AA">
        <w:rPr>
          <w:rFonts w:ascii="Sylfaen" w:hAnsi="Sylfaen"/>
          <w:sz w:val="24"/>
          <w:szCs w:val="24"/>
          <w:lang w:val="ru-RU" w:bidi="ru-RU"/>
        </w:rPr>
        <w:t>в</w:t>
      </w:r>
      <w:r w:rsidRPr="00AB49AA">
        <w:rPr>
          <w:rFonts w:ascii="Sylfaen" w:hAnsi="Sylfaen"/>
          <w:sz w:val="24"/>
          <w:szCs w:val="24"/>
          <w:lang w:val="hy-AM" w:bidi="ru-RU"/>
        </w:rPr>
        <w:t xml:space="preserve"> пункте </w:t>
      </w:r>
      <w:r w:rsidRPr="00AB49AA">
        <w:rPr>
          <w:rFonts w:ascii="Sylfaen" w:hAnsi="Sylfaen"/>
          <w:sz w:val="24"/>
          <w:szCs w:val="24"/>
          <w:lang w:val="ru-RU" w:bidi="ru-RU"/>
        </w:rPr>
        <w:t xml:space="preserve">"в" </w:t>
      </w:r>
      <w:r w:rsidRPr="00AB49AA">
        <w:rPr>
          <w:rFonts w:ascii="Sylfaen" w:hAnsi="Sylfaen"/>
          <w:sz w:val="24"/>
          <w:szCs w:val="24"/>
          <w:lang w:val="hy-AM" w:bidi="ru-RU"/>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B49AA">
        <w:rPr>
          <w:rFonts w:ascii="Sylfaen" w:hAnsi="Sylfaen"/>
          <w:sz w:val="24"/>
          <w:szCs w:val="24"/>
          <w:lang w:val="ru-RU" w:bidi="ru-RU"/>
        </w:rPr>
        <w:t>О</w:t>
      </w:r>
      <w:r w:rsidRPr="00AB49AA">
        <w:rPr>
          <w:rFonts w:ascii="Sylfaen" w:hAnsi="Sylfaen"/>
          <w:sz w:val="24"/>
          <w:szCs w:val="24"/>
          <w:lang w:val="hy-AM" w:bidi="ru-RU"/>
        </w:rPr>
        <w:t xml:space="preserve">рганизации, в случае если не имеется физическое лицо, соответствующее требованиям пунктов </w:t>
      </w:r>
      <w:r w:rsidRPr="00AB49AA">
        <w:rPr>
          <w:rFonts w:ascii="Sylfaen" w:hAnsi="Sylfaen"/>
          <w:sz w:val="24"/>
          <w:szCs w:val="24"/>
          <w:lang w:val="ru-RU" w:bidi="ru-RU"/>
        </w:rPr>
        <w:t xml:space="preserve">"а" </w:t>
      </w:r>
      <w:r w:rsidRPr="00AB49AA">
        <w:rPr>
          <w:rFonts w:ascii="Sylfaen" w:hAnsi="Sylfaen"/>
          <w:sz w:val="24"/>
          <w:szCs w:val="24"/>
          <w:lang w:val="hy-AM" w:bidi="ru-RU"/>
        </w:rPr>
        <w:t xml:space="preserve">и </w:t>
      </w:r>
      <w:r w:rsidRPr="00AB49AA">
        <w:rPr>
          <w:rFonts w:ascii="Sylfaen" w:hAnsi="Sylfaen"/>
          <w:sz w:val="24"/>
          <w:szCs w:val="24"/>
          <w:lang w:val="ru-RU" w:bidi="ru-RU"/>
        </w:rPr>
        <w:t xml:space="preserve">"б" </w:t>
      </w:r>
      <w:r w:rsidRPr="00AB49AA">
        <w:rPr>
          <w:rFonts w:ascii="Sylfaen" w:hAnsi="Sylfaen"/>
          <w:sz w:val="24"/>
          <w:szCs w:val="24"/>
          <w:lang w:val="hy-AM" w:bidi="ru-RU"/>
        </w:rPr>
        <w:t>этого подраздела</w:t>
      </w:r>
      <w:r w:rsidRPr="00AB49AA">
        <w:rPr>
          <w:rFonts w:ascii="Sylfaen" w:hAnsi="Sylfaen"/>
          <w:sz w:val="24"/>
          <w:szCs w:val="24"/>
          <w:lang w:val="ru-RU" w:bidi="ru-RU"/>
        </w:rPr>
        <w:t>.</w:t>
      </w:r>
    </w:p>
    <w:p w14:paraId="1079E9AB"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hy-AM" w:bidi="ru-RU"/>
        </w:rPr>
        <w:t xml:space="preserve">6) </w:t>
      </w:r>
      <w:r w:rsidRPr="00AB49AA">
        <w:rPr>
          <w:rFonts w:ascii="Sylfaen" w:hAnsi="Sylfaen"/>
          <w:sz w:val="24"/>
          <w:szCs w:val="24"/>
          <w:lang w:val="ru-RU" w:bidi="ru-RU"/>
        </w:rPr>
        <w:t>П</w:t>
      </w:r>
      <w:r w:rsidRPr="00AB49AA">
        <w:rPr>
          <w:rFonts w:ascii="Sylfaen" w:hAnsi="Sylfaen"/>
          <w:sz w:val="24"/>
          <w:szCs w:val="24"/>
          <w:lang w:val="hy-AM" w:bidi="ru-RU"/>
        </w:rPr>
        <w:t xml:space="preserve">одраздел </w:t>
      </w:r>
      <w:r w:rsidRPr="00AB49AA">
        <w:rPr>
          <w:rFonts w:ascii="Sylfaen" w:hAnsi="Sylfaen"/>
          <w:sz w:val="24"/>
          <w:szCs w:val="24"/>
          <w:lang w:val="ru-RU" w:bidi="ru-RU"/>
        </w:rPr>
        <w:t>"О</w:t>
      </w:r>
      <w:r w:rsidRPr="00AB49AA">
        <w:rPr>
          <w:rFonts w:ascii="Sylfaen" w:hAnsi="Sylfaen"/>
          <w:sz w:val="24"/>
          <w:szCs w:val="24"/>
          <w:lang w:val="hy-AM" w:bidi="ru-RU"/>
        </w:rPr>
        <w:t xml:space="preserve">снования </w:t>
      </w:r>
      <w:r w:rsidRPr="00AB49AA">
        <w:rPr>
          <w:rFonts w:ascii="Sylfaen" w:hAnsi="Sylfaen"/>
          <w:sz w:val="24"/>
          <w:szCs w:val="24"/>
          <w:lang w:val="ru-RU" w:bidi="ru-RU"/>
        </w:rPr>
        <w:t>являться</w:t>
      </w:r>
      <w:r w:rsidRPr="00AB49AA">
        <w:rPr>
          <w:rFonts w:ascii="Sylfaen" w:hAnsi="Sylfaen"/>
          <w:sz w:val="24"/>
          <w:szCs w:val="24"/>
          <w:lang w:val="hy-AM" w:bidi="ru-RU"/>
        </w:rPr>
        <w:t xml:space="preserve"> реальн</w:t>
      </w:r>
      <w:proofErr w:type="spellStart"/>
      <w:r w:rsidRPr="00AB49AA">
        <w:rPr>
          <w:rFonts w:ascii="Sylfaen" w:hAnsi="Sylfaen"/>
          <w:sz w:val="24"/>
          <w:szCs w:val="24"/>
          <w:lang w:val="ru-RU" w:bidi="ru-RU"/>
        </w:rPr>
        <w:t>ым</w:t>
      </w:r>
      <w:proofErr w:type="spellEnd"/>
      <w:r w:rsidRPr="00AB49AA">
        <w:rPr>
          <w:rFonts w:ascii="Sylfaen" w:hAnsi="Sylfaen"/>
          <w:sz w:val="24"/>
          <w:szCs w:val="24"/>
          <w:lang w:val="hy-AM" w:bidi="ru-RU"/>
        </w:rPr>
        <w:t xml:space="preserve"> </w:t>
      </w:r>
      <w:r w:rsidRPr="00AB49AA">
        <w:rPr>
          <w:rFonts w:ascii="Sylfaen" w:hAnsi="Sylfaen"/>
          <w:sz w:val="24"/>
          <w:szCs w:val="24"/>
          <w:lang w:val="ru-RU" w:bidi="ru-RU"/>
        </w:rPr>
        <w:t>бенефициаром</w:t>
      </w:r>
      <w:r w:rsidRPr="00AB49AA">
        <w:rPr>
          <w:rFonts w:ascii="Sylfaen" w:hAnsi="Sylfaen"/>
          <w:sz w:val="24"/>
          <w:szCs w:val="24"/>
          <w:lang w:val="hy-AM" w:bidi="ru-RU"/>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B49AA">
        <w:rPr>
          <w:rFonts w:ascii="Sylfaen" w:hAnsi="Sylfaen"/>
          <w:sz w:val="24"/>
          <w:szCs w:val="24"/>
          <w:lang w:val="ru-RU" w:bidi="ru-RU"/>
        </w:rPr>
        <w:t xml:space="preserve"> </w:t>
      </w:r>
      <w:r w:rsidRPr="00AB49AA">
        <w:rPr>
          <w:rFonts w:ascii="Sylfaen" w:hAnsi="Sylfaen"/>
          <w:sz w:val="24"/>
          <w:szCs w:val="24"/>
          <w:lang w:val="hy-AM" w:bidi="ru-RU"/>
        </w:rPr>
        <w:t xml:space="preserve">Раскрытие реальных </w:t>
      </w:r>
      <w:r w:rsidRPr="00AB49AA">
        <w:rPr>
          <w:rFonts w:ascii="Sylfaen" w:hAnsi="Sylfaen"/>
          <w:sz w:val="24"/>
          <w:szCs w:val="24"/>
          <w:lang w:val="ru-RU" w:bidi="ru-RU"/>
        </w:rPr>
        <w:t>бенефициаров</w:t>
      </w:r>
      <w:r w:rsidRPr="00AB49AA">
        <w:rPr>
          <w:rFonts w:ascii="Sylfaen" w:hAnsi="Sylfaen"/>
          <w:sz w:val="24"/>
          <w:szCs w:val="24"/>
          <w:lang w:val="hy-AM" w:bidi="ru-RU"/>
        </w:rPr>
        <w:t xml:space="preserve"> осуществляется по критериям, установленным Кодексом О недрах</w:t>
      </w:r>
      <w:r w:rsidRPr="00AB49AA">
        <w:rPr>
          <w:rFonts w:ascii="Sylfaen" w:hAnsi="Sylfaen"/>
          <w:sz w:val="24"/>
          <w:szCs w:val="24"/>
          <w:lang w:val="ru-RU" w:bidi="ru-RU"/>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3006015D"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14:paraId="716F281F" w14:textId="77777777" w:rsidR="004E2C8F" w:rsidRPr="00AB49AA" w:rsidRDefault="004E2C8F" w:rsidP="004E2C8F">
      <w:pPr>
        <w:jc w:val="both"/>
        <w:rPr>
          <w:rFonts w:ascii="Sylfaen" w:hAnsi="Sylfaen"/>
          <w:sz w:val="24"/>
          <w:szCs w:val="24"/>
          <w:lang w:val="hy-AM" w:bidi="ru-RU"/>
        </w:rPr>
      </w:pPr>
      <w:r w:rsidRPr="00AB49AA">
        <w:rPr>
          <w:rFonts w:ascii="Sylfaen" w:hAnsi="Sylfaen"/>
          <w:sz w:val="24"/>
          <w:szCs w:val="24"/>
          <w:lang w:val="hy-AM" w:bidi="ru-RU"/>
        </w:rPr>
        <w:t xml:space="preserve">б.в пункте </w:t>
      </w:r>
      <w:r w:rsidRPr="00AB49AA">
        <w:rPr>
          <w:rFonts w:ascii="Sylfaen" w:hAnsi="Sylfaen"/>
          <w:sz w:val="24"/>
          <w:szCs w:val="24"/>
          <w:lang w:val="ru-RU" w:bidi="ru-RU"/>
        </w:rPr>
        <w:t xml:space="preserve">"б" </w:t>
      </w:r>
      <w:r w:rsidRPr="00AB49AA">
        <w:rPr>
          <w:rFonts w:ascii="Sylfaen" w:hAnsi="Sylfaen"/>
          <w:sz w:val="24"/>
          <w:szCs w:val="24"/>
          <w:lang w:val="hy-AM" w:bidi="ru-RU"/>
        </w:rPr>
        <w:t xml:space="preserve">этого подраздела производится отметка, если лицо имеет право назначать или </w:t>
      </w:r>
      <w:proofErr w:type="spellStart"/>
      <w:r w:rsidRPr="00AB49AA">
        <w:rPr>
          <w:rFonts w:ascii="Sylfaen" w:hAnsi="Sylfaen"/>
          <w:sz w:val="24"/>
          <w:szCs w:val="24"/>
          <w:lang w:val="ru-RU" w:bidi="ru-RU"/>
        </w:rPr>
        <w:t>отстраня</w:t>
      </w:r>
      <w:proofErr w:type="spellEnd"/>
      <w:r w:rsidRPr="00AB49AA">
        <w:rPr>
          <w:rFonts w:ascii="Sylfaen" w:hAnsi="Sylfaen"/>
          <w:sz w:val="24"/>
          <w:szCs w:val="24"/>
          <w:lang w:val="hy-AM" w:bidi="ru-RU"/>
        </w:rPr>
        <w:t>ть большинство членов органов управления юридического лица;</w:t>
      </w:r>
    </w:p>
    <w:p w14:paraId="50631736"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47E4677"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г. в пункте "г" этого подраздела производится отметка, если лицо по смыслу пунктов "а"</w:t>
      </w:r>
      <w:r w:rsidRPr="00AB49AA">
        <w:rPr>
          <w:rFonts w:ascii="Sylfaen" w:hAnsi="Sylfaen"/>
          <w:sz w:val="24"/>
          <w:szCs w:val="24"/>
          <w:lang w:val="hy-AM" w:bidi="ru-RU"/>
        </w:rPr>
        <w:t xml:space="preserve"> </w:t>
      </w:r>
      <w:r w:rsidRPr="00AB49AA">
        <w:rPr>
          <w:rFonts w:ascii="Sylfaen" w:hAnsi="Sylfaen"/>
          <w:sz w:val="24"/>
          <w:szCs w:val="24"/>
          <w:lang w:val="ru-RU" w:bidi="ru-RU"/>
        </w:rPr>
        <w:t>-</w:t>
      </w:r>
      <w:r w:rsidRPr="00AB49AA">
        <w:rPr>
          <w:rFonts w:ascii="Sylfaen" w:hAnsi="Sylfaen"/>
          <w:sz w:val="24"/>
          <w:szCs w:val="24"/>
          <w:lang w:val="hy-AM" w:bidi="ru-RU"/>
        </w:rPr>
        <w:t xml:space="preserve"> </w:t>
      </w:r>
      <w:r w:rsidRPr="00AB49AA">
        <w:rPr>
          <w:rFonts w:ascii="Sylfaen" w:hAnsi="Sylfaen"/>
          <w:sz w:val="24"/>
          <w:szCs w:val="24"/>
          <w:lang w:val="ru-RU" w:bidi="ru-RU"/>
        </w:rPr>
        <w:t>"в"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B620085"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14:paraId="79BADE7B"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B49AA">
        <w:rPr>
          <w:rFonts w:ascii="Sylfaen" w:hAnsi="Sylfaen"/>
          <w:sz w:val="24"/>
          <w:szCs w:val="24"/>
          <w:lang w:val="hy-AM" w:bidi="ru-RU"/>
        </w:rPr>
        <w:t>Օ</w:t>
      </w:r>
      <w:proofErr w:type="spellStart"/>
      <w:r w:rsidRPr="00AB49AA">
        <w:rPr>
          <w:rFonts w:ascii="Sylfaen" w:hAnsi="Sylfaen"/>
          <w:sz w:val="24"/>
          <w:szCs w:val="24"/>
          <w:lang w:val="ru-RU" w:bidi="ru-RU"/>
        </w:rPr>
        <w:t>рганизацию</w:t>
      </w:r>
      <w:proofErr w:type="spellEnd"/>
      <w:r w:rsidRPr="00AB49AA">
        <w:rPr>
          <w:rFonts w:ascii="Sylfaen" w:hAnsi="Sylfaen"/>
          <w:sz w:val="24"/>
          <w:szCs w:val="24"/>
          <w:lang w:val="ru-RU" w:bidi="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0F611BE"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8) в подразделе</w:t>
      </w:r>
      <w:r w:rsidRPr="00AB49AA">
        <w:rPr>
          <w:rFonts w:ascii="Sylfaen" w:hAnsi="Sylfaen"/>
          <w:sz w:val="24"/>
          <w:szCs w:val="24"/>
          <w:lang w:val="hy-AM" w:bidi="ru-RU"/>
        </w:rPr>
        <w:t xml:space="preserve"> </w:t>
      </w:r>
      <w:r w:rsidRPr="00AB49AA">
        <w:rPr>
          <w:rFonts w:ascii="Sylfaen" w:hAnsi="Sylfaen"/>
          <w:sz w:val="24"/>
          <w:szCs w:val="24"/>
          <w:lang w:val="ru-RU" w:bidi="ru-RU"/>
        </w:rPr>
        <w:t>"Контактные данные реального бенефициара" заполняются адрес электронной почты и номер телефона реального бенефициара.</w:t>
      </w:r>
    </w:p>
    <w:p w14:paraId="4B135FA5"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 xml:space="preserve">5. Раздел 5 декларации (Промежуточные юридические лица) заполняется, </w:t>
      </w:r>
    </w:p>
    <w:p w14:paraId="41490A91"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B49AA">
        <w:rPr>
          <w:rFonts w:ascii="Times New Roman" w:eastAsia="MS Gothic" w:hAnsi="Times New Roman" w:cs="Times New Roman"/>
          <w:sz w:val="24"/>
          <w:szCs w:val="24"/>
          <w:lang w:val="ru-RU" w:bidi="ru-RU"/>
        </w:rPr>
        <w:t>․</w:t>
      </w:r>
    </w:p>
    <w:p w14:paraId="2A273D69"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1) в подразделе</w:t>
      </w:r>
      <w:r w:rsidRPr="00AB49AA">
        <w:rPr>
          <w:rFonts w:ascii="Sylfaen" w:hAnsi="Sylfaen"/>
          <w:sz w:val="24"/>
          <w:szCs w:val="24"/>
          <w:lang w:val="hy-AM" w:bidi="ru-RU"/>
        </w:rPr>
        <w:t xml:space="preserve"> </w:t>
      </w:r>
      <w:r w:rsidRPr="00AB49AA">
        <w:rPr>
          <w:rFonts w:ascii="Sylfaen" w:hAnsi="Sylfaen"/>
          <w:sz w:val="24"/>
          <w:szCs w:val="24"/>
          <w:lang w:val="ru-RU" w:bidi="ru-RU"/>
        </w:rPr>
        <w:t>"Данные организации"</w:t>
      </w:r>
      <w:r w:rsidRPr="00AB49AA">
        <w:rPr>
          <w:rFonts w:ascii="Sylfaen" w:hAnsi="Sylfaen"/>
          <w:sz w:val="24"/>
          <w:szCs w:val="24"/>
          <w:lang w:val="hy-AM" w:bidi="ru-RU"/>
        </w:rPr>
        <w:t xml:space="preserve"> </w:t>
      </w:r>
      <w:r w:rsidRPr="00AB49AA">
        <w:rPr>
          <w:rFonts w:ascii="Sylfaen" w:hAnsi="Sylfaen"/>
          <w:sz w:val="24"/>
          <w:szCs w:val="24"/>
          <w:lang w:val="ru-RU" w:bidi="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E6BABBA"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3A7DC75"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3) Подраздел</w:t>
      </w:r>
      <w:r w:rsidRPr="00AB49AA">
        <w:rPr>
          <w:rFonts w:ascii="Sylfaen" w:hAnsi="Sylfaen"/>
          <w:sz w:val="24"/>
          <w:szCs w:val="24"/>
          <w:lang w:val="hy-AM" w:bidi="ru-RU"/>
        </w:rPr>
        <w:t xml:space="preserve"> </w:t>
      </w:r>
      <w:r w:rsidRPr="00AB49AA">
        <w:rPr>
          <w:rFonts w:ascii="Sylfaen" w:hAnsi="Sylfaen"/>
          <w:sz w:val="24"/>
          <w:szCs w:val="24"/>
          <w:lang w:val="ru-RU" w:bidi="ru-RU"/>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AB49AA">
        <w:rPr>
          <w:rFonts w:ascii="Sylfaen" w:hAnsi="Sylfaen"/>
          <w:sz w:val="24"/>
          <w:szCs w:val="24"/>
          <w:lang w:val="ru-RU" w:bidi="ru-RU"/>
        </w:rPr>
        <w:t>листингуются</w:t>
      </w:r>
      <w:proofErr w:type="spellEnd"/>
      <w:r w:rsidRPr="00AB49AA">
        <w:rPr>
          <w:rFonts w:ascii="Sylfaen" w:hAnsi="Sylfaen"/>
          <w:sz w:val="24"/>
          <w:szCs w:val="24"/>
          <w:lang w:val="ru-RU" w:bidi="ru-RU"/>
        </w:rPr>
        <w:t xml:space="preserve"> на регулируемом рынке. В этом подразделе заполняется название фондовой биржи, указывая в скобках код биржи (Market </w:t>
      </w:r>
      <w:proofErr w:type="spellStart"/>
      <w:r w:rsidRPr="00AB49AA">
        <w:rPr>
          <w:rFonts w:ascii="Sylfaen" w:hAnsi="Sylfaen"/>
          <w:sz w:val="24"/>
          <w:szCs w:val="24"/>
          <w:lang w:val="ru-RU" w:bidi="ru-RU"/>
        </w:rPr>
        <w:t>Identifier</w:t>
      </w:r>
      <w:proofErr w:type="spellEnd"/>
      <w:r w:rsidRPr="00AB49AA">
        <w:rPr>
          <w:rFonts w:ascii="Sylfaen" w:hAnsi="Sylfaen"/>
          <w:sz w:val="24"/>
          <w:szCs w:val="24"/>
          <w:lang w:val="ru-RU" w:bidi="ru-RU"/>
        </w:rPr>
        <w:t xml:space="preserve"> Code), где </w:t>
      </w:r>
      <w:proofErr w:type="spellStart"/>
      <w:r w:rsidRPr="00AB49AA">
        <w:rPr>
          <w:rFonts w:ascii="Sylfaen" w:hAnsi="Sylfaen"/>
          <w:sz w:val="24"/>
          <w:szCs w:val="24"/>
          <w:lang w:val="ru-RU" w:bidi="ru-RU"/>
        </w:rPr>
        <w:t>листингуются</w:t>
      </w:r>
      <w:proofErr w:type="spellEnd"/>
      <w:r w:rsidRPr="00AB49AA">
        <w:rPr>
          <w:rFonts w:ascii="Sylfaen" w:hAnsi="Sylfaen"/>
          <w:sz w:val="24"/>
          <w:szCs w:val="24"/>
          <w:lang w:val="ru-RU" w:bidi="ru-RU"/>
        </w:rPr>
        <w:t xml:space="preserve"> акции юридического лица, а также ссылается на имеющиеся на бирже документы.</w:t>
      </w:r>
    </w:p>
    <w:p w14:paraId="19C13ED6"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594526A" w14:textId="77777777" w:rsidR="004E2C8F" w:rsidRPr="00AB49AA" w:rsidRDefault="004E2C8F" w:rsidP="004E2C8F">
      <w:pPr>
        <w:jc w:val="both"/>
        <w:rPr>
          <w:rFonts w:ascii="Sylfaen" w:hAnsi="Sylfaen"/>
          <w:sz w:val="24"/>
          <w:szCs w:val="24"/>
          <w:lang w:val="ru-RU" w:bidi="ru-RU"/>
        </w:rPr>
      </w:pPr>
      <w:r w:rsidRPr="00AB49AA">
        <w:rPr>
          <w:rFonts w:ascii="Sylfaen" w:hAnsi="Sylfaen"/>
          <w:sz w:val="24"/>
          <w:szCs w:val="24"/>
          <w:lang w:val="ru-RU" w:bidi="ru-RU"/>
        </w:rPr>
        <w:t>7. Декларация заполняется и подписывается лицом, подающим заявку.</w:t>
      </w:r>
      <w:r w:rsidRPr="00AB49AA">
        <w:rPr>
          <w:rFonts w:ascii="Sylfaen" w:hAnsi="Sylfaen"/>
          <w:sz w:val="24"/>
          <w:szCs w:val="24"/>
          <w:lang w:val="hy-AM" w:bidi="ru-RU"/>
        </w:rPr>
        <w:t xml:space="preserve"> </w:t>
      </w:r>
    </w:p>
    <w:p w14:paraId="462A689A" w14:textId="77777777" w:rsidR="004E2C8F" w:rsidRPr="00AB49AA" w:rsidRDefault="004E2C8F" w:rsidP="004E2C8F">
      <w:pPr>
        <w:jc w:val="both"/>
        <w:rPr>
          <w:rFonts w:ascii="Sylfaen" w:hAnsi="Sylfaen"/>
          <w:i/>
          <w:sz w:val="24"/>
          <w:szCs w:val="24"/>
          <w:lang w:val="ru-RU" w:bidi="ru-RU"/>
        </w:rPr>
      </w:pPr>
      <w:r w:rsidRPr="00AB49AA">
        <w:rPr>
          <w:rFonts w:ascii="Sylfaen" w:hAnsi="Sylfaen"/>
          <w:sz w:val="24"/>
          <w:szCs w:val="24"/>
          <w:lang w:val="ru-RU" w:bidi="ru-RU"/>
        </w:rPr>
        <w:t xml:space="preserve">* </w:t>
      </w:r>
      <w:r w:rsidRPr="00AB49AA">
        <w:rPr>
          <w:rFonts w:ascii="Sylfaen" w:hAnsi="Sylfaen"/>
          <w:i/>
          <w:sz w:val="24"/>
          <w:szCs w:val="24"/>
          <w:lang w:val="ru-RU" w:bidi="ru-RU"/>
        </w:rPr>
        <w:t>заполняется секретарем комиссии до публикации приглашения в бюллетене:</w:t>
      </w:r>
    </w:p>
    <w:p w14:paraId="63FBA958" w14:textId="77777777" w:rsidR="004E2C8F" w:rsidRPr="00AB49AA" w:rsidRDefault="004E2C8F" w:rsidP="004E2C8F">
      <w:pPr>
        <w:jc w:val="both"/>
        <w:rPr>
          <w:rFonts w:ascii="Sylfaen" w:hAnsi="Sylfaen"/>
          <w:i/>
          <w:sz w:val="24"/>
          <w:szCs w:val="24"/>
          <w:lang w:val="ru-RU" w:bidi="ru-RU"/>
        </w:rPr>
      </w:pPr>
      <w:r w:rsidRPr="00AB49AA">
        <w:rPr>
          <w:rFonts w:ascii="Sylfaen" w:hAnsi="Sylfaen"/>
          <w:i/>
          <w:sz w:val="24"/>
          <w:szCs w:val="24"/>
          <w:lang w:val="ru-RU" w:bidi="ru-RU"/>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89C8729" w14:textId="77777777" w:rsidR="00B35B4B" w:rsidRPr="00AB49AA" w:rsidRDefault="004E2C8F" w:rsidP="00B35B4B">
      <w:pPr>
        <w:jc w:val="right"/>
        <w:rPr>
          <w:rFonts w:ascii="Sylfaen" w:hAnsi="Sylfaen"/>
          <w:b/>
          <w:sz w:val="24"/>
          <w:szCs w:val="24"/>
          <w:lang w:val="ru-RU" w:bidi="ru-RU"/>
        </w:rPr>
      </w:pPr>
      <w:r w:rsidRPr="00AB49AA">
        <w:rPr>
          <w:rFonts w:ascii="Sylfaen" w:hAnsi="Sylfaen"/>
          <w:b/>
          <w:sz w:val="24"/>
          <w:szCs w:val="24"/>
          <w:lang w:val="ru-RU" w:bidi="ru-RU"/>
        </w:rPr>
        <w:br w:type="page"/>
      </w:r>
      <w:r w:rsidR="00B35B4B" w:rsidRPr="00AB49AA">
        <w:rPr>
          <w:rFonts w:ascii="Sylfaen" w:hAnsi="Sylfaen"/>
          <w:b/>
          <w:sz w:val="24"/>
          <w:szCs w:val="24"/>
          <w:lang w:val="ru-RU" w:bidi="ru-RU"/>
        </w:rPr>
        <w:lastRenderedPageBreak/>
        <w:t>Приложение № 2</w:t>
      </w:r>
    </w:p>
    <w:p w14:paraId="37FA02D7" w14:textId="673BBFAD" w:rsidR="00B35B4B" w:rsidRPr="0086069E" w:rsidRDefault="00B35B4B" w:rsidP="00B35B4B">
      <w:pPr>
        <w:jc w:val="right"/>
        <w:rPr>
          <w:rFonts w:ascii="Sylfaen" w:hAnsi="Sylfaen"/>
          <w:b/>
          <w:sz w:val="24"/>
          <w:szCs w:val="24"/>
          <w:lang w:val="ru-RU" w:bidi="ru-RU"/>
        </w:rPr>
      </w:pPr>
      <w:r w:rsidRPr="00AB49AA">
        <w:rPr>
          <w:rFonts w:ascii="Sylfaen" w:hAnsi="Sylfaen"/>
          <w:b/>
          <w:sz w:val="24"/>
          <w:szCs w:val="24"/>
          <w:lang w:val="ru-RU" w:bidi="ru-RU"/>
        </w:rPr>
        <w:t>к Приглашению о запросе котировок</w:t>
      </w:r>
      <w:r w:rsidRPr="00AB49AA">
        <w:rPr>
          <w:rFonts w:ascii="Sylfaen" w:hAnsi="Sylfaen"/>
          <w:b/>
          <w:sz w:val="24"/>
          <w:szCs w:val="24"/>
          <w:lang w:val="ru-RU" w:bidi="ru-RU"/>
        </w:rPr>
        <w:br/>
        <w:t>под кодом</w:t>
      </w:r>
      <w:r w:rsidRPr="00AB49AA">
        <w:rPr>
          <w:rFonts w:ascii="Sylfaen" w:eastAsia="Times New Roman" w:hAnsi="Sylfaen" w:cs="Sylfaen"/>
          <w:b/>
          <w:sz w:val="24"/>
          <w:szCs w:val="24"/>
          <w:lang w:val="hy-AM"/>
        </w:rPr>
        <w:t xml:space="preserve"> </w:t>
      </w:r>
      <w:r w:rsidR="00CD5FB1" w:rsidRPr="00CD5FB1">
        <w:rPr>
          <w:rFonts w:ascii="Sylfaen" w:hAnsi="Sylfaen"/>
          <w:b/>
          <w:sz w:val="24"/>
          <w:szCs w:val="24"/>
          <w:lang w:val="hy-AM" w:bidi="ru-RU"/>
        </w:rPr>
        <w:t>ՍՄԵԸԱԿՊ-ԳՀ</w:t>
      </w:r>
      <w:r w:rsidR="00CD5FB1" w:rsidRPr="00CD5FB1">
        <w:rPr>
          <w:rFonts w:ascii="Sylfaen" w:hAnsi="Sylfaen"/>
          <w:b/>
          <w:sz w:val="24"/>
          <w:szCs w:val="24"/>
          <w:lang w:val="af-ZA" w:bidi="ru-RU"/>
        </w:rPr>
        <w:t>ԱՊՁԲ</w:t>
      </w:r>
      <w:r w:rsidR="00CD5FB1" w:rsidRPr="00CD5FB1">
        <w:rPr>
          <w:rFonts w:ascii="Sylfaen" w:hAnsi="Sylfaen"/>
          <w:b/>
          <w:sz w:val="24"/>
          <w:szCs w:val="24"/>
          <w:lang w:val="hy-AM" w:bidi="ru-RU"/>
        </w:rPr>
        <w:t>-</w:t>
      </w:r>
      <w:r w:rsidR="00CD5FB1" w:rsidRPr="00CD5FB1">
        <w:rPr>
          <w:rFonts w:ascii="Sylfaen" w:hAnsi="Sylfaen"/>
          <w:b/>
          <w:sz w:val="24"/>
          <w:szCs w:val="24"/>
          <w:lang w:val="af-ZA" w:bidi="ru-RU"/>
        </w:rPr>
        <w:t>26/</w:t>
      </w:r>
      <w:r w:rsidR="00CD5FB1" w:rsidRPr="00CD5FB1">
        <w:rPr>
          <w:rFonts w:ascii="Sylfaen" w:hAnsi="Sylfaen"/>
          <w:b/>
          <w:sz w:val="24"/>
          <w:szCs w:val="24"/>
          <w:lang w:val="hy-AM" w:bidi="ru-RU"/>
        </w:rPr>
        <w:t>0</w:t>
      </w:r>
      <w:r w:rsidR="00CD5FB1" w:rsidRPr="00CD5FB1">
        <w:rPr>
          <w:rFonts w:ascii="Sylfaen" w:hAnsi="Sylfaen"/>
          <w:b/>
          <w:sz w:val="24"/>
          <w:szCs w:val="24"/>
          <w:lang w:val="af-ZA" w:bidi="ru-RU"/>
        </w:rPr>
        <w:t>1</w:t>
      </w:r>
    </w:p>
    <w:p w14:paraId="0D4BCEDF" w14:textId="77777777" w:rsidR="00B35B4B" w:rsidRPr="00AB49AA" w:rsidRDefault="00B35B4B" w:rsidP="00B35B4B">
      <w:pPr>
        <w:jc w:val="center"/>
        <w:rPr>
          <w:rFonts w:ascii="Sylfaen" w:hAnsi="Sylfaen"/>
          <w:b/>
          <w:sz w:val="24"/>
          <w:szCs w:val="24"/>
          <w:lang w:val="ru-RU" w:bidi="ru-RU"/>
        </w:rPr>
      </w:pPr>
      <w:r w:rsidRPr="00AB49AA">
        <w:rPr>
          <w:rFonts w:ascii="Sylfaen" w:hAnsi="Sylfaen"/>
          <w:b/>
          <w:sz w:val="24"/>
          <w:szCs w:val="24"/>
          <w:lang w:val="ru-RU" w:bidi="ru-RU"/>
        </w:rPr>
        <w:t>ЦЕНОВОЕ ПРЕДЛОЖЕНИЕ</w:t>
      </w:r>
    </w:p>
    <w:p w14:paraId="304BEF8B" w14:textId="7D19DE7A" w:rsidR="0080681D" w:rsidRPr="0086069E" w:rsidRDefault="00B35B4B" w:rsidP="0080681D">
      <w:pPr>
        <w:jc w:val="right"/>
        <w:rPr>
          <w:rFonts w:ascii="Sylfaen" w:hAnsi="Sylfaen"/>
          <w:b/>
          <w:sz w:val="24"/>
          <w:szCs w:val="24"/>
          <w:lang w:val="ru-RU" w:bidi="ru-RU"/>
        </w:rPr>
      </w:pPr>
      <w:r w:rsidRPr="00AB49AA">
        <w:rPr>
          <w:rFonts w:ascii="Sylfaen" w:hAnsi="Sylfaen"/>
          <w:sz w:val="24"/>
          <w:szCs w:val="24"/>
          <w:lang w:val="ru-RU" w:bidi="ru-RU"/>
        </w:rPr>
        <w:t>Рассмотрев приглашение о запросе котировок под кодом</w:t>
      </w:r>
      <w:r w:rsidR="0080681D" w:rsidRPr="00AB49AA">
        <w:rPr>
          <w:rFonts w:ascii="Sylfaen" w:hAnsi="Sylfaen"/>
          <w:b/>
          <w:sz w:val="24"/>
          <w:szCs w:val="24"/>
          <w:lang w:val="hy-AM" w:bidi="ru-RU"/>
        </w:rPr>
        <w:t xml:space="preserve"> </w:t>
      </w:r>
      <w:r w:rsidR="00CD5FB1" w:rsidRPr="00CD5FB1">
        <w:rPr>
          <w:rFonts w:ascii="Sylfaen" w:hAnsi="Sylfaen"/>
          <w:b/>
          <w:sz w:val="24"/>
          <w:szCs w:val="24"/>
          <w:lang w:val="hy-AM" w:bidi="ru-RU"/>
        </w:rPr>
        <w:t>ՍՄԵԸԱԿՊ-ԳՀ</w:t>
      </w:r>
      <w:r w:rsidR="00CD5FB1" w:rsidRPr="00CD5FB1">
        <w:rPr>
          <w:rFonts w:ascii="Sylfaen" w:hAnsi="Sylfaen"/>
          <w:b/>
          <w:sz w:val="24"/>
          <w:szCs w:val="24"/>
          <w:lang w:val="af-ZA" w:bidi="ru-RU"/>
        </w:rPr>
        <w:t>ԱՊՁԲ</w:t>
      </w:r>
      <w:r w:rsidR="00CD5FB1" w:rsidRPr="00CD5FB1">
        <w:rPr>
          <w:rFonts w:ascii="Sylfaen" w:hAnsi="Sylfaen"/>
          <w:b/>
          <w:sz w:val="24"/>
          <w:szCs w:val="24"/>
          <w:lang w:val="hy-AM" w:bidi="ru-RU"/>
        </w:rPr>
        <w:t>-</w:t>
      </w:r>
      <w:r w:rsidR="00CD5FB1" w:rsidRPr="00CD5FB1">
        <w:rPr>
          <w:rFonts w:ascii="Sylfaen" w:hAnsi="Sylfaen"/>
          <w:b/>
          <w:sz w:val="24"/>
          <w:szCs w:val="24"/>
          <w:lang w:val="af-ZA" w:bidi="ru-RU"/>
        </w:rPr>
        <w:t>26/</w:t>
      </w:r>
      <w:r w:rsidR="00CD5FB1" w:rsidRPr="00CD5FB1">
        <w:rPr>
          <w:rFonts w:ascii="Sylfaen" w:hAnsi="Sylfaen"/>
          <w:b/>
          <w:sz w:val="24"/>
          <w:szCs w:val="24"/>
          <w:lang w:val="hy-AM" w:bidi="ru-RU"/>
        </w:rPr>
        <w:t>0</w:t>
      </w:r>
      <w:r w:rsidR="00CD5FB1" w:rsidRPr="00CD5FB1">
        <w:rPr>
          <w:rFonts w:ascii="Sylfaen" w:hAnsi="Sylfaen"/>
          <w:b/>
          <w:sz w:val="24"/>
          <w:szCs w:val="24"/>
          <w:lang w:val="af-ZA" w:bidi="ru-RU"/>
        </w:rPr>
        <w:t>1</w:t>
      </w:r>
    </w:p>
    <w:p w14:paraId="6C31799D" w14:textId="77777777" w:rsidR="00B35B4B" w:rsidRPr="00AB49AA" w:rsidRDefault="00B35B4B" w:rsidP="00B35B4B">
      <w:pPr>
        <w:jc w:val="both"/>
        <w:rPr>
          <w:rFonts w:ascii="Sylfaen" w:hAnsi="Sylfaen"/>
          <w:sz w:val="24"/>
          <w:szCs w:val="24"/>
          <w:lang w:val="ru-RU" w:bidi="ru-RU"/>
        </w:rPr>
      </w:pPr>
    </w:p>
    <w:p w14:paraId="41137F3C" w14:textId="77777777" w:rsidR="00B35B4B" w:rsidRPr="00AB49AA" w:rsidRDefault="00B35B4B" w:rsidP="00B35B4B">
      <w:pPr>
        <w:jc w:val="both"/>
        <w:rPr>
          <w:rFonts w:ascii="Sylfaen" w:hAnsi="Sylfaen"/>
          <w:sz w:val="24"/>
          <w:szCs w:val="24"/>
          <w:lang w:val="ru-RU" w:bidi="ru-RU"/>
        </w:rPr>
      </w:pPr>
      <w:r w:rsidRPr="00AB49AA">
        <w:rPr>
          <w:rFonts w:ascii="Sylfaen" w:hAnsi="Sylfaen"/>
          <w:sz w:val="24"/>
          <w:szCs w:val="24"/>
          <w:lang w:val="ru-RU" w:bidi="ru-RU"/>
        </w:rPr>
        <w:t>в том числе проект заключаемого договора __________________________________</w:t>
      </w:r>
    </w:p>
    <w:p w14:paraId="2404FCBC" w14:textId="77777777" w:rsidR="00B35B4B" w:rsidRPr="00AB49AA" w:rsidRDefault="00B35B4B" w:rsidP="00B35B4B">
      <w:pPr>
        <w:jc w:val="center"/>
        <w:rPr>
          <w:rFonts w:ascii="Sylfaen" w:hAnsi="Sylfaen"/>
          <w:sz w:val="24"/>
          <w:szCs w:val="24"/>
          <w:vertAlign w:val="superscript"/>
          <w:lang w:val="ru-RU" w:bidi="ru-RU"/>
        </w:rPr>
      </w:pPr>
      <w:r w:rsidRPr="00AB49AA">
        <w:rPr>
          <w:rFonts w:ascii="Sylfaen" w:hAnsi="Sylfaen"/>
          <w:sz w:val="24"/>
          <w:szCs w:val="24"/>
          <w:vertAlign w:val="superscript"/>
          <w:lang w:val="ru-RU" w:bidi="ru-RU"/>
        </w:rPr>
        <w:t xml:space="preserve">                                                                                 наименование участника</w:t>
      </w:r>
    </w:p>
    <w:p w14:paraId="6E608D43" w14:textId="77777777" w:rsidR="00B35B4B" w:rsidRPr="00AB49AA" w:rsidRDefault="00B35B4B" w:rsidP="00B35B4B">
      <w:pPr>
        <w:jc w:val="both"/>
        <w:rPr>
          <w:rFonts w:ascii="Sylfaen" w:hAnsi="Sylfaen"/>
          <w:sz w:val="24"/>
          <w:szCs w:val="24"/>
          <w:lang w:val="ru-RU" w:bidi="ru-RU"/>
        </w:rPr>
      </w:pPr>
      <w:r w:rsidRPr="00AB49AA">
        <w:rPr>
          <w:rFonts w:ascii="Sylfaen" w:hAnsi="Sylfaen"/>
          <w:sz w:val="24"/>
          <w:szCs w:val="24"/>
          <w:lang w:val="ru-RU" w:bidi="ru-RU"/>
        </w:rPr>
        <w:t>предлагает выполнить договор по нижеуказанным общим ценам:</w:t>
      </w:r>
    </w:p>
    <w:p w14:paraId="091842CC" w14:textId="77777777" w:rsidR="00B35B4B" w:rsidRPr="00AB49AA" w:rsidRDefault="00B35B4B" w:rsidP="00B35B4B">
      <w:pPr>
        <w:jc w:val="right"/>
        <w:rPr>
          <w:rFonts w:ascii="Sylfaen" w:hAnsi="Sylfaen"/>
          <w:sz w:val="24"/>
          <w:szCs w:val="24"/>
          <w:lang w:val="ru-RU" w:bidi="ru-RU"/>
        </w:rPr>
      </w:pPr>
      <w:r w:rsidRPr="00AB49AA">
        <w:rPr>
          <w:rFonts w:ascii="Sylfaen" w:hAnsi="Sylfaen"/>
          <w:sz w:val="24"/>
          <w:szCs w:val="24"/>
          <w:lang w:val="ru-RU" w:bidi="ru-RU"/>
        </w:rPr>
        <w:t>драмов РА</w:t>
      </w:r>
    </w:p>
    <w:tbl>
      <w:tblPr>
        <w:tblW w:w="11199" w:type="dxa"/>
        <w:tblInd w:w="-113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07"/>
        <w:gridCol w:w="1559"/>
        <w:gridCol w:w="2060"/>
        <w:gridCol w:w="1701"/>
        <w:gridCol w:w="3372"/>
      </w:tblGrid>
      <w:tr w:rsidR="00B35B4B" w:rsidRPr="00910D45" w14:paraId="155EF497" w14:textId="77777777" w:rsidTr="00B35B4B">
        <w:trPr>
          <w:trHeight w:val="916"/>
        </w:trPr>
        <w:tc>
          <w:tcPr>
            <w:tcW w:w="2507" w:type="dxa"/>
            <w:tcBorders>
              <w:top w:val="single" w:sz="4" w:space="0" w:color="auto"/>
              <w:left w:val="single" w:sz="4" w:space="0" w:color="auto"/>
              <w:right w:val="single" w:sz="4" w:space="0" w:color="auto"/>
            </w:tcBorders>
            <w:vAlign w:val="center"/>
          </w:tcPr>
          <w:p w14:paraId="02C73E8A" w14:textId="77777777" w:rsidR="00B35B4B" w:rsidRPr="00AB49AA" w:rsidRDefault="00B35B4B" w:rsidP="00B35B4B">
            <w:pPr>
              <w:jc w:val="center"/>
              <w:rPr>
                <w:rFonts w:ascii="Sylfaen" w:hAnsi="Sylfaen"/>
                <w:b/>
                <w:bCs/>
                <w:sz w:val="24"/>
                <w:szCs w:val="24"/>
                <w:lang w:bidi="ru-RU"/>
              </w:rPr>
            </w:pPr>
            <w:r w:rsidRPr="00AB49AA">
              <w:rPr>
                <w:rFonts w:ascii="Sylfaen" w:hAnsi="Sylfaen"/>
                <w:b/>
                <w:sz w:val="24"/>
                <w:szCs w:val="24"/>
                <w:lang w:val="ru-RU" w:bidi="ru-RU"/>
              </w:rPr>
              <w:t>Номера лотов</w:t>
            </w:r>
          </w:p>
        </w:tc>
        <w:tc>
          <w:tcPr>
            <w:tcW w:w="1559" w:type="dxa"/>
            <w:tcBorders>
              <w:top w:val="single" w:sz="4" w:space="0" w:color="auto"/>
              <w:left w:val="single" w:sz="4" w:space="0" w:color="auto"/>
              <w:right w:val="single" w:sz="4" w:space="0" w:color="auto"/>
            </w:tcBorders>
            <w:vAlign w:val="center"/>
          </w:tcPr>
          <w:p w14:paraId="30B6F0FA"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Наименование товара</w:t>
            </w:r>
          </w:p>
        </w:tc>
        <w:tc>
          <w:tcPr>
            <w:tcW w:w="2060" w:type="dxa"/>
            <w:tcBorders>
              <w:top w:val="single" w:sz="4" w:space="0" w:color="auto"/>
              <w:left w:val="single" w:sz="4" w:space="0" w:color="auto"/>
              <w:right w:val="single" w:sz="4" w:space="0" w:color="auto"/>
            </w:tcBorders>
            <w:vAlign w:val="center"/>
          </w:tcPr>
          <w:p w14:paraId="75476D2D" w14:textId="77777777" w:rsidR="00B35B4B" w:rsidRPr="00AB49AA" w:rsidRDefault="00B35B4B" w:rsidP="00B35B4B">
            <w:pPr>
              <w:jc w:val="center"/>
              <w:rPr>
                <w:rFonts w:ascii="Sylfaen" w:hAnsi="Sylfaen"/>
                <w:b/>
                <w:sz w:val="24"/>
                <w:szCs w:val="24"/>
                <w:lang w:val="ru-RU" w:bidi="ru-RU"/>
              </w:rPr>
            </w:pPr>
            <w:r w:rsidRPr="00AB49AA">
              <w:rPr>
                <w:rFonts w:ascii="Sylfaen" w:hAnsi="Sylfaen"/>
                <w:b/>
                <w:sz w:val="24"/>
                <w:szCs w:val="24"/>
                <w:lang w:val="ru-RU" w:bidi="ru-RU"/>
              </w:rPr>
              <w:t>Стоимость</w:t>
            </w:r>
          </w:p>
          <w:p w14:paraId="50345DB2" w14:textId="77777777" w:rsidR="00B35B4B" w:rsidRPr="00AB49AA" w:rsidRDefault="00B35B4B" w:rsidP="00B35B4B">
            <w:pPr>
              <w:jc w:val="center"/>
              <w:rPr>
                <w:rFonts w:ascii="Sylfaen" w:hAnsi="Sylfaen"/>
                <w:b/>
                <w:sz w:val="24"/>
                <w:szCs w:val="24"/>
                <w:lang w:val="ru-RU" w:bidi="ru-RU"/>
              </w:rPr>
            </w:pPr>
            <w:r w:rsidRPr="00AB49AA">
              <w:rPr>
                <w:rFonts w:ascii="Sylfaen" w:hAnsi="Sylfaen"/>
                <w:sz w:val="24"/>
                <w:szCs w:val="24"/>
                <w:lang w:val="ru-RU" w:bidi="ru-RU"/>
              </w:rPr>
              <w:t>(совокупность себестоимости и прогнозируемой прибыли)</w:t>
            </w:r>
          </w:p>
          <w:p w14:paraId="03FB435E"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9542E7C" w14:textId="77777777" w:rsidR="00B35B4B" w:rsidRPr="00AB49AA" w:rsidRDefault="00B35B4B" w:rsidP="00B35B4B">
            <w:pPr>
              <w:jc w:val="center"/>
              <w:rPr>
                <w:rFonts w:ascii="Sylfaen" w:hAnsi="Sylfaen"/>
                <w:b/>
                <w:sz w:val="24"/>
                <w:szCs w:val="24"/>
                <w:lang w:bidi="ru-RU"/>
              </w:rPr>
            </w:pPr>
            <w:r w:rsidRPr="00AB49AA">
              <w:rPr>
                <w:rFonts w:ascii="Sylfaen" w:hAnsi="Sylfaen"/>
                <w:b/>
                <w:sz w:val="24"/>
                <w:szCs w:val="24"/>
                <w:lang w:val="ru-RU" w:bidi="ru-RU"/>
              </w:rPr>
              <w:t>НДС</w:t>
            </w:r>
            <w:r w:rsidRPr="00AB49AA">
              <w:rPr>
                <w:rFonts w:ascii="Sylfaen" w:hAnsi="Sylfaen"/>
                <w:b/>
                <w:sz w:val="24"/>
                <w:szCs w:val="24"/>
                <w:vertAlign w:val="superscript"/>
                <w:lang w:val="ru-RU" w:bidi="ru-RU"/>
              </w:rPr>
              <w:footnoteReference w:customMarkFollows="1" w:id="3"/>
              <w:t>**</w:t>
            </w:r>
          </w:p>
          <w:p w14:paraId="0D8833E0"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/прописью и цифрами/</w:t>
            </w:r>
          </w:p>
        </w:tc>
        <w:tc>
          <w:tcPr>
            <w:tcW w:w="3372" w:type="dxa"/>
            <w:tcBorders>
              <w:top w:val="single" w:sz="4" w:space="0" w:color="auto"/>
              <w:left w:val="single" w:sz="4" w:space="0" w:color="auto"/>
              <w:right w:val="single" w:sz="4" w:space="0" w:color="auto"/>
            </w:tcBorders>
            <w:vAlign w:val="center"/>
          </w:tcPr>
          <w:p w14:paraId="3D3AD046"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Общая цена</w:t>
            </w:r>
          </w:p>
          <w:p w14:paraId="1454D43D"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/прописью и цифрами/</w:t>
            </w:r>
          </w:p>
        </w:tc>
      </w:tr>
      <w:tr w:rsidR="00B35B4B" w:rsidRPr="00AB49AA" w14:paraId="74D07F00" w14:textId="77777777" w:rsidTr="00B35B4B">
        <w:tc>
          <w:tcPr>
            <w:tcW w:w="2507" w:type="dxa"/>
            <w:tcBorders>
              <w:top w:val="single" w:sz="4" w:space="0" w:color="auto"/>
              <w:left w:val="single" w:sz="4" w:space="0" w:color="auto"/>
              <w:bottom w:val="single" w:sz="4" w:space="0" w:color="auto"/>
              <w:right w:val="single" w:sz="4" w:space="0" w:color="auto"/>
            </w:tcBorders>
            <w:shd w:val="clear" w:color="auto" w:fill="99CCFF"/>
            <w:vAlign w:val="center"/>
          </w:tcPr>
          <w:p w14:paraId="76DA02D1" w14:textId="77777777" w:rsidR="00B35B4B" w:rsidRPr="00AB49AA" w:rsidRDefault="00B35B4B" w:rsidP="00B35B4B">
            <w:pPr>
              <w:jc w:val="center"/>
              <w:rPr>
                <w:rFonts w:ascii="Sylfaen" w:hAnsi="Sylfaen"/>
                <w:b/>
                <w:i/>
                <w:sz w:val="24"/>
                <w:szCs w:val="24"/>
                <w:lang w:val="ru-RU" w:bidi="ru-RU"/>
              </w:rPr>
            </w:pPr>
            <w:r w:rsidRPr="00AB49AA">
              <w:rPr>
                <w:rFonts w:ascii="Sylfaen" w:hAnsi="Sylfaen"/>
                <w:b/>
                <w:i/>
                <w:sz w:val="24"/>
                <w:szCs w:val="24"/>
                <w:lang w:val="ru-RU" w:bidi="ru-RU"/>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4AB1472" w14:textId="77777777" w:rsidR="00B35B4B" w:rsidRPr="00AB49AA" w:rsidRDefault="00B35B4B" w:rsidP="00B35B4B">
            <w:pPr>
              <w:jc w:val="center"/>
              <w:rPr>
                <w:rFonts w:ascii="Sylfaen" w:hAnsi="Sylfaen"/>
                <w:b/>
                <w:i/>
                <w:sz w:val="24"/>
                <w:szCs w:val="24"/>
                <w:lang w:val="ru-RU" w:bidi="ru-RU"/>
              </w:rPr>
            </w:pPr>
            <w:r w:rsidRPr="00AB49AA">
              <w:rPr>
                <w:rFonts w:ascii="Sylfaen" w:hAnsi="Sylfaen"/>
                <w:b/>
                <w:i/>
                <w:sz w:val="24"/>
                <w:szCs w:val="24"/>
                <w:lang w:val="ru-RU" w:bidi="ru-RU"/>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23C3174" w14:textId="77777777" w:rsidR="00B35B4B" w:rsidRPr="00AB49AA" w:rsidRDefault="00B35B4B" w:rsidP="00B35B4B">
            <w:pPr>
              <w:jc w:val="center"/>
              <w:rPr>
                <w:rFonts w:ascii="Sylfaen" w:hAnsi="Sylfaen"/>
                <w:i/>
                <w:sz w:val="24"/>
                <w:szCs w:val="24"/>
                <w:lang w:val="ru-RU" w:bidi="ru-RU"/>
              </w:rPr>
            </w:pPr>
            <w:r w:rsidRPr="00AB49AA">
              <w:rPr>
                <w:rFonts w:ascii="Sylfaen" w:hAnsi="Sylfaen"/>
                <w:b/>
                <w:i/>
                <w:sz w:val="24"/>
                <w:szCs w:val="24"/>
                <w:lang w:val="ru-RU" w:bidi="ru-RU"/>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A421963" w14:textId="77777777" w:rsidR="00B35B4B" w:rsidRPr="00AB49AA" w:rsidRDefault="00B35B4B" w:rsidP="00B35B4B">
            <w:pPr>
              <w:jc w:val="center"/>
              <w:rPr>
                <w:rFonts w:ascii="Sylfaen" w:hAnsi="Sylfaen"/>
                <w:i/>
                <w:sz w:val="24"/>
                <w:szCs w:val="24"/>
                <w:lang w:bidi="ru-RU"/>
              </w:rPr>
            </w:pPr>
            <w:r w:rsidRPr="00AB49AA">
              <w:rPr>
                <w:rFonts w:ascii="Sylfaen" w:hAnsi="Sylfaen"/>
                <w:b/>
                <w:i/>
                <w:sz w:val="24"/>
                <w:szCs w:val="24"/>
                <w:lang w:bidi="ru-RU"/>
              </w:rPr>
              <w:t>4</w:t>
            </w:r>
          </w:p>
        </w:tc>
        <w:tc>
          <w:tcPr>
            <w:tcW w:w="3372" w:type="dxa"/>
            <w:tcBorders>
              <w:top w:val="single" w:sz="4" w:space="0" w:color="auto"/>
              <w:left w:val="single" w:sz="4" w:space="0" w:color="auto"/>
              <w:bottom w:val="single" w:sz="4" w:space="0" w:color="auto"/>
              <w:right w:val="single" w:sz="4" w:space="0" w:color="auto"/>
            </w:tcBorders>
            <w:shd w:val="clear" w:color="auto" w:fill="99CCFF"/>
          </w:tcPr>
          <w:p w14:paraId="04D4DA89" w14:textId="77777777" w:rsidR="00B35B4B" w:rsidRPr="00AB49AA" w:rsidRDefault="00B35B4B" w:rsidP="00B35B4B">
            <w:pPr>
              <w:jc w:val="center"/>
              <w:rPr>
                <w:rFonts w:ascii="Sylfaen" w:hAnsi="Sylfaen"/>
                <w:i/>
                <w:sz w:val="24"/>
                <w:szCs w:val="24"/>
                <w:lang w:val="ru-RU" w:bidi="ru-RU"/>
              </w:rPr>
            </w:pPr>
            <w:r w:rsidRPr="00AB49AA">
              <w:rPr>
                <w:rFonts w:ascii="Sylfaen" w:hAnsi="Sylfaen"/>
                <w:b/>
                <w:i/>
                <w:sz w:val="24"/>
                <w:szCs w:val="24"/>
                <w:lang w:bidi="ru-RU"/>
              </w:rPr>
              <w:t>5</w:t>
            </w:r>
            <w:r w:rsidRPr="00AB49AA">
              <w:rPr>
                <w:rFonts w:ascii="Sylfaen" w:hAnsi="Sylfaen"/>
                <w:b/>
                <w:i/>
                <w:sz w:val="24"/>
                <w:szCs w:val="24"/>
                <w:lang w:val="ru-RU" w:bidi="ru-RU"/>
              </w:rPr>
              <w:t>=3+4</w:t>
            </w:r>
          </w:p>
        </w:tc>
      </w:tr>
      <w:tr w:rsidR="00B35B4B" w:rsidRPr="00AB49AA" w14:paraId="5ECEFDF6" w14:textId="77777777" w:rsidTr="00B35B4B">
        <w:trPr>
          <w:trHeight w:val="20"/>
        </w:trPr>
        <w:tc>
          <w:tcPr>
            <w:tcW w:w="2507" w:type="dxa"/>
            <w:tcBorders>
              <w:top w:val="single" w:sz="4" w:space="0" w:color="auto"/>
              <w:left w:val="single" w:sz="4" w:space="0" w:color="auto"/>
              <w:bottom w:val="single" w:sz="4" w:space="0" w:color="auto"/>
              <w:right w:val="single" w:sz="4" w:space="0" w:color="auto"/>
            </w:tcBorders>
            <w:vAlign w:val="center"/>
          </w:tcPr>
          <w:p w14:paraId="7DA51CE8" w14:textId="77777777" w:rsidR="00B35B4B" w:rsidRPr="00AB49AA" w:rsidRDefault="00B35B4B" w:rsidP="00B35B4B">
            <w:pPr>
              <w:jc w:val="center"/>
              <w:rPr>
                <w:rFonts w:ascii="Sylfaen" w:hAnsi="Sylfaen"/>
                <w:b/>
                <w:bCs/>
                <w:sz w:val="24"/>
                <w:szCs w:val="24"/>
                <w:lang w:val="ru-RU" w:bidi="ru-RU"/>
              </w:rPr>
            </w:pPr>
            <w:r w:rsidRPr="00AB49AA">
              <w:rPr>
                <w:rFonts w:ascii="Sylfaen" w:hAnsi="Sylfaen"/>
                <w:b/>
                <w:sz w:val="24"/>
                <w:szCs w:val="24"/>
                <w:lang w:val="ru-RU" w:bidi="ru-RU"/>
              </w:rPr>
              <w:t>1</w:t>
            </w:r>
          </w:p>
        </w:tc>
        <w:tc>
          <w:tcPr>
            <w:tcW w:w="1559" w:type="dxa"/>
            <w:tcBorders>
              <w:top w:val="single" w:sz="4" w:space="0" w:color="auto"/>
              <w:left w:val="single" w:sz="4" w:space="0" w:color="auto"/>
              <w:bottom w:val="single" w:sz="4" w:space="0" w:color="auto"/>
              <w:right w:val="single" w:sz="4" w:space="0" w:color="auto"/>
            </w:tcBorders>
            <w:vAlign w:val="center"/>
          </w:tcPr>
          <w:p w14:paraId="4252DE80" w14:textId="77777777" w:rsidR="00B35B4B" w:rsidRPr="00AB49AA" w:rsidRDefault="00B35B4B" w:rsidP="00B35B4B">
            <w:pPr>
              <w:jc w:val="center"/>
              <w:rPr>
                <w:rFonts w:ascii="Sylfaen" w:hAnsi="Sylfaen"/>
                <w:sz w:val="24"/>
                <w:szCs w:val="24"/>
                <w:lang w:val="ru-RU" w:bidi="ru-RU"/>
              </w:rPr>
            </w:pPr>
            <w:r w:rsidRPr="00AB49AA">
              <w:rPr>
                <w:rFonts w:ascii="Sylfaen" w:hAnsi="Sylfaen"/>
                <w:sz w:val="24"/>
                <w:szCs w:val="24"/>
                <w:u w:val="single"/>
                <w:vertAlign w:val="subscript"/>
                <w:lang w:val="ru-RU" w:bidi="ru-RU"/>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2EB5D6" w14:textId="77777777" w:rsidR="00B35B4B" w:rsidRPr="00AB49AA" w:rsidRDefault="00B35B4B" w:rsidP="00B35B4B">
            <w:pPr>
              <w:jc w:val="center"/>
              <w:rPr>
                <w:rFonts w:ascii="Sylfaen" w:hAnsi="Sylfaen"/>
                <w:sz w:val="24"/>
                <w:szCs w:val="24"/>
                <w:lang w:val="ru-RU" w:bidi="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028459" w14:textId="77777777" w:rsidR="00B35B4B" w:rsidRPr="00AB49AA" w:rsidRDefault="00B35B4B" w:rsidP="00B35B4B">
            <w:pPr>
              <w:jc w:val="center"/>
              <w:rPr>
                <w:rFonts w:ascii="Sylfaen" w:hAnsi="Sylfaen"/>
                <w:sz w:val="24"/>
                <w:szCs w:val="24"/>
                <w:lang w:val="ru-RU" w:bidi="ru-RU"/>
              </w:rPr>
            </w:pPr>
          </w:p>
        </w:tc>
        <w:tc>
          <w:tcPr>
            <w:tcW w:w="3372" w:type="dxa"/>
            <w:tcBorders>
              <w:top w:val="single" w:sz="4" w:space="0" w:color="auto"/>
              <w:left w:val="single" w:sz="4" w:space="0" w:color="auto"/>
              <w:bottom w:val="single" w:sz="4" w:space="0" w:color="auto"/>
              <w:right w:val="single" w:sz="4" w:space="0" w:color="auto"/>
            </w:tcBorders>
            <w:shd w:val="clear" w:color="auto" w:fill="auto"/>
          </w:tcPr>
          <w:p w14:paraId="4A9C0740" w14:textId="77777777" w:rsidR="00B35B4B" w:rsidRPr="00AB49AA" w:rsidRDefault="00B35B4B" w:rsidP="00B35B4B">
            <w:pPr>
              <w:jc w:val="center"/>
              <w:rPr>
                <w:rFonts w:ascii="Sylfaen" w:hAnsi="Sylfaen"/>
                <w:sz w:val="24"/>
                <w:szCs w:val="24"/>
                <w:lang w:val="ru-RU" w:bidi="ru-RU"/>
              </w:rPr>
            </w:pPr>
          </w:p>
        </w:tc>
      </w:tr>
    </w:tbl>
    <w:p w14:paraId="45F1ACCB" w14:textId="77777777" w:rsidR="004E2C8F" w:rsidRPr="00AB49AA" w:rsidRDefault="004E2C8F" w:rsidP="00B35B4B">
      <w:pPr>
        <w:jc w:val="center"/>
        <w:rPr>
          <w:rFonts w:ascii="Sylfaen" w:hAnsi="Sylfaen"/>
          <w:sz w:val="24"/>
          <w:szCs w:val="24"/>
          <w:lang w:val="ru-RU" w:bidi="ru-RU"/>
        </w:rPr>
      </w:pPr>
    </w:p>
    <w:p w14:paraId="637ECD32" w14:textId="77777777" w:rsidR="00B35B4B" w:rsidRPr="00AB49AA" w:rsidRDefault="00B35B4B" w:rsidP="00B35B4B">
      <w:pPr>
        <w:jc w:val="center"/>
        <w:rPr>
          <w:rFonts w:ascii="Sylfaen" w:hAnsi="Sylfaen"/>
          <w:sz w:val="24"/>
          <w:szCs w:val="24"/>
          <w:lang w:val="ru-RU" w:bidi="ru-RU"/>
        </w:rPr>
      </w:pPr>
    </w:p>
    <w:p w14:paraId="1292F51F" w14:textId="77777777" w:rsidR="00B35B4B" w:rsidRPr="00AB49AA" w:rsidRDefault="00B35B4B" w:rsidP="00B35B4B">
      <w:pPr>
        <w:jc w:val="center"/>
        <w:rPr>
          <w:rFonts w:ascii="Sylfaen" w:hAnsi="Sylfaen"/>
          <w:sz w:val="24"/>
          <w:szCs w:val="24"/>
          <w:lang w:val="ru-RU" w:bidi="ru-RU"/>
        </w:rPr>
      </w:pPr>
      <w:r w:rsidRPr="00AB49AA">
        <w:rPr>
          <w:rFonts w:ascii="Sylfaen" w:hAnsi="Sylfaen"/>
          <w:sz w:val="24"/>
          <w:szCs w:val="24"/>
          <w:lang w:val="ru-RU" w:bidi="ru-RU"/>
        </w:rPr>
        <w:t>_________________________________________________</w:t>
      </w:r>
      <w:r w:rsidRPr="00AB49AA">
        <w:rPr>
          <w:rFonts w:ascii="Sylfaen" w:hAnsi="Sylfaen"/>
          <w:sz w:val="24"/>
          <w:szCs w:val="24"/>
          <w:lang w:val="ru-RU" w:bidi="ru-RU"/>
        </w:rPr>
        <w:tab/>
        <w:t>_________________</w:t>
      </w:r>
    </w:p>
    <w:p w14:paraId="2AD266B4" w14:textId="77777777" w:rsidR="00B35B4B" w:rsidRPr="00AB49AA" w:rsidRDefault="00B35B4B" w:rsidP="00B35B4B">
      <w:pPr>
        <w:jc w:val="center"/>
        <w:rPr>
          <w:rFonts w:ascii="Sylfaen" w:hAnsi="Sylfaen"/>
          <w:sz w:val="24"/>
          <w:szCs w:val="24"/>
          <w:lang w:val="ru-RU" w:bidi="ru-RU"/>
        </w:rPr>
      </w:pPr>
      <w:r w:rsidRPr="00AB49AA">
        <w:rPr>
          <w:rFonts w:ascii="Sylfaen" w:hAnsi="Sylfaen"/>
          <w:sz w:val="24"/>
          <w:szCs w:val="24"/>
          <w:lang w:val="ru-RU" w:bidi="ru-RU"/>
        </w:rPr>
        <w:t>наименование участника (должность, имя, фамилия руководителя)</w:t>
      </w:r>
      <w:r w:rsidRPr="00AB49AA">
        <w:rPr>
          <w:rFonts w:ascii="Sylfaen" w:hAnsi="Sylfaen"/>
          <w:sz w:val="24"/>
          <w:szCs w:val="24"/>
          <w:lang w:val="ru-RU" w:bidi="ru-RU"/>
        </w:rPr>
        <w:tab/>
        <w:t>подпись</w:t>
      </w:r>
    </w:p>
    <w:p w14:paraId="6BD61A5A" w14:textId="1F6A28DA" w:rsidR="00B35B4B" w:rsidRPr="00AB49AA" w:rsidRDefault="00995093" w:rsidP="00995093">
      <w:pPr>
        <w:rPr>
          <w:rFonts w:ascii="Sylfaen" w:hAnsi="Sylfaen"/>
          <w:sz w:val="24"/>
          <w:szCs w:val="24"/>
          <w:lang w:val="ru-RU" w:bidi="ru-RU"/>
        </w:rPr>
      </w:pPr>
      <w:r>
        <w:rPr>
          <w:rFonts w:ascii="Sylfaen" w:hAnsi="Sylfaen"/>
          <w:sz w:val="24"/>
          <w:szCs w:val="24"/>
          <w:lang w:val="ru-RU" w:bidi="ru-RU"/>
        </w:rPr>
        <w:t xml:space="preserve">                                                                                                                                                                                        </w:t>
      </w:r>
      <w:r w:rsidR="00B35B4B" w:rsidRPr="00AB49AA">
        <w:rPr>
          <w:rFonts w:ascii="Sylfaen" w:hAnsi="Sylfaen"/>
          <w:sz w:val="24"/>
          <w:szCs w:val="24"/>
          <w:lang w:val="ru-RU" w:bidi="ru-RU"/>
        </w:rPr>
        <w:t>М. П.</w:t>
      </w:r>
    </w:p>
    <w:p w14:paraId="18E6EF5B" w14:textId="77777777" w:rsidR="00995093" w:rsidRDefault="00995093" w:rsidP="00EF0292">
      <w:pPr>
        <w:pStyle w:val="31"/>
        <w:widowControl w:val="0"/>
        <w:spacing w:line="240" w:lineRule="auto"/>
        <w:jc w:val="right"/>
        <w:rPr>
          <w:rFonts w:ascii="Sylfaen" w:hAnsi="Sylfaen"/>
          <w:b/>
          <w:sz w:val="24"/>
          <w:szCs w:val="24"/>
        </w:rPr>
      </w:pPr>
    </w:p>
    <w:p w14:paraId="3ABF4CFC" w14:textId="77777777" w:rsidR="00995093" w:rsidRDefault="00995093" w:rsidP="00EF0292">
      <w:pPr>
        <w:pStyle w:val="31"/>
        <w:widowControl w:val="0"/>
        <w:spacing w:line="240" w:lineRule="auto"/>
        <w:jc w:val="right"/>
        <w:rPr>
          <w:rFonts w:ascii="Sylfaen" w:hAnsi="Sylfaen"/>
          <w:b/>
          <w:sz w:val="24"/>
          <w:szCs w:val="24"/>
        </w:rPr>
      </w:pPr>
    </w:p>
    <w:p w14:paraId="0C2A3E86" w14:textId="77777777" w:rsidR="00995093" w:rsidRDefault="00995093" w:rsidP="00EF0292">
      <w:pPr>
        <w:pStyle w:val="31"/>
        <w:widowControl w:val="0"/>
        <w:spacing w:line="240" w:lineRule="auto"/>
        <w:jc w:val="right"/>
        <w:rPr>
          <w:rFonts w:ascii="Sylfaen" w:hAnsi="Sylfaen"/>
          <w:b/>
          <w:sz w:val="24"/>
          <w:szCs w:val="24"/>
        </w:rPr>
      </w:pPr>
    </w:p>
    <w:p w14:paraId="535F9D68" w14:textId="77777777" w:rsidR="00995093" w:rsidRDefault="00995093" w:rsidP="00EF0292">
      <w:pPr>
        <w:pStyle w:val="31"/>
        <w:widowControl w:val="0"/>
        <w:spacing w:line="240" w:lineRule="auto"/>
        <w:jc w:val="right"/>
        <w:rPr>
          <w:rFonts w:ascii="Sylfaen" w:hAnsi="Sylfaen"/>
          <w:b/>
          <w:sz w:val="24"/>
          <w:szCs w:val="24"/>
        </w:rPr>
      </w:pPr>
    </w:p>
    <w:p w14:paraId="60DC502B" w14:textId="77777777" w:rsidR="00995093" w:rsidRDefault="00995093" w:rsidP="00EF0292">
      <w:pPr>
        <w:pStyle w:val="31"/>
        <w:widowControl w:val="0"/>
        <w:spacing w:line="240" w:lineRule="auto"/>
        <w:jc w:val="right"/>
        <w:rPr>
          <w:rFonts w:ascii="Sylfaen" w:hAnsi="Sylfaen"/>
          <w:b/>
          <w:sz w:val="24"/>
          <w:szCs w:val="24"/>
        </w:rPr>
      </w:pPr>
    </w:p>
    <w:p w14:paraId="348C75AD" w14:textId="77777777" w:rsidR="00995093" w:rsidRDefault="00995093" w:rsidP="00EF0292">
      <w:pPr>
        <w:pStyle w:val="31"/>
        <w:widowControl w:val="0"/>
        <w:spacing w:line="240" w:lineRule="auto"/>
        <w:jc w:val="right"/>
        <w:rPr>
          <w:rFonts w:ascii="Sylfaen" w:hAnsi="Sylfaen"/>
          <w:b/>
          <w:sz w:val="24"/>
          <w:szCs w:val="24"/>
        </w:rPr>
      </w:pPr>
    </w:p>
    <w:p w14:paraId="76759D32" w14:textId="77777777" w:rsidR="00995093" w:rsidRDefault="00995093" w:rsidP="00EF0292">
      <w:pPr>
        <w:pStyle w:val="31"/>
        <w:widowControl w:val="0"/>
        <w:spacing w:line="240" w:lineRule="auto"/>
        <w:jc w:val="right"/>
        <w:rPr>
          <w:rFonts w:ascii="Sylfaen" w:hAnsi="Sylfaen"/>
          <w:b/>
          <w:sz w:val="24"/>
          <w:szCs w:val="24"/>
        </w:rPr>
      </w:pPr>
    </w:p>
    <w:p w14:paraId="76D82F03" w14:textId="77777777" w:rsidR="00995093" w:rsidRDefault="00995093" w:rsidP="00EF0292">
      <w:pPr>
        <w:pStyle w:val="31"/>
        <w:widowControl w:val="0"/>
        <w:spacing w:line="240" w:lineRule="auto"/>
        <w:jc w:val="right"/>
        <w:rPr>
          <w:rFonts w:ascii="Sylfaen" w:hAnsi="Sylfaen"/>
          <w:b/>
          <w:sz w:val="24"/>
          <w:szCs w:val="24"/>
        </w:rPr>
      </w:pPr>
    </w:p>
    <w:p w14:paraId="692F2068" w14:textId="77777777" w:rsidR="00995093" w:rsidRDefault="00995093" w:rsidP="00EF0292">
      <w:pPr>
        <w:pStyle w:val="31"/>
        <w:widowControl w:val="0"/>
        <w:spacing w:line="240" w:lineRule="auto"/>
        <w:jc w:val="right"/>
        <w:rPr>
          <w:rFonts w:ascii="Sylfaen" w:hAnsi="Sylfaen"/>
          <w:b/>
          <w:sz w:val="24"/>
          <w:szCs w:val="24"/>
        </w:rPr>
      </w:pPr>
    </w:p>
    <w:p w14:paraId="72AEFD96" w14:textId="77777777" w:rsidR="00995093" w:rsidRDefault="00995093" w:rsidP="00EF0292">
      <w:pPr>
        <w:pStyle w:val="31"/>
        <w:widowControl w:val="0"/>
        <w:spacing w:line="240" w:lineRule="auto"/>
        <w:jc w:val="right"/>
        <w:rPr>
          <w:rFonts w:ascii="Sylfaen" w:hAnsi="Sylfaen"/>
          <w:b/>
          <w:sz w:val="24"/>
          <w:szCs w:val="24"/>
        </w:rPr>
      </w:pPr>
    </w:p>
    <w:p w14:paraId="3AF84DF7" w14:textId="77777777" w:rsidR="00995093" w:rsidRDefault="00995093" w:rsidP="00EF0292">
      <w:pPr>
        <w:pStyle w:val="31"/>
        <w:widowControl w:val="0"/>
        <w:spacing w:line="240" w:lineRule="auto"/>
        <w:jc w:val="right"/>
        <w:rPr>
          <w:rFonts w:ascii="Sylfaen" w:hAnsi="Sylfaen"/>
          <w:b/>
          <w:sz w:val="24"/>
          <w:szCs w:val="24"/>
        </w:rPr>
      </w:pPr>
    </w:p>
    <w:p w14:paraId="731519A2" w14:textId="77777777" w:rsidR="00995093" w:rsidRDefault="00995093" w:rsidP="00EF0292">
      <w:pPr>
        <w:pStyle w:val="31"/>
        <w:widowControl w:val="0"/>
        <w:spacing w:line="240" w:lineRule="auto"/>
        <w:jc w:val="right"/>
        <w:rPr>
          <w:rFonts w:ascii="Sylfaen" w:hAnsi="Sylfaen"/>
          <w:b/>
          <w:sz w:val="24"/>
          <w:szCs w:val="24"/>
        </w:rPr>
      </w:pPr>
    </w:p>
    <w:p w14:paraId="12B6DE77" w14:textId="77777777" w:rsidR="00995093" w:rsidRDefault="00995093" w:rsidP="00EF0292">
      <w:pPr>
        <w:pStyle w:val="31"/>
        <w:widowControl w:val="0"/>
        <w:spacing w:line="240" w:lineRule="auto"/>
        <w:jc w:val="right"/>
        <w:rPr>
          <w:rFonts w:ascii="Sylfaen" w:hAnsi="Sylfaen"/>
          <w:b/>
          <w:sz w:val="24"/>
          <w:szCs w:val="24"/>
        </w:rPr>
      </w:pPr>
    </w:p>
    <w:p w14:paraId="52B8C9A0" w14:textId="77777777" w:rsidR="00995093" w:rsidRDefault="00995093" w:rsidP="00EF0292">
      <w:pPr>
        <w:pStyle w:val="31"/>
        <w:widowControl w:val="0"/>
        <w:spacing w:line="240" w:lineRule="auto"/>
        <w:jc w:val="right"/>
        <w:rPr>
          <w:rFonts w:ascii="Sylfaen" w:hAnsi="Sylfaen"/>
          <w:b/>
          <w:sz w:val="24"/>
          <w:szCs w:val="24"/>
        </w:rPr>
      </w:pPr>
    </w:p>
    <w:p w14:paraId="444E39B0" w14:textId="77777777" w:rsidR="00995093" w:rsidRDefault="00995093" w:rsidP="00EF0292">
      <w:pPr>
        <w:pStyle w:val="31"/>
        <w:widowControl w:val="0"/>
        <w:spacing w:line="240" w:lineRule="auto"/>
        <w:jc w:val="right"/>
        <w:rPr>
          <w:rFonts w:ascii="Sylfaen" w:hAnsi="Sylfaen"/>
          <w:b/>
          <w:sz w:val="24"/>
          <w:szCs w:val="24"/>
        </w:rPr>
      </w:pPr>
    </w:p>
    <w:p w14:paraId="347CAD2A" w14:textId="77777777" w:rsidR="00995093" w:rsidRDefault="00995093" w:rsidP="00EF0292">
      <w:pPr>
        <w:pStyle w:val="31"/>
        <w:widowControl w:val="0"/>
        <w:spacing w:line="240" w:lineRule="auto"/>
        <w:jc w:val="right"/>
        <w:rPr>
          <w:rFonts w:ascii="Sylfaen" w:hAnsi="Sylfaen"/>
          <w:b/>
          <w:sz w:val="24"/>
          <w:szCs w:val="24"/>
        </w:rPr>
      </w:pPr>
    </w:p>
    <w:p w14:paraId="19686190" w14:textId="77777777" w:rsidR="00995093" w:rsidRDefault="00995093" w:rsidP="00EF0292">
      <w:pPr>
        <w:pStyle w:val="31"/>
        <w:widowControl w:val="0"/>
        <w:spacing w:line="240" w:lineRule="auto"/>
        <w:jc w:val="right"/>
        <w:rPr>
          <w:rFonts w:ascii="Sylfaen" w:hAnsi="Sylfaen"/>
          <w:b/>
          <w:sz w:val="24"/>
          <w:szCs w:val="24"/>
        </w:rPr>
      </w:pPr>
    </w:p>
    <w:p w14:paraId="71DC06F8" w14:textId="77777777" w:rsidR="00995093" w:rsidRDefault="00995093" w:rsidP="00EF0292">
      <w:pPr>
        <w:pStyle w:val="31"/>
        <w:widowControl w:val="0"/>
        <w:spacing w:line="240" w:lineRule="auto"/>
        <w:jc w:val="right"/>
        <w:rPr>
          <w:rFonts w:ascii="Sylfaen" w:hAnsi="Sylfaen"/>
          <w:b/>
          <w:sz w:val="24"/>
          <w:szCs w:val="24"/>
        </w:rPr>
      </w:pPr>
    </w:p>
    <w:p w14:paraId="3ED60C1E" w14:textId="77777777" w:rsidR="00995093" w:rsidRDefault="00995093" w:rsidP="00EF0292">
      <w:pPr>
        <w:pStyle w:val="31"/>
        <w:widowControl w:val="0"/>
        <w:spacing w:line="240" w:lineRule="auto"/>
        <w:jc w:val="right"/>
        <w:rPr>
          <w:rFonts w:ascii="Sylfaen" w:hAnsi="Sylfaen"/>
          <w:b/>
          <w:sz w:val="24"/>
          <w:szCs w:val="24"/>
        </w:rPr>
      </w:pPr>
    </w:p>
    <w:p w14:paraId="549126E9" w14:textId="77777777" w:rsidR="00995093" w:rsidRDefault="00995093" w:rsidP="00EF0292">
      <w:pPr>
        <w:pStyle w:val="31"/>
        <w:widowControl w:val="0"/>
        <w:spacing w:line="240" w:lineRule="auto"/>
        <w:jc w:val="right"/>
        <w:rPr>
          <w:rFonts w:ascii="Sylfaen" w:hAnsi="Sylfaen"/>
          <w:b/>
          <w:sz w:val="24"/>
          <w:szCs w:val="24"/>
        </w:rPr>
      </w:pPr>
    </w:p>
    <w:p w14:paraId="7A79DD85" w14:textId="77777777" w:rsidR="00995093" w:rsidRDefault="00995093" w:rsidP="00EF0292">
      <w:pPr>
        <w:pStyle w:val="31"/>
        <w:widowControl w:val="0"/>
        <w:spacing w:line="240" w:lineRule="auto"/>
        <w:jc w:val="right"/>
        <w:rPr>
          <w:rFonts w:ascii="Sylfaen" w:hAnsi="Sylfaen"/>
          <w:b/>
          <w:sz w:val="24"/>
          <w:szCs w:val="24"/>
        </w:rPr>
      </w:pPr>
    </w:p>
    <w:p w14:paraId="5C17F419" w14:textId="77777777" w:rsidR="00995093" w:rsidRDefault="00995093" w:rsidP="00EF0292">
      <w:pPr>
        <w:pStyle w:val="31"/>
        <w:widowControl w:val="0"/>
        <w:spacing w:line="240" w:lineRule="auto"/>
        <w:jc w:val="right"/>
        <w:rPr>
          <w:rFonts w:ascii="Sylfaen" w:hAnsi="Sylfaen"/>
          <w:b/>
          <w:sz w:val="24"/>
          <w:szCs w:val="24"/>
        </w:rPr>
      </w:pPr>
    </w:p>
    <w:p w14:paraId="713595D8" w14:textId="2510D607" w:rsidR="00995093" w:rsidRDefault="00995093" w:rsidP="00EF0292">
      <w:pPr>
        <w:pStyle w:val="31"/>
        <w:widowControl w:val="0"/>
        <w:spacing w:line="240" w:lineRule="auto"/>
        <w:jc w:val="right"/>
        <w:rPr>
          <w:rFonts w:ascii="Sylfaen" w:hAnsi="Sylfaen"/>
          <w:b/>
          <w:sz w:val="24"/>
          <w:szCs w:val="24"/>
        </w:rPr>
      </w:pPr>
    </w:p>
    <w:p w14:paraId="11EF9C38" w14:textId="3048C35F" w:rsidR="00910D45" w:rsidRDefault="00910D45" w:rsidP="00EF0292">
      <w:pPr>
        <w:pStyle w:val="31"/>
        <w:widowControl w:val="0"/>
        <w:spacing w:line="240" w:lineRule="auto"/>
        <w:jc w:val="right"/>
        <w:rPr>
          <w:rFonts w:ascii="Sylfaen" w:hAnsi="Sylfaen"/>
          <w:b/>
          <w:sz w:val="24"/>
          <w:szCs w:val="24"/>
        </w:rPr>
      </w:pPr>
    </w:p>
    <w:p w14:paraId="727BE1BC" w14:textId="158FDB6A" w:rsidR="00910D45" w:rsidRDefault="00910D45" w:rsidP="00EF0292">
      <w:pPr>
        <w:pStyle w:val="31"/>
        <w:widowControl w:val="0"/>
        <w:spacing w:line="240" w:lineRule="auto"/>
        <w:jc w:val="right"/>
        <w:rPr>
          <w:rFonts w:ascii="Sylfaen" w:hAnsi="Sylfaen"/>
          <w:b/>
          <w:sz w:val="24"/>
          <w:szCs w:val="24"/>
        </w:rPr>
      </w:pPr>
    </w:p>
    <w:p w14:paraId="4AE13D8F" w14:textId="77777777" w:rsidR="00910D45" w:rsidRDefault="00910D45" w:rsidP="00EF0292">
      <w:pPr>
        <w:pStyle w:val="31"/>
        <w:widowControl w:val="0"/>
        <w:spacing w:line="240" w:lineRule="auto"/>
        <w:jc w:val="right"/>
        <w:rPr>
          <w:rFonts w:ascii="Sylfaen" w:hAnsi="Sylfaen"/>
          <w:b/>
          <w:sz w:val="24"/>
          <w:szCs w:val="24"/>
        </w:rPr>
      </w:pPr>
    </w:p>
    <w:p w14:paraId="500844EE" w14:textId="77777777" w:rsidR="00995093" w:rsidRDefault="00995093" w:rsidP="00EF0292">
      <w:pPr>
        <w:pStyle w:val="31"/>
        <w:widowControl w:val="0"/>
        <w:spacing w:line="240" w:lineRule="auto"/>
        <w:jc w:val="right"/>
        <w:rPr>
          <w:rFonts w:ascii="Sylfaen" w:hAnsi="Sylfaen"/>
          <w:b/>
          <w:sz w:val="24"/>
          <w:szCs w:val="24"/>
        </w:rPr>
      </w:pPr>
    </w:p>
    <w:p w14:paraId="0FBDD760" w14:textId="2FC26778" w:rsidR="00EF0292" w:rsidRPr="00AB49AA" w:rsidRDefault="00EF0292" w:rsidP="00EF0292">
      <w:pPr>
        <w:pStyle w:val="31"/>
        <w:widowControl w:val="0"/>
        <w:spacing w:line="240" w:lineRule="auto"/>
        <w:jc w:val="right"/>
        <w:rPr>
          <w:rFonts w:ascii="Sylfaen" w:hAnsi="Sylfaen"/>
          <w:b/>
          <w:sz w:val="24"/>
          <w:szCs w:val="24"/>
        </w:rPr>
      </w:pPr>
      <w:r w:rsidRPr="00AB49AA">
        <w:rPr>
          <w:rFonts w:ascii="Sylfaen" w:hAnsi="Sylfaen"/>
          <w:b/>
          <w:sz w:val="24"/>
          <w:szCs w:val="24"/>
        </w:rPr>
        <w:t>Приложение № 4.2</w:t>
      </w:r>
    </w:p>
    <w:p w14:paraId="6493EBA9" w14:textId="750FCB41" w:rsidR="00EF0292" w:rsidRPr="00AB49AA" w:rsidRDefault="00EF0292" w:rsidP="00CD5FB1">
      <w:pPr>
        <w:pStyle w:val="31"/>
        <w:widowControl w:val="0"/>
        <w:spacing w:line="240" w:lineRule="auto"/>
        <w:jc w:val="right"/>
        <w:rPr>
          <w:rFonts w:ascii="Sylfaen" w:hAnsi="Sylfaen"/>
          <w:b/>
          <w:sz w:val="24"/>
          <w:szCs w:val="24"/>
        </w:rPr>
      </w:pPr>
      <w:r w:rsidRPr="00AB49AA">
        <w:rPr>
          <w:rFonts w:ascii="Sylfaen" w:hAnsi="Sylfaen"/>
          <w:b/>
          <w:sz w:val="24"/>
          <w:szCs w:val="24"/>
        </w:rPr>
        <w:t>к Приглашению на запрос котировок</w:t>
      </w:r>
      <w:r w:rsidRPr="00AB49AA">
        <w:rPr>
          <w:rFonts w:ascii="Sylfaen" w:hAnsi="Sylfaen"/>
          <w:b/>
          <w:sz w:val="24"/>
          <w:szCs w:val="24"/>
        </w:rPr>
        <w:br/>
        <w:t xml:space="preserve">под кодом </w:t>
      </w:r>
      <w:r w:rsidR="00CD5FB1" w:rsidRPr="00CD5FB1">
        <w:rPr>
          <w:rFonts w:ascii="Sylfaen" w:hAnsi="Sylfaen"/>
          <w:b/>
          <w:sz w:val="24"/>
          <w:szCs w:val="24"/>
          <w:lang w:val="hy-AM"/>
        </w:rPr>
        <w:t>ՍՄԵԸԱԿՊ-ԳՀ</w:t>
      </w:r>
      <w:r w:rsidR="00CD5FB1" w:rsidRPr="00CD5FB1">
        <w:rPr>
          <w:rFonts w:ascii="Sylfaen" w:hAnsi="Sylfaen"/>
          <w:b/>
          <w:sz w:val="24"/>
          <w:szCs w:val="24"/>
          <w:lang w:val="af-ZA"/>
        </w:rPr>
        <w:t>ԱՊՁԲ</w:t>
      </w:r>
      <w:r w:rsidR="00CD5FB1" w:rsidRPr="00CD5FB1">
        <w:rPr>
          <w:rFonts w:ascii="Sylfaen" w:hAnsi="Sylfaen"/>
          <w:b/>
          <w:sz w:val="24"/>
          <w:szCs w:val="24"/>
          <w:lang w:val="hy-AM"/>
        </w:rPr>
        <w:t>-</w:t>
      </w:r>
      <w:r w:rsidR="00CD5FB1" w:rsidRPr="00CD5FB1">
        <w:rPr>
          <w:rFonts w:ascii="Sylfaen" w:hAnsi="Sylfaen"/>
          <w:b/>
          <w:sz w:val="24"/>
          <w:szCs w:val="24"/>
          <w:lang w:val="af-ZA"/>
        </w:rPr>
        <w:t>26/</w:t>
      </w:r>
      <w:r w:rsidR="00CD5FB1" w:rsidRPr="00CD5FB1">
        <w:rPr>
          <w:rFonts w:ascii="Sylfaen" w:hAnsi="Sylfaen"/>
          <w:b/>
          <w:sz w:val="24"/>
          <w:szCs w:val="24"/>
          <w:lang w:val="hy-AM"/>
        </w:rPr>
        <w:t>0</w:t>
      </w:r>
      <w:r w:rsidR="00CD5FB1" w:rsidRPr="00CD5FB1">
        <w:rPr>
          <w:rFonts w:ascii="Sylfaen" w:hAnsi="Sylfaen"/>
          <w:b/>
          <w:sz w:val="24"/>
          <w:szCs w:val="24"/>
          <w:lang w:val="af-ZA"/>
        </w:rPr>
        <w:t>1</w:t>
      </w:r>
    </w:p>
    <w:p w14:paraId="19C4A051" w14:textId="77777777" w:rsidR="00EF0292" w:rsidRPr="00AB49AA" w:rsidRDefault="00EF0292" w:rsidP="00EF0292">
      <w:pPr>
        <w:widowControl w:val="0"/>
        <w:jc w:val="center"/>
        <w:rPr>
          <w:rFonts w:ascii="Sylfaen" w:hAnsi="Sylfaen" w:cs="GHEA Grapalat"/>
          <w:b/>
          <w:sz w:val="24"/>
          <w:szCs w:val="24"/>
          <w:lang w:val="ru-RU"/>
        </w:rPr>
      </w:pPr>
      <w:r w:rsidRPr="00AB49AA">
        <w:rPr>
          <w:rFonts w:ascii="Sylfaen" w:hAnsi="Sylfaen"/>
          <w:b/>
          <w:sz w:val="24"/>
          <w:szCs w:val="24"/>
          <w:lang w:val="ru-RU"/>
        </w:rPr>
        <w:t xml:space="preserve">СОГЛАШЕНИЕ О НЕУСТОЙКЕ </w:t>
      </w:r>
    </w:p>
    <w:p w14:paraId="27471446" w14:textId="77777777" w:rsidR="00EF0292" w:rsidRPr="00AB49AA" w:rsidRDefault="00EF0292" w:rsidP="00EF0292">
      <w:pPr>
        <w:widowControl w:val="0"/>
        <w:jc w:val="center"/>
        <w:rPr>
          <w:rFonts w:ascii="Sylfaen" w:hAnsi="Sylfaen" w:cs="GHEA Grapalat"/>
          <w:b/>
          <w:sz w:val="24"/>
          <w:szCs w:val="24"/>
          <w:lang w:val="ru-RU"/>
        </w:rPr>
      </w:pPr>
      <w:r w:rsidRPr="00AB49AA">
        <w:rPr>
          <w:rFonts w:ascii="Sylfaen" w:hAnsi="Sylfaen"/>
          <w:b/>
          <w:sz w:val="24"/>
          <w:szCs w:val="24"/>
          <w:lang w:val="ru-RU"/>
        </w:rPr>
        <w:t>(обеспечение квалификации)</w:t>
      </w:r>
    </w:p>
    <w:tbl>
      <w:tblPr>
        <w:tblW w:w="0" w:type="auto"/>
        <w:tblLook w:val="04A0" w:firstRow="1" w:lastRow="0" w:firstColumn="1" w:lastColumn="0" w:noHBand="0" w:noVBand="1"/>
      </w:tblPr>
      <w:tblGrid>
        <w:gridCol w:w="4786"/>
        <w:gridCol w:w="4500"/>
      </w:tblGrid>
      <w:tr w:rsidR="00EF0292" w:rsidRPr="00AB49AA" w14:paraId="6CB455AB" w14:textId="77777777" w:rsidTr="00EF0292">
        <w:tc>
          <w:tcPr>
            <w:tcW w:w="4786" w:type="dxa"/>
          </w:tcPr>
          <w:p w14:paraId="6CE19AE4" w14:textId="77777777" w:rsidR="00EF0292" w:rsidRPr="00AB49AA" w:rsidRDefault="00EF0292" w:rsidP="00EF0292">
            <w:pPr>
              <w:widowControl w:val="0"/>
              <w:rPr>
                <w:rFonts w:ascii="Sylfaen" w:hAnsi="Sylfaen" w:cs="GHEA Grapalat"/>
                <w:b/>
                <w:sz w:val="24"/>
                <w:szCs w:val="24"/>
              </w:rPr>
            </w:pPr>
            <w:r w:rsidRPr="00AB49AA">
              <w:rPr>
                <w:rFonts w:ascii="Sylfaen" w:hAnsi="Sylfaen"/>
                <w:sz w:val="24"/>
                <w:szCs w:val="24"/>
              </w:rPr>
              <w:t xml:space="preserve">г. </w:t>
            </w:r>
            <w:proofErr w:type="spellStart"/>
            <w:r w:rsidRPr="00AB49AA">
              <w:rPr>
                <w:rFonts w:ascii="Sylfaen" w:hAnsi="Sylfaen"/>
                <w:sz w:val="24"/>
                <w:szCs w:val="24"/>
              </w:rPr>
              <w:t>Ереван</w:t>
            </w:r>
            <w:proofErr w:type="spellEnd"/>
          </w:p>
        </w:tc>
        <w:tc>
          <w:tcPr>
            <w:tcW w:w="4500" w:type="dxa"/>
          </w:tcPr>
          <w:p w14:paraId="26001863" w14:textId="77777777" w:rsidR="00EF0292" w:rsidRPr="00AB49AA" w:rsidRDefault="00EF0292" w:rsidP="00EF0292">
            <w:pPr>
              <w:widowControl w:val="0"/>
              <w:jc w:val="right"/>
              <w:rPr>
                <w:rFonts w:ascii="Sylfaen" w:hAnsi="Sylfaen" w:cs="GHEA Grapalat"/>
                <w:b/>
                <w:sz w:val="24"/>
                <w:szCs w:val="24"/>
              </w:rPr>
            </w:pPr>
            <w:r w:rsidRPr="00AB49AA">
              <w:rPr>
                <w:rFonts w:ascii="Sylfaen" w:hAnsi="Sylfaen"/>
                <w:sz w:val="24"/>
                <w:szCs w:val="24"/>
              </w:rPr>
              <w:t>"</w:t>
            </w:r>
            <w:r w:rsidRPr="00AB49AA">
              <w:rPr>
                <w:rFonts w:ascii="Sylfaen" w:hAnsi="Sylfaen"/>
                <w:sz w:val="24"/>
                <w:szCs w:val="24"/>
              </w:rPr>
              <w:tab/>
              <w:t xml:space="preserve">" </w:t>
            </w:r>
            <w:r w:rsidRPr="00AB49AA">
              <w:rPr>
                <w:rFonts w:ascii="Sylfaen" w:hAnsi="Sylfaen"/>
                <w:sz w:val="24"/>
                <w:szCs w:val="24"/>
              </w:rPr>
              <w:tab/>
              <w:t>20</w:t>
            </w:r>
            <w:r w:rsidRPr="00AB49AA">
              <w:rPr>
                <w:rFonts w:ascii="Sylfaen" w:hAnsi="Sylfaen"/>
                <w:sz w:val="24"/>
                <w:szCs w:val="24"/>
              </w:rPr>
              <w:tab/>
              <w:t>г.</w:t>
            </w:r>
            <w:r w:rsidRPr="00AB49AA">
              <w:rPr>
                <w:rStyle w:val="a5"/>
                <w:rFonts w:ascii="Sylfaen" w:hAnsi="Sylfaen"/>
                <w:sz w:val="24"/>
                <w:szCs w:val="24"/>
              </w:rPr>
              <w:footnoteReference w:customMarkFollows="1" w:id="4"/>
              <w:t>**</w:t>
            </w:r>
          </w:p>
        </w:tc>
      </w:tr>
    </w:tbl>
    <w:p w14:paraId="5D477ACE" w14:textId="77777777" w:rsidR="00EF0292" w:rsidRPr="00AB49AA" w:rsidRDefault="00EF0292" w:rsidP="00EF0292">
      <w:pPr>
        <w:widowControl w:val="0"/>
        <w:rPr>
          <w:rFonts w:ascii="Sylfaen" w:hAnsi="Sylfaen" w:cs="GHEA Grapalat"/>
          <w:b/>
          <w:sz w:val="24"/>
          <w:szCs w:val="24"/>
        </w:rPr>
      </w:pPr>
    </w:p>
    <w:p w14:paraId="1A3F0A14" w14:textId="77777777" w:rsidR="00EF0292" w:rsidRPr="00AB49AA" w:rsidRDefault="00EF0292" w:rsidP="00EF0292">
      <w:pPr>
        <w:widowControl w:val="0"/>
        <w:jc w:val="both"/>
        <w:rPr>
          <w:rFonts w:ascii="Sylfaen" w:hAnsi="Sylfaen" w:cs="GHEA Grapalat"/>
          <w:sz w:val="24"/>
          <w:szCs w:val="24"/>
          <w:u w:val="single"/>
          <w:vertAlign w:val="subscript"/>
        </w:rPr>
      </w:pPr>
      <w:r w:rsidRPr="00AB49AA">
        <w:rPr>
          <w:rFonts w:ascii="Sylfaen" w:hAnsi="Sylfaen"/>
          <w:sz w:val="24"/>
          <w:szCs w:val="24"/>
        </w:rPr>
        <w:t xml:space="preserve">_______________________________________________, в </w:t>
      </w:r>
      <w:proofErr w:type="spellStart"/>
      <w:r w:rsidRPr="00AB49AA">
        <w:rPr>
          <w:rFonts w:ascii="Sylfaen" w:hAnsi="Sylfaen"/>
          <w:sz w:val="24"/>
          <w:szCs w:val="24"/>
        </w:rPr>
        <w:t>лице</w:t>
      </w:r>
      <w:proofErr w:type="spellEnd"/>
      <w:r w:rsidRPr="00AB49AA">
        <w:rPr>
          <w:rFonts w:ascii="Sylfaen" w:hAnsi="Sylfaen"/>
          <w:sz w:val="24"/>
          <w:szCs w:val="24"/>
        </w:rPr>
        <w:t xml:space="preserve"> </w:t>
      </w:r>
      <w:proofErr w:type="spellStart"/>
      <w:r w:rsidRPr="00AB49AA">
        <w:rPr>
          <w:rFonts w:ascii="Sylfaen" w:hAnsi="Sylfaen"/>
          <w:sz w:val="24"/>
          <w:szCs w:val="24"/>
        </w:rPr>
        <w:t>директора</w:t>
      </w:r>
      <w:proofErr w:type="spellEnd"/>
      <w:r w:rsidRPr="00AB49AA">
        <w:rPr>
          <w:rFonts w:ascii="Sylfaen" w:hAnsi="Sylfaen"/>
          <w:sz w:val="24"/>
          <w:szCs w:val="24"/>
        </w:rPr>
        <w:t xml:space="preserve"> </w:t>
      </w:r>
      <w:proofErr w:type="spellStart"/>
      <w:r w:rsidRPr="00AB49AA">
        <w:rPr>
          <w:rFonts w:ascii="Sylfaen" w:hAnsi="Sylfaen"/>
          <w:sz w:val="24"/>
          <w:szCs w:val="24"/>
        </w:rPr>
        <w:t>Компании</w:t>
      </w:r>
      <w:proofErr w:type="spellEnd"/>
      <w:r w:rsidRPr="00AB49AA">
        <w:rPr>
          <w:rFonts w:ascii="Sylfaen" w:hAnsi="Sylfaen"/>
          <w:sz w:val="24"/>
          <w:szCs w:val="24"/>
        </w:rPr>
        <w:t>,</w:t>
      </w:r>
    </w:p>
    <w:p w14:paraId="7F72618D" w14:textId="77777777" w:rsidR="00EF0292" w:rsidRPr="00AB49AA" w:rsidRDefault="00EF0292" w:rsidP="00EF0292">
      <w:pPr>
        <w:widowControl w:val="0"/>
        <w:ind w:left="1843"/>
        <w:jc w:val="both"/>
        <w:rPr>
          <w:rFonts w:ascii="Sylfaen" w:hAnsi="Sylfaen"/>
          <w:sz w:val="24"/>
          <w:szCs w:val="24"/>
          <w:vertAlign w:val="superscript"/>
        </w:rPr>
      </w:pPr>
      <w:proofErr w:type="spellStart"/>
      <w:r w:rsidRPr="00AB49AA">
        <w:rPr>
          <w:rFonts w:ascii="Sylfaen" w:hAnsi="Sylfaen"/>
          <w:sz w:val="24"/>
          <w:szCs w:val="24"/>
          <w:vertAlign w:val="superscript"/>
        </w:rPr>
        <w:t>наименование</w:t>
      </w:r>
      <w:proofErr w:type="spellEnd"/>
      <w:r w:rsidRPr="00AB49AA">
        <w:rPr>
          <w:rFonts w:ascii="Sylfaen" w:hAnsi="Sylfaen"/>
          <w:sz w:val="24"/>
          <w:szCs w:val="24"/>
          <w:vertAlign w:val="superscript"/>
        </w:rPr>
        <w:t xml:space="preserve"> </w:t>
      </w:r>
      <w:proofErr w:type="spellStart"/>
      <w:r w:rsidRPr="00AB49AA">
        <w:rPr>
          <w:rFonts w:ascii="Sylfaen" w:hAnsi="Sylfaen"/>
          <w:sz w:val="24"/>
          <w:szCs w:val="24"/>
          <w:vertAlign w:val="superscript"/>
        </w:rPr>
        <w:t>Компании</w:t>
      </w:r>
      <w:proofErr w:type="spellEnd"/>
    </w:p>
    <w:p w14:paraId="62155894" w14:textId="77777777" w:rsidR="00EF0292" w:rsidRPr="00AB49AA" w:rsidRDefault="00EF0292" w:rsidP="00EF0292">
      <w:pPr>
        <w:widowControl w:val="0"/>
        <w:jc w:val="both"/>
        <w:rPr>
          <w:rFonts w:ascii="Sylfaen" w:hAnsi="Sylfaen"/>
          <w:sz w:val="24"/>
          <w:szCs w:val="24"/>
        </w:rPr>
      </w:pPr>
      <w:r w:rsidRPr="00AB49AA">
        <w:rPr>
          <w:rFonts w:ascii="Sylfaen" w:hAnsi="Sylfaen"/>
          <w:sz w:val="24"/>
          <w:szCs w:val="24"/>
        </w:rPr>
        <w:t>_________________________________________________________________________</w:t>
      </w:r>
    </w:p>
    <w:p w14:paraId="67F4176E" w14:textId="77777777" w:rsidR="00EF0292" w:rsidRPr="00AB49AA" w:rsidRDefault="00EF0292" w:rsidP="00EF0292">
      <w:pPr>
        <w:widowControl w:val="0"/>
        <w:jc w:val="center"/>
        <w:rPr>
          <w:rFonts w:ascii="Sylfaen" w:hAnsi="Sylfaen"/>
          <w:sz w:val="24"/>
          <w:szCs w:val="24"/>
          <w:vertAlign w:val="superscript"/>
          <w:lang w:val="ru-RU"/>
        </w:rPr>
      </w:pPr>
      <w:r w:rsidRPr="00AB49AA">
        <w:rPr>
          <w:rFonts w:ascii="Sylfaen" w:hAnsi="Sylfaen"/>
          <w:sz w:val="24"/>
          <w:szCs w:val="24"/>
          <w:vertAlign w:val="superscript"/>
          <w:lang w:val="ru-RU"/>
        </w:rPr>
        <w:t>имя, фамилия, паспортные данные директора компании</w:t>
      </w:r>
    </w:p>
    <w:p w14:paraId="1A33C5DC" w14:textId="77777777" w:rsidR="00EF0292" w:rsidRPr="00AB49AA" w:rsidRDefault="00EF0292" w:rsidP="00576971">
      <w:pPr>
        <w:pStyle w:val="a6"/>
        <w:widowControl w:val="0"/>
        <w:numPr>
          <w:ilvl w:val="0"/>
          <w:numId w:val="21"/>
        </w:numPr>
        <w:jc w:val="center"/>
        <w:rPr>
          <w:rFonts w:ascii="Sylfaen" w:hAnsi="Sylfaen"/>
          <w:b/>
          <w:sz w:val="24"/>
          <w:szCs w:val="24"/>
        </w:rPr>
      </w:pPr>
      <w:r w:rsidRPr="00AB49AA">
        <w:rPr>
          <w:rFonts w:ascii="Sylfaen" w:hAnsi="Sylfaen"/>
          <w:b/>
          <w:sz w:val="24"/>
          <w:szCs w:val="24"/>
          <w:lang w:val="ru-RU"/>
        </w:rPr>
        <w:t>Предмет соглашения</w:t>
      </w:r>
    </w:p>
    <w:p w14:paraId="4F3A35CE" w14:textId="77777777" w:rsidR="00EF0292" w:rsidRPr="00AB49AA" w:rsidRDefault="00EF0292" w:rsidP="000715E7">
      <w:pPr>
        <w:pStyle w:val="a6"/>
        <w:widowControl w:val="0"/>
        <w:rPr>
          <w:rFonts w:ascii="Sylfaen" w:hAnsi="Sylfaen" w:cs="GHEA Grapalat"/>
          <w:b/>
          <w:bCs/>
          <w:sz w:val="24"/>
          <w:szCs w:val="24"/>
          <w:lang w:val="ru-RU"/>
        </w:rPr>
      </w:pPr>
    </w:p>
    <w:p w14:paraId="072EF21C" w14:textId="43CE0176" w:rsidR="00EF0292" w:rsidRPr="00AB49AA" w:rsidRDefault="00EF0292" w:rsidP="000715E7">
      <w:pPr>
        <w:widowControl w:val="0"/>
        <w:rPr>
          <w:rFonts w:ascii="Sylfaen" w:hAnsi="Sylfaen" w:cs="GHEA Grapalat"/>
          <w:b/>
          <w:bCs/>
          <w:sz w:val="24"/>
          <w:szCs w:val="24"/>
          <w:lang w:val="ru-RU"/>
        </w:rPr>
      </w:pPr>
      <w:r w:rsidRPr="00AB49AA">
        <w:rPr>
          <w:rFonts w:ascii="Sylfaen" w:hAnsi="Sylfaen"/>
          <w:sz w:val="24"/>
          <w:szCs w:val="24"/>
          <w:lang w:val="ru-RU"/>
        </w:rPr>
        <w:t>1</w:t>
      </w:r>
      <w:r w:rsidRPr="00AB49AA">
        <w:rPr>
          <w:rFonts w:ascii="Sylfaen" w:hAnsi="Sylfaen"/>
          <w:spacing w:val="-6"/>
          <w:sz w:val="24"/>
          <w:szCs w:val="24"/>
          <w:lang w:val="ru-RU"/>
        </w:rPr>
        <w:t>.1.</w:t>
      </w:r>
      <w:r w:rsidRPr="00AB49AA">
        <w:rPr>
          <w:rFonts w:ascii="Sylfaen" w:hAnsi="Sylfaen"/>
          <w:spacing w:val="-6"/>
          <w:sz w:val="24"/>
          <w:szCs w:val="24"/>
          <w:lang w:val="ru-RU"/>
        </w:rPr>
        <w:tab/>
        <w:t xml:space="preserve">Компания участвует в </w:t>
      </w:r>
      <w:proofErr w:type="spellStart"/>
      <w:r w:rsidR="000715E7" w:rsidRPr="00AB49AA">
        <w:rPr>
          <w:rFonts w:ascii="Sylfaen" w:hAnsi="Sylfaen" w:cs="GHEA Grapalat"/>
          <w:b/>
          <w:bCs/>
          <w:sz w:val="24"/>
          <w:szCs w:val="24"/>
          <w:lang w:val="ru-RU"/>
        </w:rPr>
        <w:t>в</w:t>
      </w:r>
      <w:proofErr w:type="spellEnd"/>
      <w:r w:rsidR="000715E7" w:rsidRPr="00AB49AA">
        <w:rPr>
          <w:rFonts w:ascii="Sylfaen" w:hAnsi="Sylfaen" w:cs="GHEA Grapalat"/>
          <w:b/>
          <w:bCs/>
          <w:sz w:val="24"/>
          <w:szCs w:val="24"/>
          <w:lang w:val="ru-RU"/>
        </w:rPr>
        <w:t xml:space="preserve"> ГНКО "Центр содействия детям и семье Сюникской области" * (далее-</w:t>
      </w:r>
      <w:proofErr w:type="gramStart"/>
      <w:r w:rsidR="000715E7" w:rsidRPr="00AB49AA">
        <w:rPr>
          <w:rFonts w:ascii="Sylfaen" w:hAnsi="Sylfaen" w:cs="GHEA Grapalat"/>
          <w:b/>
          <w:bCs/>
          <w:sz w:val="24"/>
          <w:szCs w:val="24"/>
          <w:lang w:val="ru-RU"/>
        </w:rPr>
        <w:t>заказчик)</w:t>
      </w:r>
      <w:r w:rsidRPr="00AB49AA">
        <w:rPr>
          <w:rFonts w:ascii="Sylfaen" w:hAnsi="Sylfaen"/>
          <w:spacing w:val="-6"/>
          <w:sz w:val="24"/>
          <w:szCs w:val="24"/>
          <w:lang w:val="ru-RU"/>
        </w:rPr>
        <w:t>процедуре</w:t>
      </w:r>
      <w:proofErr w:type="gramEnd"/>
      <w:r w:rsidRPr="00AB49AA">
        <w:rPr>
          <w:rFonts w:ascii="Sylfaen" w:hAnsi="Sylfaen"/>
          <w:spacing w:val="-6"/>
          <w:sz w:val="24"/>
          <w:szCs w:val="24"/>
          <w:lang w:val="ru-RU"/>
        </w:rPr>
        <w:t xml:space="preserve"> закупок под </w:t>
      </w:r>
      <w:r w:rsidRPr="00142E80">
        <w:rPr>
          <w:rFonts w:ascii="Sylfaen" w:hAnsi="Sylfaen"/>
          <w:spacing w:val="-6"/>
          <w:sz w:val="24"/>
          <w:szCs w:val="24"/>
          <w:lang w:val="ru-RU"/>
        </w:rPr>
        <w:t xml:space="preserve">кодом </w:t>
      </w:r>
      <w:r w:rsidR="00CD5FB1" w:rsidRPr="00CD5FB1">
        <w:rPr>
          <w:rFonts w:ascii="Sylfaen" w:hAnsi="Sylfaen"/>
          <w:b/>
          <w:bCs/>
          <w:spacing w:val="-6"/>
          <w:sz w:val="24"/>
          <w:szCs w:val="24"/>
          <w:lang w:val="hy-AM"/>
        </w:rPr>
        <w:t>ՍՄԵԸԱԿՊ-ԳՀ</w:t>
      </w:r>
      <w:r w:rsidR="00CD5FB1" w:rsidRPr="00CD5FB1">
        <w:rPr>
          <w:rFonts w:ascii="Sylfaen" w:hAnsi="Sylfaen"/>
          <w:b/>
          <w:bCs/>
          <w:spacing w:val="-6"/>
          <w:sz w:val="24"/>
          <w:szCs w:val="24"/>
          <w:lang w:val="af-ZA"/>
        </w:rPr>
        <w:t>ԱՊՁԲ</w:t>
      </w:r>
      <w:r w:rsidR="00CD5FB1" w:rsidRPr="00CD5FB1">
        <w:rPr>
          <w:rFonts w:ascii="Sylfaen" w:hAnsi="Sylfaen"/>
          <w:b/>
          <w:bCs/>
          <w:spacing w:val="-6"/>
          <w:sz w:val="24"/>
          <w:szCs w:val="24"/>
          <w:lang w:val="hy-AM"/>
        </w:rPr>
        <w:t>-</w:t>
      </w:r>
      <w:r w:rsidR="00CD5FB1" w:rsidRPr="00CD5FB1">
        <w:rPr>
          <w:rFonts w:ascii="Sylfaen" w:hAnsi="Sylfaen"/>
          <w:b/>
          <w:bCs/>
          <w:spacing w:val="-6"/>
          <w:sz w:val="24"/>
          <w:szCs w:val="24"/>
          <w:lang w:val="af-ZA"/>
        </w:rPr>
        <w:t>26/</w:t>
      </w:r>
      <w:r w:rsidR="00CD5FB1" w:rsidRPr="00CD5FB1">
        <w:rPr>
          <w:rFonts w:ascii="Sylfaen" w:hAnsi="Sylfaen"/>
          <w:b/>
          <w:bCs/>
          <w:spacing w:val="-6"/>
          <w:sz w:val="24"/>
          <w:szCs w:val="24"/>
          <w:lang w:val="hy-AM"/>
        </w:rPr>
        <w:t>0</w:t>
      </w:r>
      <w:r w:rsidR="00CD5FB1" w:rsidRPr="00CD5FB1">
        <w:rPr>
          <w:rFonts w:ascii="Sylfaen" w:hAnsi="Sylfaen"/>
          <w:b/>
          <w:bCs/>
          <w:spacing w:val="-6"/>
          <w:sz w:val="24"/>
          <w:szCs w:val="24"/>
          <w:lang w:val="af-ZA"/>
        </w:rPr>
        <w:t>1</w:t>
      </w:r>
    </w:p>
    <w:p w14:paraId="2F0AE095" w14:textId="77777777" w:rsidR="00EF0292" w:rsidRPr="00AB49AA" w:rsidRDefault="00EF0292" w:rsidP="00EF0292">
      <w:pPr>
        <w:widowControl w:val="0"/>
        <w:tabs>
          <w:tab w:val="left" w:pos="567"/>
        </w:tabs>
        <w:jc w:val="both"/>
        <w:rPr>
          <w:rFonts w:ascii="Sylfaen" w:hAnsi="Sylfaen"/>
          <w:sz w:val="24"/>
          <w:szCs w:val="24"/>
          <w:lang w:val="ru-RU"/>
        </w:rPr>
      </w:pPr>
      <w:r w:rsidRPr="00AB49AA">
        <w:rPr>
          <w:rFonts w:ascii="Sylfaen" w:hAnsi="Sylfaen"/>
          <w:spacing w:val="-6"/>
          <w:sz w:val="24"/>
          <w:szCs w:val="24"/>
          <w:lang w:val="ru-RU"/>
        </w:rPr>
        <w:t>1.2.</w:t>
      </w:r>
      <w:r w:rsidRPr="00AB49AA">
        <w:rPr>
          <w:rFonts w:ascii="Sylfaen" w:hAnsi="Sylfaen"/>
          <w:spacing w:val="-6"/>
          <w:sz w:val="24"/>
          <w:szCs w:val="24"/>
          <w:lang w:val="ru-RU"/>
        </w:rPr>
        <w:tab/>
        <w:t xml:space="preserve">В качестве участника, </w:t>
      </w:r>
      <w:r w:rsidRPr="00AB49AA">
        <w:rPr>
          <w:rFonts w:ascii="Sylfaen" w:hAnsi="Sylfaen"/>
          <w:spacing w:val="-6"/>
          <w:sz w:val="24"/>
          <w:szCs w:val="24"/>
        </w:rPr>
        <w:t>օ</w:t>
      </w:r>
      <w:proofErr w:type="spellStart"/>
      <w:r w:rsidRPr="00AB49AA">
        <w:rPr>
          <w:rFonts w:ascii="Sylfaen" w:hAnsi="Sylfaen"/>
          <w:spacing w:val="-6"/>
          <w:sz w:val="24"/>
          <w:szCs w:val="24"/>
          <w:lang w:val="ru-RU"/>
        </w:rPr>
        <w:t>тобранного</w:t>
      </w:r>
      <w:proofErr w:type="spellEnd"/>
      <w:r w:rsidRPr="00AB49AA">
        <w:rPr>
          <w:rFonts w:ascii="Sylfaen" w:hAnsi="Sylfaen" w:cs="GHEA Grapalat"/>
          <w:sz w:val="24"/>
          <w:szCs w:val="24"/>
          <w:lang w:val="ru-RU"/>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B49AA">
        <w:rPr>
          <w:rFonts w:ascii="Sylfaen" w:hAnsi="Sylfaen" w:cs="GHEA Grapalat"/>
          <w:sz w:val="24"/>
          <w:szCs w:val="24"/>
        </w:rPr>
        <w:t>K</w:t>
      </w:r>
      <w:proofErr w:type="spellStart"/>
      <w:r w:rsidRPr="00AB49AA">
        <w:rPr>
          <w:rFonts w:ascii="Sylfaen" w:hAnsi="Sylfaen" w:cs="GHEA Grapalat"/>
          <w:sz w:val="24"/>
          <w:szCs w:val="24"/>
          <w:lang w:val="ru-RU"/>
        </w:rPr>
        <w:t>омпания</w:t>
      </w:r>
      <w:proofErr w:type="spellEnd"/>
      <w:r w:rsidRPr="00AB49AA">
        <w:rPr>
          <w:rFonts w:ascii="Sylfaen" w:hAnsi="Sylfaen" w:cs="GHEA Grapalat"/>
          <w:sz w:val="24"/>
          <w:szCs w:val="24"/>
          <w:lang w:val="ru-RU"/>
        </w:rPr>
        <w:t xml:space="preserve"> </w:t>
      </w:r>
      <w:r w:rsidRPr="00AB49AA">
        <w:rPr>
          <w:rFonts w:ascii="Sylfaen" w:hAnsi="Sylfaen"/>
          <w:sz w:val="24"/>
          <w:szCs w:val="24"/>
          <w:lang w:val="ru-RU"/>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F5687C0"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1.3.</w:t>
      </w:r>
      <w:r w:rsidRPr="00AB49AA">
        <w:rPr>
          <w:rFonts w:ascii="Sylfaen" w:hAnsi="Sylfaen"/>
          <w:sz w:val="24"/>
          <w:szCs w:val="24"/>
          <w:lang w:val="ru-RU"/>
        </w:rPr>
        <w:tab/>
        <w:t>Подписав платежное требование (далее — Требование), прилагаемое к</w:t>
      </w:r>
      <w:r w:rsidRPr="00AB49AA">
        <w:rPr>
          <w:rFonts w:ascii="Sylfaen" w:hAnsi="Sylfaen"/>
          <w:sz w:val="24"/>
          <w:szCs w:val="24"/>
        </w:rPr>
        <w:t> </w:t>
      </w:r>
      <w:r w:rsidRPr="00AB49AA">
        <w:rPr>
          <w:rFonts w:ascii="Sylfaen" w:hAnsi="Sylfaen"/>
          <w:sz w:val="24"/>
          <w:szCs w:val="24"/>
          <w:lang w:val="ru-RU"/>
        </w:rPr>
        <w:t xml:space="preserve">настоящему Соглашению о неустойке, Компания </w:t>
      </w:r>
      <w:proofErr w:type="spellStart"/>
      <w:r w:rsidRPr="00AB49AA">
        <w:rPr>
          <w:rFonts w:ascii="Sylfaen" w:hAnsi="Sylfaen"/>
          <w:sz w:val="24"/>
          <w:szCs w:val="24"/>
          <w:lang w:val="ru-RU"/>
        </w:rPr>
        <w:t>безотзывно</w:t>
      </w:r>
      <w:proofErr w:type="spellEnd"/>
      <w:r w:rsidRPr="00AB49AA">
        <w:rPr>
          <w:rFonts w:ascii="Sylfaen" w:hAnsi="Sylfaen"/>
          <w:sz w:val="24"/>
          <w:szCs w:val="24"/>
          <w:lang w:val="ru-RU"/>
        </w:rPr>
        <w:t xml:space="preserve"> соглашается, что: </w:t>
      </w:r>
    </w:p>
    <w:p w14:paraId="45A29F80"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а)</w:t>
      </w:r>
      <w:r w:rsidRPr="00AB49AA">
        <w:rPr>
          <w:rFonts w:ascii="Sylfaen" w:hAnsi="Sylfaen"/>
          <w:sz w:val="24"/>
          <w:szCs w:val="24"/>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ACDC7AC"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б)</w:t>
      </w:r>
      <w:r w:rsidRPr="00AB49AA">
        <w:rPr>
          <w:rFonts w:ascii="Sylfaen" w:hAnsi="Sylfaen"/>
          <w:sz w:val="24"/>
          <w:szCs w:val="24"/>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371C09E"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в)</w:t>
      </w:r>
      <w:r w:rsidRPr="00AB49AA">
        <w:rPr>
          <w:rFonts w:ascii="Sylfaen" w:hAnsi="Sylfaen"/>
          <w:sz w:val="24"/>
          <w:szCs w:val="24"/>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DF72A8B"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г)</w:t>
      </w:r>
      <w:r w:rsidRPr="00AB49AA">
        <w:rPr>
          <w:rFonts w:ascii="Sylfaen" w:hAnsi="Sylfaen"/>
          <w:sz w:val="24"/>
          <w:szCs w:val="24"/>
          <w:lang w:val="ru-RU"/>
        </w:rPr>
        <w:tab/>
        <w:t>Компания подтверждает, что акцептовала Требование в полном размере суммы неустойки.</w:t>
      </w:r>
    </w:p>
    <w:p w14:paraId="5E27D25D" w14:textId="77777777" w:rsidR="00EF0292" w:rsidRPr="00AB49AA" w:rsidRDefault="00EF0292" w:rsidP="00EF0292">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д)</w:t>
      </w:r>
      <w:r w:rsidRPr="00AB49AA">
        <w:rPr>
          <w:rFonts w:ascii="Sylfaen" w:hAnsi="Sylfaen"/>
          <w:sz w:val="24"/>
          <w:szCs w:val="24"/>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8BE18A5"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1.4.</w:t>
      </w:r>
      <w:r w:rsidRPr="00AB49AA">
        <w:rPr>
          <w:rFonts w:ascii="Sylfaen" w:hAnsi="Sylfaen"/>
          <w:sz w:val="24"/>
          <w:szCs w:val="24"/>
          <w:lang w:val="ru-RU"/>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B49AA">
        <w:rPr>
          <w:rFonts w:ascii="Sylfaen" w:hAnsi="Sylfaen" w:cs="Courier New"/>
          <w:sz w:val="24"/>
          <w:szCs w:val="24"/>
        </w:rPr>
        <w:t> </w:t>
      </w:r>
      <w:r w:rsidRPr="00AB49AA">
        <w:rPr>
          <w:rFonts w:ascii="Sylfaen" w:hAnsi="Sylfaen"/>
          <w:sz w:val="24"/>
          <w:szCs w:val="24"/>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FC44A21"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1.5.</w:t>
      </w:r>
      <w:r w:rsidRPr="00AB49AA">
        <w:rPr>
          <w:rFonts w:ascii="Sylfaen" w:hAnsi="Sylfaen"/>
          <w:sz w:val="24"/>
          <w:szCs w:val="24"/>
          <w:lang w:val="ru-RU"/>
        </w:rPr>
        <w:tab/>
        <w:t>Заказчик может представить в Банк-плательщик иные дополнительные документы.</w:t>
      </w:r>
    </w:p>
    <w:p w14:paraId="585CCC2C"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1.6. Банк не несет какой-либо ответственности за риски (понесенные</w:t>
      </w:r>
      <w:r w:rsidRPr="00AB49AA">
        <w:rPr>
          <w:rFonts w:ascii="Sylfaen" w:hAnsi="Sylfaen" w:cs="Courier New"/>
          <w:sz w:val="24"/>
          <w:szCs w:val="24"/>
        </w:rPr>
        <w:t> </w:t>
      </w:r>
      <w:r w:rsidRPr="00AB49AA">
        <w:rPr>
          <w:rFonts w:ascii="Sylfaen" w:hAnsi="Sylfaen"/>
          <w:sz w:val="24"/>
          <w:szCs w:val="24"/>
          <w:lang w:val="ru-RU"/>
        </w:rPr>
        <w:t>Компанией убытки) и негативные последствия, возникшие для Компании в результате уплаты Банком-плательщиком суммы, указанной в</w:t>
      </w:r>
      <w:r w:rsidRPr="00AB49AA">
        <w:rPr>
          <w:rFonts w:ascii="Sylfaen" w:hAnsi="Sylfaen" w:cs="Courier New"/>
          <w:sz w:val="24"/>
          <w:szCs w:val="24"/>
        </w:rPr>
        <w:t> </w:t>
      </w:r>
      <w:r w:rsidRPr="00AB49AA">
        <w:rPr>
          <w:rFonts w:ascii="Sylfaen" w:hAnsi="Sylfaen"/>
          <w:sz w:val="24"/>
          <w:szCs w:val="24"/>
          <w:lang w:val="ru-RU"/>
        </w:rPr>
        <w:t>Требовании. Банк не обязан проверять факты нарушения Компанией условий договора.</w:t>
      </w:r>
    </w:p>
    <w:p w14:paraId="7B119B4F"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1.7.</w:t>
      </w:r>
      <w:r w:rsidRPr="00AB49AA">
        <w:rPr>
          <w:rFonts w:ascii="Sylfaen" w:hAnsi="Sylfaen"/>
          <w:sz w:val="24"/>
          <w:szCs w:val="24"/>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D80120B" w14:textId="77777777" w:rsidR="000715E7" w:rsidRPr="00AB49AA" w:rsidRDefault="000715E7" w:rsidP="000715E7">
      <w:pPr>
        <w:jc w:val="both"/>
        <w:rPr>
          <w:rFonts w:ascii="Sylfaen" w:hAnsi="Sylfaen"/>
          <w:sz w:val="24"/>
          <w:szCs w:val="24"/>
          <w:lang w:val="ru-RU"/>
        </w:rPr>
      </w:pPr>
      <w:r w:rsidRPr="00AB49AA">
        <w:rPr>
          <w:rFonts w:ascii="Sylfaen" w:hAnsi="Sylfaen"/>
          <w:sz w:val="24"/>
          <w:szCs w:val="24"/>
          <w:lang w:val="ru-RU"/>
        </w:rPr>
        <w:t>1.8.</w:t>
      </w:r>
      <w:r w:rsidRPr="00AB49AA">
        <w:rPr>
          <w:rFonts w:ascii="Sylfaen" w:hAnsi="Sylfaen"/>
          <w:sz w:val="24"/>
          <w:szCs w:val="24"/>
          <w:lang w:val="ru-RU"/>
        </w:rPr>
        <w:tab/>
        <w:t>В случае если в течение десяти рабочих дней после представления в</w:t>
      </w:r>
      <w:r w:rsidRPr="00AB49AA">
        <w:rPr>
          <w:rFonts w:ascii="Sylfaen" w:hAnsi="Sylfaen" w:cs="Courier New"/>
          <w:sz w:val="24"/>
          <w:szCs w:val="24"/>
        </w:rPr>
        <w:t> </w:t>
      </w:r>
      <w:r w:rsidRPr="00AB49AA">
        <w:rPr>
          <w:rFonts w:ascii="Sylfaen" w:hAnsi="Sylfaen"/>
          <w:sz w:val="24"/>
          <w:szCs w:val="24"/>
          <w:lang w:val="ru-RU"/>
        </w:rPr>
        <w:t>Банк настоящего Соглашения и прилагаемого Требования по независящим от</w:t>
      </w:r>
      <w:r w:rsidRPr="00AB49AA">
        <w:rPr>
          <w:rFonts w:ascii="Sylfaen" w:hAnsi="Sylfaen" w:cs="Courier New"/>
          <w:sz w:val="24"/>
          <w:szCs w:val="24"/>
        </w:rPr>
        <w:t> </w:t>
      </w:r>
      <w:r w:rsidRPr="00AB49AA">
        <w:rPr>
          <w:rFonts w:ascii="Sylfaen" w:hAnsi="Sylfaen"/>
          <w:sz w:val="24"/>
          <w:szCs w:val="24"/>
          <w:lang w:val="ru-RU"/>
        </w:rPr>
        <w:t xml:space="preserve">Банка причинам Заказчику не выплачивается сумма, Заказчик передает в ЗАО "АКРА Кредит </w:t>
      </w:r>
      <w:proofErr w:type="spellStart"/>
      <w:r w:rsidRPr="00AB49AA">
        <w:rPr>
          <w:rFonts w:ascii="Sylfaen" w:hAnsi="Sylfaen"/>
          <w:sz w:val="24"/>
          <w:szCs w:val="24"/>
          <w:lang w:val="ru-RU"/>
        </w:rPr>
        <w:t>Репортинг</w:t>
      </w:r>
      <w:proofErr w:type="spellEnd"/>
      <w:r w:rsidRPr="00AB49AA">
        <w:rPr>
          <w:rFonts w:ascii="Sylfaen" w:hAnsi="Sylfaen"/>
          <w:sz w:val="24"/>
          <w:szCs w:val="24"/>
          <w:lang w:val="ru-RU"/>
        </w:rPr>
        <w:t>" (Кредитное бюро) сведения о Компании в связи с</w:t>
      </w:r>
      <w:r w:rsidRPr="00AB49AA">
        <w:rPr>
          <w:rFonts w:ascii="Sylfaen" w:hAnsi="Sylfaen" w:cs="Courier New"/>
          <w:sz w:val="24"/>
          <w:szCs w:val="24"/>
        </w:rPr>
        <w:t> </w:t>
      </w:r>
      <w:r w:rsidRPr="00AB49AA">
        <w:rPr>
          <w:rFonts w:ascii="Sylfaen" w:hAnsi="Sylfaen"/>
          <w:sz w:val="24"/>
          <w:szCs w:val="24"/>
          <w:lang w:val="ru-RU"/>
        </w:rPr>
        <w:t>неуплатой.</w:t>
      </w:r>
    </w:p>
    <w:p w14:paraId="65412302" w14:textId="77777777" w:rsidR="000715E7" w:rsidRPr="00AB49AA" w:rsidRDefault="00B35B4B" w:rsidP="000715E7">
      <w:pPr>
        <w:widowControl w:val="0"/>
        <w:jc w:val="center"/>
        <w:rPr>
          <w:rFonts w:ascii="Sylfaen" w:hAnsi="Sylfaen" w:cs="GHEA Grapalat"/>
          <w:b/>
          <w:bCs/>
          <w:sz w:val="24"/>
          <w:szCs w:val="24"/>
          <w:lang w:val="ru-RU"/>
        </w:rPr>
      </w:pPr>
      <w:r w:rsidRPr="00AB49AA">
        <w:rPr>
          <w:rFonts w:ascii="Sylfaen" w:hAnsi="Sylfaen"/>
          <w:b/>
          <w:sz w:val="24"/>
          <w:szCs w:val="24"/>
          <w:lang w:val="ru-RU" w:bidi="ru-RU"/>
        </w:rPr>
        <w:br w:type="page"/>
      </w:r>
      <w:r w:rsidR="000715E7" w:rsidRPr="00AB49AA">
        <w:rPr>
          <w:rFonts w:ascii="Sylfaen" w:hAnsi="Sylfaen"/>
          <w:b/>
          <w:sz w:val="24"/>
          <w:szCs w:val="24"/>
          <w:lang w:val="ru-RU"/>
        </w:rPr>
        <w:lastRenderedPageBreak/>
        <w:t>2. Иные условия</w:t>
      </w:r>
    </w:p>
    <w:p w14:paraId="0EE8FD0A" w14:textId="77777777" w:rsidR="000715E7" w:rsidRPr="00AB49AA" w:rsidRDefault="000715E7" w:rsidP="000715E7">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2.1.</w:t>
      </w:r>
      <w:r w:rsidRPr="00AB49AA">
        <w:rPr>
          <w:rFonts w:ascii="Sylfaen" w:hAnsi="Sylfaen"/>
          <w:sz w:val="24"/>
          <w:szCs w:val="24"/>
          <w:lang w:val="ru-RU"/>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1B401F09"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w:t>
      </w:r>
      <w:r w:rsidRPr="00AB49AA">
        <w:rPr>
          <w:rFonts w:ascii="Sylfaen" w:hAnsi="Sylfaen"/>
          <w:sz w:val="24"/>
          <w:szCs w:val="24"/>
          <w:lang w:val="ru-RU"/>
        </w:rPr>
        <w:tab/>
        <w:t xml:space="preserve">Представив настоящее Соглашение и прилагаемое Требование в Банк-плательщик: </w:t>
      </w:r>
    </w:p>
    <w:p w14:paraId="05F34ACE" w14:textId="77777777" w:rsidR="000715E7" w:rsidRPr="00AB49AA"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2.2.1.</w:t>
      </w:r>
      <w:r w:rsidRPr="00AB49AA">
        <w:rPr>
          <w:rFonts w:ascii="Sylfaen" w:hAnsi="Sylfaen"/>
          <w:sz w:val="24"/>
          <w:szCs w:val="24"/>
          <w:lang w:val="ru-RU"/>
        </w:rPr>
        <w:tab/>
        <w:t>Заказчик подтверждает, что Компания допустила нарушение договорных обязательств, а</w:t>
      </w:r>
    </w:p>
    <w:p w14:paraId="61896C98" w14:textId="77777777" w:rsidR="000715E7" w:rsidRPr="00AB49AA" w:rsidDel="00A13215" w:rsidRDefault="000715E7" w:rsidP="000715E7">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2.2.2.</w:t>
      </w:r>
      <w:r w:rsidRPr="00AB49AA">
        <w:rPr>
          <w:rFonts w:ascii="Sylfaen" w:hAnsi="Sylfaen"/>
          <w:sz w:val="24"/>
          <w:szCs w:val="24"/>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017E00D" w14:textId="77777777" w:rsidR="00B35B4B" w:rsidRPr="00AB49AA" w:rsidRDefault="000715E7" w:rsidP="000715E7">
      <w:pPr>
        <w:jc w:val="both"/>
        <w:rPr>
          <w:rFonts w:ascii="Sylfaen" w:hAnsi="Sylfaen"/>
          <w:sz w:val="24"/>
          <w:szCs w:val="24"/>
          <w:lang w:val="ru-RU"/>
        </w:rPr>
      </w:pPr>
      <w:r w:rsidRPr="00AB49AA">
        <w:rPr>
          <w:rFonts w:ascii="Sylfaen" w:hAnsi="Sylfaen"/>
          <w:sz w:val="24"/>
          <w:szCs w:val="24"/>
          <w:lang w:val="ru-RU"/>
        </w:rPr>
        <w:t>2.3.</w:t>
      </w:r>
      <w:r w:rsidRPr="00AB49AA">
        <w:rPr>
          <w:rFonts w:ascii="Sylfaen" w:hAnsi="Sylfaen"/>
          <w:sz w:val="24"/>
          <w:szCs w:val="24"/>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EFB54F2" w14:textId="77777777" w:rsidR="00E84061" w:rsidRPr="00AB49AA" w:rsidRDefault="00E84061" w:rsidP="00E84061">
      <w:pPr>
        <w:widowControl w:val="0"/>
        <w:ind w:firstLine="567"/>
        <w:jc w:val="center"/>
        <w:rPr>
          <w:rFonts w:ascii="Sylfaen" w:hAnsi="Sylfaen"/>
          <w:b/>
          <w:sz w:val="24"/>
          <w:szCs w:val="24"/>
          <w:lang w:val="ru-RU"/>
        </w:rPr>
      </w:pPr>
      <w:r w:rsidRPr="00AB49AA">
        <w:rPr>
          <w:rFonts w:ascii="Sylfaen" w:hAnsi="Sylfaen"/>
          <w:b/>
          <w:sz w:val="24"/>
          <w:szCs w:val="24"/>
          <w:lang w:val="ru-RU"/>
        </w:rPr>
        <w:t>3. Адрес, банковские реквизиты Компании</w:t>
      </w:r>
    </w:p>
    <w:p w14:paraId="6AF6BC6D" w14:textId="77777777" w:rsidR="00E84061" w:rsidRPr="00AB49AA" w:rsidRDefault="00E84061" w:rsidP="00E8406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16A78CBF" w14:textId="77777777" w:rsidR="00E84061" w:rsidRPr="00AB49AA" w:rsidRDefault="00E84061" w:rsidP="00E8406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наименование компании</w:t>
      </w:r>
    </w:p>
    <w:p w14:paraId="34CF4BA3" w14:textId="77777777" w:rsidR="00E84061" w:rsidRPr="00AB49AA" w:rsidRDefault="00E84061" w:rsidP="00E8406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0F95744D" w14:textId="77777777" w:rsidR="00E84061" w:rsidRPr="00AB49AA" w:rsidRDefault="00E84061" w:rsidP="00E8406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адрес компании</w:t>
      </w:r>
    </w:p>
    <w:p w14:paraId="739B5768" w14:textId="77777777" w:rsidR="00085E0E" w:rsidRPr="00AB49AA" w:rsidRDefault="00085E0E" w:rsidP="00085E0E">
      <w:pPr>
        <w:widowControl w:val="0"/>
        <w:jc w:val="both"/>
        <w:rPr>
          <w:rFonts w:ascii="Sylfaen" w:hAnsi="Sylfaen"/>
          <w:sz w:val="24"/>
          <w:szCs w:val="24"/>
          <w:lang w:val="ru-RU"/>
        </w:rPr>
      </w:pPr>
    </w:p>
    <w:p w14:paraId="29751BC8" w14:textId="77777777" w:rsidR="00085E0E" w:rsidRPr="00AB49AA" w:rsidRDefault="00085E0E" w:rsidP="00085E0E">
      <w:pPr>
        <w:widowControl w:val="0"/>
        <w:jc w:val="both"/>
        <w:rPr>
          <w:rFonts w:ascii="Sylfaen" w:hAnsi="Sylfaen"/>
          <w:sz w:val="24"/>
          <w:szCs w:val="24"/>
          <w:lang w:val="ru-RU"/>
        </w:rPr>
      </w:pPr>
      <w:r w:rsidRPr="00AB49AA">
        <w:rPr>
          <w:rFonts w:ascii="Sylfaen" w:hAnsi="Sylfaen"/>
          <w:sz w:val="24"/>
          <w:szCs w:val="24"/>
          <w:lang w:val="ru-RU"/>
        </w:rPr>
        <w:t>________________________</w:t>
      </w:r>
    </w:p>
    <w:p w14:paraId="0CB789D2" w14:textId="77777777" w:rsidR="00085E0E" w:rsidRPr="00AB49AA" w:rsidRDefault="00085E0E" w:rsidP="00085E0E">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наименование обслуживающего компанию банка</w:t>
      </w:r>
    </w:p>
    <w:p w14:paraId="782EFFAC" w14:textId="77777777" w:rsidR="00085E0E" w:rsidRPr="00AB49AA" w:rsidRDefault="00085E0E" w:rsidP="00085E0E">
      <w:pPr>
        <w:widowControl w:val="0"/>
        <w:jc w:val="right"/>
        <w:rPr>
          <w:rFonts w:ascii="Sylfaen" w:hAnsi="Sylfaen"/>
          <w:sz w:val="24"/>
          <w:szCs w:val="24"/>
          <w:lang w:val="ru-RU"/>
        </w:rPr>
      </w:pPr>
    </w:p>
    <w:p w14:paraId="3E136724" w14:textId="77777777" w:rsidR="00085E0E" w:rsidRPr="00AB49AA" w:rsidRDefault="00085E0E" w:rsidP="00085E0E">
      <w:pPr>
        <w:widowControl w:val="0"/>
        <w:jc w:val="right"/>
        <w:rPr>
          <w:rFonts w:ascii="Sylfaen" w:hAnsi="Sylfaen"/>
          <w:sz w:val="24"/>
          <w:szCs w:val="24"/>
          <w:lang w:val="ru-RU"/>
        </w:rPr>
      </w:pPr>
      <w:r w:rsidRPr="00AB49AA">
        <w:rPr>
          <w:rFonts w:ascii="Sylfaen" w:hAnsi="Sylfaen"/>
          <w:sz w:val="24"/>
          <w:szCs w:val="24"/>
          <w:lang w:val="ru-RU"/>
        </w:rPr>
        <w:t>М. П.</w:t>
      </w:r>
    </w:p>
    <w:p w14:paraId="09689B16" w14:textId="77777777" w:rsidR="00085E0E" w:rsidRPr="00AB49AA" w:rsidRDefault="00085E0E" w:rsidP="00085E0E">
      <w:pPr>
        <w:widowControl w:val="0"/>
        <w:jc w:val="both"/>
        <w:rPr>
          <w:rFonts w:ascii="Sylfaen" w:hAnsi="Sylfaen"/>
          <w:sz w:val="24"/>
          <w:szCs w:val="24"/>
        </w:rPr>
      </w:pPr>
      <w:proofErr w:type="spellStart"/>
      <w:r w:rsidRPr="00AB49AA">
        <w:rPr>
          <w:rFonts w:ascii="Sylfaen" w:hAnsi="Sylfaen"/>
          <w:sz w:val="24"/>
          <w:szCs w:val="24"/>
        </w:rPr>
        <w:t>День</w:t>
      </w:r>
      <w:proofErr w:type="spellEnd"/>
      <w:r w:rsidRPr="00AB49AA">
        <w:rPr>
          <w:rFonts w:ascii="Sylfaen" w:hAnsi="Sylfaen"/>
          <w:sz w:val="24"/>
          <w:szCs w:val="24"/>
        </w:rPr>
        <w:t>/</w:t>
      </w:r>
      <w:proofErr w:type="spellStart"/>
      <w:r w:rsidRPr="00AB49AA">
        <w:rPr>
          <w:rFonts w:ascii="Sylfaen" w:hAnsi="Sylfaen"/>
          <w:sz w:val="24"/>
          <w:szCs w:val="24"/>
        </w:rPr>
        <w:t>месяц</w:t>
      </w:r>
      <w:proofErr w:type="spellEnd"/>
      <w:r w:rsidRPr="00AB49AA">
        <w:rPr>
          <w:rFonts w:ascii="Sylfaen" w:hAnsi="Sylfaen"/>
          <w:sz w:val="24"/>
          <w:szCs w:val="24"/>
        </w:rPr>
        <w:t>/</w:t>
      </w:r>
      <w:proofErr w:type="spellStart"/>
      <w:r w:rsidRPr="00AB49AA">
        <w:rPr>
          <w:rFonts w:ascii="Sylfaen" w:hAnsi="Sylfaen"/>
          <w:sz w:val="24"/>
          <w:szCs w:val="24"/>
        </w:rPr>
        <w:t>год</w:t>
      </w:r>
      <w:proofErr w:type="spellEnd"/>
    </w:p>
    <w:p w14:paraId="0D1247A7" w14:textId="77777777" w:rsidR="00B35B4B" w:rsidRPr="00AB49AA" w:rsidRDefault="00B35B4B" w:rsidP="00B35B4B">
      <w:pPr>
        <w:jc w:val="center"/>
        <w:rPr>
          <w:rFonts w:ascii="Sylfaen" w:hAnsi="Sylfaen"/>
          <w:sz w:val="24"/>
          <w:szCs w:val="24"/>
          <w:lang w:bidi="ru-RU"/>
        </w:rPr>
      </w:pPr>
    </w:p>
    <w:p w14:paraId="11538F0A" w14:textId="77777777" w:rsidR="00085E0E" w:rsidRPr="00AB49AA" w:rsidRDefault="00085E0E" w:rsidP="00B35B4B">
      <w:pPr>
        <w:jc w:val="center"/>
        <w:rPr>
          <w:rFonts w:ascii="Sylfaen" w:hAnsi="Sylfaen"/>
          <w:sz w:val="24"/>
          <w:szCs w:val="24"/>
          <w:lang w:bidi="ru-RU"/>
        </w:rPr>
      </w:pPr>
    </w:p>
    <w:p w14:paraId="4DA31D0B" w14:textId="77777777" w:rsidR="00085E0E" w:rsidRPr="00AB49AA" w:rsidRDefault="00085E0E" w:rsidP="00B35B4B">
      <w:pPr>
        <w:jc w:val="center"/>
        <w:rPr>
          <w:rFonts w:ascii="Sylfaen" w:hAnsi="Sylfaen"/>
          <w:sz w:val="24"/>
          <w:szCs w:val="24"/>
          <w:lang w:bidi="ru-RU"/>
        </w:rPr>
      </w:pPr>
    </w:p>
    <w:p w14:paraId="059E017F" w14:textId="77777777" w:rsidR="00085E0E" w:rsidRPr="00AB49AA" w:rsidRDefault="00085E0E" w:rsidP="00B35B4B">
      <w:pPr>
        <w:jc w:val="center"/>
        <w:rPr>
          <w:rFonts w:ascii="Sylfaen" w:hAnsi="Sylfaen"/>
          <w:sz w:val="24"/>
          <w:szCs w:val="24"/>
          <w:lang w:bidi="ru-RU"/>
        </w:rPr>
      </w:pPr>
    </w:p>
    <w:p w14:paraId="19AC1817" w14:textId="77777777" w:rsidR="00085E0E" w:rsidRPr="00AB49AA" w:rsidRDefault="00085E0E" w:rsidP="00B35B4B">
      <w:pPr>
        <w:jc w:val="center"/>
        <w:rPr>
          <w:rFonts w:ascii="Sylfaen" w:hAnsi="Sylfaen"/>
          <w:sz w:val="24"/>
          <w:szCs w:val="24"/>
          <w:lang w:bidi="ru-RU"/>
        </w:rPr>
      </w:pPr>
    </w:p>
    <w:p w14:paraId="7A24F19C" w14:textId="77777777" w:rsidR="00085E0E" w:rsidRPr="00AB49AA" w:rsidRDefault="00085E0E" w:rsidP="00B35B4B">
      <w:pPr>
        <w:jc w:val="center"/>
        <w:rPr>
          <w:rFonts w:ascii="Sylfaen" w:hAnsi="Sylfaen"/>
          <w:sz w:val="24"/>
          <w:szCs w:val="24"/>
          <w:lang w:bidi="ru-RU"/>
        </w:rPr>
      </w:pPr>
    </w:p>
    <w:p w14:paraId="7655E3E8" w14:textId="77777777" w:rsidR="00085E0E" w:rsidRPr="00AB49AA" w:rsidRDefault="00085E0E" w:rsidP="00790D20">
      <w:pPr>
        <w:rPr>
          <w:rFonts w:ascii="Sylfaen" w:hAnsi="Sylfaen"/>
          <w:sz w:val="24"/>
          <w:szCs w:val="24"/>
          <w:lang w:bidi="ru-RU"/>
        </w:rPr>
      </w:pPr>
    </w:p>
    <w:p w14:paraId="58152D65" w14:textId="77777777" w:rsidR="00085E0E" w:rsidRPr="00AB49AA" w:rsidRDefault="00085E0E" w:rsidP="00085E0E">
      <w:pPr>
        <w:rPr>
          <w:rFonts w:ascii="Sylfaen" w:hAnsi="Sylfaen"/>
          <w:sz w:val="24"/>
          <w:szCs w:val="24"/>
          <w:lang w:bidi="ru-RU"/>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85E0E" w:rsidRPr="00AB49AA" w14:paraId="7D3BE9A8"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B6E1B" w14:textId="77777777" w:rsidR="00085E0E" w:rsidRPr="00AB49AA" w:rsidRDefault="00085E0E" w:rsidP="00A2051A">
            <w:pPr>
              <w:widowControl w:val="0"/>
              <w:tabs>
                <w:tab w:val="left" w:pos="3402"/>
              </w:tabs>
              <w:ind w:left="360"/>
              <w:rPr>
                <w:rFonts w:ascii="Sylfaen" w:hAnsi="Sylfaen" w:cs="Sylfaen"/>
                <w:b/>
                <w:bCs/>
                <w:sz w:val="24"/>
                <w:szCs w:val="24"/>
              </w:rPr>
            </w:pPr>
            <w:r w:rsidRPr="00AB49AA">
              <w:rPr>
                <w:rFonts w:ascii="Sylfaen" w:hAnsi="Sylfaen"/>
                <w:b/>
                <w:sz w:val="24"/>
                <w:szCs w:val="24"/>
              </w:rPr>
              <w:t>1.</w:t>
            </w:r>
            <w:r w:rsidRPr="00AB49AA">
              <w:rPr>
                <w:rFonts w:ascii="Sylfaen" w:hAnsi="Sylfaen"/>
                <w:b/>
                <w:sz w:val="24"/>
                <w:szCs w:val="24"/>
              </w:rPr>
              <w:tab/>
              <w:t>ПЛАТЕЖНОЕ ТРЕБОВАНИЕ *</w:t>
            </w:r>
          </w:p>
        </w:tc>
      </w:tr>
      <w:tr w:rsidR="00085E0E" w:rsidRPr="00AB49AA" w14:paraId="0746E9D8"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7FC8CA" w14:textId="77777777" w:rsidR="00085E0E" w:rsidRPr="00AB49AA" w:rsidRDefault="00085E0E" w:rsidP="00A2051A">
            <w:pPr>
              <w:widowControl w:val="0"/>
              <w:tabs>
                <w:tab w:val="left" w:pos="855"/>
              </w:tabs>
              <w:ind w:left="360"/>
              <w:rPr>
                <w:rFonts w:ascii="Sylfaen" w:hAnsi="Sylfaen" w:cs="Sylfaen"/>
                <w:sz w:val="24"/>
                <w:szCs w:val="24"/>
              </w:rPr>
            </w:pPr>
            <w:r w:rsidRPr="00AB49AA">
              <w:rPr>
                <w:rFonts w:ascii="Sylfaen" w:hAnsi="Sylfaen"/>
                <w:sz w:val="24"/>
                <w:szCs w:val="24"/>
              </w:rPr>
              <w:lastRenderedPageBreak/>
              <w:t>2.</w:t>
            </w:r>
            <w:r w:rsidRPr="00AB49AA">
              <w:rPr>
                <w:rFonts w:ascii="Sylfaen" w:hAnsi="Sylfaen"/>
                <w:sz w:val="24"/>
                <w:szCs w:val="24"/>
              </w:rPr>
              <w:tab/>
            </w:r>
            <w:proofErr w:type="spellStart"/>
            <w:r w:rsidRPr="00AB49AA">
              <w:rPr>
                <w:rFonts w:ascii="Sylfaen" w:hAnsi="Sylfaen"/>
                <w:sz w:val="24"/>
                <w:szCs w:val="24"/>
              </w:rPr>
              <w:t>Номер</w:t>
            </w:r>
            <w:proofErr w:type="spellEnd"/>
            <w:r w:rsidRPr="00AB49AA">
              <w:rPr>
                <w:rFonts w:ascii="Sylfaen" w:hAnsi="Sylfaen"/>
                <w:sz w:val="24"/>
                <w:szCs w:val="24"/>
              </w:rPr>
              <w:t xml:space="preserve"> </w:t>
            </w:r>
          </w:p>
        </w:tc>
      </w:tr>
      <w:tr w:rsidR="00085E0E" w:rsidRPr="00AB49AA" w14:paraId="111906FD" w14:textId="77777777" w:rsidTr="00A2051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85ABB5" w14:textId="77777777" w:rsidR="00085E0E" w:rsidRPr="00AB49AA" w:rsidRDefault="00085E0E" w:rsidP="00A2051A">
            <w:pPr>
              <w:widowControl w:val="0"/>
              <w:tabs>
                <w:tab w:val="left" w:pos="3390"/>
              </w:tabs>
              <w:ind w:left="322"/>
              <w:rPr>
                <w:rFonts w:ascii="Sylfaen" w:hAnsi="Sylfaen" w:cs="Sylfaen"/>
                <w:sz w:val="24"/>
                <w:szCs w:val="24"/>
              </w:rPr>
            </w:pPr>
            <w:r w:rsidRPr="00AB49AA">
              <w:rPr>
                <w:rFonts w:ascii="Sylfaen" w:hAnsi="Sylfaen"/>
                <w:sz w:val="24"/>
                <w:szCs w:val="24"/>
              </w:rPr>
              <w:t>3</w:t>
            </w:r>
            <w:r w:rsidRPr="00AB49AA">
              <w:rPr>
                <w:rFonts w:ascii="Sylfaen" w:hAnsi="Sylfaen"/>
                <w:sz w:val="24"/>
                <w:szCs w:val="24"/>
              </w:rPr>
              <w:tab/>
            </w:r>
            <w:proofErr w:type="spellStart"/>
            <w:r w:rsidRPr="00AB49AA">
              <w:rPr>
                <w:rFonts w:ascii="Sylfaen" w:hAnsi="Sylfaen"/>
                <w:sz w:val="24"/>
                <w:szCs w:val="24"/>
              </w:rPr>
              <w:t>Дата</w:t>
            </w:r>
            <w:proofErr w:type="spellEnd"/>
            <w:r w:rsidRPr="00AB49AA">
              <w:rPr>
                <w:rFonts w:ascii="Sylfaen" w:hAnsi="Sylfaen"/>
                <w:sz w:val="24"/>
                <w:szCs w:val="24"/>
              </w:rPr>
              <w:t xml:space="preserve"> </w:t>
            </w:r>
            <w:proofErr w:type="spellStart"/>
            <w:r w:rsidRPr="00AB49AA">
              <w:rPr>
                <w:rFonts w:ascii="Sylfaen" w:hAnsi="Sylfaen"/>
                <w:sz w:val="24"/>
                <w:szCs w:val="24"/>
              </w:rPr>
              <w:t>представления</w:t>
            </w:r>
            <w:proofErr w:type="spellEnd"/>
            <w:r w:rsidRPr="00AB49AA">
              <w:rPr>
                <w:rFonts w:ascii="Sylfaen" w:hAnsi="Sylfaen"/>
                <w:sz w:val="24"/>
                <w:szCs w:val="24"/>
              </w:rPr>
              <w:t>: "___" ___ 20___г.</w:t>
            </w:r>
          </w:p>
        </w:tc>
      </w:tr>
      <w:tr w:rsidR="00085E0E" w:rsidRPr="00910D45" w14:paraId="6075DFE9" w14:textId="77777777" w:rsidTr="00A2051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2DCF49"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4.</w:t>
            </w:r>
            <w:r w:rsidRPr="00AB49AA">
              <w:rPr>
                <w:rFonts w:ascii="Sylfaen" w:hAnsi="Sylfaen"/>
                <w:sz w:val="24"/>
                <w:szCs w:val="24"/>
                <w:lang w:val="ru-RU"/>
              </w:rPr>
              <w:tab/>
              <w:t>Наименование, или имя, фамилия плательщика (Компания:</w:t>
            </w:r>
          </w:p>
        </w:tc>
      </w:tr>
      <w:tr w:rsidR="00085E0E" w:rsidRPr="00910D45" w14:paraId="3810D714" w14:textId="77777777" w:rsidTr="00A2051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BD6EC"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5.</w:t>
            </w:r>
            <w:r w:rsidRPr="00AB49AA">
              <w:rPr>
                <w:rFonts w:ascii="Sylfaen" w:hAnsi="Sylfaen"/>
                <w:sz w:val="24"/>
                <w:szCs w:val="24"/>
                <w:lang w:val="ru-RU"/>
              </w:rPr>
              <w:tab/>
              <w:t>Обслуживающая плательщика Финансовая организация (банк):</w:t>
            </w:r>
          </w:p>
        </w:tc>
      </w:tr>
      <w:tr w:rsidR="00085E0E" w:rsidRPr="00AB49AA" w14:paraId="262D8ACB" w14:textId="77777777" w:rsidTr="00A2051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17EEB5"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6.</w:t>
            </w:r>
            <w:r w:rsidRPr="00AB49AA">
              <w:rPr>
                <w:rFonts w:ascii="Sylfaen" w:hAnsi="Sylfaen"/>
                <w:sz w:val="24"/>
                <w:szCs w:val="24"/>
              </w:rPr>
              <w:tab/>
            </w:r>
            <w:proofErr w:type="spellStart"/>
            <w:r w:rsidRPr="00AB49AA">
              <w:rPr>
                <w:rFonts w:ascii="Sylfaen" w:hAnsi="Sylfaen"/>
                <w:sz w:val="24"/>
                <w:szCs w:val="24"/>
              </w:rPr>
              <w:t>Номер</w:t>
            </w:r>
            <w:proofErr w:type="spellEnd"/>
            <w:r w:rsidRPr="00AB49AA">
              <w:rPr>
                <w:rFonts w:ascii="Sylfaen" w:hAnsi="Sylfaen"/>
                <w:sz w:val="24"/>
                <w:szCs w:val="24"/>
              </w:rPr>
              <w:t xml:space="preserve"> </w:t>
            </w:r>
            <w:proofErr w:type="spellStart"/>
            <w:r w:rsidRPr="00AB49AA">
              <w:rPr>
                <w:rFonts w:ascii="Sylfaen" w:hAnsi="Sylfaen"/>
                <w:sz w:val="24"/>
                <w:szCs w:val="24"/>
              </w:rPr>
              <w:t>счета</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плательщика</w:t>
            </w:r>
            <w:proofErr w:type="spellEnd"/>
            <w:r w:rsidRPr="00AB49AA">
              <w:rPr>
                <w:rFonts w:ascii="Sylfaen" w:hAnsi="Sylfaen"/>
                <w:sz w:val="24"/>
                <w:szCs w:val="24"/>
              </w:rPr>
              <w:t>:</w:t>
            </w:r>
          </w:p>
        </w:tc>
      </w:tr>
      <w:tr w:rsidR="00085E0E" w:rsidRPr="00AB49AA" w14:paraId="732A4944"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325D19"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7.</w:t>
            </w:r>
            <w:r w:rsidRPr="00AB49AA">
              <w:rPr>
                <w:rFonts w:ascii="Sylfaen" w:hAnsi="Sylfaen"/>
                <w:sz w:val="24"/>
                <w:szCs w:val="24"/>
              </w:rPr>
              <w:tab/>
              <w:t xml:space="preserve">УНН </w:t>
            </w:r>
            <w:proofErr w:type="spellStart"/>
            <w:r w:rsidRPr="00AB49AA">
              <w:rPr>
                <w:rFonts w:ascii="Sylfaen" w:hAnsi="Sylfaen"/>
                <w:sz w:val="24"/>
                <w:szCs w:val="24"/>
              </w:rPr>
              <w:t>плательщика</w:t>
            </w:r>
            <w:proofErr w:type="spellEnd"/>
            <w:r w:rsidRPr="00AB49AA">
              <w:rPr>
                <w:rFonts w:ascii="Sylfaen" w:hAnsi="Sylfaen"/>
                <w:sz w:val="24"/>
                <w:szCs w:val="24"/>
              </w:rPr>
              <w:t>:</w:t>
            </w:r>
          </w:p>
        </w:tc>
      </w:tr>
      <w:tr w:rsidR="00085E0E" w:rsidRPr="00AB49AA" w14:paraId="7EFC9537"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9B6F5"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8.</w:t>
            </w:r>
            <w:r w:rsidRPr="00AB49AA">
              <w:rPr>
                <w:rFonts w:ascii="Sylfaen" w:hAnsi="Sylfaen"/>
                <w:sz w:val="24"/>
                <w:szCs w:val="24"/>
              </w:rPr>
              <w:tab/>
              <w:t xml:space="preserve">НЗОУ </w:t>
            </w:r>
            <w:proofErr w:type="spellStart"/>
            <w:r w:rsidRPr="00AB49AA">
              <w:rPr>
                <w:rFonts w:ascii="Sylfaen" w:hAnsi="Sylfaen"/>
                <w:sz w:val="24"/>
                <w:szCs w:val="24"/>
              </w:rPr>
              <w:t>плательщика</w:t>
            </w:r>
            <w:proofErr w:type="spellEnd"/>
            <w:r w:rsidRPr="00AB49AA">
              <w:rPr>
                <w:rFonts w:ascii="Sylfaen" w:hAnsi="Sylfaen"/>
                <w:sz w:val="24"/>
                <w:szCs w:val="24"/>
              </w:rPr>
              <w:t>:</w:t>
            </w:r>
          </w:p>
        </w:tc>
      </w:tr>
      <w:tr w:rsidR="00085E0E" w:rsidRPr="00910D45" w14:paraId="7065D5DC"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5525F"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9.</w:t>
            </w:r>
            <w:r w:rsidRPr="00AB49AA">
              <w:rPr>
                <w:rFonts w:ascii="Sylfaen" w:hAnsi="Sylfaen"/>
                <w:sz w:val="24"/>
                <w:szCs w:val="24"/>
                <w:lang w:val="ru-RU"/>
              </w:rPr>
              <w:tab/>
              <w:t>Наименовани</w:t>
            </w:r>
            <w:r w:rsidR="0080681D" w:rsidRPr="00AB49AA">
              <w:rPr>
                <w:rFonts w:ascii="Sylfaen" w:hAnsi="Sylfaen"/>
                <w:sz w:val="24"/>
                <w:szCs w:val="24"/>
                <w:lang w:val="ru-RU"/>
              </w:rPr>
              <w:t xml:space="preserve">е, или имя, </w:t>
            </w:r>
            <w:proofErr w:type="gramStart"/>
            <w:r w:rsidR="0080681D" w:rsidRPr="00AB49AA">
              <w:rPr>
                <w:rFonts w:ascii="Sylfaen" w:hAnsi="Sylfaen"/>
                <w:sz w:val="24"/>
                <w:szCs w:val="24"/>
                <w:lang w:val="ru-RU"/>
              </w:rPr>
              <w:t xml:space="preserve">фамилия </w:t>
            </w:r>
            <w:r w:rsidR="008468EB" w:rsidRPr="00AB49AA">
              <w:rPr>
                <w:rFonts w:ascii="Sylfaen" w:hAnsi="Sylfaen" w:cs="GHEA Grapalat"/>
                <w:b/>
                <w:bCs/>
                <w:sz w:val="24"/>
                <w:szCs w:val="24"/>
                <w:lang w:val="ru-RU"/>
              </w:rPr>
              <w:t xml:space="preserve"> ГНКО</w:t>
            </w:r>
            <w:proofErr w:type="gramEnd"/>
            <w:r w:rsidR="008468EB" w:rsidRPr="00AB49AA">
              <w:rPr>
                <w:rFonts w:ascii="Sylfaen" w:hAnsi="Sylfaen" w:cs="GHEA Grapalat"/>
                <w:b/>
                <w:bCs/>
                <w:sz w:val="24"/>
                <w:szCs w:val="24"/>
                <w:lang w:val="ru-RU"/>
              </w:rPr>
              <w:t xml:space="preserve"> "Центр содействия детям и семье Сюникской области</w:t>
            </w:r>
          </w:p>
        </w:tc>
      </w:tr>
      <w:tr w:rsidR="00085E0E" w:rsidRPr="00AB49AA" w14:paraId="23183CFF"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A407A"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10.</w:t>
            </w:r>
            <w:r w:rsidRPr="00AB49AA">
              <w:rPr>
                <w:rFonts w:ascii="Sylfaen" w:hAnsi="Sylfaen"/>
                <w:sz w:val="24"/>
                <w:szCs w:val="24"/>
              </w:rPr>
              <w:tab/>
              <w:t xml:space="preserve">НЗОУ </w:t>
            </w:r>
            <w:proofErr w:type="spellStart"/>
            <w:r w:rsidRPr="00AB49AA">
              <w:rPr>
                <w:rFonts w:ascii="Sylfaen" w:hAnsi="Sylfaen"/>
                <w:sz w:val="24"/>
                <w:szCs w:val="24"/>
              </w:rPr>
              <w:t>бенефициара</w:t>
            </w:r>
            <w:proofErr w:type="spellEnd"/>
            <w:r w:rsidRPr="00AB49AA">
              <w:rPr>
                <w:rFonts w:ascii="Sylfaen" w:hAnsi="Sylfaen"/>
                <w:sz w:val="24"/>
                <w:szCs w:val="24"/>
              </w:rPr>
              <w:t xml:space="preserve"> (</w:t>
            </w:r>
            <w:proofErr w:type="spellStart"/>
            <w:r w:rsidRPr="00AB49AA">
              <w:rPr>
                <w:rFonts w:ascii="Sylfaen" w:hAnsi="Sylfaen"/>
                <w:sz w:val="24"/>
                <w:szCs w:val="24"/>
              </w:rPr>
              <w:t>не</w:t>
            </w:r>
            <w:proofErr w:type="spellEnd"/>
            <w:r w:rsidRPr="00AB49AA">
              <w:rPr>
                <w:rFonts w:ascii="Sylfaen" w:hAnsi="Sylfaen"/>
                <w:sz w:val="24"/>
                <w:szCs w:val="24"/>
              </w:rPr>
              <w:t xml:space="preserve"> </w:t>
            </w:r>
            <w:proofErr w:type="spellStart"/>
            <w:r w:rsidRPr="00AB49AA">
              <w:rPr>
                <w:rFonts w:ascii="Sylfaen" w:hAnsi="Sylfaen"/>
                <w:sz w:val="24"/>
                <w:szCs w:val="24"/>
              </w:rPr>
              <w:t>заполняется</w:t>
            </w:r>
            <w:proofErr w:type="spellEnd"/>
            <w:r w:rsidRPr="00AB49AA">
              <w:rPr>
                <w:rFonts w:ascii="Sylfaen" w:hAnsi="Sylfaen"/>
                <w:sz w:val="24"/>
                <w:szCs w:val="24"/>
              </w:rPr>
              <w:t>)</w:t>
            </w:r>
          </w:p>
        </w:tc>
      </w:tr>
      <w:tr w:rsidR="00085E0E" w:rsidRPr="00AB49AA" w14:paraId="459BBA4C" w14:textId="77777777" w:rsidTr="00A2051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E8D0B6"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11.</w:t>
            </w:r>
            <w:r w:rsidRPr="00AB49AA">
              <w:rPr>
                <w:rFonts w:ascii="Sylfaen" w:hAnsi="Sylfaen"/>
                <w:sz w:val="24"/>
                <w:szCs w:val="24"/>
              </w:rPr>
              <w:tab/>
              <w:t xml:space="preserve">УНН </w:t>
            </w:r>
            <w:proofErr w:type="spellStart"/>
            <w:r w:rsidRPr="00AB49AA">
              <w:rPr>
                <w:rFonts w:ascii="Sylfaen" w:hAnsi="Sylfaen"/>
                <w:sz w:val="24"/>
                <w:szCs w:val="24"/>
              </w:rPr>
              <w:t>бенефициара</w:t>
            </w:r>
            <w:proofErr w:type="spellEnd"/>
            <w:r w:rsidRPr="00AB49AA">
              <w:rPr>
                <w:rFonts w:ascii="Sylfaen" w:hAnsi="Sylfaen"/>
                <w:sz w:val="24"/>
                <w:szCs w:val="24"/>
              </w:rPr>
              <w:t>:</w:t>
            </w:r>
            <w:r w:rsidR="008468EB" w:rsidRPr="00AB49AA">
              <w:rPr>
                <w:rFonts w:ascii="Sylfaen" w:hAnsi="Sylfaen" w:cs="Calibri"/>
                <w:b/>
                <w:bCs/>
                <w:color w:val="000000"/>
                <w:sz w:val="24"/>
                <w:szCs w:val="24"/>
                <w:lang w:val="ru-RU"/>
              </w:rPr>
              <w:t>09428016</w:t>
            </w:r>
          </w:p>
        </w:tc>
      </w:tr>
      <w:tr w:rsidR="00085E0E" w:rsidRPr="00910D45" w14:paraId="70BC8A04" w14:textId="77777777" w:rsidTr="00A2051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C9E8"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12.</w:t>
            </w:r>
            <w:r w:rsidRPr="00AB49AA">
              <w:rPr>
                <w:rFonts w:ascii="Sylfaen" w:hAnsi="Sylfaen"/>
                <w:sz w:val="24"/>
                <w:szCs w:val="24"/>
                <w:lang w:val="ru-RU"/>
              </w:rPr>
              <w:tab/>
              <w:t>Обслуживающая бенефициара Финансовая организация (банк):</w:t>
            </w:r>
          </w:p>
        </w:tc>
      </w:tr>
      <w:tr w:rsidR="00085E0E" w:rsidRPr="00AB49AA" w14:paraId="1F5B08D9" w14:textId="77777777" w:rsidTr="00A2051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07B943" w14:textId="77777777" w:rsidR="00085E0E" w:rsidRPr="00AB49AA" w:rsidRDefault="00085E0E" w:rsidP="006B0ABC">
            <w:pPr>
              <w:widowControl w:val="0"/>
              <w:tabs>
                <w:tab w:val="left" w:pos="855"/>
              </w:tabs>
              <w:ind w:left="360"/>
              <w:rPr>
                <w:rFonts w:ascii="Sylfaen" w:hAnsi="Sylfaen"/>
                <w:sz w:val="24"/>
                <w:szCs w:val="24"/>
              </w:rPr>
            </w:pPr>
            <w:r w:rsidRPr="00AB49AA">
              <w:rPr>
                <w:rFonts w:ascii="Sylfaen" w:hAnsi="Sylfaen"/>
                <w:sz w:val="24"/>
                <w:szCs w:val="24"/>
              </w:rPr>
              <w:t>13.</w:t>
            </w:r>
            <w:r w:rsidRPr="00AB49AA">
              <w:rPr>
                <w:rFonts w:ascii="Sylfaen" w:hAnsi="Sylfaen"/>
                <w:sz w:val="24"/>
                <w:szCs w:val="24"/>
              </w:rPr>
              <w:tab/>
            </w:r>
            <w:proofErr w:type="spellStart"/>
            <w:r w:rsidRPr="00AB49AA">
              <w:rPr>
                <w:rFonts w:ascii="Sylfaen" w:hAnsi="Sylfaen"/>
                <w:sz w:val="24"/>
                <w:szCs w:val="24"/>
              </w:rPr>
              <w:t>Номер</w:t>
            </w:r>
            <w:proofErr w:type="spellEnd"/>
            <w:r w:rsidRPr="00AB49AA">
              <w:rPr>
                <w:rFonts w:ascii="Sylfaen" w:hAnsi="Sylfaen"/>
                <w:sz w:val="24"/>
                <w:szCs w:val="24"/>
              </w:rPr>
              <w:t xml:space="preserve"> </w:t>
            </w:r>
            <w:proofErr w:type="spellStart"/>
            <w:r w:rsidRPr="00AB49AA">
              <w:rPr>
                <w:rFonts w:ascii="Sylfaen" w:hAnsi="Sylfaen"/>
                <w:sz w:val="24"/>
                <w:szCs w:val="24"/>
              </w:rPr>
              <w:t>счета</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бенефициара</w:t>
            </w:r>
            <w:proofErr w:type="spellEnd"/>
            <w:r w:rsidRPr="00AB49AA">
              <w:rPr>
                <w:rFonts w:ascii="Sylfaen" w:hAnsi="Sylfaen"/>
                <w:sz w:val="24"/>
                <w:szCs w:val="24"/>
              </w:rPr>
              <w:t xml:space="preserve"> (</w:t>
            </w:r>
            <w:proofErr w:type="spellStart"/>
            <w:proofErr w:type="gramStart"/>
            <w:r w:rsidRPr="00AB49AA">
              <w:rPr>
                <w:rFonts w:ascii="Sylfaen" w:hAnsi="Sylfaen"/>
                <w:sz w:val="24"/>
                <w:szCs w:val="24"/>
              </w:rPr>
              <w:t>сч</w:t>
            </w:r>
            <w:proofErr w:type="spellEnd"/>
            <w:r w:rsidRPr="00AB49AA">
              <w:rPr>
                <w:rFonts w:ascii="Sylfaen" w:hAnsi="Sylfaen"/>
                <w:sz w:val="24"/>
                <w:szCs w:val="24"/>
              </w:rPr>
              <w:t>.№</w:t>
            </w:r>
            <w:proofErr w:type="gramEnd"/>
            <w:r w:rsidRPr="00AB49AA">
              <w:rPr>
                <w:rFonts w:ascii="Sylfaen" w:hAnsi="Sylfaen"/>
                <w:sz w:val="24"/>
                <w:szCs w:val="24"/>
              </w:rPr>
              <w:t>)</w:t>
            </w:r>
            <w:r w:rsidR="008468EB" w:rsidRPr="00AB49AA">
              <w:rPr>
                <w:rFonts w:ascii="Sylfaen" w:hAnsi="Sylfaen" w:cs="Arial"/>
                <w:bCs/>
                <w:color w:val="000000" w:themeColor="text1"/>
                <w:sz w:val="24"/>
                <w:szCs w:val="24"/>
                <w:lang w:val="hy-AM"/>
              </w:rPr>
              <w:t>90</w:t>
            </w:r>
            <w:r w:rsidR="006B0ABC">
              <w:rPr>
                <w:rFonts w:ascii="Sylfaen" w:hAnsi="Sylfaen" w:cs="Arial"/>
                <w:bCs/>
                <w:color w:val="000000" w:themeColor="text1"/>
                <w:sz w:val="24"/>
                <w:szCs w:val="24"/>
                <w:lang w:val="hy-AM"/>
              </w:rPr>
              <w:t>0318000545</w:t>
            </w:r>
          </w:p>
        </w:tc>
      </w:tr>
      <w:tr w:rsidR="00085E0E" w:rsidRPr="00AB49AA" w14:paraId="7D4E1BD3"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6F2794"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14.</w:t>
            </w:r>
            <w:r w:rsidRPr="00AB49AA">
              <w:rPr>
                <w:rFonts w:ascii="Sylfaen" w:hAnsi="Sylfaen"/>
                <w:sz w:val="24"/>
                <w:szCs w:val="24"/>
              </w:rPr>
              <w:tab/>
            </w:r>
            <w:proofErr w:type="spellStart"/>
            <w:r w:rsidRPr="00AB49AA">
              <w:rPr>
                <w:rFonts w:ascii="Sylfaen" w:hAnsi="Sylfaen"/>
                <w:sz w:val="24"/>
                <w:szCs w:val="24"/>
              </w:rPr>
              <w:t>Сумма</w:t>
            </w:r>
            <w:proofErr w:type="spellEnd"/>
            <w:r w:rsidRPr="00AB49AA">
              <w:rPr>
                <w:rFonts w:ascii="Sylfaen" w:hAnsi="Sylfaen"/>
                <w:sz w:val="24"/>
                <w:szCs w:val="24"/>
              </w:rPr>
              <w:t xml:space="preserve"> (</w:t>
            </w:r>
            <w:proofErr w:type="spellStart"/>
            <w:r w:rsidRPr="00AB49AA">
              <w:rPr>
                <w:rFonts w:ascii="Sylfaen" w:hAnsi="Sylfaen"/>
                <w:sz w:val="24"/>
                <w:szCs w:val="24"/>
              </w:rPr>
              <w:t>цифрами</w:t>
            </w:r>
            <w:proofErr w:type="spellEnd"/>
            <w:r w:rsidRPr="00AB49AA">
              <w:rPr>
                <w:rFonts w:ascii="Sylfaen" w:hAnsi="Sylfaen"/>
                <w:sz w:val="24"/>
                <w:szCs w:val="24"/>
              </w:rPr>
              <w:t xml:space="preserve"> и </w:t>
            </w:r>
            <w:proofErr w:type="spellStart"/>
            <w:r w:rsidRPr="00AB49AA">
              <w:rPr>
                <w:rFonts w:ascii="Sylfaen" w:hAnsi="Sylfaen"/>
                <w:sz w:val="24"/>
                <w:szCs w:val="24"/>
              </w:rPr>
              <w:t>прописью</w:t>
            </w:r>
            <w:proofErr w:type="spellEnd"/>
            <w:r w:rsidRPr="00AB49AA">
              <w:rPr>
                <w:rFonts w:ascii="Sylfaen" w:hAnsi="Sylfaen"/>
                <w:sz w:val="24"/>
                <w:szCs w:val="24"/>
              </w:rPr>
              <w:t>):</w:t>
            </w:r>
          </w:p>
        </w:tc>
      </w:tr>
      <w:tr w:rsidR="00085E0E" w:rsidRPr="00910D45" w14:paraId="489E0FE4"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E5D4C"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15.</w:t>
            </w:r>
            <w:r w:rsidRPr="00AB49AA">
              <w:rPr>
                <w:rFonts w:ascii="Sylfaen" w:hAnsi="Sylfaen"/>
                <w:sz w:val="24"/>
                <w:szCs w:val="24"/>
                <w:lang w:val="ru-RU"/>
              </w:rPr>
              <w:tab/>
              <w:t>Акцептованная сумма (цифрами и прописью) (предусмотрена для частичного акцепта указанной суммы, который не применяется)</w:t>
            </w:r>
          </w:p>
        </w:tc>
      </w:tr>
      <w:tr w:rsidR="00085E0E" w:rsidRPr="00910D45" w14:paraId="5A1FA264"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46B27"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16.</w:t>
            </w:r>
            <w:r w:rsidRPr="00AB49AA">
              <w:rPr>
                <w:rFonts w:ascii="Sylfaen" w:hAnsi="Sylfaen"/>
                <w:sz w:val="24"/>
                <w:szCs w:val="24"/>
                <w:lang w:val="ru-RU"/>
              </w:rPr>
              <w:tab/>
              <w:t>Валюта (прописью и по коду):</w:t>
            </w:r>
          </w:p>
        </w:tc>
      </w:tr>
      <w:tr w:rsidR="00085E0E" w:rsidRPr="00910D45" w14:paraId="10FCB7F4"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A5AD79"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17.</w:t>
            </w:r>
            <w:r w:rsidRPr="00AB49AA">
              <w:rPr>
                <w:rFonts w:ascii="Sylfaen" w:hAnsi="Sylfaen"/>
                <w:sz w:val="24"/>
                <w:szCs w:val="24"/>
                <w:lang w:val="ru-RU"/>
              </w:rPr>
              <w:tab/>
              <w:t>Цель сделки (уплаты): (для обеспечения квалификации)</w:t>
            </w:r>
          </w:p>
        </w:tc>
      </w:tr>
      <w:tr w:rsidR="00085E0E" w:rsidRPr="00910D45" w14:paraId="3DC0FD24" w14:textId="77777777" w:rsidTr="00A2051A">
        <w:trPr>
          <w:trHeight w:val="424"/>
        </w:trPr>
        <w:tc>
          <w:tcPr>
            <w:tcW w:w="10980" w:type="dxa"/>
            <w:gridSpan w:val="2"/>
            <w:tcBorders>
              <w:top w:val="single" w:sz="4" w:space="0" w:color="auto"/>
              <w:left w:val="single" w:sz="4" w:space="0" w:color="auto"/>
              <w:right w:val="single" w:sz="4" w:space="0" w:color="000000"/>
            </w:tcBorders>
            <w:noWrap/>
            <w:vAlign w:val="bottom"/>
          </w:tcPr>
          <w:p w14:paraId="4A29B992" w14:textId="77777777" w:rsidR="00085E0E" w:rsidRPr="00AB49AA" w:rsidRDefault="00085E0E"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18.</w:t>
            </w:r>
            <w:r w:rsidRPr="00AB49AA">
              <w:rPr>
                <w:rFonts w:ascii="Sylfaen" w:hAnsi="Sylfaen"/>
                <w:sz w:val="24"/>
                <w:szCs w:val="24"/>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85E0E" w:rsidRPr="00AB49AA" w14:paraId="5FF8382E" w14:textId="77777777" w:rsidTr="00A2051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BC2585"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19.</w:t>
            </w:r>
            <w:r w:rsidRPr="00AB49AA">
              <w:rPr>
                <w:rFonts w:ascii="Sylfaen" w:hAnsi="Sylfaen"/>
                <w:sz w:val="24"/>
                <w:szCs w:val="24"/>
              </w:rPr>
              <w:tab/>
            </w:r>
            <w:proofErr w:type="spellStart"/>
            <w:r w:rsidRPr="00AB49AA">
              <w:rPr>
                <w:rFonts w:ascii="Sylfaen" w:hAnsi="Sylfaen"/>
                <w:sz w:val="24"/>
                <w:szCs w:val="24"/>
              </w:rPr>
              <w:t>Условия</w:t>
            </w:r>
            <w:proofErr w:type="spellEnd"/>
            <w:r w:rsidRPr="00AB49AA">
              <w:rPr>
                <w:rFonts w:ascii="Sylfaen" w:hAnsi="Sylfaen"/>
                <w:sz w:val="24"/>
                <w:szCs w:val="24"/>
              </w:rPr>
              <w:t xml:space="preserve"> </w:t>
            </w:r>
            <w:proofErr w:type="spellStart"/>
            <w:r w:rsidRPr="00AB49AA">
              <w:rPr>
                <w:rFonts w:ascii="Sylfaen" w:hAnsi="Sylfaen"/>
                <w:sz w:val="24"/>
                <w:szCs w:val="24"/>
              </w:rPr>
              <w:t>оплаты</w:t>
            </w:r>
            <w:proofErr w:type="spellEnd"/>
            <w:r w:rsidRPr="00AB49AA">
              <w:rPr>
                <w:rFonts w:ascii="Sylfaen" w:hAnsi="Sylfaen"/>
                <w:sz w:val="24"/>
                <w:szCs w:val="24"/>
              </w:rPr>
              <w:t>: &lt;</w:t>
            </w:r>
            <w:proofErr w:type="spellStart"/>
            <w:r w:rsidRPr="00AB49AA">
              <w:rPr>
                <w:rFonts w:ascii="Sylfaen" w:hAnsi="Sylfaen"/>
                <w:sz w:val="24"/>
                <w:szCs w:val="24"/>
              </w:rPr>
              <w:t>акцептованный</w:t>
            </w:r>
            <w:proofErr w:type="spellEnd"/>
            <w:r w:rsidRPr="00AB49AA">
              <w:rPr>
                <w:rFonts w:ascii="Sylfaen" w:hAnsi="Sylfaen"/>
                <w:sz w:val="24"/>
                <w:szCs w:val="24"/>
              </w:rPr>
              <w:t xml:space="preserve"> </w:t>
            </w:r>
            <w:proofErr w:type="spellStart"/>
            <w:r w:rsidRPr="00AB49AA">
              <w:rPr>
                <w:rFonts w:ascii="Sylfaen" w:hAnsi="Sylfaen"/>
                <w:sz w:val="24"/>
                <w:szCs w:val="24"/>
              </w:rPr>
              <w:t>платеж</w:t>
            </w:r>
            <w:proofErr w:type="spellEnd"/>
            <w:r w:rsidRPr="00AB49AA">
              <w:rPr>
                <w:rFonts w:ascii="Sylfaen" w:hAnsi="Sylfaen"/>
                <w:sz w:val="24"/>
                <w:szCs w:val="24"/>
              </w:rPr>
              <w:t>&gt;</w:t>
            </w:r>
          </w:p>
        </w:tc>
      </w:tr>
      <w:tr w:rsidR="00085E0E" w:rsidRPr="00AB49AA" w14:paraId="453094B4" w14:textId="77777777" w:rsidTr="00A2051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026E2" w14:textId="77777777" w:rsidR="00085E0E" w:rsidRPr="00AB49AA" w:rsidRDefault="00085E0E" w:rsidP="00A2051A">
            <w:pPr>
              <w:widowControl w:val="0"/>
              <w:tabs>
                <w:tab w:val="left" w:pos="855"/>
              </w:tabs>
              <w:ind w:left="360"/>
              <w:rPr>
                <w:rFonts w:ascii="Sylfaen" w:hAnsi="Sylfaen"/>
                <w:sz w:val="24"/>
                <w:szCs w:val="24"/>
              </w:rPr>
            </w:pPr>
            <w:r w:rsidRPr="00AB49AA">
              <w:rPr>
                <w:rFonts w:ascii="Sylfaen" w:hAnsi="Sylfaen"/>
                <w:sz w:val="24"/>
                <w:szCs w:val="24"/>
              </w:rPr>
              <w:t>20.</w:t>
            </w:r>
            <w:r w:rsidRPr="00AB49AA">
              <w:rPr>
                <w:rFonts w:ascii="Sylfaen" w:hAnsi="Sylfaen"/>
                <w:sz w:val="24"/>
                <w:szCs w:val="24"/>
              </w:rPr>
              <w:tab/>
            </w:r>
            <w:proofErr w:type="spellStart"/>
            <w:r w:rsidRPr="00AB49AA">
              <w:rPr>
                <w:rFonts w:ascii="Sylfaen" w:hAnsi="Sylfaen"/>
                <w:sz w:val="24"/>
                <w:szCs w:val="24"/>
              </w:rPr>
              <w:t>Количество</w:t>
            </w:r>
            <w:proofErr w:type="spellEnd"/>
            <w:r w:rsidRPr="00AB49AA">
              <w:rPr>
                <w:rFonts w:ascii="Sylfaen" w:hAnsi="Sylfaen"/>
                <w:sz w:val="24"/>
                <w:szCs w:val="24"/>
              </w:rPr>
              <w:t xml:space="preserve"> </w:t>
            </w:r>
            <w:proofErr w:type="spellStart"/>
            <w:r w:rsidRPr="00AB49AA">
              <w:rPr>
                <w:rFonts w:ascii="Sylfaen" w:hAnsi="Sylfaen"/>
                <w:sz w:val="24"/>
                <w:szCs w:val="24"/>
              </w:rPr>
              <w:t>прилагаемых</w:t>
            </w:r>
            <w:proofErr w:type="spellEnd"/>
            <w:r w:rsidRPr="00AB49AA">
              <w:rPr>
                <w:rFonts w:ascii="Sylfaen" w:hAnsi="Sylfaen"/>
                <w:sz w:val="24"/>
                <w:szCs w:val="24"/>
              </w:rPr>
              <w:t xml:space="preserve"> </w:t>
            </w:r>
            <w:proofErr w:type="spellStart"/>
            <w:r w:rsidRPr="00AB49AA">
              <w:rPr>
                <w:rFonts w:ascii="Sylfaen" w:hAnsi="Sylfaen"/>
                <w:sz w:val="24"/>
                <w:szCs w:val="24"/>
              </w:rPr>
              <w:t>страниц</w:t>
            </w:r>
            <w:proofErr w:type="spellEnd"/>
            <w:r w:rsidRPr="00AB49AA">
              <w:rPr>
                <w:rFonts w:ascii="Sylfaen" w:hAnsi="Sylfaen"/>
                <w:sz w:val="24"/>
                <w:szCs w:val="24"/>
              </w:rPr>
              <w:t xml:space="preserve">: --- </w:t>
            </w:r>
            <w:proofErr w:type="spellStart"/>
            <w:r w:rsidRPr="00AB49AA">
              <w:rPr>
                <w:rFonts w:ascii="Sylfaen" w:hAnsi="Sylfaen"/>
                <w:sz w:val="24"/>
                <w:szCs w:val="24"/>
              </w:rPr>
              <w:t>страниц</w:t>
            </w:r>
            <w:proofErr w:type="spellEnd"/>
          </w:p>
        </w:tc>
      </w:tr>
      <w:tr w:rsidR="00085E0E" w:rsidRPr="00910D45" w14:paraId="49898FEA" w14:textId="77777777" w:rsidTr="00A2051A">
        <w:trPr>
          <w:trHeight w:val="2194"/>
        </w:trPr>
        <w:tc>
          <w:tcPr>
            <w:tcW w:w="5616" w:type="dxa"/>
            <w:tcBorders>
              <w:top w:val="nil"/>
              <w:left w:val="single" w:sz="4" w:space="0" w:color="auto"/>
              <w:bottom w:val="single" w:sz="4" w:space="0" w:color="auto"/>
              <w:right w:val="single" w:sz="4" w:space="0" w:color="auto"/>
            </w:tcBorders>
            <w:noWrap/>
            <w:vAlign w:val="bottom"/>
          </w:tcPr>
          <w:p w14:paraId="73C586BE" w14:textId="77777777" w:rsidR="00085E0E" w:rsidRPr="00AB49AA" w:rsidRDefault="00085E0E" w:rsidP="00A2051A">
            <w:pPr>
              <w:widowControl w:val="0"/>
              <w:tabs>
                <w:tab w:val="left" w:pos="851"/>
              </w:tabs>
              <w:rPr>
                <w:rFonts w:ascii="Sylfaen" w:hAnsi="Sylfaen" w:cs="Sylfaen"/>
                <w:sz w:val="24"/>
                <w:szCs w:val="24"/>
                <w:lang w:val="ru-RU"/>
              </w:rPr>
            </w:pPr>
            <w:r w:rsidRPr="00AB49AA">
              <w:rPr>
                <w:rFonts w:ascii="Sylfaen" w:hAnsi="Sylfaen"/>
                <w:sz w:val="24"/>
                <w:szCs w:val="24"/>
                <w:lang w:val="ru-RU"/>
              </w:rPr>
              <w:t>22.а.</w:t>
            </w:r>
            <w:r w:rsidRPr="00AB49AA">
              <w:rPr>
                <w:rFonts w:ascii="Sylfaen" w:hAnsi="Sylfaen"/>
                <w:sz w:val="24"/>
                <w:szCs w:val="24"/>
                <w:lang w:val="ru-RU"/>
              </w:rPr>
              <w:tab/>
              <w:t>Подписи бенефициара</w:t>
            </w:r>
          </w:p>
          <w:p w14:paraId="7BCF208E" w14:textId="77777777" w:rsidR="00085E0E" w:rsidRPr="00AB49AA" w:rsidRDefault="00085E0E" w:rsidP="00A2051A">
            <w:pPr>
              <w:widowControl w:val="0"/>
              <w:rPr>
                <w:rFonts w:ascii="Sylfaen" w:hAnsi="Sylfaen" w:cs="Sylfaen"/>
                <w:sz w:val="24"/>
                <w:szCs w:val="24"/>
                <w:lang w:val="ru-RU"/>
              </w:rPr>
            </w:pPr>
          </w:p>
          <w:p w14:paraId="5420D967" w14:textId="77777777" w:rsidR="00085E0E" w:rsidRPr="00AB49AA" w:rsidRDefault="00085E0E"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0B411AF7" w14:textId="77777777" w:rsidR="00085E0E" w:rsidRPr="00AB49AA" w:rsidRDefault="00085E0E" w:rsidP="00A2051A">
            <w:pPr>
              <w:widowControl w:val="0"/>
              <w:rPr>
                <w:rFonts w:ascii="Sylfaen" w:hAnsi="Sylfaen" w:cs="Sylfaen"/>
                <w:sz w:val="24"/>
                <w:szCs w:val="24"/>
                <w:lang w:val="ru-RU"/>
              </w:rPr>
            </w:pPr>
          </w:p>
          <w:p w14:paraId="5BB42156" w14:textId="77777777" w:rsidR="00085E0E" w:rsidRPr="00AB49AA" w:rsidRDefault="00085E0E"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286FD582" w14:textId="77777777" w:rsidR="00085E0E" w:rsidRPr="00AB49AA" w:rsidRDefault="00085E0E" w:rsidP="00A2051A">
            <w:pPr>
              <w:widowControl w:val="0"/>
              <w:rPr>
                <w:rFonts w:ascii="Sylfaen" w:hAnsi="Sylfaen" w:cs="Sylfaen"/>
                <w:sz w:val="24"/>
                <w:szCs w:val="24"/>
                <w:lang w:val="ru-RU"/>
              </w:rPr>
            </w:pPr>
          </w:p>
          <w:p w14:paraId="655E99F7" w14:textId="77777777" w:rsidR="00085E0E" w:rsidRPr="00AB49AA" w:rsidRDefault="00085E0E" w:rsidP="00A2051A">
            <w:pPr>
              <w:widowControl w:val="0"/>
              <w:tabs>
                <w:tab w:val="left" w:pos="4545"/>
              </w:tabs>
              <w:rPr>
                <w:rFonts w:ascii="Sylfaen" w:hAnsi="Sylfaen" w:cs="Sylfaen"/>
                <w:sz w:val="24"/>
                <w:szCs w:val="24"/>
                <w:lang w:val="ru-RU"/>
              </w:rPr>
            </w:pPr>
            <w:r w:rsidRPr="00AB49AA">
              <w:rPr>
                <w:rFonts w:ascii="Sylfaen" w:hAnsi="Sylfaen"/>
                <w:sz w:val="24"/>
                <w:szCs w:val="24"/>
                <w:lang w:val="ru-RU"/>
              </w:rPr>
              <w:t>22.б.</w:t>
            </w:r>
            <w:r w:rsidRPr="00AB49AA">
              <w:rPr>
                <w:rFonts w:ascii="Sylfaen" w:hAnsi="Sylfaen"/>
                <w:sz w:val="24"/>
                <w:szCs w:val="24"/>
                <w:lang w:val="ru-RU"/>
              </w:rPr>
              <w:tab/>
              <w:t>М. П.</w:t>
            </w:r>
          </w:p>
          <w:p w14:paraId="79458C57" w14:textId="77777777" w:rsidR="00085E0E" w:rsidRPr="00AB49AA" w:rsidRDefault="00085E0E" w:rsidP="00A2051A">
            <w:pPr>
              <w:widowControl w:val="0"/>
              <w:rPr>
                <w:rFonts w:ascii="Sylfaen" w:hAnsi="Sylfaen" w:cs="Sylfaen"/>
                <w:sz w:val="24"/>
                <w:szCs w:val="24"/>
                <w:lang w:val="ru-RU"/>
              </w:rPr>
            </w:pPr>
          </w:p>
        </w:tc>
        <w:tc>
          <w:tcPr>
            <w:tcW w:w="5364" w:type="dxa"/>
            <w:tcBorders>
              <w:top w:val="nil"/>
              <w:left w:val="nil"/>
              <w:bottom w:val="single" w:sz="4" w:space="0" w:color="auto"/>
              <w:right w:val="single" w:sz="4" w:space="0" w:color="auto"/>
            </w:tcBorders>
            <w:noWrap/>
          </w:tcPr>
          <w:p w14:paraId="7C25F038" w14:textId="77777777" w:rsidR="00085E0E" w:rsidRPr="00AB49AA" w:rsidRDefault="00085E0E" w:rsidP="00A2051A">
            <w:pPr>
              <w:widowControl w:val="0"/>
              <w:tabs>
                <w:tab w:val="left" w:pos="905"/>
              </w:tabs>
              <w:rPr>
                <w:rFonts w:ascii="Sylfaen" w:hAnsi="Sylfaen" w:cs="Sylfaen"/>
                <w:sz w:val="24"/>
                <w:szCs w:val="24"/>
                <w:lang w:val="ru-RU"/>
              </w:rPr>
            </w:pPr>
            <w:r w:rsidRPr="00AB49AA">
              <w:rPr>
                <w:rFonts w:ascii="Sylfaen" w:hAnsi="Sylfaen"/>
                <w:sz w:val="24"/>
                <w:szCs w:val="24"/>
                <w:lang w:val="ru-RU"/>
              </w:rPr>
              <w:t>21.а.</w:t>
            </w:r>
            <w:r w:rsidRPr="00AB49AA">
              <w:rPr>
                <w:rFonts w:ascii="Sylfaen" w:hAnsi="Sylfaen"/>
                <w:sz w:val="24"/>
                <w:szCs w:val="24"/>
                <w:lang w:val="ru-RU"/>
              </w:rPr>
              <w:tab/>
            </w:r>
            <w:r w:rsidRPr="00AB49AA">
              <w:rPr>
                <w:rFonts w:ascii="Sylfaen" w:hAnsi="Sylfaen"/>
                <w:sz w:val="24"/>
                <w:szCs w:val="24"/>
              </w:rPr>
              <w:t> </w:t>
            </w:r>
            <w:r w:rsidRPr="00AB49AA">
              <w:rPr>
                <w:rFonts w:ascii="Sylfaen" w:hAnsi="Sylfaen"/>
                <w:sz w:val="24"/>
                <w:szCs w:val="24"/>
                <w:lang w:val="ru-RU"/>
              </w:rPr>
              <w:t>Подписи плательщика:</w:t>
            </w:r>
          </w:p>
          <w:p w14:paraId="567D960B" w14:textId="77777777" w:rsidR="00085E0E" w:rsidRPr="00AB49AA" w:rsidRDefault="00085E0E" w:rsidP="00A2051A">
            <w:pPr>
              <w:widowControl w:val="0"/>
              <w:rPr>
                <w:rFonts w:ascii="Sylfaen" w:hAnsi="Sylfaen" w:cs="Sylfaen"/>
                <w:sz w:val="24"/>
                <w:szCs w:val="24"/>
                <w:lang w:val="ru-RU"/>
              </w:rPr>
            </w:pPr>
          </w:p>
          <w:p w14:paraId="2AF20E05" w14:textId="77777777" w:rsidR="00085E0E" w:rsidRPr="00AB49AA" w:rsidRDefault="00085E0E"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2310B07B" w14:textId="77777777" w:rsidR="00085E0E" w:rsidRPr="00AB49AA" w:rsidRDefault="00085E0E" w:rsidP="00A2051A">
            <w:pPr>
              <w:widowControl w:val="0"/>
              <w:jc w:val="right"/>
              <w:rPr>
                <w:rFonts w:ascii="Sylfaen" w:hAnsi="Sylfaen" w:cs="Tahoma"/>
                <w:sz w:val="24"/>
                <w:szCs w:val="24"/>
                <w:lang w:val="ru-RU"/>
              </w:rPr>
            </w:pPr>
          </w:p>
          <w:p w14:paraId="524F3048" w14:textId="77777777" w:rsidR="00085E0E" w:rsidRPr="00AB49AA" w:rsidRDefault="00085E0E"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42FC0C94" w14:textId="77777777" w:rsidR="00085E0E" w:rsidRPr="00AB49AA" w:rsidRDefault="00085E0E" w:rsidP="00A2051A">
            <w:pPr>
              <w:widowControl w:val="0"/>
              <w:rPr>
                <w:rFonts w:ascii="Sylfaen" w:hAnsi="Sylfaen" w:cs="Sylfaen"/>
                <w:sz w:val="24"/>
                <w:szCs w:val="24"/>
                <w:lang w:val="ru-RU"/>
              </w:rPr>
            </w:pPr>
          </w:p>
          <w:p w14:paraId="5A7B5C1C" w14:textId="77777777" w:rsidR="00085E0E" w:rsidRPr="00AB49AA" w:rsidRDefault="00085E0E" w:rsidP="00A2051A">
            <w:pPr>
              <w:widowControl w:val="0"/>
              <w:tabs>
                <w:tab w:val="left" w:pos="4539"/>
              </w:tabs>
              <w:rPr>
                <w:rFonts w:ascii="Sylfaen" w:hAnsi="Sylfaen" w:cs="Sylfaen"/>
                <w:sz w:val="24"/>
                <w:szCs w:val="24"/>
                <w:lang w:val="ru-RU"/>
              </w:rPr>
            </w:pPr>
            <w:r w:rsidRPr="00AB49AA">
              <w:rPr>
                <w:rFonts w:ascii="Sylfaen" w:hAnsi="Sylfaen"/>
                <w:sz w:val="24"/>
                <w:szCs w:val="24"/>
                <w:lang w:val="ru-RU"/>
              </w:rPr>
              <w:t>21.б.</w:t>
            </w:r>
            <w:r w:rsidRPr="00AB49AA">
              <w:rPr>
                <w:rFonts w:ascii="Sylfaen" w:hAnsi="Sylfaen"/>
                <w:sz w:val="24"/>
                <w:szCs w:val="24"/>
                <w:lang w:val="ru-RU"/>
              </w:rPr>
              <w:tab/>
              <w:t>М. П.</w:t>
            </w:r>
          </w:p>
        </w:tc>
      </w:tr>
      <w:tr w:rsidR="00085E0E" w:rsidRPr="00AB49AA" w14:paraId="2ED018EF" w14:textId="77777777" w:rsidTr="00A2051A">
        <w:trPr>
          <w:trHeight w:val="2194"/>
        </w:trPr>
        <w:tc>
          <w:tcPr>
            <w:tcW w:w="5616" w:type="dxa"/>
            <w:tcBorders>
              <w:top w:val="single" w:sz="4" w:space="0" w:color="auto"/>
              <w:left w:val="single" w:sz="4" w:space="0" w:color="auto"/>
              <w:right w:val="single" w:sz="4" w:space="0" w:color="auto"/>
            </w:tcBorders>
            <w:noWrap/>
            <w:vAlign w:val="bottom"/>
          </w:tcPr>
          <w:p w14:paraId="3D62D382" w14:textId="77777777" w:rsidR="00085E0E" w:rsidRPr="00AB49AA" w:rsidRDefault="00085E0E" w:rsidP="00A2051A">
            <w:pPr>
              <w:widowControl w:val="0"/>
              <w:rPr>
                <w:rFonts w:ascii="Sylfaen" w:hAnsi="Sylfaen" w:cs="Tahoma"/>
                <w:sz w:val="24"/>
                <w:szCs w:val="24"/>
                <w:lang w:val="ru-RU"/>
              </w:rPr>
            </w:pPr>
            <w:r w:rsidRPr="00AB49AA">
              <w:rPr>
                <w:rFonts w:ascii="Sylfaen" w:hAnsi="Sylfaen"/>
                <w:sz w:val="24"/>
                <w:szCs w:val="24"/>
                <w:lang w:val="ru-RU"/>
              </w:rPr>
              <w:t>24.а.</w:t>
            </w:r>
            <w:r w:rsidRPr="00AB49AA">
              <w:rPr>
                <w:rFonts w:ascii="Sylfaen" w:hAnsi="Sylfaen"/>
                <w:sz w:val="24"/>
                <w:szCs w:val="24"/>
                <w:lang w:val="ru-RU"/>
              </w:rPr>
              <w:tab/>
              <w:t xml:space="preserve"> Обслуживающая бенефициара финансовая организация </w:t>
            </w:r>
          </w:p>
          <w:p w14:paraId="1358F15B" w14:textId="77777777" w:rsidR="00085E0E" w:rsidRPr="00AB49AA" w:rsidRDefault="00085E0E" w:rsidP="00A2051A">
            <w:pPr>
              <w:widowControl w:val="0"/>
              <w:rPr>
                <w:rFonts w:ascii="Sylfaen" w:hAnsi="Sylfaen"/>
                <w:sz w:val="24"/>
                <w:szCs w:val="24"/>
                <w:lang w:val="ru-RU"/>
              </w:rPr>
            </w:pPr>
          </w:p>
          <w:p w14:paraId="562FDC57" w14:textId="77777777" w:rsidR="00085E0E" w:rsidRPr="00AB49AA" w:rsidRDefault="00085E0E"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0524DCDC" w14:textId="77777777" w:rsidR="00085E0E" w:rsidRPr="00AB49AA" w:rsidRDefault="00085E0E" w:rsidP="00A2051A">
            <w:pPr>
              <w:widowControl w:val="0"/>
              <w:ind w:left="3828" w:right="13"/>
              <w:jc w:val="both"/>
              <w:rPr>
                <w:rFonts w:ascii="Sylfaen" w:hAnsi="Sylfaen" w:cs="Sylfaen"/>
                <w:sz w:val="24"/>
                <w:szCs w:val="24"/>
                <w:vertAlign w:val="superscript"/>
              </w:rPr>
            </w:pPr>
            <w:proofErr w:type="spellStart"/>
            <w:r w:rsidRPr="00AB49AA">
              <w:rPr>
                <w:rFonts w:ascii="Sylfaen" w:hAnsi="Sylfaen"/>
                <w:sz w:val="24"/>
                <w:szCs w:val="24"/>
                <w:vertAlign w:val="superscript"/>
              </w:rPr>
              <w:t>подпись</w:t>
            </w:r>
            <w:proofErr w:type="spellEnd"/>
            <w:r w:rsidRPr="00AB49AA">
              <w:rPr>
                <w:rFonts w:ascii="Sylfaen" w:hAnsi="Sylfaen"/>
                <w:sz w:val="24"/>
                <w:szCs w:val="24"/>
                <w:vertAlign w:val="superscript"/>
              </w:rPr>
              <w:t>/</w:t>
            </w:r>
          </w:p>
          <w:p w14:paraId="7239A2EF" w14:textId="77777777" w:rsidR="00085E0E" w:rsidRPr="00AB49AA" w:rsidRDefault="00085E0E" w:rsidP="00A2051A">
            <w:pPr>
              <w:widowControl w:val="0"/>
              <w:rPr>
                <w:rFonts w:ascii="Sylfaen" w:hAnsi="Sylfaen" w:cs="Tahoma"/>
                <w:sz w:val="24"/>
                <w:szCs w:val="24"/>
              </w:rPr>
            </w:pPr>
          </w:p>
          <w:p w14:paraId="282CA1D0" w14:textId="77777777" w:rsidR="00085E0E" w:rsidRPr="00AB49AA" w:rsidRDefault="00085E0E" w:rsidP="00A2051A">
            <w:pPr>
              <w:widowControl w:val="0"/>
              <w:rPr>
                <w:rFonts w:ascii="Sylfaen" w:hAnsi="Sylfaen" w:cs="Arial"/>
                <w:sz w:val="24"/>
                <w:szCs w:val="24"/>
              </w:rPr>
            </w:pPr>
          </w:p>
        </w:tc>
        <w:tc>
          <w:tcPr>
            <w:tcW w:w="5364" w:type="dxa"/>
            <w:tcBorders>
              <w:top w:val="single" w:sz="4" w:space="0" w:color="auto"/>
              <w:left w:val="nil"/>
              <w:right w:val="single" w:sz="4" w:space="0" w:color="auto"/>
            </w:tcBorders>
            <w:noWrap/>
          </w:tcPr>
          <w:p w14:paraId="53486D1F" w14:textId="77777777" w:rsidR="00085E0E" w:rsidRPr="00AB49AA" w:rsidRDefault="00085E0E" w:rsidP="00A2051A">
            <w:pPr>
              <w:widowControl w:val="0"/>
              <w:rPr>
                <w:rFonts w:ascii="Sylfaen" w:hAnsi="Sylfaen" w:cs="Tahoma"/>
                <w:sz w:val="24"/>
                <w:szCs w:val="24"/>
                <w:lang w:val="ru-RU"/>
              </w:rPr>
            </w:pPr>
            <w:r w:rsidRPr="00AB49AA">
              <w:rPr>
                <w:rFonts w:ascii="Sylfaen" w:hAnsi="Sylfaen"/>
                <w:sz w:val="24"/>
                <w:szCs w:val="24"/>
                <w:lang w:val="ru-RU"/>
              </w:rPr>
              <w:t>23.а.</w:t>
            </w:r>
            <w:r w:rsidRPr="00AB49AA">
              <w:rPr>
                <w:rFonts w:ascii="Sylfaen" w:hAnsi="Sylfaen"/>
                <w:sz w:val="24"/>
                <w:szCs w:val="24"/>
                <w:lang w:val="ru-RU"/>
              </w:rPr>
              <w:tab/>
              <w:t xml:space="preserve"> Обслуживающая плательщика финансовая организация </w:t>
            </w:r>
          </w:p>
          <w:p w14:paraId="1C8F1FD2" w14:textId="77777777" w:rsidR="00085E0E" w:rsidRPr="00AB49AA" w:rsidRDefault="00085E0E" w:rsidP="00A2051A">
            <w:pPr>
              <w:widowControl w:val="0"/>
              <w:rPr>
                <w:rFonts w:ascii="Sylfaen" w:hAnsi="Sylfaen" w:cs="Tahoma"/>
                <w:sz w:val="24"/>
                <w:szCs w:val="24"/>
                <w:lang w:val="ru-RU"/>
              </w:rPr>
            </w:pPr>
          </w:p>
          <w:p w14:paraId="39C481CC" w14:textId="77777777" w:rsidR="00085E0E" w:rsidRPr="00AB49AA" w:rsidRDefault="00085E0E"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42B44607" w14:textId="77777777" w:rsidR="00085E0E" w:rsidRPr="00AB49AA" w:rsidRDefault="00085E0E" w:rsidP="00A2051A">
            <w:pPr>
              <w:widowControl w:val="0"/>
              <w:ind w:right="983"/>
              <w:jc w:val="right"/>
              <w:rPr>
                <w:rFonts w:ascii="Sylfaen" w:hAnsi="Sylfaen" w:cs="Sylfaen"/>
                <w:sz w:val="24"/>
                <w:szCs w:val="24"/>
                <w:vertAlign w:val="superscript"/>
              </w:rPr>
            </w:pPr>
            <w:r w:rsidRPr="00AB49AA">
              <w:rPr>
                <w:rFonts w:ascii="Sylfaen" w:hAnsi="Sylfaen"/>
                <w:sz w:val="24"/>
                <w:szCs w:val="24"/>
                <w:vertAlign w:val="superscript"/>
              </w:rPr>
              <w:t>/</w:t>
            </w:r>
            <w:proofErr w:type="spellStart"/>
            <w:r w:rsidRPr="00AB49AA">
              <w:rPr>
                <w:rFonts w:ascii="Sylfaen" w:hAnsi="Sylfaen"/>
                <w:sz w:val="24"/>
                <w:szCs w:val="24"/>
                <w:vertAlign w:val="superscript"/>
              </w:rPr>
              <w:t>подпись</w:t>
            </w:r>
            <w:proofErr w:type="spellEnd"/>
            <w:r w:rsidRPr="00AB49AA">
              <w:rPr>
                <w:rFonts w:ascii="Sylfaen" w:hAnsi="Sylfaen"/>
                <w:sz w:val="24"/>
                <w:szCs w:val="24"/>
                <w:vertAlign w:val="superscript"/>
              </w:rPr>
              <w:t>/</w:t>
            </w:r>
          </w:p>
          <w:p w14:paraId="18EF48FF" w14:textId="77777777" w:rsidR="00085E0E" w:rsidRPr="00AB49AA" w:rsidRDefault="00085E0E" w:rsidP="00A2051A">
            <w:pPr>
              <w:widowControl w:val="0"/>
              <w:rPr>
                <w:rFonts w:ascii="Sylfaen" w:hAnsi="Sylfaen" w:cs="Arial"/>
                <w:sz w:val="24"/>
                <w:szCs w:val="24"/>
              </w:rPr>
            </w:pPr>
          </w:p>
        </w:tc>
      </w:tr>
      <w:tr w:rsidR="00085E0E" w:rsidRPr="00910D45" w14:paraId="45394BBD" w14:textId="77777777" w:rsidTr="00A2051A">
        <w:trPr>
          <w:trHeight w:val="2194"/>
        </w:trPr>
        <w:tc>
          <w:tcPr>
            <w:tcW w:w="5616" w:type="dxa"/>
            <w:tcBorders>
              <w:top w:val="nil"/>
              <w:left w:val="single" w:sz="4" w:space="0" w:color="auto"/>
              <w:bottom w:val="single" w:sz="4" w:space="0" w:color="auto"/>
              <w:right w:val="single" w:sz="4" w:space="0" w:color="auto"/>
            </w:tcBorders>
            <w:noWrap/>
            <w:vAlign w:val="bottom"/>
          </w:tcPr>
          <w:p w14:paraId="00594871" w14:textId="77777777" w:rsidR="00085E0E" w:rsidRPr="00AB49AA" w:rsidRDefault="00085E0E" w:rsidP="00A2051A">
            <w:pPr>
              <w:widowControl w:val="0"/>
              <w:tabs>
                <w:tab w:val="left" w:pos="4678"/>
              </w:tabs>
              <w:rPr>
                <w:rFonts w:ascii="Sylfaen" w:hAnsi="Sylfaen" w:cs="Sylfaen"/>
                <w:sz w:val="24"/>
                <w:szCs w:val="24"/>
              </w:rPr>
            </w:pPr>
            <w:r w:rsidRPr="00AB49AA">
              <w:rPr>
                <w:rFonts w:ascii="Sylfaen" w:hAnsi="Sylfaen"/>
                <w:sz w:val="24"/>
                <w:szCs w:val="24"/>
              </w:rPr>
              <w:t>24.б.</w:t>
            </w:r>
            <w:r w:rsidRPr="00AB49AA">
              <w:rPr>
                <w:rFonts w:ascii="Sylfaen" w:hAnsi="Sylfaen"/>
                <w:sz w:val="24"/>
                <w:szCs w:val="24"/>
              </w:rPr>
              <w:tab/>
              <w:t>М. П.</w:t>
            </w:r>
          </w:p>
          <w:p w14:paraId="7C3CD2B1" w14:textId="77777777" w:rsidR="00085E0E" w:rsidRPr="00AB49AA" w:rsidRDefault="00085E0E" w:rsidP="00A2051A">
            <w:pPr>
              <w:widowControl w:val="0"/>
              <w:rPr>
                <w:rFonts w:ascii="Sylfaen" w:hAnsi="Sylfaen" w:cs="Sylfaen"/>
                <w:sz w:val="24"/>
                <w:szCs w:val="24"/>
              </w:rPr>
            </w:pPr>
          </w:p>
          <w:p w14:paraId="446BC09F" w14:textId="77777777" w:rsidR="00085E0E" w:rsidRPr="00AB49AA" w:rsidRDefault="00085E0E" w:rsidP="00A2051A">
            <w:pPr>
              <w:widowControl w:val="0"/>
              <w:ind w:right="155"/>
              <w:jc w:val="right"/>
              <w:rPr>
                <w:rFonts w:ascii="Sylfaen" w:hAnsi="Sylfaen" w:cs="Sylfaen"/>
                <w:sz w:val="24"/>
                <w:szCs w:val="24"/>
              </w:rPr>
            </w:pPr>
            <w:r w:rsidRPr="00AB49AA">
              <w:rPr>
                <w:rFonts w:ascii="Sylfaen" w:hAnsi="Sylfaen"/>
                <w:sz w:val="24"/>
                <w:szCs w:val="24"/>
              </w:rPr>
              <w:t xml:space="preserve">24.в"___" ___ 20___ г. </w:t>
            </w:r>
          </w:p>
        </w:tc>
        <w:tc>
          <w:tcPr>
            <w:tcW w:w="5364" w:type="dxa"/>
            <w:tcBorders>
              <w:top w:val="nil"/>
              <w:left w:val="nil"/>
              <w:bottom w:val="single" w:sz="4" w:space="0" w:color="auto"/>
              <w:right w:val="single" w:sz="4" w:space="0" w:color="auto"/>
            </w:tcBorders>
            <w:noWrap/>
            <w:vAlign w:val="bottom"/>
          </w:tcPr>
          <w:p w14:paraId="74C96069" w14:textId="77777777" w:rsidR="00085E0E" w:rsidRPr="00AB49AA" w:rsidRDefault="00085E0E" w:rsidP="00A2051A">
            <w:pPr>
              <w:widowControl w:val="0"/>
              <w:tabs>
                <w:tab w:val="left" w:pos="4554"/>
              </w:tabs>
              <w:rPr>
                <w:rFonts w:ascii="Sylfaen" w:hAnsi="Sylfaen" w:cs="Sylfaen"/>
                <w:sz w:val="24"/>
                <w:szCs w:val="24"/>
                <w:lang w:val="ru-RU"/>
              </w:rPr>
            </w:pPr>
            <w:r w:rsidRPr="00AB49AA">
              <w:rPr>
                <w:rFonts w:ascii="Sylfaen" w:hAnsi="Sylfaen"/>
                <w:sz w:val="24"/>
                <w:szCs w:val="24"/>
                <w:lang w:val="ru-RU"/>
              </w:rPr>
              <w:t>23.б.</w:t>
            </w:r>
            <w:r w:rsidRPr="00AB49AA">
              <w:rPr>
                <w:rFonts w:ascii="Sylfaen" w:hAnsi="Sylfaen"/>
                <w:sz w:val="24"/>
                <w:szCs w:val="24"/>
                <w:lang w:val="ru-RU"/>
              </w:rPr>
              <w:tab/>
              <w:t>М. П.</w:t>
            </w:r>
          </w:p>
          <w:p w14:paraId="6C849560" w14:textId="77777777" w:rsidR="00085E0E" w:rsidRPr="00AB49AA" w:rsidRDefault="00085E0E" w:rsidP="00A2051A">
            <w:pPr>
              <w:widowControl w:val="0"/>
              <w:rPr>
                <w:rFonts w:ascii="Sylfaen" w:hAnsi="Sylfaen"/>
                <w:sz w:val="24"/>
                <w:szCs w:val="24"/>
                <w:lang w:val="ru-RU"/>
              </w:rPr>
            </w:pPr>
          </w:p>
          <w:p w14:paraId="3563802F" w14:textId="77777777" w:rsidR="00085E0E" w:rsidRPr="00AB49AA" w:rsidRDefault="00085E0E" w:rsidP="00A2051A">
            <w:pPr>
              <w:widowControl w:val="0"/>
              <w:jc w:val="right"/>
              <w:rPr>
                <w:rFonts w:ascii="Sylfaen" w:hAnsi="Sylfaen" w:cs="Sylfaen"/>
                <w:sz w:val="24"/>
                <w:szCs w:val="24"/>
                <w:lang w:val="ru-RU"/>
              </w:rPr>
            </w:pPr>
            <w:r w:rsidRPr="00AB49AA">
              <w:rPr>
                <w:rFonts w:ascii="Sylfaen" w:hAnsi="Sylfaen"/>
                <w:sz w:val="24"/>
                <w:szCs w:val="24"/>
                <w:lang w:val="ru-RU"/>
              </w:rPr>
              <w:t>23.в Дата исполнения: "___" ___ 20___г.</w:t>
            </w:r>
          </w:p>
        </w:tc>
      </w:tr>
    </w:tbl>
    <w:p w14:paraId="421B6222" w14:textId="77777777" w:rsidR="00085E0E" w:rsidRPr="00AB49AA" w:rsidRDefault="00085E0E" w:rsidP="00B35B4B">
      <w:pPr>
        <w:jc w:val="center"/>
        <w:rPr>
          <w:rFonts w:ascii="Sylfaen" w:hAnsi="Sylfaen"/>
          <w:sz w:val="24"/>
          <w:szCs w:val="24"/>
          <w:lang w:val="ru-RU" w:bidi="ru-RU"/>
        </w:rPr>
      </w:pPr>
    </w:p>
    <w:p w14:paraId="2F908F57" w14:textId="77777777" w:rsidR="00F47EF5" w:rsidRPr="00AB49AA" w:rsidRDefault="00F47EF5" w:rsidP="00B35B4B">
      <w:pPr>
        <w:jc w:val="center"/>
        <w:rPr>
          <w:rFonts w:ascii="Sylfaen" w:hAnsi="Sylfaen"/>
          <w:sz w:val="24"/>
          <w:szCs w:val="24"/>
          <w:lang w:val="ru-RU" w:bidi="ru-RU"/>
        </w:rPr>
      </w:pPr>
    </w:p>
    <w:p w14:paraId="57D7C00A" w14:textId="77777777" w:rsidR="00F47EF5" w:rsidRPr="00AB49AA" w:rsidRDefault="00F47EF5" w:rsidP="00B35B4B">
      <w:pPr>
        <w:jc w:val="center"/>
        <w:rPr>
          <w:rFonts w:ascii="Sylfaen" w:hAnsi="Sylfaen"/>
          <w:sz w:val="24"/>
          <w:szCs w:val="24"/>
          <w:lang w:val="ru-RU" w:bidi="ru-RU"/>
        </w:rPr>
      </w:pPr>
    </w:p>
    <w:p w14:paraId="0AEF2BC2" w14:textId="77777777" w:rsidR="00F47EF5" w:rsidRPr="00AB49AA" w:rsidRDefault="00F47EF5" w:rsidP="00B35B4B">
      <w:pPr>
        <w:jc w:val="center"/>
        <w:rPr>
          <w:rFonts w:ascii="Sylfaen" w:hAnsi="Sylfaen"/>
          <w:sz w:val="24"/>
          <w:szCs w:val="24"/>
          <w:lang w:val="ru-RU" w:bidi="ru-RU"/>
        </w:rPr>
      </w:pPr>
    </w:p>
    <w:p w14:paraId="146E6914" w14:textId="77777777" w:rsidR="00F47EF5" w:rsidRPr="00AB49AA" w:rsidRDefault="00F47EF5" w:rsidP="00B35B4B">
      <w:pPr>
        <w:jc w:val="center"/>
        <w:rPr>
          <w:rFonts w:ascii="Sylfaen" w:hAnsi="Sylfaen"/>
          <w:sz w:val="24"/>
          <w:szCs w:val="24"/>
          <w:lang w:val="ru-RU" w:bidi="ru-RU"/>
        </w:rPr>
      </w:pPr>
    </w:p>
    <w:p w14:paraId="6AC1CF32" w14:textId="77777777" w:rsidR="00F47EF5" w:rsidRPr="00AB49AA" w:rsidRDefault="00F47EF5" w:rsidP="00B35B4B">
      <w:pPr>
        <w:jc w:val="center"/>
        <w:rPr>
          <w:rFonts w:ascii="Sylfaen" w:hAnsi="Sylfaen"/>
          <w:sz w:val="24"/>
          <w:szCs w:val="24"/>
          <w:lang w:val="ru-RU" w:bidi="ru-RU"/>
        </w:rPr>
      </w:pPr>
    </w:p>
    <w:p w14:paraId="2836B471" w14:textId="77777777" w:rsidR="00F47EF5" w:rsidRPr="00AB49AA" w:rsidRDefault="00F47EF5" w:rsidP="00B35B4B">
      <w:pPr>
        <w:jc w:val="center"/>
        <w:rPr>
          <w:rFonts w:ascii="Sylfaen" w:hAnsi="Sylfaen"/>
          <w:sz w:val="24"/>
          <w:szCs w:val="24"/>
          <w:lang w:val="ru-RU" w:bidi="ru-RU"/>
        </w:rPr>
      </w:pPr>
    </w:p>
    <w:p w14:paraId="55B50F84" w14:textId="77777777" w:rsidR="00F47EF5" w:rsidRPr="00AB49AA" w:rsidRDefault="00F47EF5" w:rsidP="00B35B4B">
      <w:pPr>
        <w:jc w:val="center"/>
        <w:rPr>
          <w:rFonts w:ascii="Sylfaen" w:hAnsi="Sylfaen"/>
          <w:sz w:val="24"/>
          <w:szCs w:val="24"/>
          <w:lang w:val="ru-RU" w:bidi="ru-RU"/>
        </w:rPr>
      </w:pPr>
    </w:p>
    <w:p w14:paraId="1E212B33" w14:textId="77777777" w:rsidR="00F47EF5" w:rsidRPr="00AB49AA" w:rsidRDefault="00F47EF5" w:rsidP="00B35B4B">
      <w:pPr>
        <w:jc w:val="center"/>
        <w:rPr>
          <w:rFonts w:ascii="Sylfaen" w:hAnsi="Sylfaen"/>
          <w:sz w:val="24"/>
          <w:szCs w:val="24"/>
          <w:lang w:val="ru-RU" w:bidi="ru-RU"/>
        </w:rPr>
      </w:pPr>
    </w:p>
    <w:p w14:paraId="7982FABF" w14:textId="77777777" w:rsidR="00F47EF5" w:rsidRPr="00AB49AA" w:rsidRDefault="00F47EF5" w:rsidP="00B35B4B">
      <w:pPr>
        <w:jc w:val="center"/>
        <w:rPr>
          <w:rFonts w:ascii="Sylfaen" w:hAnsi="Sylfaen"/>
          <w:sz w:val="24"/>
          <w:szCs w:val="24"/>
          <w:lang w:val="ru-RU" w:bidi="ru-RU"/>
        </w:rPr>
      </w:pPr>
    </w:p>
    <w:p w14:paraId="30DA6C92" w14:textId="77777777" w:rsidR="00F47EF5" w:rsidRPr="00AB49AA" w:rsidRDefault="00F47EF5" w:rsidP="00B35B4B">
      <w:pPr>
        <w:jc w:val="center"/>
        <w:rPr>
          <w:rFonts w:ascii="Sylfaen" w:hAnsi="Sylfaen"/>
          <w:sz w:val="24"/>
          <w:szCs w:val="24"/>
          <w:lang w:val="ru-RU" w:bidi="ru-RU"/>
        </w:rPr>
      </w:pPr>
    </w:p>
    <w:p w14:paraId="4683E831" w14:textId="77777777" w:rsidR="00F47EF5" w:rsidRPr="00AB49AA" w:rsidRDefault="00F47EF5" w:rsidP="00F47EF5">
      <w:pPr>
        <w:widowControl w:val="0"/>
        <w:ind w:right="565"/>
        <w:rPr>
          <w:rFonts w:ascii="Sylfaen" w:hAnsi="Sylfaen"/>
          <w:sz w:val="24"/>
          <w:szCs w:val="24"/>
          <w:lang w:val="ru-RU" w:bidi="ru-RU"/>
        </w:rPr>
      </w:pPr>
    </w:p>
    <w:p w14:paraId="4D6F80C2" w14:textId="77777777" w:rsidR="00F47EF5" w:rsidRPr="00AB49AA" w:rsidRDefault="00F47EF5" w:rsidP="00F47EF5">
      <w:pPr>
        <w:widowControl w:val="0"/>
        <w:ind w:right="565"/>
        <w:jc w:val="center"/>
        <w:rPr>
          <w:rFonts w:ascii="Sylfaen" w:hAnsi="Sylfaen"/>
          <w:b/>
          <w:sz w:val="24"/>
          <w:szCs w:val="24"/>
          <w:lang w:val="ru-RU"/>
        </w:rPr>
      </w:pPr>
      <w:r w:rsidRPr="00AB49AA">
        <w:rPr>
          <w:rFonts w:ascii="Sylfaen" w:hAnsi="Sylfaen"/>
          <w:b/>
          <w:sz w:val="24"/>
          <w:szCs w:val="24"/>
          <w:lang w:val="ru-RU"/>
        </w:rPr>
        <w:t xml:space="preserve">Обязательные реквизиты платежного требования </w:t>
      </w:r>
      <w:r w:rsidRPr="00AB49AA">
        <w:rPr>
          <w:rFonts w:ascii="Sylfaen" w:hAnsi="Sylfaen"/>
          <w:b/>
          <w:sz w:val="24"/>
          <w:szCs w:val="24"/>
          <w:lang w:val="ru-RU"/>
        </w:rPr>
        <w:br/>
        <w:t>и руководство по его заполнению</w:t>
      </w:r>
    </w:p>
    <w:p w14:paraId="49AB6DF7" w14:textId="77777777" w:rsidR="00F47EF5" w:rsidRPr="00AB49AA" w:rsidRDefault="00F47EF5" w:rsidP="00F47EF5">
      <w:pPr>
        <w:widowControl w:val="0"/>
        <w:ind w:right="565"/>
        <w:jc w:val="center"/>
        <w:rPr>
          <w:rFonts w:ascii="Sylfaen" w:hAnsi="Sylfaen"/>
          <w:b/>
          <w:sz w:val="24"/>
          <w:szCs w:val="24"/>
          <w:lang w:val="ru-RU"/>
        </w:rPr>
      </w:pPr>
    </w:p>
    <w:p w14:paraId="50A66E40" w14:textId="77777777" w:rsidR="00F47EF5" w:rsidRPr="00AB49AA" w:rsidRDefault="00F47EF5" w:rsidP="00F47EF5">
      <w:pPr>
        <w:widowControl w:val="0"/>
        <w:ind w:right="565"/>
        <w:jc w:val="center"/>
        <w:rPr>
          <w:rFonts w:ascii="Sylfaen" w:hAnsi="Sylfaen"/>
          <w:b/>
          <w:sz w:val="24"/>
          <w:szCs w:val="24"/>
          <w:lang w:val="ru-RU"/>
        </w:rPr>
      </w:pPr>
    </w:p>
    <w:p w14:paraId="1BE07F12" w14:textId="77777777" w:rsidR="00F47EF5" w:rsidRPr="00AB49AA" w:rsidRDefault="00F47EF5" w:rsidP="00B35B4B">
      <w:pPr>
        <w:jc w:val="center"/>
        <w:rPr>
          <w:rFonts w:ascii="Sylfaen" w:hAnsi="Sylfaen"/>
          <w:sz w:val="24"/>
          <w:szCs w:val="24"/>
          <w:lang w:val="ru-RU" w:bidi="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47EF5" w:rsidRPr="00910D45" w14:paraId="03590E18" w14:textId="77777777" w:rsidTr="00A2051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785A5"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П/Н</w:t>
            </w:r>
          </w:p>
        </w:tc>
        <w:tc>
          <w:tcPr>
            <w:tcW w:w="1938" w:type="dxa"/>
            <w:tcBorders>
              <w:top w:val="single" w:sz="4" w:space="0" w:color="auto"/>
              <w:left w:val="single" w:sz="4" w:space="0" w:color="auto"/>
              <w:bottom w:val="single" w:sz="4" w:space="0" w:color="auto"/>
              <w:right w:val="single" w:sz="4" w:space="0" w:color="auto"/>
            </w:tcBorders>
          </w:tcPr>
          <w:p w14:paraId="1A4ED5F2" w14:textId="77777777" w:rsidR="00F47EF5" w:rsidRPr="00AB49AA" w:rsidRDefault="00F47EF5" w:rsidP="00A2051A">
            <w:pPr>
              <w:widowControl w:val="0"/>
              <w:spacing w:after="120"/>
              <w:jc w:val="center"/>
              <w:rPr>
                <w:rFonts w:ascii="Sylfaen" w:hAnsi="Sylfaen"/>
                <w:b/>
                <w:sz w:val="24"/>
                <w:szCs w:val="24"/>
              </w:rPr>
            </w:pPr>
            <w:proofErr w:type="spellStart"/>
            <w:r w:rsidRPr="00AB49AA">
              <w:rPr>
                <w:rFonts w:ascii="Sylfaen" w:hAnsi="Sylfaen"/>
                <w:b/>
                <w:sz w:val="24"/>
                <w:szCs w:val="24"/>
              </w:rPr>
              <w:t>Реквизиты</w:t>
            </w:r>
            <w:proofErr w:type="spellEnd"/>
            <w:r w:rsidRPr="00AB49AA">
              <w:rPr>
                <w:rFonts w:ascii="Sylfaen" w:hAnsi="Sylfaen"/>
                <w:b/>
                <w:sz w:val="24"/>
                <w:szCs w:val="24"/>
              </w:rPr>
              <w:t xml:space="preserve"> </w:t>
            </w:r>
            <w:proofErr w:type="spellStart"/>
            <w:r w:rsidRPr="00AB49AA">
              <w:rPr>
                <w:rFonts w:ascii="Sylfaen" w:hAnsi="Sylfaen"/>
                <w:b/>
                <w:sz w:val="24"/>
                <w:szCs w:val="24"/>
              </w:rPr>
              <w:t>документа</w:t>
            </w:r>
            <w:proofErr w:type="spellEnd"/>
            <w:r w:rsidRPr="00AB49AA">
              <w:rPr>
                <w:rFonts w:ascii="Sylfaen" w:hAnsi="Sylfaen"/>
                <w:b/>
                <w:sz w:val="24"/>
                <w:szCs w:val="24"/>
              </w:rPr>
              <w:t xml:space="preserve"> "</w:t>
            </w:r>
            <w:proofErr w:type="spellStart"/>
            <w:r w:rsidRPr="00AB49AA">
              <w:rPr>
                <w:rFonts w:ascii="Sylfaen" w:hAnsi="Sylfaen"/>
                <w:b/>
                <w:sz w:val="24"/>
                <w:szCs w:val="24"/>
              </w:rPr>
              <w:t>Платежное</w:t>
            </w:r>
            <w:proofErr w:type="spellEnd"/>
            <w:r w:rsidRPr="00AB49AA">
              <w:rPr>
                <w:rFonts w:ascii="Sylfaen" w:hAnsi="Sylfaen"/>
                <w:b/>
                <w:sz w:val="24"/>
                <w:szCs w:val="24"/>
              </w:rPr>
              <w:t xml:space="preserve"> </w:t>
            </w:r>
            <w:proofErr w:type="spellStart"/>
            <w:r w:rsidRPr="00AB49AA">
              <w:rPr>
                <w:rFonts w:ascii="Sylfaen" w:hAnsi="Sylfaen"/>
                <w:b/>
                <w:sz w:val="24"/>
                <w:szCs w:val="24"/>
              </w:rPr>
              <w:t>требование</w:t>
            </w:r>
            <w:proofErr w:type="spellEnd"/>
            <w:r w:rsidRPr="00AB49AA">
              <w:rPr>
                <w:rFonts w:ascii="Sylfaen" w:hAnsi="Sylfaen"/>
                <w:b/>
                <w:sz w:val="24"/>
                <w:szCs w:val="24"/>
              </w:rPr>
              <w:t>"</w:t>
            </w:r>
          </w:p>
        </w:tc>
        <w:tc>
          <w:tcPr>
            <w:tcW w:w="2050" w:type="dxa"/>
            <w:tcBorders>
              <w:top w:val="single" w:sz="4" w:space="0" w:color="auto"/>
              <w:left w:val="single" w:sz="4" w:space="0" w:color="auto"/>
              <w:bottom w:val="single" w:sz="4" w:space="0" w:color="auto"/>
              <w:right w:val="single" w:sz="4" w:space="0" w:color="auto"/>
            </w:tcBorders>
          </w:tcPr>
          <w:p w14:paraId="5D7277EF"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Наличие указанного поля/</w:t>
            </w:r>
          </w:p>
          <w:p w14:paraId="0B6FEF8F"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045EB5B"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 xml:space="preserve">Требование о заполнении реквизита </w:t>
            </w:r>
          </w:p>
          <w:p w14:paraId="7562FAEA"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140E2AF"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Сторона,</w:t>
            </w:r>
          </w:p>
          <w:p w14:paraId="61454131"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 xml:space="preserve">заполняющая реквизит </w:t>
            </w:r>
          </w:p>
          <w:p w14:paraId="38E2EB1D"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бенефициар или плательщик</w:t>
            </w:r>
          </w:p>
          <w:p w14:paraId="74628A1A" w14:textId="77777777" w:rsidR="00F47EF5" w:rsidRPr="00AB49AA" w:rsidRDefault="00F47EF5" w:rsidP="00A2051A">
            <w:pPr>
              <w:widowControl w:val="0"/>
              <w:spacing w:after="120"/>
              <w:jc w:val="center"/>
              <w:rPr>
                <w:rFonts w:ascii="Sylfaen" w:hAnsi="Sylfaen"/>
                <w:b/>
                <w:sz w:val="24"/>
                <w:szCs w:val="24"/>
                <w:lang w:val="ru-RU"/>
              </w:rPr>
            </w:pPr>
            <w:r w:rsidRPr="00AB49AA">
              <w:rPr>
                <w:rFonts w:ascii="Sylfaen" w:hAnsi="Sylfaen"/>
                <w:b/>
                <w:sz w:val="24"/>
                <w:szCs w:val="24"/>
                <w:lang w:val="ru-RU"/>
              </w:rPr>
              <w:t>(в связи с процессом закупки)</w:t>
            </w:r>
          </w:p>
        </w:tc>
      </w:tr>
      <w:tr w:rsidR="00F47EF5" w:rsidRPr="00AB49AA" w14:paraId="385877A6" w14:textId="77777777" w:rsidTr="00A2051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E71EF" w14:textId="77777777" w:rsidR="00F47EF5" w:rsidRPr="00AB49AA" w:rsidRDefault="00F47EF5" w:rsidP="00A2051A">
            <w:pPr>
              <w:widowControl w:val="0"/>
              <w:spacing w:after="120"/>
              <w:jc w:val="center"/>
              <w:rPr>
                <w:rFonts w:ascii="Sylfaen" w:hAnsi="Sylfaen"/>
                <w:b/>
                <w:sz w:val="24"/>
                <w:szCs w:val="24"/>
              </w:rPr>
            </w:pPr>
            <w:r w:rsidRPr="00AB49AA">
              <w:rPr>
                <w:rFonts w:ascii="Sylfaen" w:hAnsi="Sylfaen"/>
                <w:b/>
                <w:sz w:val="24"/>
                <w:szCs w:val="24"/>
              </w:rPr>
              <w:t>1</w:t>
            </w:r>
          </w:p>
        </w:tc>
        <w:tc>
          <w:tcPr>
            <w:tcW w:w="1938" w:type="dxa"/>
            <w:tcBorders>
              <w:top w:val="single" w:sz="4" w:space="0" w:color="auto"/>
              <w:left w:val="single" w:sz="4" w:space="0" w:color="auto"/>
              <w:bottom w:val="single" w:sz="4" w:space="0" w:color="auto"/>
              <w:right w:val="single" w:sz="4" w:space="0" w:color="auto"/>
            </w:tcBorders>
          </w:tcPr>
          <w:p w14:paraId="2FE58EAE" w14:textId="77777777" w:rsidR="00F47EF5" w:rsidRPr="00AB49AA" w:rsidRDefault="00F47EF5" w:rsidP="00A2051A">
            <w:pPr>
              <w:widowControl w:val="0"/>
              <w:spacing w:after="120"/>
              <w:jc w:val="center"/>
              <w:rPr>
                <w:rFonts w:ascii="Sylfaen" w:hAnsi="Sylfaen"/>
                <w:b/>
                <w:sz w:val="24"/>
                <w:szCs w:val="24"/>
              </w:rPr>
            </w:pPr>
            <w:r w:rsidRPr="00AB49AA">
              <w:rPr>
                <w:rFonts w:ascii="Sylfaen" w:hAnsi="Sylfaen"/>
                <w:b/>
                <w:sz w:val="24"/>
                <w:szCs w:val="24"/>
              </w:rPr>
              <w:t>2</w:t>
            </w:r>
          </w:p>
        </w:tc>
        <w:tc>
          <w:tcPr>
            <w:tcW w:w="2050" w:type="dxa"/>
            <w:tcBorders>
              <w:top w:val="single" w:sz="4" w:space="0" w:color="auto"/>
              <w:left w:val="single" w:sz="4" w:space="0" w:color="auto"/>
              <w:bottom w:val="single" w:sz="4" w:space="0" w:color="auto"/>
              <w:right w:val="single" w:sz="4" w:space="0" w:color="auto"/>
            </w:tcBorders>
          </w:tcPr>
          <w:p w14:paraId="149F6D2D" w14:textId="77777777" w:rsidR="00F47EF5" w:rsidRPr="00AB49AA" w:rsidRDefault="00F47EF5" w:rsidP="00A2051A">
            <w:pPr>
              <w:widowControl w:val="0"/>
              <w:spacing w:after="120"/>
              <w:jc w:val="center"/>
              <w:rPr>
                <w:rFonts w:ascii="Sylfaen" w:hAnsi="Sylfaen"/>
                <w:b/>
                <w:sz w:val="24"/>
                <w:szCs w:val="24"/>
              </w:rPr>
            </w:pPr>
            <w:r w:rsidRPr="00AB49AA">
              <w:rPr>
                <w:rFonts w:ascii="Sylfaen" w:hAnsi="Sylfaen"/>
                <w:b/>
                <w:sz w:val="24"/>
                <w:szCs w:val="24"/>
              </w:rPr>
              <w:t>3</w:t>
            </w:r>
          </w:p>
        </w:tc>
        <w:tc>
          <w:tcPr>
            <w:tcW w:w="3350" w:type="dxa"/>
            <w:tcBorders>
              <w:top w:val="single" w:sz="4" w:space="0" w:color="auto"/>
              <w:left w:val="single" w:sz="4" w:space="0" w:color="auto"/>
              <w:bottom w:val="single" w:sz="4" w:space="0" w:color="auto"/>
              <w:right w:val="single" w:sz="4" w:space="0" w:color="auto"/>
            </w:tcBorders>
          </w:tcPr>
          <w:p w14:paraId="432C0128" w14:textId="77777777" w:rsidR="00F47EF5" w:rsidRPr="00AB49AA" w:rsidRDefault="00F47EF5" w:rsidP="00A2051A">
            <w:pPr>
              <w:widowControl w:val="0"/>
              <w:spacing w:after="120"/>
              <w:jc w:val="center"/>
              <w:rPr>
                <w:rFonts w:ascii="Sylfaen" w:hAnsi="Sylfaen"/>
                <w:b/>
                <w:sz w:val="24"/>
                <w:szCs w:val="24"/>
              </w:rPr>
            </w:pPr>
            <w:r w:rsidRPr="00AB49AA">
              <w:rPr>
                <w:rFonts w:ascii="Sylfaen" w:hAnsi="Sylfaen"/>
                <w:b/>
                <w:sz w:val="24"/>
                <w:szCs w:val="24"/>
              </w:rPr>
              <w:t>4</w:t>
            </w:r>
          </w:p>
        </w:tc>
        <w:tc>
          <w:tcPr>
            <w:tcW w:w="2640" w:type="dxa"/>
            <w:tcBorders>
              <w:top w:val="single" w:sz="4" w:space="0" w:color="auto"/>
              <w:left w:val="single" w:sz="4" w:space="0" w:color="auto"/>
              <w:bottom w:val="single" w:sz="4" w:space="0" w:color="auto"/>
              <w:right w:val="single" w:sz="4" w:space="0" w:color="auto"/>
            </w:tcBorders>
          </w:tcPr>
          <w:p w14:paraId="0A354303" w14:textId="77777777" w:rsidR="00F47EF5" w:rsidRPr="00AB49AA" w:rsidRDefault="00F47EF5" w:rsidP="00A2051A">
            <w:pPr>
              <w:widowControl w:val="0"/>
              <w:spacing w:after="120"/>
              <w:jc w:val="center"/>
              <w:rPr>
                <w:rFonts w:ascii="Sylfaen" w:hAnsi="Sylfaen"/>
                <w:b/>
                <w:sz w:val="24"/>
                <w:szCs w:val="24"/>
              </w:rPr>
            </w:pPr>
            <w:r w:rsidRPr="00AB49AA">
              <w:rPr>
                <w:rFonts w:ascii="Sylfaen" w:hAnsi="Sylfaen"/>
                <w:b/>
                <w:sz w:val="24"/>
                <w:szCs w:val="24"/>
              </w:rPr>
              <w:t>5</w:t>
            </w:r>
          </w:p>
        </w:tc>
      </w:tr>
      <w:tr w:rsidR="00F47EF5" w:rsidRPr="00910D45" w14:paraId="5F6ACF34"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F2DF91"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w:t>
            </w:r>
          </w:p>
        </w:tc>
        <w:tc>
          <w:tcPr>
            <w:tcW w:w="1938" w:type="dxa"/>
            <w:tcBorders>
              <w:top w:val="single" w:sz="4" w:space="0" w:color="auto"/>
              <w:left w:val="single" w:sz="4" w:space="0" w:color="auto"/>
              <w:bottom w:val="single" w:sz="4" w:space="0" w:color="auto"/>
              <w:right w:val="single" w:sz="4" w:space="0" w:color="auto"/>
            </w:tcBorders>
          </w:tcPr>
          <w:p w14:paraId="6477835B"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наименование</w:t>
            </w:r>
            <w:proofErr w:type="spellEnd"/>
            <w:r w:rsidRPr="00AB49AA">
              <w:rPr>
                <w:rFonts w:ascii="Sylfaen" w:hAnsi="Sylfaen"/>
                <w:sz w:val="24"/>
                <w:szCs w:val="24"/>
              </w:rPr>
              <w:t xml:space="preserve"> </w:t>
            </w:r>
            <w:proofErr w:type="spellStart"/>
            <w:r w:rsidRPr="00AB49AA">
              <w:rPr>
                <w:rFonts w:ascii="Sylfaen" w:hAnsi="Sylfaen"/>
                <w:sz w:val="24"/>
                <w:szCs w:val="24"/>
              </w:rPr>
              <w:t>документа</w:t>
            </w:r>
            <w:proofErr w:type="spellEnd"/>
          </w:p>
        </w:tc>
        <w:tc>
          <w:tcPr>
            <w:tcW w:w="2050" w:type="dxa"/>
            <w:tcBorders>
              <w:top w:val="single" w:sz="4" w:space="0" w:color="auto"/>
              <w:left w:val="single" w:sz="4" w:space="0" w:color="auto"/>
              <w:bottom w:val="single" w:sz="4" w:space="0" w:color="auto"/>
              <w:right w:val="single" w:sz="4" w:space="0" w:color="auto"/>
            </w:tcBorders>
          </w:tcPr>
          <w:p w14:paraId="57F7376A"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4215B2ED"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14:paraId="557E0AA2"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на документе заранее заполнено "Платежное требование"</w:t>
            </w:r>
          </w:p>
        </w:tc>
      </w:tr>
      <w:tr w:rsidR="00F47EF5" w:rsidRPr="00910D45" w14:paraId="37EE355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9BDC61"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w:t>
            </w:r>
          </w:p>
        </w:tc>
        <w:tc>
          <w:tcPr>
            <w:tcW w:w="1938" w:type="dxa"/>
            <w:tcBorders>
              <w:top w:val="single" w:sz="4" w:space="0" w:color="auto"/>
              <w:left w:val="single" w:sz="4" w:space="0" w:color="auto"/>
              <w:bottom w:val="single" w:sz="4" w:space="0" w:color="auto"/>
              <w:right w:val="single" w:sz="4" w:space="0" w:color="auto"/>
            </w:tcBorders>
          </w:tcPr>
          <w:p w14:paraId="39622A97" w14:textId="77777777" w:rsidR="00F47EF5" w:rsidRPr="00AB49AA" w:rsidRDefault="00F47EF5" w:rsidP="00A2051A">
            <w:pPr>
              <w:widowControl w:val="0"/>
              <w:spacing w:after="120"/>
              <w:jc w:val="both"/>
              <w:rPr>
                <w:rFonts w:ascii="Sylfaen" w:hAnsi="Sylfaen"/>
                <w:sz w:val="24"/>
                <w:szCs w:val="24"/>
              </w:rPr>
            </w:pPr>
            <w:proofErr w:type="spellStart"/>
            <w:r w:rsidRPr="00AB49AA">
              <w:rPr>
                <w:rFonts w:ascii="Sylfaen" w:hAnsi="Sylfaen"/>
                <w:sz w:val="24"/>
                <w:szCs w:val="24"/>
              </w:rPr>
              <w:t>номер</w:t>
            </w:r>
            <w:proofErr w:type="spellEnd"/>
            <w:r w:rsidRPr="00AB49AA">
              <w:rPr>
                <w:rFonts w:ascii="Sylfaen" w:hAnsi="Sylfaen"/>
                <w:sz w:val="24"/>
                <w:szCs w:val="24"/>
              </w:rPr>
              <w:t xml:space="preserve"> </w:t>
            </w:r>
            <w:proofErr w:type="spellStart"/>
            <w:r w:rsidRPr="00AB49AA">
              <w:rPr>
                <w:rFonts w:ascii="Sylfaen" w:hAnsi="Sylfaen"/>
                <w:sz w:val="24"/>
                <w:szCs w:val="24"/>
              </w:rPr>
              <w:t>платежного</w:t>
            </w:r>
            <w:proofErr w:type="spellEnd"/>
            <w:r w:rsidRPr="00AB49AA">
              <w:rPr>
                <w:rFonts w:ascii="Sylfaen" w:hAnsi="Sylfaen"/>
                <w:sz w:val="24"/>
                <w:szCs w:val="24"/>
              </w:rPr>
              <w:t xml:space="preserve"> </w:t>
            </w:r>
            <w:proofErr w:type="spellStart"/>
            <w:r w:rsidRPr="00AB49AA">
              <w:rPr>
                <w:rFonts w:ascii="Sylfaen" w:hAnsi="Sylfaen"/>
                <w:sz w:val="24"/>
                <w:szCs w:val="24"/>
              </w:rPr>
              <w:t>требования</w:t>
            </w:r>
            <w:proofErr w:type="spellEnd"/>
          </w:p>
        </w:tc>
        <w:tc>
          <w:tcPr>
            <w:tcW w:w="2050" w:type="dxa"/>
            <w:tcBorders>
              <w:top w:val="single" w:sz="4" w:space="0" w:color="auto"/>
              <w:left w:val="single" w:sz="4" w:space="0" w:color="auto"/>
              <w:bottom w:val="single" w:sz="4" w:space="0" w:color="auto"/>
              <w:right w:val="single" w:sz="4" w:space="0" w:color="auto"/>
            </w:tcBorders>
          </w:tcPr>
          <w:p w14:paraId="0608A2EC"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45EF6D4"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14:paraId="1A2FD43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бенефициаром при представлении платежного требования в банк плательщика</w:t>
            </w:r>
          </w:p>
        </w:tc>
      </w:tr>
      <w:tr w:rsidR="00F47EF5" w:rsidRPr="00910D45" w14:paraId="3C060BBB"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809315"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3.</w:t>
            </w:r>
          </w:p>
        </w:tc>
        <w:tc>
          <w:tcPr>
            <w:tcW w:w="1938" w:type="dxa"/>
            <w:tcBorders>
              <w:top w:val="single" w:sz="4" w:space="0" w:color="auto"/>
              <w:left w:val="single" w:sz="4" w:space="0" w:color="auto"/>
              <w:bottom w:val="single" w:sz="4" w:space="0" w:color="auto"/>
              <w:right w:val="single" w:sz="4" w:space="0" w:color="auto"/>
            </w:tcBorders>
          </w:tcPr>
          <w:p w14:paraId="079775FB" w14:textId="77777777" w:rsidR="00F47EF5" w:rsidRPr="00AB49AA" w:rsidRDefault="00F47EF5" w:rsidP="00A2051A">
            <w:pPr>
              <w:widowControl w:val="0"/>
              <w:spacing w:after="120"/>
              <w:jc w:val="both"/>
              <w:rPr>
                <w:rFonts w:ascii="Sylfaen" w:hAnsi="Sylfaen"/>
                <w:sz w:val="24"/>
                <w:szCs w:val="24"/>
              </w:rPr>
            </w:pPr>
            <w:proofErr w:type="spellStart"/>
            <w:r w:rsidRPr="00AB49AA">
              <w:rPr>
                <w:rFonts w:ascii="Sylfaen" w:hAnsi="Sylfaen"/>
                <w:sz w:val="24"/>
                <w:szCs w:val="24"/>
              </w:rPr>
              <w:t>дата</w:t>
            </w:r>
            <w:proofErr w:type="spellEnd"/>
            <w:r w:rsidRPr="00AB49AA">
              <w:rPr>
                <w:rFonts w:ascii="Sylfaen" w:hAnsi="Sylfaen"/>
                <w:sz w:val="24"/>
                <w:szCs w:val="24"/>
              </w:rPr>
              <w:t xml:space="preserve"> </w:t>
            </w:r>
            <w:proofErr w:type="spellStart"/>
            <w:r w:rsidRPr="00AB49AA">
              <w:rPr>
                <w:rFonts w:ascii="Sylfaen" w:hAnsi="Sylfaen"/>
                <w:sz w:val="24"/>
                <w:szCs w:val="24"/>
              </w:rPr>
              <w:t>представления</w:t>
            </w:r>
            <w:proofErr w:type="spellEnd"/>
          </w:p>
        </w:tc>
        <w:tc>
          <w:tcPr>
            <w:tcW w:w="2050" w:type="dxa"/>
            <w:tcBorders>
              <w:top w:val="single" w:sz="4" w:space="0" w:color="auto"/>
              <w:left w:val="single" w:sz="4" w:space="0" w:color="auto"/>
              <w:bottom w:val="single" w:sz="4" w:space="0" w:color="auto"/>
              <w:right w:val="single" w:sz="4" w:space="0" w:color="auto"/>
            </w:tcBorders>
          </w:tcPr>
          <w:p w14:paraId="5895E07E"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08D23877"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p w14:paraId="03CCD5EC" w14:textId="77777777" w:rsidR="00F47EF5" w:rsidRPr="00AB49AA" w:rsidRDefault="00F47EF5" w:rsidP="00A2051A">
            <w:pPr>
              <w:widowControl w:val="0"/>
              <w:spacing w:after="120"/>
              <w:jc w:val="center"/>
              <w:rPr>
                <w:rFonts w:ascii="Sylfaen" w:hAnsi="Sylfaen"/>
                <w:sz w:val="24"/>
                <w:szCs w:val="24"/>
              </w:rPr>
            </w:pPr>
          </w:p>
        </w:tc>
        <w:tc>
          <w:tcPr>
            <w:tcW w:w="2640" w:type="dxa"/>
            <w:tcBorders>
              <w:top w:val="single" w:sz="4" w:space="0" w:color="auto"/>
              <w:left w:val="single" w:sz="4" w:space="0" w:color="auto"/>
              <w:bottom w:val="single" w:sz="4" w:space="0" w:color="auto"/>
              <w:right w:val="single" w:sz="4" w:space="0" w:color="auto"/>
            </w:tcBorders>
          </w:tcPr>
          <w:p w14:paraId="6437640C"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бенефициаром в день представления платежного требования в банк плательщика </w:t>
            </w:r>
          </w:p>
        </w:tc>
      </w:tr>
      <w:tr w:rsidR="00F47EF5" w:rsidRPr="00AB49AA" w14:paraId="7F778098"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CE9F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4.</w:t>
            </w:r>
          </w:p>
        </w:tc>
        <w:tc>
          <w:tcPr>
            <w:tcW w:w="1938" w:type="dxa"/>
            <w:tcBorders>
              <w:top w:val="single" w:sz="4" w:space="0" w:color="auto"/>
              <w:left w:val="single" w:sz="4" w:space="0" w:color="auto"/>
              <w:bottom w:val="single" w:sz="4" w:space="0" w:color="auto"/>
              <w:right w:val="single" w:sz="4" w:space="0" w:color="auto"/>
            </w:tcBorders>
          </w:tcPr>
          <w:p w14:paraId="57A77055" w14:textId="77777777" w:rsidR="00F47EF5" w:rsidRPr="00AB49AA" w:rsidRDefault="00F47EF5" w:rsidP="00A2051A">
            <w:pPr>
              <w:widowControl w:val="0"/>
              <w:spacing w:after="120"/>
              <w:jc w:val="both"/>
              <w:rPr>
                <w:rFonts w:ascii="Sylfaen" w:hAnsi="Sylfaen"/>
                <w:sz w:val="24"/>
                <w:szCs w:val="24"/>
                <w:lang w:val="ru-RU"/>
              </w:rPr>
            </w:pPr>
            <w:r w:rsidRPr="00AB49AA">
              <w:rPr>
                <w:rFonts w:ascii="Sylfaen" w:hAnsi="Sylfaen"/>
                <w:sz w:val="24"/>
                <w:szCs w:val="24"/>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D8D460B"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3FC4F3A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01C53255"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proofErr w:type="spellStart"/>
            <w:r w:rsidRPr="00AB49AA">
              <w:rPr>
                <w:rFonts w:ascii="Sylfaen" w:hAnsi="Sylfaen"/>
                <w:sz w:val="24"/>
                <w:szCs w:val="24"/>
              </w:rPr>
              <w:t>При</w:t>
            </w:r>
            <w:proofErr w:type="spellEnd"/>
            <w:r w:rsidRPr="00AB49AA">
              <w:rPr>
                <w:rFonts w:ascii="Sylfaen" w:hAnsi="Sylfaen"/>
                <w:sz w:val="24"/>
                <w:szCs w:val="24"/>
              </w:rPr>
              <w:t xml:space="preserve"> </w:t>
            </w:r>
            <w:proofErr w:type="spellStart"/>
            <w:r w:rsidRPr="00AB49AA">
              <w:rPr>
                <w:rFonts w:ascii="Sylfaen" w:hAnsi="Sylfaen"/>
                <w:sz w:val="24"/>
                <w:szCs w:val="24"/>
              </w:rPr>
              <w:t>необходимости</w:t>
            </w:r>
            <w:proofErr w:type="spellEnd"/>
            <w:r w:rsidRPr="00AB49AA">
              <w:rPr>
                <w:rFonts w:ascii="Sylfaen" w:hAnsi="Sylfaen"/>
                <w:sz w:val="24"/>
                <w:szCs w:val="24"/>
              </w:rPr>
              <w:t xml:space="preserve"> </w:t>
            </w:r>
            <w:proofErr w:type="spellStart"/>
            <w:r w:rsidRPr="00AB49AA">
              <w:rPr>
                <w:rFonts w:ascii="Sylfaen" w:hAnsi="Sylfaen"/>
                <w:sz w:val="24"/>
                <w:szCs w:val="24"/>
              </w:rPr>
              <w:t>указываются</w:t>
            </w:r>
            <w:proofErr w:type="spellEnd"/>
            <w:r w:rsidRPr="00AB49AA">
              <w:rPr>
                <w:rFonts w:ascii="Sylfaen" w:hAnsi="Sylfaen"/>
                <w:sz w:val="24"/>
                <w:szCs w:val="24"/>
              </w:rPr>
              <w:t xml:space="preserve"> </w:t>
            </w:r>
            <w:proofErr w:type="spellStart"/>
            <w:r w:rsidRPr="00AB49AA">
              <w:rPr>
                <w:rFonts w:ascii="Sylfaen" w:hAnsi="Sylfaen"/>
                <w:sz w:val="24"/>
                <w:szCs w:val="24"/>
              </w:rPr>
              <w:t>также</w:t>
            </w:r>
            <w:proofErr w:type="spellEnd"/>
            <w:r w:rsidRPr="00AB49AA">
              <w:rPr>
                <w:rFonts w:ascii="Sylfaen" w:hAnsi="Sylfaen"/>
                <w:sz w:val="24"/>
                <w:szCs w:val="24"/>
              </w:rPr>
              <w:t xml:space="preserve"> </w:t>
            </w:r>
            <w:proofErr w:type="spellStart"/>
            <w:r w:rsidRPr="00AB49AA">
              <w:rPr>
                <w:rFonts w:ascii="Sylfaen" w:hAnsi="Sylfaen"/>
                <w:sz w:val="24"/>
                <w:szCs w:val="24"/>
              </w:rPr>
              <w:t>иные</w:t>
            </w:r>
            <w:proofErr w:type="spellEnd"/>
            <w:r w:rsidRPr="00AB49AA">
              <w:rPr>
                <w:rFonts w:ascii="Sylfaen" w:hAnsi="Sylfaen"/>
                <w:sz w:val="24"/>
                <w:szCs w:val="24"/>
              </w:rPr>
              <w:t xml:space="preserve"> </w:t>
            </w:r>
            <w:proofErr w:type="spellStart"/>
            <w:r w:rsidRPr="00AB49AA">
              <w:rPr>
                <w:rFonts w:ascii="Sylfaen" w:hAnsi="Sylfaen"/>
                <w:sz w:val="24"/>
                <w:szCs w:val="24"/>
              </w:rPr>
              <w:t>данные</w:t>
            </w:r>
            <w:proofErr w:type="spellEnd"/>
            <w:r w:rsidRPr="00AB49AA">
              <w:rPr>
                <w:rFonts w:ascii="Sylfaen" w:hAnsi="Sylfaen"/>
                <w:sz w:val="24"/>
                <w:szCs w:val="24"/>
              </w:rPr>
              <w:t xml:space="preserve">. </w:t>
            </w: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c>
          <w:tcPr>
            <w:tcW w:w="2640" w:type="dxa"/>
            <w:tcBorders>
              <w:top w:val="single" w:sz="4" w:space="0" w:color="auto"/>
              <w:left w:val="single" w:sz="4" w:space="0" w:color="auto"/>
              <w:bottom w:val="single" w:sz="4" w:space="0" w:color="auto"/>
              <w:right w:val="single" w:sz="4" w:space="0" w:color="auto"/>
            </w:tcBorders>
          </w:tcPr>
          <w:p w14:paraId="05288B5F"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F47EF5" w:rsidRPr="00AB49AA" w14:paraId="7E82A52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8D4A3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5.</w:t>
            </w:r>
          </w:p>
        </w:tc>
        <w:tc>
          <w:tcPr>
            <w:tcW w:w="1938" w:type="dxa"/>
            <w:tcBorders>
              <w:top w:val="single" w:sz="4" w:space="0" w:color="auto"/>
              <w:left w:val="single" w:sz="4" w:space="0" w:color="auto"/>
              <w:bottom w:val="single" w:sz="4" w:space="0" w:color="auto"/>
              <w:right w:val="single" w:sz="4" w:space="0" w:color="auto"/>
            </w:tcBorders>
          </w:tcPr>
          <w:p w14:paraId="1563CB43"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079892E"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41907A42"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r w:rsidRPr="00AB49AA">
              <w:rPr>
                <w:rFonts w:ascii="Sylfaen" w:hAnsi="Sylfaen"/>
                <w:sz w:val="24"/>
                <w:szCs w:val="24"/>
              </w:rPr>
              <w:t xml:space="preserve"> </w:t>
            </w:r>
          </w:p>
        </w:tc>
        <w:tc>
          <w:tcPr>
            <w:tcW w:w="2640" w:type="dxa"/>
            <w:tcBorders>
              <w:top w:val="single" w:sz="4" w:space="0" w:color="auto"/>
              <w:left w:val="single" w:sz="4" w:space="0" w:color="auto"/>
              <w:bottom w:val="single" w:sz="4" w:space="0" w:color="auto"/>
              <w:right w:val="single" w:sz="4" w:space="0" w:color="auto"/>
            </w:tcBorders>
          </w:tcPr>
          <w:p w14:paraId="5EAF19EE"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F47EF5" w:rsidRPr="00AB49AA" w14:paraId="5DC314F1"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061C35"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6.</w:t>
            </w:r>
          </w:p>
        </w:tc>
        <w:tc>
          <w:tcPr>
            <w:tcW w:w="1938" w:type="dxa"/>
            <w:tcBorders>
              <w:top w:val="single" w:sz="4" w:space="0" w:color="auto"/>
              <w:left w:val="single" w:sz="4" w:space="0" w:color="auto"/>
              <w:bottom w:val="single" w:sz="4" w:space="0" w:color="auto"/>
              <w:right w:val="single" w:sz="4" w:space="0" w:color="auto"/>
            </w:tcBorders>
          </w:tcPr>
          <w:p w14:paraId="06751E0F"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номер</w:t>
            </w:r>
            <w:proofErr w:type="spellEnd"/>
            <w:r w:rsidRPr="00AB49AA">
              <w:rPr>
                <w:rFonts w:ascii="Sylfaen" w:hAnsi="Sylfaen"/>
                <w:sz w:val="24"/>
                <w:szCs w:val="24"/>
              </w:rPr>
              <w:t xml:space="preserve"> </w:t>
            </w:r>
            <w:proofErr w:type="spellStart"/>
            <w:r w:rsidRPr="00AB49AA">
              <w:rPr>
                <w:rFonts w:ascii="Sylfaen" w:hAnsi="Sylfaen"/>
                <w:sz w:val="24"/>
                <w:szCs w:val="24"/>
              </w:rPr>
              <w:t>счета</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560EE237"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4093DBC"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41922266"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AB49AA">
              <w:rPr>
                <w:rFonts w:ascii="Sylfaen" w:hAnsi="Sylfaen"/>
                <w:sz w:val="24"/>
                <w:szCs w:val="24"/>
                <w:lang w:val="ru-RU"/>
              </w:rPr>
              <w:lastRenderedPageBreak/>
              <w:t xml:space="preserve">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E3E7960"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lastRenderedPageBreak/>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F47EF5" w:rsidRPr="00AB49AA" w14:paraId="5A4D17B0"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073CD1"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7.</w:t>
            </w:r>
          </w:p>
        </w:tc>
        <w:tc>
          <w:tcPr>
            <w:tcW w:w="1938" w:type="dxa"/>
            <w:tcBorders>
              <w:top w:val="single" w:sz="4" w:space="0" w:color="auto"/>
              <w:left w:val="single" w:sz="4" w:space="0" w:color="auto"/>
              <w:bottom w:val="single" w:sz="4" w:space="0" w:color="auto"/>
              <w:right w:val="single" w:sz="4" w:space="0" w:color="auto"/>
            </w:tcBorders>
          </w:tcPr>
          <w:p w14:paraId="50B4DA8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 xml:space="preserve">УНН </w:t>
            </w:r>
            <w:proofErr w:type="spellStart"/>
            <w:r w:rsidRPr="00AB49AA">
              <w:rPr>
                <w:rFonts w:ascii="Sylfaen" w:hAnsi="Sylfaen"/>
                <w:sz w:val="24"/>
                <w:szCs w:val="24"/>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4530DE50"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7ECD7867"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2B91035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53A57F4"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F47EF5" w:rsidRPr="00AB49AA" w14:paraId="2D7D3A1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929214"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8.</w:t>
            </w:r>
          </w:p>
        </w:tc>
        <w:tc>
          <w:tcPr>
            <w:tcW w:w="1938" w:type="dxa"/>
            <w:tcBorders>
              <w:top w:val="single" w:sz="4" w:space="0" w:color="auto"/>
              <w:left w:val="single" w:sz="4" w:space="0" w:color="auto"/>
              <w:bottom w:val="single" w:sz="4" w:space="0" w:color="auto"/>
              <w:right w:val="single" w:sz="4" w:space="0" w:color="auto"/>
            </w:tcBorders>
          </w:tcPr>
          <w:p w14:paraId="43FAEC9F"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 xml:space="preserve">НЗОУ </w:t>
            </w:r>
            <w:proofErr w:type="spellStart"/>
            <w:r w:rsidRPr="00AB49AA">
              <w:rPr>
                <w:rFonts w:ascii="Sylfaen" w:hAnsi="Sylfaen"/>
                <w:sz w:val="24"/>
                <w:szCs w:val="24"/>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0C54640F"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C8F543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419D8CE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4326C9A"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F47EF5" w:rsidRPr="00910D45" w14:paraId="3C8B839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2B7980"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9.</w:t>
            </w:r>
          </w:p>
        </w:tc>
        <w:tc>
          <w:tcPr>
            <w:tcW w:w="1938" w:type="dxa"/>
            <w:tcBorders>
              <w:top w:val="single" w:sz="4" w:space="0" w:color="auto"/>
              <w:left w:val="single" w:sz="4" w:space="0" w:color="auto"/>
              <w:bottom w:val="single" w:sz="4" w:space="0" w:color="auto"/>
              <w:right w:val="single" w:sz="4" w:space="0" w:color="auto"/>
            </w:tcBorders>
          </w:tcPr>
          <w:p w14:paraId="76E0ECD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DEB60BB"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39EAB163"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7BA3F96E"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lang w:val="ru-RU"/>
              </w:rPr>
              <w:t xml:space="preserve">заполняется наименование лица, являющегося бенефициаром (получателем платежа). </w:t>
            </w:r>
            <w:proofErr w:type="spellStart"/>
            <w:r w:rsidRPr="00AB49AA">
              <w:rPr>
                <w:rFonts w:ascii="Sylfaen" w:hAnsi="Sylfaen"/>
                <w:sz w:val="24"/>
                <w:szCs w:val="24"/>
              </w:rPr>
              <w:t>При</w:t>
            </w:r>
            <w:proofErr w:type="spellEnd"/>
            <w:r w:rsidRPr="00AB49AA">
              <w:rPr>
                <w:rFonts w:ascii="Sylfaen" w:hAnsi="Sylfaen"/>
                <w:sz w:val="24"/>
                <w:szCs w:val="24"/>
              </w:rPr>
              <w:t xml:space="preserve"> </w:t>
            </w:r>
            <w:proofErr w:type="spellStart"/>
            <w:r w:rsidRPr="00AB49AA">
              <w:rPr>
                <w:rFonts w:ascii="Sylfaen" w:hAnsi="Sylfaen"/>
                <w:sz w:val="24"/>
                <w:szCs w:val="24"/>
              </w:rPr>
              <w:t>необходимости</w:t>
            </w:r>
            <w:proofErr w:type="spellEnd"/>
            <w:r w:rsidRPr="00AB49AA">
              <w:rPr>
                <w:rFonts w:ascii="Sylfaen" w:hAnsi="Sylfaen"/>
                <w:sz w:val="24"/>
                <w:szCs w:val="24"/>
              </w:rPr>
              <w:t xml:space="preserve"> </w:t>
            </w:r>
            <w:proofErr w:type="spellStart"/>
            <w:r w:rsidRPr="00AB49AA">
              <w:rPr>
                <w:rFonts w:ascii="Sylfaen" w:hAnsi="Sylfaen"/>
                <w:sz w:val="24"/>
                <w:szCs w:val="24"/>
              </w:rPr>
              <w:t>указываются</w:t>
            </w:r>
            <w:proofErr w:type="spellEnd"/>
            <w:r w:rsidRPr="00AB49AA">
              <w:rPr>
                <w:rFonts w:ascii="Sylfaen" w:hAnsi="Sylfaen"/>
                <w:sz w:val="24"/>
                <w:szCs w:val="24"/>
              </w:rPr>
              <w:t xml:space="preserve"> </w:t>
            </w:r>
            <w:proofErr w:type="spellStart"/>
            <w:r w:rsidRPr="00AB49AA">
              <w:rPr>
                <w:rFonts w:ascii="Sylfaen" w:hAnsi="Sylfaen"/>
                <w:sz w:val="24"/>
                <w:szCs w:val="24"/>
              </w:rPr>
              <w:t>также</w:t>
            </w:r>
            <w:proofErr w:type="spellEnd"/>
            <w:r w:rsidRPr="00AB49AA">
              <w:rPr>
                <w:rFonts w:ascii="Sylfaen" w:hAnsi="Sylfaen"/>
                <w:sz w:val="24"/>
                <w:szCs w:val="24"/>
              </w:rPr>
              <w:t xml:space="preserve"> </w:t>
            </w:r>
            <w:proofErr w:type="spellStart"/>
            <w:r w:rsidRPr="00AB49AA">
              <w:rPr>
                <w:rFonts w:ascii="Sylfaen" w:hAnsi="Sylfaen"/>
                <w:sz w:val="24"/>
                <w:szCs w:val="24"/>
              </w:rPr>
              <w:t>иные</w:t>
            </w:r>
            <w:proofErr w:type="spellEnd"/>
            <w:r w:rsidRPr="00AB49AA">
              <w:rPr>
                <w:rFonts w:ascii="Sylfaen" w:hAnsi="Sylfaen"/>
                <w:sz w:val="24"/>
                <w:szCs w:val="24"/>
              </w:rPr>
              <w:t xml:space="preserve"> </w:t>
            </w:r>
            <w:proofErr w:type="spellStart"/>
            <w:r w:rsidRPr="00AB49AA">
              <w:rPr>
                <w:rFonts w:ascii="Sylfaen" w:hAnsi="Sylfaen"/>
                <w:sz w:val="24"/>
                <w:szCs w:val="24"/>
              </w:rPr>
              <w:t>данные</w:t>
            </w:r>
            <w:proofErr w:type="spellEnd"/>
            <w:r w:rsidRPr="00AB49AA">
              <w:rPr>
                <w:rFonts w:ascii="Sylfaen" w:hAnsi="Sylfaen"/>
                <w:sz w:val="24"/>
                <w:szCs w:val="24"/>
              </w:rPr>
              <w:t>.</w:t>
            </w:r>
          </w:p>
        </w:tc>
        <w:tc>
          <w:tcPr>
            <w:tcW w:w="2640" w:type="dxa"/>
            <w:tcBorders>
              <w:top w:val="single" w:sz="4" w:space="0" w:color="auto"/>
              <w:left w:val="single" w:sz="4" w:space="0" w:color="auto"/>
              <w:bottom w:val="single" w:sz="4" w:space="0" w:color="auto"/>
              <w:right w:val="single" w:sz="4" w:space="0" w:color="auto"/>
            </w:tcBorders>
          </w:tcPr>
          <w:p w14:paraId="5CA4E253"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F47EF5" w:rsidRPr="00AB49AA" w14:paraId="3E11D0CB"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4E25F"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10.</w:t>
            </w:r>
          </w:p>
        </w:tc>
        <w:tc>
          <w:tcPr>
            <w:tcW w:w="1938" w:type="dxa"/>
            <w:tcBorders>
              <w:top w:val="single" w:sz="4" w:space="0" w:color="auto"/>
              <w:left w:val="single" w:sz="4" w:space="0" w:color="auto"/>
              <w:bottom w:val="single" w:sz="4" w:space="0" w:color="auto"/>
              <w:right w:val="single" w:sz="4" w:space="0" w:color="auto"/>
            </w:tcBorders>
          </w:tcPr>
          <w:p w14:paraId="20AD232A"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 xml:space="preserve">НЗОУ </w:t>
            </w:r>
            <w:proofErr w:type="spellStart"/>
            <w:r w:rsidRPr="00AB49AA">
              <w:rPr>
                <w:rFonts w:ascii="Sylfaen" w:hAnsi="Sylfaen"/>
                <w:sz w:val="24"/>
                <w:szCs w:val="24"/>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2D2AD521"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5F3F28C8"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150C59AD"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5D8ED3C"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w:t>
            </w:r>
            <w:proofErr w:type="spellStart"/>
            <w:r w:rsidRPr="00AB49AA">
              <w:rPr>
                <w:rFonts w:ascii="Sylfaen" w:hAnsi="Sylfaen"/>
                <w:sz w:val="24"/>
                <w:szCs w:val="24"/>
              </w:rPr>
              <w:t>не</w:t>
            </w:r>
            <w:proofErr w:type="spellEnd"/>
            <w:r w:rsidRPr="00AB49AA">
              <w:rPr>
                <w:rFonts w:ascii="Sylfaen" w:hAnsi="Sylfaen"/>
                <w:sz w:val="24"/>
                <w:szCs w:val="24"/>
              </w:rPr>
              <w:t xml:space="preserve"> </w:t>
            </w:r>
            <w:proofErr w:type="spellStart"/>
            <w:r w:rsidRPr="00AB49AA">
              <w:rPr>
                <w:rFonts w:ascii="Sylfaen" w:hAnsi="Sylfaen"/>
                <w:sz w:val="24"/>
                <w:szCs w:val="24"/>
              </w:rPr>
              <w:t>заполняется</w:t>
            </w:r>
            <w:proofErr w:type="spellEnd"/>
            <w:r w:rsidRPr="00AB49AA">
              <w:rPr>
                <w:rFonts w:ascii="Sylfaen" w:hAnsi="Sylfaen"/>
                <w:sz w:val="24"/>
                <w:szCs w:val="24"/>
              </w:rPr>
              <w:t>)</w:t>
            </w:r>
          </w:p>
        </w:tc>
      </w:tr>
      <w:tr w:rsidR="00F47EF5" w:rsidRPr="00910D45" w14:paraId="4D7173A9"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83C5DA"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11.</w:t>
            </w:r>
          </w:p>
        </w:tc>
        <w:tc>
          <w:tcPr>
            <w:tcW w:w="1938" w:type="dxa"/>
            <w:tcBorders>
              <w:top w:val="single" w:sz="4" w:space="0" w:color="auto"/>
              <w:left w:val="single" w:sz="4" w:space="0" w:color="auto"/>
              <w:bottom w:val="single" w:sz="4" w:space="0" w:color="auto"/>
              <w:right w:val="single" w:sz="4" w:space="0" w:color="auto"/>
            </w:tcBorders>
          </w:tcPr>
          <w:p w14:paraId="764A0852"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 xml:space="preserve">УНН </w:t>
            </w:r>
            <w:proofErr w:type="spellStart"/>
            <w:r w:rsidRPr="00AB49AA">
              <w:rPr>
                <w:rFonts w:ascii="Sylfaen" w:hAnsi="Sylfaen"/>
                <w:sz w:val="24"/>
                <w:szCs w:val="24"/>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112E209C"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31A5CD06"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40B73C8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09A6069"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F47EF5" w:rsidRPr="00910D45" w14:paraId="21E64538"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EFA3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12.</w:t>
            </w:r>
          </w:p>
        </w:tc>
        <w:tc>
          <w:tcPr>
            <w:tcW w:w="1938" w:type="dxa"/>
            <w:tcBorders>
              <w:top w:val="single" w:sz="4" w:space="0" w:color="auto"/>
              <w:left w:val="single" w:sz="4" w:space="0" w:color="auto"/>
              <w:bottom w:val="single" w:sz="4" w:space="0" w:color="auto"/>
              <w:right w:val="single" w:sz="4" w:space="0" w:color="auto"/>
            </w:tcBorders>
          </w:tcPr>
          <w:p w14:paraId="0082692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607B33D"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073F0FF"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14:paraId="4AF130B4"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F47EF5" w:rsidRPr="00910D45" w14:paraId="76F13664"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A2CA5"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13.</w:t>
            </w:r>
          </w:p>
        </w:tc>
        <w:tc>
          <w:tcPr>
            <w:tcW w:w="1938" w:type="dxa"/>
            <w:tcBorders>
              <w:top w:val="single" w:sz="4" w:space="0" w:color="auto"/>
              <w:left w:val="single" w:sz="4" w:space="0" w:color="auto"/>
              <w:bottom w:val="single" w:sz="4" w:space="0" w:color="auto"/>
              <w:right w:val="single" w:sz="4" w:space="0" w:color="auto"/>
            </w:tcBorders>
          </w:tcPr>
          <w:p w14:paraId="2D8F6B5E"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номер</w:t>
            </w:r>
            <w:proofErr w:type="spellEnd"/>
            <w:r w:rsidRPr="00AB49AA">
              <w:rPr>
                <w:rFonts w:ascii="Sylfaen" w:hAnsi="Sylfaen"/>
                <w:sz w:val="24"/>
                <w:szCs w:val="24"/>
              </w:rPr>
              <w:t xml:space="preserve"> </w:t>
            </w:r>
            <w:proofErr w:type="spellStart"/>
            <w:r w:rsidRPr="00AB49AA">
              <w:rPr>
                <w:rFonts w:ascii="Sylfaen" w:hAnsi="Sylfaen"/>
                <w:sz w:val="24"/>
                <w:szCs w:val="24"/>
              </w:rPr>
              <w:t>счета</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7216BC2D"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6D3E120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0147080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D0C2B98"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F47EF5" w:rsidRPr="00AB49AA" w14:paraId="63A3889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08D4F"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14.</w:t>
            </w:r>
          </w:p>
        </w:tc>
        <w:tc>
          <w:tcPr>
            <w:tcW w:w="1938" w:type="dxa"/>
            <w:tcBorders>
              <w:top w:val="single" w:sz="4" w:space="0" w:color="auto"/>
              <w:left w:val="single" w:sz="4" w:space="0" w:color="auto"/>
              <w:bottom w:val="single" w:sz="4" w:space="0" w:color="auto"/>
              <w:right w:val="single" w:sz="4" w:space="0" w:color="auto"/>
            </w:tcBorders>
          </w:tcPr>
          <w:p w14:paraId="5BF9CC04"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сумма</w:t>
            </w:r>
            <w:proofErr w:type="spellEnd"/>
            <w:r w:rsidRPr="00AB49AA">
              <w:rPr>
                <w:rFonts w:ascii="Sylfaen" w:hAnsi="Sylfaen"/>
                <w:sz w:val="24"/>
                <w:szCs w:val="24"/>
              </w:rPr>
              <w:t xml:space="preserve"> (</w:t>
            </w:r>
            <w:proofErr w:type="spellStart"/>
            <w:r w:rsidRPr="00AB49AA">
              <w:rPr>
                <w:rFonts w:ascii="Sylfaen" w:hAnsi="Sylfaen"/>
                <w:sz w:val="24"/>
                <w:szCs w:val="24"/>
              </w:rPr>
              <w:t>цифрами</w:t>
            </w:r>
            <w:proofErr w:type="spellEnd"/>
            <w:r w:rsidRPr="00AB49AA">
              <w:rPr>
                <w:rFonts w:ascii="Sylfaen" w:hAnsi="Sylfaen"/>
                <w:sz w:val="24"/>
                <w:szCs w:val="24"/>
              </w:rPr>
              <w:t xml:space="preserve"> и </w:t>
            </w:r>
            <w:proofErr w:type="spellStart"/>
            <w:r w:rsidRPr="00AB49AA">
              <w:rPr>
                <w:rFonts w:ascii="Sylfaen" w:hAnsi="Sylfaen"/>
                <w:sz w:val="24"/>
                <w:szCs w:val="24"/>
              </w:rPr>
              <w:lastRenderedPageBreak/>
              <w:t>прописью</w:t>
            </w:r>
            <w:proofErr w:type="spellEnd"/>
            <w:r w:rsidRPr="00AB49AA">
              <w:rPr>
                <w:rFonts w:ascii="Sylfaen" w:hAnsi="Sylfaen"/>
                <w:sz w:val="24"/>
                <w:szCs w:val="24"/>
              </w:rPr>
              <w:t>)</w:t>
            </w:r>
          </w:p>
        </w:tc>
        <w:tc>
          <w:tcPr>
            <w:tcW w:w="2050" w:type="dxa"/>
            <w:tcBorders>
              <w:top w:val="single" w:sz="4" w:space="0" w:color="auto"/>
              <w:left w:val="single" w:sz="4" w:space="0" w:color="auto"/>
              <w:bottom w:val="single" w:sz="4" w:space="0" w:color="auto"/>
              <w:right w:val="single" w:sz="4" w:space="0" w:color="auto"/>
            </w:tcBorders>
          </w:tcPr>
          <w:p w14:paraId="191497C3"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lastRenderedPageBreak/>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460ED34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41CD2B68"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сумма, </w:t>
            </w:r>
            <w:r w:rsidRPr="00AB49AA">
              <w:rPr>
                <w:rFonts w:ascii="Sylfaen" w:hAnsi="Sylfaen"/>
                <w:sz w:val="24"/>
                <w:szCs w:val="24"/>
                <w:lang w:val="ru-RU"/>
              </w:rPr>
              <w:lastRenderedPageBreak/>
              <w:t>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70706F9"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lastRenderedPageBreak/>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r w:rsidRPr="00AB49AA">
              <w:rPr>
                <w:rFonts w:ascii="Sylfaen" w:hAnsi="Sylfaen"/>
                <w:sz w:val="24"/>
                <w:szCs w:val="24"/>
              </w:rPr>
              <w:t xml:space="preserve"> </w:t>
            </w:r>
          </w:p>
        </w:tc>
      </w:tr>
      <w:tr w:rsidR="00F47EF5" w:rsidRPr="00910D45" w14:paraId="5F148F0A"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D39DE"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15.</w:t>
            </w:r>
          </w:p>
        </w:tc>
        <w:tc>
          <w:tcPr>
            <w:tcW w:w="1938" w:type="dxa"/>
            <w:tcBorders>
              <w:top w:val="single" w:sz="4" w:space="0" w:color="auto"/>
              <w:left w:val="single" w:sz="4" w:space="0" w:color="auto"/>
              <w:bottom w:val="single" w:sz="4" w:space="0" w:color="auto"/>
              <w:right w:val="single" w:sz="4" w:space="0" w:color="auto"/>
            </w:tcBorders>
          </w:tcPr>
          <w:p w14:paraId="5D61C806"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B4367DF"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33F499B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49BB1605"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488B4B"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 заполняется и не применяется)</w:t>
            </w:r>
          </w:p>
        </w:tc>
      </w:tr>
      <w:tr w:rsidR="00F47EF5" w:rsidRPr="00AB49AA" w14:paraId="7E9701D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C067D2"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16.</w:t>
            </w:r>
          </w:p>
        </w:tc>
        <w:tc>
          <w:tcPr>
            <w:tcW w:w="1938" w:type="dxa"/>
            <w:tcBorders>
              <w:top w:val="single" w:sz="4" w:space="0" w:color="auto"/>
              <w:left w:val="single" w:sz="4" w:space="0" w:color="auto"/>
              <w:bottom w:val="single" w:sz="4" w:space="0" w:color="auto"/>
              <w:right w:val="single" w:sz="4" w:space="0" w:color="auto"/>
            </w:tcBorders>
          </w:tcPr>
          <w:p w14:paraId="1A5BC06D"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CF1E6F8"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77369BF8"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14:paraId="050A7E2C"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F47EF5" w:rsidRPr="00910D45" w14:paraId="1A2E91B5"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2FC871"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17.</w:t>
            </w:r>
          </w:p>
        </w:tc>
        <w:tc>
          <w:tcPr>
            <w:tcW w:w="1938" w:type="dxa"/>
            <w:tcBorders>
              <w:top w:val="single" w:sz="4" w:space="0" w:color="auto"/>
              <w:left w:val="single" w:sz="4" w:space="0" w:color="auto"/>
              <w:bottom w:val="single" w:sz="4" w:space="0" w:color="auto"/>
              <w:right w:val="single" w:sz="4" w:space="0" w:color="auto"/>
            </w:tcBorders>
          </w:tcPr>
          <w:p w14:paraId="7E295769"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цель</w:t>
            </w:r>
            <w:proofErr w:type="spellEnd"/>
            <w:r w:rsidRPr="00AB49AA">
              <w:rPr>
                <w:rFonts w:ascii="Sylfaen" w:hAnsi="Sylfaen"/>
                <w:sz w:val="24"/>
                <w:szCs w:val="24"/>
              </w:rPr>
              <w:t xml:space="preserve"> </w:t>
            </w:r>
            <w:proofErr w:type="spellStart"/>
            <w:r w:rsidRPr="00AB49AA">
              <w:rPr>
                <w:rFonts w:ascii="Sylfaen" w:hAnsi="Sylfaen"/>
                <w:sz w:val="24"/>
                <w:szCs w:val="24"/>
              </w:rPr>
              <w:t>сделки</w:t>
            </w:r>
            <w:proofErr w:type="spellEnd"/>
          </w:p>
        </w:tc>
        <w:tc>
          <w:tcPr>
            <w:tcW w:w="2050" w:type="dxa"/>
            <w:tcBorders>
              <w:top w:val="single" w:sz="4" w:space="0" w:color="auto"/>
              <w:left w:val="single" w:sz="4" w:space="0" w:color="auto"/>
              <w:bottom w:val="single" w:sz="4" w:space="0" w:color="auto"/>
              <w:right w:val="single" w:sz="4" w:space="0" w:color="auto"/>
            </w:tcBorders>
          </w:tcPr>
          <w:p w14:paraId="130B587A"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354DF825"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0B356349"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F47EF5" w:rsidRPr="00AB49AA" w14:paraId="1AF0CF4C"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988A59"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18.</w:t>
            </w:r>
          </w:p>
        </w:tc>
        <w:tc>
          <w:tcPr>
            <w:tcW w:w="1938" w:type="dxa"/>
            <w:tcBorders>
              <w:top w:val="single" w:sz="4" w:space="0" w:color="auto"/>
              <w:left w:val="single" w:sz="4" w:space="0" w:color="auto"/>
              <w:bottom w:val="single" w:sz="4" w:space="0" w:color="auto"/>
              <w:right w:val="single" w:sz="4" w:space="0" w:color="auto"/>
            </w:tcBorders>
          </w:tcPr>
          <w:p w14:paraId="020037A7"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основания</w:t>
            </w:r>
            <w:proofErr w:type="spellEnd"/>
            <w:r w:rsidRPr="00AB49AA">
              <w:rPr>
                <w:rFonts w:ascii="Sylfaen" w:hAnsi="Sylfaen"/>
                <w:sz w:val="24"/>
                <w:szCs w:val="24"/>
              </w:rPr>
              <w:t xml:space="preserve"> </w:t>
            </w:r>
            <w:proofErr w:type="spellStart"/>
            <w:r w:rsidRPr="00AB49AA">
              <w:rPr>
                <w:rFonts w:ascii="Sylfaen" w:hAnsi="Sylfaen"/>
                <w:sz w:val="24"/>
                <w:szCs w:val="24"/>
              </w:rPr>
              <w:t>для</w:t>
            </w:r>
            <w:proofErr w:type="spellEnd"/>
            <w:r w:rsidRPr="00AB49AA">
              <w:rPr>
                <w:rFonts w:ascii="Sylfaen" w:hAnsi="Sylfaen"/>
                <w:sz w:val="24"/>
                <w:szCs w:val="24"/>
              </w:rPr>
              <w:t xml:space="preserve"> </w:t>
            </w:r>
            <w:proofErr w:type="spellStart"/>
            <w:r w:rsidRPr="00AB49AA">
              <w:rPr>
                <w:rFonts w:ascii="Sylfaen" w:hAnsi="Sylfaen"/>
                <w:sz w:val="24"/>
                <w:szCs w:val="24"/>
              </w:rPr>
              <w:t>совершения</w:t>
            </w:r>
            <w:proofErr w:type="spellEnd"/>
            <w:r w:rsidRPr="00AB49AA">
              <w:rPr>
                <w:rFonts w:ascii="Sylfaen" w:hAnsi="Sylfaen"/>
                <w:sz w:val="24"/>
                <w:szCs w:val="24"/>
              </w:rPr>
              <w:t xml:space="preserve"> </w:t>
            </w:r>
            <w:proofErr w:type="spellStart"/>
            <w:r w:rsidRPr="00AB49AA">
              <w:rPr>
                <w:rFonts w:ascii="Sylfaen" w:hAnsi="Sylfaen"/>
                <w:sz w:val="24"/>
                <w:szCs w:val="24"/>
              </w:rPr>
              <w:t>платежа</w:t>
            </w:r>
            <w:proofErr w:type="spellEnd"/>
            <w:r w:rsidRPr="00AB49AA">
              <w:rPr>
                <w:rFonts w:ascii="Sylfaen" w:hAnsi="Sylfaen"/>
                <w:sz w:val="24"/>
                <w:szCs w:val="24"/>
              </w:rPr>
              <w:t xml:space="preserve">: </w:t>
            </w:r>
          </w:p>
        </w:tc>
        <w:tc>
          <w:tcPr>
            <w:tcW w:w="2050" w:type="dxa"/>
            <w:tcBorders>
              <w:top w:val="single" w:sz="4" w:space="0" w:color="auto"/>
              <w:left w:val="single" w:sz="4" w:space="0" w:color="auto"/>
              <w:bottom w:val="single" w:sz="4" w:space="0" w:color="auto"/>
              <w:right w:val="single" w:sz="4" w:space="0" w:color="auto"/>
            </w:tcBorders>
          </w:tcPr>
          <w:p w14:paraId="5D63A170"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5235202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5B1E65A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82FC04B"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бенефициаром</w:t>
            </w:r>
            <w:proofErr w:type="spellEnd"/>
          </w:p>
        </w:tc>
      </w:tr>
      <w:tr w:rsidR="00F47EF5" w:rsidRPr="00AB49AA" w14:paraId="23318E7E"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4D461E" w14:textId="77777777" w:rsidR="00F47EF5" w:rsidRPr="00AB49AA" w:rsidDel="0010680B" w:rsidRDefault="00F47EF5" w:rsidP="00A2051A">
            <w:pPr>
              <w:widowControl w:val="0"/>
              <w:spacing w:after="120"/>
              <w:jc w:val="center"/>
              <w:rPr>
                <w:rFonts w:ascii="Sylfaen" w:hAnsi="Sylfaen"/>
                <w:sz w:val="24"/>
                <w:szCs w:val="24"/>
              </w:rPr>
            </w:pPr>
            <w:r w:rsidRPr="00AB49AA">
              <w:rPr>
                <w:rFonts w:ascii="Sylfaen" w:hAnsi="Sylfaen"/>
                <w:sz w:val="24"/>
                <w:szCs w:val="24"/>
              </w:rPr>
              <w:t>19.</w:t>
            </w:r>
          </w:p>
        </w:tc>
        <w:tc>
          <w:tcPr>
            <w:tcW w:w="1938" w:type="dxa"/>
            <w:tcBorders>
              <w:top w:val="single" w:sz="4" w:space="0" w:color="auto"/>
              <w:left w:val="single" w:sz="4" w:space="0" w:color="auto"/>
              <w:bottom w:val="single" w:sz="4" w:space="0" w:color="auto"/>
              <w:right w:val="single" w:sz="4" w:space="0" w:color="auto"/>
            </w:tcBorders>
          </w:tcPr>
          <w:p w14:paraId="6687A684"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условия</w:t>
            </w:r>
            <w:proofErr w:type="spellEnd"/>
            <w:r w:rsidRPr="00AB49AA">
              <w:rPr>
                <w:rFonts w:ascii="Sylfaen" w:hAnsi="Sylfaen"/>
                <w:sz w:val="24"/>
                <w:szCs w:val="24"/>
              </w:rPr>
              <w:t xml:space="preserve"> </w:t>
            </w:r>
            <w:proofErr w:type="spellStart"/>
            <w:r w:rsidRPr="00AB49AA">
              <w:rPr>
                <w:rFonts w:ascii="Sylfaen" w:hAnsi="Sylfaen"/>
                <w:sz w:val="24"/>
                <w:szCs w:val="24"/>
              </w:rPr>
              <w:t>оплаты</w:t>
            </w:r>
            <w:proofErr w:type="spellEnd"/>
            <w:r w:rsidRPr="00AB49AA">
              <w:rPr>
                <w:rFonts w:ascii="Sylfaen" w:hAnsi="Sylfaen"/>
                <w:sz w:val="24"/>
                <w:szCs w:val="24"/>
              </w:rPr>
              <w:t xml:space="preserve">: </w:t>
            </w:r>
          </w:p>
        </w:tc>
        <w:tc>
          <w:tcPr>
            <w:tcW w:w="2050" w:type="dxa"/>
            <w:tcBorders>
              <w:top w:val="single" w:sz="4" w:space="0" w:color="auto"/>
              <w:left w:val="single" w:sz="4" w:space="0" w:color="auto"/>
              <w:bottom w:val="single" w:sz="4" w:space="0" w:color="auto"/>
              <w:right w:val="single" w:sz="4" w:space="0" w:color="auto"/>
            </w:tcBorders>
          </w:tcPr>
          <w:p w14:paraId="7D0C09F0"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51E64348" w14:textId="77777777" w:rsidR="00F47EF5" w:rsidRPr="00AB49AA" w:rsidRDefault="00F47EF5" w:rsidP="00A2051A">
            <w:pPr>
              <w:widowControl w:val="0"/>
              <w:spacing w:after="120"/>
              <w:jc w:val="center"/>
              <w:rPr>
                <w:rFonts w:ascii="Sylfaen" w:hAnsi="Sylfaen" w:cs="Sylfaen"/>
                <w:sz w:val="24"/>
                <w:szCs w:val="24"/>
                <w:lang w:val="ru-RU"/>
              </w:rPr>
            </w:pPr>
            <w:r w:rsidRPr="00AB49AA">
              <w:rPr>
                <w:rFonts w:ascii="Sylfaen" w:hAnsi="Sylfaen"/>
                <w:sz w:val="24"/>
                <w:szCs w:val="24"/>
                <w:lang w:val="ru-RU"/>
              </w:rPr>
              <w:t xml:space="preserve">обязательно </w:t>
            </w:r>
          </w:p>
          <w:p w14:paraId="09B00E2E" w14:textId="77777777" w:rsidR="00F47EF5" w:rsidRPr="00AB49AA" w:rsidRDefault="00F47EF5" w:rsidP="00A2051A">
            <w:pPr>
              <w:widowControl w:val="0"/>
              <w:spacing w:after="120"/>
              <w:jc w:val="center"/>
              <w:rPr>
                <w:rFonts w:ascii="Sylfaen" w:hAnsi="Sylfaen" w:cs="Sylfaen"/>
                <w:sz w:val="24"/>
                <w:szCs w:val="24"/>
                <w:lang w:val="ru-RU"/>
              </w:rPr>
            </w:pPr>
            <w:r w:rsidRPr="00AB49AA">
              <w:rPr>
                <w:rFonts w:ascii="Sylfaen" w:hAnsi="Sylfaen"/>
                <w:sz w:val="24"/>
                <w:szCs w:val="24"/>
                <w:lang w:val="ru-RU"/>
              </w:rPr>
              <w:t xml:space="preserve">заполняются слова "акцептованный платеж", </w:t>
            </w:r>
          </w:p>
          <w:p w14:paraId="421CB934"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что означает, </w:t>
            </w:r>
            <w:proofErr w:type="gramStart"/>
            <w:r w:rsidRPr="00AB49AA">
              <w:rPr>
                <w:rFonts w:ascii="Sylfaen" w:hAnsi="Sylfaen"/>
                <w:sz w:val="24"/>
                <w:szCs w:val="24"/>
                <w:lang w:val="ru-RU"/>
              </w:rPr>
              <w:t>что</w:t>
            </w:r>
            <w:proofErr w:type="gramEnd"/>
            <w:r w:rsidRPr="00AB49AA">
              <w:rPr>
                <w:rFonts w:ascii="Sylfaen" w:hAnsi="Sylfaen"/>
                <w:sz w:val="24"/>
                <w:szCs w:val="24"/>
                <w:lang w:val="ru-RU"/>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2F9C619"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заранее</w:t>
            </w:r>
            <w:proofErr w:type="spellEnd"/>
            <w:r w:rsidRPr="00AB49AA">
              <w:rPr>
                <w:rFonts w:ascii="Sylfaen" w:hAnsi="Sylfaen"/>
                <w:sz w:val="24"/>
                <w:szCs w:val="24"/>
              </w:rPr>
              <w:t xml:space="preserve"> </w:t>
            </w: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бенефициаром</w:t>
            </w:r>
            <w:proofErr w:type="spellEnd"/>
            <w:r w:rsidRPr="00AB49AA">
              <w:rPr>
                <w:rFonts w:ascii="Sylfaen" w:hAnsi="Sylfaen"/>
                <w:sz w:val="24"/>
                <w:szCs w:val="24"/>
              </w:rPr>
              <w:t xml:space="preserve"> </w:t>
            </w:r>
          </w:p>
        </w:tc>
      </w:tr>
      <w:tr w:rsidR="00F47EF5" w:rsidRPr="00AB49AA" w14:paraId="72BA7F6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34305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20.</w:t>
            </w:r>
          </w:p>
        </w:tc>
        <w:tc>
          <w:tcPr>
            <w:tcW w:w="1938" w:type="dxa"/>
            <w:tcBorders>
              <w:top w:val="single" w:sz="4" w:space="0" w:color="auto"/>
              <w:left w:val="single" w:sz="4" w:space="0" w:color="auto"/>
              <w:bottom w:val="single" w:sz="4" w:space="0" w:color="auto"/>
              <w:right w:val="single" w:sz="4" w:space="0" w:color="auto"/>
            </w:tcBorders>
          </w:tcPr>
          <w:p w14:paraId="502F7F21"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количество</w:t>
            </w:r>
            <w:proofErr w:type="spellEnd"/>
            <w:r w:rsidRPr="00AB49AA">
              <w:rPr>
                <w:rFonts w:ascii="Sylfaen" w:hAnsi="Sylfaen"/>
                <w:sz w:val="24"/>
                <w:szCs w:val="24"/>
              </w:rPr>
              <w:t xml:space="preserve"> </w:t>
            </w:r>
            <w:proofErr w:type="spellStart"/>
            <w:r w:rsidRPr="00AB49AA">
              <w:rPr>
                <w:rFonts w:ascii="Sylfaen" w:hAnsi="Sylfaen"/>
                <w:sz w:val="24"/>
                <w:szCs w:val="24"/>
              </w:rPr>
              <w:t>прилагаемых</w:t>
            </w:r>
            <w:proofErr w:type="spellEnd"/>
            <w:r w:rsidRPr="00AB49AA">
              <w:rPr>
                <w:rFonts w:ascii="Sylfaen" w:hAnsi="Sylfaen"/>
                <w:sz w:val="24"/>
                <w:szCs w:val="24"/>
              </w:rPr>
              <w:t xml:space="preserve"> </w:t>
            </w:r>
            <w:proofErr w:type="spellStart"/>
            <w:r w:rsidRPr="00AB49AA">
              <w:rPr>
                <w:rFonts w:ascii="Sylfaen" w:hAnsi="Sylfaen"/>
                <w:sz w:val="24"/>
                <w:szCs w:val="24"/>
              </w:rPr>
              <w:t>страниц</w:t>
            </w:r>
            <w:proofErr w:type="spellEnd"/>
          </w:p>
        </w:tc>
        <w:tc>
          <w:tcPr>
            <w:tcW w:w="2050" w:type="dxa"/>
            <w:tcBorders>
              <w:top w:val="single" w:sz="4" w:space="0" w:color="auto"/>
              <w:left w:val="single" w:sz="4" w:space="0" w:color="auto"/>
              <w:bottom w:val="single" w:sz="4" w:space="0" w:color="auto"/>
              <w:right w:val="single" w:sz="4" w:space="0" w:color="auto"/>
            </w:tcBorders>
          </w:tcPr>
          <w:p w14:paraId="492CE2B0"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5A0161A3"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020B930B"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14:paraId="1114C4E5"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Если заполнено поле </w:t>
            </w:r>
            <w:r w:rsidRPr="00AB49AA">
              <w:rPr>
                <w:rFonts w:ascii="Sylfaen" w:hAnsi="Sylfaen"/>
                <w:sz w:val="24"/>
                <w:szCs w:val="24"/>
                <w:lang w:val="ru-RU"/>
              </w:rPr>
              <w:lastRenderedPageBreak/>
              <w:t>"Основания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4D24C00"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lastRenderedPageBreak/>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бенефициаром</w:t>
            </w:r>
            <w:proofErr w:type="spellEnd"/>
          </w:p>
        </w:tc>
      </w:tr>
      <w:tr w:rsidR="00F47EF5" w:rsidRPr="00910D45" w14:paraId="567DF1FA"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B77A3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21.а.</w:t>
            </w:r>
          </w:p>
        </w:tc>
        <w:tc>
          <w:tcPr>
            <w:tcW w:w="1938" w:type="dxa"/>
            <w:tcBorders>
              <w:top w:val="single" w:sz="4" w:space="0" w:color="auto"/>
              <w:left w:val="single" w:sz="4" w:space="0" w:color="auto"/>
              <w:bottom w:val="single" w:sz="4" w:space="0" w:color="auto"/>
              <w:right w:val="single" w:sz="4" w:space="0" w:color="auto"/>
            </w:tcBorders>
          </w:tcPr>
          <w:p w14:paraId="54D8BFD6"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подпись</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1A445A93"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4B53671C"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59A76F5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7684CF5"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подписывается плательщиком или </w:t>
            </w:r>
          </w:p>
          <w:p w14:paraId="475D0462"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проставляется электронная подпись плательщика</w:t>
            </w:r>
          </w:p>
        </w:tc>
      </w:tr>
      <w:tr w:rsidR="00F47EF5" w:rsidRPr="00910D45" w14:paraId="6EA84850"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8DD83"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21.б.</w:t>
            </w:r>
          </w:p>
        </w:tc>
        <w:tc>
          <w:tcPr>
            <w:tcW w:w="1938" w:type="dxa"/>
            <w:tcBorders>
              <w:top w:val="single" w:sz="4" w:space="0" w:color="auto"/>
              <w:left w:val="single" w:sz="4" w:space="0" w:color="auto"/>
              <w:bottom w:val="single" w:sz="4" w:space="0" w:color="auto"/>
              <w:right w:val="single" w:sz="4" w:space="0" w:color="auto"/>
            </w:tcBorders>
          </w:tcPr>
          <w:p w14:paraId="2716AE54"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печать</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2C2A87C9"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76A7F77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обязательно: </w:t>
            </w:r>
          </w:p>
          <w:p w14:paraId="24CE95E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наличии печати, когда плательщик представляет Требование в бумажной форме</w:t>
            </w:r>
          </w:p>
          <w:p w14:paraId="245AC0BA" w14:textId="77777777" w:rsidR="00F47EF5" w:rsidRPr="00AB49AA" w:rsidRDefault="00F47EF5" w:rsidP="00A2051A">
            <w:pPr>
              <w:widowControl w:val="0"/>
              <w:spacing w:after="120"/>
              <w:jc w:val="center"/>
              <w:rPr>
                <w:rFonts w:ascii="Sylfaen" w:hAnsi="Sylfaen"/>
                <w:sz w:val="24"/>
                <w:szCs w:val="24"/>
                <w:lang w:val="ru-RU"/>
              </w:rPr>
            </w:pPr>
          </w:p>
        </w:tc>
        <w:tc>
          <w:tcPr>
            <w:tcW w:w="2640" w:type="dxa"/>
            <w:tcBorders>
              <w:top w:val="single" w:sz="4" w:space="0" w:color="auto"/>
              <w:left w:val="single" w:sz="4" w:space="0" w:color="auto"/>
              <w:bottom w:val="single" w:sz="4" w:space="0" w:color="auto"/>
              <w:right w:val="single" w:sz="4" w:space="0" w:color="auto"/>
            </w:tcBorders>
          </w:tcPr>
          <w:p w14:paraId="48A05D5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скрепляется печатью плательщика </w:t>
            </w:r>
          </w:p>
          <w:p w14:paraId="4B28935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представлении в бумажной форме</w:t>
            </w:r>
          </w:p>
        </w:tc>
      </w:tr>
      <w:tr w:rsidR="00F47EF5" w:rsidRPr="00AB49AA" w14:paraId="6E7E8220"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EB269D"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22.а.</w:t>
            </w:r>
          </w:p>
        </w:tc>
        <w:tc>
          <w:tcPr>
            <w:tcW w:w="1938" w:type="dxa"/>
            <w:tcBorders>
              <w:top w:val="single" w:sz="4" w:space="0" w:color="auto"/>
              <w:left w:val="single" w:sz="4" w:space="0" w:color="auto"/>
              <w:bottom w:val="single" w:sz="4" w:space="0" w:color="auto"/>
              <w:right w:val="single" w:sz="4" w:space="0" w:color="auto"/>
            </w:tcBorders>
          </w:tcPr>
          <w:p w14:paraId="00353120"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подпись</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13AA552C"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08922379"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обязательно: </w:t>
            </w:r>
          </w:p>
          <w:p w14:paraId="69679A6C"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69C1FD8"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подписывается</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бенефициаром</w:t>
            </w:r>
            <w:proofErr w:type="spellEnd"/>
          </w:p>
        </w:tc>
      </w:tr>
      <w:tr w:rsidR="00F47EF5" w:rsidRPr="00910D45" w14:paraId="13BF3CA6"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52EB9B"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22.б.</w:t>
            </w:r>
          </w:p>
        </w:tc>
        <w:tc>
          <w:tcPr>
            <w:tcW w:w="1938" w:type="dxa"/>
            <w:tcBorders>
              <w:top w:val="single" w:sz="4" w:space="0" w:color="auto"/>
              <w:left w:val="single" w:sz="4" w:space="0" w:color="auto"/>
              <w:bottom w:val="single" w:sz="4" w:space="0" w:color="auto"/>
              <w:right w:val="single" w:sz="4" w:space="0" w:color="auto"/>
            </w:tcBorders>
          </w:tcPr>
          <w:p w14:paraId="36255507"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печать</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513BBE77"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7C06BBA9"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r w:rsidRPr="00AB49AA">
              <w:rPr>
                <w:rFonts w:ascii="Sylfaen" w:hAnsi="Sylfaen"/>
                <w:sz w:val="24"/>
                <w:szCs w:val="24"/>
              </w:rPr>
              <w:t xml:space="preserve">: </w:t>
            </w:r>
          </w:p>
          <w:p w14:paraId="295A39D5"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при</w:t>
            </w:r>
            <w:proofErr w:type="spellEnd"/>
            <w:r w:rsidRPr="00AB49AA">
              <w:rPr>
                <w:rFonts w:ascii="Sylfaen" w:hAnsi="Sylfaen"/>
                <w:sz w:val="24"/>
                <w:szCs w:val="24"/>
              </w:rPr>
              <w:t xml:space="preserve"> </w:t>
            </w:r>
            <w:proofErr w:type="spellStart"/>
            <w:r w:rsidRPr="00AB49AA">
              <w:rPr>
                <w:rFonts w:ascii="Sylfaen" w:hAnsi="Sylfaen"/>
                <w:sz w:val="24"/>
                <w:szCs w:val="24"/>
              </w:rPr>
              <w:t>наличии</w:t>
            </w:r>
            <w:proofErr w:type="spellEnd"/>
            <w:r w:rsidRPr="00AB49AA">
              <w:rPr>
                <w:rFonts w:ascii="Sylfaen" w:hAnsi="Sylfaen"/>
                <w:sz w:val="24"/>
                <w:szCs w:val="24"/>
              </w:rPr>
              <w:t xml:space="preserve"> </w:t>
            </w:r>
            <w:proofErr w:type="spellStart"/>
            <w:r w:rsidRPr="00AB49AA">
              <w:rPr>
                <w:rFonts w:ascii="Sylfaen" w:hAnsi="Sylfaen"/>
                <w:sz w:val="24"/>
                <w:szCs w:val="24"/>
              </w:rPr>
              <w:t>печати</w:t>
            </w:r>
            <w:proofErr w:type="spellEnd"/>
          </w:p>
        </w:tc>
        <w:tc>
          <w:tcPr>
            <w:tcW w:w="2640" w:type="dxa"/>
            <w:tcBorders>
              <w:top w:val="single" w:sz="4" w:space="0" w:color="auto"/>
              <w:left w:val="single" w:sz="4" w:space="0" w:color="auto"/>
              <w:bottom w:val="single" w:sz="4" w:space="0" w:color="auto"/>
              <w:right w:val="single" w:sz="4" w:space="0" w:color="auto"/>
            </w:tcBorders>
          </w:tcPr>
          <w:p w14:paraId="0569688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скрепляется печатью бенефициара </w:t>
            </w:r>
          </w:p>
          <w:p w14:paraId="37DC268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представлении в банк в бумажной форме</w:t>
            </w:r>
          </w:p>
        </w:tc>
      </w:tr>
      <w:tr w:rsidR="00F47EF5" w:rsidRPr="00910D45" w14:paraId="0568BE4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66ED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23.а.</w:t>
            </w:r>
          </w:p>
        </w:tc>
        <w:tc>
          <w:tcPr>
            <w:tcW w:w="1938" w:type="dxa"/>
            <w:tcBorders>
              <w:top w:val="single" w:sz="4" w:space="0" w:color="auto"/>
              <w:left w:val="single" w:sz="4" w:space="0" w:color="auto"/>
              <w:bottom w:val="single" w:sz="4" w:space="0" w:color="auto"/>
              <w:right w:val="single" w:sz="4" w:space="0" w:color="auto"/>
            </w:tcBorders>
          </w:tcPr>
          <w:p w14:paraId="02571356"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18D8CED"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0E645345"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39DB2927"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C681A7" w14:textId="77777777" w:rsidR="00F47EF5" w:rsidRPr="00AB49AA" w:rsidRDefault="00F47EF5" w:rsidP="00A2051A">
            <w:pPr>
              <w:widowControl w:val="0"/>
              <w:spacing w:after="120"/>
              <w:jc w:val="center"/>
              <w:rPr>
                <w:rFonts w:ascii="Sylfaen" w:hAnsi="Sylfaen"/>
                <w:sz w:val="24"/>
                <w:szCs w:val="24"/>
                <w:lang w:val="ru-RU"/>
              </w:rPr>
            </w:pPr>
          </w:p>
        </w:tc>
      </w:tr>
      <w:tr w:rsidR="00F47EF5" w:rsidRPr="00910D45" w14:paraId="1F9F9861"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57B49C"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23.б.</w:t>
            </w:r>
          </w:p>
        </w:tc>
        <w:tc>
          <w:tcPr>
            <w:tcW w:w="1938" w:type="dxa"/>
            <w:tcBorders>
              <w:top w:val="single" w:sz="4" w:space="0" w:color="auto"/>
              <w:left w:val="single" w:sz="4" w:space="0" w:color="auto"/>
              <w:bottom w:val="single" w:sz="4" w:space="0" w:color="auto"/>
              <w:right w:val="single" w:sz="4" w:space="0" w:color="auto"/>
            </w:tcBorders>
          </w:tcPr>
          <w:p w14:paraId="25B874DA"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067A12B"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29EBD86"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6ED97B6B"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в случае если Платежное требование представлено в обслуживающую плательщика финансовую организацию в бумажной </w:t>
            </w:r>
            <w:r w:rsidRPr="00AB49AA">
              <w:rPr>
                <w:rFonts w:ascii="Sylfaen" w:hAnsi="Sylfaen"/>
                <w:sz w:val="24"/>
                <w:szCs w:val="24"/>
                <w:lang w:val="ru-RU"/>
              </w:rPr>
              <w:lastRenderedPageBreak/>
              <w:t>форме</w:t>
            </w:r>
          </w:p>
        </w:tc>
        <w:tc>
          <w:tcPr>
            <w:tcW w:w="2640" w:type="dxa"/>
            <w:tcBorders>
              <w:top w:val="single" w:sz="4" w:space="0" w:color="auto"/>
              <w:left w:val="single" w:sz="4" w:space="0" w:color="auto"/>
              <w:bottom w:val="single" w:sz="4" w:space="0" w:color="auto"/>
              <w:right w:val="single" w:sz="4" w:space="0" w:color="auto"/>
            </w:tcBorders>
          </w:tcPr>
          <w:p w14:paraId="2860AB7D" w14:textId="77777777" w:rsidR="00F47EF5" w:rsidRPr="00AB49AA" w:rsidRDefault="00F47EF5" w:rsidP="00A2051A">
            <w:pPr>
              <w:widowControl w:val="0"/>
              <w:spacing w:after="120"/>
              <w:jc w:val="center"/>
              <w:rPr>
                <w:rFonts w:ascii="Sylfaen" w:hAnsi="Sylfaen"/>
                <w:sz w:val="24"/>
                <w:szCs w:val="24"/>
                <w:lang w:val="ru-RU"/>
              </w:rPr>
            </w:pPr>
          </w:p>
        </w:tc>
      </w:tr>
      <w:tr w:rsidR="00F47EF5" w:rsidRPr="00910D45" w14:paraId="7628D94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A57D0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23.в</w:t>
            </w:r>
          </w:p>
        </w:tc>
        <w:tc>
          <w:tcPr>
            <w:tcW w:w="1938" w:type="dxa"/>
            <w:tcBorders>
              <w:top w:val="single" w:sz="4" w:space="0" w:color="auto"/>
              <w:left w:val="single" w:sz="4" w:space="0" w:color="auto"/>
              <w:bottom w:val="single" w:sz="4" w:space="0" w:color="auto"/>
              <w:right w:val="single" w:sz="4" w:space="0" w:color="auto"/>
            </w:tcBorders>
          </w:tcPr>
          <w:p w14:paraId="0FBA73CD"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EF9356B"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398341A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7B7B9B2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FFB48E8" w14:textId="77777777" w:rsidR="00F47EF5" w:rsidRPr="00AB49AA" w:rsidRDefault="00F47EF5" w:rsidP="00A2051A">
            <w:pPr>
              <w:widowControl w:val="0"/>
              <w:spacing w:after="120"/>
              <w:jc w:val="center"/>
              <w:rPr>
                <w:rFonts w:ascii="Sylfaen" w:hAnsi="Sylfaen"/>
                <w:sz w:val="24"/>
                <w:szCs w:val="24"/>
                <w:lang w:val="ru-RU"/>
              </w:rPr>
            </w:pPr>
          </w:p>
        </w:tc>
      </w:tr>
      <w:tr w:rsidR="00F47EF5" w:rsidRPr="00910D45" w14:paraId="4765711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2543D4"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24.а.</w:t>
            </w:r>
          </w:p>
        </w:tc>
        <w:tc>
          <w:tcPr>
            <w:tcW w:w="1938" w:type="dxa"/>
            <w:tcBorders>
              <w:top w:val="single" w:sz="4" w:space="0" w:color="auto"/>
              <w:left w:val="single" w:sz="4" w:space="0" w:color="auto"/>
              <w:bottom w:val="single" w:sz="4" w:space="0" w:color="auto"/>
              <w:right w:val="single" w:sz="4" w:space="0" w:color="auto"/>
            </w:tcBorders>
          </w:tcPr>
          <w:p w14:paraId="68A7E25F"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BA445DC"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3818B94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2787AC29"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E4678E" w14:textId="77777777" w:rsidR="00F47EF5" w:rsidRPr="00AB49AA" w:rsidRDefault="00F47EF5" w:rsidP="00A2051A">
            <w:pPr>
              <w:widowControl w:val="0"/>
              <w:spacing w:after="120"/>
              <w:jc w:val="center"/>
              <w:rPr>
                <w:rFonts w:ascii="Sylfaen" w:hAnsi="Sylfaen"/>
                <w:sz w:val="24"/>
                <w:szCs w:val="24"/>
                <w:lang w:val="ru-RU"/>
              </w:rPr>
            </w:pPr>
          </w:p>
        </w:tc>
      </w:tr>
      <w:tr w:rsidR="00F47EF5" w:rsidRPr="00910D45" w14:paraId="31C0C86A"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FD27A"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24.б.</w:t>
            </w:r>
          </w:p>
        </w:tc>
        <w:tc>
          <w:tcPr>
            <w:tcW w:w="1938" w:type="dxa"/>
            <w:tcBorders>
              <w:top w:val="single" w:sz="4" w:space="0" w:color="auto"/>
              <w:left w:val="single" w:sz="4" w:space="0" w:color="auto"/>
              <w:bottom w:val="single" w:sz="4" w:space="0" w:color="auto"/>
              <w:right w:val="single" w:sz="4" w:space="0" w:color="auto"/>
            </w:tcBorders>
          </w:tcPr>
          <w:p w14:paraId="092A4D5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6E6C7B8"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4E88BD0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6EC79D1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E15683" w14:textId="77777777" w:rsidR="00F47EF5" w:rsidRPr="00AB49AA" w:rsidRDefault="00F47EF5" w:rsidP="00A2051A">
            <w:pPr>
              <w:widowControl w:val="0"/>
              <w:spacing w:after="120"/>
              <w:jc w:val="center"/>
              <w:rPr>
                <w:rFonts w:ascii="Sylfaen" w:hAnsi="Sylfaen"/>
                <w:sz w:val="24"/>
                <w:szCs w:val="24"/>
                <w:lang w:val="ru-RU"/>
              </w:rPr>
            </w:pPr>
          </w:p>
        </w:tc>
      </w:tr>
      <w:tr w:rsidR="00F47EF5" w:rsidRPr="00910D45" w14:paraId="5C4C2E35"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568D8" w14:textId="77777777" w:rsidR="00F47EF5" w:rsidRPr="00AB49AA" w:rsidRDefault="00F47EF5" w:rsidP="00A2051A">
            <w:pPr>
              <w:widowControl w:val="0"/>
              <w:spacing w:after="120"/>
              <w:jc w:val="center"/>
              <w:rPr>
                <w:rFonts w:ascii="Sylfaen" w:hAnsi="Sylfaen"/>
                <w:sz w:val="24"/>
                <w:szCs w:val="24"/>
              </w:rPr>
            </w:pPr>
            <w:r w:rsidRPr="00AB49AA">
              <w:rPr>
                <w:rFonts w:ascii="Sylfaen" w:hAnsi="Sylfaen"/>
                <w:sz w:val="24"/>
                <w:szCs w:val="24"/>
              </w:rPr>
              <w:t>24.в</w:t>
            </w:r>
          </w:p>
        </w:tc>
        <w:tc>
          <w:tcPr>
            <w:tcW w:w="1938" w:type="dxa"/>
            <w:tcBorders>
              <w:top w:val="single" w:sz="4" w:space="0" w:color="auto"/>
              <w:left w:val="single" w:sz="4" w:space="0" w:color="auto"/>
              <w:bottom w:val="single" w:sz="4" w:space="0" w:color="auto"/>
              <w:right w:val="single" w:sz="4" w:space="0" w:color="auto"/>
            </w:tcBorders>
          </w:tcPr>
          <w:p w14:paraId="5523F43E"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F5DDD31" w14:textId="77777777" w:rsidR="00F47EF5" w:rsidRPr="00AB49AA" w:rsidRDefault="00F47EF5"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2EFB8581"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023D8480" w14:textId="77777777" w:rsidR="00F47EF5" w:rsidRPr="00AB49AA" w:rsidRDefault="00F47EF5"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D10E5CA" w14:textId="77777777" w:rsidR="00F47EF5" w:rsidRPr="00AB49AA" w:rsidRDefault="00F47EF5" w:rsidP="00A2051A">
            <w:pPr>
              <w:widowControl w:val="0"/>
              <w:spacing w:after="120"/>
              <w:jc w:val="center"/>
              <w:rPr>
                <w:rFonts w:ascii="Sylfaen" w:hAnsi="Sylfaen"/>
                <w:sz w:val="24"/>
                <w:szCs w:val="24"/>
                <w:lang w:val="ru-RU"/>
              </w:rPr>
            </w:pPr>
          </w:p>
        </w:tc>
      </w:tr>
    </w:tbl>
    <w:p w14:paraId="71957E15" w14:textId="77777777" w:rsidR="00F47EF5" w:rsidRPr="00AB49AA" w:rsidRDefault="00F47EF5" w:rsidP="00F47EF5">
      <w:pPr>
        <w:rPr>
          <w:rFonts w:ascii="Sylfaen" w:hAnsi="Sylfaen"/>
          <w:sz w:val="24"/>
          <w:szCs w:val="24"/>
          <w:lang w:val="ru-RU" w:bidi="ru-RU"/>
        </w:rPr>
      </w:pPr>
    </w:p>
    <w:p w14:paraId="0F12F08E" w14:textId="77777777" w:rsidR="00F47EF5" w:rsidRPr="00AB49AA" w:rsidRDefault="00F47EF5" w:rsidP="00B35B4B">
      <w:pPr>
        <w:jc w:val="center"/>
        <w:rPr>
          <w:rFonts w:ascii="Sylfaen" w:hAnsi="Sylfaen"/>
          <w:sz w:val="24"/>
          <w:szCs w:val="24"/>
          <w:lang w:val="ru-RU" w:bidi="ru-RU"/>
        </w:rPr>
      </w:pPr>
    </w:p>
    <w:p w14:paraId="64A3340D" w14:textId="77777777" w:rsidR="00F47EF5" w:rsidRPr="00AB49AA" w:rsidRDefault="00F47EF5" w:rsidP="00B35B4B">
      <w:pPr>
        <w:jc w:val="center"/>
        <w:rPr>
          <w:rFonts w:ascii="Sylfaen" w:hAnsi="Sylfaen"/>
          <w:sz w:val="24"/>
          <w:szCs w:val="24"/>
          <w:lang w:val="ru-RU" w:bidi="ru-RU"/>
        </w:rPr>
      </w:pPr>
    </w:p>
    <w:p w14:paraId="6410C6F7" w14:textId="77777777" w:rsidR="00F47EF5" w:rsidRPr="00AB49AA" w:rsidRDefault="00F47EF5" w:rsidP="00B35B4B">
      <w:pPr>
        <w:jc w:val="center"/>
        <w:rPr>
          <w:rFonts w:ascii="Sylfaen" w:hAnsi="Sylfaen"/>
          <w:sz w:val="24"/>
          <w:szCs w:val="24"/>
          <w:lang w:val="ru-RU" w:bidi="ru-RU"/>
        </w:rPr>
      </w:pPr>
    </w:p>
    <w:p w14:paraId="72ADCF50" w14:textId="77777777" w:rsidR="00F47EF5" w:rsidRPr="00AB49AA" w:rsidRDefault="00F47EF5" w:rsidP="00B35B4B">
      <w:pPr>
        <w:jc w:val="center"/>
        <w:rPr>
          <w:rFonts w:ascii="Sylfaen" w:hAnsi="Sylfaen"/>
          <w:sz w:val="24"/>
          <w:szCs w:val="24"/>
          <w:lang w:val="ru-RU" w:bidi="ru-RU"/>
        </w:rPr>
      </w:pPr>
    </w:p>
    <w:p w14:paraId="10F72B3F" w14:textId="77777777" w:rsidR="00F47EF5" w:rsidRPr="00AB49AA" w:rsidRDefault="00F47EF5" w:rsidP="00B35B4B">
      <w:pPr>
        <w:jc w:val="center"/>
        <w:rPr>
          <w:rFonts w:ascii="Sylfaen" w:hAnsi="Sylfaen"/>
          <w:sz w:val="24"/>
          <w:szCs w:val="24"/>
          <w:lang w:val="ru-RU" w:bidi="ru-RU"/>
        </w:rPr>
      </w:pPr>
    </w:p>
    <w:p w14:paraId="7542DB09" w14:textId="77777777" w:rsidR="00F47EF5" w:rsidRPr="00AB49AA" w:rsidRDefault="00F47EF5" w:rsidP="00B35B4B">
      <w:pPr>
        <w:jc w:val="center"/>
        <w:rPr>
          <w:rFonts w:ascii="Sylfaen" w:hAnsi="Sylfaen"/>
          <w:sz w:val="24"/>
          <w:szCs w:val="24"/>
          <w:lang w:val="ru-RU" w:bidi="ru-RU"/>
        </w:rPr>
      </w:pPr>
    </w:p>
    <w:p w14:paraId="3F57304D" w14:textId="77777777" w:rsidR="00F47EF5" w:rsidRPr="00AB49AA" w:rsidRDefault="00F47EF5" w:rsidP="00142E80">
      <w:pPr>
        <w:rPr>
          <w:rFonts w:ascii="Sylfaen" w:hAnsi="Sylfaen"/>
          <w:sz w:val="24"/>
          <w:szCs w:val="24"/>
          <w:lang w:val="ru-RU" w:bidi="ru-RU"/>
        </w:rPr>
      </w:pPr>
    </w:p>
    <w:p w14:paraId="0EE4C069" w14:textId="77777777" w:rsidR="00F47EF5" w:rsidRPr="00AB49AA" w:rsidRDefault="00F47EF5" w:rsidP="00F47EF5">
      <w:pPr>
        <w:pStyle w:val="31"/>
        <w:widowControl w:val="0"/>
        <w:spacing w:line="240" w:lineRule="auto"/>
        <w:ind w:firstLine="0"/>
        <w:rPr>
          <w:rFonts w:ascii="Sylfaen" w:eastAsiaTheme="minorHAnsi" w:hAnsi="Sylfaen" w:cstheme="minorBidi"/>
          <w:sz w:val="24"/>
          <w:szCs w:val="24"/>
          <w:lang w:eastAsia="en-US"/>
        </w:rPr>
      </w:pPr>
    </w:p>
    <w:p w14:paraId="78B625BA" w14:textId="77777777" w:rsidR="00F47EF5" w:rsidRPr="00AB49AA" w:rsidRDefault="00F47EF5" w:rsidP="00F47EF5">
      <w:pPr>
        <w:pStyle w:val="31"/>
        <w:widowControl w:val="0"/>
        <w:spacing w:line="240" w:lineRule="auto"/>
        <w:ind w:firstLine="0"/>
        <w:jc w:val="right"/>
        <w:rPr>
          <w:rFonts w:ascii="Sylfaen" w:hAnsi="Sylfaen"/>
          <w:b/>
          <w:sz w:val="24"/>
          <w:szCs w:val="24"/>
        </w:rPr>
      </w:pPr>
      <w:r w:rsidRPr="00AB49AA">
        <w:rPr>
          <w:rFonts w:ascii="Sylfaen" w:hAnsi="Sylfaen"/>
          <w:b/>
          <w:sz w:val="24"/>
          <w:szCs w:val="24"/>
        </w:rPr>
        <w:t>Приложение № 5.1</w:t>
      </w:r>
    </w:p>
    <w:p w14:paraId="7ED24980" w14:textId="51ABAAE0" w:rsidR="00F47EF5" w:rsidRPr="0086069E" w:rsidRDefault="00F47EF5" w:rsidP="00F47EF5">
      <w:pPr>
        <w:pStyle w:val="31"/>
        <w:widowControl w:val="0"/>
        <w:spacing w:line="240" w:lineRule="auto"/>
        <w:jc w:val="right"/>
        <w:rPr>
          <w:rFonts w:ascii="Sylfaen" w:hAnsi="Sylfaen"/>
          <w:b/>
          <w:sz w:val="24"/>
          <w:szCs w:val="24"/>
        </w:rPr>
      </w:pPr>
      <w:r w:rsidRPr="00AB49AA">
        <w:rPr>
          <w:rFonts w:ascii="Sylfaen" w:hAnsi="Sylfaen"/>
          <w:b/>
          <w:sz w:val="24"/>
          <w:szCs w:val="24"/>
        </w:rPr>
        <w:t>к Приглашению на запрос котировок</w:t>
      </w:r>
      <w:r w:rsidRPr="00AB49AA">
        <w:rPr>
          <w:rFonts w:ascii="Sylfaen" w:hAnsi="Sylfaen"/>
          <w:b/>
          <w:sz w:val="24"/>
          <w:szCs w:val="24"/>
        </w:rPr>
        <w:br/>
        <w:t>под кодом</w:t>
      </w:r>
      <w:r w:rsidR="00CD5FB1" w:rsidRPr="00CD5FB1">
        <w:rPr>
          <w:rFonts w:ascii="Sylfaen" w:hAnsi="Sylfaen"/>
          <w:b/>
          <w:sz w:val="24"/>
          <w:szCs w:val="24"/>
          <w:lang w:val="hy-AM"/>
        </w:rPr>
        <w:t>ՍՄԵԸԱԿՊ-ԳՀ</w:t>
      </w:r>
      <w:r w:rsidR="00CD5FB1" w:rsidRPr="00CD5FB1">
        <w:rPr>
          <w:rFonts w:ascii="Sylfaen" w:hAnsi="Sylfaen"/>
          <w:b/>
          <w:sz w:val="24"/>
          <w:szCs w:val="24"/>
          <w:lang w:val="af-ZA"/>
        </w:rPr>
        <w:t>ԱՊՁԲ</w:t>
      </w:r>
      <w:r w:rsidR="00CD5FB1" w:rsidRPr="00CD5FB1">
        <w:rPr>
          <w:rFonts w:ascii="Sylfaen" w:hAnsi="Sylfaen"/>
          <w:b/>
          <w:sz w:val="24"/>
          <w:szCs w:val="24"/>
          <w:lang w:val="hy-AM"/>
        </w:rPr>
        <w:t>-</w:t>
      </w:r>
      <w:r w:rsidR="00CD5FB1" w:rsidRPr="00CD5FB1">
        <w:rPr>
          <w:rFonts w:ascii="Sylfaen" w:hAnsi="Sylfaen"/>
          <w:b/>
          <w:sz w:val="24"/>
          <w:szCs w:val="24"/>
          <w:lang w:val="af-ZA"/>
        </w:rPr>
        <w:t>26/</w:t>
      </w:r>
      <w:r w:rsidR="00CD5FB1" w:rsidRPr="00CD5FB1">
        <w:rPr>
          <w:rFonts w:ascii="Sylfaen" w:hAnsi="Sylfaen"/>
          <w:b/>
          <w:sz w:val="24"/>
          <w:szCs w:val="24"/>
          <w:lang w:val="hy-AM"/>
        </w:rPr>
        <w:t>0</w:t>
      </w:r>
      <w:r w:rsidR="00CD5FB1" w:rsidRPr="00CD5FB1">
        <w:rPr>
          <w:rFonts w:ascii="Sylfaen" w:hAnsi="Sylfaen"/>
          <w:b/>
          <w:sz w:val="24"/>
          <w:szCs w:val="24"/>
          <w:lang w:val="af-ZA"/>
        </w:rPr>
        <w:t>1</w:t>
      </w:r>
      <w:r w:rsidRPr="00AB49AA">
        <w:rPr>
          <w:rFonts w:ascii="Sylfaen" w:hAnsi="Sylfaen"/>
          <w:b/>
          <w:sz w:val="24"/>
          <w:szCs w:val="24"/>
        </w:rPr>
        <w:t xml:space="preserve"> </w:t>
      </w:r>
    </w:p>
    <w:p w14:paraId="645ABA4B" w14:textId="77777777" w:rsidR="00F47EF5" w:rsidRPr="00AB49AA" w:rsidRDefault="00F47EF5" w:rsidP="00F47EF5">
      <w:pPr>
        <w:widowControl w:val="0"/>
        <w:jc w:val="center"/>
        <w:rPr>
          <w:rFonts w:ascii="Sylfaen" w:hAnsi="Sylfaen"/>
          <w:b/>
          <w:sz w:val="24"/>
          <w:szCs w:val="24"/>
          <w:lang w:val="ru-RU"/>
        </w:rPr>
      </w:pPr>
    </w:p>
    <w:p w14:paraId="07A9C6C3" w14:textId="77777777" w:rsidR="00F47EF5" w:rsidRPr="00AB49AA" w:rsidRDefault="00F47EF5" w:rsidP="00F47EF5">
      <w:pPr>
        <w:widowControl w:val="0"/>
        <w:jc w:val="center"/>
        <w:rPr>
          <w:rFonts w:ascii="Sylfaen" w:hAnsi="Sylfaen" w:cs="GHEA Grapalat"/>
          <w:b/>
          <w:sz w:val="24"/>
          <w:szCs w:val="24"/>
          <w:lang w:val="ru-RU"/>
        </w:rPr>
      </w:pPr>
      <w:r w:rsidRPr="00AB49AA">
        <w:rPr>
          <w:rFonts w:ascii="Sylfaen" w:hAnsi="Sylfaen"/>
          <w:b/>
          <w:sz w:val="24"/>
          <w:szCs w:val="24"/>
          <w:lang w:val="ru-RU"/>
        </w:rPr>
        <w:t xml:space="preserve">СОГЛАШЕНИЕ О НЕУСТОЙКЕ </w:t>
      </w:r>
    </w:p>
    <w:p w14:paraId="173ACF74" w14:textId="77777777" w:rsidR="00F47EF5" w:rsidRPr="00AB49AA" w:rsidRDefault="00F47EF5" w:rsidP="00F47EF5">
      <w:pPr>
        <w:widowControl w:val="0"/>
        <w:jc w:val="center"/>
        <w:rPr>
          <w:rFonts w:ascii="Sylfaen" w:hAnsi="Sylfaen" w:cs="GHEA Grapalat"/>
          <w:b/>
          <w:sz w:val="24"/>
          <w:szCs w:val="24"/>
          <w:lang w:val="ru-RU"/>
        </w:rPr>
      </w:pPr>
      <w:r w:rsidRPr="00AB49AA">
        <w:rPr>
          <w:rFonts w:ascii="Sylfaen" w:hAnsi="Sylfaen"/>
          <w:b/>
          <w:sz w:val="24"/>
          <w:szCs w:val="24"/>
          <w:lang w:val="ru-RU"/>
        </w:rPr>
        <w:t>(обеспечение договора)</w:t>
      </w:r>
    </w:p>
    <w:tbl>
      <w:tblPr>
        <w:tblW w:w="0" w:type="auto"/>
        <w:tblLook w:val="04A0" w:firstRow="1" w:lastRow="0" w:firstColumn="1" w:lastColumn="0" w:noHBand="0" w:noVBand="1"/>
      </w:tblPr>
      <w:tblGrid>
        <w:gridCol w:w="4786"/>
        <w:gridCol w:w="4500"/>
      </w:tblGrid>
      <w:tr w:rsidR="00F47EF5" w:rsidRPr="00AB49AA" w14:paraId="236C59C8" w14:textId="77777777" w:rsidTr="00A2051A">
        <w:tc>
          <w:tcPr>
            <w:tcW w:w="4786" w:type="dxa"/>
          </w:tcPr>
          <w:p w14:paraId="463559DA" w14:textId="77777777" w:rsidR="00F47EF5" w:rsidRPr="00AB49AA" w:rsidRDefault="00F47EF5" w:rsidP="00A2051A">
            <w:pPr>
              <w:widowControl w:val="0"/>
              <w:rPr>
                <w:rFonts w:ascii="Sylfaen" w:hAnsi="Sylfaen" w:cs="GHEA Grapalat"/>
                <w:b/>
                <w:sz w:val="24"/>
                <w:szCs w:val="24"/>
              </w:rPr>
            </w:pPr>
            <w:r w:rsidRPr="00AB49AA">
              <w:rPr>
                <w:rFonts w:ascii="Sylfaen" w:hAnsi="Sylfaen"/>
                <w:sz w:val="24"/>
                <w:szCs w:val="24"/>
              </w:rPr>
              <w:t xml:space="preserve">г. </w:t>
            </w:r>
            <w:proofErr w:type="spellStart"/>
            <w:r w:rsidRPr="00AB49AA">
              <w:rPr>
                <w:rFonts w:ascii="Sylfaen" w:hAnsi="Sylfaen"/>
                <w:sz w:val="24"/>
                <w:szCs w:val="24"/>
              </w:rPr>
              <w:t>Ереван</w:t>
            </w:r>
            <w:proofErr w:type="spellEnd"/>
          </w:p>
        </w:tc>
        <w:tc>
          <w:tcPr>
            <w:tcW w:w="4500" w:type="dxa"/>
          </w:tcPr>
          <w:p w14:paraId="07C4C954" w14:textId="77777777" w:rsidR="00F47EF5" w:rsidRPr="00AB49AA" w:rsidRDefault="00F47EF5" w:rsidP="00A2051A">
            <w:pPr>
              <w:widowControl w:val="0"/>
              <w:jc w:val="right"/>
              <w:rPr>
                <w:rFonts w:ascii="Sylfaen" w:hAnsi="Sylfaen" w:cs="GHEA Grapalat"/>
                <w:b/>
                <w:sz w:val="24"/>
                <w:szCs w:val="24"/>
              </w:rPr>
            </w:pPr>
            <w:r w:rsidRPr="00AB49AA">
              <w:rPr>
                <w:rFonts w:ascii="Sylfaen" w:hAnsi="Sylfaen"/>
                <w:sz w:val="24"/>
                <w:szCs w:val="24"/>
              </w:rPr>
              <w:t>"</w:t>
            </w:r>
            <w:r w:rsidRPr="00AB49AA">
              <w:rPr>
                <w:rFonts w:ascii="Sylfaen" w:hAnsi="Sylfaen"/>
                <w:sz w:val="24"/>
                <w:szCs w:val="24"/>
              </w:rPr>
              <w:tab/>
              <w:t xml:space="preserve">" </w:t>
            </w:r>
            <w:r w:rsidRPr="00AB49AA">
              <w:rPr>
                <w:rFonts w:ascii="Sylfaen" w:hAnsi="Sylfaen"/>
                <w:sz w:val="24"/>
                <w:szCs w:val="24"/>
              </w:rPr>
              <w:tab/>
              <w:t>20</w:t>
            </w:r>
            <w:r w:rsidRPr="00AB49AA">
              <w:rPr>
                <w:rFonts w:ascii="Sylfaen" w:hAnsi="Sylfaen"/>
                <w:sz w:val="24"/>
                <w:szCs w:val="24"/>
              </w:rPr>
              <w:tab/>
              <w:t>г.</w:t>
            </w:r>
            <w:r w:rsidRPr="00AB49AA">
              <w:rPr>
                <w:rStyle w:val="a5"/>
                <w:rFonts w:ascii="Sylfaen" w:hAnsi="Sylfaen"/>
                <w:sz w:val="24"/>
                <w:szCs w:val="24"/>
              </w:rPr>
              <w:footnoteReference w:customMarkFollows="1" w:id="5"/>
              <w:t>**</w:t>
            </w:r>
          </w:p>
        </w:tc>
      </w:tr>
    </w:tbl>
    <w:p w14:paraId="0EBD2553" w14:textId="77777777" w:rsidR="00F47EF5" w:rsidRPr="00AB49AA" w:rsidRDefault="00F47EF5" w:rsidP="00F47EF5">
      <w:pPr>
        <w:widowControl w:val="0"/>
        <w:rPr>
          <w:rFonts w:ascii="Sylfaen" w:hAnsi="Sylfaen" w:cs="GHEA Grapalat"/>
          <w:b/>
          <w:sz w:val="24"/>
          <w:szCs w:val="24"/>
        </w:rPr>
      </w:pPr>
    </w:p>
    <w:p w14:paraId="094DA890" w14:textId="77777777" w:rsidR="00F47EF5" w:rsidRPr="00AB49AA" w:rsidRDefault="00F47EF5" w:rsidP="00F47EF5">
      <w:pPr>
        <w:widowControl w:val="0"/>
        <w:jc w:val="both"/>
        <w:rPr>
          <w:rFonts w:ascii="Sylfaen" w:hAnsi="Sylfaen" w:cs="GHEA Grapalat"/>
          <w:sz w:val="24"/>
          <w:szCs w:val="24"/>
          <w:u w:val="single"/>
          <w:vertAlign w:val="subscript"/>
        </w:rPr>
      </w:pPr>
      <w:r w:rsidRPr="00AB49AA">
        <w:rPr>
          <w:rFonts w:ascii="Sylfaen" w:hAnsi="Sylfaen"/>
          <w:sz w:val="24"/>
          <w:szCs w:val="24"/>
        </w:rPr>
        <w:t xml:space="preserve">_______________________________________________, в </w:t>
      </w:r>
      <w:proofErr w:type="spellStart"/>
      <w:r w:rsidRPr="00AB49AA">
        <w:rPr>
          <w:rFonts w:ascii="Sylfaen" w:hAnsi="Sylfaen"/>
          <w:sz w:val="24"/>
          <w:szCs w:val="24"/>
        </w:rPr>
        <w:t>лице</w:t>
      </w:r>
      <w:proofErr w:type="spellEnd"/>
      <w:r w:rsidRPr="00AB49AA">
        <w:rPr>
          <w:rFonts w:ascii="Sylfaen" w:hAnsi="Sylfaen"/>
          <w:sz w:val="24"/>
          <w:szCs w:val="24"/>
        </w:rPr>
        <w:t xml:space="preserve"> </w:t>
      </w:r>
      <w:proofErr w:type="spellStart"/>
      <w:r w:rsidRPr="00AB49AA">
        <w:rPr>
          <w:rFonts w:ascii="Sylfaen" w:hAnsi="Sylfaen"/>
          <w:sz w:val="24"/>
          <w:szCs w:val="24"/>
        </w:rPr>
        <w:t>директора</w:t>
      </w:r>
      <w:proofErr w:type="spellEnd"/>
      <w:r w:rsidRPr="00AB49AA">
        <w:rPr>
          <w:rFonts w:ascii="Sylfaen" w:hAnsi="Sylfaen"/>
          <w:sz w:val="24"/>
          <w:szCs w:val="24"/>
        </w:rPr>
        <w:t xml:space="preserve"> </w:t>
      </w:r>
      <w:proofErr w:type="spellStart"/>
      <w:r w:rsidRPr="00AB49AA">
        <w:rPr>
          <w:rFonts w:ascii="Sylfaen" w:hAnsi="Sylfaen"/>
          <w:sz w:val="24"/>
          <w:szCs w:val="24"/>
        </w:rPr>
        <w:t>Компании</w:t>
      </w:r>
      <w:proofErr w:type="spellEnd"/>
      <w:r w:rsidRPr="00AB49AA">
        <w:rPr>
          <w:rFonts w:ascii="Sylfaen" w:hAnsi="Sylfaen"/>
          <w:sz w:val="24"/>
          <w:szCs w:val="24"/>
        </w:rPr>
        <w:t>,</w:t>
      </w:r>
    </w:p>
    <w:p w14:paraId="034853C3" w14:textId="77777777" w:rsidR="00F47EF5" w:rsidRPr="00AB49AA" w:rsidRDefault="00F47EF5" w:rsidP="00F47EF5">
      <w:pPr>
        <w:widowControl w:val="0"/>
        <w:ind w:left="1843"/>
        <w:jc w:val="both"/>
        <w:rPr>
          <w:rFonts w:ascii="Sylfaen" w:hAnsi="Sylfaen"/>
          <w:sz w:val="24"/>
          <w:szCs w:val="24"/>
          <w:vertAlign w:val="superscript"/>
        </w:rPr>
      </w:pPr>
      <w:proofErr w:type="spellStart"/>
      <w:r w:rsidRPr="00AB49AA">
        <w:rPr>
          <w:rFonts w:ascii="Sylfaen" w:hAnsi="Sylfaen"/>
          <w:sz w:val="24"/>
          <w:szCs w:val="24"/>
          <w:vertAlign w:val="superscript"/>
        </w:rPr>
        <w:t>наименование</w:t>
      </w:r>
      <w:proofErr w:type="spellEnd"/>
      <w:r w:rsidRPr="00AB49AA">
        <w:rPr>
          <w:rFonts w:ascii="Sylfaen" w:hAnsi="Sylfaen"/>
          <w:sz w:val="24"/>
          <w:szCs w:val="24"/>
          <w:vertAlign w:val="superscript"/>
        </w:rPr>
        <w:t xml:space="preserve"> </w:t>
      </w:r>
      <w:proofErr w:type="spellStart"/>
      <w:r w:rsidRPr="00AB49AA">
        <w:rPr>
          <w:rFonts w:ascii="Sylfaen" w:hAnsi="Sylfaen"/>
          <w:sz w:val="24"/>
          <w:szCs w:val="24"/>
          <w:vertAlign w:val="superscript"/>
        </w:rPr>
        <w:t>Компании</w:t>
      </w:r>
      <w:proofErr w:type="spellEnd"/>
    </w:p>
    <w:p w14:paraId="08C22334" w14:textId="77777777" w:rsidR="00F47EF5" w:rsidRPr="00AB49AA" w:rsidRDefault="00F47EF5" w:rsidP="00F47EF5">
      <w:pPr>
        <w:widowControl w:val="0"/>
        <w:jc w:val="both"/>
        <w:rPr>
          <w:rFonts w:ascii="Sylfaen" w:hAnsi="Sylfaen"/>
          <w:sz w:val="24"/>
          <w:szCs w:val="24"/>
        </w:rPr>
      </w:pPr>
      <w:r w:rsidRPr="00AB49AA">
        <w:rPr>
          <w:rFonts w:ascii="Sylfaen" w:hAnsi="Sylfaen"/>
          <w:sz w:val="24"/>
          <w:szCs w:val="24"/>
        </w:rPr>
        <w:t>_________________________________________________________________________</w:t>
      </w:r>
    </w:p>
    <w:p w14:paraId="1ACD40AF" w14:textId="77777777" w:rsidR="00F47EF5" w:rsidRPr="00AB49AA" w:rsidRDefault="00F47EF5" w:rsidP="00F47EF5">
      <w:pPr>
        <w:widowControl w:val="0"/>
        <w:jc w:val="center"/>
        <w:rPr>
          <w:rFonts w:ascii="Sylfaen" w:hAnsi="Sylfaen"/>
          <w:sz w:val="24"/>
          <w:szCs w:val="24"/>
          <w:vertAlign w:val="superscript"/>
          <w:lang w:val="ru-RU"/>
        </w:rPr>
      </w:pPr>
      <w:r w:rsidRPr="00AB49AA">
        <w:rPr>
          <w:rFonts w:ascii="Sylfaen" w:hAnsi="Sylfaen"/>
          <w:sz w:val="24"/>
          <w:szCs w:val="24"/>
          <w:vertAlign w:val="superscript"/>
          <w:lang w:val="ru-RU"/>
        </w:rPr>
        <w:t>имя, фамилия, паспортные данные директора компании</w:t>
      </w:r>
    </w:p>
    <w:p w14:paraId="4F374C49" w14:textId="77777777" w:rsidR="00F47EF5" w:rsidRPr="00AB49AA" w:rsidRDefault="00F47EF5" w:rsidP="00F47EF5">
      <w:pPr>
        <w:widowControl w:val="0"/>
        <w:jc w:val="both"/>
        <w:rPr>
          <w:rFonts w:ascii="Sylfaen" w:hAnsi="Sylfaen" w:cs="GHEA Grapalat"/>
          <w:sz w:val="24"/>
          <w:szCs w:val="24"/>
          <w:lang w:val="ru-RU"/>
        </w:rPr>
      </w:pPr>
      <w:r w:rsidRPr="00AB49AA">
        <w:rPr>
          <w:rFonts w:ascii="Sylfaen" w:hAnsi="Sylfaen"/>
          <w:sz w:val="24"/>
          <w:szCs w:val="24"/>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7766B7E" w14:textId="77777777" w:rsidR="00A93B40" w:rsidRPr="00AB49AA" w:rsidRDefault="00A93B40" w:rsidP="00A93B40">
      <w:pPr>
        <w:widowControl w:val="0"/>
        <w:jc w:val="center"/>
        <w:rPr>
          <w:rFonts w:ascii="Sylfaen" w:hAnsi="Sylfaen" w:cs="GHEA Grapalat"/>
          <w:b/>
          <w:bCs/>
          <w:sz w:val="24"/>
          <w:szCs w:val="24"/>
          <w:lang w:val="ru-RU"/>
        </w:rPr>
      </w:pPr>
      <w:r w:rsidRPr="00AB49AA">
        <w:rPr>
          <w:rFonts w:ascii="Sylfaen" w:hAnsi="Sylfaen"/>
          <w:b/>
          <w:sz w:val="24"/>
          <w:szCs w:val="24"/>
          <w:lang w:val="ru-RU"/>
        </w:rPr>
        <w:t>1. Предмет соглашения</w:t>
      </w:r>
    </w:p>
    <w:p w14:paraId="67575709" w14:textId="14649926" w:rsidR="00142E80" w:rsidRDefault="00A93B40" w:rsidP="00142E80">
      <w:pPr>
        <w:jc w:val="both"/>
        <w:rPr>
          <w:rFonts w:ascii="Sylfaen" w:hAnsi="Sylfaen"/>
          <w:b/>
          <w:sz w:val="24"/>
          <w:szCs w:val="24"/>
          <w:lang w:val="ru-RU"/>
        </w:rPr>
      </w:pPr>
      <w:r w:rsidRPr="00AB49AA">
        <w:rPr>
          <w:rFonts w:ascii="Sylfaen" w:hAnsi="Sylfaen"/>
          <w:sz w:val="24"/>
          <w:szCs w:val="24"/>
          <w:lang w:val="ru-RU"/>
        </w:rPr>
        <w:t>1</w:t>
      </w:r>
      <w:r w:rsidRPr="00AB49AA">
        <w:rPr>
          <w:rFonts w:ascii="Sylfaen" w:hAnsi="Sylfaen"/>
          <w:spacing w:val="-6"/>
          <w:sz w:val="24"/>
          <w:szCs w:val="24"/>
          <w:lang w:val="ru-RU"/>
        </w:rPr>
        <w:t>.1.</w:t>
      </w:r>
      <w:r w:rsidRPr="00AB49AA">
        <w:rPr>
          <w:rFonts w:ascii="Sylfaen" w:hAnsi="Sylfaen"/>
          <w:spacing w:val="-6"/>
          <w:sz w:val="24"/>
          <w:szCs w:val="24"/>
          <w:lang w:val="ru-RU"/>
        </w:rPr>
        <w:tab/>
        <w:t xml:space="preserve">Компания участвует в </w:t>
      </w:r>
      <w:r w:rsidRPr="00AB49AA">
        <w:rPr>
          <w:rFonts w:ascii="Sylfaen" w:hAnsi="Sylfaen" w:cs="GHEA Grapalat"/>
          <w:b/>
          <w:bCs/>
          <w:sz w:val="24"/>
          <w:szCs w:val="24"/>
          <w:lang w:val="ru-RU"/>
        </w:rPr>
        <w:t>ГНКО "Центр содействия детям и семье Сюникской области</w:t>
      </w:r>
      <w:r w:rsidRPr="00AB49AA">
        <w:rPr>
          <w:rFonts w:ascii="Sylfaen" w:hAnsi="Sylfaen"/>
          <w:spacing w:val="-6"/>
          <w:sz w:val="24"/>
          <w:szCs w:val="24"/>
          <w:lang w:val="ru-RU"/>
        </w:rPr>
        <w:t xml:space="preserve"> (далее — Заказчик) процедуре закупок под кодом </w:t>
      </w:r>
      <w:r w:rsidR="00CD5FB1" w:rsidRPr="00CD5FB1">
        <w:rPr>
          <w:rFonts w:ascii="Sylfaen" w:hAnsi="Sylfaen"/>
          <w:b/>
          <w:bCs/>
          <w:spacing w:val="-6"/>
          <w:sz w:val="24"/>
          <w:szCs w:val="24"/>
          <w:lang w:val="hy-AM"/>
        </w:rPr>
        <w:t>ՍՄԵԸԱԿՊ-ԳՀ</w:t>
      </w:r>
      <w:r w:rsidR="00CD5FB1" w:rsidRPr="00CD5FB1">
        <w:rPr>
          <w:rFonts w:ascii="Sylfaen" w:hAnsi="Sylfaen"/>
          <w:b/>
          <w:bCs/>
          <w:spacing w:val="-6"/>
          <w:sz w:val="24"/>
          <w:szCs w:val="24"/>
          <w:lang w:val="af-ZA"/>
        </w:rPr>
        <w:t>ԱՊՁԲ</w:t>
      </w:r>
      <w:r w:rsidR="00CD5FB1" w:rsidRPr="00CD5FB1">
        <w:rPr>
          <w:rFonts w:ascii="Sylfaen" w:hAnsi="Sylfaen"/>
          <w:b/>
          <w:bCs/>
          <w:spacing w:val="-6"/>
          <w:sz w:val="24"/>
          <w:szCs w:val="24"/>
          <w:lang w:val="hy-AM"/>
        </w:rPr>
        <w:t>-</w:t>
      </w:r>
      <w:r w:rsidR="00CD5FB1" w:rsidRPr="00CD5FB1">
        <w:rPr>
          <w:rFonts w:ascii="Sylfaen" w:hAnsi="Sylfaen"/>
          <w:b/>
          <w:bCs/>
          <w:spacing w:val="-6"/>
          <w:sz w:val="24"/>
          <w:szCs w:val="24"/>
          <w:lang w:val="af-ZA"/>
        </w:rPr>
        <w:t>26/</w:t>
      </w:r>
      <w:r w:rsidR="00CD5FB1" w:rsidRPr="00CD5FB1">
        <w:rPr>
          <w:rFonts w:ascii="Sylfaen" w:hAnsi="Sylfaen"/>
          <w:b/>
          <w:bCs/>
          <w:spacing w:val="-6"/>
          <w:sz w:val="24"/>
          <w:szCs w:val="24"/>
          <w:lang w:val="hy-AM"/>
        </w:rPr>
        <w:t>0</w:t>
      </w:r>
      <w:r w:rsidR="00CD5FB1" w:rsidRPr="00CD5FB1">
        <w:rPr>
          <w:rFonts w:ascii="Sylfaen" w:hAnsi="Sylfaen"/>
          <w:b/>
          <w:bCs/>
          <w:spacing w:val="-6"/>
          <w:sz w:val="24"/>
          <w:szCs w:val="24"/>
          <w:lang w:val="af-ZA"/>
        </w:rPr>
        <w:t>1</w:t>
      </w:r>
    </w:p>
    <w:p w14:paraId="57D6BCAF" w14:textId="68A043D6" w:rsidR="00712C25" w:rsidRPr="00142E80" w:rsidRDefault="00712C25" w:rsidP="00142E80">
      <w:pPr>
        <w:jc w:val="both"/>
        <w:rPr>
          <w:rFonts w:ascii="Sylfaen" w:hAnsi="Sylfaen"/>
          <w:b/>
          <w:sz w:val="24"/>
          <w:szCs w:val="24"/>
          <w:lang w:val="ru-RU"/>
        </w:rPr>
      </w:pPr>
      <w:r w:rsidRPr="00AB49AA">
        <w:rPr>
          <w:rFonts w:ascii="Sylfaen" w:hAnsi="Sylfaen"/>
          <w:sz w:val="24"/>
          <w:szCs w:val="24"/>
          <w:lang w:val="ru-RU"/>
        </w:rPr>
        <w:t>1.2.</w:t>
      </w:r>
      <w:r w:rsidRPr="00AB49AA">
        <w:rPr>
          <w:rFonts w:ascii="Sylfaen" w:hAnsi="Sylfaen"/>
          <w:sz w:val="24"/>
          <w:szCs w:val="24"/>
          <w:lang w:val="ru-RU"/>
        </w:rPr>
        <w:tab/>
        <w:t>В качестве обеспечения исполнения договора, заключаемого в</w:t>
      </w:r>
      <w:r w:rsidRPr="00AB49AA">
        <w:rPr>
          <w:rFonts w:ascii="Sylfaen" w:hAnsi="Sylfaen" w:cs="Courier New"/>
          <w:sz w:val="24"/>
          <w:szCs w:val="24"/>
        </w:rPr>
        <w:t> </w:t>
      </w:r>
      <w:r w:rsidRPr="00AB49AA">
        <w:rPr>
          <w:rFonts w:ascii="Sylfaen" w:hAnsi="Sylfaen"/>
          <w:sz w:val="24"/>
          <w:szCs w:val="24"/>
          <w:lang w:val="ru-RU"/>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4115C57" w14:textId="77777777" w:rsidR="00712C25" w:rsidRPr="00AB49AA" w:rsidRDefault="00712C25" w:rsidP="00712C25">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1.3.</w:t>
      </w:r>
      <w:r w:rsidRPr="00AB49AA">
        <w:rPr>
          <w:rFonts w:ascii="Sylfaen" w:hAnsi="Sylfaen"/>
          <w:sz w:val="24"/>
          <w:szCs w:val="24"/>
          <w:lang w:val="ru-RU"/>
        </w:rPr>
        <w:tab/>
        <w:t>Подписав платежное требование (далее — Требование), прилагаемое к</w:t>
      </w:r>
      <w:r w:rsidRPr="00AB49AA">
        <w:rPr>
          <w:rFonts w:ascii="Sylfaen" w:hAnsi="Sylfaen"/>
          <w:sz w:val="24"/>
          <w:szCs w:val="24"/>
        </w:rPr>
        <w:t> </w:t>
      </w:r>
      <w:r w:rsidRPr="00AB49AA">
        <w:rPr>
          <w:rFonts w:ascii="Sylfaen" w:hAnsi="Sylfaen"/>
          <w:sz w:val="24"/>
          <w:szCs w:val="24"/>
          <w:lang w:val="ru-RU"/>
        </w:rPr>
        <w:t xml:space="preserve">настоящему Соглашению о неустойке, Компания </w:t>
      </w:r>
      <w:proofErr w:type="spellStart"/>
      <w:r w:rsidRPr="00AB49AA">
        <w:rPr>
          <w:rFonts w:ascii="Sylfaen" w:hAnsi="Sylfaen"/>
          <w:sz w:val="24"/>
          <w:szCs w:val="24"/>
          <w:lang w:val="ru-RU"/>
        </w:rPr>
        <w:t>безотзывно</w:t>
      </w:r>
      <w:proofErr w:type="spellEnd"/>
      <w:r w:rsidRPr="00AB49AA">
        <w:rPr>
          <w:rFonts w:ascii="Sylfaen" w:hAnsi="Sylfaen"/>
          <w:sz w:val="24"/>
          <w:szCs w:val="24"/>
          <w:lang w:val="ru-RU"/>
        </w:rPr>
        <w:t xml:space="preserve"> соглашается, что: </w:t>
      </w:r>
    </w:p>
    <w:p w14:paraId="09105C7C" w14:textId="77777777" w:rsidR="00712C25" w:rsidRPr="00AB49AA" w:rsidRDefault="00712C25" w:rsidP="00712C25">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а)</w:t>
      </w:r>
      <w:r w:rsidRPr="00AB49AA">
        <w:rPr>
          <w:rFonts w:ascii="Sylfaen" w:hAnsi="Sylfaen"/>
          <w:sz w:val="24"/>
          <w:szCs w:val="24"/>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3B8C395" w14:textId="77777777" w:rsidR="00712C25" w:rsidRPr="00AB49AA" w:rsidRDefault="00712C25" w:rsidP="00712C25">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б)</w:t>
      </w:r>
      <w:r w:rsidRPr="00AB49AA">
        <w:rPr>
          <w:rFonts w:ascii="Sylfaen" w:hAnsi="Sylfaen"/>
          <w:sz w:val="24"/>
          <w:szCs w:val="24"/>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234105B" w14:textId="77777777" w:rsidR="00712C25" w:rsidRPr="00AB49AA" w:rsidRDefault="00712C25" w:rsidP="00712C25">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в)</w:t>
      </w:r>
      <w:r w:rsidRPr="00AB49AA">
        <w:rPr>
          <w:rFonts w:ascii="Sylfaen" w:hAnsi="Sylfaen"/>
          <w:sz w:val="24"/>
          <w:szCs w:val="24"/>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2645C1B" w14:textId="77777777" w:rsidR="00712C25" w:rsidRPr="00AB49AA" w:rsidRDefault="00712C25" w:rsidP="00712C25">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г)</w:t>
      </w:r>
      <w:r w:rsidRPr="00AB49AA">
        <w:rPr>
          <w:rFonts w:ascii="Sylfaen" w:hAnsi="Sylfaen"/>
          <w:sz w:val="24"/>
          <w:szCs w:val="24"/>
          <w:lang w:val="ru-RU"/>
        </w:rPr>
        <w:tab/>
        <w:t>Компания подтверждает, что акцептовала Требование в полном размере суммы неустойки.</w:t>
      </w:r>
    </w:p>
    <w:p w14:paraId="6F2E6B1F"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д)</w:t>
      </w:r>
      <w:r w:rsidRPr="00AB49AA">
        <w:rPr>
          <w:rFonts w:ascii="Sylfaen" w:hAnsi="Sylfaen"/>
          <w:sz w:val="24"/>
          <w:szCs w:val="24"/>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2D07301"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1.5.</w:t>
      </w:r>
      <w:r w:rsidRPr="00AB49AA">
        <w:rPr>
          <w:rFonts w:ascii="Sylfaen" w:hAnsi="Sylfaen"/>
          <w:sz w:val="24"/>
          <w:szCs w:val="24"/>
          <w:lang w:val="ru-RU"/>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B49AA">
        <w:rPr>
          <w:rFonts w:ascii="Sylfaen" w:hAnsi="Sylfaen" w:cs="Courier New"/>
          <w:sz w:val="24"/>
          <w:szCs w:val="24"/>
        </w:rPr>
        <w:t> </w:t>
      </w:r>
      <w:r w:rsidRPr="00AB49AA">
        <w:rPr>
          <w:rFonts w:ascii="Sylfaen" w:hAnsi="Sylfaen"/>
          <w:sz w:val="24"/>
          <w:szCs w:val="24"/>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1D8D92F"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1.6.</w:t>
      </w:r>
      <w:r w:rsidRPr="00AB49AA">
        <w:rPr>
          <w:rFonts w:ascii="Sylfaen" w:hAnsi="Sylfaen"/>
          <w:sz w:val="24"/>
          <w:szCs w:val="24"/>
          <w:lang w:val="ru-RU"/>
        </w:rPr>
        <w:tab/>
        <w:t>Заказчик может представить в Банк-плательщик иные дополнительные документы.</w:t>
      </w:r>
    </w:p>
    <w:p w14:paraId="2710C887"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1.7. Банк не несет какой-либо ответственности за риски (понесенные</w:t>
      </w:r>
      <w:r w:rsidRPr="00AB49AA">
        <w:rPr>
          <w:rFonts w:ascii="Sylfaen" w:hAnsi="Sylfaen" w:cs="Courier New"/>
          <w:sz w:val="24"/>
          <w:szCs w:val="24"/>
        </w:rPr>
        <w:t> </w:t>
      </w:r>
      <w:r w:rsidRPr="00AB49AA">
        <w:rPr>
          <w:rFonts w:ascii="Sylfaen" w:hAnsi="Sylfaen"/>
          <w:sz w:val="24"/>
          <w:szCs w:val="24"/>
          <w:lang w:val="ru-RU"/>
        </w:rPr>
        <w:t>Компанией убытки) и негативные последствия, возникшие для Компании в результате уплаты Банком-плательщиком суммы, указанной в</w:t>
      </w:r>
      <w:r w:rsidRPr="00AB49AA">
        <w:rPr>
          <w:rFonts w:ascii="Sylfaen" w:hAnsi="Sylfaen" w:cs="Courier New"/>
          <w:sz w:val="24"/>
          <w:szCs w:val="24"/>
        </w:rPr>
        <w:t> </w:t>
      </w:r>
      <w:r w:rsidRPr="00AB49AA">
        <w:rPr>
          <w:rFonts w:ascii="Sylfaen" w:hAnsi="Sylfaen"/>
          <w:sz w:val="24"/>
          <w:szCs w:val="24"/>
          <w:lang w:val="ru-RU"/>
        </w:rPr>
        <w:t>Требовании. Банк не обязан проверять факты нарушения Компанией условий договора.</w:t>
      </w:r>
    </w:p>
    <w:p w14:paraId="49E99E9C"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1.8.</w:t>
      </w:r>
      <w:r w:rsidRPr="00AB49AA">
        <w:rPr>
          <w:rFonts w:ascii="Sylfaen" w:hAnsi="Sylfaen"/>
          <w:sz w:val="24"/>
          <w:szCs w:val="24"/>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276B006" w14:textId="77777777" w:rsidR="00A25FA1" w:rsidRPr="00AB49AA" w:rsidRDefault="00A25FA1" w:rsidP="00A25FA1">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1.9.</w:t>
      </w:r>
      <w:r w:rsidRPr="00AB49AA">
        <w:rPr>
          <w:rFonts w:ascii="Sylfaen" w:hAnsi="Sylfaen"/>
          <w:sz w:val="24"/>
          <w:szCs w:val="24"/>
          <w:lang w:val="ru-RU"/>
        </w:rPr>
        <w:tab/>
        <w:t>В случае если в течение десяти рабочих дней после представления в</w:t>
      </w:r>
      <w:r w:rsidRPr="00AB49AA">
        <w:rPr>
          <w:rFonts w:ascii="Sylfaen" w:hAnsi="Sylfaen" w:cs="Courier New"/>
          <w:sz w:val="24"/>
          <w:szCs w:val="24"/>
        </w:rPr>
        <w:t> </w:t>
      </w:r>
      <w:r w:rsidRPr="00AB49AA">
        <w:rPr>
          <w:rFonts w:ascii="Sylfaen" w:hAnsi="Sylfaen"/>
          <w:sz w:val="24"/>
          <w:szCs w:val="24"/>
          <w:lang w:val="ru-RU"/>
        </w:rPr>
        <w:t>Банк настоящего Соглашения и прилагаемого Требования по независящим от</w:t>
      </w:r>
      <w:r w:rsidRPr="00AB49AA">
        <w:rPr>
          <w:rFonts w:ascii="Sylfaen" w:hAnsi="Sylfaen" w:cs="Courier New"/>
          <w:sz w:val="24"/>
          <w:szCs w:val="24"/>
        </w:rPr>
        <w:t> </w:t>
      </w:r>
      <w:r w:rsidRPr="00AB49AA">
        <w:rPr>
          <w:rFonts w:ascii="Sylfaen" w:hAnsi="Sylfaen"/>
          <w:sz w:val="24"/>
          <w:szCs w:val="24"/>
          <w:lang w:val="ru-RU"/>
        </w:rPr>
        <w:t xml:space="preserve">Банка причинам Заказчику не выплачивается сумма, Заказчик передает в ЗАО "АКРА Кредит </w:t>
      </w:r>
      <w:proofErr w:type="spellStart"/>
      <w:r w:rsidRPr="00AB49AA">
        <w:rPr>
          <w:rFonts w:ascii="Sylfaen" w:hAnsi="Sylfaen"/>
          <w:sz w:val="24"/>
          <w:szCs w:val="24"/>
          <w:lang w:val="ru-RU"/>
        </w:rPr>
        <w:t>Репортинг</w:t>
      </w:r>
      <w:proofErr w:type="spellEnd"/>
      <w:r w:rsidRPr="00AB49AA">
        <w:rPr>
          <w:rFonts w:ascii="Sylfaen" w:hAnsi="Sylfaen"/>
          <w:sz w:val="24"/>
          <w:szCs w:val="24"/>
          <w:lang w:val="ru-RU"/>
        </w:rPr>
        <w:t>" (Кредитное бюро) сведения о Компании в связи с</w:t>
      </w:r>
      <w:r w:rsidRPr="00AB49AA">
        <w:rPr>
          <w:rFonts w:ascii="Sylfaen" w:hAnsi="Sylfaen" w:cs="Courier New"/>
          <w:sz w:val="24"/>
          <w:szCs w:val="24"/>
        </w:rPr>
        <w:t> </w:t>
      </w:r>
      <w:r w:rsidRPr="00AB49AA">
        <w:rPr>
          <w:rFonts w:ascii="Sylfaen" w:hAnsi="Sylfaen"/>
          <w:sz w:val="24"/>
          <w:szCs w:val="24"/>
          <w:lang w:val="ru-RU"/>
        </w:rPr>
        <w:t>неуплатой.</w:t>
      </w:r>
    </w:p>
    <w:p w14:paraId="3E4B987E" w14:textId="77777777" w:rsidR="00A25FA1" w:rsidRPr="00AB49AA" w:rsidRDefault="00A25FA1" w:rsidP="00A25FA1">
      <w:pPr>
        <w:widowControl w:val="0"/>
        <w:tabs>
          <w:tab w:val="left" w:pos="1134"/>
        </w:tabs>
        <w:jc w:val="both"/>
        <w:rPr>
          <w:rFonts w:ascii="Sylfaen" w:hAnsi="Sylfaen"/>
          <w:sz w:val="24"/>
          <w:szCs w:val="24"/>
          <w:lang w:val="ru-RU"/>
        </w:rPr>
      </w:pPr>
    </w:p>
    <w:p w14:paraId="7525EA18" w14:textId="77777777" w:rsidR="00A25FA1" w:rsidRPr="00AB49AA" w:rsidRDefault="00A25FA1" w:rsidP="00A25FA1">
      <w:pPr>
        <w:widowControl w:val="0"/>
        <w:tabs>
          <w:tab w:val="left" w:pos="1134"/>
        </w:tabs>
        <w:jc w:val="both"/>
        <w:rPr>
          <w:rFonts w:ascii="Sylfaen" w:hAnsi="Sylfaen"/>
          <w:sz w:val="24"/>
          <w:szCs w:val="24"/>
          <w:lang w:val="ru-RU"/>
        </w:rPr>
      </w:pPr>
    </w:p>
    <w:p w14:paraId="4A929022" w14:textId="77777777" w:rsidR="00A25FA1" w:rsidRPr="00AB49AA" w:rsidRDefault="00A25FA1" w:rsidP="00A25FA1">
      <w:pPr>
        <w:widowControl w:val="0"/>
        <w:jc w:val="center"/>
        <w:rPr>
          <w:rFonts w:ascii="Sylfaen" w:hAnsi="Sylfaen" w:cs="GHEA Grapalat"/>
          <w:b/>
          <w:bCs/>
          <w:sz w:val="24"/>
          <w:szCs w:val="24"/>
          <w:lang w:val="ru-RU"/>
        </w:rPr>
      </w:pPr>
      <w:r w:rsidRPr="00AB49AA">
        <w:rPr>
          <w:rFonts w:ascii="Sylfaen" w:hAnsi="Sylfaen"/>
          <w:b/>
          <w:sz w:val="24"/>
          <w:szCs w:val="24"/>
          <w:lang w:val="ru-RU"/>
        </w:rPr>
        <w:t>2. Иные условия</w:t>
      </w:r>
    </w:p>
    <w:p w14:paraId="73B0341A" w14:textId="77777777" w:rsidR="00A25FA1" w:rsidRPr="00AB49AA" w:rsidRDefault="00A25FA1" w:rsidP="00A25FA1">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2.1.</w:t>
      </w:r>
      <w:r w:rsidRPr="00AB49AA">
        <w:rPr>
          <w:rFonts w:ascii="Sylfaen" w:hAnsi="Sylfaen"/>
          <w:sz w:val="24"/>
          <w:szCs w:val="24"/>
          <w:lang w:val="ru-RU"/>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9CBBBC9"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w:t>
      </w:r>
      <w:r w:rsidRPr="00AB49AA">
        <w:rPr>
          <w:rFonts w:ascii="Sylfaen" w:hAnsi="Sylfaen"/>
          <w:sz w:val="24"/>
          <w:szCs w:val="24"/>
          <w:lang w:val="ru-RU"/>
        </w:rPr>
        <w:tab/>
        <w:t xml:space="preserve">Представив настоящее Соглашение и прилагаемое Требование в Банк-плательщик: </w:t>
      </w:r>
    </w:p>
    <w:p w14:paraId="27EFEF0E" w14:textId="77777777" w:rsidR="00A25FA1" w:rsidRPr="00AB49AA"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2.2.1.</w:t>
      </w:r>
      <w:r w:rsidRPr="00AB49AA">
        <w:rPr>
          <w:rFonts w:ascii="Sylfaen" w:hAnsi="Sylfaen"/>
          <w:sz w:val="24"/>
          <w:szCs w:val="24"/>
          <w:lang w:val="ru-RU"/>
        </w:rPr>
        <w:tab/>
        <w:t>Заказчик подтверждает, что Компания допустила нарушение договорных обязательств, а</w:t>
      </w:r>
    </w:p>
    <w:p w14:paraId="3AB2A82E" w14:textId="77777777" w:rsidR="00A25FA1" w:rsidRPr="00AB49AA" w:rsidDel="00A13215" w:rsidRDefault="00A25FA1" w:rsidP="00A25FA1">
      <w:pPr>
        <w:widowControl w:val="0"/>
        <w:tabs>
          <w:tab w:val="left" w:pos="1134"/>
        </w:tabs>
        <w:ind w:firstLine="567"/>
        <w:jc w:val="both"/>
        <w:rPr>
          <w:rFonts w:ascii="Sylfaen" w:hAnsi="Sylfaen" w:cs="GHEA Grapalat"/>
          <w:sz w:val="24"/>
          <w:szCs w:val="24"/>
          <w:lang w:val="ru-RU"/>
        </w:rPr>
      </w:pPr>
      <w:r w:rsidRPr="00AB49AA">
        <w:rPr>
          <w:rFonts w:ascii="Sylfaen" w:hAnsi="Sylfaen"/>
          <w:sz w:val="24"/>
          <w:szCs w:val="24"/>
          <w:lang w:val="ru-RU"/>
        </w:rPr>
        <w:t>2.2.2.</w:t>
      </w:r>
      <w:r w:rsidRPr="00AB49AA">
        <w:rPr>
          <w:rFonts w:ascii="Sylfaen" w:hAnsi="Sylfaen"/>
          <w:sz w:val="24"/>
          <w:szCs w:val="24"/>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2EABA1C" w14:textId="77777777" w:rsidR="00A25FA1" w:rsidRPr="00AB49AA" w:rsidRDefault="00A25FA1" w:rsidP="00A25FA1">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2.3.</w:t>
      </w:r>
      <w:r w:rsidRPr="00AB49AA">
        <w:rPr>
          <w:rFonts w:ascii="Sylfaen" w:hAnsi="Sylfaen"/>
          <w:sz w:val="24"/>
          <w:szCs w:val="24"/>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1F2B65D" w14:textId="77777777" w:rsidR="00A25FA1" w:rsidRPr="00AB49AA" w:rsidRDefault="00A25FA1" w:rsidP="00A25FA1">
      <w:pPr>
        <w:widowControl w:val="0"/>
        <w:tabs>
          <w:tab w:val="left" w:pos="1134"/>
        </w:tabs>
        <w:ind w:firstLine="567"/>
        <w:jc w:val="both"/>
        <w:rPr>
          <w:rFonts w:ascii="Sylfaen" w:hAnsi="Sylfaen"/>
          <w:sz w:val="24"/>
          <w:szCs w:val="24"/>
          <w:lang w:val="ru-RU"/>
        </w:rPr>
      </w:pPr>
    </w:p>
    <w:p w14:paraId="474AE0BB" w14:textId="77777777" w:rsidR="00A25FA1" w:rsidRPr="00AB49AA" w:rsidRDefault="00A25FA1" w:rsidP="00A25FA1">
      <w:pPr>
        <w:widowControl w:val="0"/>
        <w:ind w:firstLine="567"/>
        <w:jc w:val="center"/>
        <w:rPr>
          <w:rFonts w:ascii="Sylfaen" w:hAnsi="Sylfaen"/>
          <w:b/>
          <w:sz w:val="24"/>
          <w:szCs w:val="24"/>
          <w:lang w:val="ru-RU"/>
        </w:rPr>
      </w:pPr>
      <w:r w:rsidRPr="00AB49AA">
        <w:rPr>
          <w:rFonts w:ascii="Sylfaen" w:hAnsi="Sylfaen"/>
          <w:b/>
          <w:sz w:val="24"/>
          <w:szCs w:val="24"/>
          <w:lang w:val="ru-RU"/>
        </w:rPr>
        <w:t>3. Адрес, банковские реквизиты Компании</w:t>
      </w:r>
    </w:p>
    <w:p w14:paraId="1E9C42B2"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6BB77B8E" w14:textId="77777777" w:rsidR="00A25FA1" w:rsidRPr="00AB49AA" w:rsidRDefault="00A25FA1" w:rsidP="00A25FA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наименование компании</w:t>
      </w:r>
    </w:p>
    <w:p w14:paraId="790BEF11"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59DF6260" w14:textId="77777777" w:rsidR="00A25FA1" w:rsidRPr="00AB49AA" w:rsidRDefault="00A25FA1" w:rsidP="00A25FA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адрес компании</w:t>
      </w:r>
    </w:p>
    <w:p w14:paraId="69CDD8CF"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19037889" w14:textId="77777777" w:rsidR="00A25FA1" w:rsidRPr="00AB49AA" w:rsidRDefault="00A25FA1" w:rsidP="00A25FA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наименование обслуживающего компанию банка</w:t>
      </w:r>
    </w:p>
    <w:p w14:paraId="3533D27F"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201F2ADB" w14:textId="77777777" w:rsidR="00A25FA1" w:rsidRPr="00AB49AA" w:rsidRDefault="00A25FA1" w:rsidP="00A25FA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номер банковского счета компании</w:t>
      </w:r>
    </w:p>
    <w:p w14:paraId="66BBC96E"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4D2B71CD" w14:textId="77777777" w:rsidR="00A25FA1" w:rsidRPr="00AB49AA" w:rsidRDefault="00A25FA1" w:rsidP="00A25FA1">
      <w:pPr>
        <w:widowControl w:val="0"/>
        <w:ind w:right="4250"/>
        <w:jc w:val="center"/>
        <w:rPr>
          <w:rFonts w:ascii="Sylfaen" w:hAnsi="Sylfaen"/>
          <w:sz w:val="24"/>
          <w:szCs w:val="24"/>
          <w:vertAlign w:val="superscript"/>
          <w:lang w:val="ru-RU"/>
        </w:rPr>
      </w:pPr>
      <w:r w:rsidRPr="00AB49AA">
        <w:rPr>
          <w:rFonts w:ascii="Sylfaen" w:hAnsi="Sylfaen"/>
          <w:sz w:val="24"/>
          <w:szCs w:val="24"/>
          <w:vertAlign w:val="superscript"/>
          <w:lang w:val="ru-RU"/>
        </w:rPr>
        <w:t>учетный номер налогоплательщика компании</w:t>
      </w:r>
    </w:p>
    <w:p w14:paraId="16B9B472" w14:textId="77777777" w:rsidR="00A25FA1" w:rsidRPr="00AB49AA" w:rsidRDefault="00A25FA1" w:rsidP="00A25FA1">
      <w:pPr>
        <w:widowControl w:val="0"/>
        <w:jc w:val="both"/>
        <w:rPr>
          <w:rFonts w:ascii="Sylfaen" w:hAnsi="Sylfaen"/>
          <w:sz w:val="24"/>
          <w:szCs w:val="24"/>
          <w:lang w:val="ru-RU"/>
        </w:rPr>
      </w:pPr>
      <w:r w:rsidRPr="00AB49AA">
        <w:rPr>
          <w:rFonts w:ascii="Sylfaen" w:hAnsi="Sylfaen"/>
          <w:sz w:val="24"/>
          <w:szCs w:val="24"/>
          <w:lang w:val="ru-RU"/>
        </w:rPr>
        <w:t>_______________________________________</w:t>
      </w:r>
    </w:p>
    <w:p w14:paraId="6D4C2D43" w14:textId="77777777" w:rsidR="00A25FA1" w:rsidRPr="00AB49AA" w:rsidRDefault="00A25FA1" w:rsidP="00A25FA1">
      <w:pPr>
        <w:widowControl w:val="0"/>
        <w:ind w:right="4250"/>
        <w:jc w:val="center"/>
        <w:rPr>
          <w:rFonts w:ascii="Sylfaen" w:hAnsi="Sylfaen"/>
          <w:sz w:val="24"/>
          <w:szCs w:val="24"/>
          <w:lang w:val="ru-RU"/>
        </w:rPr>
      </w:pPr>
      <w:r w:rsidRPr="00AB49AA">
        <w:rPr>
          <w:rFonts w:ascii="Sylfaen" w:hAnsi="Sylfaen"/>
          <w:sz w:val="24"/>
          <w:szCs w:val="24"/>
          <w:vertAlign w:val="superscript"/>
          <w:lang w:val="ru-RU"/>
        </w:rPr>
        <w:t>имя, фамилия и подпись директора компании</w:t>
      </w:r>
    </w:p>
    <w:p w14:paraId="1E7157DB" w14:textId="77777777" w:rsidR="00A25FA1" w:rsidRPr="00AB49AA" w:rsidRDefault="00A25FA1" w:rsidP="00A25FA1">
      <w:pPr>
        <w:widowControl w:val="0"/>
        <w:rPr>
          <w:rFonts w:ascii="Sylfaen" w:hAnsi="Sylfaen"/>
          <w:sz w:val="24"/>
          <w:szCs w:val="24"/>
          <w:lang w:val="ru-RU"/>
        </w:rPr>
      </w:pPr>
      <w:r w:rsidRPr="00AB49AA">
        <w:rPr>
          <w:rFonts w:ascii="Sylfaen" w:hAnsi="Sylfaen"/>
          <w:sz w:val="24"/>
          <w:szCs w:val="24"/>
          <w:lang w:val="ru-RU"/>
        </w:rPr>
        <w:t>День/месяц/год                                                                                    М. П.</w:t>
      </w:r>
    </w:p>
    <w:p w14:paraId="7D44316A" w14:textId="77777777" w:rsidR="00A25FA1" w:rsidRPr="00AB49AA" w:rsidRDefault="00A25FA1" w:rsidP="00A25FA1">
      <w:pPr>
        <w:widowControl w:val="0"/>
        <w:tabs>
          <w:tab w:val="left" w:pos="1134"/>
        </w:tabs>
        <w:jc w:val="both"/>
        <w:rPr>
          <w:rFonts w:ascii="Sylfaen" w:hAnsi="Sylfaen"/>
          <w:sz w:val="24"/>
          <w:szCs w:val="24"/>
          <w:lang w:val="ru-RU"/>
        </w:rPr>
      </w:pPr>
    </w:p>
    <w:p w14:paraId="3C28ACF0" w14:textId="77777777" w:rsidR="0085689B" w:rsidRPr="00AB49AA" w:rsidRDefault="0085689B" w:rsidP="00A25FA1">
      <w:pPr>
        <w:widowControl w:val="0"/>
        <w:tabs>
          <w:tab w:val="left" w:pos="1134"/>
        </w:tabs>
        <w:jc w:val="both"/>
        <w:rPr>
          <w:rFonts w:ascii="Sylfaen" w:hAnsi="Sylfaen"/>
          <w:sz w:val="24"/>
          <w:szCs w:val="24"/>
          <w:lang w:val="ru-RU"/>
        </w:rPr>
      </w:pPr>
    </w:p>
    <w:p w14:paraId="7F7F4FB8" w14:textId="77777777" w:rsidR="0085689B" w:rsidRPr="00AB49AA" w:rsidRDefault="0085689B" w:rsidP="00A25FA1">
      <w:pPr>
        <w:widowControl w:val="0"/>
        <w:tabs>
          <w:tab w:val="left" w:pos="1134"/>
        </w:tabs>
        <w:jc w:val="both"/>
        <w:rPr>
          <w:rFonts w:ascii="Sylfaen" w:hAnsi="Sylfaen"/>
          <w:sz w:val="24"/>
          <w:szCs w:val="24"/>
          <w:lang w:val="ru-RU"/>
        </w:rPr>
      </w:pPr>
    </w:p>
    <w:p w14:paraId="5222528F" w14:textId="77777777" w:rsidR="0085689B" w:rsidRPr="00AB49AA" w:rsidRDefault="0085689B" w:rsidP="00A25FA1">
      <w:pPr>
        <w:widowControl w:val="0"/>
        <w:tabs>
          <w:tab w:val="left" w:pos="1134"/>
        </w:tabs>
        <w:jc w:val="both"/>
        <w:rPr>
          <w:rFonts w:ascii="Sylfaen" w:hAnsi="Sylfaen"/>
          <w:sz w:val="24"/>
          <w:szCs w:val="24"/>
          <w:lang w:val="ru-RU"/>
        </w:rPr>
      </w:pPr>
    </w:p>
    <w:p w14:paraId="09C61696" w14:textId="77777777" w:rsidR="0085689B" w:rsidRPr="00AB49AA" w:rsidRDefault="0085689B" w:rsidP="00A25FA1">
      <w:pPr>
        <w:widowControl w:val="0"/>
        <w:tabs>
          <w:tab w:val="left" w:pos="1134"/>
        </w:tabs>
        <w:jc w:val="both"/>
        <w:rPr>
          <w:rFonts w:ascii="Sylfaen" w:hAnsi="Sylfaen"/>
          <w:sz w:val="24"/>
          <w:szCs w:val="24"/>
          <w:lang w:val="ru-RU"/>
        </w:rPr>
      </w:pPr>
    </w:p>
    <w:p w14:paraId="0F5D3BC8" w14:textId="77777777" w:rsidR="0085689B" w:rsidRPr="00AB49AA" w:rsidRDefault="0085689B" w:rsidP="00A25FA1">
      <w:pPr>
        <w:widowControl w:val="0"/>
        <w:tabs>
          <w:tab w:val="left" w:pos="1134"/>
        </w:tabs>
        <w:jc w:val="both"/>
        <w:rPr>
          <w:rFonts w:ascii="Sylfaen" w:hAnsi="Sylfaen"/>
          <w:sz w:val="24"/>
          <w:szCs w:val="24"/>
          <w:lang w:val="ru-RU"/>
        </w:rPr>
      </w:pPr>
    </w:p>
    <w:p w14:paraId="06CB1F7B" w14:textId="77777777" w:rsidR="0085689B" w:rsidRPr="00AB49AA" w:rsidRDefault="0085689B" w:rsidP="00A25FA1">
      <w:pPr>
        <w:widowControl w:val="0"/>
        <w:tabs>
          <w:tab w:val="left" w:pos="1134"/>
        </w:tabs>
        <w:jc w:val="both"/>
        <w:rPr>
          <w:rFonts w:ascii="Sylfaen" w:hAnsi="Sylfaen"/>
          <w:sz w:val="24"/>
          <w:szCs w:val="24"/>
          <w:lang w:val="ru-RU"/>
        </w:rPr>
      </w:pPr>
    </w:p>
    <w:p w14:paraId="39837186" w14:textId="77777777" w:rsidR="0085689B" w:rsidRPr="00AB49AA" w:rsidRDefault="0085689B" w:rsidP="00A25FA1">
      <w:pPr>
        <w:widowControl w:val="0"/>
        <w:tabs>
          <w:tab w:val="left" w:pos="1134"/>
        </w:tabs>
        <w:jc w:val="both"/>
        <w:rPr>
          <w:rFonts w:ascii="Sylfaen" w:hAnsi="Sylfaen"/>
          <w:sz w:val="24"/>
          <w:szCs w:val="24"/>
          <w:lang w:val="ru-RU"/>
        </w:rPr>
      </w:pPr>
    </w:p>
    <w:p w14:paraId="02A6F23B" w14:textId="77777777" w:rsidR="0085689B" w:rsidRPr="00AB49AA" w:rsidRDefault="0085689B" w:rsidP="00A25FA1">
      <w:pPr>
        <w:widowControl w:val="0"/>
        <w:tabs>
          <w:tab w:val="left" w:pos="1134"/>
        </w:tabs>
        <w:jc w:val="both"/>
        <w:rPr>
          <w:rFonts w:ascii="Sylfaen" w:hAnsi="Sylfaen"/>
          <w:sz w:val="24"/>
          <w:szCs w:val="24"/>
          <w:lang w:val="ru-RU"/>
        </w:rPr>
      </w:pPr>
    </w:p>
    <w:p w14:paraId="59A77F06" w14:textId="77777777" w:rsidR="0085689B" w:rsidRPr="00AB49AA" w:rsidRDefault="0085689B" w:rsidP="00A25FA1">
      <w:pPr>
        <w:widowControl w:val="0"/>
        <w:tabs>
          <w:tab w:val="left" w:pos="1134"/>
        </w:tabs>
        <w:jc w:val="both"/>
        <w:rPr>
          <w:rFonts w:ascii="Sylfaen" w:hAnsi="Sylfaen"/>
          <w:sz w:val="24"/>
          <w:szCs w:val="24"/>
          <w:lang w:val="ru-RU"/>
        </w:rPr>
      </w:pPr>
    </w:p>
    <w:p w14:paraId="09C0EEDD" w14:textId="77777777" w:rsidR="0085689B" w:rsidRPr="00AB49AA" w:rsidRDefault="0085689B" w:rsidP="00A25FA1">
      <w:pPr>
        <w:widowControl w:val="0"/>
        <w:tabs>
          <w:tab w:val="left" w:pos="1134"/>
        </w:tabs>
        <w:jc w:val="both"/>
        <w:rPr>
          <w:rFonts w:ascii="Sylfaen" w:hAnsi="Sylfaen"/>
          <w:sz w:val="24"/>
          <w:szCs w:val="24"/>
          <w:lang w:val="ru-RU"/>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5689B" w:rsidRPr="00AB49AA" w14:paraId="72844FD2"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984B0F" w14:textId="77777777" w:rsidR="0085689B" w:rsidRPr="00AB49AA" w:rsidRDefault="0085689B" w:rsidP="00A2051A">
            <w:pPr>
              <w:widowControl w:val="0"/>
              <w:tabs>
                <w:tab w:val="left" w:pos="3402"/>
              </w:tabs>
              <w:ind w:left="360"/>
              <w:rPr>
                <w:rFonts w:ascii="Sylfaen" w:hAnsi="Sylfaen" w:cs="Sylfaen"/>
                <w:b/>
                <w:bCs/>
                <w:sz w:val="24"/>
                <w:szCs w:val="24"/>
              </w:rPr>
            </w:pPr>
            <w:r w:rsidRPr="00AB49AA">
              <w:rPr>
                <w:rFonts w:ascii="Sylfaen" w:hAnsi="Sylfaen"/>
                <w:b/>
                <w:sz w:val="24"/>
                <w:szCs w:val="24"/>
              </w:rPr>
              <w:t>1.</w:t>
            </w:r>
            <w:r w:rsidRPr="00AB49AA">
              <w:rPr>
                <w:rFonts w:ascii="Sylfaen" w:hAnsi="Sylfaen"/>
                <w:b/>
                <w:sz w:val="24"/>
                <w:szCs w:val="24"/>
              </w:rPr>
              <w:tab/>
              <w:t>ПЛАТЕЖНОЕ ТРЕБОВАНИЕ *</w:t>
            </w:r>
          </w:p>
        </w:tc>
      </w:tr>
      <w:tr w:rsidR="0085689B" w:rsidRPr="00AB49AA" w14:paraId="190DC368"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F70F2B" w14:textId="77777777" w:rsidR="0085689B" w:rsidRPr="00AB49AA" w:rsidRDefault="0085689B" w:rsidP="00A2051A">
            <w:pPr>
              <w:widowControl w:val="0"/>
              <w:tabs>
                <w:tab w:val="left" w:pos="855"/>
              </w:tabs>
              <w:ind w:left="360"/>
              <w:rPr>
                <w:rFonts w:ascii="Sylfaen" w:hAnsi="Sylfaen" w:cs="Sylfaen"/>
                <w:sz w:val="24"/>
                <w:szCs w:val="24"/>
              </w:rPr>
            </w:pPr>
            <w:r w:rsidRPr="00AB49AA">
              <w:rPr>
                <w:rFonts w:ascii="Sylfaen" w:hAnsi="Sylfaen"/>
                <w:sz w:val="24"/>
                <w:szCs w:val="24"/>
              </w:rPr>
              <w:t>2.</w:t>
            </w:r>
            <w:r w:rsidRPr="00AB49AA">
              <w:rPr>
                <w:rFonts w:ascii="Sylfaen" w:hAnsi="Sylfaen"/>
                <w:sz w:val="24"/>
                <w:szCs w:val="24"/>
              </w:rPr>
              <w:tab/>
            </w:r>
            <w:proofErr w:type="spellStart"/>
            <w:r w:rsidRPr="00AB49AA">
              <w:rPr>
                <w:rFonts w:ascii="Sylfaen" w:hAnsi="Sylfaen"/>
                <w:sz w:val="24"/>
                <w:szCs w:val="24"/>
              </w:rPr>
              <w:t>Номер</w:t>
            </w:r>
            <w:proofErr w:type="spellEnd"/>
            <w:r w:rsidRPr="00AB49AA">
              <w:rPr>
                <w:rFonts w:ascii="Sylfaen" w:hAnsi="Sylfaen"/>
                <w:sz w:val="24"/>
                <w:szCs w:val="24"/>
              </w:rPr>
              <w:t xml:space="preserve"> </w:t>
            </w:r>
          </w:p>
        </w:tc>
      </w:tr>
      <w:tr w:rsidR="0085689B" w:rsidRPr="00AB49AA" w14:paraId="7D6D824D" w14:textId="77777777" w:rsidTr="00A2051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E3E01" w14:textId="77777777" w:rsidR="0085689B" w:rsidRPr="00AB49AA" w:rsidRDefault="0085689B" w:rsidP="00A2051A">
            <w:pPr>
              <w:widowControl w:val="0"/>
              <w:tabs>
                <w:tab w:val="left" w:pos="3390"/>
              </w:tabs>
              <w:ind w:left="322"/>
              <w:rPr>
                <w:rFonts w:ascii="Sylfaen" w:hAnsi="Sylfaen" w:cs="Sylfaen"/>
                <w:sz w:val="24"/>
                <w:szCs w:val="24"/>
              </w:rPr>
            </w:pPr>
            <w:r w:rsidRPr="00AB49AA">
              <w:rPr>
                <w:rFonts w:ascii="Sylfaen" w:hAnsi="Sylfaen"/>
                <w:sz w:val="24"/>
                <w:szCs w:val="24"/>
              </w:rPr>
              <w:lastRenderedPageBreak/>
              <w:t>3</w:t>
            </w:r>
            <w:r w:rsidRPr="00AB49AA">
              <w:rPr>
                <w:rFonts w:ascii="Sylfaen" w:hAnsi="Sylfaen"/>
                <w:sz w:val="24"/>
                <w:szCs w:val="24"/>
              </w:rPr>
              <w:tab/>
            </w:r>
            <w:proofErr w:type="spellStart"/>
            <w:r w:rsidRPr="00AB49AA">
              <w:rPr>
                <w:rFonts w:ascii="Sylfaen" w:hAnsi="Sylfaen"/>
                <w:sz w:val="24"/>
                <w:szCs w:val="24"/>
              </w:rPr>
              <w:t>Дата</w:t>
            </w:r>
            <w:proofErr w:type="spellEnd"/>
            <w:r w:rsidRPr="00AB49AA">
              <w:rPr>
                <w:rFonts w:ascii="Sylfaen" w:hAnsi="Sylfaen"/>
                <w:sz w:val="24"/>
                <w:szCs w:val="24"/>
              </w:rPr>
              <w:t xml:space="preserve"> </w:t>
            </w:r>
            <w:proofErr w:type="spellStart"/>
            <w:r w:rsidRPr="00AB49AA">
              <w:rPr>
                <w:rFonts w:ascii="Sylfaen" w:hAnsi="Sylfaen"/>
                <w:sz w:val="24"/>
                <w:szCs w:val="24"/>
              </w:rPr>
              <w:t>представления</w:t>
            </w:r>
            <w:proofErr w:type="spellEnd"/>
            <w:r w:rsidRPr="00AB49AA">
              <w:rPr>
                <w:rFonts w:ascii="Sylfaen" w:hAnsi="Sylfaen"/>
                <w:sz w:val="24"/>
                <w:szCs w:val="24"/>
              </w:rPr>
              <w:t>: "___" ___ 20___г.</w:t>
            </w:r>
          </w:p>
        </w:tc>
      </w:tr>
      <w:tr w:rsidR="0085689B" w:rsidRPr="00910D45" w14:paraId="6B65CD89" w14:textId="77777777" w:rsidTr="00A2051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2CD149"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4.</w:t>
            </w:r>
            <w:r w:rsidRPr="00AB49AA">
              <w:rPr>
                <w:rFonts w:ascii="Sylfaen" w:hAnsi="Sylfaen"/>
                <w:sz w:val="24"/>
                <w:szCs w:val="24"/>
                <w:lang w:val="ru-RU"/>
              </w:rPr>
              <w:tab/>
              <w:t>Наименование, или имя, фамилия плательщика (Компания:</w:t>
            </w:r>
          </w:p>
        </w:tc>
      </w:tr>
      <w:tr w:rsidR="0085689B" w:rsidRPr="00910D45" w14:paraId="5C21BFB0" w14:textId="77777777" w:rsidTr="00A2051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8AEFE4"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5.</w:t>
            </w:r>
            <w:r w:rsidRPr="00AB49AA">
              <w:rPr>
                <w:rFonts w:ascii="Sylfaen" w:hAnsi="Sylfaen"/>
                <w:sz w:val="24"/>
                <w:szCs w:val="24"/>
                <w:lang w:val="ru-RU"/>
              </w:rPr>
              <w:tab/>
              <w:t>Обслуживающая плательщика Финансовая организация (банк):</w:t>
            </w:r>
          </w:p>
        </w:tc>
      </w:tr>
      <w:tr w:rsidR="0085689B" w:rsidRPr="00AB49AA" w14:paraId="1030C420" w14:textId="77777777" w:rsidTr="00A2051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C3B62E"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6.</w:t>
            </w:r>
            <w:r w:rsidRPr="00AB49AA">
              <w:rPr>
                <w:rFonts w:ascii="Sylfaen" w:hAnsi="Sylfaen"/>
                <w:sz w:val="24"/>
                <w:szCs w:val="24"/>
              </w:rPr>
              <w:tab/>
            </w:r>
            <w:proofErr w:type="spellStart"/>
            <w:r w:rsidRPr="00AB49AA">
              <w:rPr>
                <w:rFonts w:ascii="Sylfaen" w:hAnsi="Sylfaen"/>
                <w:sz w:val="24"/>
                <w:szCs w:val="24"/>
              </w:rPr>
              <w:t>Номер</w:t>
            </w:r>
            <w:proofErr w:type="spellEnd"/>
            <w:r w:rsidRPr="00AB49AA">
              <w:rPr>
                <w:rFonts w:ascii="Sylfaen" w:hAnsi="Sylfaen"/>
                <w:sz w:val="24"/>
                <w:szCs w:val="24"/>
              </w:rPr>
              <w:t xml:space="preserve"> </w:t>
            </w:r>
            <w:proofErr w:type="spellStart"/>
            <w:r w:rsidRPr="00AB49AA">
              <w:rPr>
                <w:rFonts w:ascii="Sylfaen" w:hAnsi="Sylfaen"/>
                <w:sz w:val="24"/>
                <w:szCs w:val="24"/>
              </w:rPr>
              <w:t>счета</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плательщика</w:t>
            </w:r>
            <w:proofErr w:type="spellEnd"/>
            <w:r w:rsidRPr="00AB49AA">
              <w:rPr>
                <w:rFonts w:ascii="Sylfaen" w:hAnsi="Sylfaen"/>
                <w:sz w:val="24"/>
                <w:szCs w:val="24"/>
              </w:rPr>
              <w:t>:</w:t>
            </w:r>
          </w:p>
        </w:tc>
      </w:tr>
      <w:tr w:rsidR="0085689B" w:rsidRPr="00AB49AA" w14:paraId="7F8DF839"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E0C90E"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7.</w:t>
            </w:r>
            <w:r w:rsidRPr="00AB49AA">
              <w:rPr>
                <w:rFonts w:ascii="Sylfaen" w:hAnsi="Sylfaen"/>
                <w:sz w:val="24"/>
                <w:szCs w:val="24"/>
              </w:rPr>
              <w:tab/>
              <w:t xml:space="preserve">УНН </w:t>
            </w:r>
            <w:proofErr w:type="spellStart"/>
            <w:r w:rsidRPr="00AB49AA">
              <w:rPr>
                <w:rFonts w:ascii="Sylfaen" w:hAnsi="Sylfaen"/>
                <w:sz w:val="24"/>
                <w:szCs w:val="24"/>
              </w:rPr>
              <w:t>плательщика</w:t>
            </w:r>
            <w:proofErr w:type="spellEnd"/>
            <w:r w:rsidRPr="00AB49AA">
              <w:rPr>
                <w:rFonts w:ascii="Sylfaen" w:hAnsi="Sylfaen"/>
                <w:sz w:val="24"/>
                <w:szCs w:val="24"/>
              </w:rPr>
              <w:t>:</w:t>
            </w:r>
          </w:p>
        </w:tc>
      </w:tr>
      <w:tr w:rsidR="0085689B" w:rsidRPr="00AB49AA" w14:paraId="2042D6AC"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789042"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8.</w:t>
            </w:r>
            <w:r w:rsidRPr="00AB49AA">
              <w:rPr>
                <w:rFonts w:ascii="Sylfaen" w:hAnsi="Sylfaen"/>
                <w:sz w:val="24"/>
                <w:szCs w:val="24"/>
              </w:rPr>
              <w:tab/>
              <w:t xml:space="preserve">НЗОУ </w:t>
            </w:r>
            <w:proofErr w:type="spellStart"/>
            <w:r w:rsidRPr="00AB49AA">
              <w:rPr>
                <w:rFonts w:ascii="Sylfaen" w:hAnsi="Sylfaen"/>
                <w:sz w:val="24"/>
                <w:szCs w:val="24"/>
              </w:rPr>
              <w:t>плательщика</w:t>
            </w:r>
            <w:proofErr w:type="spellEnd"/>
            <w:r w:rsidRPr="00AB49AA">
              <w:rPr>
                <w:rFonts w:ascii="Sylfaen" w:hAnsi="Sylfaen"/>
                <w:sz w:val="24"/>
                <w:szCs w:val="24"/>
              </w:rPr>
              <w:t>:</w:t>
            </w:r>
          </w:p>
        </w:tc>
      </w:tr>
      <w:tr w:rsidR="0085689B" w:rsidRPr="00910D45" w14:paraId="052C4373"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323BC8"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9.</w:t>
            </w:r>
            <w:r w:rsidRPr="00AB49AA">
              <w:rPr>
                <w:rFonts w:ascii="Sylfaen" w:hAnsi="Sylfaen"/>
                <w:sz w:val="24"/>
                <w:szCs w:val="24"/>
                <w:lang w:val="ru-RU"/>
              </w:rPr>
              <w:tab/>
              <w:t xml:space="preserve">Наименование, или имя, </w:t>
            </w:r>
            <w:proofErr w:type="gramStart"/>
            <w:r w:rsidRPr="00AB49AA">
              <w:rPr>
                <w:rFonts w:ascii="Sylfaen" w:hAnsi="Sylfaen"/>
                <w:sz w:val="24"/>
                <w:szCs w:val="24"/>
                <w:lang w:val="ru-RU"/>
              </w:rPr>
              <w:t xml:space="preserve">фамилия </w:t>
            </w:r>
            <w:r w:rsidRPr="00AB49AA">
              <w:rPr>
                <w:rFonts w:ascii="Sylfaen" w:hAnsi="Sylfaen" w:cs="GHEA Grapalat"/>
                <w:b/>
                <w:bCs/>
                <w:sz w:val="24"/>
                <w:szCs w:val="24"/>
                <w:lang w:val="ru-RU"/>
              </w:rPr>
              <w:t xml:space="preserve"> ГНКО</w:t>
            </w:r>
            <w:proofErr w:type="gramEnd"/>
            <w:r w:rsidRPr="00AB49AA">
              <w:rPr>
                <w:rFonts w:ascii="Sylfaen" w:hAnsi="Sylfaen" w:cs="GHEA Grapalat"/>
                <w:b/>
                <w:bCs/>
                <w:sz w:val="24"/>
                <w:szCs w:val="24"/>
                <w:lang w:val="ru-RU"/>
              </w:rPr>
              <w:t xml:space="preserve"> "Центр содействия детям и семье Сюникской области</w:t>
            </w:r>
          </w:p>
        </w:tc>
      </w:tr>
      <w:tr w:rsidR="0085689B" w:rsidRPr="00AB49AA" w14:paraId="1DD67DC0" w14:textId="77777777" w:rsidTr="00A205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243373"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10.</w:t>
            </w:r>
            <w:r w:rsidRPr="00AB49AA">
              <w:rPr>
                <w:rFonts w:ascii="Sylfaen" w:hAnsi="Sylfaen"/>
                <w:sz w:val="24"/>
                <w:szCs w:val="24"/>
              </w:rPr>
              <w:tab/>
              <w:t xml:space="preserve">НЗОУ </w:t>
            </w:r>
            <w:proofErr w:type="spellStart"/>
            <w:r w:rsidRPr="00AB49AA">
              <w:rPr>
                <w:rFonts w:ascii="Sylfaen" w:hAnsi="Sylfaen"/>
                <w:sz w:val="24"/>
                <w:szCs w:val="24"/>
              </w:rPr>
              <w:t>бенефициара</w:t>
            </w:r>
            <w:proofErr w:type="spellEnd"/>
            <w:r w:rsidRPr="00AB49AA">
              <w:rPr>
                <w:rFonts w:ascii="Sylfaen" w:hAnsi="Sylfaen"/>
                <w:sz w:val="24"/>
                <w:szCs w:val="24"/>
              </w:rPr>
              <w:t xml:space="preserve"> (</w:t>
            </w:r>
            <w:proofErr w:type="spellStart"/>
            <w:r w:rsidRPr="00AB49AA">
              <w:rPr>
                <w:rFonts w:ascii="Sylfaen" w:hAnsi="Sylfaen"/>
                <w:sz w:val="24"/>
                <w:szCs w:val="24"/>
              </w:rPr>
              <w:t>не</w:t>
            </w:r>
            <w:proofErr w:type="spellEnd"/>
            <w:r w:rsidRPr="00AB49AA">
              <w:rPr>
                <w:rFonts w:ascii="Sylfaen" w:hAnsi="Sylfaen"/>
                <w:sz w:val="24"/>
                <w:szCs w:val="24"/>
              </w:rPr>
              <w:t xml:space="preserve"> </w:t>
            </w:r>
            <w:proofErr w:type="spellStart"/>
            <w:r w:rsidRPr="00AB49AA">
              <w:rPr>
                <w:rFonts w:ascii="Sylfaen" w:hAnsi="Sylfaen"/>
                <w:sz w:val="24"/>
                <w:szCs w:val="24"/>
              </w:rPr>
              <w:t>заполняется</w:t>
            </w:r>
            <w:proofErr w:type="spellEnd"/>
            <w:r w:rsidRPr="00AB49AA">
              <w:rPr>
                <w:rFonts w:ascii="Sylfaen" w:hAnsi="Sylfaen"/>
                <w:sz w:val="24"/>
                <w:szCs w:val="24"/>
              </w:rPr>
              <w:t>)</w:t>
            </w:r>
          </w:p>
        </w:tc>
      </w:tr>
      <w:tr w:rsidR="0085689B" w:rsidRPr="00AB49AA" w14:paraId="2B85BFFA" w14:textId="77777777" w:rsidTr="00A2051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A2E05A"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11.</w:t>
            </w:r>
            <w:r w:rsidRPr="00AB49AA">
              <w:rPr>
                <w:rFonts w:ascii="Sylfaen" w:hAnsi="Sylfaen"/>
                <w:sz w:val="24"/>
                <w:szCs w:val="24"/>
              </w:rPr>
              <w:tab/>
              <w:t xml:space="preserve">УНН </w:t>
            </w:r>
            <w:proofErr w:type="spellStart"/>
            <w:r w:rsidRPr="00AB49AA">
              <w:rPr>
                <w:rFonts w:ascii="Sylfaen" w:hAnsi="Sylfaen"/>
                <w:sz w:val="24"/>
                <w:szCs w:val="24"/>
              </w:rPr>
              <w:t>бенефициара</w:t>
            </w:r>
            <w:proofErr w:type="spellEnd"/>
            <w:r w:rsidRPr="00AB49AA">
              <w:rPr>
                <w:rFonts w:ascii="Sylfaen" w:hAnsi="Sylfaen"/>
                <w:sz w:val="24"/>
                <w:szCs w:val="24"/>
              </w:rPr>
              <w:t>:</w:t>
            </w:r>
            <w:r w:rsidRPr="00AB49AA">
              <w:rPr>
                <w:rFonts w:ascii="Sylfaen" w:hAnsi="Sylfaen" w:cs="Calibri"/>
                <w:b/>
                <w:bCs/>
                <w:color w:val="000000"/>
                <w:sz w:val="24"/>
                <w:szCs w:val="24"/>
                <w:lang w:val="ru-RU"/>
              </w:rPr>
              <w:t>09428016</w:t>
            </w:r>
          </w:p>
        </w:tc>
      </w:tr>
      <w:tr w:rsidR="0085689B" w:rsidRPr="00910D45" w14:paraId="5D7321AA" w14:textId="77777777" w:rsidTr="00A2051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22A725"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12.</w:t>
            </w:r>
            <w:r w:rsidRPr="00AB49AA">
              <w:rPr>
                <w:rFonts w:ascii="Sylfaen" w:hAnsi="Sylfaen"/>
                <w:sz w:val="24"/>
                <w:szCs w:val="24"/>
                <w:lang w:val="ru-RU"/>
              </w:rPr>
              <w:tab/>
              <w:t>Обслуживающая бенефициара Финансовая организация (банк):</w:t>
            </w:r>
          </w:p>
        </w:tc>
      </w:tr>
      <w:tr w:rsidR="0085689B" w:rsidRPr="00AB49AA" w14:paraId="25B9740A" w14:textId="77777777" w:rsidTr="00A2051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DF4DD4"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13.</w:t>
            </w:r>
            <w:r w:rsidRPr="00AB49AA">
              <w:rPr>
                <w:rFonts w:ascii="Sylfaen" w:hAnsi="Sylfaen"/>
                <w:sz w:val="24"/>
                <w:szCs w:val="24"/>
              </w:rPr>
              <w:tab/>
            </w:r>
            <w:proofErr w:type="spellStart"/>
            <w:r w:rsidRPr="00AB49AA">
              <w:rPr>
                <w:rFonts w:ascii="Sylfaen" w:hAnsi="Sylfaen"/>
                <w:sz w:val="24"/>
                <w:szCs w:val="24"/>
              </w:rPr>
              <w:t>Номер</w:t>
            </w:r>
            <w:proofErr w:type="spellEnd"/>
            <w:r w:rsidRPr="00AB49AA">
              <w:rPr>
                <w:rFonts w:ascii="Sylfaen" w:hAnsi="Sylfaen"/>
                <w:sz w:val="24"/>
                <w:szCs w:val="24"/>
              </w:rPr>
              <w:t xml:space="preserve"> </w:t>
            </w:r>
            <w:proofErr w:type="spellStart"/>
            <w:r w:rsidRPr="00AB49AA">
              <w:rPr>
                <w:rFonts w:ascii="Sylfaen" w:hAnsi="Sylfaen"/>
                <w:sz w:val="24"/>
                <w:szCs w:val="24"/>
              </w:rPr>
              <w:t>счета</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бенефициара</w:t>
            </w:r>
            <w:proofErr w:type="spellEnd"/>
            <w:r w:rsidRPr="00AB49AA">
              <w:rPr>
                <w:rFonts w:ascii="Sylfaen" w:hAnsi="Sylfaen"/>
                <w:sz w:val="24"/>
                <w:szCs w:val="24"/>
              </w:rPr>
              <w:t xml:space="preserve"> (</w:t>
            </w:r>
            <w:proofErr w:type="spellStart"/>
            <w:proofErr w:type="gramStart"/>
            <w:r w:rsidRPr="00AB49AA">
              <w:rPr>
                <w:rFonts w:ascii="Sylfaen" w:hAnsi="Sylfaen"/>
                <w:sz w:val="24"/>
                <w:szCs w:val="24"/>
              </w:rPr>
              <w:t>сч</w:t>
            </w:r>
            <w:proofErr w:type="spellEnd"/>
            <w:r w:rsidRPr="00AB49AA">
              <w:rPr>
                <w:rFonts w:ascii="Sylfaen" w:hAnsi="Sylfaen"/>
                <w:sz w:val="24"/>
                <w:szCs w:val="24"/>
              </w:rPr>
              <w:t>.№</w:t>
            </w:r>
            <w:proofErr w:type="gramEnd"/>
            <w:r w:rsidRPr="00AB49AA">
              <w:rPr>
                <w:rFonts w:ascii="Sylfaen" w:hAnsi="Sylfaen"/>
                <w:sz w:val="24"/>
                <w:szCs w:val="24"/>
              </w:rPr>
              <w:t>)</w:t>
            </w:r>
            <w:r w:rsidR="000B0679" w:rsidRPr="000B0679">
              <w:rPr>
                <w:rFonts w:ascii="Sylfaen" w:hAnsi="Sylfaen" w:cs="Arial"/>
                <w:bCs/>
                <w:color w:val="000000" w:themeColor="text1"/>
                <w:sz w:val="24"/>
                <w:szCs w:val="24"/>
                <w:lang w:val="ru-RU"/>
              </w:rPr>
              <w:t>900318000545</w:t>
            </w:r>
          </w:p>
        </w:tc>
      </w:tr>
      <w:tr w:rsidR="0085689B" w:rsidRPr="00AB49AA" w14:paraId="2594BF17"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A57C0C"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14.</w:t>
            </w:r>
            <w:r w:rsidRPr="00AB49AA">
              <w:rPr>
                <w:rFonts w:ascii="Sylfaen" w:hAnsi="Sylfaen"/>
                <w:sz w:val="24"/>
                <w:szCs w:val="24"/>
              </w:rPr>
              <w:tab/>
            </w:r>
            <w:proofErr w:type="spellStart"/>
            <w:r w:rsidRPr="00AB49AA">
              <w:rPr>
                <w:rFonts w:ascii="Sylfaen" w:hAnsi="Sylfaen"/>
                <w:sz w:val="24"/>
                <w:szCs w:val="24"/>
              </w:rPr>
              <w:t>Сумма</w:t>
            </w:r>
            <w:proofErr w:type="spellEnd"/>
            <w:r w:rsidRPr="00AB49AA">
              <w:rPr>
                <w:rFonts w:ascii="Sylfaen" w:hAnsi="Sylfaen"/>
                <w:sz w:val="24"/>
                <w:szCs w:val="24"/>
              </w:rPr>
              <w:t xml:space="preserve"> (</w:t>
            </w:r>
            <w:proofErr w:type="spellStart"/>
            <w:r w:rsidRPr="00AB49AA">
              <w:rPr>
                <w:rFonts w:ascii="Sylfaen" w:hAnsi="Sylfaen"/>
                <w:sz w:val="24"/>
                <w:szCs w:val="24"/>
              </w:rPr>
              <w:t>цифрами</w:t>
            </w:r>
            <w:proofErr w:type="spellEnd"/>
            <w:r w:rsidRPr="00AB49AA">
              <w:rPr>
                <w:rFonts w:ascii="Sylfaen" w:hAnsi="Sylfaen"/>
                <w:sz w:val="24"/>
                <w:szCs w:val="24"/>
              </w:rPr>
              <w:t xml:space="preserve"> и </w:t>
            </w:r>
            <w:proofErr w:type="spellStart"/>
            <w:r w:rsidRPr="00AB49AA">
              <w:rPr>
                <w:rFonts w:ascii="Sylfaen" w:hAnsi="Sylfaen"/>
                <w:sz w:val="24"/>
                <w:szCs w:val="24"/>
              </w:rPr>
              <w:t>прописью</w:t>
            </w:r>
            <w:proofErr w:type="spellEnd"/>
            <w:r w:rsidRPr="00AB49AA">
              <w:rPr>
                <w:rFonts w:ascii="Sylfaen" w:hAnsi="Sylfaen"/>
                <w:sz w:val="24"/>
                <w:szCs w:val="24"/>
              </w:rPr>
              <w:t>):</w:t>
            </w:r>
          </w:p>
        </w:tc>
      </w:tr>
      <w:tr w:rsidR="0085689B" w:rsidRPr="00910D45" w14:paraId="2980431D"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389F4"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15.</w:t>
            </w:r>
            <w:r w:rsidRPr="00AB49AA">
              <w:rPr>
                <w:rFonts w:ascii="Sylfaen" w:hAnsi="Sylfaen"/>
                <w:sz w:val="24"/>
                <w:szCs w:val="24"/>
                <w:lang w:val="ru-RU"/>
              </w:rPr>
              <w:tab/>
              <w:t>Акцептованная сумма (цифрами и прописью) (предусмотрена для частичного акцепта указанной суммы, который не применяется)</w:t>
            </w:r>
          </w:p>
        </w:tc>
      </w:tr>
      <w:tr w:rsidR="0085689B" w:rsidRPr="00910D45" w14:paraId="3E5D02CD"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9B7179"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16.</w:t>
            </w:r>
            <w:r w:rsidRPr="00AB49AA">
              <w:rPr>
                <w:rFonts w:ascii="Sylfaen" w:hAnsi="Sylfaen"/>
                <w:sz w:val="24"/>
                <w:szCs w:val="24"/>
                <w:lang w:val="ru-RU"/>
              </w:rPr>
              <w:tab/>
              <w:t>Валюта (прописью и по коду):</w:t>
            </w:r>
          </w:p>
        </w:tc>
      </w:tr>
      <w:tr w:rsidR="0085689B" w:rsidRPr="00910D45" w14:paraId="1291F9CC" w14:textId="77777777" w:rsidTr="00A2051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415621"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17.</w:t>
            </w:r>
            <w:r w:rsidRPr="00AB49AA">
              <w:rPr>
                <w:rFonts w:ascii="Sylfaen" w:hAnsi="Sylfaen"/>
                <w:sz w:val="24"/>
                <w:szCs w:val="24"/>
                <w:lang w:val="ru-RU"/>
              </w:rPr>
              <w:tab/>
              <w:t>Цель сделки (уплаты): (для обеспечения квалификации)</w:t>
            </w:r>
          </w:p>
        </w:tc>
      </w:tr>
      <w:tr w:rsidR="0085689B" w:rsidRPr="00910D45" w14:paraId="060F43BB" w14:textId="77777777" w:rsidTr="00A2051A">
        <w:trPr>
          <w:trHeight w:val="424"/>
        </w:trPr>
        <w:tc>
          <w:tcPr>
            <w:tcW w:w="10980" w:type="dxa"/>
            <w:gridSpan w:val="2"/>
            <w:tcBorders>
              <w:top w:val="single" w:sz="4" w:space="0" w:color="auto"/>
              <w:left w:val="single" w:sz="4" w:space="0" w:color="auto"/>
              <w:right w:val="single" w:sz="4" w:space="0" w:color="000000"/>
            </w:tcBorders>
            <w:noWrap/>
            <w:vAlign w:val="bottom"/>
          </w:tcPr>
          <w:p w14:paraId="0528B75E" w14:textId="77777777" w:rsidR="0085689B" w:rsidRPr="00AB49AA" w:rsidRDefault="0085689B" w:rsidP="00A2051A">
            <w:pPr>
              <w:widowControl w:val="0"/>
              <w:tabs>
                <w:tab w:val="left" w:pos="855"/>
              </w:tabs>
              <w:ind w:left="360"/>
              <w:rPr>
                <w:rFonts w:ascii="Sylfaen" w:hAnsi="Sylfaen"/>
                <w:sz w:val="24"/>
                <w:szCs w:val="24"/>
                <w:lang w:val="ru-RU"/>
              </w:rPr>
            </w:pPr>
            <w:r w:rsidRPr="00AB49AA">
              <w:rPr>
                <w:rFonts w:ascii="Sylfaen" w:hAnsi="Sylfaen"/>
                <w:sz w:val="24"/>
                <w:szCs w:val="24"/>
                <w:lang w:val="ru-RU"/>
              </w:rPr>
              <w:t>18.</w:t>
            </w:r>
            <w:r w:rsidRPr="00AB49AA">
              <w:rPr>
                <w:rFonts w:ascii="Sylfaen" w:hAnsi="Sylfaen"/>
                <w:sz w:val="24"/>
                <w:szCs w:val="24"/>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5689B" w:rsidRPr="00AB49AA" w14:paraId="058E97D1" w14:textId="77777777" w:rsidTr="00A2051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6015A"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19.</w:t>
            </w:r>
            <w:r w:rsidRPr="00AB49AA">
              <w:rPr>
                <w:rFonts w:ascii="Sylfaen" w:hAnsi="Sylfaen"/>
                <w:sz w:val="24"/>
                <w:szCs w:val="24"/>
              </w:rPr>
              <w:tab/>
            </w:r>
            <w:proofErr w:type="spellStart"/>
            <w:r w:rsidRPr="00AB49AA">
              <w:rPr>
                <w:rFonts w:ascii="Sylfaen" w:hAnsi="Sylfaen"/>
                <w:sz w:val="24"/>
                <w:szCs w:val="24"/>
              </w:rPr>
              <w:t>Условия</w:t>
            </w:r>
            <w:proofErr w:type="spellEnd"/>
            <w:r w:rsidRPr="00AB49AA">
              <w:rPr>
                <w:rFonts w:ascii="Sylfaen" w:hAnsi="Sylfaen"/>
                <w:sz w:val="24"/>
                <w:szCs w:val="24"/>
              </w:rPr>
              <w:t xml:space="preserve"> </w:t>
            </w:r>
            <w:proofErr w:type="spellStart"/>
            <w:r w:rsidRPr="00AB49AA">
              <w:rPr>
                <w:rFonts w:ascii="Sylfaen" w:hAnsi="Sylfaen"/>
                <w:sz w:val="24"/>
                <w:szCs w:val="24"/>
              </w:rPr>
              <w:t>оплаты</w:t>
            </w:r>
            <w:proofErr w:type="spellEnd"/>
            <w:r w:rsidRPr="00AB49AA">
              <w:rPr>
                <w:rFonts w:ascii="Sylfaen" w:hAnsi="Sylfaen"/>
                <w:sz w:val="24"/>
                <w:szCs w:val="24"/>
              </w:rPr>
              <w:t>: &lt;</w:t>
            </w:r>
            <w:proofErr w:type="spellStart"/>
            <w:r w:rsidRPr="00AB49AA">
              <w:rPr>
                <w:rFonts w:ascii="Sylfaen" w:hAnsi="Sylfaen"/>
                <w:sz w:val="24"/>
                <w:szCs w:val="24"/>
              </w:rPr>
              <w:t>акцептованный</w:t>
            </w:r>
            <w:proofErr w:type="spellEnd"/>
            <w:r w:rsidRPr="00AB49AA">
              <w:rPr>
                <w:rFonts w:ascii="Sylfaen" w:hAnsi="Sylfaen"/>
                <w:sz w:val="24"/>
                <w:szCs w:val="24"/>
              </w:rPr>
              <w:t xml:space="preserve"> </w:t>
            </w:r>
            <w:proofErr w:type="spellStart"/>
            <w:r w:rsidRPr="00AB49AA">
              <w:rPr>
                <w:rFonts w:ascii="Sylfaen" w:hAnsi="Sylfaen"/>
                <w:sz w:val="24"/>
                <w:szCs w:val="24"/>
              </w:rPr>
              <w:t>платеж</w:t>
            </w:r>
            <w:proofErr w:type="spellEnd"/>
            <w:r w:rsidRPr="00AB49AA">
              <w:rPr>
                <w:rFonts w:ascii="Sylfaen" w:hAnsi="Sylfaen"/>
                <w:sz w:val="24"/>
                <w:szCs w:val="24"/>
              </w:rPr>
              <w:t>&gt;</w:t>
            </w:r>
          </w:p>
        </w:tc>
      </w:tr>
      <w:tr w:rsidR="0085689B" w:rsidRPr="00AB49AA" w14:paraId="4BDD9CE5" w14:textId="77777777" w:rsidTr="00A2051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62D04B" w14:textId="77777777" w:rsidR="0085689B" w:rsidRPr="00AB49AA" w:rsidRDefault="0085689B" w:rsidP="00A2051A">
            <w:pPr>
              <w:widowControl w:val="0"/>
              <w:tabs>
                <w:tab w:val="left" w:pos="855"/>
              </w:tabs>
              <w:ind w:left="360"/>
              <w:rPr>
                <w:rFonts w:ascii="Sylfaen" w:hAnsi="Sylfaen"/>
                <w:sz w:val="24"/>
                <w:szCs w:val="24"/>
              </w:rPr>
            </w:pPr>
            <w:r w:rsidRPr="00AB49AA">
              <w:rPr>
                <w:rFonts w:ascii="Sylfaen" w:hAnsi="Sylfaen"/>
                <w:sz w:val="24"/>
                <w:szCs w:val="24"/>
              </w:rPr>
              <w:t>20.</w:t>
            </w:r>
            <w:r w:rsidRPr="00AB49AA">
              <w:rPr>
                <w:rFonts w:ascii="Sylfaen" w:hAnsi="Sylfaen"/>
                <w:sz w:val="24"/>
                <w:szCs w:val="24"/>
              </w:rPr>
              <w:tab/>
            </w:r>
            <w:proofErr w:type="spellStart"/>
            <w:r w:rsidRPr="00AB49AA">
              <w:rPr>
                <w:rFonts w:ascii="Sylfaen" w:hAnsi="Sylfaen"/>
                <w:sz w:val="24"/>
                <w:szCs w:val="24"/>
              </w:rPr>
              <w:t>Количество</w:t>
            </w:r>
            <w:proofErr w:type="spellEnd"/>
            <w:r w:rsidRPr="00AB49AA">
              <w:rPr>
                <w:rFonts w:ascii="Sylfaen" w:hAnsi="Sylfaen"/>
                <w:sz w:val="24"/>
                <w:szCs w:val="24"/>
              </w:rPr>
              <w:t xml:space="preserve"> </w:t>
            </w:r>
            <w:proofErr w:type="spellStart"/>
            <w:r w:rsidRPr="00AB49AA">
              <w:rPr>
                <w:rFonts w:ascii="Sylfaen" w:hAnsi="Sylfaen"/>
                <w:sz w:val="24"/>
                <w:szCs w:val="24"/>
              </w:rPr>
              <w:t>прилагаемых</w:t>
            </w:r>
            <w:proofErr w:type="spellEnd"/>
            <w:r w:rsidRPr="00AB49AA">
              <w:rPr>
                <w:rFonts w:ascii="Sylfaen" w:hAnsi="Sylfaen"/>
                <w:sz w:val="24"/>
                <w:szCs w:val="24"/>
              </w:rPr>
              <w:t xml:space="preserve"> </w:t>
            </w:r>
            <w:proofErr w:type="spellStart"/>
            <w:r w:rsidRPr="00AB49AA">
              <w:rPr>
                <w:rFonts w:ascii="Sylfaen" w:hAnsi="Sylfaen"/>
                <w:sz w:val="24"/>
                <w:szCs w:val="24"/>
              </w:rPr>
              <w:t>страниц</w:t>
            </w:r>
            <w:proofErr w:type="spellEnd"/>
            <w:r w:rsidRPr="00AB49AA">
              <w:rPr>
                <w:rFonts w:ascii="Sylfaen" w:hAnsi="Sylfaen"/>
                <w:sz w:val="24"/>
                <w:szCs w:val="24"/>
              </w:rPr>
              <w:t xml:space="preserve">: --- </w:t>
            </w:r>
            <w:proofErr w:type="spellStart"/>
            <w:r w:rsidRPr="00AB49AA">
              <w:rPr>
                <w:rFonts w:ascii="Sylfaen" w:hAnsi="Sylfaen"/>
                <w:sz w:val="24"/>
                <w:szCs w:val="24"/>
              </w:rPr>
              <w:t>страниц</w:t>
            </w:r>
            <w:proofErr w:type="spellEnd"/>
          </w:p>
        </w:tc>
      </w:tr>
      <w:tr w:rsidR="0085689B" w:rsidRPr="00910D45" w14:paraId="0A7D62AC" w14:textId="77777777" w:rsidTr="00A2051A">
        <w:trPr>
          <w:trHeight w:val="2194"/>
        </w:trPr>
        <w:tc>
          <w:tcPr>
            <w:tcW w:w="5616" w:type="dxa"/>
            <w:tcBorders>
              <w:top w:val="nil"/>
              <w:left w:val="single" w:sz="4" w:space="0" w:color="auto"/>
              <w:bottom w:val="single" w:sz="4" w:space="0" w:color="auto"/>
              <w:right w:val="single" w:sz="4" w:space="0" w:color="auto"/>
            </w:tcBorders>
            <w:noWrap/>
            <w:vAlign w:val="bottom"/>
          </w:tcPr>
          <w:p w14:paraId="0FD8DA41" w14:textId="77777777" w:rsidR="0085689B" w:rsidRPr="00AB49AA" w:rsidRDefault="0085689B" w:rsidP="00A2051A">
            <w:pPr>
              <w:widowControl w:val="0"/>
              <w:tabs>
                <w:tab w:val="left" w:pos="851"/>
              </w:tabs>
              <w:rPr>
                <w:rFonts w:ascii="Sylfaen" w:hAnsi="Sylfaen" w:cs="Sylfaen"/>
                <w:sz w:val="24"/>
                <w:szCs w:val="24"/>
                <w:lang w:val="ru-RU"/>
              </w:rPr>
            </w:pPr>
            <w:r w:rsidRPr="00AB49AA">
              <w:rPr>
                <w:rFonts w:ascii="Sylfaen" w:hAnsi="Sylfaen"/>
                <w:sz w:val="24"/>
                <w:szCs w:val="24"/>
                <w:lang w:val="ru-RU"/>
              </w:rPr>
              <w:t>22.а.</w:t>
            </w:r>
            <w:r w:rsidRPr="00AB49AA">
              <w:rPr>
                <w:rFonts w:ascii="Sylfaen" w:hAnsi="Sylfaen"/>
                <w:sz w:val="24"/>
                <w:szCs w:val="24"/>
                <w:lang w:val="ru-RU"/>
              </w:rPr>
              <w:tab/>
              <w:t>Подписи бенефициара</w:t>
            </w:r>
          </w:p>
          <w:p w14:paraId="0D39BA05" w14:textId="77777777" w:rsidR="0085689B" w:rsidRPr="00AB49AA" w:rsidRDefault="0085689B" w:rsidP="00A2051A">
            <w:pPr>
              <w:widowControl w:val="0"/>
              <w:rPr>
                <w:rFonts w:ascii="Sylfaen" w:hAnsi="Sylfaen" w:cs="Sylfaen"/>
                <w:sz w:val="24"/>
                <w:szCs w:val="24"/>
                <w:lang w:val="ru-RU"/>
              </w:rPr>
            </w:pPr>
          </w:p>
          <w:p w14:paraId="7AA21373" w14:textId="77777777" w:rsidR="0085689B" w:rsidRPr="00AB49AA" w:rsidRDefault="0085689B"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36D1277A" w14:textId="77777777" w:rsidR="0085689B" w:rsidRPr="00AB49AA" w:rsidRDefault="0085689B" w:rsidP="00A2051A">
            <w:pPr>
              <w:widowControl w:val="0"/>
              <w:rPr>
                <w:rFonts w:ascii="Sylfaen" w:hAnsi="Sylfaen" w:cs="Sylfaen"/>
                <w:sz w:val="24"/>
                <w:szCs w:val="24"/>
                <w:lang w:val="ru-RU"/>
              </w:rPr>
            </w:pPr>
          </w:p>
          <w:p w14:paraId="10E4412D" w14:textId="77777777" w:rsidR="0085689B" w:rsidRPr="00AB49AA" w:rsidRDefault="0085689B"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1FA50443" w14:textId="77777777" w:rsidR="0085689B" w:rsidRPr="00AB49AA" w:rsidRDefault="0085689B" w:rsidP="00A2051A">
            <w:pPr>
              <w:widowControl w:val="0"/>
              <w:rPr>
                <w:rFonts w:ascii="Sylfaen" w:hAnsi="Sylfaen" w:cs="Sylfaen"/>
                <w:sz w:val="24"/>
                <w:szCs w:val="24"/>
                <w:lang w:val="ru-RU"/>
              </w:rPr>
            </w:pPr>
          </w:p>
          <w:p w14:paraId="18A13890" w14:textId="77777777" w:rsidR="0085689B" w:rsidRPr="00AB49AA" w:rsidRDefault="0085689B" w:rsidP="00A2051A">
            <w:pPr>
              <w:widowControl w:val="0"/>
              <w:tabs>
                <w:tab w:val="left" w:pos="4545"/>
              </w:tabs>
              <w:rPr>
                <w:rFonts w:ascii="Sylfaen" w:hAnsi="Sylfaen" w:cs="Sylfaen"/>
                <w:sz w:val="24"/>
                <w:szCs w:val="24"/>
                <w:lang w:val="ru-RU"/>
              </w:rPr>
            </w:pPr>
            <w:r w:rsidRPr="00AB49AA">
              <w:rPr>
                <w:rFonts w:ascii="Sylfaen" w:hAnsi="Sylfaen"/>
                <w:sz w:val="24"/>
                <w:szCs w:val="24"/>
                <w:lang w:val="ru-RU"/>
              </w:rPr>
              <w:t>22.б.</w:t>
            </w:r>
            <w:r w:rsidRPr="00AB49AA">
              <w:rPr>
                <w:rFonts w:ascii="Sylfaen" w:hAnsi="Sylfaen"/>
                <w:sz w:val="24"/>
                <w:szCs w:val="24"/>
                <w:lang w:val="ru-RU"/>
              </w:rPr>
              <w:tab/>
              <w:t>М. П.</w:t>
            </w:r>
          </w:p>
          <w:p w14:paraId="7C03A4F4" w14:textId="77777777" w:rsidR="0085689B" w:rsidRPr="00AB49AA" w:rsidRDefault="0085689B" w:rsidP="00A2051A">
            <w:pPr>
              <w:widowControl w:val="0"/>
              <w:rPr>
                <w:rFonts w:ascii="Sylfaen" w:hAnsi="Sylfaen" w:cs="Sylfaen"/>
                <w:sz w:val="24"/>
                <w:szCs w:val="24"/>
                <w:lang w:val="ru-RU"/>
              </w:rPr>
            </w:pPr>
          </w:p>
        </w:tc>
        <w:tc>
          <w:tcPr>
            <w:tcW w:w="5364" w:type="dxa"/>
            <w:tcBorders>
              <w:top w:val="nil"/>
              <w:left w:val="nil"/>
              <w:bottom w:val="single" w:sz="4" w:space="0" w:color="auto"/>
              <w:right w:val="single" w:sz="4" w:space="0" w:color="auto"/>
            </w:tcBorders>
            <w:noWrap/>
          </w:tcPr>
          <w:p w14:paraId="32DC3122" w14:textId="77777777" w:rsidR="0085689B" w:rsidRPr="00AB49AA" w:rsidRDefault="0085689B" w:rsidP="00A2051A">
            <w:pPr>
              <w:widowControl w:val="0"/>
              <w:tabs>
                <w:tab w:val="left" w:pos="905"/>
              </w:tabs>
              <w:rPr>
                <w:rFonts w:ascii="Sylfaen" w:hAnsi="Sylfaen" w:cs="Sylfaen"/>
                <w:sz w:val="24"/>
                <w:szCs w:val="24"/>
                <w:lang w:val="ru-RU"/>
              </w:rPr>
            </w:pPr>
            <w:r w:rsidRPr="00AB49AA">
              <w:rPr>
                <w:rFonts w:ascii="Sylfaen" w:hAnsi="Sylfaen"/>
                <w:sz w:val="24"/>
                <w:szCs w:val="24"/>
                <w:lang w:val="ru-RU"/>
              </w:rPr>
              <w:t>21.а.</w:t>
            </w:r>
            <w:r w:rsidRPr="00AB49AA">
              <w:rPr>
                <w:rFonts w:ascii="Sylfaen" w:hAnsi="Sylfaen"/>
                <w:sz w:val="24"/>
                <w:szCs w:val="24"/>
                <w:lang w:val="ru-RU"/>
              </w:rPr>
              <w:tab/>
            </w:r>
            <w:r w:rsidRPr="00AB49AA">
              <w:rPr>
                <w:rFonts w:ascii="Sylfaen" w:hAnsi="Sylfaen"/>
                <w:sz w:val="24"/>
                <w:szCs w:val="24"/>
              </w:rPr>
              <w:t> </w:t>
            </w:r>
            <w:r w:rsidRPr="00AB49AA">
              <w:rPr>
                <w:rFonts w:ascii="Sylfaen" w:hAnsi="Sylfaen"/>
                <w:sz w:val="24"/>
                <w:szCs w:val="24"/>
                <w:lang w:val="ru-RU"/>
              </w:rPr>
              <w:t>Подписи плательщика:</w:t>
            </w:r>
          </w:p>
          <w:p w14:paraId="4455AF02" w14:textId="77777777" w:rsidR="0085689B" w:rsidRPr="00AB49AA" w:rsidRDefault="0085689B" w:rsidP="00A2051A">
            <w:pPr>
              <w:widowControl w:val="0"/>
              <w:rPr>
                <w:rFonts w:ascii="Sylfaen" w:hAnsi="Sylfaen" w:cs="Sylfaen"/>
                <w:sz w:val="24"/>
                <w:szCs w:val="24"/>
                <w:lang w:val="ru-RU"/>
              </w:rPr>
            </w:pPr>
          </w:p>
          <w:p w14:paraId="2627A869" w14:textId="77777777" w:rsidR="0085689B" w:rsidRPr="00AB49AA" w:rsidRDefault="0085689B"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5A747EF6" w14:textId="77777777" w:rsidR="0085689B" w:rsidRPr="00AB49AA" w:rsidRDefault="0085689B" w:rsidP="00A2051A">
            <w:pPr>
              <w:widowControl w:val="0"/>
              <w:jc w:val="right"/>
              <w:rPr>
                <w:rFonts w:ascii="Sylfaen" w:hAnsi="Sylfaen" w:cs="Tahoma"/>
                <w:sz w:val="24"/>
                <w:szCs w:val="24"/>
                <w:lang w:val="ru-RU"/>
              </w:rPr>
            </w:pPr>
          </w:p>
          <w:p w14:paraId="423793C3" w14:textId="77777777" w:rsidR="0085689B" w:rsidRPr="00AB49AA" w:rsidRDefault="0085689B" w:rsidP="00A2051A">
            <w:pPr>
              <w:widowControl w:val="0"/>
              <w:jc w:val="right"/>
              <w:rPr>
                <w:rFonts w:ascii="Sylfaen" w:hAnsi="Sylfaen" w:cs="Sylfaen"/>
                <w:sz w:val="24"/>
                <w:szCs w:val="24"/>
                <w:lang w:val="ru-RU"/>
              </w:rPr>
            </w:pPr>
            <w:r w:rsidRPr="00AB49AA">
              <w:rPr>
                <w:rFonts w:ascii="Sylfaen" w:hAnsi="Sylfaen"/>
                <w:sz w:val="24"/>
                <w:szCs w:val="24"/>
                <w:lang w:val="ru-RU"/>
              </w:rPr>
              <w:t>/____________________/</w:t>
            </w:r>
          </w:p>
          <w:p w14:paraId="692C64FF" w14:textId="77777777" w:rsidR="0085689B" w:rsidRPr="00AB49AA" w:rsidRDefault="0085689B" w:rsidP="00A2051A">
            <w:pPr>
              <w:widowControl w:val="0"/>
              <w:rPr>
                <w:rFonts w:ascii="Sylfaen" w:hAnsi="Sylfaen" w:cs="Sylfaen"/>
                <w:sz w:val="24"/>
                <w:szCs w:val="24"/>
                <w:lang w:val="ru-RU"/>
              </w:rPr>
            </w:pPr>
          </w:p>
          <w:p w14:paraId="672B7D93" w14:textId="77777777" w:rsidR="0085689B" w:rsidRPr="00AB49AA" w:rsidRDefault="0085689B" w:rsidP="00A2051A">
            <w:pPr>
              <w:widowControl w:val="0"/>
              <w:tabs>
                <w:tab w:val="left" w:pos="4539"/>
              </w:tabs>
              <w:rPr>
                <w:rFonts w:ascii="Sylfaen" w:hAnsi="Sylfaen" w:cs="Sylfaen"/>
                <w:sz w:val="24"/>
                <w:szCs w:val="24"/>
                <w:lang w:val="ru-RU"/>
              </w:rPr>
            </w:pPr>
            <w:r w:rsidRPr="00AB49AA">
              <w:rPr>
                <w:rFonts w:ascii="Sylfaen" w:hAnsi="Sylfaen"/>
                <w:sz w:val="24"/>
                <w:szCs w:val="24"/>
                <w:lang w:val="ru-RU"/>
              </w:rPr>
              <w:t>21.б.</w:t>
            </w:r>
            <w:r w:rsidRPr="00AB49AA">
              <w:rPr>
                <w:rFonts w:ascii="Sylfaen" w:hAnsi="Sylfaen"/>
                <w:sz w:val="24"/>
                <w:szCs w:val="24"/>
                <w:lang w:val="ru-RU"/>
              </w:rPr>
              <w:tab/>
              <w:t>М. П.</w:t>
            </w:r>
          </w:p>
        </w:tc>
      </w:tr>
      <w:tr w:rsidR="0085689B" w:rsidRPr="00AB49AA" w14:paraId="11984883" w14:textId="77777777" w:rsidTr="00A2051A">
        <w:trPr>
          <w:trHeight w:val="2194"/>
        </w:trPr>
        <w:tc>
          <w:tcPr>
            <w:tcW w:w="5616" w:type="dxa"/>
            <w:tcBorders>
              <w:top w:val="single" w:sz="4" w:space="0" w:color="auto"/>
              <w:left w:val="single" w:sz="4" w:space="0" w:color="auto"/>
              <w:right w:val="single" w:sz="4" w:space="0" w:color="auto"/>
            </w:tcBorders>
            <w:noWrap/>
            <w:vAlign w:val="bottom"/>
          </w:tcPr>
          <w:p w14:paraId="073F140A" w14:textId="77777777" w:rsidR="0085689B" w:rsidRPr="00AB49AA" w:rsidRDefault="0085689B" w:rsidP="00A2051A">
            <w:pPr>
              <w:widowControl w:val="0"/>
              <w:rPr>
                <w:rFonts w:ascii="Sylfaen" w:hAnsi="Sylfaen" w:cs="Tahoma"/>
                <w:sz w:val="24"/>
                <w:szCs w:val="24"/>
                <w:lang w:val="ru-RU"/>
              </w:rPr>
            </w:pPr>
            <w:r w:rsidRPr="00AB49AA">
              <w:rPr>
                <w:rFonts w:ascii="Sylfaen" w:hAnsi="Sylfaen"/>
                <w:sz w:val="24"/>
                <w:szCs w:val="24"/>
                <w:lang w:val="ru-RU"/>
              </w:rPr>
              <w:t>24.а.</w:t>
            </w:r>
            <w:r w:rsidRPr="00AB49AA">
              <w:rPr>
                <w:rFonts w:ascii="Sylfaen" w:hAnsi="Sylfaen"/>
                <w:sz w:val="24"/>
                <w:szCs w:val="24"/>
                <w:lang w:val="ru-RU"/>
              </w:rPr>
              <w:tab/>
              <w:t xml:space="preserve"> Обслуживающая бенефициара финансовая организация </w:t>
            </w:r>
          </w:p>
          <w:p w14:paraId="19F075EA" w14:textId="77777777" w:rsidR="0085689B" w:rsidRPr="00AB49AA" w:rsidRDefault="0085689B" w:rsidP="00A2051A">
            <w:pPr>
              <w:widowControl w:val="0"/>
              <w:rPr>
                <w:rFonts w:ascii="Sylfaen" w:hAnsi="Sylfaen"/>
                <w:sz w:val="24"/>
                <w:szCs w:val="24"/>
                <w:lang w:val="ru-RU"/>
              </w:rPr>
            </w:pPr>
          </w:p>
          <w:p w14:paraId="38E840EA" w14:textId="77777777" w:rsidR="0085689B" w:rsidRPr="00AB49AA" w:rsidRDefault="0085689B"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410F1F9C" w14:textId="77777777" w:rsidR="0085689B" w:rsidRPr="00AB49AA" w:rsidRDefault="0085689B" w:rsidP="00A2051A">
            <w:pPr>
              <w:widowControl w:val="0"/>
              <w:ind w:left="3828" w:right="13"/>
              <w:jc w:val="both"/>
              <w:rPr>
                <w:rFonts w:ascii="Sylfaen" w:hAnsi="Sylfaen" w:cs="Sylfaen"/>
                <w:sz w:val="24"/>
                <w:szCs w:val="24"/>
                <w:vertAlign w:val="superscript"/>
                <w:lang w:val="ru-RU"/>
              </w:rPr>
            </w:pPr>
            <w:r w:rsidRPr="00AB49AA">
              <w:rPr>
                <w:rFonts w:ascii="Sylfaen" w:hAnsi="Sylfaen"/>
                <w:sz w:val="24"/>
                <w:szCs w:val="24"/>
                <w:vertAlign w:val="superscript"/>
                <w:lang w:val="ru-RU"/>
              </w:rPr>
              <w:t>подпись/</w:t>
            </w:r>
          </w:p>
          <w:p w14:paraId="7C3C6BE6" w14:textId="77777777" w:rsidR="0085689B" w:rsidRPr="00AB49AA" w:rsidRDefault="0085689B" w:rsidP="00A2051A">
            <w:pPr>
              <w:widowControl w:val="0"/>
              <w:rPr>
                <w:rFonts w:ascii="Sylfaen" w:hAnsi="Sylfaen" w:cs="Tahoma"/>
                <w:sz w:val="24"/>
                <w:szCs w:val="24"/>
                <w:lang w:val="ru-RU"/>
              </w:rPr>
            </w:pPr>
          </w:p>
          <w:p w14:paraId="35045AA7" w14:textId="77777777" w:rsidR="0085689B" w:rsidRPr="00AB49AA" w:rsidRDefault="0085689B" w:rsidP="00A2051A">
            <w:pPr>
              <w:widowControl w:val="0"/>
              <w:rPr>
                <w:rFonts w:ascii="Sylfaen" w:hAnsi="Sylfaen" w:cs="Arial"/>
                <w:sz w:val="24"/>
                <w:szCs w:val="24"/>
                <w:lang w:val="ru-RU"/>
              </w:rPr>
            </w:pPr>
          </w:p>
        </w:tc>
        <w:tc>
          <w:tcPr>
            <w:tcW w:w="5364" w:type="dxa"/>
            <w:tcBorders>
              <w:top w:val="single" w:sz="4" w:space="0" w:color="auto"/>
              <w:left w:val="nil"/>
              <w:right w:val="single" w:sz="4" w:space="0" w:color="auto"/>
            </w:tcBorders>
            <w:noWrap/>
          </w:tcPr>
          <w:p w14:paraId="03169B81" w14:textId="77777777" w:rsidR="0085689B" w:rsidRPr="00AB49AA" w:rsidRDefault="0085689B" w:rsidP="00A2051A">
            <w:pPr>
              <w:widowControl w:val="0"/>
              <w:rPr>
                <w:rFonts w:ascii="Sylfaen" w:hAnsi="Sylfaen" w:cs="Tahoma"/>
                <w:sz w:val="24"/>
                <w:szCs w:val="24"/>
                <w:lang w:val="ru-RU"/>
              </w:rPr>
            </w:pPr>
            <w:r w:rsidRPr="00AB49AA">
              <w:rPr>
                <w:rFonts w:ascii="Sylfaen" w:hAnsi="Sylfaen"/>
                <w:sz w:val="24"/>
                <w:szCs w:val="24"/>
                <w:lang w:val="ru-RU"/>
              </w:rPr>
              <w:t>23.а.</w:t>
            </w:r>
            <w:r w:rsidRPr="00AB49AA">
              <w:rPr>
                <w:rFonts w:ascii="Sylfaen" w:hAnsi="Sylfaen"/>
                <w:sz w:val="24"/>
                <w:szCs w:val="24"/>
                <w:lang w:val="ru-RU"/>
              </w:rPr>
              <w:tab/>
              <w:t xml:space="preserve"> Обслуживающая плательщика финансовая организация </w:t>
            </w:r>
          </w:p>
          <w:p w14:paraId="15584762" w14:textId="77777777" w:rsidR="0085689B" w:rsidRPr="00AB49AA" w:rsidRDefault="0085689B" w:rsidP="00A2051A">
            <w:pPr>
              <w:widowControl w:val="0"/>
              <w:rPr>
                <w:rFonts w:ascii="Sylfaen" w:hAnsi="Sylfaen" w:cs="Tahoma"/>
                <w:sz w:val="24"/>
                <w:szCs w:val="24"/>
                <w:lang w:val="ru-RU"/>
              </w:rPr>
            </w:pPr>
          </w:p>
          <w:p w14:paraId="76B731D3" w14:textId="77777777" w:rsidR="0085689B" w:rsidRPr="00AB49AA" w:rsidRDefault="0085689B" w:rsidP="00A2051A">
            <w:pPr>
              <w:widowControl w:val="0"/>
              <w:jc w:val="right"/>
              <w:rPr>
                <w:rFonts w:ascii="Sylfaen" w:hAnsi="Sylfaen" w:cs="Tahoma"/>
                <w:sz w:val="24"/>
                <w:szCs w:val="24"/>
                <w:lang w:val="ru-RU"/>
              </w:rPr>
            </w:pPr>
            <w:r w:rsidRPr="00AB49AA">
              <w:rPr>
                <w:rFonts w:ascii="Sylfaen" w:hAnsi="Sylfaen"/>
                <w:sz w:val="24"/>
                <w:szCs w:val="24"/>
                <w:lang w:val="ru-RU"/>
              </w:rPr>
              <w:t>/____________________/</w:t>
            </w:r>
          </w:p>
          <w:p w14:paraId="6CFF5779" w14:textId="77777777" w:rsidR="0085689B" w:rsidRPr="00AB49AA" w:rsidRDefault="0085689B" w:rsidP="00A2051A">
            <w:pPr>
              <w:widowControl w:val="0"/>
              <w:ind w:right="983"/>
              <w:jc w:val="right"/>
              <w:rPr>
                <w:rFonts w:ascii="Sylfaen" w:hAnsi="Sylfaen" w:cs="Sylfaen"/>
                <w:sz w:val="24"/>
                <w:szCs w:val="24"/>
                <w:vertAlign w:val="superscript"/>
              </w:rPr>
            </w:pPr>
            <w:r w:rsidRPr="00AB49AA">
              <w:rPr>
                <w:rFonts w:ascii="Sylfaen" w:hAnsi="Sylfaen"/>
                <w:sz w:val="24"/>
                <w:szCs w:val="24"/>
                <w:vertAlign w:val="superscript"/>
              </w:rPr>
              <w:t>/</w:t>
            </w:r>
            <w:proofErr w:type="spellStart"/>
            <w:r w:rsidRPr="00AB49AA">
              <w:rPr>
                <w:rFonts w:ascii="Sylfaen" w:hAnsi="Sylfaen"/>
                <w:sz w:val="24"/>
                <w:szCs w:val="24"/>
                <w:vertAlign w:val="superscript"/>
              </w:rPr>
              <w:t>подпись</w:t>
            </w:r>
            <w:proofErr w:type="spellEnd"/>
            <w:r w:rsidRPr="00AB49AA">
              <w:rPr>
                <w:rFonts w:ascii="Sylfaen" w:hAnsi="Sylfaen"/>
                <w:sz w:val="24"/>
                <w:szCs w:val="24"/>
                <w:vertAlign w:val="superscript"/>
              </w:rPr>
              <w:t>/</w:t>
            </w:r>
          </w:p>
          <w:p w14:paraId="1ACBA57C" w14:textId="77777777" w:rsidR="0085689B" w:rsidRPr="00AB49AA" w:rsidRDefault="0085689B" w:rsidP="00A2051A">
            <w:pPr>
              <w:widowControl w:val="0"/>
              <w:rPr>
                <w:rFonts w:ascii="Sylfaen" w:hAnsi="Sylfaen" w:cs="Arial"/>
                <w:sz w:val="24"/>
                <w:szCs w:val="24"/>
              </w:rPr>
            </w:pPr>
          </w:p>
        </w:tc>
      </w:tr>
      <w:tr w:rsidR="0085689B" w:rsidRPr="00910D45" w14:paraId="227217C3" w14:textId="77777777" w:rsidTr="00A2051A">
        <w:trPr>
          <w:trHeight w:val="2194"/>
        </w:trPr>
        <w:tc>
          <w:tcPr>
            <w:tcW w:w="5616" w:type="dxa"/>
            <w:tcBorders>
              <w:top w:val="nil"/>
              <w:left w:val="single" w:sz="4" w:space="0" w:color="auto"/>
              <w:bottom w:val="single" w:sz="4" w:space="0" w:color="auto"/>
              <w:right w:val="single" w:sz="4" w:space="0" w:color="auto"/>
            </w:tcBorders>
            <w:noWrap/>
            <w:vAlign w:val="bottom"/>
          </w:tcPr>
          <w:p w14:paraId="1A22817D" w14:textId="77777777" w:rsidR="0085689B" w:rsidRPr="00AB49AA" w:rsidRDefault="0085689B" w:rsidP="00A2051A">
            <w:pPr>
              <w:widowControl w:val="0"/>
              <w:tabs>
                <w:tab w:val="left" w:pos="4678"/>
              </w:tabs>
              <w:rPr>
                <w:rFonts w:ascii="Sylfaen" w:hAnsi="Sylfaen" w:cs="Sylfaen"/>
                <w:sz w:val="24"/>
                <w:szCs w:val="24"/>
              </w:rPr>
            </w:pPr>
            <w:r w:rsidRPr="00AB49AA">
              <w:rPr>
                <w:rFonts w:ascii="Sylfaen" w:hAnsi="Sylfaen"/>
                <w:sz w:val="24"/>
                <w:szCs w:val="24"/>
              </w:rPr>
              <w:t>24.б.</w:t>
            </w:r>
            <w:r w:rsidRPr="00AB49AA">
              <w:rPr>
                <w:rFonts w:ascii="Sylfaen" w:hAnsi="Sylfaen"/>
                <w:sz w:val="24"/>
                <w:szCs w:val="24"/>
              </w:rPr>
              <w:tab/>
              <w:t>М. П.</w:t>
            </w:r>
          </w:p>
          <w:p w14:paraId="38CE5F38" w14:textId="77777777" w:rsidR="0085689B" w:rsidRPr="00AB49AA" w:rsidRDefault="0085689B" w:rsidP="00A2051A">
            <w:pPr>
              <w:widowControl w:val="0"/>
              <w:rPr>
                <w:rFonts w:ascii="Sylfaen" w:hAnsi="Sylfaen" w:cs="Sylfaen"/>
                <w:sz w:val="24"/>
                <w:szCs w:val="24"/>
              </w:rPr>
            </w:pPr>
          </w:p>
          <w:p w14:paraId="6027B3C5" w14:textId="77777777" w:rsidR="0085689B" w:rsidRPr="00AB49AA" w:rsidRDefault="0085689B" w:rsidP="00A2051A">
            <w:pPr>
              <w:widowControl w:val="0"/>
              <w:ind w:right="155"/>
              <w:jc w:val="right"/>
              <w:rPr>
                <w:rFonts w:ascii="Sylfaen" w:hAnsi="Sylfaen" w:cs="Sylfaen"/>
                <w:sz w:val="24"/>
                <w:szCs w:val="24"/>
              </w:rPr>
            </w:pPr>
            <w:r w:rsidRPr="00AB49AA">
              <w:rPr>
                <w:rFonts w:ascii="Sylfaen" w:hAnsi="Sylfaen"/>
                <w:sz w:val="24"/>
                <w:szCs w:val="24"/>
              </w:rPr>
              <w:t xml:space="preserve">24.в"___" ___ 20___ г. </w:t>
            </w:r>
          </w:p>
        </w:tc>
        <w:tc>
          <w:tcPr>
            <w:tcW w:w="5364" w:type="dxa"/>
            <w:tcBorders>
              <w:top w:val="nil"/>
              <w:left w:val="nil"/>
              <w:bottom w:val="single" w:sz="4" w:space="0" w:color="auto"/>
              <w:right w:val="single" w:sz="4" w:space="0" w:color="auto"/>
            </w:tcBorders>
            <w:noWrap/>
            <w:vAlign w:val="bottom"/>
          </w:tcPr>
          <w:p w14:paraId="6E2870E5" w14:textId="77777777" w:rsidR="0085689B" w:rsidRPr="00AB49AA" w:rsidRDefault="0085689B" w:rsidP="00A2051A">
            <w:pPr>
              <w:widowControl w:val="0"/>
              <w:tabs>
                <w:tab w:val="left" w:pos="4554"/>
              </w:tabs>
              <w:rPr>
                <w:rFonts w:ascii="Sylfaen" w:hAnsi="Sylfaen" w:cs="Sylfaen"/>
                <w:sz w:val="24"/>
                <w:szCs w:val="24"/>
                <w:lang w:val="ru-RU"/>
              </w:rPr>
            </w:pPr>
            <w:r w:rsidRPr="00AB49AA">
              <w:rPr>
                <w:rFonts w:ascii="Sylfaen" w:hAnsi="Sylfaen"/>
                <w:sz w:val="24"/>
                <w:szCs w:val="24"/>
                <w:lang w:val="ru-RU"/>
              </w:rPr>
              <w:t>23.б.</w:t>
            </w:r>
            <w:r w:rsidRPr="00AB49AA">
              <w:rPr>
                <w:rFonts w:ascii="Sylfaen" w:hAnsi="Sylfaen"/>
                <w:sz w:val="24"/>
                <w:szCs w:val="24"/>
                <w:lang w:val="ru-RU"/>
              </w:rPr>
              <w:tab/>
              <w:t>М. П.</w:t>
            </w:r>
          </w:p>
          <w:p w14:paraId="207FE35A" w14:textId="77777777" w:rsidR="0085689B" w:rsidRPr="00AB49AA" w:rsidRDefault="0085689B" w:rsidP="00A2051A">
            <w:pPr>
              <w:widowControl w:val="0"/>
              <w:rPr>
                <w:rFonts w:ascii="Sylfaen" w:hAnsi="Sylfaen"/>
                <w:sz w:val="24"/>
                <w:szCs w:val="24"/>
                <w:lang w:val="ru-RU"/>
              </w:rPr>
            </w:pPr>
          </w:p>
          <w:p w14:paraId="6541A55F" w14:textId="77777777" w:rsidR="0085689B" w:rsidRPr="00AB49AA" w:rsidRDefault="0085689B" w:rsidP="00A2051A">
            <w:pPr>
              <w:widowControl w:val="0"/>
              <w:jc w:val="right"/>
              <w:rPr>
                <w:rFonts w:ascii="Sylfaen" w:hAnsi="Sylfaen" w:cs="Sylfaen"/>
                <w:sz w:val="24"/>
                <w:szCs w:val="24"/>
                <w:lang w:val="ru-RU"/>
              </w:rPr>
            </w:pPr>
            <w:r w:rsidRPr="00AB49AA">
              <w:rPr>
                <w:rFonts w:ascii="Sylfaen" w:hAnsi="Sylfaen"/>
                <w:sz w:val="24"/>
                <w:szCs w:val="24"/>
                <w:lang w:val="ru-RU"/>
              </w:rPr>
              <w:t>23.в Дата исполнения: "___" ___ 20___г.</w:t>
            </w:r>
          </w:p>
        </w:tc>
      </w:tr>
    </w:tbl>
    <w:p w14:paraId="0E065D0C" w14:textId="77777777" w:rsidR="0085689B" w:rsidRPr="00AB49AA" w:rsidRDefault="0085689B" w:rsidP="00A25FA1">
      <w:pPr>
        <w:widowControl w:val="0"/>
        <w:tabs>
          <w:tab w:val="left" w:pos="1134"/>
        </w:tabs>
        <w:jc w:val="both"/>
        <w:rPr>
          <w:rFonts w:ascii="Sylfaen" w:hAnsi="Sylfaen"/>
          <w:sz w:val="24"/>
          <w:szCs w:val="24"/>
          <w:lang w:val="ru-RU"/>
        </w:rPr>
      </w:pPr>
    </w:p>
    <w:p w14:paraId="252C5A98" w14:textId="77777777" w:rsidR="0085689B" w:rsidRPr="00AB49AA" w:rsidRDefault="0085689B" w:rsidP="00A25FA1">
      <w:pPr>
        <w:widowControl w:val="0"/>
        <w:tabs>
          <w:tab w:val="left" w:pos="1134"/>
        </w:tabs>
        <w:jc w:val="both"/>
        <w:rPr>
          <w:rFonts w:ascii="Sylfaen" w:hAnsi="Sylfaen"/>
          <w:sz w:val="24"/>
          <w:szCs w:val="24"/>
          <w:lang w:val="ru-RU"/>
        </w:rPr>
      </w:pPr>
    </w:p>
    <w:p w14:paraId="319C4CC4" w14:textId="77777777" w:rsidR="00A25FA1" w:rsidRPr="00AB49AA" w:rsidRDefault="00A25FA1" w:rsidP="00A25FA1">
      <w:pPr>
        <w:widowControl w:val="0"/>
        <w:tabs>
          <w:tab w:val="left" w:pos="1134"/>
        </w:tabs>
        <w:ind w:firstLine="567"/>
        <w:jc w:val="both"/>
        <w:rPr>
          <w:rFonts w:ascii="Sylfaen" w:hAnsi="Sylfaen"/>
          <w:sz w:val="24"/>
          <w:szCs w:val="24"/>
          <w:lang w:val="ru-RU"/>
        </w:rPr>
      </w:pPr>
    </w:p>
    <w:p w14:paraId="5439C2FC" w14:textId="77777777" w:rsidR="00A25FA1" w:rsidRPr="00AB49AA" w:rsidRDefault="0085689B" w:rsidP="0085689B">
      <w:pPr>
        <w:widowControl w:val="0"/>
        <w:tabs>
          <w:tab w:val="left" w:pos="1134"/>
        </w:tabs>
        <w:ind w:firstLine="567"/>
        <w:jc w:val="center"/>
        <w:rPr>
          <w:rFonts w:ascii="Sylfaen" w:hAnsi="Sylfaen"/>
          <w:sz w:val="24"/>
          <w:szCs w:val="24"/>
          <w:lang w:val="ru-RU"/>
        </w:rPr>
      </w:pPr>
      <w:r w:rsidRPr="00AB49AA">
        <w:rPr>
          <w:rFonts w:ascii="Sylfaen" w:hAnsi="Sylfaen"/>
          <w:b/>
          <w:sz w:val="24"/>
          <w:szCs w:val="24"/>
          <w:lang w:val="ru-RU"/>
        </w:rPr>
        <w:t xml:space="preserve">Обязательные реквизиты платежного требования </w:t>
      </w:r>
      <w:r w:rsidRPr="00AB49AA">
        <w:rPr>
          <w:rFonts w:ascii="Sylfaen" w:hAnsi="Sylfaen"/>
          <w:b/>
          <w:sz w:val="24"/>
          <w:szCs w:val="24"/>
          <w:lang w:val="ru-RU"/>
        </w:rPr>
        <w:br/>
        <w:t>и руководство по его заполнению</w:t>
      </w:r>
    </w:p>
    <w:p w14:paraId="46FA17D6" w14:textId="77777777" w:rsidR="00A25FA1" w:rsidRPr="00AB49AA" w:rsidRDefault="00A25FA1" w:rsidP="00A25FA1">
      <w:pPr>
        <w:widowControl w:val="0"/>
        <w:tabs>
          <w:tab w:val="left" w:pos="1134"/>
        </w:tabs>
        <w:ind w:firstLine="567"/>
        <w:jc w:val="both"/>
        <w:rPr>
          <w:rFonts w:ascii="Sylfaen" w:hAnsi="Sylfaen"/>
          <w:sz w:val="24"/>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5689B" w:rsidRPr="00910D45" w14:paraId="188E9CEF" w14:textId="77777777" w:rsidTr="00A2051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7141DD"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П/Н</w:t>
            </w:r>
          </w:p>
        </w:tc>
        <w:tc>
          <w:tcPr>
            <w:tcW w:w="1938" w:type="dxa"/>
            <w:tcBorders>
              <w:top w:val="single" w:sz="4" w:space="0" w:color="auto"/>
              <w:left w:val="single" w:sz="4" w:space="0" w:color="auto"/>
              <w:bottom w:val="single" w:sz="4" w:space="0" w:color="auto"/>
              <w:right w:val="single" w:sz="4" w:space="0" w:color="auto"/>
            </w:tcBorders>
          </w:tcPr>
          <w:p w14:paraId="2AF87BF3" w14:textId="77777777" w:rsidR="0085689B" w:rsidRPr="00AB49AA" w:rsidRDefault="0085689B" w:rsidP="00A2051A">
            <w:pPr>
              <w:widowControl w:val="0"/>
              <w:spacing w:after="120"/>
              <w:jc w:val="center"/>
              <w:rPr>
                <w:rFonts w:ascii="Sylfaen" w:hAnsi="Sylfaen"/>
                <w:b/>
                <w:sz w:val="24"/>
                <w:szCs w:val="24"/>
              </w:rPr>
            </w:pPr>
            <w:proofErr w:type="spellStart"/>
            <w:r w:rsidRPr="00AB49AA">
              <w:rPr>
                <w:rFonts w:ascii="Sylfaen" w:hAnsi="Sylfaen"/>
                <w:b/>
                <w:sz w:val="24"/>
                <w:szCs w:val="24"/>
              </w:rPr>
              <w:t>Реквизиты</w:t>
            </w:r>
            <w:proofErr w:type="spellEnd"/>
            <w:r w:rsidRPr="00AB49AA">
              <w:rPr>
                <w:rFonts w:ascii="Sylfaen" w:hAnsi="Sylfaen"/>
                <w:b/>
                <w:sz w:val="24"/>
                <w:szCs w:val="24"/>
              </w:rPr>
              <w:t xml:space="preserve"> </w:t>
            </w:r>
            <w:proofErr w:type="spellStart"/>
            <w:r w:rsidRPr="00AB49AA">
              <w:rPr>
                <w:rFonts w:ascii="Sylfaen" w:hAnsi="Sylfaen"/>
                <w:b/>
                <w:sz w:val="24"/>
                <w:szCs w:val="24"/>
              </w:rPr>
              <w:t>документа</w:t>
            </w:r>
            <w:proofErr w:type="spellEnd"/>
            <w:r w:rsidRPr="00AB49AA">
              <w:rPr>
                <w:rFonts w:ascii="Sylfaen" w:hAnsi="Sylfaen"/>
                <w:b/>
                <w:sz w:val="24"/>
                <w:szCs w:val="24"/>
              </w:rPr>
              <w:t xml:space="preserve"> "</w:t>
            </w:r>
            <w:proofErr w:type="spellStart"/>
            <w:r w:rsidRPr="00AB49AA">
              <w:rPr>
                <w:rFonts w:ascii="Sylfaen" w:hAnsi="Sylfaen"/>
                <w:b/>
                <w:sz w:val="24"/>
                <w:szCs w:val="24"/>
              </w:rPr>
              <w:t>Платежное</w:t>
            </w:r>
            <w:proofErr w:type="spellEnd"/>
            <w:r w:rsidRPr="00AB49AA">
              <w:rPr>
                <w:rFonts w:ascii="Sylfaen" w:hAnsi="Sylfaen"/>
                <w:b/>
                <w:sz w:val="24"/>
                <w:szCs w:val="24"/>
              </w:rPr>
              <w:t xml:space="preserve"> </w:t>
            </w:r>
            <w:proofErr w:type="spellStart"/>
            <w:r w:rsidRPr="00AB49AA">
              <w:rPr>
                <w:rFonts w:ascii="Sylfaen" w:hAnsi="Sylfaen"/>
                <w:b/>
                <w:sz w:val="24"/>
                <w:szCs w:val="24"/>
              </w:rPr>
              <w:t>требование</w:t>
            </w:r>
            <w:proofErr w:type="spellEnd"/>
            <w:r w:rsidRPr="00AB49AA">
              <w:rPr>
                <w:rFonts w:ascii="Sylfaen" w:hAnsi="Sylfaen"/>
                <w:b/>
                <w:sz w:val="24"/>
                <w:szCs w:val="24"/>
              </w:rPr>
              <w:t>"</w:t>
            </w:r>
          </w:p>
        </w:tc>
        <w:tc>
          <w:tcPr>
            <w:tcW w:w="2050" w:type="dxa"/>
            <w:tcBorders>
              <w:top w:val="single" w:sz="4" w:space="0" w:color="auto"/>
              <w:left w:val="single" w:sz="4" w:space="0" w:color="auto"/>
              <w:bottom w:val="single" w:sz="4" w:space="0" w:color="auto"/>
              <w:right w:val="single" w:sz="4" w:space="0" w:color="auto"/>
            </w:tcBorders>
          </w:tcPr>
          <w:p w14:paraId="19B7E9C1"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Наличие указанного поля/</w:t>
            </w:r>
          </w:p>
          <w:p w14:paraId="3F8F47BD"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BFE118"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 xml:space="preserve">Требование о заполнении реквизита </w:t>
            </w:r>
          </w:p>
          <w:p w14:paraId="3A2B41D7"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889B324"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Сторона,</w:t>
            </w:r>
          </w:p>
          <w:p w14:paraId="45AA4458"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 xml:space="preserve">заполняющая реквизит </w:t>
            </w:r>
          </w:p>
          <w:p w14:paraId="300CBCC3"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бенефициар или плательщик</w:t>
            </w:r>
          </w:p>
          <w:p w14:paraId="73B241AE" w14:textId="77777777" w:rsidR="0085689B" w:rsidRPr="00AB49AA" w:rsidRDefault="0085689B" w:rsidP="00A2051A">
            <w:pPr>
              <w:widowControl w:val="0"/>
              <w:spacing w:after="120"/>
              <w:jc w:val="center"/>
              <w:rPr>
                <w:rFonts w:ascii="Sylfaen" w:hAnsi="Sylfaen"/>
                <w:b/>
                <w:sz w:val="24"/>
                <w:szCs w:val="24"/>
                <w:lang w:val="ru-RU"/>
              </w:rPr>
            </w:pPr>
            <w:r w:rsidRPr="00AB49AA">
              <w:rPr>
                <w:rFonts w:ascii="Sylfaen" w:hAnsi="Sylfaen"/>
                <w:b/>
                <w:sz w:val="24"/>
                <w:szCs w:val="24"/>
                <w:lang w:val="ru-RU"/>
              </w:rPr>
              <w:t>(в связи с процессом закупки)</w:t>
            </w:r>
          </w:p>
        </w:tc>
      </w:tr>
      <w:tr w:rsidR="0085689B" w:rsidRPr="00AB49AA" w14:paraId="677D7D58" w14:textId="77777777" w:rsidTr="00A2051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745E1" w14:textId="77777777" w:rsidR="0085689B" w:rsidRPr="00AB49AA" w:rsidRDefault="0085689B" w:rsidP="00A2051A">
            <w:pPr>
              <w:widowControl w:val="0"/>
              <w:spacing w:after="120"/>
              <w:jc w:val="center"/>
              <w:rPr>
                <w:rFonts w:ascii="Sylfaen" w:hAnsi="Sylfaen"/>
                <w:b/>
                <w:sz w:val="24"/>
                <w:szCs w:val="24"/>
              </w:rPr>
            </w:pPr>
            <w:r w:rsidRPr="00AB49AA">
              <w:rPr>
                <w:rFonts w:ascii="Sylfaen" w:hAnsi="Sylfaen"/>
                <w:b/>
                <w:sz w:val="24"/>
                <w:szCs w:val="24"/>
              </w:rPr>
              <w:t>1</w:t>
            </w:r>
          </w:p>
        </w:tc>
        <w:tc>
          <w:tcPr>
            <w:tcW w:w="1938" w:type="dxa"/>
            <w:tcBorders>
              <w:top w:val="single" w:sz="4" w:space="0" w:color="auto"/>
              <w:left w:val="single" w:sz="4" w:space="0" w:color="auto"/>
              <w:bottom w:val="single" w:sz="4" w:space="0" w:color="auto"/>
              <w:right w:val="single" w:sz="4" w:space="0" w:color="auto"/>
            </w:tcBorders>
          </w:tcPr>
          <w:p w14:paraId="27B0A667" w14:textId="77777777" w:rsidR="0085689B" w:rsidRPr="00AB49AA" w:rsidRDefault="0085689B" w:rsidP="00A2051A">
            <w:pPr>
              <w:widowControl w:val="0"/>
              <w:spacing w:after="120"/>
              <w:jc w:val="center"/>
              <w:rPr>
                <w:rFonts w:ascii="Sylfaen" w:hAnsi="Sylfaen"/>
                <w:b/>
                <w:sz w:val="24"/>
                <w:szCs w:val="24"/>
              </w:rPr>
            </w:pPr>
            <w:r w:rsidRPr="00AB49AA">
              <w:rPr>
                <w:rFonts w:ascii="Sylfaen" w:hAnsi="Sylfaen"/>
                <w:b/>
                <w:sz w:val="24"/>
                <w:szCs w:val="24"/>
              </w:rPr>
              <w:t>2</w:t>
            </w:r>
          </w:p>
        </w:tc>
        <w:tc>
          <w:tcPr>
            <w:tcW w:w="2050" w:type="dxa"/>
            <w:tcBorders>
              <w:top w:val="single" w:sz="4" w:space="0" w:color="auto"/>
              <w:left w:val="single" w:sz="4" w:space="0" w:color="auto"/>
              <w:bottom w:val="single" w:sz="4" w:space="0" w:color="auto"/>
              <w:right w:val="single" w:sz="4" w:space="0" w:color="auto"/>
            </w:tcBorders>
          </w:tcPr>
          <w:p w14:paraId="3EEC72D8" w14:textId="77777777" w:rsidR="0085689B" w:rsidRPr="00AB49AA" w:rsidRDefault="0085689B" w:rsidP="00A2051A">
            <w:pPr>
              <w:widowControl w:val="0"/>
              <w:spacing w:after="120"/>
              <w:jc w:val="center"/>
              <w:rPr>
                <w:rFonts w:ascii="Sylfaen" w:hAnsi="Sylfaen"/>
                <w:b/>
                <w:sz w:val="24"/>
                <w:szCs w:val="24"/>
              </w:rPr>
            </w:pPr>
            <w:r w:rsidRPr="00AB49AA">
              <w:rPr>
                <w:rFonts w:ascii="Sylfaen" w:hAnsi="Sylfaen"/>
                <w:b/>
                <w:sz w:val="24"/>
                <w:szCs w:val="24"/>
              </w:rPr>
              <w:t>3</w:t>
            </w:r>
          </w:p>
        </w:tc>
        <w:tc>
          <w:tcPr>
            <w:tcW w:w="3350" w:type="dxa"/>
            <w:tcBorders>
              <w:top w:val="single" w:sz="4" w:space="0" w:color="auto"/>
              <w:left w:val="single" w:sz="4" w:space="0" w:color="auto"/>
              <w:bottom w:val="single" w:sz="4" w:space="0" w:color="auto"/>
              <w:right w:val="single" w:sz="4" w:space="0" w:color="auto"/>
            </w:tcBorders>
          </w:tcPr>
          <w:p w14:paraId="0FFE8F81" w14:textId="77777777" w:rsidR="0085689B" w:rsidRPr="00AB49AA" w:rsidRDefault="0085689B" w:rsidP="00A2051A">
            <w:pPr>
              <w:widowControl w:val="0"/>
              <w:spacing w:after="120"/>
              <w:jc w:val="center"/>
              <w:rPr>
                <w:rFonts w:ascii="Sylfaen" w:hAnsi="Sylfaen"/>
                <w:b/>
                <w:sz w:val="24"/>
                <w:szCs w:val="24"/>
              </w:rPr>
            </w:pPr>
            <w:r w:rsidRPr="00AB49AA">
              <w:rPr>
                <w:rFonts w:ascii="Sylfaen" w:hAnsi="Sylfaen"/>
                <w:b/>
                <w:sz w:val="24"/>
                <w:szCs w:val="24"/>
              </w:rPr>
              <w:t>4</w:t>
            </w:r>
          </w:p>
        </w:tc>
        <w:tc>
          <w:tcPr>
            <w:tcW w:w="2640" w:type="dxa"/>
            <w:tcBorders>
              <w:top w:val="single" w:sz="4" w:space="0" w:color="auto"/>
              <w:left w:val="single" w:sz="4" w:space="0" w:color="auto"/>
              <w:bottom w:val="single" w:sz="4" w:space="0" w:color="auto"/>
              <w:right w:val="single" w:sz="4" w:space="0" w:color="auto"/>
            </w:tcBorders>
          </w:tcPr>
          <w:p w14:paraId="33D402D5" w14:textId="77777777" w:rsidR="0085689B" w:rsidRPr="00AB49AA" w:rsidRDefault="0085689B" w:rsidP="00A2051A">
            <w:pPr>
              <w:widowControl w:val="0"/>
              <w:spacing w:after="120"/>
              <w:jc w:val="center"/>
              <w:rPr>
                <w:rFonts w:ascii="Sylfaen" w:hAnsi="Sylfaen"/>
                <w:b/>
                <w:sz w:val="24"/>
                <w:szCs w:val="24"/>
              </w:rPr>
            </w:pPr>
            <w:r w:rsidRPr="00AB49AA">
              <w:rPr>
                <w:rFonts w:ascii="Sylfaen" w:hAnsi="Sylfaen"/>
                <w:b/>
                <w:sz w:val="24"/>
                <w:szCs w:val="24"/>
              </w:rPr>
              <w:t>5</w:t>
            </w:r>
          </w:p>
        </w:tc>
      </w:tr>
      <w:tr w:rsidR="0085689B" w:rsidRPr="00910D45" w14:paraId="5FC99ABE"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3E7C3F"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w:t>
            </w:r>
          </w:p>
        </w:tc>
        <w:tc>
          <w:tcPr>
            <w:tcW w:w="1938" w:type="dxa"/>
            <w:tcBorders>
              <w:top w:val="single" w:sz="4" w:space="0" w:color="auto"/>
              <w:left w:val="single" w:sz="4" w:space="0" w:color="auto"/>
              <w:bottom w:val="single" w:sz="4" w:space="0" w:color="auto"/>
              <w:right w:val="single" w:sz="4" w:space="0" w:color="auto"/>
            </w:tcBorders>
          </w:tcPr>
          <w:p w14:paraId="7C317093"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наименование</w:t>
            </w:r>
            <w:proofErr w:type="spellEnd"/>
            <w:r w:rsidRPr="00AB49AA">
              <w:rPr>
                <w:rFonts w:ascii="Sylfaen" w:hAnsi="Sylfaen"/>
                <w:sz w:val="24"/>
                <w:szCs w:val="24"/>
              </w:rPr>
              <w:t xml:space="preserve"> </w:t>
            </w:r>
            <w:proofErr w:type="spellStart"/>
            <w:r w:rsidRPr="00AB49AA">
              <w:rPr>
                <w:rFonts w:ascii="Sylfaen" w:hAnsi="Sylfaen"/>
                <w:sz w:val="24"/>
                <w:szCs w:val="24"/>
              </w:rPr>
              <w:t>документа</w:t>
            </w:r>
            <w:proofErr w:type="spellEnd"/>
          </w:p>
        </w:tc>
        <w:tc>
          <w:tcPr>
            <w:tcW w:w="2050" w:type="dxa"/>
            <w:tcBorders>
              <w:top w:val="single" w:sz="4" w:space="0" w:color="auto"/>
              <w:left w:val="single" w:sz="4" w:space="0" w:color="auto"/>
              <w:bottom w:val="single" w:sz="4" w:space="0" w:color="auto"/>
              <w:right w:val="single" w:sz="4" w:space="0" w:color="auto"/>
            </w:tcBorders>
          </w:tcPr>
          <w:p w14:paraId="0FB8A2A1"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3943AB44"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14:paraId="740E330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на документе заранее заполнено "Платежное требование"</w:t>
            </w:r>
          </w:p>
        </w:tc>
      </w:tr>
      <w:tr w:rsidR="0085689B" w:rsidRPr="00910D45" w14:paraId="4B9886F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25233"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w:t>
            </w:r>
          </w:p>
        </w:tc>
        <w:tc>
          <w:tcPr>
            <w:tcW w:w="1938" w:type="dxa"/>
            <w:tcBorders>
              <w:top w:val="single" w:sz="4" w:space="0" w:color="auto"/>
              <w:left w:val="single" w:sz="4" w:space="0" w:color="auto"/>
              <w:bottom w:val="single" w:sz="4" w:space="0" w:color="auto"/>
              <w:right w:val="single" w:sz="4" w:space="0" w:color="auto"/>
            </w:tcBorders>
          </w:tcPr>
          <w:p w14:paraId="0F584CF1" w14:textId="77777777" w:rsidR="0085689B" w:rsidRPr="00AB49AA" w:rsidRDefault="0085689B" w:rsidP="00A2051A">
            <w:pPr>
              <w:widowControl w:val="0"/>
              <w:spacing w:after="120"/>
              <w:jc w:val="both"/>
              <w:rPr>
                <w:rFonts w:ascii="Sylfaen" w:hAnsi="Sylfaen"/>
                <w:sz w:val="24"/>
                <w:szCs w:val="24"/>
              </w:rPr>
            </w:pPr>
            <w:proofErr w:type="spellStart"/>
            <w:r w:rsidRPr="00AB49AA">
              <w:rPr>
                <w:rFonts w:ascii="Sylfaen" w:hAnsi="Sylfaen"/>
                <w:sz w:val="24"/>
                <w:szCs w:val="24"/>
              </w:rPr>
              <w:t>номер</w:t>
            </w:r>
            <w:proofErr w:type="spellEnd"/>
            <w:r w:rsidRPr="00AB49AA">
              <w:rPr>
                <w:rFonts w:ascii="Sylfaen" w:hAnsi="Sylfaen"/>
                <w:sz w:val="24"/>
                <w:szCs w:val="24"/>
              </w:rPr>
              <w:t xml:space="preserve"> </w:t>
            </w:r>
            <w:proofErr w:type="spellStart"/>
            <w:r w:rsidRPr="00AB49AA">
              <w:rPr>
                <w:rFonts w:ascii="Sylfaen" w:hAnsi="Sylfaen"/>
                <w:sz w:val="24"/>
                <w:szCs w:val="24"/>
              </w:rPr>
              <w:t>платежного</w:t>
            </w:r>
            <w:proofErr w:type="spellEnd"/>
            <w:r w:rsidRPr="00AB49AA">
              <w:rPr>
                <w:rFonts w:ascii="Sylfaen" w:hAnsi="Sylfaen"/>
                <w:sz w:val="24"/>
                <w:szCs w:val="24"/>
              </w:rPr>
              <w:t xml:space="preserve"> </w:t>
            </w:r>
            <w:proofErr w:type="spellStart"/>
            <w:r w:rsidRPr="00AB49AA">
              <w:rPr>
                <w:rFonts w:ascii="Sylfaen" w:hAnsi="Sylfaen"/>
                <w:sz w:val="24"/>
                <w:szCs w:val="24"/>
              </w:rPr>
              <w:t>требования</w:t>
            </w:r>
            <w:proofErr w:type="spellEnd"/>
          </w:p>
        </w:tc>
        <w:tc>
          <w:tcPr>
            <w:tcW w:w="2050" w:type="dxa"/>
            <w:tcBorders>
              <w:top w:val="single" w:sz="4" w:space="0" w:color="auto"/>
              <w:left w:val="single" w:sz="4" w:space="0" w:color="auto"/>
              <w:bottom w:val="single" w:sz="4" w:space="0" w:color="auto"/>
              <w:right w:val="single" w:sz="4" w:space="0" w:color="auto"/>
            </w:tcBorders>
          </w:tcPr>
          <w:p w14:paraId="498C67EE"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2A7C0003"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14:paraId="721931C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бенефициаром при представлении платежного требования в банк плательщика</w:t>
            </w:r>
          </w:p>
        </w:tc>
      </w:tr>
      <w:tr w:rsidR="0085689B" w:rsidRPr="00910D45" w14:paraId="263E0371"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DED52"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3.</w:t>
            </w:r>
          </w:p>
        </w:tc>
        <w:tc>
          <w:tcPr>
            <w:tcW w:w="1938" w:type="dxa"/>
            <w:tcBorders>
              <w:top w:val="single" w:sz="4" w:space="0" w:color="auto"/>
              <w:left w:val="single" w:sz="4" w:space="0" w:color="auto"/>
              <w:bottom w:val="single" w:sz="4" w:space="0" w:color="auto"/>
              <w:right w:val="single" w:sz="4" w:space="0" w:color="auto"/>
            </w:tcBorders>
          </w:tcPr>
          <w:p w14:paraId="3B0642D9" w14:textId="77777777" w:rsidR="0085689B" w:rsidRPr="00AB49AA" w:rsidRDefault="0085689B" w:rsidP="00A2051A">
            <w:pPr>
              <w:widowControl w:val="0"/>
              <w:spacing w:after="120"/>
              <w:jc w:val="both"/>
              <w:rPr>
                <w:rFonts w:ascii="Sylfaen" w:hAnsi="Sylfaen"/>
                <w:sz w:val="24"/>
                <w:szCs w:val="24"/>
              </w:rPr>
            </w:pPr>
            <w:proofErr w:type="spellStart"/>
            <w:r w:rsidRPr="00AB49AA">
              <w:rPr>
                <w:rFonts w:ascii="Sylfaen" w:hAnsi="Sylfaen"/>
                <w:sz w:val="24"/>
                <w:szCs w:val="24"/>
              </w:rPr>
              <w:t>дата</w:t>
            </w:r>
            <w:proofErr w:type="spellEnd"/>
            <w:r w:rsidRPr="00AB49AA">
              <w:rPr>
                <w:rFonts w:ascii="Sylfaen" w:hAnsi="Sylfaen"/>
                <w:sz w:val="24"/>
                <w:szCs w:val="24"/>
              </w:rPr>
              <w:t xml:space="preserve"> </w:t>
            </w:r>
            <w:proofErr w:type="spellStart"/>
            <w:r w:rsidRPr="00AB49AA">
              <w:rPr>
                <w:rFonts w:ascii="Sylfaen" w:hAnsi="Sylfaen"/>
                <w:sz w:val="24"/>
                <w:szCs w:val="24"/>
              </w:rPr>
              <w:t>представления</w:t>
            </w:r>
            <w:proofErr w:type="spellEnd"/>
          </w:p>
        </w:tc>
        <w:tc>
          <w:tcPr>
            <w:tcW w:w="2050" w:type="dxa"/>
            <w:tcBorders>
              <w:top w:val="single" w:sz="4" w:space="0" w:color="auto"/>
              <w:left w:val="single" w:sz="4" w:space="0" w:color="auto"/>
              <w:bottom w:val="single" w:sz="4" w:space="0" w:color="auto"/>
              <w:right w:val="single" w:sz="4" w:space="0" w:color="auto"/>
            </w:tcBorders>
          </w:tcPr>
          <w:p w14:paraId="7A3F536C"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6A705935"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p w14:paraId="731B3392" w14:textId="77777777" w:rsidR="0085689B" w:rsidRPr="00AB49AA" w:rsidRDefault="0085689B" w:rsidP="00A2051A">
            <w:pPr>
              <w:widowControl w:val="0"/>
              <w:spacing w:after="120"/>
              <w:jc w:val="center"/>
              <w:rPr>
                <w:rFonts w:ascii="Sylfaen" w:hAnsi="Sylfaen"/>
                <w:sz w:val="24"/>
                <w:szCs w:val="24"/>
              </w:rPr>
            </w:pPr>
          </w:p>
        </w:tc>
        <w:tc>
          <w:tcPr>
            <w:tcW w:w="2640" w:type="dxa"/>
            <w:tcBorders>
              <w:top w:val="single" w:sz="4" w:space="0" w:color="auto"/>
              <w:left w:val="single" w:sz="4" w:space="0" w:color="auto"/>
              <w:bottom w:val="single" w:sz="4" w:space="0" w:color="auto"/>
              <w:right w:val="single" w:sz="4" w:space="0" w:color="auto"/>
            </w:tcBorders>
          </w:tcPr>
          <w:p w14:paraId="759668C3"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бенефициаром в день представления платежного требования в банк плательщика </w:t>
            </w:r>
          </w:p>
        </w:tc>
      </w:tr>
      <w:tr w:rsidR="0085689B" w:rsidRPr="00AB49AA" w14:paraId="44E30601"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16D09B"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4.</w:t>
            </w:r>
          </w:p>
        </w:tc>
        <w:tc>
          <w:tcPr>
            <w:tcW w:w="1938" w:type="dxa"/>
            <w:tcBorders>
              <w:top w:val="single" w:sz="4" w:space="0" w:color="auto"/>
              <w:left w:val="single" w:sz="4" w:space="0" w:color="auto"/>
              <w:bottom w:val="single" w:sz="4" w:space="0" w:color="auto"/>
              <w:right w:val="single" w:sz="4" w:space="0" w:color="auto"/>
            </w:tcBorders>
          </w:tcPr>
          <w:p w14:paraId="6A4D99E1" w14:textId="77777777" w:rsidR="0085689B" w:rsidRPr="00AB49AA" w:rsidRDefault="0085689B" w:rsidP="00A2051A">
            <w:pPr>
              <w:widowControl w:val="0"/>
              <w:spacing w:after="120"/>
              <w:jc w:val="both"/>
              <w:rPr>
                <w:rFonts w:ascii="Sylfaen" w:hAnsi="Sylfaen"/>
                <w:sz w:val="24"/>
                <w:szCs w:val="24"/>
                <w:lang w:val="ru-RU"/>
              </w:rPr>
            </w:pPr>
            <w:r w:rsidRPr="00AB49AA">
              <w:rPr>
                <w:rFonts w:ascii="Sylfaen" w:hAnsi="Sylfaen"/>
                <w:sz w:val="24"/>
                <w:szCs w:val="24"/>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E154932"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51A5D1B0"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616A3490"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proofErr w:type="spellStart"/>
            <w:r w:rsidRPr="00AB49AA">
              <w:rPr>
                <w:rFonts w:ascii="Sylfaen" w:hAnsi="Sylfaen"/>
                <w:sz w:val="24"/>
                <w:szCs w:val="24"/>
              </w:rPr>
              <w:t>При</w:t>
            </w:r>
            <w:proofErr w:type="spellEnd"/>
            <w:r w:rsidRPr="00AB49AA">
              <w:rPr>
                <w:rFonts w:ascii="Sylfaen" w:hAnsi="Sylfaen"/>
                <w:sz w:val="24"/>
                <w:szCs w:val="24"/>
              </w:rPr>
              <w:t xml:space="preserve"> </w:t>
            </w:r>
            <w:proofErr w:type="spellStart"/>
            <w:r w:rsidRPr="00AB49AA">
              <w:rPr>
                <w:rFonts w:ascii="Sylfaen" w:hAnsi="Sylfaen"/>
                <w:sz w:val="24"/>
                <w:szCs w:val="24"/>
              </w:rPr>
              <w:t>необходимости</w:t>
            </w:r>
            <w:proofErr w:type="spellEnd"/>
            <w:r w:rsidRPr="00AB49AA">
              <w:rPr>
                <w:rFonts w:ascii="Sylfaen" w:hAnsi="Sylfaen"/>
                <w:sz w:val="24"/>
                <w:szCs w:val="24"/>
              </w:rPr>
              <w:t xml:space="preserve"> </w:t>
            </w:r>
            <w:proofErr w:type="spellStart"/>
            <w:r w:rsidRPr="00AB49AA">
              <w:rPr>
                <w:rFonts w:ascii="Sylfaen" w:hAnsi="Sylfaen"/>
                <w:sz w:val="24"/>
                <w:szCs w:val="24"/>
              </w:rPr>
              <w:t>указываются</w:t>
            </w:r>
            <w:proofErr w:type="spellEnd"/>
            <w:r w:rsidRPr="00AB49AA">
              <w:rPr>
                <w:rFonts w:ascii="Sylfaen" w:hAnsi="Sylfaen"/>
                <w:sz w:val="24"/>
                <w:szCs w:val="24"/>
              </w:rPr>
              <w:t xml:space="preserve"> </w:t>
            </w:r>
            <w:proofErr w:type="spellStart"/>
            <w:r w:rsidRPr="00AB49AA">
              <w:rPr>
                <w:rFonts w:ascii="Sylfaen" w:hAnsi="Sylfaen"/>
                <w:sz w:val="24"/>
                <w:szCs w:val="24"/>
              </w:rPr>
              <w:t>также</w:t>
            </w:r>
            <w:proofErr w:type="spellEnd"/>
            <w:r w:rsidRPr="00AB49AA">
              <w:rPr>
                <w:rFonts w:ascii="Sylfaen" w:hAnsi="Sylfaen"/>
                <w:sz w:val="24"/>
                <w:szCs w:val="24"/>
              </w:rPr>
              <w:t xml:space="preserve"> </w:t>
            </w:r>
            <w:proofErr w:type="spellStart"/>
            <w:r w:rsidRPr="00AB49AA">
              <w:rPr>
                <w:rFonts w:ascii="Sylfaen" w:hAnsi="Sylfaen"/>
                <w:sz w:val="24"/>
                <w:szCs w:val="24"/>
              </w:rPr>
              <w:t>иные</w:t>
            </w:r>
            <w:proofErr w:type="spellEnd"/>
            <w:r w:rsidRPr="00AB49AA">
              <w:rPr>
                <w:rFonts w:ascii="Sylfaen" w:hAnsi="Sylfaen"/>
                <w:sz w:val="24"/>
                <w:szCs w:val="24"/>
              </w:rPr>
              <w:t xml:space="preserve"> </w:t>
            </w:r>
            <w:proofErr w:type="spellStart"/>
            <w:r w:rsidRPr="00AB49AA">
              <w:rPr>
                <w:rFonts w:ascii="Sylfaen" w:hAnsi="Sylfaen"/>
                <w:sz w:val="24"/>
                <w:szCs w:val="24"/>
              </w:rPr>
              <w:t>данные</w:t>
            </w:r>
            <w:proofErr w:type="spellEnd"/>
            <w:r w:rsidRPr="00AB49AA">
              <w:rPr>
                <w:rFonts w:ascii="Sylfaen" w:hAnsi="Sylfaen"/>
                <w:sz w:val="24"/>
                <w:szCs w:val="24"/>
              </w:rPr>
              <w:t xml:space="preserve">. </w:t>
            </w: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c>
          <w:tcPr>
            <w:tcW w:w="2640" w:type="dxa"/>
            <w:tcBorders>
              <w:top w:val="single" w:sz="4" w:space="0" w:color="auto"/>
              <w:left w:val="single" w:sz="4" w:space="0" w:color="auto"/>
              <w:bottom w:val="single" w:sz="4" w:space="0" w:color="auto"/>
              <w:right w:val="single" w:sz="4" w:space="0" w:color="auto"/>
            </w:tcBorders>
          </w:tcPr>
          <w:p w14:paraId="426F5A2B"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85689B" w:rsidRPr="00AB49AA" w14:paraId="597C1A3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6A1ACC"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5.</w:t>
            </w:r>
          </w:p>
        </w:tc>
        <w:tc>
          <w:tcPr>
            <w:tcW w:w="1938" w:type="dxa"/>
            <w:tcBorders>
              <w:top w:val="single" w:sz="4" w:space="0" w:color="auto"/>
              <w:left w:val="single" w:sz="4" w:space="0" w:color="auto"/>
              <w:bottom w:val="single" w:sz="4" w:space="0" w:color="auto"/>
              <w:right w:val="single" w:sz="4" w:space="0" w:color="auto"/>
            </w:tcBorders>
          </w:tcPr>
          <w:p w14:paraId="0592D410"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CDE1605"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EFF9E1A"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r w:rsidRPr="00AB49AA">
              <w:rPr>
                <w:rFonts w:ascii="Sylfaen" w:hAnsi="Sylfaen"/>
                <w:sz w:val="24"/>
                <w:szCs w:val="24"/>
              </w:rPr>
              <w:t xml:space="preserve"> </w:t>
            </w:r>
          </w:p>
        </w:tc>
        <w:tc>
          <w:tcPr>
            <w:tcW w:w="2640" w:type="dxa"/>
            <w:tcBorders>
              <w:top w:val="single" w:sz="4" w:space="0" w:color="auto"/>
              <w:left w:val="single" w:sz="4" w:space="0" w:color="auto"/>
              <w:bottom w:val="single" w:sz="4" w:space="0" w:color="auto"/>
              <w:right w:val="single" w:sz="4" w:space="0" w:color="auto"/>
            </w:tcBorders>
          </w:tcPr>
          <w:p w14:paraId="4F610EA8"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85689B" w:rsidRPr="00AB49AA" w14:paraId="6162B86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7CD3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6.</w:t>
            </w:r>
          </w:p>
        </w:tc>
        <w:tc>
          <w:tcPr>
            <w:tcW w:w="1938" w:type="dxa"/>
            <w:tcBorders>
              <w:top w:val="single" w:sz="4" w:space="0" w:color="auto"/>
              <w:left w:val="single" w:sz="4" w:space="0" w:color="auto"/>
              <w:bottom w:val="single" w:sz="4" w:space="0" w:color="auto"/>
              <w:right w:val="single" w:sz="4" w:space="0" w:color="auto"/>
            </w:tcBorders>
          </w:tcPr>
          <w:p w14:paraId="0B5860CB"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номер</w:t>
            </w:r>
            <w:proofErr w:type="spellEnd"/>
            <w:r w:rsidRPr="00AB49AA">
              <w:rPr>
                <w:rFonts w:ascii="Sylfaen" w:hAnsi="Sylfaen"/>
                <w:sz w:val="24"/>
                <w:szCs w:val="24"/>
              </w:rPr>
              <w:t xml:space="preserve"> </w:t>
            </w:r>
            <w:proofErr w:type="spellStart"/>
            <w:r w:rsidRPr="00AB49AA">
              <w:rPr>
                <w:rFonts w:ascii="Sylfaen" w:hAnsi="Sylfaen"/>
                <w:sz w:val="24"/>
                <w:szCs w:val="24"/>
              </w:rPr>
              <w:t>счета</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58860CDC"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29A827D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330D4DBB"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06BC49F"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85689B" w:rsidRPr="00AB49AA" w14:paraId="0DFDB156"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48A9C0"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35A4E0ED"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УНН </w:t>
            </w:r>
            <w:proofErr w:type="spellStart"/>
            <w:r w:rsidRPr="00AB49AA">
              <w:rPr>
                <w:rFonts w:ascii="Sylfaen" w:hAnsi="Sylfaen"/>
                <w:sz w:val="24"/>
                <w:szCs w:val="24"/>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1155A417"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D84BE7B"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088C2A09"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4355B56"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85689B" w:rsidRPr="00AB49AA" w14:paraId="68EFF43B"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8E178"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8.</w:t>
            </w:r>
          </w:p>
        </w:tc>
        <w:tc>
          <w:tcPr>
            <w:tcW w:w="1938" w:type="dxa"/>
            <w:tcBorders>
              <w:top w:val="single" w:sz="4" w:space="0" w:color="auto"/>
              <w:left w:val="single" w:sz="4" w:space="0" w:color="auto"/>
              <w:bottom w:val="single" w:sz="4" w:space="0" w:color="auto"/>
              <w:right w:val="single" w:sz="4" w:space="0" w:color="auto"/>
            </w:tcBorders>
          </w:tcPr>
          <w:p w14:paraId="163E9F66"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НЗОУ </w:t>
            </w:r>
            <w:proofErr w:type="spellStart"/>
            <w:r w:rsidRPr="00AB49AA">
              <w:rPr>
                <w:rFonts w:ascii="Sylfaen" w:hAnsi="Sylfaen"/>
                <w:sz w:val="24"/>
                <w:szCs w:val="24"/>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7B75C79F"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7078081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47DC02FF"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E6BCEF8"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85689B" w:rsidRPr="00910D45" w14:paraId="22DBF27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796A1A"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9.</w:t>
            </w:r>
          </w:p>
        </w:tc>
        <w:tc>
          <w:tcPr>
            <w:tcW w:w="1938" w:type="dxa"/>
            <w:tcBorders>
              <w:top w:val="single" w:sz="4" w:space="0" w:color="auto"/>
              <w:left w:val="single" w:sz="4" w:space="0" w:color="auto"/>
              <w:bottom w:val="single" w:sz="4" w:space="0" w:color="auto"/>
              <w:right w:val="single" w:sz="4" w:space="0" w:color="auto"/>
            </w:tcBorders>
          </w:tcPr>
          <w:p w14:paraId="44E84C26"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EBE2C71"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00BBAE57"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3B1BF76D"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lang w:val="ru-RU"/>
              </w:rPr>
              <w:t xml:space="preserve">заполняется наименование лица, являющегося бенефициаром (получателем платежа). </w:t>
            </w:r>
            <w:proofErr w:type="spellStart"/>
            <w:r w:rsidRPr="00AB49AA">
              <w:rPr>
                <w:rFonts w:ascii="Sylfaen" w:hAnsi="Sylfaen"/>
                <w:sz w:val="24"/>
                <w:szCs w:val="24"/>
              </w:rPr>
              <w:t>При</w:t>
            </w:r>
            <w:proofErr w:type="spellEnd"/>
            <w:r w:rsidRPr="00AB49AA">
              <w:rPr>
                <w:rFonts w:ascii="Sylfaen" w:hAnsi="Sylfaen"/>
                <w:sz w:val="24"/>
                <w:szCs w:val="24"/>
              </w:rPr>
              <w:t xml:space="preserve"> </w:t>
            </w:r>
            <w:proofErr w:type="spellStart"/>
            <w:r w:rsidRPr="00AB49AA">
              <w:rPr>
                <w:rFonts w:ascii="Sylfaen" w:hAnsi="Sylfaen"/>
                <w:sz w:val="24"/>
                <w:szCs w:val="24"/>
              </w:rPr>
              <w:t>необходимости</w:t>
            </w:r>
            <w:proofErr w:type="spellEnd"/>
            <w:r w:rsidRPr="00AB49AA">
              <w:rPr>
                <w:rFonts w:ascii="Sylfaen" w:hAnsi="Sylfaen"/>
                <w:sz w:val="24"/>
                <w:szCs w:val="24"/>
              </w:rPr>
              <w:t xml:space="preserve"> </w:t>
            </w:r>
            <w:proofErr w:type="spellStart"/>
            <w:r w:rsidRPr="00AB49AA">
              <w:rPr>
                <w:rFonts w:ascii="Sylfaen" w:hAnsi="Sylfaen"/>
                <w:sz w:val="24"/>
                <w:szCs w:val="24"/>
              </w:rPr>
              <w:t>указываются</w:t>
            </w:r>
            <w:proofErr w:type="spellEnd"/>
            <w:r w:rsidRPr="00AB49AA">
              <w:rPr>
                <w:rFonts w:ascii="Sylfaen" w:hAnsi="Sylfaen"/>
                <w:sz w:val="24"/>
                <w:szCs w:val="24"/>
              </w:rPr>
              <w:t xml:space="preserve"> </w:t>
            </w:r>
            <w:proofErr w:type="spellStart"/>
            <w:r w:rsidRPr="00AB49AA">
              <w:rPr>
                <w:rFonts w:ascii="Sylfaen" w:hAnsi="Sylfaen"/>
                <w:sz w:val="24"/>
                <w:szCs w:val="24"/>
              </w:rPr>
              <w:t>также</w:t>
            </w:r>
            <w:proofErr w:type="spellEnd"/>
            <w:r w:rsidRPr="00AB49AA">
              <w:rPr>
                <w:rFonts w:ascii="Sylfaen" w:hAnsi="Sylfaen"/>
                <w:sz w:val="24"/>
                <w:szCs w:val="24"/>
              </w:rPr>
              <w:t xml:space="preserve"> </w:t>
            </w:r>
            <w:proofErr w:type="spellStart"/>
            <w:r w:rsidRPr="00AB49AA">
              <w:rPr>
                <w:rFonts w:ascii="Sylfaen" w:hAnsi="Sylfaen"/>
                <w:sz w:val="24"/>
                <w:szCs w:val="24"/>
              </w:rPr>
              <w:t>иные</w:t>
            </w:r>
            <w:proofErr w:type="spellEnd"/>
            <w:r w:rsidRPr="00AB49AA">
              <w:rPr>
                <w:rFonts w:ascii="Sylfaen" w:hAnsi="Sylfaen"/>
                <w:sz w:val="24"/>
                <w:szCs w:val="24"/>
              </w:rPr>
              <w:t xml:space="preserve"> </w:t>
            </w:r>
            <w:proofErr w:type="spellStart"/>
            <w:r w:rsidRPr="00AB49AA">
              <w:rPr>
                <w:rFonts w:ascii="Sylfaen" w:hAnsi="Sylfaen"/>
                <w:sz w:val="24"/>
                <w:szCs w:val="24"/>
              </w:rPr>
              <w:t>данные</w:t>
            </w:r>
            <w:proofErr w:type="spellEnd"/>
            <w:r w:rsidRPr="00AB49AA">
              <w:rPr>
                <w:rFonts w:ascii="Sylfaen" w:hAnsi="Sylfaen"/>
                <w:sz w:val="24"/>
                <w:szCs w:val="24"/>
              </w:rPr>
              <w:t>.</w:t>
            </w:r>
          </w:p>
        </w:tc>
        <w:tc>
          <w:tcPr>
            <w:tcW w:w="2640" w:type="dxa"/>
            <w:tcBorders>
              <w:top w:val="single" w:sz="4" w:space="0" w:color="auto"/>
              <w:left w:val="single" w:sz="4" w:space="0" w:color="auto"/>
              <w:bottom w:val="single" w:sz="4" w:space="0" w:color="auto"/>
              <w:right w:val="single" w:sz="4" w:space="0" w:color="auto"/>
            </w:tcBorders>
          </w:tcPr>
          <w:p w14:paraId="3AEFF6C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85689B" w:rsidRPr="00AB49AA" w14:paraId="1E7829AE"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F25AFB"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10.</w:t>
            </w:r>
          </w:p>
        </w:tc>
        <w:tc>
          <w:tcPr>
            <w:tcW w:w="1938" w:type="dxa"/>
            <w:tcBorders>
              <w:top w:val="single" w:sz="4" w:space="0" w:color="auto"/>
              <w:left w:val="single" w:sz="4" w:space="0" w:color="auto"/>
              <w:bottom w:val="single" w:sz="4" w:space="0" w:color="auto"/>
              <w:right w:val="single" w:sz="4" w:space="0" w:color="auto"/>
            </w:tcBorders>
          </w:tcPr>
          <w:p w14:paraId="6E994A83"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НЗОУ </w:t>
            </w:r>
            <w:proofErr w:type="spellStart"/>
            <w:r w:rsidRPr="00AB49AA">
              <w:rPr>
                <w:rFonts w:ascii="Sylfaen" w:hAnsi="Sylfaen"/>
                <w:sz w:val="24"/>
                <w:szCs w:val="24"/>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09CC8332"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05D1D58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5DF97701"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6574ED5"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w:t>
            </w:r>
            <w:proofErr w:type="spellStart"/>
            <w:r w:rsidRPr="00AB49AA">
              <w:rPr>
                <w:rFonts w:ascii="Sylfaen" w:hAnsi="Sylfaen"/>
                <w:sz w:val="24"/>
                <w:szCs w:val="24"/>
              </w:rPr>
              <w:t>не</w:t>
            </w:r>
            <w:proofErr w:type="spellEnd"/>
            <w:r w:rsidRPr="00AB49AA">
              <w:rPr>
                <w:rFonts w:ascii="Sylfaen" w:hAnsi="Sylfaen"/>
                <w:sz w:val="24"/>
                <w:szCs w:val="24"/>
              </w:rPr>
              <w:t xml:space="preserve"> </w:t>
            </w:r>
            <w:proofErr w:type="spellStart"/>
            <w:r w:rsidRPr="00AB49AA">
              <w:rPr>
                <w:rFonts w:ascii="Sylfaen" w:hAnsi="Sylfaen"/>
                <w:sz w:val="24"/>
                <w:szCs w:val="24"/>
              </w:rPr>
              <w:t>заполняется</w:t>
            </w:r>
            <w:proofErr w:type="spellEnd"/>
            <w:r w:rsidRPr="00AB49AA">
              <w:rPr>
                <w:rFonts w:ascii="Sylfaen" w:hAnsi="Sylfaen"/>
                <w:sz w:val="24"/>
                <w:szCs w:val="24"/>
              </w:rPr>
              <w:t>)</w:t>
            </w:r>
          </w:p>
        </w:tc>
      </w:tr>
      <w:tr w:rsidR="0085689B" w:rsidRPr="00910D45" w14:paraId="09863D69"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E3CC0F"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11.</w:t>
            </w:r>
          </w:p>
        </w:tc>
        <w:tc>
          <w:tcPr>
            <w:tcW w:w="1938" w:type="dxa"/>
            <w:tcBorders>
              <w:top w:val="single" w:sz="4" w:space="0" w:color="auto"/>
              <w:left w:val="single" w:sz="4" w:space="0" w:color="auto"/>
              <w:bottom w:val="single" w:sz="4" w:space="0" w:color="auto"/>
              <w:right w:val="single" w:sz="4" w:space="0" w:color="auto"/>
            </w:tcBorders>
          </w:tcPr>
          <w:p w14:paraId="781818BD"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 xml:space="preserve">УНН </w:t>
            </w:r>
            <w:proofErr w:type="spellStart"/>
            <w:r w:rsidRPr="00AB49AA">
              <w:rPr>
                <w:rFonts w:ascii="Sylfaen" w:hAnsi="Sylfaen"/>
                <w:sz w:val="24"/>
                <w:szCs w:val="24"/>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4F79FAD4"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59884A3"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17253117"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8D90AF6"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85689B" w:rsidRPr="00910D45" w14:paraId="7E7BF585"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EA7E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12.</w:t>
            </w:r>
          </w:p>
        </w:tc>
        <w:tc>
          <w:tcPr>
            <w:tcW w:w="1938" w:type="dxa"/>
            <w:tcBorders>
              <w:top w:val="single" w:sz="4" w:space="0" w:color="auto"/>
              <w:left w:val="single" w:sz="4" w:space="0" w:color="auto"/>
              <w:bottom w:val="single" w:sz="4" w:space="0" w:color="auto"/>
              <w:right w:val="single" w:sz="4" w:space="0" w:color="auto"/>
            </w:tcBorders>
          </w:tcPr>
          <w:p w14:paraId="47AC430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695268F"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2F517D0"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14:paraId="5F9F5490"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85689B" w:rsidRPr="00910D45" w14:paraId="5069E39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6EE04"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13.</w:t>
            </w:r>
          </w:p>
        </w:tc>
        <w:tc>
          <w:tcPr>
            <w:tcW w:w="1938" w:type="dxa"/>
            <w:tcBorders>
              <w:top w:val="single" w:sz="4" w:space="0" w:color="auto"/>
              <w:left w:val="single" w:sz="4" w:space="0" w:color="auto"/>
              <w:bottom w:val="single" w:sz="4" w:space="0" w:color="auto"/>
              <w:right w:val="single" w:sz="4" w:space="0" w:color="auto"/>
            </w:tcBorders>
          </w:tcPr>
          <w:p w14:paraId="776615A6"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номер</w:t>
            </w:r>
            <w:proofErr w:type="spellEnd"/>
            <w:r w:rsidRPr="00AB49AA">
              <w:rPr>
                <w:rFonts w:ascii="Sylfaen" w:hAnsi="Sylfaen"/>
                <w:sz w:val="24"/>
                <w:szCs w:val="24"/>
              </w:rPr>
              <w:t xml:space="preserve"> </w:t>
            </w:r>
            <w:proofErr w:type="spellStart"/>
            <w:r w:rsidRPr="00AB49AA">
              <w:rPr>
                <w:rFonts w:ascii="Sylfaen" w:hAnsi="Sylfaen"/>
                <w:sz w:val="24"/>
                <w:szCs w:val="24"/>
              </w:rPr>
              <w:t>счета</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2259676F"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5AE1D6FA"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250123D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7C9B67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85689B" w:rsidRPr="00AB49AA" w14:paraId="4557BF9B"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4E364A"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14.</w:t>
            </w:r>
          </w:p>
        </w:tc>
        <w:tc>
          <w:tcPr>
            <w:tcW w:w="1938" w:type="dxa"/>
            <w:tcBorders>
              <w:top w:val="single" w:sz="4" w:space="0" w:color="auto"/>
              <w:left w:val="single" w:sz="4" w:space="0" w:color="auto"/>
              <w:bottom w:val="single" w:sz="4" w:space="0" w:color="auto"/>
              <w:right w:val="single" w:sz="4" w:space="0" w:color="auto"/>
            </w:tcBorders>
          </w:tcPr>
          <w:p w14:paraId="18855B19"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сумма</w:t>
            </w:r>
            <w:proofErr w:type="spellEnd"/>
            <w:r w:rsidRPr="00AB49AA">
              <w:rPr>
                <w:rFonts w:ascii="Sylfaen" w:hAnsi="Sylfaen"/>
                <w:sz w:val="24"/>
                <w:szCs w:val="24"/>
              </w:rPr>
              <w:t xml:space="preserve"> (</w:t>
            </w:r>
            <w:proofErr w:type="spellStart"/>
            <w:r w:rsidRPr="00AB49AA">
              <w:rPr>
                <w:rFonts w:ascii="Sylfaen" w:hAnsi="Sylfaen"/>
                <w:sz w:val="24"/>
                <w:szCs w:val="24"/>
              </w:rPr>
              <w:t>цифрами</w:t>
            </w:r>
            <w:proofErr w:type="spellEnd"/>
            <w:r w:rsidRPr="00AB49AA">
              <w:rPr>
                <w:rFonts w:ascii="Sylfaen" w:hAnsi="Sylfaen"/>
                <w:sz w:val="24"/>
                <w:szCs w:val="24"/>
              </w:rPr>
              <w:t xml:space="preserve"> и </w:t>
            </w:r>
            <w:proofErr w:type="spellStart"/>
            <w:r w:rsidRPr="00AB49AA">
              <w:rPr>
                <w:rFonts w:ascii="Sylfaen" w:hAnsi="Sylfaen"/>
                <w:sz w:val="24"/>
                <w:szCs w:val="24"/>
              </w:rPr>
              <w:t>прописью</w:t>
            </w:r>
            <w:proofErr w:type="spellEnd"/>
            <w:r w:rsidRPr="00AB49AA">
              <w:rPr>
                <w:rFonts w:ascii="Sylfaen" w:hAnsi="Sylfaen"/>
                <w:sz w:val="24"/>
                <w:szCs w:val="24"/>
              </w:rPr>
              <w:t>)</w:t>
            </w:r>
          </w:p>
        </w:tc>
        <w:tc>
          <w:tcPr>
            <w:tcW w:w="2050" w:type="dxa"/>
            <w:tcBorders>
              <w:top w:val="single" w:sz="4" w:space="0" w:color="auto"/>
              <w:left w:val="single" w:sz="4" w:space="0" w:color="auto"/>
              <w:bottom w:val="single" w:sz="4" w:space="0" w:color="auto"/>
              <w:right w:val="single" w:sz="4" w:space="0" w:color="auto"/>
            </w:tcBorders>
          </w:tcPr>
          <w:p w14:paraId="4F0499FC"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7E943275"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1660B183"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6869D93"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r w:rsidRPr="00AB49AA">
              <w:rPr>
                <w:rFonts w:ascii="Sylfaen" w:hAnsi="Sylfaen"/>
                <w:sz w:val="24"/>
                <w:szCs w:val="24"/>
              </w:rPr>
              <w:t xml:space="preserve"> </w:t>
            </w:r>
          </w:p>
        </w:tc>
      </w:tr>
      <w:tr w:rsidR="0085689B" w:rsidRPr="00910D45" w14:paraId="62982D3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E87C8"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lastRenderedPageBreak/>
              <w:t>15.</w:t>
            </w:r>
          </w:p>
        </w:tc>
        <w:tc>
          <w:tcPr>
            <w:tcW w:w="1938" w:type="dxa"/>
            <w:tcBorders>
              <w:top w:val="single" w:sz="4" w:space="0" w:color="auto"/>
              <w:left w:val="single" w:sz="4" w:space="0" w:color="auto"/>
              <w:bottom w:val="single" w:sz="4" w:space="0" w:color="auto"/>
              <w:right w:val="single" w:sz="4" w:space="0" w:color="auto"/>
            </w:tcBorders>
          </w:tcPr>
          <w:p w14:paraId="0F8BE1C5"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460FB71"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79ACC5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289EA2A4"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D23069"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 заполняется и не применяется)</w:t>
            </w:r>
          </w:p>
        </w:tc>
      </w:tr>
      <w:tr w:rsidR="0085689B" w:rsidRPr="00AB49AA" w14:paraId="6A5EAB39"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CA275"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16.</w:t>
            </w:r>
          </w:p>
        </w:tc>
        <w:tc>
          <w:tcPr>
            <w:tcW w:w="1938" w:type="dxa"/>
            <w:tcBorders>
              <w:top w:val="single" w:sz="4" w:space="0" w:color="auto"/>
              <w:left w:val="single" w:sz="4" w:space="0" w:color="auto"/>
              <w:bottom w:val="single" w:sz="4" w:space="0" w:color="auto"/>
              <w:right w:val="single" w:sz="4" w:space="0" w:color="auto"/>
            </w:tcBorders>
          </w:tcPr>
          <w:p w14:paraId="16C10A72"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6BA63C7"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379281CA"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14:paraId="0A89FA94"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плательщиком</w:t>
            </w:r>
            <w:proofErr w:type="spellEnd"/>
          </w:p>
        </w:tc>
      </w:tr>
      <w:tr w:rsidR="0085689B" w:rsidRPr="00910D45" w14:paraId="163E98C7"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B9108"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17.</w:t>
            </w:r>
          </w:p>
        </w:tc>
        <w:tc>
          <w:tcPr>
            <w:tcW w:w="1938" w:type="dxa"/>
            <w:tcBorders>
              <w:top w:val="single" w:sz="4" w:space="0" w:color="auto"/>
              <w:left w:val="single" w:sz="4" w:space="0" w:color="auto"/>
              <w:bottom w:val="single" w:sz="4" w:space="0" w:color="auto"/>
              <w:right w:val="single" w:sz="4" w:space="0" w:color="auto"/>
            </w:tcBorders>
          </w:tcPr>
          <w:p w14:paraId="1E57CC41"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цель</w:t>
            </w:r>
            <w:proofErr w:type="spellEnd"/>
            <w:r w:rsidRPr="00AB49AA">
              <w:rPr>
                <w:rFonts w:ascii="Sylfaen" w:hAnsi="Sylfaen"/>
                <w:sz w:val="24"/>
                <w:szCs w:val="24"/>
              </w:rPr>
              <w:t xml:space="preserve"> </w:t>
            </w:r>
            <w:proofErr w:type="spellStart"/>
            <w:r w:rsidRPr="00AB49AA">
              <w:rPr>
                <w:rFonts w:ascii="Sylfaen" w:hAnsi="Sylfaen"/>
                <w:sz w:val="24"/>
                <w:szCs w:val="24"/>
              </w:rPr>
              <w:t>сделки</w:t>
            </w:r>
            <w:proofErr w:type="spellEnd"/>
          </w:p>
        </w:tc>
        <w:tc>
          <w:tcPr>
            <w:tcW w:w="2050" w:type="dxa"/>
            <w:tcBorders>
              <w:top w:val="single" w:sz="4" w:space="0" w:color="auto"/>
              <w:left w:val="single" w:sz="4" w:space="0" w:color="auto"/>
              <w:bottom w:val="single" w:sz="4" w:space="0" w:color="auto"/>
              <w:right w:val="single" w:sz="4" w:space="0" w:color="auto"/>
            </w:tcBorders>
          </w:tcPr>
          <w:p w14:paraId="2943A61E"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234891D6"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20F766A"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заранее заполняется бенефициаром — по приглашению</w:t>
            </w:r>
          </w:p>
        </w:tc>
      </w:tr>
      <w:tr w:rsidR="0085689B" w:rsidRPr="00AB49AA" w14:paraId="43EB1E52"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7BCB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18.</w:t>
            </w:r>
          </w:p>
        </w:tc>
        <w:tc>
          <w:tcPr>
            <w:tcW w:w="1938" w:type="dxa"/>
            <w:tcBorders>
              <w:top w:val="single" w:sz="4" w:space="0" w:color="auto"/>
              <w:left w:val="single" w:sz="4" w:space="0" w:color="auto"/>
              <w:bottom w:val="single" w:sz="4" w:space="0" w:color="auto"/>
              <w:right w:val="single" w:sz="4" w:space="0" w:color="auto"/>
            </w:tcBorders>
          </w:tcPr>
          <w:p w14:paraId="5E8FC20C"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основания</w:t>
            </w:r>
            <w:proofErr w:type="spellEnd"/>
            <w:r w:rsidRPr="00AB49AA">
              <w:rPr>
                <w:rFonts w:ascii="Sylfaen" w:hAnsi="Sylfaen"/>
                <w:sz w:val="24"/>
                <w:szCs w:val="24"/>
              </w:rPr>
              <w:t xml:space="preserve"> </w:t>
            </w:r>
            <w:proofErr w:type="spellStart"/>
            <w:r w:rsidRPr="00AB49AA">
              <w:rPr>
                <w:rFonts w:ascii="Sylfaen" w:hAnsi="Sylfaen"/>
                <w:sz w:val="24"/>
                <w:szCs w:val="24"/>
              </w:rPr>
              <w:t>для</w:t>
            </w:r>
            <w:proofErr w:type="spellEnd"/>
            <w:r w:rsidRPr="00AB49AA">
              <w:rPr>
                <w:rFonts w:ascii="Sylfaen" w:hAnsi="Sylfaen"/>
                <w:sz w:val="24"/>
                <w:szCs w:val="24"/>
              </w:rPr>
              <w:t xml:space="preserve"> </w:t>
            </w:r>
            <w:proofErr w:type="spellStart"/>
            <w:r w:rsidRPr="00AB49AA">
              <w:rPr>
                <w:rFonts w:ascii="Sylfaen" w:hAnsi="Sylfaen"/>
                <w:sz w:val="24"/>
                <w:szCs w:val="24"/>
              </w:rPr>
              <w:t>совершения</w:t>
            </w:r>
            <w:proofErr w:type="spellEnd"/>
            <w:r w:rsidRPr="00AB49AA">
              <w:rPr>
                <w:rFonts w:ascii="Sylfaen" w:hAnsi="Sylfaen"/>
                <w:sz w:val="24"/>
                <w:szCs w:val="24"/>
              </w:rPr>
              <w:t xml:space="preserve"> </w:t>
            </w:r>
            <w:proofErr w:type="spellStart"/>
            <w:r w:rsidRPr="00AB49AA">
              <w:rPr>
                <w:rFonts w:ascii="Sylfaen" w:hAnsi="Sylfaen"/>
                <w:sz w:val="24"/>
                <w:szCs w:val="24"/>
              </w:rPr>
              <w:t>платежа</w:t>
            </w:r>
            <w:proofErr w:type="spellEnd"/>
            <w:r w:rsidRPr="00AB49AA">
              <w:rPr>
                <w:rFonts w:ascii="Sylfaen" w:hAnsi="Sylfaen"/>
                <w:sz w:val="24"/>
                <w:szCs w:val="24"/>
              </w:rPr>
              <w:t xml:space="preserve">: </w:t>
            </w:r>
          </w:p>
        </w:tc>
        <w:tc>
          <w:tcPr>
            <w:tcW w:w="2050" w:type="dxa"/>
            <w:tcBorders>
              <w:top w:val="single" w:sz="4" w:space="0" w:color="auto"/>
              <w:left w:val="single" w:sz="4" w:space="0" w:color="auto"/>
              <w:bottom w:val="single" w:sz="4" w:space="0" w:color="auto"/>
              <w:right w:val="single" w:sz="4" w:space="0" w:color="auto"/>
            </w:tcBorders>
          </w:tcPr>
          <w:p w14:paraId="4C143314"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3DF8759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7FC4B85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8E1A7B2"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бенефициаром</w:t>
            </w:r>
            <w:proofErr w:type="spellEnd"/>
          </w:p>
        </w:tc>
      </w:tr>
      <w:tr w:rsidR="0085689B" w:rsidRPr="00AB49AA" w14:paraId="11FF0242"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714A5" w14:textId="77777777" w:rsidR="0085689B" w:rsidRPr="00AB49AA" w:rsidDel="0010680B" w:rsidRDefault="0085689B" w:rsidP="00A2051A">
            <w:pPr>
              <w:widowControl w:val="0"/>
              <w:spacing w:after="120"/>
              <w:jc w:val="center"/>
              <w:rPr>
                <w:rFonts w:ascii="Sylfaen" w:hAnsi="Sylfaen"/>
                <w:sz w:val="24"/>
                <w:szCs w:val="24"/>
              </w:rPr>
            </w:pPr>
            <w:r w:rsidRPr="00AB49AA">
              <w:rPr>
                <w:rFonts w:ascii="Sylfaen" w:hAnsi="Sylfaen"/>
                <w:sz w:val="24"/>
                <w:szCs w:val="24"/>
              </w:rPr>
              <w:t>19.</w:t>
            </w:r>
          </w:p>
        </w:tc>
        <w:tc>
          <w:tcPr>
            <w:tcW w:w="1938" w:type="dxa"/>
            <w:tcBorders>
              <w:top w:val="single" w:sz="4" w:space="0" w:color="auto"/>
              <w:left w:val="single" w:sz="4" w:space="0" w:color="auto"/>
              <w:bottom w:val="single" w:sz="4" w:space="0" w:color="auto"/>
              <w:right w:val="single" w:sz="4" w:space="0" w:color="auto"/>
            </w:tcBorders>
          </w:tcPr>
          <w:p w14:paraId="7ADFC425"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условия</w:t>
            </w:r>
            <w:proofErr w:type="spellEnd"/>
            <w:r w:rsidRPr="00AB49AA">
              <w:rPr>
                <w:rFonts w:ascii="Sylfaen" w:hAnsi="Sylfaen"/>
                <w:sz w:val="24"/>
                <w:szCs w:val="24"/>
              </w:rPr>
              <w:t xml:space="preserve"> </w:t>
            </w:r>
            <w:proofErr w:type="spellStart"/>
            <w:r w:rsidRPr="00AB49AA">
              <w:rPr>
                <w:rFonts w:ascii="Sylfaen" w:hAnsi="Sylfaen"/>
                <w:sz w:val="24"/>
                <w:szCs w:val="24"/>
              </w:rPr>
              <w:t>оплаты</w:t>
            </w:r>
            <w:proofErr w:type="spellEnd"/>
            <w:r w:rsidRPr="00AB49AA">
              <w:rPr>
                <w:rFonts w:ascii="Sylfaen" w:hAnsi="Sylfaen"/>
                <w:sz w:val="24"/>
                <w:szCs w:val="24"/>
              </w:rPr>
              <w:t xml:space="preserve">: </w:t>
            </w:r>
          </w:p>
        </w:tc>
        <w:tc>
          <w:tcPr>
            <w:tcW w:w="2050" w:type="dxa"/>
            <w:tcBorders>
              <w:top w:val="single" w:sz="4" w:space="0" w:color="auto"/>
              <w:left w:val="single" w:sz="4" w:space="0" w:color="auto"/>
              <w:bottom w:val="single" w:sz="4" w:space="0" w:color="auto"/>
              <w:right w:val="single" w:sz="4" w:space="0" w:color="auto"/>
            </w:tcBorders>
          </w:tcPr>
          <w:p w14:paraId="7574C735"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C0B418E" w14:textId="77777777" w:rsidR="0085689B" w:rsidRPr="00AB49AA" w:rsidRDefault="0085689B" w:rsidP="00A2051A">
            <w:pPr>
              <w:widowControl w:val="0"/>
              <w:spacing w:after="120"/>
              <w:jc w:val="center"/>
              <w:rPr>
                <w:rFonts w:ascii="Sylfaen" w:hAnsi="Sylfaen" w:cs="Sylfaen"/>
                <w:sz w:val="24"/>
                <w:szCs w:val="24"/>
                <w:lang w:val="ru-RU"/>
              </w:rPr>
            </w:pPr>
            <w:r w:rsidRPr="00AB49AA">
              <w:rPr>
                <w:rFonts w:ascii="Sylfaen" w:hAnsi="Sylfaen"/>
                <w:sz w:val="24"/>
                <w:szCs w:val="24"/>
                <w:lang w:val="ru-RU"/>
              </w:rPr>
              <w:t xml:space="preserve">обязательно </w:t>
            </w:r>
          </w:p>
          <w:p w14:paraId="76DE9D74" w14:textId="77777777" w:rsidR="0085689B" w:rsidRPr="00AB49AA" w:rsidRDefault="0085689B" w:rsidP="00A2051A">
            <w:pPr>
              <w:widowControl w:val="0"/>
              <w:spacing w:after="120"/>
              <w:jc w:val="center"/>
              <w:rPr>
                <w:rFonts w:ascii="Sylfaen" w:hAnsi="Sylfaen" w:cs="Sylfaen"/>
                <w:sz w:val="24"/>
                <w:szCs w:val="24"/>
                <w:lang w:val="ru-RU"/>
              </w:rPr>
            </w:pPr>
            <w:r w:rsidRPr="00AB49AA">
              <w:rPr>
                <w:rFonts w:ascii="Sylfaen" w:hAnsi="Sylfaen"/>
                <w:sz w:val="24"/>
                <w:szCs w:val="24"/>
                <w:lang w:val="ru-RU"/>
              </w:rPr>
              <w:t xml:space="preserve">заполняются слова "акцептованный платеж", </w:t>
            </w:r>
          </w:p>
          <w:p w14:paraId="554B662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что означает, </w:t>
            </w:r>
            <w:proofErr w:type="gramStart"/>
            <w:r w:rsidRPr="00AB49AA">
              <w:rPr>
                <w:rFonts w:ascii="Sylfaen" w:hAnsi="Sylfaen"/>
                <w:sz w:val="24"/>
                <w:szCs w:val="24"/>
                <w:lang w:val="ru-RU"/>
              </w:rPr>
              <w:t>что</w:t>
            </w:r>
            <w:proofErr w:type="gramEnd"/>
            <w:r w:rsidRPr="00AB49AA">
              <w:rPr>
                <w:rFonts w:ascii="Sylfaen" w:hAnsi="Sylfaen"/>
                <w:sz w:val="24"/>
                <w:szCs w:val="24"/>
                <w:lang w:val="ru-RU"/>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89B89B7"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заранее</w:t>
            </w:r>
            <w:proofErr w:type="spellEnd"/>
            <w:r w:rsidRPr="00AB49AA">
              <w:rPr>
                <w:rFonts w:ascii="Sylfaen" w:hAnsi="Sylfaen"/>
                <w:sz w:val="24"/>
                <w:szCs w:val="24"/>
              </w:rPr>
              <w:t xml:space="preserve"> </w:t>
            </w:r>
            <w:proofErr w:type="spellStart"/>
            <w:r w:rsidRPr="00AB49AA">
              <w:rPr>
                <w:rFonts w:ascii="Sylfaen" w:hAnsi="Sylfaen"/>
                <w:sz w:val="24"/>
                <w:szCs w:val="24"/>
              </w:rPr>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бенефициаром</w:t>
            </w:r>
            <w:proofErr w:type="spellEnd"/>
            <w:r w:rsidRPr="00AB49AA">
              <w:rPr>
                <w:rFonts w:ascii="Sylfaen" w:hAnsi="Sylfaen"/>
                <w:sz w:val="24"/>
                <w:szCs w:val="24"/>
              </w:rPr>
              <w:t xml:space="preserve"> </w:t>
            </w:r>
          </w:p>
        </w:tc>
      </w:tr>
      <w:tr w:rsidR="0085689B" w:rsidRPr="00AB49AA" w14:paraId="4A977575"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4A1B"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20.</w:t>
            </w:r>
          </w:p>
        </w:tc>
        <w:tc>
          <w:tcPr>
            <w:tcW w:w="1938" w:type="dxa"/>
            <w:tcBorders>
              <w:top w:val="single" w:sz="4" w:space="0" w:color="auto"/>
              <w:left w:val="single" w:sz="4" w:space="0" w:color="auto"/>
              <w:bottom w:val="single" w:sz="4" w:space="0" w:color="auto"/>
              <w:right w:val="single" w:sz="4" w:space="0" w:color="auto"/>
            </w:tcBorders>
          </w:tcPr>
          <w:p w14:paraId="2F55ED7D"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количество</w:t>
            </w:r>
            <w:proofErr w:type="spellEnd"/>
            <w:r w:rsidRPr="00AB49AA">
              <w:rPr>
                <w:rFonts w:ascii="Sylfaen" w:hAnsi="Sylfaen"/>
                <w:sz w:val="24"/>
                <w:szCs w:val="24"/>
              </w:rPr>
              <w:t xml:space="preserve"> </w:t>
            </w:r>
            <w:proofErr w:type="spellStart"/>
            <w:r w:rsidRPr="00AB49AA">
              <w:rPr>
                <w:rFonts w:ascii="Sylfaen" w:hAnsi="Sylfaen"/>
                <w:sz w:val="24"/>
                <w:szCs w:val="24"/>
              </w:rPr>
              <w:t>прилагаемых</w:t>
            </w:r>
            <w:proofErr w:type="spellEnd"/>
            <w:r w:rsidRPr="00AB49AA">
              <w:rPr>
                <w:rFonts w:ascii="Sylfaen" w:hAnsi="Sylfaen"/>
                <w:sz w:val="24"/>
                <w:szCs w:val="24"/>
              </w:rPr>
              <w:t xml:space="preserve"> </w:t>
            </w:r>
            <w:proofErr w:type="spellStart"/>
            <w:r w:rsidRPr="00AB49AA">
              <w:rPr>
                <w:rFonts w:ascii="Sylfaen" w:hAnsi="Sylfaen"/>
                <w:sz w:val="24"/>
                <w:szCs w:val="24"/>
              </w:rPr>
              <w:t>страниц</w:t>
            </w:r>
            <w:proofErr w:type="spellEnd"/>
          </w:p>
        </w:tc>
        <w:tc>
          <w:tcPr>
            <w:tcW w:w="2050" w:type="dxa"/>
            <w:tcBorders>
              <w:top w:val="single" w:sz="4" w:space="0" w:color="auto"/>
              <w:left w:val="single" w:sz="4" w:space="0" w:color="auto"/>
              <w:bottom w:val="single" w:sz="4" w:space="0" w:color="auto"/>
              <w:right w:val="single" w:sz="4" w:space="0" w:color="auto"/>
            </w:tcBorders>
          </w:tcPr>
          <w:p w14:paraId="0E849BAC"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054BEFF"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1E30083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14:paraId="33B8F091"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Если заполнено поле "Основания для совершения платежа", то настоящие </w:t>
            </w:r>
            <w:r w:rsidRPr="00AB49AA">
              <w:rPr>
                <w:rFonts w:ascii="Sylfaen" w:hAnsi="Sylfaen"/>
                <w:sz w:val="24"/>
                <w:szCs w:val="24"/>
                <w:lang w:val="ru-RU"/>
              </w:rPr>
              <w:lastRenderedPageBreak/>
              <w:t>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8F1AD70"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lastRenderedPageBreak/>
              <w:t>заполняется</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бенефициаром</w:t>
            </w:r>
            <w:proofErr w:type="spellEnd"/>
          </w:p>
        </w:tc>
      </w:tr>
      <w:tr w:rsidR="0085689B" w:rsidRPr="00910D45" w14:paraId="3D13A6B4"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81E631"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21.а.</w:t>
            </w:r>
          </w:p>
        </w:tc>
        <w:tc>
          <w:tcPr>
            <w:tcW w:w="1938" w:type="dxa"/>
            <w:tcBorders>
              <w:top w:val="single" w:sz="4" w:space="0" w:color="auto"/>
              <w:left w:val="single" w:sz="4" w:space="0" w:color="auto"/>
              <w:bottom w:val="single" w:sz="4" w:space="0" w:color="auto"/>
              <w:right w:val="single" w:sz="4" w:space="0" w:color="auto"/>
            </w:tcBorders>
          </w:tcPr>
          <w:p w14:paraId="2568B3BA"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подпись</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3CC3BCD0"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3C2F5406"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7EB7498F"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88DFBEB"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подписывается плательщиком или </w:t>
            </w:r>
          </w:p>
          <w:p w14:paraId="5A0641B5"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проставляется электронная подпись плательщика</w:t>
            </w:r>
          </w:p>
        </w:tc>
      </w:tr>
      <w:tr w:rsidR="0085689B" w:rsidRPr="00910D45" w14:paraId="0239D71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F1B16"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21.б.</w:t>
            </w:r>
          </w:p>
        </w:tc>
        <w:tc>
          <w:tcPr>
            <w:tcW w:w="1938" w:type="dxa"/>
            <w:tcBorders>
              <w:top w:val="single" w:sz="4" w:space="0" w:color="auto"/>
              <w:left w:val="single" w:sz="4" w:space="0" w:color="auto"/>
              <w:bottom w:val="single" w:sz="4" w:space="0" w:color="auto"/>
              <w:right w:val="single" w:sz="4" w:space="0" w:color="auto"/>
            </w:tcBorders>
          </w:tcPr>
          <w:p w14:paraId="30EEF0B6"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печать</w:t>
            </w:r>
            <w:proofErr w:type="spellEnd"/>
            <w:r w:rsidRPr="00AB49AA">
              <w:rPr>
                <w:rFonts w:ascii="Sylfaen" w:hAnsi="Sylfaen"/>
                <w:sz w:val="24"/>
                <w:szCs w:val="24"/>
              </w:rPr>
              <w:t xml:space="preserve"> </w:t>
            </w:r>
            <w:proofErr w:type="spellStart"/>
            <w:r w:rsidRPr="00AB49AA">
              <w:rPr>
                <w:rFonts w:ascii="Sylfaen" w:hAnsi="Sylfaen"/>
                <w:sz w:val="24"/>
                <w:szCs w:val="24"/>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5995482A"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4EFE4920"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обязательно: </w:t>
            </w:r>
          </w:p>
          <w:p w14:paraId="0C48309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наличии печати, когда плательщик представляет Требование в бумажной форме</w:t>
            </w:r>
          </w:p>
          <w:p w14:paraId="487D9E4C" w14:textId="77777777" w:rsidR="0085689B" w:rsidRPr="00AB49AA" w:rsidRDefault="0085689B" w:rsidP="00A2051A">
            <w:pPr>
              <w:widowControl w:val="0"/>
              <w:spacing w:after="120"/>
              <w:jc w:val="center"/>
              <w:rPr>
                <w:rFonts w:ascii="Sylfaen" w:hAnsi="Sylfaen"/>
                <w:sz w:val="24"/>
                <w:szCs w:val="24"/>
                <w:lang w:val="ru-RU"/>
              </w:rPr>
            </w:pPr>
          </w:p>
        </w:tc>
        <w:tc>
          <w:tcPr>
            <w:tcW w:w="2640" w:type="dxa"/>
            <w:tcBorders>
              <w:top w:val="single" w:sz="4" w:space="0" w:color="auto"/>
              <w:left w:val="single" w:sz="4" w:space="0" w:color="auto"/>
              <w:bottom w:val="single" w:sz="4" w:space="0" w:color="auto"/>
              <w:right w:val="single" w:sz="4" w:space="0" w:color="auto"/>
            </w:tcBorders>
          </w:tcPr>
          <w:p w14:paraId="162EAA5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скрепляется печатью плательщика </w:t>
            </w:r>
          </w:p>
          <w:p w14:paraId="1749B88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представлении в бумажной форме</w:t>
            </w:r>
          </w:p>
        </w:tc>
      </w:tr>
      <w:tr w:rsidR="0085689B" w:rsidRPr="00AB49AA" w14:paraId="41012DF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FE177F"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22.а.</w:t>
            </w:r>
          </w:p>
        </w:tc>
        <w:tc>
          <w:tcPr>
            <w:tcW w:w="1938" w:type="dxa"/>
            <w:tcBorders>
              <w:top w:val="single" w:sz="4" w:space="0" w:color="auto"/>
              <w:left w:val="single" w:sz="4" w:space="0" w:color="auto"/>
              <w:bottom w:val="single" w:sz="4" w:space="0" w:color="auto"/>
              <w:right w:val="single" w:sz="4" w:space="0" w:color="auto"/>
            </w:tcBorders>
          </w:tcPr>
          <w:p w14:paraId="51D86A89"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подпись</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767BDCDD"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08D4F4F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обязательно: </w:t>
            </w:r>
          </w:p>
          <w:p w14:paraId="6CC73432"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12A5B66"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подписывается</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бенефициаром</w:t>
            </w:r>
            <w:proofErr w:type="spellEnd"/>
          </w:p>
        </w:tc>
      </w:tr>
      <w:tr w:rsidR="0085689B" w:rsidRPr="00910D45" w14:paraId="4F2F83BD"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4E7696"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22.б.</w:t>
            </w:r>
          </w:p>
        </w:tc>
        <w:tc>
          <w:tcPr>
            <w:tcW w:w="1938" w:type="dxa"/>
            <w:tcBorders>
              <w:top w:val="single" w:sz="4" w:space="0" w:color="auto"/>
              <w:left w:val="single" w:sz="4" w:space="0" w:color="auto"/>
              <w:bottom w:val="single" w:sz="4" w:space="0" w:color="auto"/>
              <w:right w:val="single" w:sz="4" w:space="0" w:color="auto"/>
            </w:tcBorders>
          </w:tcPr>
          <w:p w14:paraId="0E28485D"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печать</w:t>
            </w:r>
            <w:proofErr w:type="spellEnd"/>
            <w:r w:rsidRPr="00AB49AA">
              <w:rPr>
                <w:rFonts w:ascii="Sylfaen" w:hAnsi="Sylfaen"/>
                <w:sz w:val="24"/>
                <w:szCs w:val="24"/>
              </w:rPr>
              <w:t xml:space="preserve"> </w:t>
            </w:r>
            <w:proofErr w:type="spellStart"/>
            <w:r w:rsidRPr="00AB49AA">
              <w:rPr>
                <w:rFonts w:ascii="Sylfaen" w:hAnsi="Sylfaen"/>
                <w:sz w:val="24"/>
                <w:szCs w:val="24"/>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3A6CD288"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7BD56E77"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r w:rsidRPr="00AB49AA">
              <w:rPr>
                <w:rFonts w:ascii="Sylfaen" w:hAnsi="Sylfaen"/>
                <w:sz w:val="24"/>
                <w:szCs w:val="24"/>
              </w:rPr>
              <w:t xml:space="preserve">: </w:t>
            </w:r>
          </w:p>
          <w:p w14:paraId="45FBBAE0"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при</w:t>
            </w:r>
            <w:proofErr w:type="spellEnd"/>
            <w:r w:rsidRPr="00AB49AA">
              <w:rPr>
                <w:rFonts w:ascii="Sylfaen" w:hAnsi="Sylfaen"/>
                <w:sz w:val="24"/>
                <w:szCs w:val="24"/>
              </w:rPr>
              <w:t xml:space="preserve"> </w:t>
            </w:r>
            <w:proofErr w:type="spellStart"/>
            <w:r w:rsidRPr="00AB49AA">
              <w:rPr>
                <w:rFonts w:ascii="Sylfaen" w:hAnsi="Sylfaen"/>
                <w:sz w:val="24"/>
                <w:szCs w:val="24"/>
              </w:rPr>
              <w:t>наличии</w:t>
            </w:r>
            <w:proofErr w:type="spellEnd"/>
            <w:r w:rsidRPr="00AB49AA">
              <w:rPr>
                <w:rFonts w:ascii="Sylfaen" w:hAnsi="Sylfaen"/>
                <w:sz w:val="24"/>
                <w:szCs w:val="24"/>
              </w:rPr>
              <w:t xml:space="preserve"> </w:t>
            </w:r>
            <w:proofErr w:type="spellStart"/>
            <w:r w:rsidRPr="00AB49AA">
              <w:rPr>
                <w:rFonts w:ascii="Sylfaen" w:hAnsi="Sylfaen"/>
                <w:sz w:val="24"/>
                <w:szCs w:val="24"/>
              </w:rPr>
              <w:t>печати</w:t>
            </w:r>
            <w:proofErr w:type="spellEnd"/>
          </w:p>
        </w:tc>
        <w:tc>
          <w:tcPr>
            <w:tcW w:w="2640" w:type="dxa"/>
            <w:tcBorders>
              <w:top w:val="single" w:sz="4" w:space="0" w:color="auto"/>
              <w:left w:val="single" w:sz="4" w:space="0" w:color="auto"/>
              <w:bottom w:val="single" w:sz="4" w:space="0" w:color="auto"/>
              <w:right w:val="single" w:sz="4" w:space="0" w:color="auto"/>
            </w:tcBorders>
          </w:tcPr>
          <w:p w14:paraId="653CEFBA"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скрепляется печатью бенефициара </w:t>
            </w:r>
          </w:p>
          <w:p w14:paraId="6DC58FE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при представлении в банк в бумажной форме</w:t>
            </w:r>
          </w:p>
        </w:tc>
      </w:tr>
      <w:tr w:rsidR="0085689B" w:rsidRPr="00910D45" w14:paraId="7DF44EC3"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DDC140"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23.а.</w:t>
            </w:r>
          </w:p>
        </w:tc>
        <w:tc>
          <w:tcPr>
            <w:tcW w:w="1938" w:type="dxa"/>
            <w:tcBorders>
              <w:top w:val="single" w:sz="4" w:space="0" w:color="auto"/>
              <w:left w:val="single" w:sz="4" w:space="0" w:color="auto"/>
              <w:bottom w:val="single" w:sz="4" w:space="0" w:color="auto"/>
              <w:right w:val="single" w:sz="4" w:space="0" w:color="auto"/>
            </w:tcBorders>
          </w:tcPr>
          <w:p w14:paraId="124B9B0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98823A7"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76CCA704"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24302D4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45DB20" w14:textId="77777777" w:rsidR="0085689B" w:rsidRPr="00AB49AA" w:rsidRDefault="0085689B" w:rsidP="00A2051A">
            <w:pPr>
              <w:widowControl w:val="0"/>
              <w:spacing w:after="120"/>
              <w:jc w:val="center"/>
              <w:rPr>
                <w:rFonts w:ascii="Sylfaen" w:hAnsi="Sylfaen"/>
                <w:sz w:val="24"/>
                <w:szCs w:val="24"/>
                <w:lang w:val="ru-RU"/>
              </w:rPr>
            </w:pPr>
          </w:p>
        </w:tc>
      </w:tr>
      <w:tr w:rsidR="0085689B" w:rsidRPr="00910D45" w14:paraId="76D3F91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E7D83"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23.б.</w:t>
            </w:r>
          </w:p>
        </w:tc>
        <w:tc>
          <w:tcPr>
            <w:tcW w:w="1938" w:type="dxa"/>
            <w:tcBorders>
              <w:top w:val="single" w:sz="4" w:space="0" w:color="auto"/>
              <w:left w:val="single" w:sz="4" w:space="0" w:color="auto"/>
              <w:bottom w:val="single" w:sz="4" w:space="0" w:color="auto"/>
              <w:right w:val="single" w:sz="4" w:space="0" w:color="auto"/>
            </w:tcBorders>
          </w:tcPr>
          <w:p w14:paraId="2FA1C902"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CA910F7"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2CFCB943"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765BF79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370552" w14:textId="77777777" w:rsidR="0085689B" w:rsidRPr="00AB49AA" w:rsidRDefault="0085689B" w:rsidP="00A2051A">
            <w:pPr>
              <w:widowControl w:val="0"/>
              <w:spacing w:after="120"/>
              <w:jc w:val="center"/>
              <w:rPr>
                <w:rFonts w:ascii="Sylfaen" w:hAnsi="Sylfaen"/>
                <w:sz w:val="24"/>
                <w:szCs w:val="24"/>
                <w:lang w:val="ru-RU"/>
              </w:rPr>
            </w:pPr>
          </w:p>
        </w:tc>
      </w:tr>
      <w:tr w:rsidR="0085689B" w:rsidRPr="00910D45" w14:paraId="43C9FAD0"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090E6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lastRenderedPageBreak/>
              <w:t>23.в</w:t>
            </w:r>
          </w:p>
        </w:tc>
        <w:tc>
          <w:tcPr>
            <w:tcW w:w="1938" w:type="dxa"/>
            <w:tcBorders>
              <w:top w:val="single" w:sz="4" w:space="0" w:color="auto"/>
              <w:left w:val="single" w:sz="4" w:space="0" w:color="auto"/>
              <w:bottom w:val="single" w:sz="4" w:space="0" w:color="auto"/>
              <w:right w:val="single" w:sz="4" w:space="0" w:color="auto"/>
            </w:tcBorders>
          </w:tcPr>
          <w:p w14:paraId="1F7A4DE0"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20A56A7"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51AB1B0F"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обязательно</w:t>
            </w:r>
          </w:p>
          <w:p w14:paraId="2C39F8D9"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70C73F9" w14:textId="77777777" w:rsidR="0085689B" w:rsidRPr="00AB49AA" w:rsidRDefault="0085689B" w:rsidP="00A2051A">
            <w:pPr>
              <w:widowControl w:val="0"/>
              <w:spacing w:after="120"/>
              <w:jc w:val="center"/>
              <w:rPr>
                <w:rFonts w:ascii="Sylfaen" w:hAnsi="Sylfaen"/>
                <w:sz w:val="24"/>
                <w:szCs w:val="24"/>
                <w:lang w:val="ru-RU"/>
              </w:rPr>
            </w:pPr>
          </w:p>
        </w:tc>
      </w:tr>
      <w:tr w:rsidR="0085689B" w:rsidRPr="00910D45" w14:paraId="4D30AE2C"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7D1DC"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24.а.</w:t>
            </w:r>
          </w:p>
        </w:tc>
        <w:tc>
          <w:tcPr>
            <w:tcW w:w="1938" w:type="dxa"/>
            <w:tcBorders>
              <w:top w:val="single" w:sz="4" w:space="0" w:color="auto"/>
              <w:left w:val="single" w:sz="4" w:space="0" w:color="auto"/>
              <w:bottom w:val="single" w:sz="4" w:space="0" w:color="auto"/>
              <w:right w:val="single" w:sz="4" w:space="0" w:color="auto"/>
            </w:tcBorders>
          </w:tcPr>
          <w:p w14:paraId="5F2AA5A9"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2221BD7"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7192B99B"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24E7597C"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60C349" w14:textId="77777777" w:rsidR="0085689B" w:rsidRPr="00AB49AA" w:rsidRDefault="0085689B" w:rsidP="00A2051A">
            <w:pPr>
              <w:widowControl w:val="0"/>
              <w:spacing w:after="120"/>
              <w:jc w:val="center"/>
              <w:rPr>
                <w:rFonts w:ascii="Sylfaen" w:hAnsi="Sylfaen"/>
                <w:sz w:val="24"/>
                <w:szCs w:val="24"/>
                <w:lang w:val="ru-RU"/>
              </w:rPr>
            </w:pPr>
          </w:p>
        </w:tc>
      </w:tr>
      <w:tr w:rsidR="0085689B" w:rsidRPr="00910D45" w14:paraId="3E314FCE"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96A1FA"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24.б.</w:t>
            </w:r>
          </w:p>
        </w:tc>
        <w:tc>
          <w:tcPr>
            <w:tcW w:w="1938" w:type="dxa"/>
            <w:tcBorders>
              <w:top w:val="single" w:sz="4" w:space="0" w:color="auto"/>
              <w:left w:val="single" w:sz="4" w:space="0" w:color="auto"/>
              <w:bottom w:val="single" w:sz="4" w:space="0" w:color="auto"/>
              <w:right w:val="single" w:sz="4" w:space="0" w:color="auto"/>
            </w:tcBorders>
          </w:tcPr>
          <w:p w14:paraId="30D0E56A"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FDD512"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CE3EAE8"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6EB7982D"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455E4A5" w14:textId="77777777" w:rsidR="0085689B" w:rsidRPr="00AB49AA" w:rsidRDefault="0085689B" w:rsidP="00A2051A">
            <w:pPr>
              <w:widowControl w:val="0"/>
              <w:spacing w:after="120"/>
              <w:jc w:val="center"/>
              <w:rPr>
                <w:rFonts w:ascii="Sylfaen" w:hAnsi="Sylfaen"/>
                <w:sz w:val="24"/>
                <w:szCs w:val="24"/>
                <w:lang w:val="ru-RU"/>
              </w:rPr>
            </w:pPr>
          </w:p>
        </w:tc>
      </w:tr>
      <w:tr w:rsidR="0085689B" w:rsidRPr="00910D45" w14:paraId="39B2AB4F" w14:textId="77777777" w:rsidTr="00A2051A">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CF5EB7" w14:textId="77777777" w:rsidR="0085689B" w:rsidRPr="00AB49AA" w:rsidRDefault="0085689B" w:rsidP="00A2051A">
            <w:pPr>
              <w:widowControl w:val="0"/>
              <w:spacing w:after="120"/>
              <w:jc w:val="center"/>
              <w:rPr>
                <w:rFonts w:ascii="Sylfaen" w:hAnsi="Sylfaen"/>
                <w:sz w:val="24"/>
                <w:szCs w:val="24"/>
              </w:rPr>
            </w:pPr>
            <w:r w:rsidRPr="00AB49AA">
              <w:rPr>
                <w:rFonts w:ascii="Sylfaen" w:hAnsi="Sylfaen"/>
                <w:sz w:val="24"/>
                <w:szCs w:val="24"/>
              </w:rPr>
              <w:t>24.в</w:t>
            </w:r>
          </w:p>
        </w:tc>
        <w:tc>
          <w:tcPr>
            <w:tcW w:w="1938" w:type="dxa"/>
            <w:tcBorders>
              <w:top w:val="single" w:sz="4" w:space="0" w:color="auto"/>
              <w:left w:val="single" w:sz="4" w:space="0" w:color="auto"/>
              <w:bottom w:val="single" w:sz="4" w:space="0" w:color="auto"/>
              <w:right w:val="single" w:sz="4" w:space="0" w:color="auto"/>
            </w:tcBorders>
          </w:tcPr>
          <w:p w14:paraId="227153E5"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0AC419E" w14:textId="77777777" w:rsidR="0085689B" w:rsidRPr="00AB49AA" w:rsidRDefault="0085689B" w:rsidP="00A2051A">
            <w:pPr>
              <w:widowControl w:val="0"/>
              <w:spacing w:after="120"/>
              <w:jc w:val="center"/>
              <w:rPr>
                <w:rFonts w:ascii="Sylfaen" w:hAnsi="Sylfaen"/>
                <w:sz w:val="24"/>
                <w:szCs w:val="24"/>
              </w:rPr>
            </w:pPr>
            <w:proofErr w:type="spellStart"/>
            <w:r w:rsidRPr="00AB49AA">
              <w:rPr>
                <w:rFonts w:ascii="Sylfaen" w:hAnsi="Sylfaen"/>
                <w:sz w:val="24"/>
                <w:szCs w:val="24"/>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14:paraId="1B5E4AE7"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необязательно</w:t>
            </w:r>
          </w:p>
          <w:p w14:paraId="0B6C472E" w14:textId="77777777" w:rsidR="0085689B" w:rsidRPr="00AB49AA" w:rsidRDefault="0085689B" w:rsidP="00A2051A">
            <w:pPr>
              <w:widowControl w:val="0"/>
              <w:spacing w:after="120"/>
              <w:jc w:val="center"/>
              <w:rPr>
                <w:rFonts w:ascii="Sylfaen" w:hAnsi="Sylfaen"/>
                <w:sz w:val="24"/>
                <w:szCs w:val="24"/>
                <w:lang w:val="ru-RU"/>
              </w:rPr>
            </w:pPr>
            <w:r w:rsidRPr="00AB49AA">
              <w:rPr>
                <w:rFonts w:ascii="Sylfaen" w:hAnsi="Sylfaen"/>
                <w:sz w:val="24"/>
                <w:szCs w:val="24"/>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F35938" w14:textId="77777777" w:rsidR="0085689B" w:rsidRPr="00AB49AA" w:rsidRDefault="0085689B" w:rsidP="00A2051A">
            <w:pPr>
              <w:widowControl w:val="0"/>
              <w:spacing w:after="120"/>
              <w:jc w:val="center"/>
              <w:rPr>
                <w:rFonts w:ascii="Sylfaen" w:hAnsi="Sylfaen"/>
                <w:sz w:val="24"/>
                <w:szCs w:val="24"/>
                <w:lang w:val="ru-RU"/>
              </w:rPr>
            </w:pPr>
          </w:p>
        </w:tc>
      </w:tr>
    </w:tbl>
    <w:p w14:paraId="1662DA1B" w14:textId="77777777" w:rsidR="00A25FA1" w:rsidRPr="00AB49AA" w:rsidRDefault="00A25FA1" w:rsidP="00A25FA1">
      <w:pPr>
        <w:widowControl w:val="0"/>
        <w:tabs>
          <w:tab w:val="left" w:pos="1134"/>
        </w:tabs>
        <w:ind w:firstLine="567"/>
        <w:jc w:val="both"/>
        <w:rPr>
          <w:rFonts w:ascii="Sylfaen" w:hAnsi="Sylfaen"/>
          <w:sz w:val="24"/>
          <w:szCs w:val="24"/>
          <w:lang w:val="ru-RU"/>
        </w:rPr>
      </w:pPr>
    </w:p>
    <w:p w14:paraId="69560091" w14:textId="77777777" w:rsidR="00A25FA1" w:rsidRPr="00AB49AA" w:rsidRDefault="00A25FA1" w:rsidP="00A25FA1">
      <w:pPr>
        <w:widowControl w:val="0"/>
        <w:tabs>
          <w:tab w:val="left" w:pos="1134"/>
        </w:tabs>
        <w:ind w:firstLine="567"/>
        <w:jc w:val="both"/>
        <w:rPr>
          <w:rFonts w:ascii="Sylfaen" w:hAnsi="Sylfaen"/>
          <w:sz w:val="24"/>
          <w:szCs w:val="24"/>
          <w:lang w:val="ru-RU"/>
        </w:rPr>
      </w:pPr>
    </w:p>
    <w:p w14:paraId="2360B4D0" w14:textId="77777777" w:rsidR="00A25FA1" w:rsidRPr="00AB49AA" w:rsidRDefault="00A25FA1" w:rsidP="00A25FA1">
      <w:pPr>
        <w:widowControl w:val="0"/>
        <w:tabs>
          <w:tab w:val="left" w:pos="1134"/>
        </w:tabs>
        <w:ind w:firstLine="567"/>
        <w:jc w:val="both"/>
        <w:rPr>
          <w:rFonts w:ascii="Sylfaen" w:hAnsi="Sylfaen"/>
          <w:sz w:val="24"/>
          <w:szCs w:val="24"/>
          <w:lang w:val="ru-RU"/>
        </w:rPr>
      </w:pPr>
    </w:p>
    <w:p w14:paraId="500545E3" w14:textId="77777777" w:rsidR="0085689B" w:rsidRPr="00AB49AA" w:rsidRDefault="0085689B" w:rsidP="00A25FA1">
      <w:pPr>
        <w:widowControl w:val="0"/>
        <w:tabs>
          <w:tab w:val="left" w:pos="1134"/>
        </w:tabs>
        <w:ind w:firstLine="567"/>
        <w:jc w:val="both"/>
        <w:rPr>
          <w:rFonts w:ascii="Sylfaen" w:hAnsi="Sylfaen"/>
          <w:sz w:val="24"/>
          <w:szCs w:val="24"/>
          <w:lang w:val="ru-RU"/>
        </w:rPr>
      </w:pPr>
    </w:p>
    <w:p w14:paraId="7556E363" w14:textId="77777777" w:rsidR="0085689B" w:rsidRPr="00AB49AA" w:rsidRDefault="0085689B" w:rsidP="00A25FA1">
      <w:pPr>
        <w:widowControl w:val="0"/>
        <w:tabs>
          <w:tab w:val="left" w:pos="1134"/>
        </w:tabs>
        <w:ind w:firstLine="567"/>
        <w:jc w:val="both"/>
        <w:rPr>
          <w:rFonts w:ascii="Sylfaen" w:hAnsi="Sylfaen"/>
          <w:sz w:val="24"/>
          <w:szCs w:val="24"/>
          <w:lang w:val="ru-RU"/>
        </w:rPr>
      </w:pPr>
    </w:p>
    <w:p w14:paraId="215E4993" w14:textId="1CB2DC7F" w:rsidR="0085689B" w:rsidRDefault="0085689B" w:rsidP="00A25FA1">
      <w:pPr>
        <w:widowControl w:val="0"/>
        <w:tabs>
          <w:tab w:val="left" w:pos="1134"/>
        </w:tabs>
        <w:ind w:firstLine="567"/>
        <w:jc w:val="both"/>
        <w:rPr>
          <w:rFonts w:ascii="Sylfaen" w:hAnsi="Sylfaen"/>
          <w:sz w:val="24"/>
          <w:szCs w:val="24"/>
          <w:lang w:val="ru-RU"/>
        </w:rPr>
      </w:pPr>
    </w:p>
    <w:p w14:paraId="14C1C104" w14:textId="681677DD" w:rsidR="00142E80" w:rsidRDefault="00142E80" w:rsidP="00A25FA1">
      <w:pPr>
        <w:widowControl w:val="0"/>
        <w:tabs>
          <w:tab w:val="left" w:pos="1134"/>
        </w:tabs>
        <w:ind w:firstLine="567"/>
        <w:jc w:val="both"/>
        <w:rPr>
          <w:rFonts w:ascii="Sylfaen" w:hAnsi="Sylfaen"/>
          <w:sz w:val="24"/>
          <w:szCs w:val="24"/>
          <w:lang w:val="ru-RU"/>
        </w:rPr>
      </w:pPr>
    </w:p>
    <w:p w14:paraId="41014914" w14:textId="77777777" w:rsidR="00142E80" w:rsidRPr="00AB49AA" w:rsidRDefault="00142E80" w:rsidP="00A25FA1">
      <w:pPr>
        <w:widowControl w:val="0"/>
        <w:tabs>
          <w:tab w:val="left" w:pos="1134"/>
        </w:tabs>
        <w:ind w:firstLine="567"/>
        <w:jc w:val="both"/>
        <w:rPr>
          <w:rFonts w:ascii="Sylfaen" w:hAnsi="Sylfaen"/>
          <w:sz w:val="24"/>
          <w:szCs w:val="24"/>
          <w:lang w:val="ru-RU"/>
        </w:rPr>
      </w:pPr>
    </w:p>
    <w:p w14:paraId="39394294" w14:textId="77777777" w:rsidR="0085689B" w:rsidRPr="00AB49AA" w:rsidRDefault="0085689B" w:rsidP="0085689B">
      <w:pPr>
        <w:pStyle w:val="31"/>
        <w:widowControl w:val="0"/>
        <w:spacing w:line="240" w:lineRule="auto"/>
        <w:jc w:val="right"/>
        <w:rPr>
          <w:rFonts w:ascii="Sylfaen" w:hAnsi="Sylfaen" w:cs="Sylfaen"/>
          <w:b/>
          <w:sz w:val="24"/>
          <w:szCs w:val="24"/>
        </w:rPr>
      </w:pPr>
      <w:r w:rsidRPr="00AB49AA">
        <w:rPr>
          <w:rFonts w:ascii="Sylfaen" w:hAnsi="Sylfaen"/>
          <w:b/>
          <w:sz w:val="24"/>
          <w:szCs w:val="24"/>
        </w:rPr>
        <w:lastRenderedPageBreak/>
        <w:t>Приложение № 6</w:t>
      </w:r>
    </w:p>
    <w:p w14:paraId="64BBE7C1" w14:textId="6CF7F104" w:rsidR="0085689B" w:rsidRPr="0086069E" w:rsidRDefault="0085689B" w:rsidP="0085689B">
      <w:pPr>
        <w:ind w:left="-142" w:firstLine="142"/>
        <w:jc w:val="right"/>
        <w:rPr>
          <w:rFonts w:ascii="Sylfaen" w:hAnsi="Sylfaen"/>
          <w:b/>
          <w:sz w:val="24"/>
          <w:szCs w:val="24"/>
          <w:u w:val="single"/>
          <w:lang w:val="ru-RU"/>
        </w:rPr>
      </w:pPr>
      <w:r w:rsidRPr="00AB49AA">
        <w:rPr>
          <w:rFonts w:ascii="Sylfaen" w:hAnsi="Sylfaen"/>
          <w:b/>
          <w:sz w:val="24"/>
          <w:szCs w:val="24"/>
          <w:lang w:val="ru-RU"/>
        </w:rPr>
        <w:t>к Приглашению на запрос котировок</w:t>
      </w:r>
      <w:r w:rsidRPr="00AB49AA">
        <w:rPr>
          <w:rFonts w:ascii="Sylfaen" w:hAnsi="Sylfaen"/>
          <w:b/>
          <w:sz w:val="24"/>
          <w:szCs w:val="24"/>
          <w:lang w:val="ru-RU"/>
        </w:rPr>
        <w:br/>
        <w:t>под кодом</w:t>
      </w:r>
      <w:r w:rsidR="00CD5FB1" w:rsidRPr="00CD5FB1">
        <w:rPr>
          <w:rFonts w:ascii="Sylfaen" w:hAnsi="Sylfaen"/>
          <w:b/>
          <w:sz w:val="24"/>
          <w:szCs w:val="24"/>
          <w:lang w:val="hy-AM"/>
        </w:rPr>
        <w:t>ՍՄԵԸԱԿՊ-ԳՀ</w:t>
      </w:r>
      <w:r w:rsidR="00CD5FB1" w:rsidRPr="00CD5FB1">
        <w:rPr>
          <w:rFonts w:ascii="Sylfaen" w:hAnsi="Sylfaen"/>
          <w:b/>
          <w:sz w:val="24"/>
          <w:szCs w:val="24"/>
          <w:lang w:val="af-ZA"/>
        </w:rPr>
        <w:t>ԱՊՁԲ</w:t>
      </w:r>
      <w:r w:rsidR="00CD5FB1" w:rsidRPr="00CD5FB1">
        <w:rPr>
          <w:rFonts w:ascii="Sylfaen" w:hAnsi="Sylfaen"/>
          <w:b/>
          <w:sz w:val="24"/>
          <w:szCs w:val="24"/>
          <w:lang w:val="hy-AM"/>
        </w:rPr>
        <w:t>-</w:t>
      </w:r>
      <w:r w:rsidR="00CD5FB1" w:rsidRPr="00CD5FB1">
        <w:rPr>
          <w:rFonts w:ascii="Sylfaen" w:hAnsi="Sylfaen"/>
          <w:b/>
          <w:sz w:val="24"/>
          <w:szCs w:val="24"/>
          <w:lang w:val="af-ZA"/>
        </w:rPr>
        <w:t>26/</w:t>
      </w:r>
      <w:r w:rsidR="00CD5FB1" w:rsidRPr="00CD5FB1">
        <w:rPr>
          <w:rFonts w:ascii="Sylfaen" w:hAnsi="Sylfaen"/>
          <w:b/>
          <w:sz w:val="24"/>
          <w:szCs w:val="24"/>
          <w:lang w:val="hy-AM"/>
        </w:rPr>
        <w:t>0</w:t>
      </w:r>
      <w:r w:rsidR="00CD5FB1" w:rsidRPr="00CD5FB1">
        <w:rPr>
          <w:rFonts w:ascii="Sylfaen" w:hAnsi="Sylfaen"/>
          <w:b/>
          <w:sz w:val="24"/>
          <w:szCs w:val="24"/>
          <w:lang w:val="af-ZA"/>
        </w:rPr>
        <w:t>1</w:t>
      </w:r>
      <w:r w:rsidRPr="00AB49AA">
        <w:rPr>
          <w:rFonts w:ascii="Sylfaen" w:hAnsi="Sylfaen"/>
          <w:b/>
          <w:sz w:val="24"/>
          <w:szCs w:val="24"/>
          <w:lang w:val="ru-RU"/>
        </w:rPr>
        <w:t xml:space="preserve"> </w:t>
      </w:r>
    </w:p>
    <w:p w14:paraId="17B6B59A" w14:textId="77777777" w:rsidR="0085689B" w:rsidRPr="00AB49AA" w:rsidRDefault="0085689B" w:rsidP="0085689B">
      <w:pPr>
        <w:pStyle w:val="31"/>
        <w:widowControl w:val="0"/>
        <w:spacing w:line="240" w:lineRule="auto"/>
        <w:jc w:val="right"/>
        <w:rPr>
          <w:rFonts w:ascii="Sylfaen" w:hAnsi="Sylfaen"/>
          <w:b/>
          <w:sz w:val="24"/>
          <w:szCs w:val="24"/>
          <w:lang w:val="hy-AM"/>
        </w:rPr>
      </w:pPr>
    </w:p>
    <w:p w14:paraId="57618A4B" w14:textId="77777777" w:rsidR="0085689B" w:rsidRPr="00AB49AA" w:rsidRDefault="0085689B" w:rsidP="0085689B">
      <w:pPr>
        <w:widowControl w:val="0"/>
        <w:ind w:left="-142" w:firstLine="142"/>
        <w:jc w:val="center"/>
        <w:rPr>
          <w:rFonts w:ascii="Sylfaen" w:hAnsi="Sylfaen"/>
          <w:b/>
          <w:sz w:val="24"/>
          <w:szCs w:val="24"/>
          <w:lang w:val="ru-RU"/>
        </w:rPr>
      </w:pPr>
    </w:p>
    <w:p w14:paraId="540345AC" w14:textId="77777777" w:rsidR="0085689B" w:rsidRPr="00AB49AA" w:rsidRDefault="0085689B" w:rsidP="0085689B">
      <w:pPr>
        <w:widowControl w:val="0"/>
        <w:ind w:left="-142" w:firstLine="142"/>
        <w:jc w:val="center"/>
        <w:rPr>
          <w:rFonts w:ascii="Sylfaen" w:hAnsi="Sylfaen"/>
          <w:b/>
          <w:sz w:val="24"/>
          <w:szCs w:val="24"/>
          <w:lang w:val="ru-RU"/>
        </w:rPr>
      </w:pPr>
      <w:r w:rsidRPr="00AB49AA">
        <w:rPr>
          <w:rFonts w:ascii="Sylfaen" w:hAnsi="Sylfaen"/>
          <w:b/>
          <w:sz w:val="24"/>
          <w:szCs w:val="24"/>
          <w:lang w:val="ru-RU"/>
        </w:rPr>
        <w:t xml:space="preserve">ДОГОВОР </w:t>
      </w:r>
    </w:p>
    <w:p w14:paraId="1C94BCF1" w14:textId="77777777" w:rsidR="0085689B" w:rsidRPr="00AB49AA" w:rsidRDefault="0085689B" w:rsidP="0085689B">
      <w:pPr>
        <w:widowControl w:val="0"/>
        <w:ind w:left="-142" w:firstLine="142"/>
        <w:jc w:val="center"/>
        <w:rPr>
          <w:rFonts w:ascii="Sylfaen" w:hAnsi="Sylfaen" w:cs="Times Armenian"/>
          <w:b/>
          <w:sz w:val="24"/>
          <w:szCs w:val="24"/>
          <w:lang w:val="ru-RU"/>
        </w:rPr>
      </w:pPr>
      <w:r w:rsidRPr="00AB49AA">
        <w:rPr>
          <w:rFonts w:ascii="Sylfaen" w:hAnsi="Sylfaen"/>
          <w:b/>
          <w:sz w:val="24"/>
          <w:szCs w:val="24"/>
          <w:lang w:val="ru-RU"/>
        </w:rPr>
        <w:t>ПОСТАВКИ ТОВАРА ДЛЯ НУЖД ГОСУДАРСТВА</w:t>
      </w:r>
    </w:p>
    <w:p w14:paraId="11211AC8" w14:textId="297CFD27" w:rsidR="0085689B" w:rsidRPr="0086069E" w:rsidRDefault="0085689B" w:rsidP="0085689B">
      <w:pPr>
        <w:tabs>
          <w:tab w:val="left" w:pos="6602"/>
          <w:tab w:val="right" w:pos="9689"/>
        </w:tabs>
        <w:ind w:left="-142" w:firstLine="142"/>
        <w:jc w:val="center"/>
        <w:rPr>
          <w:rFonts w:ascii="Sylfaen" w:hAnsi="Sylfaen"/>
          <w:b/>
          <w:sz w:val="24"/>
          <w:szCs w:val="24"/>
          <w:u w:val="single"/>
          <w:lang w:val="ru-RU"/>
        </w:rPr>
      </w:pPr>
      <w:r w:rsidRPr="00AB49AA">
        <w:rPr>
          <w:rFonts w:ascii="Sylfaen" w:hAnsi="Sylfaen"/>
          <w:b/>
          <w:sz w:val="24"/>
          <w:szCs w:val="24"/>
        </w:rPr>
        <w:t xml:space="preserve">№ </w:t>
      </w:r>
      <w:r w:rsidR="00CD5FB1" w:rsidRPr="00CD5FB1">
        <w:rPr>
          <w:rFonts w:ascii="Sylfaen" w:hAnsi="Sylfaen"/>
          <w:b/>
          <w:sz w:val="24"/>
          <w:szCs w:val="24"/>
          <w:lang w:val="hy-AM"/>
        </w:rPr>
        <w:t>ՍՄԵԸԱԿՊ-ԳՀ</w:t>
      </w:r>
      <w:r w:rsidR="00CD5FB1" w:rsidRPr="00CD5FB1">
        <w:rPr>
          <w:rFonts w:ascii="Sylfaen" w:hAnsi="Sylfaen"/>
          <w:b/>
          <w:sz w:val="24"/>
          <w:szCs w:val="24"/>
          <w:lang w:val="af-ZA"/>
        </w:rPr>
        <w:t>ԱՊՁԲ</w:t>
      </w:r>
      <w:r w:rsidR="00CD5FB1" w:rsidRPr="00CD5FB1">
        <w:rPr>
          <w:rFonts w:ascii="Sylfaen" w:hAnsi="Sylfaen"/>
          <w:b/>
          <w:sz w:val="24"/>
          <w:szCs w:val="24"/>
          <w:lang w:val="hy-AM"/>
        </w:rPr>
        <w:t>-</w:t>
      </w:r>
      <w:r w:rsidR="00CD5FB1" w:rsidRPr="00CD5FB1">
        <w:rPr>
          <w:rFonts w:ascii="Sylfaen" w:hAnsi="Sylfaen"/>
          <w:b/>
          <w:sz w:val="24"/>
          <w:szCs w:val="24"/>
          <w:lang w:val="af-ZA"/>
        </w:rPr>
        <w:t>26/</w:t>
      </w:r>
      <w:r w:rsidR="00CD5FB1" w:rsidRPr="00CD5FB1">
        <w:rPr>
          <w:rFonts w:ascii="Sylfaen" w:hAnsi="Sylfaen"/>
          <w:b/>
          <w:sz w:val="24"/>
          <w:szCs w:val="24"/>
          <w:lang w:val="hy-AM"/>
        </w:rPr>
        <w:t>0</w:t>
      </w:r>
      <w:r w:rsidR="00CD5FB1" w:rsidRPr="00CD5FB1">
        <w:rPr>
          <w:rFonts w:ascii="Sylfaen" w:hAnsi="Sylfaen"/>
          <w:b/>
          <w:sz w:val="24"/>
          <w:szCs w:val="24"/>
          <w:lang w:val="af-ZA"/>
        </w:rPr>
        <w:t>1</w:t>
      </w:r>
    </w:p>
    <w:p w14:paraId="3E0D2B18" w14:textId="77777777" w:rsidR="0085689B" w:rsidRPr="00AB49AA" w:rsidRDefault="0085689B" w:rsidP="0085689B">
      <w:pPr>
        <w:pStyle w:val="31"/>
        <w:widowControl w:val="0"/>
        <w:spacing w:line="240" w:lineRule="auto"/>
        <w:jc w:val="center"/>
        <w:rPr>
          <w:rFonts w:ascii="Sylfaen" w:hAnsi="Sylfaen"/>
          <w:b/>
          <w:sz w:val="24"/>
          <w:szCs w:val="24"/>
          <w:lang w:val="en-US"/>
        </w:rPr>
      </w:pPr>
    </w:p>
    <w:p w14:paraId="1A3B19A7" w14:textId="77777777" w:rsidR="0085689B" w:rsidRPr="00AB49AA" w:rsidRDefault="0085689B" w:rsidP="0085689B">
      <w:pPr>
        <w:widowControl w:val="0"/>
        <w:jc w:val="center"/>
        <w:rPr>
          <w:rFonts w:ascii="Sylfaen" w:hAnsi="Sylfaen" w:cs="Sylfaen"/>
          <w:sz w:val="24"/>
          <w:szCs w:val="24"/>
        </w:rPr>
      </w:pPr>
    </w:p>
    <w:tbl>
      <w:tblPr>
        <w:tblW w:w="0" w:type="auto"/>
        <w:tblLook w:val="04A0" w:firstRow="1" w:lastRow="0" w:firstColumn="1" w:lastColumn="0" w:noHBand="0" w:noVBand="1"/>
      </w:tblPr>
      <w:tblGrid>
        <w:gridCol w:w="4643"/>
        <w:gridCol w:w="4643"/>
      </w:tblGrid>
      <w:tr w:rsidR="0085689B" w:rsidRPr="00AB49AA" w14:paraId="101B214C" w14:textId="77777777" w:rsidTr="00A2051A">
        <w:tc>
          <w:tcPr>
            <w:tcW w:w="4643" w:type="dxa"/>
          </w:tcPr>
          <w:p w14:paraId="6853DEA7" w14:textId="77777777" w:rsidR="0085689B" w:rsidRPr="00AB49AA" w:rsidRDefault="0085689B" w:rsidP="00A2051A">
            <w:pPr>
              <w:widowControl w:val="0"/>
              <w:rPr>
                <w:rFonts w:ascii="Sylfaen" w:hAnsi="Sylfaen" w:cs="Sylfaen"/>
                <w:sz w:val="24"/>
                <w:szCs w:val="24"/>
              </w:rPr>
            </w:pPr>
            <w:r w:rsidRPr="00AB49AA">
              <w:rPr>
                <w:rFonts w:ascii="Sylfaen" w:hAnsi="Sylfaen"/>
                <w:sz w:val="24"/>
                <w:szCs w:val="24"/>
              </w:rPr>
              <w:tab/>
              <w:t>Г------------</w:t>
            </w:r>
          </w:p>
        </w:tc>
        <w:tc>
          <w:tcPr>
            <w:tcW w:w="4643" w:type="dxa"/>
          </w:tcPr>
          <w:p w14:paraId="74919557" w14:textId="77777777" w:rsidR="0085689B" w:rsidRPr="00AB49AA" w:rsidRDefault="0085689B" w:rsidP="00A2051A">
            <w:pPr>
              <w:widowControl w:val="0"/>
              <w:jc w:val="right"/>
              <w:rPr>
                <w:rFonts w:ascii="Sylfaen" w:hAnsi="Sylfaen" w:cs="Sylfaen"/>
                <w:sz w:val="24"/>
                <w:szCs w:val="24"/>
              </w:rPr>
            </w:pPr>
            <w:r w:rsidRPr="00AB49AA">
              <w:rPr>
                <w:rFonts w:ascii="Sylfaen" w:hAnsi="Sylfaen"/>
                <w:sz w:val="24"/>
                <w:szCs w:val="24"/>
              </w:rPr>
              <w:t>"</w:t>
            </w:r>
            <w:r w:rsidRPr="00AB49AA">
              <w:rPr>
                <w:rFonts w:ascii="Sylfaen" w:hAnsi="Sylfaen"/>
                <w:sz w:val="24"/>
                <w:szCs w:val="24"/>
              </w:rPr>
              <w:tab/>
              <w:t xml:space="preserve">" </w:t>
            </w:r>
            <w:r w:rsidRPr="00AB49AA">
              <w:rPr>
                <w:rFonts w:ascii="Sylfaen" w:hAnsi="Sylfaen"/>
                <w:sz w:val="24"/>
                <w:szCs w:val="24"/>
              </w:rPr>
              <w:tab/>
              <w:t xml:space="preserve"> 20</w:t>
            </w:r>
            <w:r w:rsidRPr="00AB49AA">
              <w:rPr>
                <w:rFonts w:ascii="Sylfaen" w:hAnsi="Sylfaen"/>
                <w:sz w:val="24"/>
                <w:szCs w:val="24"/>
              </w:rPr>
              <w:tab/>
              <w:t>г.</w:t>
            </w:r>
          </w:p>
        </w:tc>
      </w:tr>
    </w:tbl>
    <w:p w14:paraId="7BD9094B" w14:textId="77777777" w:rsidR="0085689B" w:rsidRPr="00AB49AA" w:rsidRDefault="0085689B" w:rsidP="0085689B">
      <w:pPr>
        <w:widowControl w:val="0"/>
        <w:tabs>
          <w:tab w:val="left" w:pos="720"/>
          <w:tab w:val="left" w:pos="1440"/>
          <w:tab w:val="left" w:pos="8865"/>
        </w:tabs>
        <w:jc w:val="center"/>
        <w:rPr>
          <w:rFonts w:ascii="Sylfaen" w:hAnsi="Sylfaen" w:cs="Sylfaen"/>
          <w:sz w:val="24"/>
          <w:szCs w:val="24"/>
        </w:rPr>
      </w:pPr>
    </w:p>
    <w:p w14:paraId="50467449" w14:textId="77777777" w:rsidR="0085689B" w:rsidRPr="00AB49AA" w:rsidRDefault="0085689B" w:rsidP="0085689B">
      <w:pPr>
        <w:widowControl w:val="0"/>
        <w:jc w:val="both"/>
        <w:rPr>
          <w:rFonts w:ascii="Sylfaen" w:hAnsi="Sylfaen"/>
          <w:sz w:val="24"/>
          <w:szCs w:val="24"/>
          <w:lang w:val="ru-RU"/>
        </w:rPr>
      </w:pPr>
      <w:proofErr w:type="spellStart"/>
      <w:r w:rsidRPr="00AB49AA">
        <w:rPr>
          <w:rFonts w:ascii="Sylfaen" w:hAnsi="Sylfaen"/>
          <w:sz w:val="24"/>
          <w:szCs w:val="24"/>
          <w:lang w:val="ru-RU"/>
        </w:rPr>
        <w:t>ГНКО"Центр</w:t>
      </w:r>
      <w:proofErr w:type="spellEnd"/>
      <w:r w:rsidRPr="00AB49AA">
        <w:rPr>
          <w:rFonts w:ascii="Sylfaen" w:hAnsi="Sylfaen"/>
          <w:sz w:val="24"/>
          <w:szCs w:val="24"/>
          <w:lang w:val="ru-RU"/>
        </w:rPr>
        <w:t xml:space="preserve"> содействия детям и семье Сюникской области"--__,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39E8000B" w14:textId="77777777" w:rsidR="0085689B" w:rsidRPr="00AB49AA" w:rsidRDefault="0085689B" w:rsidP="0085689B">
      <w:pPr>
        <w:widowControl w:val="0"/>
        <w:jc w:val="center"/>
        <w:rPr>
          <w:rFonts w:ascii="Sylfaen" w:hAnsi="Sylfaen" w:cs="Times Armenian"/>
          <w:b/>
          <w:sz w:val="24"/>
          <w:szCs w:val="24"/>
          <w:lang w:val="ru-RU"/>
        </w:rPr>
      </w:pPr>
      <w:r w:rsidRPr="00AB49AA">
        <w:rPr>
          <w:rFonts w:ascii="Sylfaen" w:hAnsi="Sylfaen"/>
          <w:b/>
          <w:sz w:val="24"/>
          <w:szCs w:val="24"/>
          <w:lang w:val="ru-RU"/>
        </w:rPr>
        <w:t>1. ПРЕДМЕТ ДОГОВОРА</w:t>
      </w:r>
    </w:p>
    <w:p w14:paraId="14567293" w14:textId="77777777" w:rsidR="0085689B" w:rsidRPr="00AB49AA" w:rsidRDefault="0085689B" w:rsidP="0085689B">
      <w:pPr>
        <w:widowControl w:val="0"/>
        <w:tabs>
          <w:tab w:val="left" w:pos="1134"/>
        </w:tabs>
        <w:ind w:firstLine="567"/>
        <w:jc w:val="both"/>
        <w:rPr>
          <w:rFonts w:ascii="Sylfaen" w:hAnsi="Sylfaen" w:cs="Times Armenian"/>
          <w:sz w:val="24"/>
          <w:szCs w:val="24"/>
          <w:lang w:val="ru-RU"/>
        </w:rPr>
      </w:pPr>
      <w:r w:rsidRPr="00AB49AA">
        <w:rPr>
          <w:rFonts w:ascii="Sylfaen" w:hAnsi="Sylfaen"/>
          <w:sz w:val="24"/>
          <w:szCs w:val="24"/>
          <w:lang w:val="ru-RU"/>
        </w:rPr>
        <w:t>1.1.</w:t>
      </w:r>
      <w:r w:rsidRPr="00AB49AA">
        <w:rPr>
          <w:rFonts w:ascii="Sylfaen" w:hAnsi="Sylfaen"/>
          <w:sz w:val="24"/>
          <w:szCs w:val="24"/>
          <w:lang w:val="ru-RU"/>
        </w:rPr>
        <w:tab/>
      </w:r>
      <w:r w:rsidRPr="00AB49AA">
        <w:rPr>
          <w:rFonts w:ascii="Sylfaen" w:hAnsi="Sylfaen"/>
          <w:spacing w:val="6"/>
          <w:sz w:val="24"/>
          <w:szCs w:val="24"/>
          <w:lang w:val="ru-RU"/>
        </w:rPr>
        <w:t>Продавец обязуется в установленном настоящим Договором (далее</w:t>
      </w:r>
      <w:r w:rsidRPr="00AB49AA">
        <w:rPr>
          <w:rFonts w:ascii="Sylfaen" w:hAnsi="Sylfaen" w:cs="Courier New"/>
          <w:spacing w:val="6"/>
          <w:sz w:val="24"/>
          <w:szCs w:val="24"/>
        </w:rPr>
        <w:t> </w:t>
      </w:r>
      <w:r w:rsidRPr="00AB49AA">
        <w:rPr>
          <w:rFonts w:ascii="Sylfaen" w:hAnsi="Sylfaen"/>
          <w:spacing w:val="6"/>
          <w:sz w:val="24"/>
          <w:szCs w:val="24"/>
          <w:lang w:val="ru-RU"/>
        </w:rPr>
        <w:t xml:space="preserve">— договор) </w:t>
      </w:r>
      <w:r w:rsidRPr="00AB49AA">
        <w:rPr>
          <w:rFonts w:ascii="Sylfaen" w:hAnsi="Sylfaen"/>
          <w:sz w:val="24"/>
          <w:szCs w:val="24"/>
          <w:lang w:val="ru-RU"/>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3763D4E" w14:textId="77777777" w:rsidR="0085689B" w:rsidRPr="00AB49AA" w:rsidRDefault="0085689B" w:rsidP="00A25FA1">
      <w:pPr>
        <w:widowControl w:val="0"/>
        <w:tabs>
          <w:tab w:val="left" w:pos="1134"/>
        </w:tabs>
        <w:ind w:firstLine="567"/>
        <w:jc w:val="both"/>
        <w:rPr>
          <w:rFonts w:ascii="Sylfaen" w:hAnsi="Sylfaen"/>
          <w:sz w:val="24"/>
          <w:szCs w:val="24"/>
          <w:lang w:val="ru-RU"/>
        </w:rPr>
      </w:pPr>
    </w:p>
    <w:p w14:paraId="7A1AB33F" w14:textId="77777777" w:rsidR="0085689B" w:rsidRPr="00AB49AA" w:rsidRDefault="0085689B" w:rsidP="0085689B">
      <w:pPr>
        <w:widowControl w:val="0"/>
        <w:jc w:val="center"/>
        <w:rPr>
          <w:rFonts w:ascii="Sylfaen" w:hAnsi="Sylfaen"/>
          <w:b/>
          <w:sz w:val="24"/>
          <w:szCs w:val="24"/>
          <w:lang w:val="ru-RU"/>
        </w:rPr>
      </w:pPr>
      <w:r w:rsidRPr="00AB49AA">
        <w:rPr>
          <w:rFonts w:ascii="Sylfaen" w:hAnsi="Sylfaen"/>
          <w:b/>
          <w:sz w:val="24"/>
          <w:szCs w:val="24"/>
          <w:lang w:val="ru-RU"/>
        </w:rPr>
        <w:t>2.ПРАВА И ОБЯЗАННОСТИ СТОРОН</w:t>
      </w:r>
    </w:p>
    <w:p w14:paraId="6D5B76E3" w14:textId="77777777" w:rsidR="0085689B" w:rsidRPr="00AB49AA" w:rsidRDefault="0085689B" w:rsidP="0085689B">
      <w:pPr>
        <w:widowControl w:val="0"/>
        <w:tabs>
          <w:tab w:val="left" w:pos="1134"/>
        </w:tabs>
        <w:ind w:firstLine="567"/>
        <w:jc w:val="both"/>
        <w:rPr>
          <w:rFonts w:ascii="Sylfaen" w:hAnsi="Sylfaen"/>
          <w:b/>
          <w:sz w:val="24"/>
          <w:szCs w:val="24"/>
          <w:lang w:val="ru-RU"/>
        </w:rPr>
      </w:pPr>
      <w:r w:rsidRPr="00AB49AA">
        <w:rPr>
          <w:rFonts w:ascii="Sylfaen" w:hAnsi="Sylfaen"/>
          <w:b/>
          <w:sz w:val="24"/>
          <w:szCs w:val="24"/>
          <w:lang w:val="ru-RU"/>
        </w:rPr>
        <w:t>2.1.</w:t>
      </w:r>
      <w:r w:rsidRPr="00AB49AA">
        <w:rPr>
          <w:rFonts w:ascii="Sylfaen" w:hAnsi="Sylfaen"/>
          <w:b/>
          <w:sz w:val="24"/>
          <w:szCs w:val="24"/>
          <w:lang w:val="ru-RU"/>
        </w:rPr>
        <w:tab/>
        <w:t>Покупатель имеет право:</w:t>
      </w:r>
    </w:p>
    <w:p w14:paraId="68ECDE2B"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2.1.1.</w:t>
      </w:r>
      <w:r w:rsidRPr="00AB49AA">
        <w:rPr>
          <w:rFonts w:ascii="Sylfaen" w:hAnsi="Sylfaen"/>
          <w:sz w:val="24"/>
          <w:szCs w:val="24"/>
          <w:lang w:val="ru-RU"/>
        </w:rPr>
        <w:tab/>
        <w:t xml:space="preserve">Отказываться от товара в случае </w:t>
      </w:r>
      <w:proofErr w:type="spellStart"/>
      <w:r w:rsidRPr="00AB49AA">
        <w:rPr>
          <w:rFonts w:ascii="Sylfaen" w:hAnsi="Sylfaen"/>
          <w:sz w:val="24"/>
          <w:szCs w:val="24"/>
          <w:lang w:val="ru-RU"/>
        </w:rPr>
        <w:t>непоставки</w:t>
      </w:r>
      <w:proofErr w:type="spellEnd"/>
      <w:r w:rsidRPr="00AB49AA">
        <w:rPr>
          <w:rFonts w:ascii="Sylfaen" w:hAnsi="Sylfaen"/>
          <w:sz w:val="24"/>
          <w:szCs w:val="24"/>
          <w:lang w:val="ru-RU"/>
        </w:rPr>
        <w:t xml:space="preserve"> товара Продавцом в</w:t>
      </w:r>
      <w:r w:rsidRPr="00AB49AA">
        <w:rPr>
          <w:rFonts w:ascii="Sylfaen" w:hAnsi="Sylfaen" w:cs="Courier New"/>
          <w:sz w:val="24"/>
          <w:szCs w:val="24"/>
        </w:rPr>
        <w:t> </w:t>
      </w:r>
      <w:r w:rsidRPr="00AB49AA">
        <w:rPr>
          <w:rFonts w:ascii="Sylfaen" w:hAnsi="Sylfaen"/>
          <w:sz w:val="24"/>
          <w:szCs w:val="24"/>
          <w:lang w:val="ru-RU"/>
        </w:rPr>
        <w:t xml:space="preserve">установленный договором срок, если сроки поставки были нарушены более чем на </w:t>
      </w:r>
      <w:r w:rsidRPr="00AB49AA">
        <w:rPr>
          <w:rFonts w:ascii="Sylfaen" w:hAnsi="Sylfaen"/>
          <w:sz w:val="24"/>
          <w:szCs w:val="24"/>
          <w:lang w:val="hy-AM"/>
        </w:rPr>
        <w:t>10</w:t>
      </w:r>
      <w:r w:rsidRPr="00AB49AA">
        <w:rPr>
          <w:rFonts w:ascii="Sylfaen" w:hAnsi="Sylfaen"/>
          <w:sz w:val="24"/>
          <w:szCs w:val="24"/>
          <w:lang w:val="ru-RU"/>
        </w:rPr>
        <w:t xml:space="preserve"> дней.</w:t>
      </w:r>
    </w:p>
    <w:p w14:paraId="621413A0"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2.1.2.</w:t>
      </w:r>
      <w:r w:rsidRPr="00AB49AA">
        <w:rPr>
          <w:rFonts w:ascii="Sylfaen" w:hAnsi="Sylfaen"/>
          <w:sz w:val="24"/>
          <w:szCs w:val="24"/>
          <w:lang w:val="ru-RU"/>
        </w:rPr>
        <w:tab/>
        <w:t xml:space="preserve">Если передан товар ненадлежащего качества, не соответствующий предусмотренной договором технической характеристике: </w:t>
      </w:r>
    </w:p>
    <w:p w14:paraId="3741D291"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а)</w:t>
      </w:r>
      <w:r w:rsidRPr="00AB49AA">
        <w:rPr>
          <w:rFonts w:ascii="Sylfaen" w:hAnsi="Sylfaen"/>
          <w:sz w:val="24"/>
          <w:szCs w:val="24"/>
          <w:lang w:val="ru-RU"/>
        </w:rPr>
        <w:tab/>
        <w:t>требовать возмещения расходов, произведенных им по причине ненадлежащего качества товара;</w:t>
      </w:r>
    </w:p>
    <w:p w14:paraId="7337DEA9"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б)</w:t>
      </w:r>
      <w:r w:rsidRPr="00AB49AA">
        <w:rPr>
          <w:rFonts w:ascii="Sylfaen" w:hAnsi="Sylfaen"/>
          <w:sz w:val="24"/>
          <w:szCs w:val="24"/>
          <w:lang w:val="ru-RU"/>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165FF5E"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в)</w:t>
      </w:r>
      <w:r w:rsidRPr="00AB49AA">
        <w:rPr>
          <w:rFonts w:ascii="Sylfaen" w:hAnsi="Sylfaen"/>
          <w:sz w:val="24"/>
          <w:szCs w:val="24"/>
          <w:lang w:val="ru-RU"/>
        </w:rPr>
        <w:tab/>
        <w:t>отказываться от исполнения договора и требовать возврата уплаченной за товар суммы.</w:t>
      </w:r>
    </w:p>
    <w:p w14:paraId="01028A4D"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2.1.3.</w:t>
      </w:r>
      <w:r w:rsidRPr="00AB49AA">
        <w:rPr>
          <w:rFonts w:ascii="Sylfaen" w:hAnsi="Sylfaen"/>
          <w:sz w:val="24"/>
          <w:szCs w:val="24"/>
          <w:lang w:val="ru-RU"/>
        </w:rPr>
        <w:tab/>
        <w:t xml:space="preserve">Если передан товар в количестве меньше оговоренного в договоре, то: </w:t>
      </w:r>
    </w:p>
    <w:p w14:paraId="59805495"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а)</w:t>
      </w:r>
      <w:r w:rsidRPr="00AB49AA">
        <w:rPr>
          <w:rFonts w:ascii="Sylfaen" w:hAnsi="Sylfaen"/>
          <w:sz w:val="24"/>
          <w:szCs w:val="24"/>
          <w:lang w:val="ru-RU"/>
        </w:rPr>
        <w:tab/>
        <w:t xml:space="preserve">требовать восполнения </w:t>
      </w:r>
      <w:proofErr w:type="spellStart"/>
      <w:r w:rsidRPr="00AB49AA">
        <w:rPr>
          <w:rFonts w:ascii="Sylfaen" w:hAnsi="Sylfaen"/>
          <w:sz w:val="24"/>
          <w:szCs w:val="24"/>
          <w:lang w:val="ru-RU"/>
        </w:rPr>
        <w:t>недопереданного</w:t>
      </w:r>
      <w:proofErr w:type="spellEnd"/>
      <w:r w:rsidRPr="00AB49AA">
        <w:rPr>
          <w:rFonts w:ascii="Sylfaen" w:hAnsi="Sylfaen"/>
          <w:sz w:val="24"/>
          <w:szCs w:val="24"/>
          <w:lang w:val="ru-RU"/>
        </w:rPr>
        <w:t xml:space="preserve"> количества товара;</w:t>
      </w:r>
    </w:p>
    <w:p w14:paraId="2B39C334"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б)</w:t>
      </w:r>
      <w:r w:rsidRPr="00AB49AA">
        <w:rPr>
          <w:rFonts w:ascii="Sylfaen" w:hAnsi="Sylfaen"/>
          <w:sz w:val="24"/>
          <w:szCs w:val="24"/>
          <w:lang w:val="ru-RU"/>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202767C"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2.1.4.</w:t>
      </w:r>
      <w:r w:rsidRPr="00AB49AA">
        <w:rPr>
          <w:rFonts w:ascii="Sylfaen" w:hAnsi="Sylfaen"/>
          <w:sz w:val="24"/>
          <w:szCs w:val="24"/>
          <w:lang w:val="ru-RU"/>
        </w:rPr>
        <w:tab/>
        <w:t>Если передан товар с нарушением условия его вида, по своему усмотрению:</w:t>
      </w:r>
    </w:p>
    <w:p w14:paraId="13884FA9"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а)</w:t>
      </w:r>
      <w:r w:rsidRPr="00AB49AA">
        <w:rPr>
          <w:rFonts w:ascii="Sylfaen" w:hAnsi="Sylfaen"/>
          <w:sz w:val="24"/>
          <w:szCs w:val="24"/>
          <w:lang w:val="ru-RU"/>
        </w:rPr>
        <w:tab/>
        <w:t>принимать товар, соответствующий условию относительно его вида, и отказываться от остальных товаров;</w:t>
      </w:r>
    </w:p>
    <w:p w14:paraId="6F64CD59"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б)</w:t>
      </w:r>
      <w:r w:rsidRPr="00AB49AA">
        <w:rPr>
          <w:rFonts w:ascii="Sylfaen" w:hAnsi="Sylfaen"/>
          <w:sz w:val="24"/>
          <w:szCs w:val="24"/>
          <w:lang w:val="ru-RU"/>
        </w:rPr>
        <w:tab/>
        <w:t xml:space="preserve">отказываться от всех переданных товаров и требовать уплаты пени, предусмотренной пунктом 6.2 договора; </w:t>
      </w:r>
    </w:p>
    <w:p w14:paraId="0926D010"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в)</w:t>
      </w:r>
      <w:r w:rsidRPr="00AB49AA">
        <w:rPr>
          <w:rFonts w:ascii="Sylfaen" w:hAnsi="Sylfaen"/>
          <w:sz w:val="24"/>
          <w:szCs w:val="24"/>
          <w:lang w:val="ru-RU"/>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AB49AA">
        <w:rPr>
          <w:rFonts w:ascii="Sylfaen" w:hAnsi="Sylfaen" w:cs="Courier New"/>
          <w:sz w:val="24"/>
          <w:szCs w:val="24"/>
        </w:rPr>
        <w:t> </w:t>
      </w:r>
      <w:r w:rsidRPr="00AB49AA">
        <w:rPr>
          <w:rFonts w:ascii="Sylfaen" w:hAnsi="Sylfaen"/>
          <w:sz w:val="24"/>
          <w:szCs w:val="24"/>
          <w:lang w:val="ru-RU"/>
        </w:rPr>
        <w:t>виду.</w:t>
      </w:r>
    </w:p>
    <w:p w14:paraId="3108ABB0"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2.1.5.</w:t>
      </w:r>
      <w:r w:rsidRPr="00AB49AA">
        <w:rPr>
          <w:rFonts w:ascii="Sylfaen" w:hAnsi="Sylfaen"/>
          <w:sz w:val="24"/>
          <w:szCs w:val="24"/>
          <w:lang w:val="ru-RU"/>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4AF496B"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2.1.6.</w:t>
      </w:r>
      <w:r w:rsidRPr="00AB49AA">
        <w:rPr>
          <w:rFonts w:ascii="Sylfaen" w:hAnsi="Sylfaen"/>
          <w:sz w:val="24"/>
          <w:szCs w:val="24"/>
          <w:lang w:val="ru-RU"/>
        </w:rPr>
        <w:tab/>
        <w:t>Требовать у Продавца возмещения убытков, если Покупатель в</w:t>
      </w:r>
      <w:r w:rsidRPr="00AB49AA">
        <w:rPr>
          <w:rFonts w:ascii="Sylfaen" w:hAnsi="Sylfaen" w:cs="Courier New"/>
          <w:sz w:val="24"/>
          <w:szCs w:val="24"/>
        </w:rPr>
        <w:t> </w:t>
      </w:r>
      <w:r w:rsidRPr="00AB49AA">
        <w:rPr>
          <w:rFonts w:ascii="Sylfaen" w:hAnsi="Sylfaen"/>
          <w:sz w:val="24"/>
          <w:szCs w:val="24"/>
          <w:lang w:val="ru-RU"/>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3A0567A"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2.1.7.</w:t>
      </w:r>
      <w:r w:rsidRPr="00AB49AA">
        <w:rPr>
          <w:rFonts w:ascii="Sylfaen" w:hAnsi="Sylfaen"/>
          <w:sz w:val="24"/>
          <w:szCs w:val="24"/>
          <w:lang w:val="ru-RU"/>
        </w:rPr>
        <w:tab/>
        <w:t>В одностороннем порядке расторгать договор (полностью или частично), если Продавец существенным образом нарушил договор;</w:t>
      </w:r>
    </w:p>
    <w:p w14:paraId="79226088" w14:textId="77777777" w:rsidR="0085689B" w:rsidRPr="00AB49AA" w:rsidRDefault="0085689B" w:rsidP="0085689B">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lastRenderedPageBreak/>
        <w:t>2.1.7.1.</w:t>
      </w:r>
      <w:r w:rsidRPr="00AB49AA">
        <w:rPr>
          <w:rFonts w:ascii="Sylfaen" w:hAnsi="Sylfaen"/>
          <w:sz w:val="24"/>
          <w:szCs w:val="24"/>
          <w:lang w:val="ru-RU"/>
        </w:rPr>
        <w:tab/>
        <w:t>Нарушение договора Продавцом считается существенным, если:</w:t>
      </w:r>
    </w:p>
    <w:p w14:paraId="36DE35EC"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а)</w:t>
      </w:r>
      <w:r w:rsidRPr="00AB49AA">
        <w:rPr>
          <w:rFonts w:ascii="Sylfaen" w:hAnsi="Sylfaen"/>
          <w:sz w:val="24"/>
          <w:szCs w:val="24"/>
          <w:lang w:val="ru-RU"/>
        </w:rPr>
        <w:tab/>
        <w:t>был поставлен товар ненадлежащего качества, который не может быть заменен в приемлемый для Покупателя срок;</w:t>
      </w:r>
    </w:p>
    <w:p w14:paraId="05C76399" w14:textId="77777777" w:rsidR="0085689B" w:rsidRPr="00AB49AA" w:rsidRDefault="0085689B" w:rsidP="0085689B">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б)</w:t>
      </w:r>
      <w:r w:rsidRPr="00AB49AA">
        <w:rPr>
          <w:rFonts w:ascii="Sylfaen" w:hAnsi="Sylfaen"/>
          <w:sz w:val="24"/>
          <w:szCs w:val="24"/>
          <w:lang w:val="ru-RU"/>
        </w:rPr>
        <w:tab/>
        <w:t xml:space="preserve">сроки поставки товара нарушены более чем на </w:t>
      </w:r>
      <w:r w:rsidRPr="00AB49AA">
        <w:rPr>
          <w:rFonts w:ascii="Sylfaen" w:hAnsi="Sylfaen"/>
          <w:sz w:val="24"/>
          <w:szCs w:val="24"/>
          <w:lang w:val="hy-AM"/>
        </w:rPr>
        <w:t>10</w:t>
      </w:r>
      <w:r w:rsidRPr="00AB49AA">
        <w:rPr>
          <w:rFonts w:ascii="Sylfaen" w:hAnsi="Sylfaen"/>
          <w:sz w:val="24"/>
          <w:szCs w:val="24"/>
          <w:lang w:val="ru-RU"/>
        </w:rPr>
        <w:t xml:space="preserve"> дней;</w:t>
      </w:r>
    </w:p>
    <w:p w14:paraId="4D449549" w14:textId="77777777" w:rsidR="0085689B" w:rsidRPr="00AB49AA" w:rsidRDefault="0085689B"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2.1.8.</w:t>
      </w:r>
      <w:r w:rsidRPr="00AB49AA">
        <w:rPr>
          <w:rFonts w:ascii="Sylfaen" w:hAnsi="Sylfaen"/>
          <w:sz w:val="24"/>
          <w:szCs w:val="24"/>
          <w:lang w:val="ru-RU"/>
        </w:rPr>
        <w:tab/>
        <w:t>Осматривать товар и незамедлительно уведомлять Продавца о</w:t>
      </w:r>
      <w:r w:rsidRPr="00AB49AA">
        <w:rPr>
          <w:rFonts w:ascii="Sylfaen" w:hAnsi="Sylfaen" w:cs="Courier New"/>
          <w:sz w:val="24"/>
          <w:szCs w:val="24"/>
        </w:rPr>
        <w:t> </w:t>
      </w:r>
      <w:r w:rsidRPr="00AB49AA">
        <w:rPr>
          <w:rFonts w:ascii="Sylfaen" w:hAnsi="Sylfaen"/>
          <w:sz w:val="24"/>
          <w:szCs w:val="24"/>
          <w:lang w:val="ru-RU"/>
        </w:rPr>
        <w:t>выявленных дефектах.</w:t>
      </w:r>
    </w:p>
    <w:p w14:paraId="5B1FEDE8" w14:textId="77777777" w:rsidR="00F91F5E" w:rsidRPr="00AB49AA" w:rsidRDefault="00F91F5E" w:rsidP="00F91F5E">
      <w:pPr>
        <w:widowControl w:val="0"/>
        <w:tabs>
          <w:tab w:val="left" w:pos="1134"/>
        </w:tabs>
        <w:ind w:firstLine="567"/>
        <w:jc w:val="both"/>
        <w:rPr>
          <w:rFonts w:ascii="Sylfaen" w:hAnsi="Sylfaen"/>
          <w:b/>
          <w:sz w:val="24"/>
          <w:szCs w:val="24"/>
          <w:lang w:val="ru-RU"/>
        </w:rPr>
      </w:pPr>
      <w:r w:rsidRPr="00AB49AA">
        <w:rPr>
          <w:rFonts w:ascii="Sylfaen" w:hAnsi="Sylfaen"/>
          <w:b/>
          <w:sz w:val="24"/>
          <w:szCs w:val="24"/>
          <w:lang w:val="ru-RU"/>
        </w:rPr>
        <w:t>2.2.</w:t>
      </w:r>
      <w:r w:rsidRPr="00AB49AA">
        <w:rPr>
          <w:rFonts w:ascii="Sylfaen" w:hAnsi="Sylfaen"/>
          <w:b/>
          <w:sz w:val="24"/>
          <w:szCs w:val="24"/>
          <w:lang w:val="ru-RU"/>
        </w:rPr>
        <w:tab/>
        <w:t>Покупатель обязан:</w:t>
      </w:r>
    </w:p>
    <w:p w14:paraId="72F6B5B2"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2.2.1.</w:t>
      </w:r>
      <w:r w:rsidRPr="00AB49AA">
        <w:rPr>
          <w:rFonts w:ascii="Sylfaen" w:hAnsi="Sylfaen"/>
          <w:sz w:val="24"/>
          <w:szCs w:val="24"/>
          <w:lang w:val="ru-RU"/>
        </w:rPr>
        <w:tab/>
        <w:t>Выполнять все необходимые действия, обеспечивающие прием товара, поставленного в соответствии с договором.</w:t>
      </w:r>
    </w:p>
    <w:p w14:paraId="7DA55463"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2.2.2.</w:t>
      </w:r>
      <w:r w:rsidRPr="00AB49AA">
        <w:rPr>
          <w:rFonts w:ascii="Sylfaen" w:hAnsi="Sylfaen"/>
          <w:sz w:val="24"/>
          <w:szCs w:val="24"/>
          <w:lang w:val="ru-RU"/>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AA35B5E"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2.2.3.</w:t>
      </w:r>
      <w:r w:rsidRPr="00AB49AA">
        <w:rPr>
          <w:rFonts w:ascii="Sylfaen" w:hAnsi="Sylfaen"/>
          <w:sz w:val="24"/>
          <w:szCs w:val="24"/>
          <w:lang w:val="ru-RU"/>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7F4F34C"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2.2.4.</w:t>
      </w:r>
      <w:r w:rsidRPr="00AB49AA">
        <w:rPr>
          <w:rFonts w:ascii="Sylfaen" w:hAnsi="Sylfaen"/>
          <w:sz w:val="24"/>
          <w:szCs w:val="24"/>
          <w:lang w:val="ru-RU"/>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B2695C3"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2.2.5.</w:t>
      </w:r>
      <w:r w:rsidRPr="00AB49AA">
        <w:rPr>
          <w:rFonts w:ascii="Sylfaen" w:hAnsi="Sylfaen"/>
          <w:sz w:val="24"/>
          <w:szCs w:val="24"/>
          <w:lang w:val="ru-RU"/>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24C03B9" w14:textId="77777777" w:rsidR="00F91F5E" w:rsidRPr="00AB49AA" w:rsidRDefault="00F91F5E" w:rsidP="00F91F5E">
      <w:pPr>
        <w:widowControl w:val="0"/>
        <w:tabs>
          <w:tab w:val="left" w:pos="1276"/>
        </w:tabs>
        <w:ind w:firstLine="567"/>
        <w:jc w:val="both"/>
        <w:rPr>
          <w:rFonts w:ascii="Sylfaen" w:hAnsi="Sylfaen"/>
          <w:b/>
          <w:sz w:val="24"/>
          <w:szCs w:val="24"/>
          <w:lang w:val="ru-RU"/>
        </w:rPr>
      </w:pPr>
      <w:r w:rsidRPr="00AB49AA">
        <w:rPr>
          <w:rFonts w:ascii="Sylfaen" w:hAnsi="Sylfaen"/>
          <w:b/>
          <w:sz w:val="24"/>
          <w:szCs w:val="24"/>
          <w:lang w:val="ru-RU"/>
        </w:rPr>
        <w:t>2.3.</w:t>
      </w:r>
      <w:r w:rsidRPr="00AB49AA">
        <w:rPr>
          <w:rFonts w:ascii="Sylfaen" w:hAnsi="Sylfaen"/>
          <w:b/>
          <w:sz w:val="24"/>
          <w:szCs w:val="24"/>
          <w:lang w:val="ru-RU"/>
        </w:rPr>
        <w:tab/>
        <w:t>Продавец имеет право:</w:t>
      </w:r>
    </w:p>
    <w:p w14:paraId="1937BEA7"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2.3.1.</w:t>
      </w:r>
      <w:r w:rsidRPr="00AB49AA">
        <w:rPr>
          <w:rFonts w:ascii="Sylfaen" w:hAnsi="Sylfaen"/>
          <w:sz w:val="24"/>
          <w:szCs w:val="24"/>
          <w:lang w:val="ru-RU"/>
        </w:rPr>
        <w:tab/>
        <w:t xml:space="preserve">Требовать у Покупателя принимать товар, поставленный в предусмотренные договором порядке, объемах, сроки и по адресу. </w:t>
      </w:r>
    </w:p>
    <w:p w14:paraId="0A99DC78"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2.3.2.</w:t>
      </w:r>
      <w:r w:rsidRPr="00AB49AA">
        <w:rPr>
          <w:rFonts w:ascii="Sylfaen" w:hAnsi="Sylfaen"/>
          <w:sz w:val="24"/>
          <w:szCs w:val="24"/>
          <w:lang w:val="ru-RU"/>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4BABAC3A"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2.3.3.</w:t>
      </w:r>
      <w:r w:rsidRPr="00AB49AA">
        <w:rPr>
          <w:rFonts w:ascii="Sylfaen" w:hAnsi="Sylfaen"/>
          <w:sz w:val="24"/>
          <w:szCs w:val="24"/>
          <w:lang w:val="ru-RU"/>
        </w:rPr>
        <w:tab/>
        <w:t>В одностороннем порядке расторгать договор (полностью или частично), если Покупатель существенным образом нарушил договор.</w:t>
      </w:r>
    </w:p>
    <w:p w14:paraId="13FB1599" w14:textId="77777777" w:rsidR="00F91F5E" w:rsidRPr="00AB49AA" w:rsidRDefault="00F91F5E" w:rsidP="00F91F5E">
      <w:pPr>
        <w:widowControl w:val="0"/>
        <w:tabs>
          <w:tab w:val="left" w:pos="1560"/>
        </w:tabs>
        <w:ind w:firstLine="567"/>
        <w:jc w:val="both"/>
        <w:rPr>
          <w:rFonts w:ascii="Sylfaen" w:hAnsi="Sylfaen"/>
          <w:sz w:val="24"/>
          <w:szCs w:val="24"/>
          <w:lang w:val="ru-RU"/>
        </w:rPr>
      </w:pPr>
      <w:r w:rsidRPr="00AB49AA">
        <w:rPr>
          <w:rFonts w:ascii="Sylfaen" w:hAnsi="Sylfaen"/>
          <w:sz w:val="24"/>
          <w:szCs w:val="24"/>
          <w:lang w:val="ru-RU"/>
        </w:rPr>
        <w:t>2.3.3.1.</w:t>
      </w:r>
      <w:r w:rsidRPr="00AB49AA">
        <w:rPr>
          <w:rFonts w:ascii="Sylfaen" w:hAnsi="Sylfaen"/>
          <w:sz w:val="24"/>
          <w:szCs w:val="24"/>
          <w:lang w:val="ru-RU"/>
        </w:rPr>
        <w:tab/>
        <w:t>Нарушение договора Покупателем считается существенным, если сроки оплаты товара нарушены неоднократно.</w:t>
      </w:r>
    </w:p>
    <w:p w14:paraId="227850F8"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2.3.4.</w:t>
      </w:r>
      <w:r w:rsidRPr="00AB49AA">
        <w:rPr>
          <w:rFonts w:ascii="Sylfaen" w:hAnsi="Sylfaen"/>
          <w:sz w:val="24"/>
          <w:szCs w:val="24"/>
          <w:lang w:val="ru-RU"/>
        </w:rPr>
        <w:tab/>
        <w:t>Досрочно поставлять товар с согласия Покупателя.</w:t>
      </w:r>
    </w:p>
    <w:p w14:paraId="7CC71162" w14:textId="77777777" w:rsidR="00F91F5E" w:rsidRPr="00AB49AA" w:rsidRDefault="00F91F5E" w:rsidP="00F91F5E">
      <w:pPr>
        <w:widowControl w:val="0"/>
        <w:tabs>
          <w:tab w:val="left" w:pos="1134"/>
        </w:tabs>
        <w:ind w:firstLine="567"/>
        <w:jc w:val="both"/>
        <w:rPr>
          <w:rFonts w:ascii="Sylfaen" w:hAnsi="Sylfaen"/>
          <w:b/>
          <w:sz w:val="24"/>
          <w:szCs w:val="24"/>
          <w:lang w:val="ru-RU"/>
        </w:rPr>
      </w:pPr>
      <w:r w:rsidRPr="00AB49AA">
        <w:rPr>
          <w:rFonts w:ascii="Sylfaen" w:hAnsi="Sylfaen"/>
          <w:b/>
          <w:sz w:val="24"/>
          <w:szCs w:val="24"/>
          <w:lang w:val="ru-RU"/>
        </w:rPr>
        <w:t>2.4.</w:t>
      </w:r>
      <w:r w:rsidRPr="00AB49AA">
        <w:rPr>
          <w:rFonts w:ascii="Sylfaen" w:hAnsi="Sylfaen"/>
          <w:b/>
          <w:sz w:val="24"/>
          <w:szCs w:val="24"/>
          <w:lang w:val="ru-RU"/>
        </w:rPr>
        <w:tab/>
        <w:t>Продавец обязан:</w:t>
      </w:r>
    </w:p>
    <w:p w14:paraId="7BF2CDE4"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2.4.1.</w:t>
      </w:r>
      <w:r w:rsidRPr="00AB49AA">
        <w:rPr>
          <w:rFonts w:ascii="Sylfaen" w:hAnsi="Sylfaen"/>
          <w:sz w:val="24"/>
          <w:szCs w:val="24"/>
          <w:lang w:val="ru-RU"/>
        </w:rPr>
        <w:tab/>
        <w:t>Передавать товар Покупателю в порядке, объемах, сроки и по адресу, предусмотренные договором.</w:t>
      </w:r>
    </w:p>
    <w:p w14:paraId="2CD1963F"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2.4.2.</w:t>
      </w:r>
      <w:r w:rsidRPr="00AB49AA">
        <w:rPr>
          <w:rFonts w:ascii="Sylfaen" w:hAnsi="Sylfaen"/>
          <w:sz w:val="24"/>
          <w:szCs w:val="24"/>
          <w:lang w:val="ru-RU"/>
        </w:rPr>
        <w:tab/>
        <w:t>Обеспечивать поставку товара в соответствии с подпунктом б) пункта 2.1.2 и (или) пунктом 2.1.5 договора в установленные Покупателем сроки.</w:t>
      </w:r>
    </w:p>
    <w:p w14:paraId="7F7DB072"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2.4.3.</w:t>
      </w:r>
      <w:r w:rsidRPr="00AB49AA">
        <w:rPr>
          <w:rFonts w:ascii="Sylfaen" w:hAnsi="Sylfaen"/>
          <w:sz w:val="24"/>
          <w:szCs w:val="24"/>
          <w:lang w:val="ru-RU"/>
        </w:rPr>
        <w:tab/>
        <w:t>Передавать Покупателю товар, свободный от прав третьих лиц.</w:t>
      </w:r>
    </w:p>
    <w:p w14:paraId="13E70326"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2.4.5.</w:t>
      </w:r>
      <w:r w:rsidRPr="00AB49AA">
        <w:rPr>
          <w:rFonts w:ascii="Sylfaen" w:hAnsi="Sylfaen"/>
          <w:sz w:val="24"/>
          <w:szCs w:val="24"/>
          <w:lang w:val="ru-RU"/>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070747D"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2.4.6.</w:t>
      </w:r>
      <w:r w:rsidRPr="00AB49AA">
        <w:rPr>
          <w:rFonts w:ascii="Sylfaen" w:hAnsi="Sylfaen"/>
          <w:sz w:val="24"/>
          <w:szCs w:val="24"/>
          <w:lang w:val="ru-RU"/>
        </w:rPr>
        <w:tab/>
        <w:t>В случае допущения недопоставки, в установленном договором порядке восполнять недопоставку.</w:t>
      </w:r>
    </w:p>
    <w:p w14:paraId="1531B548"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2.4.7.</w:t>
      </w:r>
      <w:r w:rsidRPr="00AB49AA">
        <w:rPr>
          <w:rFonts w:ascii="Sylfaen" w:hAnsi="Sylfaen"/>
          <w:sz w:val="24"/>
          <w:szCs w:val="24"/>
          <w:lang w:val="ru-RU"/>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2F0444C7"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2.4.8.</w:t>
      </w:r>
      <w:r w:rsidRPr="00AB49AA">
        <w:rPr>
          <w:rFonts w:ascii="Sylfaen" w:hAnsi="Sylfaen"/>
          <w:sz w:val="24"/>
          <w:szCs w:val="24"/>
          <w:lang w:val="ru-RU"/>
        </w:rPr>
        <w:tab/>
        <w:t>В предусмотренных договором случаях уплачивать предусмотренные пунктами 6.2 и 6.3 договора пеню и штраф.</w:t>
      </w:r>
    </w:p>
    <w:p w14:paraId="51CF53EB"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2.4.9.</w:t>
      </w:r>
      <w:r w:rsidRPr="00AB49AA">
        <w:rPr>
          <w:rFonts w:ascii="Sylfaen" w:hAnsi="Sylfaen"/>
          <w:sz w:val="24"/>
          <w:szCs w:val="24"/>
          <w:lang w:val="ru-RU"/>
        </w:rPr>
        <w:tab/>
        <w:t>Передавать Покупателю принадлежности товара и соответствующие документы.</w:t>
      </w:r>
    </w:p>
    <w:p w14:paraId="19D33F1B" w14:textId="77777777" w:rsidR="00F91F5E" w:rsidRPr="00AB49AA" w:rsidRDefault="00F91F5E" w:rsidP="00F91F5E">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2.4.10.</w:t>
      </w:r>
      <w:r w:rsidRPr="00AB49AA">
        <w:rPr>
          <w:rFonts w:ascii="Sylfaen" w:hAnsi="Sylfaen"/>
          <w:sz w:val="24"/>
          <w:szCs w:val="24"/>
          <w:lang w:val="ru-RU"/>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828B564" w14:textId="77777777" w:rsidR="00F91F5E" w:rsidRPr="00AB49AA" w:rsidRDefault="00F91F5E" w:rsidP="00F91F5E">
      <w:pPr>
        <w:widowControl w:val="0"/>
        <w:tabs>
          <w:tab w:val="left" w:pos="1418"/>
        </w:tabs>
        <w:ind w:firstLine="567"/>
        <w:jc w:val="both"/>
        <w:rPr>
          <w:rFonts w:ascii="Sylfaen" w:hAnsi="Sylfaen"/>
          <w:sz w:val="24"/>
          <w:szCs w:val="24"/>
          <w:lang w:val="ru-RU"/>
        </w:rPr>
      </w:pPr>
      <w:r w:rsidRPr="00AB49AA">
        <w:rPr>
          <w:rFonts w:ascii="Sylfaen" w:hAnsi="Sylfaen"/>
          <w:sz w:val="24"/>
          <w:szCs w:val="24"/>
          <w:lang w:val="ru-RU"/>
        </w:rPr>
        <w:t>2.4.11.</w:t>
      </w:r>
      <w:r w:rsidRPr="00AB49AA">
        <w:rPr>
          <w:rFonts w:ascii="Sylfaen" w:hAnsi="Sylfaen"/>
          <w:sz w:val="24"/>
          <w:szCs w:val="24"/>
          <w:lang w:val="ru-RU"/>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2CC39B37" w14:textId="77777777" w:rsidR="0085689B" w:rsidRPr="00AB49AA" w:rsidRDefault="0085689B" w:rsidP="00A25FA1">
      <w:pPr>
        <w:widowControl w:val="0"/>
        <w:tabs>
          <w:tab w:val="left" w:pos="1134"/>
        </w:tabs>
        <w:ind w:firstLine="567"/>
        <w:jc w:val="both"/>
        <w:rPr>
          <w:rFonts w:ascii="Sylfaen" w:hAnsi="Sylfaen"/>
          <w:sz w:val="24"/>
          <w:szCs w:val="24"/>
          <w:lang w:val="ru-RU"/>
        </w:rPr>
      </w:pPr>
    </w:p>
    <w:p w14:paraId="6726574F" w14:textId="77777777" w:rsidR="00F91F5E" w:rsidRPr="00AB49AA" w:rsidRDefault="00F91F5E" w:rsidP="00F91F5E">
      <w:pPr>
        <w:widowControl w:val="0"/>
        <w:jc w:val="center"/>
        <w:rPr>
          <w:rFonts w:ascii="Sylfaen" w:hAnsi="Sylfaen"/>
          <w:b/>
          <w:sz w:val="24"/>
          <w:szCs w:val="24"/>
          <w:lang w:val="ru-RU"/>
        </w:rPr>
      </w:pPr>
      <w:r w:rsidRPr="00AB49AA">
        <w:rPr>
          <w:rFonts w:ascii="Sylfaen" w:hAnsi="Sylfaen"/>
          <w:b/>
          <w:sz w:val="24"/>
          <w:szCs w:val="24"/>
          <w:lang w:val="ru-RU"/>
        </w:rPr>
        <w:t>3. ЦЕНА ДОГОВОРА И ПОРЯДОК ОПЛАТЫ</w:t>
      </w:r>
    </w:p>
    <w:p w14:paraId="44F052BB" w14:textId="77777777" w:rsidR="00F91F5E" w:rsidRPr="00AB49AA" w:rsidRDefault="00F91F5E" w:rsidP="00F91F5E">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3.1.</w:t>
      </w:r>
      <w:r w:rsidRPr="00AB49AA">
        <w:rPr>
          <w:rFonts w:ascii="Sylfaen" w:hAnsi="Sylfaen"/>
          <w:sz w:val="24"/>
          <w:szCs w:val="24"/>
          <w:lang w:val="ru-RU"/>
        </w:rPr>
        <w:tab/>
        <w:t>Цена договора составляет _____________________ драмов Республики Армения, включая НДС</w:t>
      </w:r>
      <w:r w:rsidRPr="00AB49AA">
        <w:rPr>
          <w:rStyle w:val="a5"/>
          <w:rFonts w:ascii="Sylfaen" w:hAnsi="Sylfaen"/>
          <w:sz w:val="24"/>
          <w:szCs w:val="24"/>
          <w:lang w:val="ru-RU"/>
        </w:rPr>
        <w:footnoteReference w:customMarkFollows="1" w:id="6"/>
        <w:t>17</w:t>
      </w:r>
      <w:r w:rsidRPr="00AB49AA">
        <w:rPr>
          <w:rFonts w:ascii="Sylfaen" w:hAnsi="Sylfaen"/>
          <w:sz w:val="24"/>
          <w:szCs w:val="24"/>
          <w:lang w:val="ru-RU"/>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52A2B263" w14:textId="77777777" w:rsidR="00F91F5E" w:rsidRPr="00AB49AA" w:rsidRDefault="00F91F5E" w:rsidP="00F91F5E">
      <w:pPr>
        <w:widowControl w:val="0"/>
        <w:ind w:firstLine="567"/>
        <w:jc w:val="both"/>
        <w:rPr>
          <w:rFonts w:ascii="Sylfaen" w:hAnsi="Sylfaen" w:cs="Sylfaen"/>
          <w:sz w:val="24"/>
          <w:szCs w:val="24"/>
          <w:lang w:val="ru-RU"/>
        </w:rPr>
      </w:pPr>
      <w:r w:rsidRPr="00AB49AA">
        <w:rPr>
          <w:rFonts w:ascii="Sylfaen" w:hAnsi="Sylfaen"/>
          <w:sz w:val="24"/>
          <w:szCs w:val="24"/>
          <w:lang w:val="ru-RU"/>
        </w:rPr>
        <w:lastRenderedPageBreak/>
        <w:t>Цена поставки товара стабильна, и Продавец не вправе требовать увеличения, а Покупатель — снижения этой цены.</w:t>
      </w:r>
    </w:p>
    <w:p w14:paraId="46A273BB" w14:textId="77777777" w:rsidR="00F91F5E" w:rsidRPr="00AB49AA" w:rsidRDefault="00F91F5E" w:rsidP="00F91F5E">
      <w:pPr>
        <w:widowControl w:val="0"/>
        <w:tabs>
          <w:tab w:val="left" w:pos="1134"/>
        </w:tabs>
        <w:ind w:firstLine="567"/>
        <w:jc w:val="both"/>
        <w:rPr>
          <w:rFonts w:ascii="Sylfaen" w:hAnsi="Sylfaen"/>
          <w:sz w:val="24"/>
          <w:szCs w:val="24"/>
          <w:lang w:val="hy-AM"/>
        </w:rPr>
      </w:pPr>
      <w:r w:rsidRPr="00AB49AA">
        <w:rPr>
          <w:rFonts w:ascii="Sylfaen" w:hAnsi="Sylfaen"/>
          <w:sz w:val="24"/>
          <w:szCs w:val="24"/>
          <w:lang w:val="ru-RU"/>
        </w:rPr>
        <w:t>3.</w:t>
      </w:r>
      <w:r w:rsidRPr="00AB49AA">
        <w:rPr>
          <w:rFonts w:ascii="Sylfaen" w:hAnsi="Sylfaen"/>
          <w:sz w:val="24"/>
          <w:szCs w:val="24"/>
          <w:lang w:val="hy-AM"/>
        </w:rPr>
        <w:t>2</w:t>
      </w:r>
      <w:r w:rsidRPr="00AB49AA">
        <w:rPr>
          <w:rFonts w:ascii="Sylfaen" w:hAnsi="Sylfaen"/>
          <w:sz w:val="24"/>
          <w:szCs w:val="24"/>
          <w:lang w:val="ru-RU"/>
        </w:rPr>
        <w:t>.</w:t>
      </w:r>
      <w:r w:rsidRPr="00AB49AA">
        <w:rPr>
          <w:rFonts w:ascii="Sylfaen" w:hAnsi="Sylfaen"/>
          <w:sz w:val="24"/>
          <w:szCs w:val="24"/>
          <w:lang w:val="ru-RU"/>
        </w:rPr>
        <w:tab/>
        <w:t>Покупатель платит за поставленный ему товар в драмах Республики Армения, в безналичной форме, путем перечисления денежных средств на</w:t>
      </w:r>
      <w:r w:rsidRPr="00AB49AA">
        <w:rPr>
          <w:rFonts w:ascii="Sylfaen" w:hAnsi="Sylfaen" w:cs="Courier New"/>
          <w:sz w:val="24"/>
          <w:szCs w:val="24"/>
        </w:rPr>
        <w:t> </w:t>
      </w:r>
      <w:r w:rsidRPr="00AB49AA">
        <w:rPr>
          <w:rFonts w:ascii="Sylfaen" w:hAnsi="Sylfaen"/>
          <w:sz w:val="24"/>
          <w:szCs w:val="24"/>
          <w:lang w:val="ru-RU"/>
        </w:rPr>
        <w:t>расчетный счет Продавца. Перечисление денежных средств производится на основании акта приема-передачи в течение месяцев, предусмотренных</w:t>
      </w:r>
      <w:r w:rsidRPr="00AB49AA" w:rsidDel="0044370A">
        <w:rPr>
          <w:rFonts w:ascii="Sylfaen" w:hAnsi="Sylfaen"/>
          <w:sz w:val="24"/>
          <w:szCs w:val="24"/>
          <w:lang w:val="ru-RU"/>
        </w:rPr>
        <w:t xml:space="preserve"> </w:t>
      </w:r>
      <w:r w:rsidRPr="00AB49AA">
        <w:rPr>
          <w:rFonts w:ascii="Sylfaen" w:hAnsi="Sylfaen"/>
          <w:sz w:val="24"/>
          <w:szCs w:val="24"/>
          <w:lang w:val="ru-RU"/>
        </w:rPr>
        <w:t>графиком оплаты договора (Приложение № 2, но</w:t>
      </w:r>
      <w:r w:rsidRPr="00AB49AA">
        <w:rPr>
          <w:rFonts w:ascii="Sylfaen" w:hAnsi="Sylfaen" w:cs="Courier New"/>
          <w:sz w:val="24"/>
          <w:szCs w:val="24"/>
        </w:rPr>
        <w:t> </w:t>
      </w:r>
      <w:r w:rsidRPr="00AB49AA">
        <w:rPr>
          <w:rFonts w:ascii="Sylfaen" w:hAnsi="Sylfaen"/>
          <w:sz w:val="24"/>
          <w:szCs w:val="24"/>
          <w:lang w:val="ru-RU"/>
        </w:rPr>
        <w:t xml:space="preserve">не позднее чем </w:t>
      </w:r>
      <w:proofErr w:type="gramStart"/>
      <w:r w:rsidRPr="00AB49AA">
        <w:rPr>
          <w:rFonts w:ascii="Sylfaen" w:hAnsi="Sylfaen"/>
          <w:sz w:val="24"/>
          <w:szCs w:val="24"/>
          <w:lang w:val="ru-RU"/>
        </w:rPr>
        <w:t>до  ---</w:t>
      </w:r>
      <w:proofErr w:type="gramEnd"/>
      <w:r w:rsidRPr="00AB49AA">
        <w:rPr>
          <w:rFonts w:ascii="Sylfaen" w:hAnsi="Sylfaen"/>
          <w:sz w:val="24"/>
          <w:szCs w:val="24"/>
          <w:lang w:val="ru-RU"/>
        </w:rPr>
        <w:t>ого</w:t>
      </w:r>
      <w:r w:rsidRPr="00AB49AA">
        <w:rPr>
          <w:rFonts w:ascii="Sylfaen" w:hAnsi="Sylfaen"/>
          <w:sz w:val="24"/>
          <w:szCs w:val="24"/>
          <w:lang w:val="hy-AM"/>
        </w:rPr>
        <w:t xml:space="preserve"> </w:t>
      </w:r>
      <w:r w:rsidRPr="00AB49AA">
        <w:rPr>
          <w:rFonts w:ascii="Sylfaen" w:hAnsi="Sylfaen"/>
          <w:sz w:val="24"/>
          <w:szCs w:val="24"/>
          <w:lang w:val="ru-RU"/>
        </w:rPr>
        <w:t xml:space="preserve">декабря данного года. </w:t>
      </w:r>
    </w:p>
    <w:p w14:paraId="613E98C2" w14:textId="77777777" w:rsidR="00F91F5E" w:rsidRPr="00AB49AA" w:rsidRDefault="00F91F5E" w:rsidP="00F91F5E">
      <w:pPr>
        <w:widowControl w:val="0"/>
        <w:tabs>
          <w:tab w:val="left" w:pos="1134"/>
        </w:tabs>
        <w:ind w:firstLine="567"/>
        <w:jc w:val="both"/>
        <w:rPr>
          <w:rFonts w:ascii="Sylfaen" w:hAnsi="Sylfaen"/>
          <w:sz w:val="24"/>
          <w:szCs w:val="24"/>
          <w:lang w:val="hy-AM"/>
        </w:rPr>
      </w:pPr>
      <w:r w:rsidRPr="00AB49AA">
        <w:rPr>
          <w:rFonts w:ascii="Sylfaen" w:hAnsi="Sylfaen"/>
          <w:sz w:val="24"/>
          <w:szCs w:val="24"/>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B49AA">
        <w:rPr>
          <w:rFonts w:ascii="Sylfaen" w:hAnsi="Sylfaen"/>
          <w:sz w:val="24"/>
          <w:szCs w:val="24"/>
          <w:vertAlign w:val="superscript"/>
          <w:lang w:val="hy-AM"/>
        </w:rPr>
        <w:t>17,1</w:t>
      </w:r>
      <w:r w:rsidRPr="00AB49AA">
        <w:rPr>
          <w:rFonts w:ascii="Sylfaen" w:hAnsi="Sylfaen"/>
          <w:sz w:val="24"/>
          <w:szCs w:val="24"/>
          <w:lang w:val="hy-AM"/>
        </w:rPr>
        <w:t>.</w:t>
      </w:r>
    </w:p>
    <w:p w14:paraId="397743C9" w14:textId="77777777" w:rsidR="00F91F5E" w:rsidRPr="00AB49AA" w:rsidRDefault="00F91F5E" w:rsidP="00A25FA1">
      <w:pPr>
        <w:widowControl w:val="0"/>
        <w:tabs>
          <w:tab w:val="left" w:pos="1134"/>
        </w:tabs>
        <w:ind w:firstLine="567"/>
        <w:jc w:val="both"/>
        <w:rPr>
          <w:rFonts w:ascii="Sylfaen" w:hAnsi="Sylfaen"/>
          <w:sz w:val="24"/>
          <w:szCs w:val="24"/>
          <w:lang w:val="hy-AM"/>
        </w:rPr>
      </w:pPr>
    </w:p>
    <w:p w14:paraId="2F7052C8" w14:textId="77777777" w:rsidR="00A2051A" w:rsidRPr="00AB49AA" w:rsidRDefault="00A2051A" w:rsidP="00A2051A">
      <w:pPr>
        <w:widowControl w:val="0"/>
        <w:jc w:val="center"/>
        <w:rPr>
          <w:rFonts w:ascii="Sylfaen" w:hAnsi="Sylfaen"/>
          <w:b/>
          <w:sz w:val="24"/>
          <w:szCs w:val="24"/>
          <w:lang w:val="ru-RU"/>
        </w:rPr>
      </w:pPr>
      <w:r w:rsidRPr="00AB49AA">
        <w:rPr>
          <w:rFonts w:ascii="Sylfaen" w:hAnsi="Sylfaen"/>
          <w:b/>
          <w:sz w:val="24"/>
          <w:szCs w:val="24"/>
          <w:lang w:val="ru-RU"/>
        </w:rPr>
        <w:t>4. КАЧЕСТВО И ГАРАНТИЯ ТОВАРА</w:t>
      </w:r>
    </w:p>
    <w:p w14:paraId="0324978E" w14:textId="77777777" w:rsidR="00A2051A" w:rsidRPr="00AB49AA" w:rsidRDefault="00A2051A" w:rsidP="00A2051A">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4.1 Продавец гарантирует соответствие качества поставляемого товара требованиям государственного стандарта.</w:t>
      </w:r>
    </w:p>
    <w:p w14:paraId="2DD6CE58" w14:textId="77777777" w:rsidR="00A25FA1" w:rsidRPr="00AB49AA" w:rsidRDefault="00A2051A" w:rsidP="00A2051A">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4.2 гарантийный срок для товаров, являющихся основным средством, устанавливается в течение 365 календарных дней со дня, следующего за Днем принятия товара покупателем.:</w:t>
      </w:r>
    </w:p>
    <w:p w14:paraId="24B6E2CF" w14:textId="77777777" w:rsidR="00A2051A" w:rsidRPr="00AB49AA" w:rsidRDefault="00A2051A" w:rsidP="00A2051A">
      <w:pPr>
        <w:widowControl w:val="0"/>
        <w:tabs>
          <w:tab w:val="left" w:pos="1134"/>
        </w:tabs>
        <w:ind w:firstLine="567"/>
        <w:jc w:val="both"/>
        <w:rPr>
          <w:rFonts w:ascii="Sylfaen" w:hAnsi="Sylfaen" w:cs="GHEA Grapalat"/>
          <w:sz w:val="24"/>
          <w:szCs w:val="24"/>
          <w:lang w:val="ru-RU"/>
        </w:rPr>
      </w:pPr>
    </w:p>
    <w:p w14:paraId="1727EBB4" w14:textId="77777777" w:rsidR="00A2051A" w:rsidRPr="00AB49AA" w:rsidRDefault="00A2051A" w:rsidP="00A2051A">
      <w:pPr>
        <w:widowControl w:val="0"/>
        <w:jc w:val="center"/>
        <w:rPr>
          <w:rFonts w:ascii="Sylfaen" w:hAnsi="Sylfaen"/>
          <w:b/>
          <w:sz w:val="24"/>
          <w:szCs w:val="24"/>
          <w:lang w:val="ru-RU"/>
        </w:rPr>
      </w:pPr>
      <w:r w:rsidRPr="00AB49AA">
        <w:rPr>
          <w:rFonts w:ascii="Sylfaen" w:hAnsi="Sylfaen"/>
          <w:b/>
          <w:sz w:val="24"/>
          <w:szCs w:val="24"/>
          <w:lang w:val="ru-RU"/>
        </w:rPr>
        <w:t>5. ПЕРЕДАЧА И ПРИЕМ ТОВАРА</w:t>
      </w:r>
    </w:p>
    <w:p w14:paraId="718A1D52"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5.1Факт передачи товара покупателю фиксируется двусторонним документом, заверенным между покупателем и продавцом, с указанием даты составления документа:</w:t>
      </w:r>
    </w:p>
    <w:p w14:paraId="5A93D730"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 xml:space="preserve">До дня, предусмотренного договором поставки товара включительно, продавец предоставляет покупателю подписанный им документ, фиксирующий факт передачи товара покупателю (Приложение </w:t>
      </w:r>
      <w:r w:rsidRPr="00AB49AA">
        <w:rPr>
          <w:rFonts w:ascii="Sylfaen" w:hAnsi="Sylfaen" w:cs="GHEA Grapalat"/>
          <w:sz w:val="24"/>
          <w:szCs w:val="24"/>
        </w:rPr>
        <w:t>N</w:t>
      </w:r>
      <w:r w:rsidRPr="00AB49AA">
        <w:rPr>
          <w:rFonts w:ascii="Sylfaen" w:hAnsi="Sylfaen" w:cs="GHEA Grapalat"/>
          <w:sz w:val="24"/>
          <w:szCs w:val="24"/>
          <w:lang w:val="ru-RU"/>
        </w:rPr>
        <w:t xml:space="preserve"> 3.1) и 2 экземпляра протокола приемки-передачи (Приложение </w:t>
      </w:r>
      <w:r w:rsidRPr="00AB49AA">
        <w:rPr>
          <w:rFonts w:ascii="Sylfaen" w:hAnsi="Sylfaen" w:cs="GHEA Grapalat"/>
          <w:sz w:val="24"/>
          <w:szCs w:val="24"/>
        </w:rPr>
        <w:t>N</w:t>
      </w:r>
      <w:r w:rsidRPr="00AB49AA">
        <w:rPr>
          <w:rFonts w:ascii="Sylfaen" w:hAnsi="Sylfaen" w:cs="GHEA Grapalat"/>
          <w:sz w:val="24"/>
          <w:szCs w:val="24"/>
          <w:lang w:val="ru-RU"/>
        </w:rPr>
        <w:t xml:space="preserve"> 3).:</w:t>
      </w:r>
    </w:p>
    <w:p w14:paraId="74B324C6"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5.2 протокол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протокол приема-передачи не подписывается и покупатель:</w:t>
      </w:r>
    </w:p>
    <w:p w14:paraId="1796C60E"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а) принимает для урегулирования вопроса меры, предусмотренные договором для такой ситуации;</w:t>
      </w:r>
    </w:p>
    <w:p w14:paraId="0E38BFF6"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б) применяет к продавцу меры ответственности, предусмотренные договором.</w:t>
      </w:r>
    </w:p>
    <w:p w14:paraId="3228EEAD" w14:textId="77777777" w:rsidR="009F5A93"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5.3 покупатель в течение 5 рабочих дней со дня, следующего за днем получения протокола приема-передачи, представляет продавцу один экземпляр подписанного им протокола приема-передачи или мотивированный отказ в непринятии товара.</w:t>
      </w:r>
    </w:p>
    <w:p w14:paraId="67592010" w14:textId="77777777" w:rsidR="00A2051A" w:rsidRPr="00AB49AA" w:rsidRDefault="009F5A93" w:rsidP="009F5A93">
      <w:pPr>
        <w:widowControl w:val="0"/>
        <w:tabs>
          <w:tab w:val="left" w:pos="1134"/>
        </w:tabs>
        <w:ind w:firstLine="567"/>
        <w:jc w:val="both"/>
        <w:rPr>
          <w:rFonts w:ascii="Sylfaen" w:hAnsi="Sylfaen" w:cs="GHEA Grapalat"/>
          <w:sz w:val="24"/>
          <w:szCs w:val="24"/>
          <w:lang w:val="ru-RU"/>
        </w:rPr>
      </w:pPr>
      <w:r w:rsidRPr="00AB49AA">
        <w:rPr>
          <w:rFonts w:ascii="Sylfaen" w:hAnsi="Sylfaen" w:cs="GHEA Grapalat"/>
          <w:sz w:val="24"/>
          <w:szCs w:val="24"/>
          <w:lang w:val="ru-RU"/>
        </w:rPr>
        <w:t>5.4 если в срок, установленный пунктом 5.3 договора, покупатель не принимает поставленный товар или не отказывает в его принятии, то поставленный товар считается принятым и на следующий рабочий день после установленного пунктом 5.3 договора срока покупатель предоставляет продавцу подписанный им протокол приема-передачи:</w:t>
      </w:r>
    </w:p>
    <w:p w14:paraId="612FEF03" w14:textId="77777777" w:rsidR="009F5A93" w:rsidRPr="00AB49AA" w:rsidRDefault="009F5A93" w:rsidP="009F5A93">
      <w:pPr>
        <w:widowControl w:val="0"/>
        <w:jc w:val="center"/>
        <w:rPr>
          <w:rFonts w:ascii="Sylfaen" w:hAnsi="Sylfaen"/>
          <w:b/>
          <w:sz w:val="24"/>
          <w:szCs w:val="24"/>
          <w:lang w:val="ru-RU"/>
        </w:rPr>
      </w:pPr>
      <w:r w:rsidRPr="00AB49AA">
        <w:rPr>
          <w:rFonts w:ascii="Sylfaen" w:hAnsi="Sylfaen"/>
          <w:b/>
          <w:sz w:val="24"/>
          <w:szCs w:val="24"/>
          <w:lang w:val="ru-RU"/>
        </w:rPr>
        <w:t>6. ОТВЕТСТВЕННОСТЬ СТОРОН</w:t>
      </w:r>
    </w:p>
    <w:p w14:paraId="06F120D5"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6.1.</w:t>
      </w:r>
      <w:r w:rsidRPr="00AB49AA">
        <w:rPr>
          <w:rFonts w:ascii="Sylfaen" w:hAnsi="Sylfaen"/>
          <w:sz w:val="24"/>
          <w:szCs w:val="24"/>
          <w:lang w:val="ru-RU"/>
        </w:rPr>
        <w:tab/>
        <w:t>Продавец несет ответственность за качество переданного товара и соблюдение предусмотренных договором сроков поставки.</w:t>
      </w:r>
    </w:p>
    <w:p w14:paraId="6B853D94"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6.2.</w:t>
      </w:r>
      <w:r w:rsidRPr="00AB49AA">
        <w:rPr>
          <w:rFonts w:ascii="Sylfaen" w:hAnsi="Sylfaen"/>
          <w:sz w:val="24"/>
          <w:szCs w:val="24"/>
          <w:lang w:val="ru-RU"/>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71984B6D"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6.3.</w:t>
      </w:r>
      <w:r w:rsidRPr="00AB49AA">
        <w:rPr>
          <w:rFonts w:ascii="Sylfaen" w:hAnsi="Sylfaen"/>
          <w:sz w:val="24"/>
          <w:szCs w:val="24"/>
          <w:lang w:val="ru-RU"/>
        </w:rPr>
        <w:tab/>
        <w:t>В каждом случае поставки товара, не соответствующего указанной в</w:t>
      </w:r>
      <w:r w:rsidRPr="00AB49AA">
        <w:rPr>
          <w:rFonts w:ascii="Sylfaen" w:hAnsi="Sylfaen" w:cs="Courier New"/>
          <w:sz w:val="24"/>
          <w:szCs w:val="24"/>
        </w:rPr>
        <w:t> </w:t>
      </w:r>
      <w:r w:rsidRPr="00AB49AA">
        <w:rPr>
          <w:rFonts w:ascii="Sylfaen" w:hAnsi="Sylfaen"/>
          <w:sz w:val="24"/>
          <w:szCs w:val="24"/>
          <w:lang w:val="ru-RU"/>
        </w:rPr>
        <w:t>пункте 1.1.</w:t>
      </w:r>
      <w:r w:rsidRPr="00AB49AA">
        <w:rPr>
          <w:rFonts w:ascii="Sylfaen" w:hAnsi="Sylfaen"/>
          <w:sz w:val="24"/>
          <w:szCs w:val="24"/>
          <w:lang w:val="ru-RU"/>
        </w:rPr>
        <w:tab/>
        <w:t>договора технической характеристике, с Продавца взимается штраф в размере 0,5 (ноль целых пять десятых) процента от цены договора</w:t>
      </w:r>
      <w:r w:rsidRPr="00AB49AA">
        <w:rPr>
          <w:rStyle w:val="a5"/>
          <w:rFonts w:ascii="Sylfaen" w:hAnsi="Sylfaen"/>
          <w:sz w:val="24"/>
          <w:szCs w:val="24"/>
          <w:lang w:val="ru-RU"/>
        </w:rPr>
        <w:footnoteReference w:customMarkFollows="1" w:id="7"/>
        <w:t>20</w:t>
      </w:r>
      <w:r w:rsidRPr="00AB49AA">
        <w:rPr>
          <w:rFonts w:ascii="Sylfaen" w:hAnsi="Sylfaen"/>
          <w:sz w:val="24"/>
          <w:szCs w:val="24"/>
          <w:lang w:val="ru-RU"/>
        </w:rPr>
        <w:t>. При этом</w:t>
      </w:r>
      <w:r w:rsidRPr="00AB49AA">
        <w:rPr>
          <w:rFonts w:ascii="Sylfaen" w:hAnsi="Sylfaen"/>
          <w:sz w:val="24"/>
          <w:szCs w:val="24"/>
          <w:lang w:val="hy-AM"/>
        </w:rPr>
        <w:t>,</w:t>
      </w:r>
      <w:r w:rsidRPr="00AB49AA">
        <w:rPr>
          <w:rFonts w:ascii="Sylfaen" w:hAnsi="Sylfaen"/>
          <w:sz w:val="24"/>
          <w:szCs w:val="24"/>
          <w:lang w:val="ru-RU"/>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A928DC1"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6.4.</w:t>
      </w:r>
      <w:r w:rsidRPr="00AB49AA">
        <w:rPr>
          <w:rFonts w:ascii="Sylfaen" w:hAnsi="Sylfaen"/>
          <w:sz w:val="24"/>
          <w:szCs w:val="24"/>
          <w:lang w:val="ru-RU"/>
        </w:rPr>
        <w:tab/>
        <w:t>Предусмотренные пунктами 6.2 и 6.3 договора пеня и штраф исчисляются и зачитываются вместе с суммами, подлежащими уплате Продавцу.</w:t>
      </w:r>
    </w:p>
    <w:p w14:paraId="63551A60"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6.5.</w:t>
      </w:r>
      <w:r w:rsidRPr="00AB49AA">
        <w:rPr>
          <w:rFonts w:ascii="Sylfaen" w:hAnsi="Sylfaen"/>
          <w:sz w:val="24"/>
          <w:szCs w:val="24"/>
          <w:lang w:val="ru-RU"/>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52E1B90E"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6.6.</w:t>
      </w:r>
      <w:r w:rsidRPr="00AB49AA">
        <w:rPr>
          <w:rFonts w:ascii="Sylfaen" w:hAnsi="Sylfaen"/>
          <w:sz w:val="24"/>
          <w:szCs w:val="24"/>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885224E"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6.7.</w:t>
      </w:r>
      <w:r w:rsidRPr="00AB49AA">
        <w:rPr>
          <w:rFonts w:ascii="Sylfaen" w:hAnsi="Sylfaen"/>
          <w:sz w:val="24"/>
          <w:szCs w:val="24"/>
          <w:lang w:val="ru-RU"/>
        </w:rPr>
        <w:tab/>
        <w:t>Уплата пеней и (или) штрафов не освобождает стороны от полного исполнения своих договорных обязательств.</w:t>
      </w:r>
    </w:p>
    <w:p w14:paraId="6681EA78" w14:textId="77777777" w:rsidR="009F5A93" w:rsidRPr="00AB49AA" w:rsidRDefault="009F5A93" w:rsidP="009F5A93">
      <w:pPr>
        <w:widowControl w:val="0"/>
        <w:jc w:val="center"/>
        <w:rPr>
          <w:rFonts w:ascii="Sylfaen" w:hAnsi="Sylfaen"/>
          <w:b/>
          <w:sz w:val="24"/>
          <w:szCs w:val="24"/>
          <w:lang w:val="ru-RU"/>
        </w:rPr>
      </w:pPr>
      <w:r w:rsidRPr="00AB49AA">
        <w:rPr>
          <w:rFonts w:ascii="Sylfaen" w:hAnsi="Sylfaen"/>
          <w:b/>
          <w:sz w:val="24"/>
          <w:szCs w:val="24"/>
          <w:lang w:val="ru-RU"/>
        </w:rPr>
        <w:t>7. ДЕЙСТВИЕ НЕПРЕОДОЛИМОЙ СИЛЫ (ФОРС-МАЖОР)</w:t>
      </w:r>
    </w:p>
    <w:p w14:paraId="210CD929" w14:textId="77777777" w:rsidR="009F5A93" w:rsidRPr="00AB49AA" w:rsidRDefault="009F5A93" w:rsidP="009F5A93">
      <w:pPr>
        <w:widowControl w:val="0"/>
        <w:ind w:firstLine="567"/>
        <w:jc w:val="both"/>
        <w:rPr>
          <w:rFonts w:ascii="Sylfaen" w:hAnsi="Sylfaen"/>
          <w:sz w:val="24"/>
          <w:szCs w:val="24"/>
          <w:lang w:val="ru-RU"/>
        </w:rPr>
      </w:pPr>
      <w:r w:rsidRPr="00AB49AA">
        <w:rPr>
          <w:rFonts w:ascii="Sylfaen" w:hAnsi="Sylfaen"/>
          <w:sz w:val="24"/>
          <w:szCs w:val="24"/>
          <w:lang w:val="ru-RU"/>
        </w:rPr>
        <w:lastRenderedPageBreak/>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4F3AC07" w14:textId="77777777" w:rsidR="009F5A93" w:rsidRPr="00AB49AA" w:rsidRDefault="009F5A93" w:rsidP="009F5A93">
      <w:pPr>
        <w:widowControl w:val="0"/>
        <w:jc w:val="center"/>
        <w:rPr>
          <w:rFonts w:ascii="Sylfaen" w:hAnsi="Sylfaen"/>
          <w:b/>
          <w:sz w:val="24"/>
          <w:szCs w:val="24"/>
          <w:lang w:val="ru-RU"/>
        </w:rPr>
      </w:pPr>
      <w:r w:rsidRPr="00AB49AA">
        <w:rPr>
          <w:rFonts w:ascii="Sylfaen" w:hAnsi="Sylfaen"/>
          <w:b/>
          <w:sz w:val="24"/>
          <w:szCs w:val="24"/>
          <w:lang w:val="ru-RU"/>
        </w:rPr>
        <w:t>8. ИНЫЕ УСЛОВИЯ</w:t>
      </w:r>
    </w:p>
    <w:p w14:paraId="131B2984" w14:textId="77777777" w:rsidR="009F5A93" w:rsidRPr="00AB49AA" w:rsidRDefault="009F5A93" w:rsidP="009F5A93">
      <w:pPr>
        <w:widowControl w:val="0"/>
        <w:tabs>
          <w:tab w:val="left" w:pos="1134"/>
        </w:tabs>
        <w:ind w:firstLine="567"/>
        <w:jc w:val="both"/>
        <w:rPr>
          <w:rFonts w:ascii="Sylfaen" w:hAnsi="Sylfaen" w:cs="Times Armenian"/>
          <w:sz w:val="24"/>
          <w:szCs w:val="24"/>
          <w:lang w:val="ru-RU"/>
        </w:rPr>
      </w:pPr>
      <w:r w:rsidRPr="00AB49AA">
        <w:rPr>
          <w:rFonts w:ascii="Sylfaen" w:hAnsi="Sylfaen"/>
          <w:sz w:val="24"/>
          <w:szCs w:val="24"/>
          <w:lang w:val="ru-RU"/>
        </w:rPr>
        <w:t>8.1.</w:t>
      </w:r>
      <w:r w:rsidRPr="00AB49AA">
        <w:rPr>
          <w:rFonts w:ascii="Sylfaen" w:hAnsi="Sylfaen"/>
          <w:sz w:val="24"/>
          <w:szCs w:val="24"/>
          <w:lang w:val="ru-RU"/>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4145D6F" w14:textId="77777777" w:rsidR="009F5A93" w:rsidRPr="00AB49AA" w:rsidRDefault="009F5A93" w:rsidP="009F5A93">
      <w:pPr>
        <w:widowControl w:val="0"/>
        <w:ind w:firstLine="567"/>
        <w:jc w:val="both"/>
        <w:rPr>
          <w:rFonts w:ascii="Sylfaen" w:hAnsi="Sylfaen" w:cs="Sylfaen"/>
          <w:sz w:val="24"/>
          <w:szCs w:val="24"/>
          <w:lang w:val="ru-RU"/>
        </w:rPr>
      </w:pPr>
      <w:r w:rsidRPr="00AB49AA">
        <w:rPr>
          <w:rFonts w:ascii="Sylfaen" w:hAnsi="Sylfaen"/>
          <w:sz w:val="24"/>
          <w:szCs w:val="24"/>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AB49AA">
        <w:rPr>
          <w:rStyle w:val="a5"/>
          <w:rFonts w:ascii="Sylfaen" w:hAnsi="Sylfaen"/>
          <w:sz w:val="24"/>
          <w:szCs w:val="24"/>
          <w:lang w:val="ru-RU"/>
        </w:rPr>
        <w:footnoteReference w:customMarkFollows="1" w:id="8"/>
        <w:t>21</w:t>
      </w:r>
      <w:r w:rsidRPr="00AB49AA">
        <w:rPr>
          <w:rFonts w:ascii="Sylfaen" w:hAnsi="Sylfaen"/>
          <w:sz w:val="24"/>
          <w:szCs w:val="24"/>
          <w:lang w:val="ru-RU"/>
        </w:rPr>
        <w:t>.</w:t>
      </w:r>
    </w:p>
    <w:p w14:paraId="6C5132CE" w14:textId="77777777" w:rsidR="009F5A93" w:rsidRPr="00AB49AA" w:rsidRDefault="009F5A93" w:rsidP="009F5A93">
      <w:pPr>
        <w:widowControl w:val="0"/>
        <w:tabs>
          <w:tab w:val="left" w:pos="1134"/>
        </w:tabs>
        <w:ind w:firstLine="567"/>
        <w:jc w:val="both"/>
        <w:rPr>
          <w:rFonts w:ascii="Sylfaen" w:hAnsi="Sylfaen" w:cs="Sylfaen"/>
          <w:sz w:val="24"/>
          <w:szCs w:val="24"/>
          <w:lang w:val="ru-RU"/>
        </w:rPr>
      </w:pPr>
      <w:r w:rsidRPr="00AB49AA">
        <w:rPr>
          <w:rFonts w:ascii="Sylfaen" w:hAnsi="Sylfaen"/>
          <w:sz w:val="24"/>
          <w:szCs w:val="24"/>
          <w:lang w:val="ru-RU"/>
        </w:rPr>
        <w:t>8.2.</w:t>
      </w:r>
      <w:r w:rsidRPr="00AB49AA">
        <w:rPr>
          <w:rFonts w:ascii="Sylfaen" w:hAnsi="Sylfaen"/>
          <w:sz w:val="24"/>
          <w:szCs w:val="24"/>
          <w:lang w:val="ru-RU"/>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AB49AA">
        <w:rPr>
          <w:rFonts w:ascii="Sylfaen" w:hAnsi="Sylfaen" w:cs="Courier New"/>
          <w:sz w:val="24"/>
          <w:szCs w:val="24"/>
        </w:rPr>
        <w:t> </w:t>
      </w:r>
      <w:r w:rsidRPr="00AB49AA">
        <w:rPr>
          <w:rFonts w:ascii="Sylfaen" w:hAnsi="Sylfaen"/>
          <w:sz w:val="24"/>
          <w:szCs w:val="24"/>
          <w:lang w:val="ru-RU"/>
        </w:rPr>
        <w:t xml:space="preserve">требования, вытекающее из договора, не может быть передано другому лицу без письменного согласия стороны должника. </w:t>
      </w:r>
    </w:p>
    <w:p w14:paraId="0216ED9E" w14:textId="77777777" w:rsidR="009F5A93" w:rsidRPr="00AB49AA" w:rsidRDefault="009F5A93" w:rsidP="009F5A93">
      <w:pPr>
        <w:widowControl w:val="0"/>
        <w:tabs>
          <w:tab w:val="left" w:pos="1134"/>
        </w:tabs>
        <w:ind w:firstLine="567"/>
        <w:jc w:val="both"/>
        <w:rPr>
          <w:rFonts w:ascii="Sylfaen" w:hAnsi="Sylfaen" w:cs="Sylfaen"/>
          <w:sz w:val="24"/>
          <w:szCs w:val="24"/>
          <w:lang w:val="ru-RU"/>
        </w:rPr>
      </w:pPr>
      <w:r w:rsidRPr="00AB49AA">
        <w:rPr>
          <w:rFonts w:ascii="Sylfaen" w:hAnsi="Sylfaen"/>
          <w:sz w:val="24"/>
          <w:szCs w:val="24"/>
          <w:lang w:val="ru-RU"/>
        </w:rPr>
        <w:t>8.3.</w:t>
      </w:r>
      <w:r w:rsidRPr="00AB49AA">
        <w:rPr>
          <w:rFonts w:ascii="Sylfaen" w:hAnsi="Sylfaen"/>
          <w:sz w:val="24"/>
          <w:szCs w:val="24"/>
          <w:lang w:val="ru-RU"/>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AB49AA">
        <w:rPr>
          <w:rFonts w:ascii="Sylfaen" w:hAnsi="Sylfaen"/>
          <w:sz w:val="24"/>
          <w:szCs w:val="24"/>
          <w:lang w:val="hy-AM"/>
        </w:rPr>
        <w:t xml:space="preserve"> расторгает договор</w:t>
      </w:r>
      <w:r w:rsidRPr="00AB49AA">
        <w:rPr>
          <w:rFonts w:ascii="Sylfaen" w:hAnsi="Sylfaen"/>
          <w:sz w:val="24"/>
          <w:szCs w:val="24"/>
          <w:lang w:val="ru-RU"/>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AB49AA">
        <w:rPr>
          <w:rFonts w:ascii="Sylfaen" w:hAnsi="Sylfaen"/>
          <w:sz w:val="24"/>
          <w:szCs w:val="24"/>
          <w:lang w:val="ru-RU"/>
        </w:rPr>
        <w:t>незаключения</w:t>
      </w:r>
      <w:proofErr w:type="spellEnd"/>
      <w:r w:rsidRPr="00AB49AA">
        <w:rPr>
          <w:rFonts w:ascii="Sylfaen" w:hAnsi="Sylfaen"/>
          <w:sz w:val="24"/>
          <w:szCs w:val="24"/>
          <w:lang w:val="ru-RU"/>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4A685B6" w14:textId="77777777" w:rsidR="009F5A93" w:rsidRPr="00AB49AA" w:rsidRDefault="009F5A93" w:rsidP="009F5A93">
      <w:pPr>
        <w:widowControl w:val="0"/>
        <w:tabs>
          <w:tab w:val="left" w:pos="1134"/>
        </w:tabs>
        <w:ind w:firstLine="567"/>
        <w:jc w:val="both"/>
        <w:rPr>
          <w:rFonts w:ascii="Sylfaen" w:hAnsi="Sylfaen" w:cs="Sylfaen"/>
          <w:sz w:val="24"/>
          <w:szCs w:val="24"/>
          <w:lang w:val="ru-RU"/>
        </w:rPr>
      </w:pPr>
      <w:r w:rsidRPr="00AB49AA">
        <w:rPr>
          <w:rFonts w:ascii="Sylfaen" w:hAnsi="Sylfaen"/>
          <w:sz w:val="24"/>
          <w:szCs w:val="24"/>
          <w:lang w:val="ru-RU"/>
        </w:rPr>
        <w:t>8.4.</w:t>
      </w:r>
      <w:r w:rsidRPr="00AB49AA">
        <w:rPr>
          <w:rFonts w:ascii="Sylfaen" w:hAnsi="Sylfaen"/>
          <w:sz w:val="24"/>
          <w:szCs w:val="24"/>
          <w:lang w:val="ru-RU"/>
        </w:rPr>
        <w:tab/>
        <w:t>Споры в связи с договором подлежат рассмотрению в судах Республики Армения.</w:t>
      </w:r>
    </w:p>
    <w:p w14:paraId="4364839E" w14:textId="77777777" w:rsidR="009F5A93" w:rsidRPr="00AB49AA" w:rsidRDefault="009F5A93" w:rsidP="009F5A93">
      <w:pPr>
        <w:widowControl w:val="0"/>
        <w:tabs>
          <w:tab w:val="left" w:pos="1134"/>
        </w:tabs>
        <w:ind w:firstLine="567"/>
        <w:jc w:val="both"/>
        <w:rPr>
          <w:rFonts w:ascii="Sylfaen" w:hAnsi="Sylfaen" w:cs="Sylfaen"/>
          <w:sz w:val="24"/>
          <w:szCs w:val="24"/>
          <w:lang w:val="ru-RU"/>
        </w:rPr>
      </w:pPr>
      <w:r w:rsidRPr="00AB49AA">
        <w:rPr>
          <w:rFonts w:ascii="Sylfaen" w:hAnsi="Sylfaen"/>
          <w:sz w:val="24"/>
          <w:szCs w:val="24"/>
          <w:lang w:val="ru-RU"/>
        </w:rPr>
        <w:t>8.5</w:t>
      </w:r>
      <w:r w:rsidRPr="00AB49AA">
        <w:rPr>
          <w:rFonts w:ascii="Sylfaen" w:hAnsi="Sylfaen"/>
          <w:sz w:val="24"/>
          <w:szCs w:val="24"/>
          <w:lang w:val="ru-RU"/>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021A0F7B" w14:textId="77777777" w:rsidR="009F5A93" w:rsidRPr="00AB49AA" w:rsidRDefault="009F5A93" w:rsidP="009F5A93">
      <w:pPr>
        <w:widowControl w:val="0"/>
        <w:tabs>
          <w:tab w:val="left" w:pos="1134"/>
        </w:tabs>
        <w:ind w:firstLine="567"/>
        <w:jc w:val="both"/>
        <w:rPr>
          <w:rFonts w:ascii="Sylfaen" w:hAnsi="Sylfaen" w:cs="Sylfaen"/>
          <w:spacing w:val="-6"/>
          <w:sz w:val="24"/>
          <w:szCs w:val="24"/>
          <w:lang w:val="ru-RU"/>
        </w:rPr>
      </w:pPr>
      <w:r w:rsidRPr="00AB49AA">
        <w:rPr>
          <w:rFonts w:ascii="Sylfaen" w:hAnsi="Sylfaen"/>
          <w:spacing w:val="-6"/>
          <w:sz w:val="24"/>
          <w:szCs w:val="24"/>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CD0954F" w14:textId="77777777" w:rsidR="009F5A93" w:rsidRPr="00AB49AA" w:rsidRDefault="009F5A93" w:rsidP="009F5A93">
      <w:pPr>
        <w:widowControl w:val="0"/>
        <w:ind w:firstLine="567"/>
        <w:jc w:val="both"/>
        <w:rPr>
          <w:rFonts w:ascii="Sylfaen" w:hAnsi="Sylfaen"/>
          <w:sz w:val="24"/>
          <w:szCs w:val="24"/>
          <w:lang w:val="ru-RU"/>
        </w:rPr>
      </w:pPr>
      <w:r w:rsidRPr="00AB49AA">
        <w:rPr>
          <w:rFonts w:ascii="Sylfaen" w:hAnsi="Sylfaen"/>
          <w:sz w:val="24"/>
          <w:szCs w:val="24"/>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8FCD750"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8.6.</w:t>
      </w:r>
      <w:r w:rsidRPr="00AB49AA">
        <w:rPr>
          <w:rFonts w:ascii="Sylfaen" w:hAnsi="Sylfaen"/>
          <w:sz w:val="24"/>
          <w:szCs w:val="24"/>
          <w:lang w:val="ru-RU"/>
        </w:rPr>
        <w:tab/>
        <w:t>Если договор осуществляется посредством заключения агентского договора:</w:t>
      </w:r>
    </w:p>
    <w:p w14:paraId="06DCD9DA"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1)</w:t>
      </w:r>
      <w:r w:rsidRPr="00AB49AA">
        <w:rPr>
          <w:rFonts w:ascii="Sylfaen" w:hAnsi="Sylfaen"/>
          <w:sz w:val="24"/>
          <w:szCs w:val="24"/>
          <w:lang w:val="ru-RU"/>
        </w:rPr>
        <w:tab/>
        <w:t>Продавец несет ответственность за неисполнение или ненадлежащее исполнение обязательств агента;</w:t>
      </w:r>
    </w:p>
    <w:p w14:paraId="619E461A"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2)</w:t>
      </w:r>
      <w:r w:rsidRPr="00AB49AA">
        <w:rPr>
          <w:rFonts w:ascii="Sylfaen" w:hAnsi="Sylfaen"/>
          <w:sz w:val="24"/>
          <w:szCs w:val="24"/>
          <w:lang w:val="ru-RU"/>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AB49AA">
        <w:rPr>
          <w:rStyle w:val="a5"/>
          <w:rFonts w:ascii="Sylfaen" w:hAnsi="Sylfaen"/>
          <w:sz w:val="24"/>
          <w:szCs w:val="24"/>
          <w:lang w:val="ru-RU"/>
        </w:rPr>
        <w:footnoteReference w:customMarkFollows="1" w:id="9"/>
        <w:t>22</w:t>
      </w:r>
      <w:r w:rsidRPr="00AB49AA">
        <w:rPr>
          <w:rFonts w:ascii="Sylfaen" w:hAnsi="Sylfaen"/>
          <w:sz w:val="24"/>
          <w:szCs w:val="24"/>
          <w:lang w:val="ru-RU"/>
        </w:rPr>
        <w:t>.</w:t>
      </w:r>
    </w:p>
    <w:p w14:paraId="0FF43F58"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8.7.</w:t>
      </w:r>
      <w:r w:rsidRPr="00AB49AA">
        <w:rPr>
          <w:rFonts w:ascii="Sylfaen" w:hAnsi="Sylfaen"/>
          <w:sz w:val="24"/>
          <w:szCs w:val="24"/>
          <w:lang w:val="ru-RU"/>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AB49AA">
        <w:rPr>
          <w:rStyle w:val="a5"/>
          <w:rFonts w:ascii="Sylfaen" w:hAnsi="Sylfaen"/>
          <w:sz w:val="24"/>
          <w:szCs w:val="24"/>
          <w:lang w:val="ru-RU"/>
        </w:rPr>
        <w:footnoteReference w:customMarkFollows="1" w:id="10"/>
        <w:t>23</w:t>
      </w:r>
      <w:r w:rsidRPr="00AB49AA">
        <w:rPr>
          <w:rFonts w:ascii="Sylfaen" w:hAnsi="Sylfaen"/>
          <w:sz w:val="24"/>
          <w:szCs w:val="24"/>
          <w:lang w:val="ru-RU"/>
        </w:rPr>
        <w:t>.</w:t>
      </w:r>
    </w:p>
    <w:p w14:paraId="282EDC07"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8.8.</w:t>
      </w:r>
      <w:r w:rsidRPr="00AB49AA">
        <w:rPr>
          <w:rFonts w:ascii="Sylfaen" w:hAnsi="Sylfaen"/>
          <w:sz w:val="24"/>
          <w:szCs w:val="24"/>
          <w:lang w:val="ru-RU"/>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AB49AA">
        <w:rPr>
          <w:rFonts w:ascii="Sylfaen" w:hAnsi="Sylfaen"/>
          <w:sz w:val="24"/>
          <w:szCs w:val="24"/>
          <w:lang w:val="ru-RU"/>
        </w:rPr>
        <w:t>товара,а</w:t>
      </w:r>
      <w:proofErr w:type="spellEnd"/>
      <w:proofErr w:type="gramEnd"/>
      <w:r w:rsidRPr="00AB49AA">
        <w:rPr>
          <w:rFonts w:ascii="Sylfaen" w:hAnsi="Sylfaen"/>
          <w:sz w:val="24"/>
          <w:szCs w:val="24"/>
          <w:lang w:val="ru-RU"/>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AB49AA">
        <w:rPr>
          <w:rFonts w:ascii="Sylfaen" w:hAnsi="Sylfaen"/>
          <w:sz w:val="24"/>
          <w:szCs w:val="24"/>
          <w:lang w:val="hy-AM"/>
        </w:rPr>
        <w:t xml:space="preserve">. </w:t>
      </w:r>
      <w:r w:rsidRPr="00AB49AA">
        <w:rPr>
          <w:rFonts w:ascii="Sylfaen" w:hAnsi="Sylfaen"/>
          <w:sz w:val="24"/>
          <w:szCs w:val="24"/>
          <w:lang w:val="ru-RU"/>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8BBAFD8" w14:textId="77777777" w:rsidR="009F5A93" w:rsidRPr="00AB49AA" w:rsidRDefault="009F5A93" w:rsidP="009F5A93">
      <w:pPr>
        <w:widowControl w:val="0"/>
        <w:tabs>
          <w:tab w:val="left" w:pos="1134"/>
        </w:tabs>
        <w:ind w:firstLine="567"/>
        <w:jc w:val="both"/>
        <w:rPr>
          <w:rFonts w:ascii="Sylfaen" w:hAnsi="Sylfaen"/>
          <w:sz w:val="24"/>
          <w:szCs w:val="24"/>
          <w:lang w:val="ru-RU"/>
        </w:rPr>
      </w:pPr>
      <w:r w:rsidRPr="00AB49AA">
        <w:rPr>
          <w:rFonts w:ascii="Sylfaen" w:hAnsi="Sylfaen"/>
          <w:sz w:val="24"/>
          <w:szCs w:val="24"/>
          <w:lang w:val="ru-RU"/>
        </w:rPr>
        <w:t>8.9.</w:t>
      </w:r>
      <w:r w:rsidRPr="00AB49AA">
        <w:rPr>
          <w:rFonts w:ascii="Sylfaen" w:hAnsi="Sylfaen"/>
          <w:sz w:val="24"/>
          <w:szCs w:val="24"/>
          <w:lang w:val="ru-RU"/>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AB49AA" w:rsidDel="003A39AC">
        <w:rPr>
          <w:rFonts w:ascii="Sylfaen" w:hAnsi="Sylfaen"/>
          <w:sz w:val="24"/>
          <w:szCs w:val="24"/>
          <w:lang w:val="ru-RU"/>
        </w:rPr>
        <w:t xml:space="preserve"> </w:t>
      </w:r>
      <w:r w:rsidRPr="00AB49AA">
        <w:rPr>
          <w:rFonts w:ascii="Sylfaen" w:hAnsi="Sylfaen"/>
          <w:sz w:val="24"/>
          <w:szCs w:val="24"/>
          <w:lang w:val="ru-RU"/>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w:t>
      </w:r>
      <w:r w:rsidRPr="00AB49AA">
        <w:rPr>
          <w:rFonts w:ascii="Sylfaen" w:hAnsi="Sylfaen"/>
          <w:sz w:val="24"/>
          <w:szCs w:val="24"/>
          <w:lang w:val="ru-RU"/>
        </w:rPr>
        <w:lastRenderedPageBreak/>
        <w:t>данными сделками, и за них ответственен Продавец.</w:t>
      </w:r>
    </w:p>
    <w:p w14:paraId="4355A6E5" w14:textId="77777777" w:rsidR="009F5A93" w:rsidRPr="00AB49AA" w:rsidRDefault="009F5A93" w:rsidP="009F5A93">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8.10.</w:t>
      </w:r>
      <w:r w:rsidRPr="00AB49AA">
        <w:rPr>
          <w:rFonts w:ascii="Sylfaen" w:hAnsi="Sylfaen"/>
          <w:sz w:val="24"/>
          <w:szCs w:val="24"/>
          <w:lang w:val="ru-RU"/>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AB49AA">
        <w:rPr>
          <w:rFonts w:ascii="Sylfaen" w:hAnsi="Sylfaen" w:cs="Courier New"/>
          <w:sz w:val="24"/>
          <w:szCs w:val="24"/>
        </w:rPr>
        <w:t> </w:t>
      </w:r>
      <w:r w:rsidRPr="00AB49AA">
        <w:rPr>
          <w:rFonts w:ascii="Sylfaen" w:hAnsi="Sylfaen"/>
          <w:sz w:val="24"/>
          <w:szCs w:val="24"/>
          <w:lang w:val="ru-RU"/>
        </w:rPr>
        <w:t xml:space="preserve">Армения. </w:t>
      </w:r>
    </w:p>
    <w:p w14:paraId="47F06639" w14:textId="77777777" w:rsidR="009F5A93" w:rsidRPr="00AB49AA" w:rsidRDefault="009F5A93" w:rsidP="009F5A93">
      <w:pPr>
        <w:widowControl w:val="0"/>
        <w:tabs>
          <w:tab w:val="left" w:pos="1276"/>
        </w:tabs>
        <w:ind w:firstLine="567"/>
        <w:jc w:val="both"/>
        <w:rPr>
          <w:rFonts w:ascii="Sylfaen" w:hAnsi="Sylfaen"/>
          <w:spacing w:val="-6"/>
          <w:sz w:val="24"/>
          <w:szCs w:val="24"/>
          <w:lang w:val="ru-RU"/>
        </w:rPr>
      </w:pPr>
      <w:r w:rsidRPr="00AB49AA">
        <w:rPr>
          <w:rFonts w:ascii="Sylfaen" w:hAnsi="Sylfaen"/>
          <w:sz w:val="24"/>
          <w:szCs w:val="24"/>
          <w:lang w:val="ru-RU"/>
        </w:rPr>
        <w:t>8.11.</w:t>
      </w:r>
      <w:r w:rsidRPr="00AB49AA">
        <w:rPr>
          <w:rFonts w:ascii="Sylfaen" w:hAnsi="Sylfaen"/>
          <w:sz w:val="24"/>
          <w:szCs w:val="24"/>
          <w:lang w:val="ru-RU"/>
        </w:rPr>
        <w:tab/>
      </w:r>
      <w:r w:rsidRPr="00AB49AA">
        <w:rPr>
          <w:rFonts w:ascii="Sylfaen" w:hAnsi="Sylfaen"/>
          <w:spacing w:val="-6"/>
          <w:sz w:val="24"/>
          <w:szCs w:val="24"/>
          <w:lang w:val="ru-RU"/>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r w:rsidRPr="00AB49AA">
        <w:rPr>
          <w:rFonts w:ascii="Sylfaen" w:hAnsi="Sylfaen"/>
          <w:spacing w:val="-6"/>
          <w:sz w:val="24"/>
          <w:szCs w:val="24"/>
        </w:rPr>
        <w:t>www</w:t>
      </w:r>
      <w:r w:rsidRPr="00AB49AA">
        <w:rPr>
          <w:rFonts w:ascii="Sylfaen" w:hAnsi="Sylfaen"/>
          <w:spacing w:val="-6"/>
          <w:sz w:val="24"/>
          <w:szCs w:val="24"/>
          <w:lang w:val="ru-RU"/>
        </w:rPr>
        <w:t>.</w:t>
      </w:r>
      <w:r w:rsidRPr="00AB49AA">
        <w:rPr>
          <w:rFonts w:ascii="Sylfaen" w:hAnsi="Sylfaen"/>
          <w:spacing w:val="-6"/>
          <w:sz w:val="24"/>
          <w:szCs w:val="24"/>
        </w:rPr>
        <w:t>procurement</w:t>
      </w:r>
      <w:r w:rsidRPr="00AB49AA">
        <w:rPr>
          <w:rFonts w:ascii="Sylfaen" w:hAnsi="Sylfaen"/>
          <w:spacing w:val="-6"/>
          <w:sz w:val="24"/>
          <w:szCs w:val="24"/>
          <w:lang w:val="ru-RU"/>
        </w:rPr>
        <w:t>.</w:t>
      </w:r>
      <w:r w:rsidRPr="00AB49AA">
        <w:rPr>
          <w:rFonts w:ascii="Sylfaen" w:hAnsi="Sylfaen"/>
          <w:spacing w:val="-6"/>
          <w:sz w:val="24"/>
          <w:szCs w:val="24"/>
        </w:rPr>
        <w:t>am</w:t>
      </w:r>
      <w:r w:rsidRPr="00AB49AA">
        <w:rPr>
          <w:rFonts w:ascii="Sylfaen" w:hAnsi="Sylfaen"/>
          <w:spacing w:val="-6"/>
          <w:sz w:val="24"/>
          <w:szCs w:val="24"/>
          <w:lang w:val="ru-RU"/>
        </w:rPr>
        <w:t>, с</w:t>
      </w:r>
      <w:r w:rsidRPr="00AB49AA">
        <w:rPr>
          <w:rFonts w:ascii="Sylfaen" w:hAnsi="Sylfaen" w:cs="Courier New"/>
          <w:spacing w:val="-6"/>
          <w:sz w:val="24"/>
          <w:szCs w:val="24"/>
        </w:rPr>
        <w:t> </w:t>
      </w:r>
      <w:r w:rsidRPr="00AB49AA">
        <w:rPr>
          <w:rFonts w:ascii="Sylfaen" w:hAnsi="Sylfaen"/>
          <w:spacing w:val="-6"/>
          <w:sz w:val="24"/>
          <w:szCs w:val="24"/>
          <w:lang w:val="ru-RU"/>
        </w:rPr>
        <w:t>указанием даты опубликования. Продавец считается надлежащим образом уведомленным относительно одностороннего расторжения договора со</w:t>
      </w:r>
      <w:r w:rsidRPr="00AB49AA">
        <w:rPr>
          <w:rFonts w:ascii="Sylfaen" w:hAnsi="Sylfaen" w:cs="Courier New"/>
          <w:spacing w:val="-6"/>
          <w:sz w:val="24"/>
          <w:szCs w:val="24"/>
        </w:rPr>
        <w:t> </w:t>
      </w:r>
      <w:r w:rsidRPr="00AB49AA">
        <w:rPr>
          <w:rFonts w:ascii="Sylfaen" w:hAnsi="Sylfaen"/>
          <w:spacing w:val="-6"/>
          <w:sz w:val="24"/>
          <w:szCs w:val="24"/>
          <w:lang w:val="ru-RU"/>
        </w:rPr>
        <w:t>следующего за опубликованием уведомления дня, установленного настоящим пунктом.</w:t>
      </w:r>
      <w:r w:rsidRPr="00AB49AA">
        <w:rPr>
          <w:rFonts w:ascii="Sylfaen" w:hAnsi="Sylfaen"/>
          <w:sz w:val="24"/>
          <w:szCs w:val="24"/>
          <w:lang w:val="ru-RU"/>
        </w:rPr>
        <w:t xml:space="preserve"> </w:t>
      </w:r>
      <w:r w:rsidRPr="00AB49AA">
        <w:rPr>
          <w:rFonts w:ascii="Sylfaen" w:hAnsi="Sylfaen"/>
          <w:spacing w:val="-6"/>
          <w:sz w:val="24"/>
          <w:szCs w:val="24"/>
          <w:lang w:val="ru-RU"/>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6C8E7A09" w14:textId="77777777" w:rsidR="009F5A93" w:rsidRPr="00AB49AA" w:rsidRDefault="009F5A93" w:rsidP="009F5A93">
      <w:pPr>
        <w:widowControl w:val="0"/>
        <w:tabs>
          <w:tab w:val="left" w:pos="1276"/>
        </w:tabs>
        <w:ind w:firstLine="567"/>
        <w:jc w:val="both"/>
        <w:rPr>
          <w:rFonts w:ascii="Sylfaen" w:hAnsi="Sylfaen"/>
          <w:spacing w:val="-6"/>
          <w:sz w:val="24"/>
          <w:szCs w:val="24"/>
          <w:lang w:val="ru-RU"/>
        </w:rPr>
      </w:pPr>
      <w:r w:rsidRPr="00AB49AA">
        <w:rPr>
          <w:rFonts w:ascii="Sylfaen" w:hAnsi="Sylfaen"/>
          <w:sz w:val="24"/>
          <w:szCs w:val="24"/>
          <w:lang w:val="ru-RU"/>
        </w:rPr>
        <w:t>8.12.</w:t>
      </w:r>
      <w:r w:rsidRPr="00AB49AA">
        <w:rPr>
          <w:rFonts w:ascii="Sylfaen" w:hAnsi="Sylfaen"/>
          <w:sz w:val="24"/>
          <w:szCs w:val="24"/>
          <w:lang w:val="ru-RU"/>
        </w:rPr>
        <w:tab/>
      </w:r>
      <w:r w:rsidRPr="00AB49AA">
        <w:rPr>
          <w:rFonts w:ascii="Sylfaen" w:hAnsi="Sylfaen"/>
          <w:spacing w:val="-6"/>
          <w:sz w:val="24"/>
          <w:szCs w:val="24"/>
          <w:lang w:val="ru-RU"/>
        </w:rPr>
        <w:t>Споры, возникшие в связи с договором, разрешаются путем переговоров. В случае недостижения согласия споры разрешаются в судебном порядке.</w:t>
      </w:r>
    </w:p>
    <w:p w14:paraId="30ECA99A" w14:textId="77777777" w:rsidR="009F5A93" w:rsidRPr="00AB49AA" w:rsidRDefault="009F5A93" w:rsidP="009F5A93">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8.13.</w:t>
      </w:r>
      <w:r w:rsidRPr="00AB49AA">
        <w:rPr>
          <w:rFonts w:ascii="Sylfaen" w:hAnsi="Sylfaen"/>
          <w:sz w:val="24"/>
          <w:szCs w:val="24"/>
          <w:lang w:val="ru-RU"/>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AB49AA">
        <w:rPr>
          <w:rFonts w:ascii="Sylfaen" w:hAnsi="Sylfaen" w:cs="Courier New"/>
          <w:sz w:val="24"/>
          <w:szCs w:val="24"/>
        </w:rPr>
        <w:t> </w:t>
      </w:r>
      <w:r w:rsidRPr="00AB49AA">
        <w:rPr>
          <w:rFonts w:ascii="Sylfaen" w:hAnsi="Sylfaen"/>
          <w:sz w:val="24"/>
          <w:szCs w:val="24"/>
          <w:lang w:val="ru-RU"/>
        </w:rPr>
        <w:t>договору считаются неотъемлемой частью договора.</w:t>
      </w:r>
    </w:p>
    <w:p w14:paraId="02333604" w14:textId="77777777" w:rsidR="009F5A93" w:rsidRPr="00AB49AA" w:rsidRDefault="009F5A93" w:rsidP="009F5A93">
      <w:pPr>
        <w:widowControl w:val="0"/>
        <w:tabs>
          <w:tab w:val="left" w:pos="1276"/>
        </w:tabs>
        <w:ind w:firstLine="567"/>
        <w:jc w:val="both"/>
        <w:rPr>
          <w:rFonts w:ascii="Sylfaen" w:hAnsi="Sylfaen"/>
          <w:sz w:val="24"/>
          <w:szCs w:val="24"/>
          <w:lang w:val="ru-RU"/>
        </w:rPr>
      </w:pPr>
      <w:r w:rsidRPr="00AB49AA">
        <w:rPr>
          <w:rFonts w:ascii="Sylfaen" w:hAnsi="Sylfaen"/>
          <w:sz w:val="24"/>
          <w:szCs w:val="24"/>
          <w:lang w:val="ru-RU"/>
        </w:rPr>
        <w:t>8.14.</w:t>
      </w:r>
      <w:r w:rsidRPr="00AB49AA">
        <w:rPr>
          <w:rFonts w:ascii="Sylfaen" w:hAnsi="Sylfaen"/>
          <w:sz w:val="24"/>
          <w:szCs w:val="24"/>
          <w:lang w:val="ru-RU"/>
        </w:rPr>
        <w:tab/>
        <w:t>К отношениям, связанным с договором, применяется право Республики Армения.</w:t>
      </w:r>
    </w:p>
    <w:p w14:paraId="01ABEC5B" w14:textId="77777777" w:rsidR="009E6FA6" w:rsidRPr="00AB49AA" w:rsidRDefault="009E6FA6" w:rsidP="009F5A93">
      <w:pPr>
        <w:widowControl w:val="0"/>
        <w:tabs>
          <w:tab w:val="left" w:pos="1276"/>
        </w:tabs>
        <w:ind w:firstLine="567"/>
        <w:jc w:val="both"/>
        <w:rPr>
          <w:rFonts w:ascii="Sylfaen" w:hAnsi="Sylfaen"/>
          <w:sz w:val="24"/>
          <w:szCs w:val="24"/>
          <w:lang w:val="ru-RU"/>
        </w:rPr>
      </w:pPr>
    </w:p>
    <w:p w14:paraId="3B971BAE" w14:textId="77777777" w:rsidR="009E6FA6" w:rsidRPr="00AB49AA" w:rsidRDefault="009E6FA6" w:rsidP="009F5A93">
      <w:pPr>
        <w:widowControl w:val="0"/>
        <w:tabs>
          <w:tab w:val="left" w:pos="1276"/>
        </w:tabs>
        <w:ind w:firstLine="567"/>
        <w:jc w:val="both"/>
        <w:rPr>
          <w:rFonts w:ascii="Sylfaen" w:hAnsi="Sylfaen"/>
          <w:sz w:val="24"/>
          <w:szCs w:val="24"/>
          <w:lang w:val="ru-RU"/>
        </w:rPr>
      </w:pPr>
    </w:p>
    <w:p w14:paraId="2F0DAAAA" w14:textId="77777777" w:rsidR="009E6FA6" w:rsidRPr="00AB49AA" w:rsidRDefault="009E6FA6" w:rsidP="009F5A93">
      <w:pPr>
        <w:widowControl w:val="0"/>
        <w:tabs>
          <w:tab w:val="left" w:pos="1276"/>
        </w:tabs>
        <w:ind w:firstLine="567"/>
        <w:jc w:val="both"/>
        <w:rPr>
          <w:rFonts w:ascii="Sylfaen" w:hAnsi="Sylfaen"/>
          <w:sz w:val="24"/>
          <w:szCs w:val="24"/>
          <w:lang w:val="ru-RU"/>
        </w:rPr>
      </w:pPr>
    </w:p>
    <w:p w14:paraId="3A590065" w14:textId="77777777" w:rsidR="009F5A93" w:rsidRPr="00AB49AA" w:rsidRDefault="009E6FA6" w:rsidP="009E6FA6">
      <w:pPr>
        <w:widowControl w:val="0"/>
        <w:jc w:val="center"/>
        <w:rPr>
          <w:rFonts w:ascii="Sylfaen" w:hAnsi="Sylfaen"/>
          <w:b/>
          <w:sz w:val="24"/>
          <w:szCs w:val="24"/>
          <w:lang w:val="ru-RU"/>
        </w:rPr>
      </w:pPr>
      <w:r w:rsidRPr="00AB49AA">
        <w:rPr>
          <w:rFonts w:ascii="Sylfaen" w:hAnsi="Sylfaen"/>
          <w:b/>
          <w:sz w:val="24"/>
          <w:szCs w:val="24"/>
          <w:lang w:val="ru-RU"/>
        </w:rPr>
        <w:t>9.</w:t>
      </w:r>
      <w:r w:rsidR="009F5A93" w:rsidRPr="00AB49AA">
        <w:rPr>
          <w:rFonts w:ascii="Sylfaen" w:hAnsi="Sylfaen"/>
          <w:b/>
          <w:sz w:val="24"/>
          <w:szCs w:val="24"/>
          <w:lang w:val="ru-RU"/>
        </w:rPr>
        <w:t>Адреса, банковские реквизиты и подписи Сторон</w:t>
      </w:r>
    </w:p>
    <w:p w14:paraId="0370E4DB" w14:textId="77777777" w:rsidR="009E6FA6" w:rsidRPr="00AB49AA" w:rsidRDefault="009E6FA6" w:rsidP="009E6FA6">
      <w:pPr>
        <w:widowControl w:val="0"/>
        <w:jc w:val="center"/>
        <w:rPr>
          <w:rFonts w:ascii="Sylfaen" w:hAnsi="Sylfaen"/>
          <w:b/>
          <w:sz w:val="24"/>
          <w:szCs w:val="24"/>
          <w:lang w:val="ru-RU"/>
        </w:rPr>
      </w:pPr>
    </w:p>
    <w:tbl>
      <w:tblPr>
        <w:tblW w:w="9639" w:type="dxa"/>
        <w:tblInd w:w="409" w:type="dxa"/>
        <w:tblLayout w:type="fixed"/>
        <w:tblLook w:val="0000" w:firstRow="0" w:lastRow="0" w:firstColumn="0" w:lastColumn="0" w:noHBand="0" w:noVBand="0"/>
      </w:tblPr>
      <w:tblGrid>
        <w:gridCol w:w="4536"/>
        <w:gridCol w:w="760"/>
        <w:gridCol w:w="4343"/>
      </w:tblGrid>
      <w:tr w:rsidR="009F5A93" w:rsidRPr="00AB49AA" w14:paraId="4B0E18AD" w14:textId="77777777" w:rsidTr="003D1D37">
        <w:tc>
          <w:tcPr>
            <w:tcW w:w="4536" w:type="dxa"/>
          </w:tcPr>
          <w:p w14:paraId="1D0867F3" w14:textId="77777777" w:rsidR="009F5A93" w:rsidRPr="00AB49AA" w:rsidRDefault="009F5A93" w:rsidP="003D1D37">
            <w:pPr>
              <w:widowControl w:val="0"/>
              <w:jc w:val="center"/>
              <w:rPr>
                <w:rFonts w:ascii="Sylfaen" w:hAnsi="Sylfaen" w:cs="Sylfaen"/>
                <w:b/>
                <w:bCs/>
                <w:sz w:val="24"/>
                <w:szCs w:val="24"/>
              </w:rPr>
            </w:pPr>
            <w:r w:rsidRPr="00AB49AA">
              <w:rPr>
                <w:rFonts w:ascii="Sylfaen" w:hAnsi="Sylfaen"/>
                <w:b/>
                <w:sz w:val="24"/>
                <w:szCs w:val="24"/>
              </w:rPr>
              <w:t>ПОКУПАТЕЛЬ</w:t>
            </w:r>
          </w:p>
          <w:p w14:paraId="66888634"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_______________________</w:t>
            </w:r>
          </w:p>
          <w:p w14:paraId="1E916A2F"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w:t>
            </w:r>
            <w:proofErr w:type="spellStart"/>
            <w:r w:rsidRPr="00AB49AA">
              <w:rPr>
                <w:rFonts w:ascii="Sylfaen" w:hAnsi="Sylfaen"/>
                <w:sz w:val="24"/>
                <w:szCs w:val="24"/>
              </w:rPr>
              <w:t>подпись</w:t>
            </w:r>
            <w:proofErr w:type="spellEnd"/>
            <w:r w:rsidRPr="00AB49AA">
              <w:rPr>
                <w:rFonts w:ascii="Sylfaen" w:hAnsi="Sylfaen"/>
                <w:sz w:val="24"/>
                <w:szCs w:val="24"/>
              </w:rPr>
              <w:t>/</w:t>
            </w:r>
          </w:p>
          <w:p w14:paraId="4BA35920"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М. П.</w:t>
            </w:r>
          </w:p>
        </w:tc>
        <w:tc>
          <w:tcPr>
            <w:tcW w:w="760" w:type="dxa"/>
          </w:tcPr>
          <w:p w14:paraId="549F087A" w14:textId="77777777" w:rsidR="009F5A93" w:rsidRPr="00AB49AA" w:rsidRDefault="009F5A93" w:rsidP="003D1D37">
            <w:pPr>
              <w:widowControl w:val="0"/>
              <w:jc w:val="center"/>
              <w:rPr>
                <w:rFonts w:ascii="Sylfaen" w:hAnsi="Sylfaen"/>
                <w:sz w:val="24"/>
                <w:szCs w:val="24"/>
              </w:rPr>
            </w:pPr>
          </w:p>
        </w:tc>
        <w:tc>
          <w:tcPr>
            <w:tcW w:w="4343" w:type="dxa"/>
          </w:tcPr>
          <w:p w14:paraId="741500B7" w14:textId="77777777" w:rsidR="009F5A93" w:rsidRPr="00AB49AA" w:rsidRDefault="009F5A93" w:rsidP="003D1D37">
            <w:pPr>
              <w:widowControl w:val="0"/>
              <w:jc w:val="center"/>
              <w:rPr>
                <w:rFonts w:ascii="Sylfaen" w:hAnsi="Sylfaen" w:cs="Sylfaen"/>
                <w:b/>
                <w:bCs/>
                <w:sz w:val="24"/>
                <w:szCs w:val="24"/>
              </w:rPr>
            </w:pPr>
            <w:r w:rsidRPr="00AB49AA">
              <w:rPr>
                <w:rFonts w:ascii="Sylfaen" w:hAnsi="Sylfaen"/>
                <w:b/>
                <w:sz w:val="24"/>
                <w:szCs w:val="24"/>
              </w:rPr>
              <w:t>ПРОДАВЕЦ</w:t>
            </w:r>
          </w:p>
          <w:p w14:paraId="64C968DC"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______________________</w:t>
            </w:r>
          </w:p>
          <w:p w14:paraId="1DC8ADD8"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w:t>
            </w:r>
            <w:proofErr w:type="spellStart"/>
            <w:r w:rsidRPr="00AB49AA">
              <w:rPr>
                <w:rFonts w:ascii="Sylfaen" w:hAnsi="Sylfaen"/>
                <w:sz w:val="24"/>
                <w:szCs w:val="24"/>
              </w:rPr>
              <w:t>подпись</w:t>
            </w:r>
            <w:proofErr w:type="spellEnd"/>
            <w:r w:rsidRPr="00AB49AA">
              <w:rPr>
                <w:rFonts w:ascii="Sylfaen" w:hAnsi="Sylfaen"/>
                <w:sz w:val="24"/>
                <w:szCs w:val="24"/>
              </w:rPr>
              <w:t>/</w:t>
            </w:r>
          </w:p>
          <w:p w14:paraId="36C1FCDA" w14:textId="77777777" w:rsidR="009F5A93" w:rsidRPr="00AB49AA" w:rsidRDefault="009F5A93" w:rsidP="003D1D37">
            <w:pPr>
              <w:widowControl w:val="0"/>
              <w:jc w:val="center"/>
              <w:rPr>
                <w:rFonts w:ascii="Sylfaen" w:hAnsi="Sylfaen"/>
                <w:sz w:val="24"/>
                <w:szCs w:val="24"/>
              </w:rPr>
            </w:pPr>
            <w:r w:rsidRPr="00AB49AA">
              <w:rPr>
                <w:rFonts w:ascii="Sylfaen" w:hAnsi="Sylfaen"/>
                <w:sz w:val="24"/>
                <w:szCs w:val="24"/>
              </w:rPr>
              <w:t>М. П.</w:t>
            </w:r>
          </w:p>
        </w:tc>
      </w:tr>
    </w:tbl>
    <w:p w14:paraId="76D58ABF" w14:textId="77777777" w:rsidR="00712C25" w:rsidRPr="00AB49AA" w:rsidRDefault="00712C25" w:rsidP="00A93B40">
      <w:pPr>
        <w:jc w:val="both"/>
        <w:rPr>
          <w:rFonts w:ascii="Sylfaen" w:hAnsi="Sylfaen"/>
          <w:sz w:val="24"/>
          <w:szCs w:val="24"/>
          <w:lang w:bidi="ru-RU"/>
        </w:rPr>
      </w:pPr>
    </w:p>
    <w:p w14:paraId="7938C2C9" w14:textId="77777777" w:rsidR="009E6FA6" w:rsidRPr="00AB49AA" w:rsidRDefault="009E6FA6" w:rsidP="00A93B40">
      <w:pPr>
        <w:jc w:val="both"/>
        <w:rPr>
          <w:rFonts w:ascii="Sylfaen" w:hAnsi="Sylfaen"/>
          <w:sz w:val="24"/>
          <w:szCs w:val="24"/>
          <w:lang w:bidi="ru-RU"/>
        </w:rPr>
      </w:pPr>
    </w:p>
    <w:p w14:paraId="11958D89" w14:textId="77777777" w:rsidR="009E6FA6" w:rsidRPr="00AB49AA" w:rsidRDefault="009E6FA6" w:rsidP="00A93B40">
      <w:pPr>
        <w:jc w:val="both"/>
        <w:rPr>
          <w:rFonts w:ascii="Sylfaen" w:hAnsi="Sylfaen"/>
          <w:sz w:val="24"/>
          <w:szCs w:val="24"/>
          <w:lang w:bidi="ru-RU"/>
        </w:rPr>
      </w:pPr>
    </w:p>
    <w:p w14:paraId="316385A1" w14:textId="77777777" w:rsidR="009E6FA6" w:rsidRPr="00AB49AA" w:rsidRDefault="009E6FA6" w:rsidP="00A93B40">
      <w:pPr>
        <w:jc w:val="both"/>
        <w:rPr>
          <w:rFonts w:ascii="Sylfaen" w:hAnsi="Sylfaen"/>
          <w:sz w:val="24"/>
          <w:szCs w:val="24"/>
          <w:lang w:bidi="ru-RU"/>
        </w:rPr>
      </w:pPr>
    </w:p>
    <w:p w14:paraId="520A488E" w14:textId="77777777" w:rsidR="009E6FA6" w:rsidRPr="00AB49AA" w:rsidRDefault="009E6FA6" w:rsidP="00A93B40">
      <w:pPr>
        <w:jc w:val="both"/>
        <w:rPr>
          <w:rFonts w:ascii="Sylfaen" w:hAnsi="Sylfaen"/>
          <w:sz w:val="24"/>
          <w:szCs w:val="24"/>
          <w:lang w:bidi="ru-RU"/>
        </w:rPr>
      </w:pPr>
    </w:p>
    <w:p w14:paraId="6F8E4BF8" w14:textId="77777777" w:rsidR="009E6FA6" w:rsidRPr="00AB49AA" w:rsidRDefault="009E6FA6" w:rsidP="00A93B40">
      <w:pPr>
        <w:jc w:val="both"/>
        <w:rPr>
          <w:rFonts w:ascii="Sylfaen" w:hAnsi="Sylfaen"/>
          <w:sz w:val="24"/>
          <w:szCs w:val="24"/>
          <w:lang w:bidi="ru-RU"/>
        </w:rPr>
      </w:pPr>
    </w:p>
    <w:p w14:paraId="410567DF" w14:textId="77777777" w:rsidR="009E6FA6" w:rsidRPr="00AB49AA" w:rsidRDefault="009E6FA6" w:rsidP="00A93B40">
      <w:pPr>
        <w:jc w:val="both"/>
        <w:rPr>
          <w:rFonts w:ascii="Sylfaen" w:hAnsi="Sylfaen"/>
          <w:sz w:val="24"/>
          <w:szCs w:val="24"/>
          <w:lang w:bidi="ru-RU"/>
        </w:rPr>
      </w:pPr>
    </w:p>
    <w:p w14:paraId="076EBCBE" w14:textId="77777777" w:rsidR="009E6FA6" w:rsidRPr="00AB49AA" w:rsidRDefault="009E6FA6" w:rsidP="00A93B40">
      <w:pPr>
        <w:jc w:val="both"/>
        <w:rPr>
          <w:rFonts w:ascii="Sylfaen" w:hAnsi="Sylfaen"/>
          <w:sz w:val="24"/>
          <w:szCs w:val="24"/>
          <w:lang w:bidi="ru-RU"/>
        </w:rPr>
      </w:pPr>
    </w:p>
    <w:p w14:paraId="3E4B79A0" w14:textId="77777777" w:rsidR="009E6FA6" w:rsidRPr="00AB49AA" w:rsidRDefault="009E6FA6" w:rsidP="00A93B40">
      <w:pPr>
        <w:jc w:val="both"/>
        <w:rPr>
          <w:rFonts w:ascii="Sylfaen" w:hAnsi="Sylfaen"/>
          <w:sz w:val="24"/>
          <w:szCs w:val="24"/>
          <w:lang w:bidi="ru-RU"/>
        </w:rPr>
      </w:pPr>
    </w:p>
    <w:p w14:paraId="7085B63B" w14:textId="77777777" w:rsidR="009E6FA6" w:rsidRPr="00AB49AA" w:rsidRDefault="009E6FA6" w:rsidP="00A93B40">
      <w:pPr>
        <w:jc w:val="both"/>
        <w:rPr>
          <w:rFonts w:ascii="Sylfaen" w:hAnsi="Sylfaen"/>
          <w:sz w:val="24"/>
          <w:szCs w:val="24"/>
          <w:lang w:bidi="ru-RU"/>
        </w:rPr>
      </w:pPr>
    </w:p>
    <w:p w14:paraId="54ACDDBC" w14:textId="77777777" w:rsidR="009E6FA6" w:rsidRPr="00AB49AA" w:rsidRDefault="009E6FA6" w:rsidP="00A93B40">
      <w:pPr>
        <w:jc w:val="both"/>
        <w:rPr>
          <w:rFonts w:ascii="Sylfaen" w:hAnsi="Sylfaen"/>
          <w:sz w:val="24"/>
          <w:szCs w:val="24"/>
          <w:lang w:bidi="ru-RU"/>
        </w:rPr>
      </w:pPr>
    </w:p>
    <w:p w14:paraId="06C34925" w14:textId="77777777" w:rsidR="009E6FA6" w:rsidRPr="00AB49AA" w:rsidRDefault="009E6FA6" w:rsidP="00A93B40">
      <w:pPr>
        <w:jc w:val="both"/>
        <w:rPr>
          <w:rFonts w:ascii="Sylfaen" w:hAnsi="Sylfaen"/>
          <w:sz w:val="24"/>
          <w:szCs w:val="24"/>
          <w:lang w:bidi="ru-RU"/>
        </w:rPr>
      </w:pPr>
    </w:p>
    <w:p w14:paraId="0CD9CDBC" w14:textId="77777777" w:rsidR="009E6FA6" w:rsidRPr="00AB49AA" w:rsidRDefault="009E6FA6" w:rsidP="00A93B40">
      <w:pPr>
        <w:jc w:val="both"/>
        <w:rPr>
          <w:rFonts w:ascii="Sylfaen" w:hAnsi="Sylfaen"/>
          <w:sz w:val="24"/>
          <w:szCs w:val="24"/>
          <w:lang w:bidi="ru-RU"/>
        </w:rPr>
      </w:pPr>
    </w:p>
    <w:p w14:paraId="1AB66F1B" w14:textId="77777777" w:rsidR="009E6FA6" w:rsidRPr="00AB49AA" w:rsidRDefault="009E6FA6" w:rsidP="00A93B40">
      <w:pPr>
        <w:jc w:val="both"/>
        <w:rPr>
          <w:rFonts w:ascii="Sylfaen" w:hAnsi="Sylfaen"/>
          <w:sz w:val="24"/>
          <w:szCs w:val="24"/>
          <w:lang w:bidi="ru-RU"/>
        </w:rPr>
      </w:pPr>
    </w:p>
    <w:p w14:paraId="63D10F10" w14:textId="77777777" w:rsidR="009E6FA6" w:rsidRPr="00AB49AA" w:rsidRDefault="009E6FA6" w:rsidP="00A93B40">
      <w:pPr>
        <w:jc w:val="both"/>
        <w:rPr>
          <w:rFonts w:ascii="Sylfaen" w:hAnsi="Sylfaen"/>
          <w:sz w:val="24"/>
          <w:szCs w:val="24"/>
          <w:lang w:bidi="ru-RU"/>
        </w:rPr>
      </w:pPr>
    </w:p>
    <w:p w14:paraId="663BB1C0" w14:textId="77777777" w:rsidR="009E6FA6" w:rsidRPr="00AB49AA" w:rsidRDefault="009E6FA6" w:rsidP="00A93B40">
      <w:pPr>
        <w:jc w:val="both"/>
        <w:rPr>
          <w:rFonts w:ascii="Sylfaen" w:hAnsi="Sylfaen"/>
          <w:sz w:val="24"/>
          <w:szCs w:val="24"/>
          <w:lang w:bidi="ru-RU"/>
        </w:rPr>
      </w:pPr>
    </w:p>
    <w:p w14:paraId="1B1F03E5" w14:textId="77777777" w:rsidR="009E6FA6" w:rsidRPr="00AB49AA" w:rsidRDefault="009E6FA6" w:rsidP="00A93B40">
      <w:pPr>
        <w:jc w:val="both"/>
        <w:rPr>
          <w:rFonts w:ascii="Sylfaen" w:hAnsi="Sylfaen"/>
          <w:sz w:val="24"/>
          <w:szCs w:val="24"/>
          <w:lang w:bidi="ru-RU"/>
        </w:rPr>
      </w:pPr>
    </w:p>
    <w:p w14:paraId="0FE5264F" w14:textId="77777777" w:rsidR="009E6FA6" w:rsidRPr="00AB49AA" w:rsidRDefault="009E6FA6" w:rsidP="00A93B40">
      <w:pPr>
        <w:jc w:val="both"/>
        <w:rPr>
          <w:rFonts w:ascii="Sylfaen" w:hAnsi="Sylfaen"/>
          <w:sz w:val="24"/>
          <w:szCs w:val="24"/>
          <w:lang w:bidi="ru-RU"/>
        </w:rPr>
      </w:pPr>
    </w:p>
    <w:p w14:paraId="64FB6E6D" w14:textId="77777777" w:rsidR="009E6FA6" w:rsidRPr="00AB49AA" w:rsidRDefault="009E6FA6" w:rsidP="00A93B40">
      <w:pPr>
        <w:jc w:val="both"/>
        <w:rPr>
          <w:rFonts w:ascii="Sylfaen" w:hAnsi="Sylfaen"/>
          <w:sz w:val="24"/>
          <w:szCs w:val="24"/>
          <w:lang w:bidi="ru-RU"/>
        </w:rPr>
      </w:pPr>
    </w:p>
    <w:p w14:paraId="1CC8419D" w14:textId="77777777" w:rsidR="009E6FA6" w:rsidRPr="00AB49AA" w:rsidRDefault="009E6FA6" w:rsidP="00A93B40">
      <w:pPr>
        <w:jc w:val="both"/>
        <w:rPr>
          <w:rFonts w:ascii="Sylfaen" w:hAnsi="Sylfaen"/>
          <w:sz w:val="24"/>
          <w:szCs w:val="24"/>
          <w:lang w:val="hy-AM" w:bidi="ru-RU"/>
        </w:rPr>
      </w:pPr>
    </w:p>
    <w:p w14:paraId="4989DABC" w14:textId="77777777" w:rsidR="009E6FA6" w:rsidRPr="00AB49AA" w:rsidRDefault="009E6FA6" w:rsidP="009E6FA6">
      <w:pPr>
        <w:widowControl w:val="0"/>
        <w:jc w:val="right"/>
        <w:rPr>
          <w:rFonts w:ascii="Sylfaen" w:hAnsi="Sylfaen"/>
          <w:i/>
          <w:sz w:val="24"/>
          <w:szCs w:val="24"/>
          <w:lang w:val="ru-RU"/>
        </w:rPr>
      </w:pPr>
      <w:r w:rsidRPr="00AB49AA">
        <w:rPr>
          <w:rFonts w:ascii="Sylfaen" w:hAnsi="Sylfaen"/>
          <w:i/>
          <w:sz w:val="24"/>
          <w:szCs w:val="24"/>
          <w:lang w:val="ru-RU"/>
        </w:rPr>
        <w:lastRenderedPageBreak/>
        <w:t>Приложение № 1</w:t>
      </w:r>
    </w:p>
    <w:p w14:paraId="171A2455" w14:textId="77777777" w:rsidR="00CD5FB1" w:rsidRPr="00CD5FB1" w:rsidRDefault="009E6FA6" w:rsidP="009E6FA6">
      <w:pPr>
        <w:widowControl w:val="0"/>
        <w:jc w:val="right"/>
        <w:rPr>
          <w:rFonts w:ascii="Sylfaen" w:hAnsi="Sylfaen"/>
          <w:b/>
          <w:bCs/>
          <w:i/>
          <w:sz w:val="24"/>
          <w:szCs w:val="24"/>
          <w:lang w:val="af-ZA"/>
        </w:rPr>
      </w:pPr>
      <w:r w:rsidRPr="00AB49AA">
        <w:rPr>
          <w:rFonts w:ascii="Sylfaen" w:hAnsi="Sylfaen"/>
          <w:i/>
          <w:sz w:val="24"/>
          <w:szCs w:val="24"/>
          <w:lang w:val="ru-RU"/>
        </w:rPr>
        <w:t xml:space="preserve">к Договору под кодом </w:t>
      </w:r>
      <w:r w:rsidR="00CD5FB1" w:rsidRPr="00CD5FB1">
        <w:rPr>
          <w:rFonts w:ascii="Sylfaen" w:hAnsi="Sylfaen"/>
          <w:b/>
          <w:bCs/>
          <w:i/>
          <w:sz w:val="24"/>
          <w:szCs w:val="24"/>
          <w:lang w:val="hy-AM"/>
        </w:rPr>
        <w:t>ՍՄԵԸԱԿՊ-ԳՀ</w:t>
      </w:r>
      <w:r w:rsidR="00CD5FB1" w:rsidRPr="00CD5FB1">
        <w:rPr>
          <w:rFonts w:ascii="Sylfaen" w:hAnsi="Sylfaen"/>
          <w:b/>
          <w:bCs/>
          <w:i/>
          <w:sz w:val="24"/>
          <w:szCs w:val="24"/>
          <w:lang w:val="af-ZA"/>
        </w:rPr>
        <w:t>ԱՊՁԲ</w:t>
      </w:r>
      <w:r w:rsidR="00CD5FB1" w:rsidRPr="00CD5FB1">
        <w:rPr>
          <w:rFonts w:ascii="Sylfaen" w:hAnsi="Sylfaen"/>
          <w:b/>
          <w:bCs/>
          <w:i/>
          <w:sz w:val="24"/>
          <w:szCs w:val="24"/>
          <w:lang w:val="hy-AM"/>
        </w:rPr>
        <w:t>-</w:t>
      </w:r>
      <w:r w:rsidR="00CD5FB1" w:rsidRPr="00CD5FB1">
        <w:rPr>
          <w:rFonts w:ascii="Sylfaen" w:hAnsi="Sylfaen"/>
          <w:b/>
          <w:bCs/>
          <w:i/>
          <w:sz w:val="24"/>
          <w:szCs w:val="24"/>
          <w:lang w:val="af-ZA"/>
        </w:rPr>
        <w:t>26/</w:t>
      </w:r>
      <w:r w:rsidR="00CD5FB1" w:rsidRPr="00CD5FB1">
        <w:rPr>
          <w:rFonts w:ascii="Sylfaen" w:hAnsi="Sylfaen"/>
          <w:b/>
          <w:bCs/>
          <w:i/>
          <w:sz w:val="24"/>
          <w:szCs w:val="24"/>
          <w:lang w:val="hy-AM"/>
        </w:rPr>
        <w:t>0</w:t>
      </w:r>
      <w:r w:rsidR="00CD5FB1" w:rsidRPr="00CD5FB1">
        <w:rPr>
          <w:rFonts w:ascii="Sylfaen" w:hAnsi="Sylfaen"/>
          <w:b/>
          <w:bCs/>
          <w:i/>
          <w:sz w:val="24"/>
          <w:szCs w:val="24"/>
          <w:lang w:val="af-ZA"/>
        </w:rPr>
        <w:t>1</w:t>
      </w:r>
    </w:p>
    <w:p w14:paraId="489928B3" w14:textId="69059B0D" w:rsidR="009E6FA6" w:rsidRPr="00AB49AA" w:rsidRDefault="009E6FA6" w:rsidP="009E6FA6">
      <w:pPr>
        <w:widowControl w:val="0"/>
        <w:jc w:val="right"/>
        <w:rPr>
          <w:rFonts w:ascii="Sylfaen" w:hAnsi="Sylfaen"/>
          <w:i/>
          <w:sz w:val="24"/>
          <w:szCs w:val="24"/>
          <w:lang w:val="ru-RU"/>
        </w:rPr>
      </w:pPr>
      <w:r w:rsidRPr="00AB49AA">
        <w:rPr>
          <w:rFonts w:ascii="Sylfaen" w:hAnsi="Sylfaen"/>
          <w:i/>
          <w:sz w:val="24"/>
          <w:szCs w:val="24"/>
          <w:lang w:val="ru-RU"/>
        </w:rPr>
        <w:t>заключенному "</w:t>
      </w:r>
      <w:r w:rsidRPr="00AB49AA">
        <w:rPr>
          <w:rFonts w:ascii="Sylfaen" w:hAnsi="Sylfaen"/>
          <w:i/>
          <w:sz w:val="24"/>
          <w:szCs w:val="24"/>
          <w:lang w:val="ru-RU"/>
        </w:rPr>
        <w:tab/>
        <w:t>"</w:t>
      </w:r>
      <w:r w:rsidRPr="00AB49AA">
        <w:rPr>
          <w:rFonts w:ascii="Sylfaen" w:hAnsi="Sylfaen"/>
          <w:i/>
          <w:sz w:val="24"/>
          <w:szCs w:val="24"/>
          <w:lang w:val="ru-RU"/>
        </w:rPr>
        <w:tab/>
        <w:t>20</w:t>
      </w:r>
      <w:r w:rsidR="00BA7BBF" w:rsidRPr="00AB49AA">
        <w:rPr>
          <w:rFonts w:ascii="Sylfaen" w:hAnsi="Sylfaen"/>
          <w:i/>
          <w:sz w:val="24"/>
          <w:szCs w:val="24"/>
          <w:lang w:val="hy-AM"/>
        </w:rPr>
        <w:t xml:space="preserve">   </w:t>
      </w:r>
      <w:r w:rsidRPr="00AB49AA">
        <w:rPr>
          <w:rFonts w:ascii="Sylfaen" w:hAnsi="Sylfaen"/>
          <w:i/>
          <w:sz w:val="24"/>
          <w:szCs w:val="24"/>
          <w:lang w:val="ru-RU"/>
        </w:rPr>
        <w:t>г.</w:t>
      </w:r>
    </w:p>
    <w:p w14:paraId="36BB4307" w14:textId="77777777" w:rsidR="009E6FA6" w:rsidRPr="00AB49AA" w:rsidRDefault="009E6FA6" w:rsidP="009E6FA6">
      <w:pPr>
        <w:widowControl w:val="0"/>
        <w:jc w:val="center"/>
        <w:rPr>
          <w:rFonts w:ascii="Sylfaen" w:hAnsi="Sylfaen"/>
          <w:sz w:val="24"/>
          <w:szCs w:val="24"/>
          <w:lang w:val="ru-RU"/>
        </w:rPr>
      </w:pPr>
    </w:p>
    <w:p w14:paraId="490741E1" w14:textId="55DD58BA" w:rsidR="00046F41" w:rsidRDefault="00046F41" w:rsidP="00BA7BBF">
      <w:pPr>
        <w:widowControl w:val="0"/>
        <w:jc w:val="center"/>
        <w:rPr>
          <w:rFonts w:ascii="Sylfaen" w:hAnsi="Sylfaen"/>
          <w:sz w:val="24"/>
          <w:szCs w:val="24"/>
          <w:lang w:val="ru-RU"/>
        </w:rPr>
      </w:pPr>
      <w:r w:rsidRPr="00953205">
        <w:rPr>
          <w:rFonts w:ascii="Sylfaen" w:hAnsi="Sylfaen"/>
          <w:sz w:val="24"/>
          <w:szCs w:val="24"/>
          <w:lang w:val="ru-RU"/>
        </w:rPr>
        <w:t>ТЕХНИЧЕСКАЯ ХАРАКТЕРИСТИКА-ГРАФИК ЗАКУПКИ</w:t>
      </w:r>
    </w:p>
    <w:p w14:paraId="27A1B89B" w14:textId="0233CE68" w:rsidR="00164FED" w:rsidRDefault="00164FED" w:rsidP="00BA7BBF">
      <w:pPr>
        <w:widowControl w:val="0"/>
        <w:jc w:val="center"/>
        <w:rPr>
          <w:rFonts w:ascii="Sylfaen" w:hAnsi="Sylfaen"/>
          <w:sz w:val="24"/>
          <w:szCs w:val="24"/>
          <w:lang w:val="ru-RU"/>
        </w:rPr>
      </w:pPr>
    </w:p>
    <w:p w14:paraId="188212D2" w14:textId="77777777" w:rsidR="00164FED" w:rsidRPr="00AB49AA" w:rsidRDefault="00164FED" w:rsidP="00BA7BBF">
      <w:pPr>
        <w:widowControl w:val="0"/>
        <w:jc w:val="center"/>
        <w:rPr>
          <w:rFonts w:ascii="Sylfaen" w:hAnsi="Sylfaen"/>
          <w:sz w:val="24"/>
          <w:szCs w:val="24"/>
          <w:lang w:val="hy-AM"/>
        </w:rPr>
      </w:pPr>
    </w:p>
    <w:p w14:paraId="36772284" w14:textId="77777777" w:rsidR="009E6FA6" w:rsidRPr="00AB49AA" w:rsidRDefault="00380C33" w:rsidP="00380C33">
      <w:pPr>
        <w:widowControl w:val="0"/>
        <w:jc w:val="right"/>
        <w:rPr>
          <w:rFonts w:ascii="Sylfaen" w:hAnsi="Sylfaen"/>
          <w:sz w:val="24"/>
          <w:szCs w:val="24"/>
          <w:lang w:val="hy-AM"/>
        </w:rPr>
      </w:pPr>
      <w:r w:rsidRPr="00953205">
        <w:rPr>
          <w:rFonts w:ascii="Sylfaen" w:hAnsi="Sylfaen"/>
          <w:sz w:val="24"/>
          <w:szCs w:val="24"/>
          <w:lang w:val="ru-RU"/>
        </w:rPr>
        <w:t>Драмов РА</w:t>
      </w:r>
    </w:p>
    <w:tbl>
      <w:tblPr>
        <w:tblpPr w:leftFromText="180" w:rightFromText="180" w:vertAnchor="text" w:tblpX="-756" w:tblpY="1"/>
        <w:tblOverlap w:val="never"/>
        <w:tblW w:w="15812" w:type="dxa"/>
        <w:tblLayout w:type="fixed"/>
        <w:tblLook w:val="04A0" w:firstRow="1" w:lastRow="0" w:firstColumn="1" w:lastColumn="0" w:noHBand="0" w:noVBand="1"/>
      </w:tblPr>
      <w:tblGrid>
        <w:gridCol w:w="817"/>
        <w:gridCol w:w="1881"/>
        <w:gridCol w:w="1100"/>
        <w:gridCol w:w="5003"/>
        <w:gridCol w:w="849"/>
        <w:gridCol w:w="806"/>
        <w:gridCol w:w="992"/>
        <w:gridCol w:w="851"/>
        <w:gridCol w:w="709"/>
        <w:gridCol w:w="1275"/>
        <w:gridCol w:w="11"/>
        <w:gridCol w:w="1507"/>
        <w:gridCol w:w="11"/>
      </w:tblGrid>
      <w:tr w:rsidR="00522793" w:rsidRPr="000C0D93" w14:paraId="43E253D8" w14:textId="36046922" w:rsidTr="00522793">
        <w:trPr>
          <w:gridAfter w:val="1"/>
          <w:wAfter w:w="11" w:type="dxa"/>
          <w:trHeight w:val="473"/>
        </w:trPr>
        <w:tc>
          <w:tcPr>
            <w:tcW w:w="817" w:type="dxa"/>
            <w:vMerge w:val="restart"/>
            <w:tcBorders>
              <w:top w:val="single" w:sz="4" w:space="0" w:color="auto"/>
              <w:left w:val="single" w:sz="4" w:space="0" w:color="auto"/>
              <w:right w:val="single" w:sz="4" w:space="0" w:color="auto"/>
            </w:tcBorders>
            <w:vAlign w:val="center"/>
          </w:tcPr>
          <w:p w14:paraId="1373EA43" w14:textId="77777777" w:rsidR="00522793" w:rsidRPr="000C0D93" w:rsidRDefault="00522793" w:rsidP="00522793">
            <w:pPr>
              <w:tabs>
                <w:tab w:val="left" w:pos="14490"/>
              </w:tabs>
              <w:jc w:val="center"/>
              <w:rPr>
                <w:rFonts w:ascii="Sylfaen" w:hAnsi="Sylfaen"/>
                <w:sz w:val="24"/>
                <w:szCs w:val="24"/>
                <w:lang w:val="hy-AM"/>
              </w:rPr>
            </w:pPr>
            <w:r w:rsidRPr="000C0D93">
              <w:rPr>
                <w:rFonts w:ascii="Sylfaen" w:hAnsi="Sylfaen"/>
                <w:sz w:val="24"/>
                <w:szCs w:val="24"/>
                <w:lang w:val="hy-AM"/>
              </w:rPr>
              <w:br/>
            </w:r>
            <w:r w:rsidRPr="000C0D93">
              <w:rPr>
                <w:rFonts w:ascii="Sylfaen" w:hAnsi="Sylfaen"/>
                <w:sz w:val="24"/>
                <w:szCs w:val="24"/>
                <w:lang w:val="hy-AM"/>
              </w:rPr>
              <w:br/>
            </w:r>
            <w:r w:rsidRPr="000C0D93">
              <w:rPr>
                <w:rFonts w:ascii="Sylfaen" w:hAnsi="Sylfaen"/>
                <w:sz w:val="24"/>
                <w:szCs w:val="24"/>
                <w:lang w:val="hy-AM"/>
              </w:rPr>
              <w:br/>
            </w:r>
            <w:r w:rsidRPr="000C0D93">
              <w:rPr>
                <w:rFonts w:ascii="GHEA Grapalat" w:eastAsia="Times New Roman" w:hAnsi="GHEA Grapalat" w:cs="Times New Roman"/>
                <w:sz w:val="16"/>
                <w:szCs w:val="16"/>
                <w:lang w:val="ru-RU" w:eastAsia="ru-RU" w:bidi="ru-RU"/>
              </w:rPr>
              <w:t xml:space="preserve"> </w:t>
            </w:r>
            <w:r w:rsidRPr="000C0D93">
              <w:rPr>
                <w:rFonts w:ascii="Sylfaen" w:hAnsi="Sylfaen"/>
                <w:sz w:val="24"/>
                <w:szCs w:val="24"/>
                <w:lang w:val="hy-AM" w:bidi="ru-RU"/>
              </w:rPr>
              <w:t>номер предусмотренного приглашением лота</w:t>
            </w:r>
          </w:p>
        </w:tc>
        <w:tc>
          <w:tcPr>
            <w:tcW w:w="11482" w:type="dxa"/>
            <w:gridSpan w:val="7"/>
            <w:tcBorders>
              <w:top w:val="single" w:sz="4" w:space="0" w:color="auto"/>
              <w:left w:val="single" w:sz="4" w:space="0" w:color="auto"/>
              <w:bottom w:val="single" w:sz="4" w:space="0" w:color="auto"/>
              <w:right w:val="single" w:sz="4" w:space="0" w:color="auto"/>
            </w:tcBorders>
            <w:vAlign w:val="center"/>
          </w:tcPr>
          <w:p w14:paraId="60EECAAE" w14:textId="77777777" w:rsidR="00522793" w:rsidRPr="000C0D93" w:rsidRDefault="00522793" w:rsidP="00522793">
            <w:pPr>
              <w:tabs>
                <w:tab w:val="left" w:pos="14490"/>
              </w:tabs>
              <w:jc w:val="center"/>
              <w:rPr>
                <w:rFonts w:ascii="Sylfaen" w:hAnsi="Sylfaen"/>
                <w:sz w:val="24"/>
                <w:szCs w:val="24"/>
                <w:lang w:val="hy-AM"/>
              </w:rPr>
            </w:pPr>
            <w:proofErr w:type="spellStart"/>
            <w:r w:rsidRPr="000C0D93">
              <w:rPr>
                <w:rFonts w:ascii="Sylfaen" w:hAnsi="Sylfaen"/>
                <w:sz w:val="24"/>
                <w:szCs w:val="24"/>
              </w:rPr>
              <w:t>Товар</w:t>
            </w:r>
            <w:proofErr w:type="spellEnd"/>
          </w:p>
        </w:tc>
        <w:tc>
          <w:tcPr>
            <w:tcW w:w="3502" w:type="dxa"/>
            <w:gridSpan w:val="4"/>
            <w:tcBorders>
              <w:top w:val="single" w:sz="4" w:space="0" w:color="auto"/>
              <w:left w:val="single" w:sz="4" w:space="0" w:color="auto"/>
              <w:bottom w:val="single" w:sz="4" w:space="0" w:color="auto"/>
              <w:right w:val="single" w:sz="4" w:space="0" w:color="auto"/>
            </w:tcBorders>
            <w:vAlign w:val="center"/>
          </w:tcPr>
          <w:p w14:paraId="624214B7" w14:textId="77777777" w:rsidR="00522793" w:rsidRPr="000C0D93" w:rsidRDefault="00522793" w:rsidP="00522793">
            <w:pPr>
              <w:tabs>
                <w:tab w:val="left" w:pos="14490"/>
              </w:tabs>
              <w:jc w:val="center"/>
              <w:rPr>
                <w:rFonts w:ascii="Sylfaen" w:hAnsi="Sylfaen"/>
                <w:sz w:val="24"/>
                <w:szCs w:val="24"/>
                <w:lang w:val="hy-AM"/>
              </w:rPr>
            </w:pPr>
          </w:p>
        </w:tc>
      </w:tr>
      <w:tr w:rsidR="00522793" w:rsidRPr="000C0D93" w14:paraId="215D7631" w14:textId="77777777" w:rsidTr="00522793">
        <w:trPr>
          <w:gridAfter w:val="1"/>
          <w:wAfter w:w="11" w:type="dxa"/>
          <w:trHeight w:val="1135"/>
        </w:trPr>
        <w:tc>
          <w:tcPr>
            <w:tcW w:w="817" w:type="dxa"/>
            <w:vMerge/>
            <w:tcBorders>
              <w:left w:val="single" w:sz="4" w:space="0" w:color="auto"/>
              <w:bottom w:val="single" w:sz="4" w:space="0" w:color="auto"/>
              <w:right w:val="single" w:sz="4" w:space="0" w:color="auto"/>
            </w:tcBorders>
            <w:vAlign w:val="center"/>
          </w:tcPr>
          <w:p w14:paraId="5CB76F1E" w14:textId="77777777" w:rsidR="00522793" w:rsidRPr="000C0D93" w:rsidRDefault="00522793" w:rsidP="00522793">
            <w:pPr>
              <w:tabs>
                <w:tab w:val="left" w:pos="14490"/>
              </w:tabs>
              <w:jc w:val="center"/>
              <w:rPr>
                <w:rFonts w:ascii="Sylfaen" w:hAnsi="Sylfaen"/>
                <w:sz w:val="24"/>
                <w:szCs w:val="24"/>
                <w:lang w:val="hy-AM"/>
              </w:rPr>
            </w:pPr>
          </w:p>
        </w:tc>
        <w:tc>
          <w:tcPr>
            <w:tcW w:w="1881" w:type="dxa"/>
            <w:tcBorders>
              <w:top w:val="single" w:sz="4" w:space="0" w:color="auto"/>
              <w:left w:val="single" w:sz="4" w:space="0" w:color="auto"/>
              <w:bottom w:val="single" w:sz="4" w:space="0" w:color="auto"/>
              <w:right w:val="single" w:sz="4" w:space="0" w:color="auto"/>
            </w:tcBorders>
            <w:vAlign w:val="center"/>
          </w:tcPr>
          <w:p w14:paraId="042EB016" w14:textId="77777777" w:rsidR="00522793" w:rsidRPr="000C0D93" w:rsidRDefault="00522793" w:rsidP="00522793">
            <w:pPr>
              <w:tabs>
                <w:tab w:val="left" w:pos="14490"/>
              </w:tabs>
              <w:jc w:val="center"/>
              <w:rPr>
                <w:rFonts w:ascii="Sylfaen" w:hAnsi="Sylfaen"/>
                <w:sz w:val="24"/>
                <w:szCs w:val="24"/>
                <w:lang w:val="hy-AM"/>
              </w:rPr>
            </w:pPr>
          </w:p>
          <w:p w14:paraId="0E25FBD6" w14:textId="77777777" w:rsidR="00522793" w:rsidRPr="000C0D93" w:rsidRDefault="00522793" w:rsidP="00522793">
            <w:pPr>
              <w:jc w:val="center"/>
              <w:rPr>
                <w:rFonts w:ascii="Sylfaen" w:hAnsi="Sylfaen"/>
                <w:sz w:val="24"/>
                <w:szCs w:val="24"/>
                <w:lang w:val="hy-AM"/>
              </w:rPr>
            </w:pPr>
          </w:p>
          <w:p w14:paraId="623AEAED" w14:textId="77777777" w:rsidR="00522793" w:rsidRPr="000C0D93" w:rsidRDefault="00522793" w:rsidP="00522793">
            <w:pPr>
              <w:jc w:val="both"/>
              <w:rPr>
                <w:rFonts w:ascii="Sylfaen" w:hAnsi="Sylfaen"/>
                <w:sz w:val="24"/>
                <w:szCs w:val="24"/>
                <w:lang w:val="hy-AM"/>
              </w:rPr>
            </w:pPr>
            <w:proofErr w:type="spellStart"/>
            <w:r w:rsidRPr="000C0D93">
              <w:rPr>
                <w:rFonts w:ascii="Sylfaen" w:hAnsi="Sylfaen"/>
                <w:sz w:val="24"/>
                <w:szCs w:val="24"/>
              </w:rPr>
              <w:t>наименование</w:t>
            </w:r>
            <w:proofErr w:type="spellEnd"/>
          </w:p>
        </w:tc>
        <w:tc>
          <w:tcPr>
            <w:tcW w:w="1100" w:type="dxa"/>
            <w:tcBorders>
              <w:top w:val="single" w:sz="4" w:space="0" w:color="auto"/>
              <w:left w:val="single" w:sz="4" w:space="0" w:color="auto"/>
              <w:bottom w:val="single" w:sz="4" w:space="0" w:color="auto"/>
              <w:right w:val="single" w:sz="4" w:space="0" w:color="auto"/>
            </w:tcBorders>
            <w:vAlign w:val="center"/>
          </w:tcPr>
          <w:p w14:paraId="09536A0E" w14:textId="77777777" w:rsidR="00522793" w:rsidRPr="000C0D93" w:rsidRDefault="00522793" w:rsidP="00522793">
            <w:pPr>
              <w:tabs>
                <w:tab w:val="left" w:pos="14490"/>
              </w:tabs>
              <w:jc w:val="center"/>
              <w:rPr>
                <w:rFonts w:ascii="Sylfaen" w:hAnsi="Sylfaen"/>
                <w:sz w:val="24"/>
                <w:szCs w:val="24"/>
                <w:lang w:val="hy-AM"/>
              </w:rPr>
            </w:pPr>
            <w:r w:rsidRPr="000C0D93">
              <w:rPr>
                <w:rFonts w:ascii="Sylfaen" w:hAnsi="Sylfaen"/>
                <w:sz w:val="24"/>
                <w:szCs w:val="24"/>
                <w:lang w:val="ru-RU"/>
              </w:rPr>
              <w:t>промежуточный код, предусмотренный планом закупок по классификации ЕЗК (</w:t>
            </w:r>
            <w:r w:rsidRPr="000C0D93">
              <w:rPr>
                <w:rFonts w:ascii="Sylfaen" w:hAnsi="Sylfaen"/>
                <w:sz w:val="24"/>
                <w:szCs w:val="24"/>
              </w:rPr>
              <w:t>CPV</w:t>
            </w:r>
            <w:r w:rsidRPr="000C0D93">
              <w:rPr>
                <w:rFonts w:ascii="Sylfaen" w:hAnsi="Sylfaen"/>
                <w:sz w:val="24"/>
                <w:szCs w:val="24"/>
                <w:lang w:val="ru-RU"/>
              </w:rPr>
              <w:t>)</w:t>
            </w:r>
          </w:p>
          <w:p w14:paraId="60185A66" w14:textId="77777777" w:rsidR="00522793" w:rsidRPr="000C0D93" w:rsidRDefault="00522793" w:rsidP="00522793">
            <w:pPr>
              <w:tabs>
                <w:tab w:val="left" w:pos="14490"/>
              </w:tabs>
              <w:rPr>
                <w:rFonts w:ascii="Sylfaen" w:hAnsi="Sylfaen"/>
                <w:sz w:val="24"/>
                <w:szCs w:val="24"/>
                <w:lang w:val="ru-RU"/>
              </w:rPr>
            </w:pPr>
          </w:p>
        </w:tc>
        <w:tc>
          <w:tcPr>
            <w:tcW w:w="5003" w:type="dxa"/>
            <w:tcBorders>
              <w:top w:val="single" w:sz="4" w:space="0" w:color="auto"/>
              <w:left w:val="single" w:sz="4" w:space="0" w:color="auto"/>
              <w:bottom w:val="single" w:sz="4" w:space="0" w:color="auto"/>
              <w:right w:val="single" w:sz="4" w:space="0" w:color="auto"/>
            </w:tcBorders>
            <w:vAlign w:val="center"/>
          </w:tcPr>
          <w:p w14:paraId="2150E78E" w14:textId="77777777" w:rsidR="00522793" w:rsidRPr="000C0D93" w:rsidRDefault="00522793" w:rsidP="00522793">
            <w:pPr>
              <w:tabs>
                <w:tab w:val="left" w:pos="14490"/>
              </w:tabs>
              <w:jc w:val="center"/>
              <w:rPr>
                <w:rFonts w:ascii="Sylfaen" w:hAnsi="Sylfaen"/>
                <w:sz w:val="24"/>
                <w:szCs w:val="24"/>
                <w:lang w:val="hy-AM"/>
              </w:rPr>
            </w:pPr>
          </w:p>
          <w:p w14:paraId="37CFE6A9" w14:textId="77777777" w:rsidR="00522793" w:rsidRPr="000C0D93" w:rsidRDefault="00522793" w:rsidP="00522793">
            <w:pPr>
              <w:tabs>
                <w:tab w:val="left" w:pos="14490"/>
              </w:tabs>
              <w:jc w:val="center"/>
              <w:rPr>
                <w:rFonts w:ascii="Sylfaen" w:hAnsi="Sylfaen"/>
                <w:sz w:val="24"/>
                <w:szCs w:val="24"/>
                <w:lang w:val="hy-AM"/>
              </w:rPr>
            </w:pPr>
          </w:p>
          <w:p w14:paraId="3DD0C473" w14:textId="77777777" w:rsidR="00522793" w:rsidRPr="000C0D93" w:rsidRDefault="00522793" w:rsidP="00522793">
            <w:pPr>
              <w:tabs>
                <w:tab w:val="left" w:pos="14490"/>
              </w:tabs>
              <w:jc w:val="center"/>
              <w:rPr>
                <w:rFonts w:ascii="Sylfaen" w:hAnsi="Sylfaen"/>
                <w:sz w:val="24"/>
                <w:szCs w:val="24"/>
                <w:lang w:val="hy-AM"/>
              </w:rPr>
            </w:pPr>
            <w:proofErr w:type="spellStart"/>
            <w:r w:rsidRPr="000C0D93">
              <w:rPr>
                <w:rFonts w:ascii="Sylfaen" w:hAnsi="Sylfaen"/>
                <w:sz w:val="24"/>
                <w:szCs w:val="24"/>
              </w:rPr>
              <w:t>техническая</w:t>
            </w:r>
            <w:proofErr w:type="spellEnd"/>
            <w:r w:rsidRPr="000C0D93">
              <w:rPr>
                <w:rFonts w:ascii="Sylfaen" w:hAnsi="Sylfaen"/>
                <w:sz w:val="24"/>
                <w:szCs w:val="24"/>
              </w:rPr>
              <w:t xml:space="preserve"> </w:t>
            </w:r>
            <w:proofErr w:type="spellStart"/>
            <w:r w:rsidRPr="000C0D93">
              <w:rPr>
                <w:rFonts w:ascii="Sylfaen" w:hAnsi="Sylfaen"/>
                <w:sz w:val="24"/>
                <w:szCs w:val="24"/>
              </w:rPr>
              <w:t>характеристика</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14:paraId="0D0D4E91" w14:textId="77777777" w:rsidR="00522793" w:rsidRPr="000C0D93" w:rsidRDefault="00522793" w:rsidP="00522793">
            <w:pPr>
              <w:tabs>
                <w:tab w:val="left" w:pos="14490"/>
              </w:tabs>
              <w:jc w:val="center"/>
              <w:rPr>
                <w:rFonts w:ascii="Sylfaen" w:hAnsi="Sylfaen"/>
                <w:sz w:val="24"/>
                <w:szCs w:val="24"/>
                <w:lang w:val="hy-AM"/>
              </w:rPr>
            </w:pPr>
          </w:p>
          <w:p w14:paraId="528BBB89" w14:textId="77777777" w:rsidR="00522793" w:rsidRPr="000C0D93" w:rsidRDefault="00522793" w:rsidP="00522793">
            <w:pPr>
              <w:tabs>
                <w:tab w:val="left" w:pos="14490"/>
              </w:tabs>
              <w:jc w:val="center"/>
              <w:rPr>
                <w:rFonts w:ascii="Sylfaen" w:hAnsi="Sylfaen"/>
                <w:sz w:val="24"/>
                <w:szCs w:val="24"/>
                <w:lang w:val="hy-AM"/>
              </w:rPr>
            </w:pPr>
          </w:p>
          <w:p w14:paraId="55A64CB6" w14:textId="77777777" w:rsidR="00522793" w:rsidRPr="000C0D93" w:rsidRDefault="00522793" w:rsidP="00522793">
            <w:pPr>
              <w:tabs>
                <w:tab w:val="left" w:pos="14490"/>
              </w:tabs>
              <w:jc w:val="center"/>
              <w:rPr>
                <w:rFonts w:ascii="Sylfaen" w:hAnsi="Sylfaen"/>
                <w:sz w:val="24"/>
                <w:szCs w:val="24"/>
                <w:lang w:val="hy-AM"/>
              </w:rPr>
            </w:pPr>
            <w:proofErr w:type="spellStart"/>
            <w:r w:rsidRPr="000C0D93">
              <w:rPr>
                <w:rFonts w:ascii="Sylfaen" w:hAnsi="Sylfaen"/>
                <w:sz w:val="24"/>
                <w:szCs w:val="24"/>
              </w:rPr>
              <w:t>единица</w:t>
            </w:r>
            <w:proofErr w:type="spellEnd"/>
            <w:r w:rsidRPr="000C0D93">
              <w:rPr>
                <w:rFonts w:ascii="Sylfaen" w:hAnsi="Sylfaen"/>
                <w:sz w:val="24"/>
                <w:szCs w:val="24"/>
              </w:rPr>
              <w:t xml:space="preserve"> </w:t>
            </w:r>
            <w:proofErr w:type="spellStart"/>
            <w:r w:rsidRPr="000C0D93">
              <w:rPr>
                <w:rFonts w:ascii="Sylfaen" w:hAnsi="Sylfaen"/>
                <w:sz w:val="24"/>
                <w:szCs w:val="24"/>
              </w:rPr>
              <w:t>измерения</w:t>
            </w:r>
            <w:proofErr w:type="spellEnd"/>
          </w:p>
        </w:tc>
        <w:tc>
          <w:tcPr>
            <w:tcW w:w="806" w:type="dxa"/>
            <w:tcBorders>
              <w:top w:val="single" w:sz="4" w:space="0" w:color="auto"/>
              <w:left w:val="single" w:sz="4" w:space="0" w:color="auto"/>
              <w:bottom w:val="single" w:sz="4" w:space="0" w:color="auto"/>
              <w:right w:val="single" w:sz="4" w:space="0" w:color="auto"/>
            </w:tcBorders>
            <w:vAlign w:val="center"/>
          </w:tcPr>
          <w:p w14:paraId="67D9C911" w14:textId="77777777" w:rsidR="00522793" w:rsidRPr="000C0D93" w:rsidRDefault="00522793" w:rsidP="00522793">
            <w:pPr>
              <w:tabs>
                <w:tab w:val="left" w:pos="14490"/>
              </w:tabs>
              <w:jc w:val="center"/>
              <w:rPr>
                <w:rFonts w:ascii="Sylfaen" w:hAnsi="Sylfaen"/>
                <w:sz w:val="24"/>
                <w:szCs w:val="24"/>
              </w:rPr>
            </w:pPr>
            <w:r w:rsidRPr="000C0D93">
              <w:rPr>
                <w:rFonts w:ascii="Sylfaen" w:hAnsi="Sylfaen"/>
                <w:sz w:val="24"/>
                <w:szCs w:val="24"/>
                <w:lang w:val="hy-AM"/>
              </w:rPr>
              <w:t>Количество</w:t>
            </w:r>
          </w:p>
        </w:tc>
        <w:tc>
          <w:tcPr>
            <w:tcW w:w="992" w:type="dxa"/>
            <w:tcBorders>
              <w:top w:val="single" w:sz="4" w:space="0" w:color="auto"/>
              <w:left w:val="single" w:sz="4" w:space="0" w:color="auto"/>
              <w:bottom w:val="single" w:sz="4" w:space="0" w:color="auto"/>
              <w:right w:val="single" w:sz="4" w:space="0" w:color="auto"/>
            </w:tcBorders>
            <w:vAlign w:val="center"/>
          </w:tcPr>
          <w:p w14:paraId="2903810C" w14:textId="77777777" w:rsidR="00522793" w:rsidRPr="000C0D93" w:rsidRDefault="00522793" w:rsidP="00522793">
            <w:pPr>
              <w:tabs>
                <w:tab w:val="left" w:pos="14490"/>
              </w:tabs>
              <w:jc w:val="center"/>
              <w:rPr>
                <w:rFonts w:ascii="Sylfaen" w:hAnsi="Sylfaen"/>
                <w:sz w:val="24"/>
                <w:szCs w:val="24"/>
                <w:lang w:val="hy-AM"/>
              </w:rPr>
            </w:pPr>
          </w:p>
          <w:p w14:paraId="067A641B" w14:textId="77777777" w:rsidR="00522793" w:rsidRPr="000C0D93" w:rsidRDefault="00522793" w:rsidP="00522793">
            <w:pPr>
              <w:tabs>
                <w:tab w:val="left" w:pos="14490"/>
              </w:tabs>
              <w:jc w:val="center"/>
              <w:rPr>
                <w:rFonts w:ascii="Sylfaen" w:hAnsi="Sylfaen"/>
                <w:sz w:val="24"/>
                <w:szCs w:val="24"/>
                <w:lang w:val="hy-AM"/>
              </w:rPr>
            </w:pPr>
            <w:r w:rsidRPr="000C0D93">
              <w:rPr>
                <w:rFonts w:ascii="Sylfaen" w:hAnsi="Sylfaen"/>
                <w:sz w:val="24"/>
                <w:szCs w:val="24"/>
                <w:lang w:val="hy-AM"/>
              </w:rPr>
              <w:t>Сметная цена за единицу / драм РА/</w:t>
            </w:r>
          </w:p>
        </w:tc>
        <w:tc>
          <w:tcPr>
            <w:tcW w:w="851" w:type="dxa"/>
            <w:tcBorders>
              <w:top w:val="single" w:sz="4" w:space="0" w:color="auto"/>
              <w:left w:val="single" w:sz="4" w:space="0" w:color="auto"/>
              <w:bottom w:val="single" w:sz="4" w:space="0" w:color="auto"/>
              <w:right w:val="single" w:sz="4" w:space="0" w:color="auto"/>
            </w:tcBorders>
            <w:vAlign w:val="center"/>
          </w:tcPr>
          <w:p w14:paraId="205F22DF" w14:textId="77777777" w:rsidR="00522793" w:rsidRPr="000C0D93" w:rsidRDefault="00522793" w:rsidP="00522793">
            <w:pPr>
              <w:tabs>
                <w:tab w:val="left" w:pos="14490"/>
              </w:tabs>
              <w:jc w:val="center"/>
              <w:rPr>
                <w:rFonts w:ascii="Sylfaen" w:hAnsi="Sylfaen"/>
                <w:sz w:val="24"/>
                <w:szCs w:val="24"/>
                <w:lang w:val="hy-AM"/>
              </w:rPr>
            </w:pPr>
          </w:p>
          <w:p w14:paraId="7CC98E4A" w14:textId="77777777" w:rsidR="00522793" w:rsidRPr="000C0D93" w:rsidRDefault="00522793" w:rsidP="00522793">
            <w:pPr>
              <w:tabs>
                <w:tab w:val="left" w:pos="14490"/>
              </w:tabs>
              <w:jc w:val="center"/>
              <w:rPr>
                <w:rFonts w:ascii="Sylfaen" w:hAnsi="Sylfaen"/>
                <w:sz w:val="24"/>
                <w:szCs w:val="24"/>
                <w:lang w:val="hy-AM"/>
              </w:rPr>
            </w:pPr>
            <w:r w:rsidRPr="000C0D93">
              <w:rPr>
                <w:rFonts w:ascii="Sylfaen" w:hAnsi="Sylfaen"/>
                <w:sz w:val="24"/>
                <w:szCs w:val="24"/>
                <w:lang w:val="hy-AM"/>
              </w:rPr>
              <w:t>Общая цена/ драм РА/</w:t>
            </w:r>
          </w:p>
        </w:tc>
        <w:tc>
          <w:tcPr>
            <w:tcW w:w="709" w:type="dxa"/>
            <w:tcBorders>
              <w:top w:val="single" w:sz="4" w:space="0" w:color="auto"/>
              <w:left w:val="single" w:sz="4" w:space="0" w:color="auto"/>
              <w:bottom w:val="single" w:sz="4" w:space="0" w:color="auto"/>
              <w:right w:val="single" w:sz="4" w:space="0" w:color="auto"/>
            </w:tcBorders>
            <w:vAlign w:val="center"/>
          </w:tcPr>
          <w:p w14:paraId="2ED29973" w14:textId="22B922C1" w:rsidR="00522793" w:rsidRPr="00157D0B" w:rsidRDefault="00522793" w:rsidP="00522793">
            <w:pPr>
              <w:tabs>
                <w:tab w:val="left" w:pos="14490"/>
              </w:tabs>
              <w:jc w:val="center"/>
              <w:rPr>
                <w:rFonts w:ascii="Sylfaen" w:hAnsi="Sylfaen"/>
                <w:sz w:val="24"/>
                <w:szCs w:val="24"/>
                <w:lang w:val="ru-RU"/>
              </w:rPr>
            </w:pPr>
            <w:r w:rsidRPr="00157D0B">
              <w:rPr>
                <w:rFonts w:ascii="Sylfaen" w:hAnsi="Sylfaen"/>
                <w:sz w:val="24"/>
                <w:szCs w:val="24"/>
                <w:lang w:val="ru-RU"/>
              </w:rPr>
              <w:t>Общее количество</w:t>
            </w:r>
          </w:p>
        </w:tc>
        <w:tc>
          <w:tcPr>
            <w:tcW w:w="1275" w:type="dxa"/>
            <w:tcBorders>
              <w:top w:val="single" w:sz="4" w:space="0" w:color="auto"/>
              <w:left w:val="single" w:sz="4" w:space="0" w:color="auto"/>
              <w:bottom w:val="single" w:sz="4" w:space="0" w:color="auto"/>
              <w:right w:val="single" w:sz="4" w:space="0" w:color="auto"/>
            </w:tcBorders>
            <w:vAlign w:val="center"/>
          </w:tcPr>
          <w:p w14:paraId="5B649F72" w14:textId="39CDFF94" w:rsidR="00522793" w:rsidRPr="000C0D93" w:rsidRDefault="00522793" w:rsidP="00522793">
            <w:pPr>
              <w:tabs>
                <w:tab w:val="left" w:pos="14490"/>
              </w:tabs>
              <w:jc w:val="center"/>
              <w:rPr>
                <w:rFonts w:ascii="Sylfaen" w:hAnsi="Sylfaen"/>
                <w:sz w:val="24"/>
                <w:szCs w:val="24"/>
                <w:lang w:val="hy-AM"/>
              </w:rPr>
            </w:pPr>
          </w:p>
          <w:p w14:paraId="3E45CE47" w14:textId="77777777" w:rsidR="00522793" w:rsidRPr="000C0D93" w:rsidRDefault="00522793" w:rsidP="00522793">
            <w:pPr>
              <w:tabs>
                <w:tab w:val="left" w:pos="14490"/>
              </w:tabs>
              <w:jc w:val="center"/>
              <w:rPr>
                <w:rFonts w:ascii="Sylfaen" w:hAnsi="Sylfaen"/>
                <w:sz w:val="24"/>
                <w:szCs w:val="24"/>
                <w:lang w:val="hy-AM"/>
              </w:rPr>
            </w:pPr>
          </w:p>
          <w:p w14:paraId="170748EC" w14:textId="77777777" w:rsidR="00522793" w:rsidRPr="000C0D93" w:rsidRDefault="00522793" w:rsidP="00522793">
            <w:pPr>
              <w:tabs>
                <w:tab w:val="left" w:pos="14490"/>
              </w:tabs>
              <w:jc w:val="center"/>
              <w:rPr>
                <w:rFonts w:ascii="Sylfaen" w:hAnsi="Sylfaen"/>
                <w:sz w:val="24"/>
                <w:szCs w:val="24"/>
                <w:lang w:val="hy-AM"/>
              </w:rPr>
            </w:pPr>
            <w:proofErr w:type="spellStart"/>
            <w:r w:rsidRPr="000C0D93">
              <w:rPr>
                <w:rFonts w:ascii="Sylfaen" w:hAnsi="Sylfaen"/>
                <w:sz w:val="24"/>
                <w:szCs w:val="24"/>
              </w:rPr>
              <w:t>адрес</w:t>
            </w:r>
            <w:proofErr w:type="spellEnd"/>
          </w:p>
        </w:tc>
        <w:tc>
          <w:tcPr>
            <w:tcW w:w="1518" w:type="dxa"/>
            <w:gridSpan w:val="2"/>
            <w:tcBorders>
              <w:top w:val="single" w:sz="4" w:space="0" w:color="auto"/>
              <w:left w:val="single" w:sz="4" w:space="0" w:color="auto"/>
              <w:bottom w:val="single" w:sz="4" w:space="0" w:color="auto"/>
              <w:right w:val="single" w:sz="4" w:space="0" w:color="auto"/>
            </w:tcBorders>
            <w:vAlign w:val="center"/>
          </w:tcPr>
          <w:p w14:paraId="0D853205" w14:textId="77777777" w:rsidR="00522793" w:rsidRPr="000C0D93" w:rsidRDefault="00522793" w:rsidP="00522793">
            <w:pPr>
              <w:tabs>
                <w:tab w:val="left" w:pos="14490"/>
              </w:tabs>
              <w:jc w:val="center"/>
              <w:rPr>
                <w:rFonts w:ascii="Sylfaen" w:hAnsi="Sylfaen"/>
                <w:sz w:val="24"/>
                <w:szCs w:val="24"/>
                <w:lang w:val="hy-AM"/>
              </w:rPr>
            </w:pPr>
          </w:p>
          <w:p w14:paraId="49DCAAB4" w14:textId="77777777" w:rsidR="00522793" w:rsidRPr="000C0D93" w:rsidRDefault="00522793" w:rsidP="00522793">
            <w:pPr>
              <w:tabs>
                <w:tab w:val="left" w:pos="14490"/>
              </w:tabs>
              <w:jc w:val="center"/>
              <w:rPr>
                <w:rFonts w:ascii="Sylfaen" w:hAnsi="Sylfaen"/>
                <w:sz w:val="24"/>
                <w:szCs w:val="24"/>
                <w:lang w:val="hy-AM"/>
              </w:rPr>
            </w:pPr>
          </w:p>
          <w:p w14:paraId="318DA0C5" w14:textId="77777777" w:rsidR="00522793" w:rsidRPr="000C0D93" w:rsidRDefault="00522793" w:rsidP="00522793">
            <w:pPr>
              <w:tabs>
                <w:tab w:val="left" w:pos="14490"/>
              </w:tabs>
              <w:jc w:val="center"/>
              <w:rPr>
                <w:rFonts w:ascii="Sylfaen" w:hAnsi="Sylfaen"/>
                <w:sz w:val="24"/>
                <w:szCs w:val="24"/>
                <w:lang w:val="hy-AM"/>
              </w:rPr>
            </w:pPr>
            <w:proofErr w:type="spellStart"/>
            <w:r w:rsidRPr="000C0D93">
              <w:rPr>
                <w:rFonts w:ascii="Sylfaen" w:hAnsi="Sylfaen"/>
                <w:sz w:val="24"/>
                <w:szCs w:val="24"/>
              </w:rPr>
              <w:t>срок</w:t>
            </w:r>
            <w:proofErr w:type="spellEnd"/>
            <w:r w:rsidRPr="000C0D93">
              <w:rPr>
                <w:rStyle w:val="a5"/>
                <w:rFonts w:ascii="Sylfaen" w:hAnsi="Sylfaen"/>
                <w:sz w:val="24"/>
                <w:szCs w:val="24"/>
              </w:rPr>
              <w:footnoteReference w:customMarkFollows="1" w:id="11"/>
              <w:t>***</w:t>
            </w:r>
          </w:p>
        </w:tc>
      </w:tr>
      <w:tr w:rsidR="00522793" w:rsidRPr="000C0D93" w14:paraId="0FA76CE7"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98BFA5D" w14:textId="4AA8CC8E"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1</w:t>
            </w:r>
          </w:p>
        </w:tc>
        <w:tc>
          <w:tcPr>
            <w:tcW w:w="1881" w:type="dxa"/>
            <w:tcBorders>
              <w:top w:val="single" w:sz="4" w:space="0" w:color="auto"/>
              <w:left w:val="single" w:sz="4" w:space="0" w:color="auto"/>
              <w:bottom w:val="single" w:sz="4" w:space="0" w:color="auto"/>
              <w:right w:val="single" w:sz="4" w:space="0" w:color="auto"/>
            </w:tcBorders>
          </w:tcPr>
          <w:p w14:paraId="2A107CFB" w14:textId="77777777" w:rsidR="00522793" w:rsidRPr="00764AF2" w:rsidRDefault="00522793" w:rsidP="00522793">
            <w:pPr>
              <w:rPr>
                <w:rFonts w:ascii="Sylfaen" w:hAnsi="Sylfaen"/>
                <w:sz w:val="24"/>
                <w:szCs w:val="24"/>
              </w:rPr>
            </w:pPr>
            <w:proofErr w:type="spellStart"/>
            <w:r w:rsidRPr="00764AF2">
              <w:rPr>
                <w:rFonts w:ascii="Sylfaen" w:hAnsi="Sylfaen" w:cs="Sylfaen"/>
                <w:sz w:val="24"/>
                <w:szCs w:val="24"/>
              </w:rPr>
              <w:t>Гуашь</w:t>
            </w:r>
            <w:proofErr w:type="spellEnd"/>
          </w:p>
        </w:tc>
        <w:tc>
          <w:tcPr>
            <w:tcW w:w="1100" w:type="dxa"/>
            <w:tcBorders>
              <w:top w:val="single" w:sz="4" w:space="0" w:color="auto"/>
              <w:left w:val="single" w:sz="4" w:space="0" w:color="auto"/>
              <w:bottom w:val="single" w:sz="4" w:space="0" w:color="auto"/>
              <w:right w:val="single" w:sz="4" w:space="0" w:color="auto"/>
            </w:tcBorders>
          </w:tcPr>
          <w:p w14:paraId="55976FB1" w14:textId="77777777" w:rsidR="00522793" w:rsidRPr="00764AF2" w:rsidRDefault="00522793" w:rsidP="00522793">
            <w:r w:rsidRPr="00764AF2">
              <w:t>30192700</w:t>
            </w:r>
          </w:p>
        </w:tc>
        <w:tc>
          <w:tcPr>
            <w:tcW w:w="5003" w:type="dxa"/>
            <w:tcBorders>
              <w:top w:val="single" w:sz="4" w:space="0" w:color="auto"/>
              <w:left w:val="single" w:sz="4" w:space="0" w:color="auto"/>
              <w:bottom w:val="single" w:sz="4" w:space="0" w:color="auto"/>
              <w:right w:val="single" w:sz="4" w:space="0" w:color="auto"/>
            </w:tcBorders>
          </w:tcPr>
          <w:p w14:paraId="2DA4B038" w14:textId="77777777" w:rsidR="00522793" w:rsidRPr="00764AF2" w:rsidRDefault="00522793" w:rsidP="00522793">
            <w:pPr>
              <w:rPr>
                <w:rFonts w:ascii="Sylfaen" w:hAnsi="Sylfaen"/>
                <w:sz w:val="24"/>
                <w:szCs w:val="24"/>
                <w:lang w:val="ru-RU"/>
              </w:rPr>
            </w:pPr>
            <w:r w:rsidRPr="00764AF2">
              <w:rPr>
                <w:rFonts w:ascii="Sylfaen" w:hAnsi="Sylfaen" w:cs="Sylfaen"/>
                <w:sz w:val="24"/>
                <w:szCs w:val="24"/>
                <w:lang w:val="ru-RU"/>
              </w:rPr>
              <w:t>Гуашь разных цветов для живописных работ, набор не менее 12 цветов, в стеклянной посуде или пластиковой пастообразной посуде, не менее 120 мл, загустевший</w:t>
            </w:r>
          </w:p>
        </w:tc>
        <w:tc>
          <w:tcPr>
            <w:tcW w:w="849" w:type="dxa"/>
            <w:tcBorders>
              <w:top w:val="single" w:sz="4" w:space="0" w:color="auto"/>
              <w:left w:val="single" w:sz="4" w:space="0" w:color="auto"/>
              <w:bottom w:val="single" w:sz="4" w:space="0" w:color="auto"/>
              <w:right w:val="single" w:sz="4" w:space="0" w:color="auto"/>
            </w:tcBorders>
          </w:tcPr>
          <w:p w14:paraId="220922CC" w14:textId="77777777" w:rsidR="00522793" w:rsidRPr="00522793" w:rsidRDefault="00522793" w:rsidP="00522793">
            <w:proofErr w:type="spellStart"/>
            <w:r w:rsidRPr="00522793">
              <w:t>коробка</w:t>
            </w:r>
            <w:proofErr w:type="spellEnd"/>
          </w:p>
        </w:tc>
        <w:tc>
          <w:tcPr>
            <w:tcW w:w="806" w:type="dxa"/>
            <w:tcBorders>
              <w:top w:val="single" w:sz="4" w:space="0" w:color="auto"/>
              <w:left w:val="single" w:sz="4" w:space="0" w:color="auto"/>
              <w:bottom w:val="single" w:sz="4" w:space="0" w:color="auto"/>
              <w:right w:val="single" w:sz="4" w:space="0" w:color="auto"/>
            </w:tcBorders>
          </w:tcPr>
          <w:p w14:paraId="5388A667" w14:textId="77777777" w:rsidR="00522793" w:rsidRPr="00CD5FB1" w:rsidRDefault="00522793" w:rsidP="00522793">
            <w:pPr>
              <w:rPr>
                <w:rFonts w:ascii="Sylfaen" w:hAnsi="Sylfaen"/>
                <w:color w:val="FF0000"/>
                <w:sz w:val="24"/>
                <w:szCs w:val="24"/>
              </w:rPr>
            </w:pPr>
          </w:p>
        </w:tc>
        <w:tc>
          <w:tcPr>
            <w:tcW w:w="992" w:type="dxa"/>
            <w:tcBorders>
              <w:top w:val="single" w:sz="4" w:space="0" w:color="auto"/>
              <w:left w:val="single" w:sz="4" w:space="0" w:color="auto"/>
              <w:bottom w:val="single" w:sz="4" w:space="0" w:color="auto"/>
              <w:right w:val="single" w:sz="4" w:space="0" w:color="auto"/>
            </w:tcBorders>
          </w:tcPr>
          <w:p w14:paraId="3C64A365" w14:textId="77777777" w:rsidR="00522793" w:rsidRPr="00CD5FB1" w:rsidRDefault="00522793" w:rsidP="00522793">
            <w:pPr>
              <w:rPr>
                <w:rFonts w:ascii="Sylfaen" w:hAnsi="Sylfaen"/>
                <w:color w:val="FF0000"/>
                <w:sz w:val="24"/>
                <w:szCs w:val="24"/>
              </w:rPr>
            </w:pPr>
          </w:p>
        </w:tc>
        <w:tc>
          <w:tcPr>
            <w:tcW w:w="851" w:type="dxa"/>
            <w:tcBorders>
              <w:top w:val="single" w:sz="4" w:space="0" w:color="auto"/>
              <w:left w:val="single" w:sz="4" w:space="0" w:color="auto"/>
              <w:bottom w:val="single" w:sz="4" w:space="0" w:color="auto"/>
              <w:right w:val="single" w:sz="4" w:space="0" w:color="auto"/>
            </w:tcBorders>
          </w:tcPr>
          <w:p w14:paraId="7BDD3BB2" w14:textId="02A58938" w:rsidR="00522793" w:rsidRPr="00CD5FB1" w:rsidRDefault="00522793" w:rsidP="00522793">
            <w:pPr>
              <w:rPr>
                <w:rFonts w:ascii="Sylfaen" w:hAnsi="Sylfaen"/>
                <w:color w:val="FF0000"/>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75FABE02" w14:textId="766EA63B" w:rsidR="00522793" w:rsidRPr="00157D0B" w:rsidRDefault="00522793" w:rsidP="00522793">
            <w:pPr>
              <w:rPr>
                <w:rFonts w:ascii="Sylfaen" w:hAnsi="Sylfaen"/>
                <w:sz w:val="24"/>
                <w:szCs w:val="24"/>
                <w:lang w:val="ru-RU"/>
              </w:rPr>
            </w:pPr>
            <w:r w:rsidRPr="00157D0B">
              <w:rPr>
                <w:rFonts w:ascii="Sylfaen" w:hAnsi="Sylfaen"/>
                <w:sz w:val="24"/>
                <w:szCs w:val="24"/>
                <w:lang w:val="ru-RU"/>
              </w:rPr>
              <w:t>10</w:t>
            </w:r>
          </w:p>
        </w:tc>
        <w:tc>
          <w:tcPr>
            <w:tcW w:w="1275" w:type="dxa"/>
            <w:tcBorders>
              <w:top w:val="single" w:sz="4" w:space="0" w:color="auto"/>
              <w:left w:val="single" w:sz="4" w:space="0" w:color="auto"/>
              <w:bottom w:val="single" w:sz="4" w:space="0" w:color="auto"/>
              <w:right w:val="single" w:sz="4" w:space="0" w:color="auto"/>
            </w:tcBorders>
          </w:tcPr>
          <w:p w14:paraId="71480BFB" w14:textId="788DE0EC" w:rsidR="00522793" w:rsidRPr="000C0D93" w:rsidRDefault="00522793" w:rsidP="00522793">
            <w:pPr>
              <w:tabs>
                <w:tab w:val="left" w:pos="14490"/>
              </w:tabs>
              <w:jc w:val="cente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740080CF" w14:textId="77777777" w:rsidR="00522793" w:rsidRPr="000C0D93" w:rsidRDefault="00522793" w:rsidP="00522793">
            <w:pPr>
              <w:tabs>
                <w:tab w:val="left" w:pos="14490"/>
              </w:tabs>
              <w:jc w:val="cente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p w14:paraId="525A834E" w14:textId="77777777" w:rsidR="00522793" w:rsidRPr="000C0D93" w:rsidRDefault="00522793" w:rsidP="00522793">
            <w:pPr>
              <w:tabs>
                <w:tab w:val="left" w:pos="14490"/>
              </w:tabs>
              <w:jc w:val="center"/>
              <w:rPr>
                <w:rFonts w:ascii="Sylfaen" w:hAnsi="Sylfaen"/>
                <w:sz w:val="24"/>
                <w:szCs w:val="24"/>
              </w:rPr>
            </w:pPr>
          </w:p>
          <w:p w14:paraId="756C15C8" w14:textId="77777777" w:rsidR="00522793" w:rsidRPr="000C0D93" w:rsidRDefault="00522793" w:rsidP="00522793">
            <w:pPr>
              <w:tabs>
                <w:tab w:val="left" w:pos="14490"/>
              </w:tabs>
              <w:jc w:val="center"/>
              <w:rPr>
                <w:rFonts w:ascii="Sylfaen" w:hAnsi="Sylfaen"/>
                <w:sz w:val="24"/>
                <w:szCs w:val="24"/>
              </w:rPr>
            </w:pPr>
          </w:p>
          <w:p w14:paraId="4E8CA0AD" w14:textId="77777777" w:rsidR="00522793" w:rsidRPr="000C0D93" w:rsidRDefault="00522793" w:rsidP="00522793">
            <w:pPr>
              <w:tabs>
                <w:tab w:val="left" w:pos="14490"/>
              </w:tabs>
              <w:jc w:val="center"/>
              <w:rPr>
                <w:rFonts w:ascii="Sylfaen" w:hAnsi="Sylfaen"/>
                <w:sz w:val="24"/>
                <w:szCs w:val="24"/>
              </w:rPr>
            </w:pPr>
          </w:p>
          <w:p w14:paraId="03FCF2FB" w14:textId="77777777" w:rsidR="00522793" w:rsidRPr="000C0D93" w:rsidRDefault="00522793" w:rsidP="00522793">
            <w:pPr>
              <w:tabs>
                <w:tab w:val="left" w:pos="14490"/>
              </w:tabs>
              <w:jc w:val="center"/>
              <w:rPr>
                <w:rFonts w:ascii="Sylfaen" w:hAnsi="Sylfaen"/>
                <w:sz w:val="24"/>
                <w:szCs w:val="24"/>
              </w:rPr>
            </w:pPr>
          </w:p>
          <w:p w14:paraId="1A022A67" w14:textId="77777777" w:rsidR="00522793" w:rsidRPr="000C0D93" w:rsidRDefault="00522793" w:rsidP="00522793">
            <w:pPr>
              <w:tabs>
                <w:tab w:val="left" w:pos="14490"/>
              </w:tabs>
              <w:jc w:val="center"/>
              <w:rPr>
                <w:rFonts w:ascii="Sylfaen" w:hAnsi="Sylfaen"/>
                <w:sz w:val="24"/>
                <w:szCs w:val="24"/>
              </w:rPr>
            </w:pPr>
          </w:p>
          <w:p w14:paraId="60217321" w14:textId="77777777" w:rsidR="00522793" w:rsidRPr="000C0D93" w:rsidRDefault="00522793" w:rsidP="00522793">
            <w:pPr>
              <w:tabs>
                <w:tab w:val="left" w:pos="14490"/>
              </w:tabs>
              <w:jc w:val="center"/>
              <w:rPr>
                <w:rFonts w:ascii="Sylfaen" w:hAnsi="Sylfaen"/>
                <w:sz w:val="24"/>
                <w:szCs w:val="24"/>
                <w:lang w:val="hy-AM"/>
              </w:rPr>
            </w:pPr>
          </w:p>
        </w:tc>
        <w:tc>
          <w:tcPr>
            <w:tcW w:w="1518" w:type="dxa"/>
            <w:gridSpan w:val="2"/>
            <w:tcBorders>
              <w:top w:val="single" w:sz="4" w:space="0" w:color="auto"/>
              <w:left w:val="single" w:sz="4" w:space="0" w:color="auto"/>
              <w:bottom w:val="single" w:sz="4" w:space="0" w:color="auto"/>
              <w:right w:val="single" w:sz="4" w:space="0" w:color="auto"/>
            </w:tcBorders>
          </w:tcPr>
          <w:p w14:paraId="7E4A9E4A" w14:textId="77777777" w:rsidR="00522793" w:rsidRPr="000C0D93" w:rsidRDefault="00522793" w:rsidP="00522793">
            <w:pPr>
              <w:tabs>
                <w:tab w:val="left" w:pos="14490"/>
              </w:tabs>
              <w:jc w:val="center"/>
              <w:rPr>
                <w:rFonts w:ascii="Sylfaen" w:hAnsi="Sylfaen"/>
                <w:sz w:val="24"/>
                <w:szCs w:val="24"/>
                <w:highlight w:val="yellow"/>
                <w:lang w:val="hy-AM"/>
              </w:rPr>
            </w:pPr>
          </w:p>
        </w:tc>
      </w:tr>
      <w:tr w:rsidR="00522793" w:rsidRPr="000C0D93" w14:paraId="265B0626"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509A2AD" w14:textId="48BC5374"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2</w:t>
            </w:r>
          </w:p>
        </w:tc>
        <w:tc>
          <w:tcPr>
            <w:tcW w:w="1881" w:type="dxa"/>
            <w:tcBorders>
              <w:top w:val="single" w:sz="4" w:space="0" w:color="auto"/>
              <w:left w:val="single" w:sz="4" w:space="0" w:color="auto"/>
              <w:bottom w:val="single" w:sz="4" w:space="0" w:color="auto"/>
              <w:right w:val="single" w:sz="4" w:space="0" w:color="auto"/>
            </w:tcBorders>
            <w:vAlign w:val="center"/>
          </w:tcPr>
          <w:p w14:paraId="7DB288A2" w14:textId="77777777" w:rsidR="00522793" w:rsidRPr="00764AF2" w:rsidRDefault="00522793" w:rsidP="00522793">
            <w:pPr>
              <w:jc w:val="both"/>
              <w:rPr>
                <w:rFonts w:ascii="Sylfaen" w:hAnsi="Sylfaen"/>
                <w:sz w:val="24"/>
                <w:szCs w:val="24"/>
              </w:rPr>
            </w:pPr>
            <w:proofErr w:type="spellStart"/>
            <w:r w:rsidRPr="00764AF2">
              <w:rPr>
                <w:rFonts w:ascii="Sylfaen" w:hAnsi="Sylfaen" w:cs="Sylfaen"/>
                <w:sz w:val="24"/>
                <w:szCs w:val="24"/>
              </w:rPr>
              <w:t>Цветне</w:t>
            </w:r>
            <w:proofErr w:type="spellEnd"/>
            <w:r w:rsidRPr="00764AF2">
              <w:rPr>
                <w:rFonts w:ascii="Sylfaen" w:hAnsi="Sylfaen" w:cs="Sylfaen"/>
                <w:sz w:val="24"/>
                <w:szCs w:val="24"/>
              </w:rPr>
              <w:t xml:space="preserve"> </w:t>
            </w:r>
            <w:proofErr w:type="spellStart"/>
            <w:r w:rsidRPr="00764AF2">
              <w:rPr>
                <w:rFonts w:ascii="Sylfaen" w:hAnsi="Sylfaen" w:cs="Sylfaen"/>
                <w:sz w:val="24"/>
                <w:szCs w:val="24"/>
              </w:rPr>
              <w:t>карандаш</w:t>
            </w:r>
            <w:proofErr w:type="spellEnd"/>
          </w:p>
        </w:tc>
        <w:tc>
          <w:tcPr>
            <w:tcW w:w="1100" w:type="dxa"/>
            <w:tcBorders>
              <w:top w:val="single" w:sz="4" w:space="0" w:color="auto"/>
              <w:left w:val="single" w:sz="4" w:space="0" w:color="auto"/>
              <w:bottom w:val="single" w:sz="4" w:space="0" w:color="auto"/>
              <w:right w:val="single" w:sz="4" w:space="0" w:color="auto"/>
            </w:tcBorders>
          </w:tcPr>
          <w:p w14:paraId="45309B1F" w14:textId="77777777" w:rsidR="00522793" w:rsidRPr="00764AF2" w:rsidRDefault="00522793" w:rsidP="00522793">
            <w:pPr>
              <w:rPr>
                <w:rFonts w:ascii="Sylfaen" w:hAnsi="Sylfaen"/>
                <w:lang w:val="hy-AM"/>
              </w:rPr>
            </w:pPr>
            <w:r w:rsidRPr="00764AF2">
              <w:rPr>
                <w:rFonts w:ascii="Sylfaen" w:hAnsi="Sylfaen"/>
                <w:lang w:val="hy-AM"/>
              </w:rPr>
              <w:t>30192130</w:t>
            </w:r>
          </w:p>
        </w:tc>
        <w:tc>
          <w:tcPr>
            <w:tcW w:w="5003" w:type="dxa"/>
            <w:tcBorders>
              <w:top w:val="single" w:sz="4" w:space="0" w:color="auto"/>
              <w:left w:val="single" w:sz="4" w:space="0" w:color="auto"/>
              <w:bottom w:val="single" w:sz="4" w:space="0" w:color="auto"/>
              <w:right w:val="single" w:sz="4" w:space="0" w:color="auto"/>
            </w:tcBorders>
          </w:tcPr>
          <w:p w14:paraId="74BBE03B" w14:textId="77777777" w:rsidR="00522793" w:rsidRPr="00764AF2" w:rsidRDefault="00522793" w:rsidP="00522793">
            <w:pPr>
              <w:rPr>
                <w:rFonts w:ascii="Sylfaen" w:hAnsi="Sylfaen"/>
                <w:sz w:val="24"/>
                <w:szCs w:val="24"/>
                <w:lang w:val="ru-RU"/>
              </w:rPr>
            </w:pPr>
            <w:r w:rsidRPr="00764AF2">
              <w:rPr>
                <w:rFonts w:ascii="Sylfaen" w:hAnsi="Sylfaen" w:cs="Sylfaen"/>
                <w:sz w:val="24"/>
                <w:szCs w:val="24"/>
                <w:lang w:val="ru-RU"/>
              </w:rPr>
              <w:t>Набор цветных карандашей в коробке, 12 или 24 цвета в коробке</w:t>
            </w:r>
          </w:p>
        </w:tc>
        <w:tc>
          <w:tcPr>
            <w:tcW w:w="849" w:type="dxa"/>
            <w:tcBorders>
              <w:top w:val="single" w:sz="4" w:space="0" w:color="auto"/>
              <w:left w:val="single" w:sz="4" w:space="0" w:color="auto"/>
              <w:bottom w:val="single" w:sz="4" w:space="0" w:color="auto"/>
              <w:right w:val="single" w:sz="4" w:space="0" w:color="auto"/>
            </w:tcBorders>
          </w:tcPr>
          <w:p w14:paraId="66962DD1" w14:textId="77777777" w:rsidR="00522793" w:rsidRPr="00522793" w:rsidRDefault="00522793" w:rsidP="00522793">
            <w:pPr>
              <w:rPr>
                <w:rFonts w:ascii="Sylfaen" w:hAnsi="Sylfaen"/>
                <w:lang w:val="hy-AM"/>
              </w:rPr>
            </w:pPr>
            <w:r w:rsidRPr="00522793">
              <w:rPr>
                <w:rFonts w:ascii="Sylfaen" w:hAnsi="Sylfaen"/>
                <w:lang w:val="hy-AM"/>
              </w:rPr>
              <w:t>коробка</w:t>
            </w:r>
          </w:p>
        </w:tc>
        <w:tc>
          <w:tcPr>
            <w:tcW w:w="806" w:type="dxa"/>
            <w:tcBorders>
              <w:top w:val="single" w:sz="4" w:space="0" w:color="auto"/>
              <w:left w:val="single" w:sz="4" w:space="0" w:color="auto"/>
              <w:bottom w:val="single" w:sz="4" w:space="0" w:color="auto"/>
              <w:right w:val="single" w:sz="4" w:space="0" w:color="auto"/>
            </w:tcBorders>
          </w:tcPr>
          <w:p w14:paraId="2A68AAD4" w14:textId="77777777" w:rsidR="00522793" w:rsidRPr="00CD5FB1" w:rsidRDefault="00522793" w:rsidP="00522793">
            <w:pPr>
              <w:rPr>
                <w:rFonts w:ascii="Sylfaen" w:hAnsi="Sylfaen"/>
                <w:color w:val="FF0000"/>
                <w:sz w:val="24"/>
                <w:szCs w:val="24"/>
              </w:rPr>
            </w:pPr>
          </w:p>
        </w:tc>
        <w:tc>
          <w:tcPr>
            <w:tcW w:w="992" w:type="dxa"/>
            <w:tcBorders>
              <w:top w:val="single" w:sz="4" w:space="0" w:color="auto"/>
              <w:left w:val="single" w:sz="4" w:space="0" w:color="auto"/>
              <w:bottom w:val="single" w:sz="4" w:space="0" w:color="auto"/>
              <w:right w:val="single" w:sz="4" w:space="0" w:color="auto"/>
            </w:tcBorders>
          </w:tcPr>
          <w:p w14:paraId="0C6E632E" w14:textId="77777777" w:rsidR="00522793" w:rsidRPr="00CD5FB1" w:rsidRDefault="00522793" w:rsidP="00522793">
            <w:pPr>
              <w:rPr>
                <w:rFonts w:ascii="Sylfaen" w:hAnsi="Sylfaen"/>
                <w:color w:val="FF0000"/>
                <w:sz w:val="24"/>
                <w:szCs w:val="24"/>
              </w:rPr>
            </w:pPr>
          </w:p>
        </w:tc>
        <w:tc>
          <w:tcPr>
            <w:tcW w:w="851" w:type="dxa"/>
            <w:tcBorders>
              <w:top w:val="single" w:sz="4" w:space="0" w:color="auto"/>
              <w:left w:val="single" w:sz="4" w:space="0" w:color="auto"/>
              <w:bottom w:val="single" w:sz="4" w:space="0" w:color="auto"/>
              <w:right w:val="single" w:sz="4" w:space="0" w:color="auto"/>
            </w:tcBorders>
          </w:tcPr>
          <w:p w14:paraId="01DF9F3A" w14:textId="238DD58E" w:rsidR="00522793" w:rsidRPr="00CD5FB1" w:rsidRDefault="00522793" w:rsidP="00522793">
            <w:pPr>
              <w:rPr>
                <w:rFonts w:ascii="Sylfaen" w:hAnsi="Sylfaen"/>
                <w:color w:val="FF0000"/>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5B082C35" w14:textId="36EE35A7" w:rsidR="00522793" w:rsidRPr="00157D0B" w:rsidRDefault="00522793" w:rsidP="00522793">
            <w:pPr>
              <w:rPr>
                <w:rFonts w:ascii="Sylfaen" w:hAnsi="Sylfaen"/>
                <w:sz w:val="24"/>
                <w:szCs w:val="24"/>
                <w:lang w:val="ru-RU"/>
              </w:rPr>
            </w:pPr>
            <w:r w:rsidRPr="00157D0B">
              <w:rPr>
                <w:rFonts w:ascii="Sylfaen" w:hAnsi="Sylfaen"/>
                <w:sz w:val="24"/>
                <w:szCs w:val="24"/>
                <w:lang w:val="ru-RU"/>
              </w:rPr>
              <w:t>20</w:t>
            </w:r>
          </w:p>
        </w:tc>
        <w:tc>
          <w:tcPr>
            <w:tcW w:w="1275" w:type="dxa"/>
            <w:tcBorders>
              <w:top w:val="single" w:sz="4" w:space="0" w:color="auto"/>
              <w:left w:val="single" w:sz="4" w:space="0" w:color="auto"/>
              <w:bottom w:val="single" w:sz="4" w:space="0" w:color="auto"/>
              <w:right w:val="single" w:sz="4" w:space="0" w:color="auto"/>
            </w:tcBorders>
          </w:tcPr>
          <w:p w14:paraId="7AEC1A6E" w14:textId="0ECC9F4E"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4EBEEE2A"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0DC3A9F0" w14:textId="77777777" w:rsidR="00522793" w:rsidRPr="000C0D93" w:rsidRDefault="00522793" w:rsidP="00522793">
            <w:pPr>
              <w:jc w:val="center"/>
              <w:rPr>
                <w:rFonts w:ascii="Sylfaen" w:hAnsi="Sylfaen"/>
                <w:sz w:val="24"/>
                <w:szCs w:val="24"/>
                <w:highlight w:val="yellow"/>
                <w:lang w:val="hy-AM"/>
              </w:rPr>
            </w:pPr>
          </w:p>
        </w:tc>
      </w:tr>
      <w:tr w:rsidR="00522793" w:rsidRPr="000C0D93" w14:paraId="724A6C3B"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D07AEDC" w14:textId="7BDA6A3F"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3</w:t>
            </w:r>
          </w:p>
        </w:tc>
        <w:tc>
          <w:tcPr>
            <w:tcW w:w="1881" w:type="dxa"/>
            <w:tcBorders>
              <w:top w:val="single" w:sz="4" w:space="0" w:color="auto"/>
              <w:left w:val="single" w:sz="4" w:space="0" w:color="auto"/>
              <w:bottom w:val="single" w:sz="4" w:space="0" w:color="auto"/>
              <w:right w:val="single" w:sz="4" w:space="0" w:color="auto"/>
            </w:tcBorders>
            <w:vAlign w:val="center"/>
          </w:tcPr>
          <w:p w14:paraId="7ACBD33C" w14:textId="77777777" w:rsidR="00522793" w:rsidRPr="00764AF2" w:rsidRDefault="00522793" w:rsidP="00522793">
            <w:pPr>
              <w:jc w:val="both"/>
              <w:rPr>
                <w:rFonts w:ascii="Sylfaen" w:hAnsi="Sylfaen" w:cs="Sylfaen"/>
                <w:sz w:val="24"/>
                <w:szCs w:val="24"/>
                <w:lang w:val="hy-AM"/>
              </w:rPr>
            </w:pPr>
            <w:proofErr w:type="spellStart"/>
            <w:r w:rsidRPr="00764AF2">
              <w:rPr>
                <w:rFonts w:ascii="Sylfaen" w:hAnsi="Sylfaen" w:cs="Sylfaen"/>
                <w:sz w:val="24"/>
                <w:szCs w:val="24"/>
              </w:rPr>
              <w:t>Картон</w:t>
            </w:r>
            <w:proofErr w:type="spellEnd"/>
            <w:r w:rsidRPr="00764AF2">
              <w:rPr>
                <w:rFonts w:ascii="Sylfaen" w:hAnsi="Sylfaen" w:cs="Sylfaen"/>
                <w:sz w:val="24"/>
                <w:szCs w:val="24"/>
              </w:rPr>
              <w:t>/</w:t>
            </w:r>
            <w:proofErr w:type="spellStart"/>
            <w:r w:rsidRPr="00764AF2">
              <w:rPr>
                <w:rFonts w:ascii="Sylfaen" w:hAnsi="Sylfaen" w:cs="Sylfaen"/>
                <w:sz w:val="24"/>
                <w:szCs w:val="24"/>
              </w:rPr>
              <w:t>формат</w:t>
            </w:r>
            <w:proofErr w:type="spellEnd"/>
            <w:r w:rsidRPr="00764AF2">
              <w:rPr>
                <w:rFonts w:ascii="Sylfaen" w:hAnsi="Sylfaen" w:cs="Sylfaen"/>
                <w:sz w:val="24"/>
                <w:szCs w:val="24"/>
              </w:rPr>
              <w:t>/</w:t>
            </w:r>
          </w:p>
        </w:tc>
        <w:tc>
          <w:tcPr>
            <w:tcW w:w="1100" w:type="dxa"/>
            <w:tcBorders>
              <w:top w:val="single" w:sz="4" w:space="0" w:color="auto"/>
              <w:left w:val="single" w:sz="4" w:space="0" w:color="auto"/>
              <w:bottom w:val="single" w:sz="4" w:space="0" w:color="auto"/>
              <w:right w:val="single" w:sz="4" w:space="0" w:color="auto"/>
            </w:tcBorders>
          </w:tcPr>
          <w:p w14:paraId="7873902A" w14:textId="77777777" w:rsidR="00522793" w:rsidRPr="00764AF2" w:rsidRDefault="00522793" w:rsidP="00522793">
            <w:pPr>
              <w:rPr>
                <w:rFonts w:ascii="Sylfaen" w:hAnsi="Sylfaen"/>
                <w:lang w:val="hy-AM"/>
              </w:rPr>
            </w:pPr>
            <w:r w:rsidRPr="00764AF2">
              <w:rPr>
                <w:rFonts w:ascii="Sylfaen" w:hAnsi="Sylfaen"/>
                <w:lang w:val="hy-AM"/>
              </w:rPr>
              <w:t>30197646</w:t>
            </w:r>
          </w:p>
        </w:tc>
        <w:tc>
          <w:tcPr>
            <w:tcW w:w="5003" w:type="dxa"/>
            <w:tcBorders>
              <w:top w:val="single" w:sz="4" w:space="0" w:color="auto"/>
              <w:left w:val="single" w:sz="4" w:space="0" w:color="auto"/>
              <w:bottom w:val="single" w:sz="4" w:space="0" w:color="auto"/>
              <w:right w:val="single" w:sz="4" w:space="0" w:color="auto"/>
            </w:tcBorders>
          </w:tcPr>
          <w:p w14:paraId="046EA6B4" w14:textId="77777777" w:rsidR="00522793" w:rsidRPr="00764AF2" w:rsidRDefault="00522793" w:rsidP="00522793">
            <w:pPr>
              <w:rPr>
                <w:rFonts w:ascii="Sylfaen" w:hAnsi="Sylfaen" w:cs="Sylfaen"/>
                <w:sz w:val="24"/>
                <w:szCs w:val="24"/>
                <w:lang w:val="ru-RU"/>
              </w:rPr>
            </w:pPr>
            <w:r w:rsidRPr="00764AF2">
              <w:rPr>
                <w:rFonts w:ascii="Sylfaen" w:hAnsi="Sylfaen" w:cs="Sylfaen"/>
                <w:sz w:val="24"/>
                <w:szCs w:val="24"/>
                <w:lang w:val="ru-RU"/>
              </w:rPr>
              <w:t>Бумага для доски, размер 850* 1190мм, плотность 100гр, белизна 90%</w:t>
            </w:r>
          </w:p>
        </w:tc>
        <w:tc>
          <w:tcPr>
            <w:tcW w:w="849" w:type="dxa"/>
            <w:tcBorders>
              <w:top w:val="single" w:sz="4" w:space="0" w:color="auto"/>
              <w:left w:val="single" w:sz="4" w:space="0" w:color="auto"/>
              <w:bottom w:val="single" w:sz="4" w:space="0" w:color="auto"/>
              <w:right w:val="single" w:sz="4" w:space="0" w:color="auto"/>
            </w:tcBorders>
          </w:tcPr>
          <w:p w14:paraId="23FDFC38"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61C1A5FE" w14:textId="77777777" w:rsidR="00522793" w:rsidRPr="00CD5FB1" w:rsidRDefault="00522793" w:rsidP="00522793">
            <w:pPr>
              <w:rPr>
                <w:rFonts w:ascii="Sylfaen" w:hAnsi="Sylfaen"/>
                <w:color w:val="FF0000"/>
                <w:sz w:val="24"/>
                <w:szCs w:val="24"/>
                <w:lang w:val="hy-AM"/>
              </w:rPr>
            </w:pPr>
          </w:p>
        </w:tc>
        <w:tc>
          <w:tcPr>
            <w:tcW w:w="992" w:type="dxa"/>
            <w:tcBorders>
              <w:top w:val="single" w:sz="4" w:space="0" w:color="auto"/>
              <w:left w:val="single" w:sz="4" w:space="0" w:color="auto"/>
              <w:bottom w:val="single" w:sz="4" w:space="0" w:color="auto"/>
              <w:right w:val="single" w:sz="4" w:space="0" w:color="auto"/>
            </w:tcBorders>
          </w:tcPr>
          <w:p w14:paraId="5D09DD36" w14:textId="77777777" w:rsidR="00522793" w:rsidRPr="00CD5FB1" w:rsidRDefault="00522793" w:rsidP="00522793">
            <w:pPr>
              <w:rPr>
                <w:rFonts w:ascii="Sylfaen" w:hAnsi="Sylfaen"/>
                <w:color w:val="FF0000"/>
                <w:sz w:val="24"/>
                <w:szCs w:val="24"/>
                <w:lang w:val="hy-AM"/>
              </w:rPr>
            </w:pPr>
          </w:p>
        </w:tc>
        <w:tc>
          <w:tcPr>
            <w:tcW w:w="851" w:type="dxa"/>
            <w:tcBorders>
              <w:top w:val="single" w:sz="4" w:space="0" w:color="auto"/>
              <w:left w:val="single" w:sz="4" w:space="0" w:color="auto"/>
              <w:bottom w:val="single" w:sz="4" w:space="0" w:color="auto"/>
              <w:right w:val="single" w:sz="4" w:space="0" w:color="auto"/>
            </w:tcBorders>
          </w:tcPr>
          <w:p w14:paraId="5E783596" w14:textId="13466283" w:rsidR="00522793" w:rsidRPr="00CD5FB1" w:rsidRDefault="00522793" w:rsidP="00522793">
            <w:pPr>
              <w:rPr>
                <w:rFonts w:ascii="Sylfaen" w:hAnsi="Sylfaen"/>
                <w:color w:val="FF0000"/>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370DDDAE" w14:textId="1FB2F0C1" w:rsidR="00522793" w:rsidRPr="00157D0B" w:rsidRDefault="00522793" w:rsidP="00522793">
            <w:pPr>
              <w:rPr>
                <w:rFonts w:ascii="Sylfaen" w:hAnsi="Sylfaen"/>
                <w:sz w:val="24"/>
                <w:szCs w:val="24"/>
                <w:lang w:val="ru-RU"/>
              </w:rPr>
            </w:pPr>
            <w:r w:rsidRPr="00157D0B">
              <w:rPr>
                <w:rFonts w:ascii="Sylfaen" w:hAnsi="Sylfaen"/>
                <w:sz w:val="24"/>
                <w:szCs w:val="24"/>
                <w:lang w:val="ru-RU"/>
              </w:rPr>
              <w:t>15</w:t>
            </w:r>
          </w:p>
        </w:tc>
        <w:tc>
          <w:tcPr>
            <w:tcW w:w="1275" w:type="dxa"/>
            <w:tcBorders>
              <w:top w:val="single" w:sz="4" w:space="0" w:color="auto"/>
              <w:left w:val="single" w:sz="4" w:space="0" w:color="auto"/>
              <w:bottom w:val="single" w:sz="4" w:space="0" w:color="auto"/>
              <w:right w:val="single" w:sz="4" w:space="0" w:color="auto"/>
            </w:tcBorders>
          </w:tcPr>
          <w:p w14:paraId="44AC9495" w14:textId="2E8B74D5" w:rsidR="00522793" w:rsidRPr="000C0D93" w:rsidRDefault="00522793" w:rsidP="00522793">
            <w:pPr>
              <w:rPr>
                <w:rFonts w:ascii="Sylfaen" w:hAnsi="Sylfaen" w:cs="Sylfaen"/>
                <w:sz w:val="24"/>
                <w:szCs w:val="24"/>
                <w:lang w:val="hy-AM"/>
              </w:rPr>
            </w:pPr>
            <w:r w:rsidRPr="000C0D93">
              <w:rPr>
                <w:rFonts w:ascii="Sylfaen" w:hAnsi="Sylfaen"/>
                <w:sz w:val="24"/>
                <w:szCs w:val="24"/>
                <w:lang w:val="hy-AM"/>
              </w:rPr>
              <w:t xml:space="preserve"> </w:t>
            </w:r>
            <w:r w:rsidRPr="000C0D93">
              <w:rPr>
                <w:rFonts w:ascii="Sylfaen" w:hAnsi="Sylfaen" w:cs="Sylfaen"/>
                <w:sz w:val="24"/>
                <w:szCs w:val="24"/>
                <w:lang w:val="hy-AM"/>
              </w:rPr>
              <w:t>г. Капан</w:t>
            </w:r>
          </w:p>
          <w:p w14:paraId="2BCCF0D8" w14:textId="36F29708" w:rsidR="00522793" w:rsidRPr="000C0D93" w:rsidRDefault="00522793" w:rsidP="00522793">
            <w:pPr>
              <w:rPr>
                <w:rFonts w:ascii="Sylfaen" w:hAnsi="Sylfaen" w:cs="Sylfaen"/>
                <w:sz w:val="24"/>
                <w:szCs w:val="24"/>
                <w:lang w:val="hy-AM"/>
              </w:rPr>
            </w:pPr>
            <w:r w:rsidRPr="000C0D93">
              <w:rPr>
                <w:rFonts w:ascii="Sylfaen" w:hAnsi="Sylfaen" w:cs="Sylfaen"/>
                <w:sz w:val="24"/>
                <w:szCs w:val="24"/>
                <w:lang w:val="hy-AM"/>
              </w:rPr>
              <w:t>Багаберд</w:t>
            </w:r>
            <w:r>
              <w:rPr>
                <w:rFonts w:ascii="Sylfaen" w:hAnsi="Sylfaen" w:cs="Sylfaen"/>
                <w:sz w:val="24"/>
                <w:szCs w:val="24"/>
              </w:rPr>
              <w:t xml:space="preserve"> 27</w:t>
            </w:r>
            <w:r w:rsidRPr="000C0D93">
              <w:rPr>
                <w:rFonts w:ascii="Sylfaen" w:hAnsi="Sylfaen" w:cs="Sylfaen"/>
                <w:sz w:val="24"/>
                <w:szCs w:val="24"/>
                <w:lang w:val="hy-AM"/>
              </w:rPr>
              <w:t xml:space="preserve"> </w:t>
            </w:r>
          </w:p>
        </w:tc>
        <w:tc>
          <w:tcPr>
            <w:tcW w:w="1518" w:type="dxa"/>
            <w:gridSpan w:val="2"/>
            <w:tcBorders>
              <w:top w:val="single" w:sz="4" w:space="0" w:color="auto"/>
              <w:left w:val="single" w:sz="4" w:space="0" w:color="auto"/>
              <w:bottom w:val="single" w:sz="4" w:space="0" w:color="auto"/>
              <w:right w:val="single" w:sz="4" w:space="0" w:color="auto"/>
            </w:tcBorders>
          </w:tcPr>
          <w:p w14:paraId="70406AB4"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096AB2EC"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C27028E" w14:textId="052ADC51"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4</w:t>
            </w:r>
          </w:p>
        </w:tc>
        <w:tc>
          <w:tcPr>
            <w:tcW w:w="1881" w:type="dxa"/>
            <w:tcBorders>
              <w:top w:val="single" w:sz="4" w:space="0" w:color="auto"/>
              <w:left w:val="single" w:sz="4" w:space="0" w:color="auto"/>
              <w:bottom w:val="single" w:sz="4" w:space="0" w:color="auto"/>
              <w:right w:val="single" w:sz="4" w:space="0" w:color="auto"/>
            </w:tcBorders>
            <w:vAlign w:val="center"/>
          </w:tcPr>
          <w:p w14:paraId="6F99C372" w14:textId="77777777" w:rsidR="00522793" w:rsidRPr="00764AF2" w:rsidRDefault="00522793" w:rsidP="00522793">
            <w:pPr>
              <w:jc w:val="both"/>
              <w:rPr>
                <w:rFonts w:ascii="Sylfaen" w:hAnsi="Sylfaen" w:cs="Sylfaen"/>
                <w:sz w:val="24"/>
                <w:szCs w:val="24"/>
              </w:rPr>
            </w:pPr>
            <w:proofErr w:type="spellStart"/>
            <w:r w:rsidRPr="00764AF2">
              <w:rPr>
                <w:rFonts w:ascii="Sylfaen" w:hAnsi="Sylfaen" w:cs="Sylfaen"/>
                <w:sz w:val="24"/>
                <w:szCs w:val="24"/>
              </w:rPr>
              <w:t>Штрих</w:t>
            </w:r>
            <w:proofErr w:type="spellEnd"/>
            <w:r w:rsidRPr="00764AF2">
              <w:rPr>
                <w:rFonts w:ascii="Sylfaen" w:hAnsi="Sylfaen" w:cs="Sylfaen"/>
                <w:sz w:val="24"/>
                <w:szCs w:val="24"/>
              </w:rPr>
              <w:t xml:space="preserve"> </w:t>
            </w:r>
          </w:p>
        </w:tc>
        <w:tc>
          <w:tcPr>
            <w:tcW w:w="1100" w:type="dxa"/>
            <w:tcBorders>
              <w:top w:val="single" w:sz="4" w:space="0" w:color="auto"/>
              <w:left w:val="single" w:sz="4" w:space="0" w:color="auto"/>
              <w:bottom w:val="single" w:sz="4" w:space="0" w:color="auto"/>
              <w:right w:val="single" w:sz="4" w:space="0" w:color="auto"/>
            </w:tcBorders>
          </w:tcPr>
          <w:p w14:paraId="78EBDFA7" w14:textId="77777777" w:rsidR="00522793" w:rsidRPr="00764AF2" w:rsidRDefault="00522793" w:rsidP="00522793">
            <w:pPr>
              <w:rPr>
                <w:rFonts w:ascii="Sylfaen" w:hAnsi="Sylfaen"/>
                <w:lang w:val="hy-AM"/>
              </w:rPr>
            </w:pPr>
            <w:r w:rsidRPr="00764AF2">
              <w:rPr>
                <w:rFonts w:ascii="Sylfaen" w:hAnsi="Sylfaen"/>
                <w:lang w:val="hy-AM"/>
              </w:rPr>
              <w:t>30192160</w:t>
            </w:r>
          </w:p>
        </w:tc>
        <w:tc>
          <w:tcPr>
            <w:tcW w:w="5003" w:type="dxa"/>
            <w:tcBorders>
              <w:top w:val="single" w:sz="4" w:space="0" w:color="auto"/>
              <w:left w:val="single" w:sz="4" w:space="0" w:color="auto"/>
              <w:bottom w:val="single" w:sz="4" w:space="0" w:color="auto"/>
              <w:right w:val="single" w:sz="4" w:space="0" w:color="auto"/>
            </w:tcBorders>
          </w:tcPr>
          <w:p w14:paraId="0BEFF199" w14:textId="77777777" w:rsidR="00522793" w:rsidRPr="00764AF2" w:rsidRDefault="00522793" w:rsidP="00522793">
            <w:pPr>
              <w:rPr>
                <w:rFonts w:ascii="Sylfaen" w:hAnsi="Sylfaen" w:cs="Sylfaen"/>
                <w:sz w:val="24"/>
                <w:szCs w:val="24"/>
                <w:lang w:val="ru-RU"/>
              </w:rPr>
            </w:pPr>
            <w:r w:rsidRPr="00764AF2">
              <w:rPr>
                <w:rFonts w:ascii="Sylfaen" w:hAnsi="Sylfaen" w:cs="Sylfaen"/>
                <w:sz w:val="24"/>
                <w:szCs w:val="24"/>
                <w:lang w:val="ru-RU"/>
              </w:rPr>
              <w:t>Для коррекции напечатанного текста, на водной или органической основе, во флаконах емкостью 20 мл или в форме письма</w:t>
            </w:r>
          </w:p>
        </w:tc>
        <w:tc>
          <w:tcPr>
            <w:tcW w:w="849" w:type="dxa"/>
            <w:tcBorders>
              <w:top w:val="single" w:sz="4" w:space="0" w:color="auto"/>
              <w:left w:val="single" w:sz="4" w:space="0" w:color="auto"/>
              <w:bottom w:val="single" w:sz="4" w:space="0" w:color="auto"/>
              <w:right w:val="single" w:sz="4" w:space="0" w:color="auto"/>
            </w:tcBorders>
          </w:tcPr>
          <w:p w14:paraId="0F142BAA"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13DBCB43" w14:textId="77777777" w:rsidR="00522793" w:rsidRPr="00CD5FB1" w:rsidRDefault="00522793" w:rsidP="00522793">
            <w:pPr>
              <w:rPr>
                <w:rFonts w:ascii="Sylfaen" w:hAnsi="Sylfaen"/>
                <w:color w:val="FF0000"/>
                <w:sz w:val="24"/>
                <w:szCs w:val="24"/>
                <w:lang w:val="hy-AM"/>
              </w:rPr>
            </w:pPr>
          </w:p>
        </w:tc>
        <w:tc>
          <w:tcPr>
            <w:tcW w:w="992" w:type="dxa"/>
            <w:tcBorders>
              <w:top w:val="single" w:sz="4" w:space="0" w:color="auto"/>
              <w:left w:val="single" w:sz="4" w:space="0" w:color="auto"/>
              <w:bottom w:val="single" w:sz="4" w:space="0" w:color="auto"/>
              <w:right w:val="single" w:sz="4" w:space="0" w:color="auto"/>
            </w:tcBorders>
          </w:tcPr>
          <w:p w14:paraId="72118D26" w14:textId="77777777" w:rsidR="00522793" w:rsidRPr="00CD5FB1" w:rsidRDefault="00522793" w:rsidP="00522793">
            <w:pPr>
              <w:rPr>
                <w:rFonts w:ascii="Sylfaen" w:hAnsi="Sylfaen"/>
                <w:color w:val="FF0000"/>
                <w:sz w:val="24"/>
                <w:szCs w:val="24"/>
                <w:lang w:val="hy-AM"/>
              </w:rPr>
            </w:pPr>
          </w:p>
        </w:tc>
        <w:tc>
          <w:tcPr>
            <w:tcW w:w="851" w:type="dxa"/>
            <w:tcBorders>
              <w:top w:val="single" w:sz="4" w:space="0" w:color="auto"/>
              <w:left w:val="single" w:sz="4" w:space="0" w:color="auto"/>
              <w:bottom w:val="single" w:sz="4" w:space="0" w:color="auto"/>
              <w:right w:val="single" w:sz="4" w:space="0" w:color="auto"/>
            </w:tcBorders>
          </w:tcPr>
          <w:p w14:paraId="2660D368" w14:textId="0E3DEF5E" w:rsidR="00522793" w:rsidRPr="00CD5FB1" w:rsidRDefault="00522793" w:rsidP="00522793">
            <w:pPr>
              <w:rPr>
                <w:rFonts w:ascii="Sylfaen" w:hAnsi="Sylfaen"/>
                <w:color w:val="FF0000"/>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1948B6EE" w14:textId="3978B844" w:rsidR="00522793" w:rsidRPr="00157D0B" w:rsidRDefault="00522793" w:rsidP="00522793">
            <w:pPr>
              <w:rPr>
                <w:rFonts w:ascii="Sylfaen" w:hAnsi="Sylfaen"/>
                <w:sz w:val="24"/>
                <w:szCs w:val="24"/>
                <w:lang w:val="ru-RU"/>
              </w:rPr>
            </w:pPr>
            <w:r w:rsidRPr="00157D0B">
              <w:rPr>
                <w:rFonts w:ascii="Sylfaen" w:hAnsi="Sylfaen"/>
                <w:sz w:val="24"/>
                <w:szCs w:val="24"/>
                <w:lang w:val="ru-RU"/>
              </w:rPr>
              <w:t>50</w:t>
            </w:r>
          </w:p>
        </w:tc>
        <w:tc>
          <w:tcPr>
            <w:tcW w:w="1275" w:type="dxa"/>
            <w:tcBorders>
              <w:top w:val="single" w:sz="4" w:space="0" w:color="auto"/>
              <w:left w:val="single" w:sz="4" w:space="0" w:color="auto"/>
              <w:bottom w:val="single" w:sz="4" w:space="0" w:color="auto"/>
              <w:right w:val="single" w:sz="4" w:space="0" w:color="auto"/>
            </w:tcBorders>
          </w:tcPr>
          <w:p w14:paraId="28FF80A3" w14:textId="3B0DBE42" w:rsidR="00522793" w:rsidRPr="00910D45" w:rsidRDefault="00522793" w:rsidP="00522793">
            <w:pPr>
              <w:rPr>
                <w:rFonts w:ascii="Sylfaen" w:hAnsi="Sylfaen"/>
                <w:sz w:val="24"/>
                <w:szCs w:val="24"/>
              </w:rPr>
            </w:pPr>
            <w:r w:rsidRPr="00910D45">
              <w:rPr>
                <w:rFonts w:ascii="Sylfaen" w:hAnsi="Sylfaen"/>
                <w:sz w:val="24"/>
                <w:szCs w:val="24"/>
              </w:rPr>
              <w:t xml:space="preserve">г. </w:t>
            </w:r>
            <w:proofErr w:type="spellStart"/>
            <w:r w:rsidRPr="00910D45">
              <w:rPr>
                <w:rFonts w:ascii="Sylfaen" w:hAnsi="Sylfaen"/>
                <w:sz w:val="24"/>
                <w:szCs w:val="24"/>
              </w:rPr>
              <w:t>Капан</w:t>
            </w:r>
            <w:proofErr w:type="spellEnd"/>
          </w:p>
          <w:p w14:paraId="6B9B0622" w14:textId="6CF6A350" w:rsidR="00522793" w:rsidRPr="000C0D93" w:rsidRDefault="00522793" w:rsidP="00522793">
            <w:pPr>
              <w:rPr>
                <w:rFonts w:ascii="Sylfaen" w:hAnsi="Sylfaen"/>
                <w:sz w:val="24"/>
                <w:szCs w:val="24"/>
                <w:lang w:val="hy-AM"/>
              </w:rPr>
            </w:pPr>
            <w:proofErr w:type="spellStart"/>
            <w:r w:rsidRPr="00910D45">
              <w:rPr>
                <w:rFonts w:ascii="Sylfaen" w:hAnsi="Sylfaen"/>
                <w:sz w:val="24"/>
                <w:szCs w:val="24"/>
              </w:rPr>
              <w:t>Багаберд</w:t>
            </w:r>
            <w:proofErr w:type="spellEnd"/>
            <w:r w:rsidRPr="00910D45">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35473FE3"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2B7C6081" w14:textId="77777777" w:rsidTr="00522793">
        <w:trPr>
          <w:gridAfter w:val="1"/>
          <w:wAfter w:w="11" w:type="dxa"/>
          <w:cantSplit/>
          <w:trHeight w:val="1170"/>
        </w:trPr>
        <w:tc>
          <w:tcPr>
            <w:tcW w:w="817" w:type="dxa"/>
            <w:tcBorders>
              <w:top w:val="single" w:sz="4" w:space="0" w:color="auto"/>
              <w:left w:val="single" w:sz="4" w:space="0" w:color="auto"/>
              <w:bottom w:val="single" w:sz="4" w:space="0" w:color="auto"/>
              <w:right w:val="single" w:sz="4" w:space="0" w:color="auto"/>
            </w:tcBorders>
            <w:vAlign w:val="center"/>
          </w:tcPr>
          <w:p w14:paraId="4D6C7FFD" w14:textId="5852B26B" w:rsidR="00522793" w:rsidRPr="006863FE" w:rsidRDefault="00522793" w:rsidP="00522793">
            <w:pPr>
              <w:tabs>
                <w:tab w:val="left" w:pos="14490"/>
              </w:tabs>
              <w:rPr>
                <w:rFonts w:ascii="Sylfaen" w:hAnsi="Sylfaen"/>
                <w:sz w:val="24"/>
                <w:szCs w:val="24"/>
                <w:highlight w:val="yellow"/>
                <w:lang w:val="ru-RU"/>
              </w:rPr>
            </w:pPr>
            <w:r w:rsidRPr="00522793">
              <w:rPr>
                <w:rFonts w:ascii="Sylfaen" w:hAnsi="Sylfaen"/>
                <w:sz w:val="24"/>
                <w:szCs w:val="24"/>
                <w:lang w:val="ru-RU"/>
              </w:rPr>
              <w:t>5</w:t>
            </w:r>
          </w:p>
        </w:tc>
        <w:tc>
          <w:tcPr>
            <w:tcW w:w="1881" w:type="dxa"/>
            <w:tcBorders>
              <w:top w:val="single" w:sz="4" w:space="0" w:color="auto"/>
              <w:left w:val="single" w:sz="4" w:space="0" w:color="auto"/>
              <w:bottom w:val="single" w:sz="4" w:space="0" w:color="auto"/>
              <w:right w:val="single" w:sz="4" w:space="0" w:color="auto"/>
            </w:tcBorders>
            <w:vAlign w:val="center"/>
          </w:tcPr>
          <w:p w14:paraId="5676FB47" w14:textId="77777777" w:rsidR="00522793" w:rsidRPr="00764AF2" w:rsidRDefault="00522793" w:rsidP="00522793">
            <w:pPr>
              <w:jc w:val="both"/>
              <w:rPr>
                <w:rFonts w:ascii="Sylfaen" w:hAnsi="Sylfaen" w:cs="Sylfaen"/>
                <w:sz w:val="24"/>
                <w:szCs w:val="24"/>
                <w:highlight w:val="yellow"/>
              </w:rPr>
            </w:pPr>
            <w:proofErr w:type="spellStart"/>
            <w:r w:rsidRPr="00764AF2">
              <w:rPr>
                <w:rFonts w:ascii="Sylfaen" w:hAnsi="Sylfaen" w:cs="Sylfaen"/>
                <w:sz w:val="24"/>
                <w:szCs w:val="24"/>
              </w:rPr>
              <w:t>Цветная</w:t>
            </w:r>
            <w:proofErr w:type="spellEnd"/>
            <w:r w:rsidRPr="00764AF2">
              <w:rPr>
                <w:rFonts w:ascii="Sylfaen" w:hAnsi="Sylfaen" w:cs="Sylfaen"/>
                <w:sz w:val="24"/>
                <w:szCs w:val="24"/>
              </w:rPr>
              <w:t xml:space="preserve"> </w:t>
            </w:r>
            <w:proofErr w:type="spellStart"/>
            <w:r w:rsidRPr="00764AF2">
              <w:rPr>
                <w:rFonts w:ascii="Sylfaen" w:hAnsi="Sylfaen" w:cs="Sylfaen"/>
                <w:sz w:val="24"/>
                <w:szCs w:val="24"/>
              </w:rPr>
              <w:t>бумага</w:t>
            </w:r>
            <w:proofErr w:type="spellEnd"/>
            <w:r w:rsidRPr="00764AF2">
              <w:rPr>
                <w:rFonts w:ascii="Sylfaen" w:hAnsi="Sylfaen" w:cs="Sylfaen"/>
                <w:sz w:val="24"/>
                <w:szCs w:val="24"/>
              </w:rPr>
              <w:t xml:space="preserve"> </w:t>
            </w:r>
          </w:p>
        </w:tc>
        <w:tc>
          <w:tcPr>
            <w:tcW w:w="1100" w:type="dxa"/>
            <w:tcBorders>
              <w:top w:val="single" w:sz="4" w:space="0" w:color="auto"/>
              <w:left w:val="single" w:sz="4" w:space="0" w:color="auto"/>
              <w:bottom w:val="single" w:sz="4" w:space="0" w:color="auto"/>
              <w:right w:val="single" w:sz="4" w:space="0" w:color="auto"/>
            </w:tcBorders>
          </w:tcPr>
          <w:p w14:paraId="2D92C1FD" w14:textId="77777777" w:rsidR="00522793" w:rsidRPr="00764AF2" w:rsidRDefault="00522793" w:rsidP="00522793">
            <w:pPr>
              <w:rPr>
                <w:rFonts w:ascii="Sylfaen" w:hAnsi="Sylfaen"/>
                <w:lang w:val="hy-AM"/>
              </w:rPr>
            </w:pPr>
            <w:r w:rsidRPr="00764AF2">
              <w:rPr>
                <w:rFonts w:ascii="Sylfaen" w:hAnsi="Sylfaen"/>
                <w:lang w:val="hy-AM"/>
              </w:rPr>
              <w:t>30192739</w:t>
            </w:r>
          </w:p>
        </w:tc>
        <w:tc>
          <w:tcPr>
            <w:tcW w:w="5003" w:type="dxa"/>
            <w:tcBorders>
              <w:top w:val="single" w:sz="4" w:space="0" w:color="auto"/>
              <w:left w:val="single" w:sz="4" w:space="0" w:color="auto"/>
              <w:bottom w:val="single" w:sz="4" w:space="0" w:color="auto"/>
              <w:right w:val="single" w:sz="4" w:space="0" w:color="auto"/>
            </w:tcBorders>
          </w:tcPr>
          <w:p w14:paraId="7228CFAA" w14:textId="77777777" w:rsidR="00522793" w:rsidRPr="00764AF2" w:rsidRDefault="00522793" w:rsidP="00522793">
            <w:pPr>
              <w:rPr>
                <w:rFonts w:ascii="Sylfaen" w:hAnsi="Sylfaen"/>
                <w:sz w:val="24"/>
                <w:szCs w:val="24"/>
                <w:lang w:val="hy-AM"/>
              </w:rPr>
            </w:pPr>
            <w:r w:rsidRPr="00764AF2">
              <w:rPr>
                <w:rFonts w:ascii="Sylfaen" w:hAnsi="Sylfaen"/>
                <w:sz w:val="24"/>
                <w:szCs w:val="24"/>
                <w:lang w:val="hy-AM"/>
              </w:rPr>
              <w:t>Цветная бумага формата А4 (210х297) мм, плотностью 80 г/м2, качественная.:</w:t>
            </w:r>
          </w:p>
        </w:tc>
        <w:tc>
          <w:tcPr>
            <w:tcW w:w="849" w:type="dxa"/>
            <w:tcBorders>
              <w:top w:val="single" w:sz="4" w:space="0" w:color="auto"/>
              <w:left w:val="single" w:sz="4" w:space="0" w:color="auto"/>
              <w:bottom w:val="single" w:sz="4" w:space="0" w:color="auto"/>
              <w:right w:val="single" w:sz="4" w:space="0" w:color="auto"/>
            </w:tcBorders>
          </w:tcPr>
          <w:p w14:paraId="22B394E9" w14:textId="57150179"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5E6474B3" w14:textId="77777777" w:rsidR="00522793" w:rsidRPr="00CD5FB1" w:rsidRDefault="00522793" w:rsidP="00522793">
            <w:pPr>
              <w:rPr>
                <w:rFonts w:ascii="Sylfaen" w:hAnsi="Sylfaen"/>
                <w:color w:val="FF0000"/>
                <w:sz w:val="24"/>
                <w:szCs w:val="24"/>
              </w:rPr>
            </w:pPr>
          </w:p>
        </w:tc>
        <w:tc>
          <w:tcPr>
            <w:tcW w:w="992" w:type="dxa"/>
            <w:tcBorders>
              <w:top w:val="single" w:sz="4" w:space="0" w:color="auto"/>
              <w:left w:val="single" w:sz="4" w:space="0" w:color="auto"/>
              <w:bottom w:val="single" w:sz="4" w:space="0" w:color="auto"/>
              <w:right w:val="single" w:sz="4" w:space="0" w:color="auto"/>
            </w:tcBorders>
          </w:tcPr>
          <w:p w14:paraId="4EDDF0DC" w14:textId="77777777" w:rsidR="00522793" w:rsidRPr="00CD5FB1" w:rsidRDefault="00522793" w:rsidP="00522793">
            <w:pPr>
              <w:rPr>
                <w:rFonts w:ascii="Sylfaen" w:hAnsi="Sylfaen"/>
                <w:color w:val="FF0000"/>
                <w:sz w:val="24"/>
                <w:szCs w:val="24"/>
              </w:rPr>
            </w:pPr>
          </w:p>
        </w:tc>
        <w:tc>
          <w:tcPr>
            <w:tcW w:w="851" w:type="dxa"/>
            <w:tcBorders>
              <w:top w:val="single" w:sz="4" w:space="0" w:color="auto"/>
              <w:left w:val="single" w:sz="4" w:space="0" w:color="auto"/>
              <w:bottom w:val="single" w:sz="4" w:space="0" w:color="auto"/>
              <w:right w:val="single" w:sz="4" w:space="0" w:color="auto"/>
            </w:tcBorders>
          </w:tcPr>
          <w:p w14:paraId="336E0F19" w14:textId="7914B054" w:rsidR="00522793" w:rsidRPr="00CD5FB1" w:rsidRDefault="00522793" w:rsidP="00522793">
            <w:pPr>
              <w:rPr>
                <w:rFonts w:ascii="Sylfaen" w:hAnsi="Sylfaen"/>
                <w:color w:val="FF0000"/>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58ABDD17" w14:textId="63B3FD1F" w:rsidR="00522793" w:rsidRPr="00157D0B" w:rsidRDefault="00522793" w:rsidP="00522793">
            <w:pPr>
              <w:rPr>
                <w:rFonts w:ascii="Sylfaen" w:hAnsi="Sylfaen"/>
                <w:sz w:val="24"/>
                <w:szCs w:val="24"/>
                <w:lang w:val="ru-RU"/>
              </w:rPr>
            </w:pPr>
            <w:r w:rsidRPr="00157D0B">
              <w:rPr>
                <w:rFonts w:ascii="Sylfaen" w:hAnsi="Sylfaen"/>
                <w:sz w:val="24"/>
                <w:szCs w:val="24"/>
                <w:lang w:val="ru-RU"/>
              </w:rPr>
              <w:t>150</w:t>
            </w:r>
          </w:p>
        </w:tc>
        <w:tc>
          <w:tcPr>
            <w:tcW w:w="1275" w:type="dxa"/>
            <w:tcBorders>
              <w:top w:val="single" w:sz="4" w:space="0" w:color="auto"/>
              <w:left w:val="single" w:sz="4" w:space="0" w:color="auto"/>
              <w:bottom w:val="single" w:sz="4" w:space="0" w:color="auto"/>
              <w:right w:val="single" w:sz="4" w:space="0" w:color="auto"/>
            </w:tcBorders>
          </w:tcPr>
          <w:p w14:paraId="1C839415" w14:textId="39DFC596" w:rsidR="00522793" w:rsidRPr="00910D45" w:rsidRDefault="00522793" w:rsidP="00522793">
            <w:pPr>
              <w:rPr>
                <w:rFonts w:ascii="Sylfaen" w:hAnsi="Sylfaen" w:cs="Sylfaen"/>
                <w:sz w:val="24"/>
                <w:szCs w:val="24"/>
              </w:rPr>
            </w:pPr>
            <w:r w:rsidRPr="00910D45">
              <w:rPr>
                <w:rFonts w:ascii="Sylfaen" w:hAnsi="Sylfaen" w:cs="Sylfaen"/>
                <w:sz w:val="24"/>
                <w:szCs w:val="24"/>
              </w:rPr>
              <w:t xml:space="preserve">г. </w:t>
            </w:r>
            <w:proofErr w:type="spellStart"/>
            <w:r w:rsidRPr="00910D45">
              <w:rPr>
                <w:rFonts w:ascii="Sylfaen" w:hAnsi="Sylfaen" w:cs="Sylfaen"/>
                <w:sz w:val="24"/>
                <w:szCs w:val="24"/>
              </w:rPr>
              <w:t>Капан</w:t>
            </w:r>
            <w:proofErr w:type="spellEnd"/>
          </w:p>
          <w:p w14:paraId="2046107E" w14:textId="7ED4B9B9" w:rsidR="00522793" w:rsidRPr="000C0D93" w:rsidRDefault="00522793" w:rsidP="00522793">
            <w:pPr>
              <w:rPr>
                <w:rFonts w:ascii="Sylfaen" w:hAnsi="Sylfaen" w:cs="Sylfaen"/>
                <w:sz w:val="24"/>
                <w:szCs w:val="24"/>
              </w:rPr>
            </w:pPr>
            <w:proofErr w:type="spellStart"/>
            <w:r w:rsidRPr="00910D45">
              <w:rPr>
                <w:rFonts w:ascii="Sylfaen" w:hAnsi="Sylfaen" w:cs="Sylfaen"/>
                <w:sz w:val="24"/>
                <w:szCs w:val="24"/>
              </w:rPr>
              <w:t>Багаберд</w:t>
            </w:r>
            <w:proofErr w:type="spellEnd"/>
            <w:r w:rsidRPr="00910D45">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3AF38685" w14:textId="77777777" w:rsidR="00522793" w:rsidRPr="000C0D93" w:rsidRDefault="00522793" w:rsidP="00522793">
            <w:pPr>
              <w:jc w:val="center"/>
              <w:rPr>
                <w:rFonts w:ascii="Sylfaen" w:hAnsi="Sylfaen"/>
                <w:sz w:val="24"/>
                <w:szCs w:val="24"/>
                <w:highlight w:val="yellow"/>
                <w:lang w:val="hy-AM"/>
              </w:rPr>
            </w:pPr>
          </w:p>
        </w:tc>
      </w:tr>
      <w:tr w:rsidR="00522793" w:rsidRPr="000C0D93" w14:paraId="6851AC1A"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5D8EF394" w14:textId="7793860A" w:rsidR="00522793" w:rsidRPr="006863FE" w:rsidRDefault="00522793" w:rsidP="00522793">
            <w:pPr>
              <w:tabs>
                <w:tab w:val="left" w:pos="14490"/>
              </w:tabs>
              <w:rPr>
                <w:rFonts w:ascii="Sylfaen" w:hAnsi="Sylfaen"/>
                <w:sz w:val="24"/>
                <w:szCs w:val="24"/>
                <w:lang w:val="ru-RU"/>
              </w:rPr>
            </w:pPr>
            <w:r>
              <w:rPr>
                <w:rFonts w:ascii="Sylfaen" w:hAnsi="Sylfaen"/>
                <w:sz w:val="24"/>
                <w:szCs w:val="24"/>
                <w:lang w:val="ru-RU"/>
              </w:rPr>
              <w:t>6</w:t>
            </w:r>
          </w:p>
        </w:tc>
        <w:tc>
          <w:tcPr>
            <w:tcW w:w="1881" w:type="dxa"/>
            <w:tcBorders>
              <w:top w:val="single" w:sz="4" w:space="0" w:color="auto"/>
              <w:left w:val="single" w:sz="4" w:space="0" w:color="auto"/>
              <w:bottom w:val="single" w:sz="4" w:space="0" w:color="auto"/>
              <w:right w:val="single" w:sz="4" w:space="0" w:color="auto"/>
            </w:tcBorders>
            <w:vAlign w:val="center"/>
          </w:tcPr>
          <w:p w14:paraId="50234FE1" w14:textId="77777777" w:rsidR="00522793" w:rsidRPr="00764AF2" w:rsidRDefault="00522793" w:rsidP="00522793">
            <w:pPr>
              <w:jc w:val="both"/>
              <w:rPr>
                <w:rFonts w:ascii="Sylfaen" w:hAnsi="Sylfaen" w:cs="Sylfaen"/>
                <w:sz w:val="24"/>
                <w:szCs w:val="24"/>
                <w:lang w:val="ru-RU"/>
              </w:rPr>
            </w:pPr>
            <w:r w:rsidRPr="00764AF2">
              <w:rPr>
                <w:rFonts w:ascii="Sylfaen" w:hAnsi="Sylfaen" w:cs="Sylfaen"/>
                <w:sz w:val="24"/>
                <w:szCs w:val="24"/>
                <w:lang w:val="ru-RU"/>
              </w:rPr>
              <w:t>Шариковая ручка</w:t>
            </w:r>
            <w:r w:rsidRPr="00764AF2">
              <w:rPr>
                <w:rFonts w:ascii="Sylfaen" w:hAnsi="Sylfaen"/>
                <w:sz w:val="24"/>
                <w:szCs w:val="24"/>
                <w:lang w:val="hy-AM"/>
              </w:rPr>
              <w:t xml:space="preserve"> </w:t>
            </w:r>
            <w:r w:rsidRPr="00764AF2">
              <w:rPr>
                <w:rFonts w:ascii="Sylfaen" w:hAnsi="Sylfaen" w:cs="Sylfaen"/>
                <w:sz w:val="24"/>
                <w:szCs w:val="24"/>
                <w:lang w:val="hy-AM"/>
              </w:rPr>
              <w:t>синего</w:t>
            </w:r>
          </w:p>
        </w:tc>
        <w:tc>
          <w:tcPr>
            <w:tcW w:w="1100" w:type="dxa"/>
            <w:tcBorders>
              <w:top w:val="single" w:sz="4" w:space="0" w:color="auto"/>
              <w:left w:val="single" w:sz="4" w:space="0" w:color="auto"/>
              <w:bottom w:val="single" w:sz="4" w:space="0" w:color="auto"/>
              <w:right w:val="single" w:sz="4" w:space="0" w:color="auto"/>
            </w:tcBorders>
          </w:tcPr>
          <w:p w14:paraId="75BC3FC7" w14:textId="77777777" w:rsidR="00522793" w:rsidRPr="00764AF2" w:rsidRDefault="00522793" w:rsidP="00522793">
            <w:pPr>
              <w:rPr>
                <w:rFonts w:ascii="Sylfaen" w:hAnsi="Sylfaen"/>
                <w:lang w:val="hy-AM"/>
              </w:rPr>
            </w:pPr>
            <w:r w:rsidRPr="00764AF2">
              <w:rPr>
                <w:rFonts w:ascii="Sylfaen" w:hAnsi="Sylfaen"/>
                <w:lang w:val="hy-AM"/>
              </w:rPr>
              <w:t>30192121</w:t>
            </w:r>
          </w:p>
        </w:tc>
        <w:tc>
          <w:tcPr>
            <w:tcW w:w="5003" w:type="dxa"/>
            <w:tcBorders>
              <w:top w:val="single" w:sz="4" w:space="0" w:color="auto"/>
              <w:left w:val="single" w:sz="4" w:space="0" w:color="auto"/>
              <w:bottom w:val="single" w:sz="4" w:space="0" w:color="auto"/>
              <w:right w:val="single" w:sz="4" w:space="0" w:color="auto"/>
            </w:tcBorders>
          </w:tcPr>
          <w:p w14:paraId="51E7BBB7" w14:textId="77777777" w:rsidR="00522793" w:rsidRPr="00764AF2" w:rsidRDefault="00522793" w:rsidP="00522793">
            <w:pPr>
              <w:rPr>
                <w:rFonts w:ascii="Sylfaen" w:hAnsi="Sylfaen"/>
                <w:sz w:val="24"/>
                <w:szCs w:val="24"/>
                <w:lang w:val="hy-AM"/>
              </w:rPr>
            </w:pPr>
            <w:r w:rsidRPr="00764AF2">
              <w:rPr>
                <w:rFonts w:ascii="Sylfaen" w:hAnsi="Sylfaen"/>
                <w:sz w:val="24"/>
                <w:szCs w:val="24"/>
                <w:lang w:val="hy-AM"/>
              </w:rPr>
              <w:t>Ручка шариковая, пластиковая, с прозрачным корпусом, резиновой ручкой и крышкой, синего цветов.</w:t>
            </w:r>
          </w:p>
        </w:tc>
        <w:tc>
          <w:tcPr>
            <w:tcW w:w="849" w:type="dxa"/>
            <w:tcBorders>
              <w:top w:val="single" w:sz="4" w:space="0" w:color="auto"/>
              <w:left w:val="single" w:sz="4" w:space="0" w:color="auto"/>
              <w:bottom w:val="single" w:sz="4" w:space="0" w:color="auto"/>
              <w:right w:val="single" w:sz="4" w:space="0" w:color="auto"/>
            </w:tcBorders>
          </w:tcPr>
          <w:p w14:paraId="42193039"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5B5BE541" w14:textId="77777777" w:rsidR="00522793" w:rsidRPr="00CD5FB1" w:rsidRDefault="00522793" w:rsidP="00522793">
            <w:pPr>
              <w:rPr>
                <w:rFonts w:ascii="Sylfaen" w:hAnsi="Sylfaen"/>
                <w:color w:val="FF0000"/>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6F76D3B0" w14:textId="77777777" w:rsidR="00522793" w:rsidRPr="00CD5FB1" w:rsidRDefault="00522793" w:rsidP="00522793">
            <w:pPr>
              <w:rPr>
                <w:rFonts w:ascii="Sylfaen" w:hAnsi="Sylfaen"/>
                <w:color w:val="FF0000"/>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3CA4086A" w14:textId="29BD75C9" w:rsidR="00522793" w:rsidRPr="00CD5FB1" w:rsidRDefault="00522793" w:rsidP="00522793">
            <w:pPr>
              <w:rPr>
                <w:rFonts w:ascii="Sylfaen" w:hAnsi="Sylfaen"/>
                <w:color w:val="FF0000"/>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7D32CC6C" w14:textId="609138E1" w:rsidR="00522793" w:rsidRPr="00157D0B" w:rsidRDefault="00522793" w:rsidP="00522793">
            <w:pPr>
              <w:rPr>
                <w:rFonts w:ascii="Sylfaen" w:hAnsi="Sylfaen"/>
                <w:sz w:val="24"/>
                <w:szCs w:val="24"/>
                <w:lang w:val="ru-RU"/>
              </w:rPr>
            </w:pPr>
            <w:r w:rsidRPr="00157D0B">
              <w:rPr>
                <w:rFonts w:ascii="Sylfaen" w:hAnsi="Sylfaen"/>
                <w:sz w:val="24"/>
                <w:szCs w:val="24"/>
                <w:lang w:val="ru-RU"/>
              </w:rPr>
              <w:t>200</w:t>
            </w:r>
          </w:p>
        </w:tc>
        <w:tc>
          <w:tcPr>
            <w:tcW w:w="1275" w:type="dxa"/>
            <w:tcBorders>
              <w:top w:val="single" w:sz="4" w:space="0" w:color="auto"/>
              <w:left w:val="single" w:sz="4" w:space="0" w:color="auto"/>
              <w:bottom w:val="single" w:sz="4" w:space="0" w:color="auto"/>
              <w:right w:val="single" w:sz="4" w:space="0" w:color="auto"/>
            </w:tcBorders>
          </w:tcPr>
          <w:p w14:paraId="7BE39F8C" w14:textId="09BEF111"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666CC447"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75B2D2E6" w14:textId="77777777" w:rsidR="00522793" w:rsidRPr="000C0D93" w:rsidRDefault="00522793" w:rsidP="00522793">
            <w:pPr>
              <w:jc w:val="center"/>
              <w:rPr>
                <w:rFonts w:ascii="Sylfaen" w:hAnsi="Sylfaen"/>
                <w:sz w:val="24"/>
                <w:szCs w:val="24"/>
                <w:highlight w:val="yellow"/>
                <w:lang w:val="hy-AM"/>
              </w:rPr>
            </w:pPr>
          </w:p>
        </w:tc>
      </w:tr>
      <w:tr w:rsidR="00522793" w:rsidRPr="000C0D93" w14:paraId="00B94DE0"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04446AD" w14:textId="718A1F4C" w:rsidR="00522793" w:rsidRPr="006863FE" w:rsidRDefault="00522793" w:rsidP="00522793">
            <w:pPr>
              <w:tabs>
                <w:tab w:val="left" w:pos="14490"/>
              </w:tabs>
              <w:rPr>
                <w:rFonts w:ascii="Sylfaen" w:hAnsi="Sylfaen"/>
                <w:sz w:val="24"/>
                <w:szCs w:val="24"/>
                <w:lang w:val="ru-RU"/>
              </w:rPr>
            </w:pPr>
            <w:r>
              <w:rPr>
                <w:rFonts w:ascii="Sylfaen" w:hAnsi="Sylfaen"/>
                <w:sz w:val="24"/>
                <w:szCs w:val="24"/>
                <w:lang w:val="ru-RU"/>
              </w:rPr>
              <w:lastRenderedPageBreak/>
              <w:t>7</w:t>
            </w:r>
          </w:p>
        </w:tc>
        <w:tc>
          <w:tcPr>
            <w:tcW w:w="1881" w:type="dxa"/>
            <w:tcBorders>
              <w:top w:val="single" w:sz="4" w:space="0" w:color="auto"/>
              <w:left w:val="single" w:sz="4" w:space="0" w:color="auto"/>
              <w:bottom w:val="single" w:sz="4" w:space="0" w:color="auto"/>
              <w:right w:val="single" w:sz="4" w:space="0" w:color="auto"/>
            </w:tcBorders>
            <w:vAlign w:val="center"/>
          </w:tcPr>
          <w:p w14:paraId="76581D88" w14:textId="77777777" w:rsidR="00522793" w:rsidRPr="00764AF2" w:rsidRDefault="00522793" w:rsidP="00522793">
            <w:pPr>
              <w:jc w:val="both"/>
              <w:rPr>
                <w:rFonts w:ascii="Sylfaen" w:hAnsi="Sylfaen" w:cs="Sylfaen"/>
                <w:sz w:val="24"/>
                <w:szCs w:val="24"/>
              </w:rPr>
            </w:pPr>
            <w:r w:rsidRPr="00764AF2">
              <w:rPr>
                <w:rFonts w:ascii="Sylfaen" w:hAnsi="Sylfaen" w:cs="Sylfaen"/>
                <w:sz w:val="24"/>
                <w:szCs w:val="24"/>
                <w:lang w:val="ru-RU"/>
              </w:rPr>
              <w:t>Шариковая ручка</w:t>
            </w:r>
            <w:r w:rsidRPr="00764AF2">
              <w:rPr>
                <w:rFonts w:ascii="Sylfaen" w:hAnsi="Sylfaen"/>
                <w:sz w:val="24"/>
                <w:szCs w:val="24"/>
                <w:lang w:val="hy-AM"/>
              </w:rPr>
              <w:t xml:space="preserve"> </w:t>
            </w:r>
            <w:r w:rsidRPr="00764AF2">
              <w:rPr>
                <w:rFonts w:ascii="Sylfaen" w:hAnsi="Sylfaen" w:cs="Sylfaen"/>
                <w:sz w:val="24"/>
                <w:szCs w:val="24"/>
                <w:lang w:val="hy-AM"/>
              </w:rPr>
              <w:t>красного</w:t>
            </w:r>
          </w:p>
        </w:tc>
        <w:tc>
          <w:tcPr>
            <w:tcW w:w="1100" w:type="dxa"/>
            <w:tcBorders>
              <w:top w:val="single" w:sz="4" w:space="0" w:color="auto"/>
              <w:left w:val="single" w:sz="4" w:space="0" w:color="auto"/>
              <w:bottom w:val="single" w:sz="4" w:space="0" w:color="auto"/>
              <w:right w:val="single" w:sz="4" w:space="0" w:color="auto"/>
            </w:tcBorders>
          </w:tcPr>
          <w:p w14:paraId="2D71DD93" w14:textId="77777777" w:rsidR="00522793" w:rsidRPr="00764AF2" w:rsidRDefault="00522793" w:rsidP="00522793">
            <w:r w:rsidRPr="00764AF2">
              <w:t>30192121</w:t>
            </w:r>
          </w:p>
        </w:tc>
        <w:tc>
          <w:tcPr>
            <w:tcW w:w="5003" w:type="dxa"/>
            <w:tcBorders>
              <w:top w:val="single" w:sz="4" w:space="0" w:color="auto"/>
              <w:left w:val="single" w:sz="4" w:space="0" w:color="auto"/>
              <w:bottom w:val="single" w:sz="4" w:space="0" w:color="auto"/>
              <w:right w:val="single" w:sz="4" w:space="0" w:color="auto"/>
            </w:tcBorders>
          </w:tcPr>
          <w:p w14:paraId="044E0AED" w14:textId="77777777" w:rsidR="00522793" w:rsidRPr="00764AF2" w:rsidRDefault="00522793" w:rsidP="00522793">
            <w:pPr>
              <w:rPr>
                <w:rFonts w:ascii="Sylfaen" w:hAnsi="Sylfaen"/>
                <w:sz w:val="24"/>
                <w:szCs w:val="24"/>
                <w:lang w:val="hy-AM"/>
              </w:rPr>
            </w:pPr>
            <w:r w:rsidRPr="00764AF2">
              <w:rPr>
                <w:rFonts w:ascii="Sylfaen" w:hAnsi="Sylfaen"/>
                <w:sz w:val="24"/>
                <w:szCs w:val="24"/>
                <w:lang w:val="hy-AM"/>
              </w:rPr>
              <w:t>Ручка шариковая, пластиковая, с прозрачным корпусом, резиновой ручкой и крышкой,  красного  цветов.</w:t>
            </w:r>
          </w:p>
        </w:tc>
        <w:tc>
          <w:tcPr>
            <w:tcW w:w="849" w:type="dxa"/>
            <w:tcBorders>
              <w:top w:val="single" w:sz="4" w:space="0" w:color="auto"/>
              <w:left w:val="single" w:sz="4" w:space="0" w:color="auto"/>
              <w:bottom w:val="single" w:sz="4" w:space="0" w:color="auto"/>
              <w:right w:val="single" w:sz="4" w:space="0" w:color="auto"/>
            </w:tcBorders>
          </w:tcPr>
          <w:p w14:paraId="4105D441"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17AC9742" w14:textId="77777777" w:rsidR="00522793" w:rsidRPr="00CD5FB1" w:rsidRDefault="00522793" w:rsidP="00522793">
            <w:pPr>
              <w:rPr>
                <w:rFonts w:ascii="Sylfaen" w:hAnsi="Sylfaen"/>
                <w:color w:val="FF0000"/>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53338A0E" w14:textId="77777777" w:rsidR="00522793" w:rsidRPr="00CD5FB1" w:rsidRDefault="00522793" w:rsidP="00522793">
            <w:pPr>
              <w:rPr>
                <w:rFonts w:ascii="Sylfaen" w:hAnsi="Sylfaen"/>
                <w:color w:val="FF0000"/>
                <w:sz w:val="24"/>
                <w:szCs w:val="24"/>
                <w:lang w:val="hy-AM"/>
              </w:rPr>
            </w:pPr>
          </w:p>
        </w:tc>
        <w:tc>
          <w:tcPr>
            <w:tcW w:w="851" w:type="dxa"/>
            <w:tcBorders>
              <w:top w:val="single" w:sz="4" w:space="0" w:color="auto"/>
              <w:left w:val="single" w:sz="4" w:space="0" w:color="auto"/>
              <w:bottom w:val="single" w:sz="4" w:space="0" w:color="auto"/>
              <w:right w:val="single" w:sz="4" w:space="0" w:color="auto"/>
            </w:tcBorders>
          </w:tcPr>
          <w:p w14:paraId="7B441512" w14:textId="645C6FD1" w:rsidR="00522793" w:rsidRPr="00CD5FB1" w:rsidRDefault="00522793" w:rsidP="00522793">
            <w:pPr>
              <w:rPr>
                <w:rFonts w:ascii="Sylfaen" w:hAnsi="Sylfaen"/>
                <w:color w:val="FF0000"/>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28392B55" w14:textId="7B119D43" w:rsidR="00522793" w:rsidRPr="00157D0B" w:rsidRDefault="00522793" w:rsidP="00522793">
            <w:pPr>
              <w:rPr>
                <w:rFonts w:ascii="Sylfaen" w:hAnsi="Sylfaen"/>
                <w:sz w:val="24"/>
                <w:szCs w:val="24"/>
                <w:lang w:val="ru-RU"/>
              </w:rPr>
            </w:pPr>
            <w:r w:rsidRPr="00157D0B">
              <w:rPr>
                <w:rFonts w:ascii="Sylfaen" w:hAnsi="Sylfaen"/>
                <w:sz w:val="24"/>
                <w:szCs w:val="24"/>
                <w:lang w:val="ru-RU"/>
              </w:rPr>
              <w:t>50</w:t>
            </w:r>
          </w:p>
        </w:tc>
        <w:tc>
          <w:tcPr>
            <w:tcW w:w="1275" w:type="dxa"/>
            <w:tcBorders>
              <w:top w:val="single" w:sz="4" w:space="0" w:color="auto"/>
              <w:left w:val="single" w:sz="4" w:space="0" w:color="auto"/>
              <w:bottom w:val="single" w:sz="4" w:space="0" w:color="auto"/>
              <w:right w:val="single" w:sz="4" w:space="0" w:color="auto"/>
            </w:tcBorders>
          </w:tcPr>
          <w:p w14:paraId="7DE95982" w14:textId="3E49972B"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7C1BC7BC"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50CA6CB5" w14:textId="77777777" w:rsidR="00522793" w:rsidRPr="000C0D93" w:rsidRDefault="00522793" w:rsidP="00522793">
            <w:pPr>
              <w:jc w:val="center"/>
              <w:rPr>
                <w:rFonts w:ascii="Sylfaen" w:hAnsi="Sylfaen"/>
                <w:sz w:val="24"/>
                <w:szCs w:val="24"/>
                <w:highlight w:val="yellow"/>
                <w:lang w:val="hy-AM"/>
              </w:rPr>
            </w:pPr>
          </w:p>
        </w:tc>
      </w:tr>
      <w:tr w:rsidR="00522793" w:rsidRPr="000C0D93" w14:paraId="5AF25A45" w14:textId="77777777" w:rsidTr="00522793">
        <w:trPr>
          <w:gridAfter w:val="1"/>
          <w:wAfter w:w="11" w:type="dxa"/>
          <w:cantSplit/>
          <w:trHeight w:val="1134"/>
        </w:trPr>
        <w:tc>
          <w:tcPr>
            <w:tcW w:w="817" w:type="dxa"/>
            <w:tcBorders>
              <w:top w:val="single" w:sz="4" w:space="0" w:color="auto"/>
              <w:left w:val="single" w:sz="4" w:space="0" w:color="auto"/>
              <w:right w:val="single" w:sz="4" w:space="0" w:color="auto"/>
            </w:tcBorders>
            <w:vAlign w:val="center"/>
          </w:tcPr>
          <w:p w14:paraId="5FED2FFD" w14:textId="5ADF9594"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8</w:t>
            </w:r>
          </w:p>
        </w:tc>
        <w:tc>
          <w:tcPr>
            <w:tcW w:w="1881" w:type="dxa"/>
            <w:tcBorders>
              <w:top w:val="single" w:sz="4" w:space="0" w:color="auto"/>
              <w:left w:val="single" w:sz="4" w:space="0" w:color="auto"/>
              <w:right w:val="single" w:sz="4" w:space="0" w:color="auto"/>
            </w:tcBorders>
            <w:vAlign w:val="center"/>
          </w:tcPr>
          <w:p w14:paraId="2956DDCC" w14:textId="77777777" w:rsidR="00522793" w:rsidRPr="00764AF2" w:rsidRDefault="00522793" w:rsidP="00522793">
            <w:pPr>
              <w:jc w:val="both"/>
              <w:rPr>
                <w:rFonts w:ascii="Sylfaen" w:hAnsi="Sylfaen" w:cs="Sylfaen"/>
                <w:sz w:val="24"/>
                <w:szCs w:val="24"/>
              </w:rPr>
            </w:pPr>
            <w:proofErr w:type="spellStart"/>
            <w:r w:rsidRPr="00764AF2">
              <w:rPr>
                <w:rFonts w:ascii="Sylfaen" w:hAnsi="Sylfaen" w:cs="Sylfaen"/>
                <w:sz w:val="24"/>
                <w:szCs w:val="24"/>
              </w:rPr>
              <w:t>Шариковая</w:t>
            </w:r>
            <w:proofErr w:type="spellEnd"/>
            <w:r w:rsidRPr="00764AF2">
              <w:rPr>
                <w:rFonts w:ascii="Sylfaen" w:hAnsi="Sylfaen" w:cs="Sylfaen"/>
                <w:sz w:val="24"/>
                <w:szCs w:val="24"/>
              </w:rPr>
              <w:t xml:space="preserve"> </w:t>
            </w:r>
            <w:proofErr w:type="spellStart"/>
            <w:proofErr w:type="gramStart"/>
            <w:r w:rsidRPr="00764AF2">
              <w:rPr>
                <w:rFonts w:ascii="Sylfaen" w:hAnsi="Sylfaen" w:cs="Sylfaen"/>
                <w:sz w:val="24"/>
                <w:szCs w:val="24"/>
              </w:rPr>
              <w:t>ручка</w:t>
            </w:r>
            <w:proofErr w:type="spellEnd"/>
            <w:r w:rsidRPr="00764AF2">
              <w:rPr>
                <w:rFonts w:ascii="Sylfaen" w:hAnsi="Sylfaen" w:cs="Sylfaen"/>
                <w:sz w:val="24"/>
                <w:szCs w:val="24"/>
              </w:rPr>
              <w:t xml:space="preserve"> </w:t>
            </w:r>
            <w:r w:rsidRPr="00764AF2">
              <w:rPr>
                <w:rFonts w:ascii="Sylfaen" w:hAnsi="Sylfaen"/>
                <w:sz w:val="24"/>
                <w:szCs w:val="24"/>
                <w:lang w:val="hy-AM"/>
              </w:rPr>
              <w:t xml:space="preserve"> </w:t>
            </w:r>
            <w:r w:rsidRPr="00764AF2">
              <w:rPr>
                <w:rFonts w:ascii="Sylfaen" w:hAnsi="Sylfaen" w:cs="Sylfaen"/>
                <w:sz w:val="24"/>
                <w:szCs w:val="24"/>
                <w:lang w:val="hy-AM"/>
              </w:rPr>
              <w:t>черного</w:t>
            </w:r>
            <w:proofErr w:type="gramEnd"/>
          </w:p>
        </w:tc>
        <w:tc>
          <w:tcPr>
            <w:tcW w:w="1100" w:type="dxa"/>
            <w:tcBorders>
              <w:top w:val="single" w:sz="4" w:space="0" w:color="auto"/>
              <w:left w:val="single" w:sz="4" w:space="0" w:color="auto"/>
              <w:right w:val="single" w:sz="4" w:space="0" w:color="auto"/>
            </w:tcBorders>
          </w:tcPr>
          <w:p w14:paraId="048794BC" w14:textId="77777777" w:rsidR="00522793" w:rsidRPr="00764AF2" w:rsidRDefault="00522793" w:rsidP="00522793">
            <w:r w:rsidRPr="00764AF2">
              <w:t>30192121</w:t>
            </w:r>
          </w:p>
        </w:tc>
        <w:tc>
          <w:tcPr>
            <w:tcW w:w="5003" w:type="dxa"/>
            <w:tcBorders>
              <w:top w:val="single" w:sz="4" w:space="0" w:color="auto"/>
              <w:left w:val="single" w:sz="4" w:space="0" w:color="auto"/>
              <w:right w:val="single" w:sz="4" w:space="0" w:color="auto"/>
            </w:tcBorders>
          </w:tcPr>
          <w:p w14:paraId="6061978F" w14:textId="77777777" w:rsidR="00522793" w:rsidRPr="00764AF2" w:rsidRDefault="00522793" w:rsidP="00522793">
            <w:pPr>
              <w:rPr>
                <w:rFonts w:ascii="Sylfaen" w:hAnsi="Sylfaen"/>
                <w:sz w:val="24"/>
                <w:szCs w:val="24"/>
                <w:lang w:val="hy-AM"/>
              </w:rPr>
            </w:pPr>
            <w:r w:rsidRPr="00764AF2">
              <w:rPr>
                <w:rFonts w:ascii="Sylfaen" w:hAnsi="Sylfaen"/>
                <w:sz w:val="24"/>
                <w:szCs w:val="24"/>
                <w:lang w:val="hy-AM"/>
              </w:rPr>
              <w:t>Ручка шариковая, пластиковая, с прозрачным корпусом, резиновой ручкой и крышкой,  черного цветов.</w:t>
            </w:r>
          </w:p>
        </w:tc>
        <w:tc>
          <w:tcPr>
            <w:tcW w:w="849" w:type="dxa"/>
            <w:tcBorders>
              <w:top w:val="single" w:sz="4" w:space="0" w:color="auto"/>
              <w:left w:val="single" w:sz="4" w:space="0" w:color="auto"/>
              <w:right w:val="single" w:sz="4" w:space="0" w:color="auto"/>
            </w:tcBorders>
          </w:tcPr>
          <w:p w14:paraId="1B0029AF" w14:textId="77777777" w:rsidR="00522793" w:rsidRPr="00522793" w:rsidRDefault="00522793" w:rsidP="00522793">
            <w:r w:rsidRPr="00522793">
              <w:rPr>
                <w:lang w:val="hy-AM"/>
              </w:rPr>
              <w:t>шт</w:t>
            </w:r>
          </w:p>
        </w:tc>
        <w:tc>
          <w:tcPr>
            <w:tcW w:w="806" w:type="dxa"/>
            <w:tcBorders>
              <w:top w:val="single" w:sz="4" w:space="0" w:color="auto"/>
              <w:left w:val="single" w:sz="4" w:space="0" w:color="auto"/>
              <w:right w:val="single" w:sz="4" w:space="0" w:color="auto"/>
            </w:tcBorders>
          </w:tcPr>
          <w:p w14:paraId="704BE527"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right w:val="single" w:sz="4" w:space="0" w:color="auto"/>
            </w:tcBorders>
          </w:tcPr>
          <w:p w14:paraId="2AA30D6B"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right w:val="single" w:sz="4" w:space="0" w:color="auto"/>
            </w:tcBorders>
          </w:tcPr>
          <w:p w14:paraId="4C468C46" w14:textId="493A8FEC"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right w:val="single" w:sz="4" w:space="0" w:color="auto"/>
            </w:tcBorders>
          </w:tcPr>
          <w:p w14:paraId="4C3A73CF" w14:textId="22CACC78" w:rsidR="00522793" w:rsidRPr="00522793" w:rsidRDefault="00522793" w:rsidP="00522793">
            <w:pPr>
              <w:rPr>
                <w:rFonts w:ascii="Sylfaen" w:hAnsi="Sylfaen"/>
                <w:sz w:val="24"/>
                <w:szCs w:val="24"/>
                <w:lang w:val="ru-RU"/>
              </w:rPr>
            </w:pPr>
            <w:r>
              <w:rPr>
                <w:rFonts w:ascii="Sylfaen" w:hAnsi="Sylfaen"/>
                <w:sz w:val="24"/>
                <w:szCs w:val="24"/>
                <w:lang w:val="ru-RU"/>
              </w:rPr>
              <w:t>20</w:t>
            </w:r>
          </w:p>
        </w:tc>
        <w:tc>
          <w:tcPr>
            <w:tcW w:w="1275" w:type="dxa"/>
            <w:tcBorders>
              <w:top w:val="single" w:sz="4" w:space="0" w:color="auto"/>
              <w:left w:val="single" w:sz="4" w:space="0" w:color="auto"/>
              <w:right w:val="single" w:sz="4" w:space="0" w:color="auto"/>
            </w:tcBorders>
          </w:tcPr>
          <w:p w14:paraId="4980416E" w14:textId="0EAE352B"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585AF74B"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right w:val="single" w:sz="4" w:space="0" w:color="auto"/>
            </w:tcBorders>
          </w:tcPr>
          <w:p w14:paraId="34CDEC63" w14:textId="77777777" w:rsidR="00522793" w:rsidRPr="000C0D93" w:rsidRDefault="00522793" w:rsidP="00522793">
            <w:pPr>
              <w:jc w:val="center"/>
              <w:rPr>
                <w:rFonts w:ascii="Sylfaen" w:hAnsi="Sylfaen"/>
                <w:sz w:val="24"/>
                <w:szCs w:val="24"/>
                <w:highlight w:val="yellow"/>
                <w:lang w:val="hy-AM"/>
              </w:rPr>
            </w:pPr>
          </w:p>
        </w:tc>
      </w:tr>
      <w:tr w:rsidR="00522793" w:rsidRPr="000C0D93" w14:paraId="6BD87F3A"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E7DEDC6" w14:textId="4E7A290E"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9</w:t>
            </w:r>
          </w:p>
        </w:tc>
        <w:tc>
          <w:tcPr>
            <w:tcW w:w="1881" w:type="dxa"/>
            <w:tcBorders>
              <w:top w:val="single" w:sz="4" w:space="0" w:color="auto"/>
              <w:left w:val="single" w:sz="4" w:space="0" w:color="auto"/>
              <w:bottom w:val="single" w:sz="4" w:space="0" w:color="auto"/>
              <w:right w:val="single" w:sz="4" w:space="0" w:color="auto"/>
            </w:tcBorders>
            <w:vAlign w:val="center"/>
          </w:tcPr>
          <w:p w14:paraId="60177D33" w14:textId="77777777" w:rsidR="00522793" w:rsidRPr="00764AF2" w:rsidRDefault="00522793" w:rsidP="00522793">
            <w:pPr>
              <w:jc w:val="both"/>
              <w:rPr>
                <w:rFonts w:ascii="Sylfaen" w:hAnsi="Sylfaen" w:cs="Sylfaen"/>
                <w:sz w:val="24"/>
                <w:szCs w:val="24"/>
                <w:lang w:val="hy-AM"/>
              </w:rPr>
            </w:pPr>
            <w:r w:rsidRPr="00764AF2">
              <w:rPr>
                <w:rFonts w:ascii="Sylfaen" w:hAnsi="Sylfaen" w:cs="Sylfaen"/>
                <w:sz w:val="24"/>
                <w:szCs w:val="24"/>
                <w:lang w:val="hy-AM"/>
              </w:rPr>
              <w:t>Чернила для подушки</w:t>
            </w:r>
          </w:p>
        </w:tc>
        <w:tc>
          <w:tcPr>
            <w:tcW w:w="1100" w:type="dxa"/>
            <w:tcBorders>
              <w:top w:val="single" w:sz="4" w:space="0" w:color="auto"/>
              <w:left w:val="single" w:sz="4" w:space="0" w:color="auto"/>
              <w:bottom w:val="single" w:sz="4" w:space="0" w:color="auto"/>
              <w:right w:val="single" w:sz="4" w:space="0" w:color="auto"/>
            </w:tcBorders>
          </w:tcPr>
          <w:p w14:paraId="002AF72E" w14:textId="77777777" w:rsidR="00522793" w:rsidRPr="00764AF2" w:rsidRDefault="00522793" w:rsidP="00522793">
            <w:pPr>
              <w:rPr>
                <w:rFonts w:ascii="Sylfaen" w:hAnsi="Sylfaen"/>
                <w:lang w:val="hy-AM"/>
              </w:rPr>
            </w:pPr>
            <w:r w:rsidRPr="00764AF2">
              <w:rPr>
                <w:rFonts w:ascii="Sylfaen" w:hAnsi="Sylfaen"/>
                <w:lang w:val="hy-AM"/>
              </w:rPr>
              <w:t>30192114</w:t>
            </w:r>
          </w:p>
        </w:tc>
        <w:tc>
          <w:tcPr>
            <w:tcW w:w="5003" w:type="dxa"/>
            <w:tcBorders>
              <w:top w:val="single" w:sz="4" w:space="0" w:color="auto"/>
              <w:left w:val="single" w:sz="4" w:space="0" w:color="auto"/>
              <w:bottom w:val="single" w:sz="4" w:space="0" w:color="auto"/>
              <w:right w:val="single" w:sz="4" w:space="0" w:color="auto"/>
            </w:tcBorders>
          </w:tcPr>
          <w:p w14:paraId="0B595789" w14:textId="77777777" w:rsidR="00522793" w:rsidRPr="00764AF2" w:rsidRDefault="00522793" w:rsidP="00522793">
            <w:pPr>
              <w:rPr>
                <w:rFonts w:ascii="Sylfaen" w:hAnsi="Sylfaen"/>
                <w:sz w:val="24"/>
                <w:szCs w:val="24"/>
                <w:lang w:val="ru-RU"/>
              </w:rPr>
            </w:pPr>
            <w:r w:rsidRPr="00764AF2">
              <w:rPr>
                <w:rFonts w:ascii="Sylfaen" w:hAnsi="Sylfaen"/>
                <w:sz w:val="24"/>
                <w:szCs w:val="24"/>
                <w:lang w:val="ru-RU"/>
              </w:rPr>
              <w:t xml:space="preserve">Чернила для </w:t>
            </w:r>
            <w:proofErr w:type="gramStart"/>
            <w:r w:rsidRPr="00764AF2">
              <w:rPr>
                <w:rFonts w:ascii="Sylfaen" w:hAnsi="Sylfaen"/>
                <w:sz w:val="24"/>
                <w:szCs w:val="24"/>
                <w:lang w:val="ru-RU"/>
              </w:rPr>
              <w:t>подушки  50</w:t>
            </w:r>
            <w:proofErr w:type="gramEnd"/>
            <w:r w:rsidRPr="00764AF2">
              <w:rPr>
                <w:rFonts w:ascii="Sylfaen" w:hAnsi="Sylfaen"/>
                <w:sz w:val="24"/>
                <w:szCs w:val="24"/>
                <w:lang w:val="ru-RU"/>
              </w:rPr>
              <w:t xml:space="preserve"> мл, синий.</w:t>
            </w:r>
          </w:p>
        </w:tc>
        <w:tc>
          <w:tcPr>
            <w:tcW w:w="849" w:type="dxa"/>
            <w:tcBorders>
              <w:top w:val="single" w:sz="4" w:space="0" w:color="auto"/>
              <w:left w:val="single" w:sz="4" w:space="0" w:color="auto"/>
              <w:bottom w:val="single" w:sz="4" w:space="0" w:color="auto"/>
              <w:right w:val="single" w:sz="4" w:space="0" w:color="auto"/>
            </w:tcBorders>
          </w:tcPr>
          <w:p w14:paraId="7D7FE29B"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2E255999"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69EB1287"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7A32BDF9" w14:textId="66B03942"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034DACF5" w14:textId="5912DF4D" w:rsidR="00522793" w:rsidRPr="00522793" w:rsidRDefault="00522793" w:rsidP="00522793">
            <w:pPr>
              <w:rPr>
                <w:rFonts w:ascii="Sylfaen" w:hAnsi="Sylfaen"/>
                <w:sz w:val="24"/>
                <w:szCs w:val="24"/>
                <w:lang w:val="ru-RU"/>
              </w:rPr>
            </w:pPr>
            <w:r>
              <w:rPr>
                <w:rFonts w:ascii="Sylfaen" w:hAnsi="Sylfaen"/>
                <w:sz w:val="24"/>
                <w:szCs w:val="24"/>
                <w:lang w:val="ru-RU"/>
              </w:rPr>
              <w:t>2</w:t>
            </w:r>
          </w:p>
        </w:tc>
        <w:tc>
          <w:tcPr>
            <w:tcW w:w="1275" w:type="dxa"/>
            <w:tcBorders>
              <w:top w:val="single" w:sz="4" w:space="0" w:color="auto"/>
              <w:left w:val="single" w:sz="4" w:space="0" w:color="auto"/>
              <w:bottom w:val="single" w:sz="4" w:space="0" w:color="auto"/>
              <w:right w:val="single" w:sz="4" w:space="0" w:color="auto"/>
            </w:tcBorders>
          </w:tcPr>
          <w:p w14:paraId="07AF001B" w14:textId="517EAA07"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5FA3CF05"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2A49CA09" w14:textId="77777777" w:rsidR="00522793" w:rsidRPr="000C0D93" w:rsidRDefault="00522793" w:rsidP="00522793">
            <w:pPr>
              <w:jc w:val="center"/>
              <w:rPr>
                <w:rFonts w:ascii="Sylfaen" w:hAnsi="Sylfaen"/>
                <w:sz w:val="24"/>
                <w:szCs w:val="24"/>
                <w:highlight w:val="yellow"/>
                <w:lang w:val="hy-AM"/>
              </w:rPr>
            </w:pPr>
          </w:p>
        </w:tc>
      </w:tr>
      <w:tr w:rsidR="00522793" w:rsidRPr="000C0D93" w14:paraId="7F6DFE22"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6B95CA9B" w14:textId="0C0458EC" w:rsidR="00522793" w:rsidRPr="006863FE" w:rsidRDefault="00522793" w:rsidP="00522793">
            <w:pPr>
              <w:tabs>
                <w:tab w:val="left" w:pos="14490"/>
              </w:tabs>
              <w:rPr>
                <w:rFonts w:ascii="Sylfaen" w:hAnsi="Sylfaen"/>
                <w:sz w:val="24"/>
                <w:szCs w:val="24"/>
                <w:lang w:val="ru-RU"/>
              </w:rPr>
            </w:pPr>
            <w:r>
              <w:rPr>
                <w:rFonts w:ascii="Sylfaen" w:hAnsi="Sylfaen"/>
                <w:sz w:val="24"/>
                <w:szCs w:val="24"/>
                <w:lang w:val="ru-RU"/>
              </w:rPr>
              <w:t>10</w:t>
            </w:r>
          </w:p>
        </w:tc>
        <w:tc>
          <w:tcPr>
            <w:tcW w:w="1881" w:type="dxa"/>
            <w:tcBorders>
              <w:top w:val="single" w:sz="4" w:space="0" w:color="auto"/>
              <w:left w:val="single" w:sz="4" w:space="0" w:color="auto"/>
              <w:bottom w:val="single" w:sz="4" w:space="0" w:color="auto"/>
              <w:right w:val="single" w:sz="4" w:space="0" w:color="auto"/>
            </w:tcBorders>
            <w:vAlign w:val="center"/>
          </w:tcPr>
          <w:p w14:paraId="6C8A83EF" w14:textId="77777777" w:rsidR="00522793" w:rsidRPr="00764AF2" w:rsidRDefault="00522793" w:rsidP="00522793">
            <w:pPr>
              <w:jc w:val="both"/>
              <w:rPr>
                <w:rFonts w:ascii="Sylfaen" w:hAnsi="Sylfaen"/>
                <w:sz w:val="24"/>
                <w:szCs w:val="24"/>
                <w:lang w:val="hy-AM"/>
              </w:rPr>
            </w:pPr>
            <w:r w:rsidRPr="00764AF2">
              <w:rPr>
                <w:rFonts w:ascii="Sylfaen" w:hAnsi="Sylfaen"/>
                <w:sz w:val="24"/>
                <w:szCs w:val="24"/>
                <w:lang w:val="hy-AM"/>
              </w:rPr>
              <w:t>Подушки для печати</w:t>
            </w:r>
          </w:p>
        </w:tc>
        <w:tc>
          <w:tcPr>
            <w:tcW w:w="1100" w:type="dxa"/>
            <w:tcBorders>
              <w:top w:val="single" w:sz="4" w:space="0" w:color="auto"/>
              <w:left w:val="single" w:sz="4" w:space="0" w:color="auto"/>
              <w:bottom w:val="single" w:sz="4" w:space="0" w:color="auto"/>
              <w:right w:val="single" w:sz="4" w:space="0" w:color="auto"/>
            </w:tcBorders>
          </w:tcPr>
          <w:p w14:paraId="18F449C2" w14:textId="77777777" w:rsidR="00522793" w:rsidRPr="00764AF2" w:rsidRDefault="00522793" w:rsidP="00522793">
            <w:pPr>
              <w:rPr>
                <w:rFonts w:ascii="Sylfaen" w:hAnsi="Sylfaen"/>
                <w:lang w:val="hy-AM"/>
              </w:rPr>
            </w:pPr>
            <w:r w:rsidRPr="00764AF2">
              <w:rPr>
                <w:rFonts w:ascii="Sylfaen" w:hAnsi="Sylfaen"/>
                <w:lang w:val="hy-AM"/>
              </w:rPr>
              <w:t>30192111</w:t>
            </w:r>
          </w:p>
        </w:tc>
        <w:tc>
          <w:tcPr>
            <w:tcW w:w="5003" w:type="dxa"/>
            <w:tcBorders>
              <w:top w:val="single" w:sz="4" w:space="0" w:color="auto"/>
              <w:left w:val="single" w:sz="4" w:space="0" w:color="auto"/>
              <w:bottom w:val="single" w:sz="4" w:space="0" w:color="auto"/>
              <w:right w:val="single" w:sz="4" w:space="0" w:color="auto"/>
            </w:tcBorders>
          </w:tcPr>
          <w:p w14:paraId="6EBE5A89" w14:textId="77777777" w:rsidR="00522793" w:rsidRPr="00764AF2" w:rsidRDefault="00522793" w:rsidP="00522793">
            <w:pPr>
              <w:rPr>
                <w:rFonts w:ascii="Sylfaen" w:hAnsi="Sylfaen"/>
                <w:sz w:val="24"/>
                <w:szCs w:val="24"/>
                <w:lang w:val="ru-RU"/>
              </w:rPr>
            </w:pPr>
            <w:r w:rsidRPr="00764AF2">
              <w:rPr>
                <w:rFonts w:ascii="Sylfaen" w:hAnsi="Sylfaen"/>
                <w:sz w:val="24"/>
                <w:szCs w:val="24"/>
                <w:lang w:val="ru-RU"/>
              </w:rPr>
              <w:t xml:space="preserve">  Подушки для печати 8.5 х </w:t>
            </w:r>
            <w:proofErr w:type="gramStart"/>
            <w:r w:rsidRPr="00764AF2">
              <w:rPr>
                <w:rFonts w:ascii="Sylfaen" w:hAnsi="Sylfaen"/>
                <w:sz w:val="24"/>
                <w:szCs w:val="24"/>
                <w:lang w:val="ru-RU"/>
              </w:rPr>
              <w:t>12.5  синий</w:t>
            </w:r>
            <w:proofErr w:type="gramEnd"/>
            <w:r w:rsidRPr="00764AF2">
              <w:rPr>
                <w:rFonts w:ascii="Sylfaen" w:hAnsi="Sylfaen"/>
                <w:sz w:val="24"/>
                <w:szCs w:val="24"/>
                <w:lang w:val="ru-RU"/>
              </w:rPr>
              <w:t>.</w:t>
            </w:r>
          </w:p>
        </w:tc>
        <w:tc>
          <w:tcPr>
            <w:tcW w:w="849" w:type="dxa"/>
            <w:tcBorders>
              <w:top w:val="single" w:sz="4" w:space="0" w:color="auto"/>
              <w:left w:val="single" w:sz="4" w:space="0" w:color="auto"/>
              <w:bottom w:val="single" w:sz="4" w:space="0" w:color="auto"/>
              <w:right w:val="single" w:sz="4" w:space="0" w:color="auto"/>
            </w:tcBorders>
          </w:tcPr>
          <w:p w14:paraId="17A4296A"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0FD593DD"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0F963C49"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11937C70" w14:textId="119181BB"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7298117C" w14:textId="440D604B" w:rsidR="00522793" w:rsidRPr="00522793" w:rsidRDefault="00522793" w:rsidP="00522793">
            <w:pPr>
              <w:rPr>
                <w:rFonts w:ascii="Sylfaen" w:hAnsi="Sylfaen"/>
                <w:sz w:val="24"/>
                <w:szCs w:val="24"/>
                <w:lang w:val="ru-RU"/>
              </w:rPr>
            </w:pPr>
            <w:r>
              <w:rPr>
                <w:rFonts w:ascii="Sylfaen" w:hAnsi="Sylfaen"/>
                <w:sz w:val="24"/>
                <w:szCs w:val="24"/>
                <w:lang w:val="ru-RU"/>
              </w:rPr>
              <w:t>2</w:t>
            </w:r>
          </w:p>
        </w:tc>
        <w:tc>
          <w:tcPr>
            <w:tcW w:w="1275" w:type="dxa"/>
            <w:tcBorders>
              <w:top w:val="single" w:sz="4" w:space="0" w:color="auto"/>
              <w:left w:val="single" w:sz="4" w:space="0" w:color="auto"/>
              <w:bottom w:val="single" w:sz="4" w:space="0" w:color="auto"/>
              <w:right w:val="single" w:sz="4" w:space="0" w:color="auto"/>
            </w:tcBorders>
          </w:tcPr>
          <w:p w14:paraId="621985D7" w14:textId="4753BD75"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083068F1"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4436A53D" w14:textId="77777777" w:rsidR="00522793" w:rsidRPr="000C0D93" w:rsidRDefault="00522793" w:rsidP="00522793">
            <w:pPr>
              <w:jc w:val="center"/>
              <w:rPr>
                <w:rFonts w:ascii="Sylfaen" w:hAnsi="Sylfaen"/>
                <w:sz w:val="24"/>
                <w:szCs w:val="24"/>
                <w:highlight w:val="yellow"/>
                <w:lang w:val="hy-AM"/>
              </w:rPr>
            </w:pPr>
          </w:p>
        </w:tc>
      </w:tr>
      <w:tr w:rsidR="00522793" w:rsidRPr="000C0D93" w14:paraId="049CE85F"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9BB4A8C" w14:textId="690ADE74" w:rsidR="00522793" w:rsidRPr="006863FE" w:rsidRDefault="00522793" w:rsidP="00522793">
            <w:pPr>
              <w:tabs>
                <w:tab w:val="left" w:pos="14490"/>
              </w:tabs>
              <w:rPr>
                <w:rFonts w:ascii="Sylfaen" w:hAnsi="Sylfaen"/>
                <w:sz w:val="24"/>
                <w:szCs w:val="24"/>
                <w:lang w:val="ru-RU"/>
              </w:rPr>
            </w:pPr>
            <w:r>
              <w:rPr>
                <w:rFonts w:ascii="Sylfaen" w:hAnsi="Sylfaen"/>
                <w:sz w:val="24"/>
                <w:szCs w:val="24"/>
                <w:lang w:val="ru-RU"/>
              </w:rPr>
              <w:t>11</w:t>
            </w:r>
          </w:p>
        </w:tc>
        <w:tc>
          <w:tcPr>
            <w:tcW w:w="1881" w:type="dxa"/>
            <w:tcBorders>
              <w:top w:val="single" w:sz="4" w:space="0" w:color="auto"/>
              <w:left w:val="single" w:sz="4" w:space="0" w:color="auto"/>
              <w:bottom w:val="single" w:sz="4" w:space="0" w:color="auto"/>
              <w:right w:val="single" w:sz="4" w:space="0" w:color="auto"/>
            </w:tcBorders>
            <w:vAlign w:val="center"/>
          </w:tcPr>
          <w:p w14:paraId="6127C1C9" w14:textId="77777777" w:rsidR="00522793" w:rsidRPr="00764AF2" w:rsidRDefault="00522793" w:rsidP="00522793">
            <w:pPr>
              <w:jc w:val="both"/>
              <w:rPr>
                <w:rFonts w:ascii="Sylfaen" w:hAnsi="Sylfaen" w:cs="Sylfaen"/>
                <w:sz w:val="24"/>
                <w:szCs w:val="24"/>
                <w:lang w:val="ru-RU"/>
              </w:rPr>
            </w:pPr>
            <w:r w:rsidRPr="00764AF2">
              <w:rPr>
                <w:rFonts w:ascii="Sylfaen" w:hAnsi="Sylfaen" w:cs="Sylfaen"/>
                <w:sz w:val="24"/>
                <w:szCs w:val="24"/>
                <w:lang w:val="ru-RU"/>
              </w:rPr>
              <w:t>Книга офисная, гроссбух, 70 страниц, в линейку, белые страницы</w:t>
            </w:r>
          </w:p>
        </w:tc>
        <w:tc>
          <w:tcPr>
            <w:tcW w:w="1100" w:type="dxa"/>
            <w:tcBorders>
              <w:top w:val="single" w:sz="4" w:space="0" w:color="auto"/>
              <w:left w:val="single" w:sz="4" w:space="0" w:color="auto"/>
              <w:bottom w:val="single" w:sz="4" w:space="0" w:color="auto"/>
              <w:right w:val="single" w:sz="4" w:space="0" w:color="auto"/>
            </w:tcBorders>
          </w:tcPr>
          <w:p w14:paraId="4D422F8F" w14:textId="77777777" w:rsidR="00522793" w:rsidRPr="00764AF2" w:rsidRDefault="00522793" w:rsidP="00522793">
            <w:pPr>
              <w:rPr>
                <w:rFonts w:ascii="Sylfaen" w:hAnsi="Sylfaen"/>
                <w:lang w:val="hy-AM"/>
              </w:rPr>
            </w:pPr>
            <w:r w:rsidRPr="00764AF2">
              <w:rPr>
                <w:rFonts w:ascii="Sylfaen" w:hAnsi="Sylfaen"/>
                <w:lang w:val="hy-AM"/>
              </w:rPr>
              <w:t>39263200</w:t>
            </w:r>
          </w:p>
        </w:tc>
        <w:tc>
          <w:tcPr>
            <w:tcW w:w="5003" w:type="dxa"/>
            <w:tcBorders>
              <w:top w:val="single" w:sz="4" w:space="0" w:color="auto"/>
              <w:left w:val="single" w:sz="4" w:space="0" w:color="auto"/>
              <w:bottom w:val="single" w:sz="4" w:space="0" w:color="auto"/>
              <w:right w:val="single" w:sz="4" w:space="0" w:color="auto"/>
            </w:tcBorders>
          </w:tcPr>
          <w:p w14:paraId="7F275E3B" w14:textId="77777777" w:rsidR="00522793" w:rsidRPr="00764AF2" w:rsidRDefault="00522793" w:rsidP="00522793">
            <w:pPr>
              <w:rPr>
                <w:rFonts w:ascii="Sylfaen" w:hAnsi="Sylfaen"/>
                <w:sz w:val="24"/>
                <w:szCs w:val="24"/>
                <w:lang w:val="ru-RU"/>
              </w:rPr>
            </w:pPr>
            <w:r w:rsidRPr="00764AF2">
              <w:rPr>
                <w:rFonts w:ascii="Sylfaen" w:hAnsi="Sylfaen"/>
                <w:sz w:val="24"/>
                <w:szCs w:val="24"/>
                <w:lang w:val="ru-RU"/>
              </w:rPr>
              <w:t xml:space="preserve">Офисная книга: из газетной бумаги формата А4, плотность 45-50г / </w:t>
            </w:r>
            <w:proofErr w:type="spellStart"/>
            <w:r w:rsidRPr="00764AF2">
              <w:rPr>
                <w:rFonts w:ascii="Sylfaen" w:hAnsi="Sylfaen"/>
                <w:sz w:val="24"/>
                <w:szCs w:val="24"/>
                <w:lang w:val="ru-RU"/>
              </w:rPr>
              <w:t>кв.м</w:t>
            </w:r>
            <w:proofErr w:type="spellEnd"/>
            <w:r w:rsidRPr="00764AF2">
              <w:rPr>
                <w:rFonts w:ascii="Sylfaen" w:hAnsi="Sylfaen"/>
                <w:sz w:val="24"/>
                <w:szCs w:val="24"/>
                <w:lang w:val="ru-RU"/>
              </w:rPr>
              <w:t>., белизна не менее 70</w:t>
            </w:r>
            <w:proofErr w:type="gramStart"/>
            <w:r w:rsidRPr="00764AF2">
              <w:rPr>
                <w:rFonts w:ascii="Sylfaen" w:hAnsi="Sylfaen"/>
                <w:sz w:val="24"/>
                <w:szCs w:val="24"/>
                <w:lang w:val="ru-RU"/>
              </w:rPr>
              <w:t>% ,</w:t>
            </w:r>
            <w:proofErr w:type="gramEnd"/>
            <w:r w:rsidRPr="00764AF2">
              <w:rPr>
                <w:rFonts w:ascii="Sylfaen" w:hAnsi="Sylfaen"/>
                <w:sz w:val="24"/>
                <w:szCs w:val="24"/>
                <w:lang w:val="ru-RU"/>
              </w:rPr>
              <w:t xml:space="preserve"> 70 листов, с твердым составом. " </w:t>
            </w:r>
            <w:proofErr w:type="spellStart"/>
            <w:r w:rsidRPr="00764AF2">
              <w:rPr>
                <w:rFonts w:ascii="Sylfaen" w:hAnsi="Sylfaen"/>
                <w:sz w:val="24"/>
                <w:szCs w:val="24"/>
                <w:lang w:val="ru-RU"/>
              </w:rPr>
              <w:t>Sin</w:t>
            </w:r>
            <w:proofErr w:type="spellEnd"/>
            <w:r w:rsidRPr="00764AF2">
              <w:rPr>
                <w:rFonts w:ascii="Sylfaen" w:hAnsi="Sylfaen"/>
                <w:sz w:val="24"/>
                <w:szCs w:val="24"/>
                <w:lang w:val="ru-RU"/>
              </w:rPr>
              <w:t xml:space="preserve"> " или эквивалент:</w:t>
            </w:r>
          </w:p>
        </w:tc>
        <w:tc>
          <w:tcPr>
            <w:tcW w:w="849" w:type="dxa"/>
            <w:tcBorders>
              <w:top w:val="single" w:sz="4" w:space="0" w:color="auto"/>
              <w:left w:val="single" w:sz="4" w:space="0" w:color="auto"/>
              <w:bottom w:val="single" w:sz="4" w:space="0" w:color="auto"/>
              <w:right w:val="single" w:sz="4" w:space="0" w:color="auto"/>
            </w:tcBorders>
          </w:tcPr>
          <w:p w14:paraId="2457031C"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391EFE72"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75143ADF"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24236696" w14:textId="162A93DD"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57413081" w14:textId="7483D9B2" w:rsidR="00522793" w:rsidRPr="00522793" w:rsidRDefault="00522793" w:rsidP="00522793">
            <w:pPr>
              <w:rPr>
                <w:rFonts w:ascii="Sylfaen" w:hAnsi="Sylfaen"/>
                <w:sz w:val="24"/>
                <w:szCs w:val="24"/>
                <w:lang w:val="ru-RU"/>
              </w:rPr>
            </w:pPr>
            <w:r>
              <w:rPr>
                <w:rFonts w:ascii="Sylfaen" w:hAnsi="Sylfaen"/>
                <w:sz w:val="24"/>
                <w:szCs w:val="24"/>
                <w:lang w:val="ru-RU"/>
              </w:rPr>
              <w:t>30</w:t>
            </w:r>
          </w:p>
        </w:tc>
        <w:tc>
          <w:tcPr>
            <w:tcW w:w="1275" w:type="dxa"/>
            <w:tcBorders>
              <w:top w:val="single" w:sz="4" w:space="0" w:color="auto"/>
              <w:left w:val="single" w:sz="4" w:space="0" w:color="auto"/>
              <w:bottom w:val="single" w:sz="4" w:space="0" w:color="auto"/>
              <w:right w:val="single" w:sz="4" w:space="0" w:color="auto"/>
            </w:tcBorders>
          </w:tcPr>
          <w:p w14:paraId="7D235FC8" w14:textId="5B0483CD"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511E6CF2"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17467255" w14:textId="77777777" w:rsidR="00522793" w:rsidRPr="000C0D93" w:rsidRDefault="00522793" w:rsidP="00522793">
            <w:pPr>
              <w:jc w:val="center"/>
              <w:rPr>
                <w:rFonts w:ascii="Sylfaen" w:hAnsi="Sylfaen"/>
                <w:sz w:val="24"/>
                <w:szCs w:val="24"/>
                <w:highlight w:val="yellow"/>
                <w:lang w:val="hy-AM"/>
              </w:rPr>
            </w:pPr>
          </w:p>
        </w:tc>
      </w:tr>
      <w:tr w:rsidR="00522793" w:rsidRPr="000C0D93" w14:paraId="5C2FC315"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28B2E8D" w14:textId="15C27050" w:rsidR="00522793" w:rsidRPr="006863FE" w:rsidRDefault="00522793" w:rsidP="00522793">
            <w:pPr>
              <w:tabs>
                <w:tab w:val="left" w:pos="14490"/>
              </w:tabs>
              <w:rPr>
                <w:rFonts w:ascii="Sylfaen" w:hAnsi="Sylfaen"/>
                <w:sz w:val="24"/>
                <w:szCs w:val="24"/>
                <w:lang w:val="ru-RU"/>
              </w:rPr>
            </w:pPr>
            <w:r>
              <w:rPr>
                <w:rFonts w:ascii="Sylfaen" w:hAnsi="Sylfaen"/>
                <w:sz w:val="24"/>
                <w:szCs w:val="24"/>
                <w:lang w:val="ru-RU"/>
              </w:rPr>
              <w:t>12</w:t>
            </w:r>
          </w:p>
        </w:tc>
        <w:tc>
          <w:tcPr>
            <w:tcW w:w="1881" w:type="dxa"/>
            <w:tcBorders>
              <w:top w:val="single" w:sz="4" w:space="0" w:color="auto"/>
              <w:left w:val="single" w:sz="4" w:space="0" w:color="auto"/>
              <w:bottom w:val="single" w:sz="4" w:space="0" w:color="auto"/>
              <w:right w:val="single" w:sz="4" w:space="0" w:color="auto"/>
            </w:tcBorders>
            <w:vAlign w:val="center"/>
          </w:tcPr>
          <w:p w14:paraId="008586E2" w14:textId="77777777" w:rsidR="00522793" w:rsidRPr="00764AF2" w:rsidRDefault="00522793" w:rsidP="00522793">
            <w:pPr>
              <w:jc w:val="both"/>
              <w:rPr>
                <w:rFonts w:ascii="Sylfaen" w:hAnsi="Sylfaen" w:cs="Sylfaen"/>
                <w:sz w:val="24"/>
                <w:szCs w:val="24"/>
                <w:lang w:val="hy-AM"/>
              </w:rPr>
            </w:pPr>
            <w:proofErr w:type="spellStart"/>
            <w:r w:rsidRPr="00764AF2">
              <w:rPr>
                <w:rFonts w:ascii="Sylfaen" w:hAnsi="Sylfaen" w:cs="Sylfaen"/>
                <w:sz w:val="24"/>
                <w:szCs w:val="24"/>
              </w:rPr>
              <w:t>Силиконовый</w:t>
            </w:r>
            <w:proofErr w:type="spellEnd"/>
            <w:r w:rsidRPr="00764AF2">
              <w:rPr>
                <w:rFonts w:ascii="Sylfaen" w:hAnsi="Sylfaen" w:cs="Sylfaen"/>
                <w:sz w:val="24"/>
                <w:szCs w:val="24"/>
              </w:rPr>
              <w:t xml:space="preserve"> </w:t>
            </w:r>
            <w:proofErr w:type="spellStart"/>
            <w:r w:rsidRPr="00764AF2">
              <w:rPr>
                <w:rFonts w:ascii="Sylfaen" w:hAnsi="Sylfaen" w:cs="Sylfaen"/>
                <w:sz w:val="24"/>
                <w:szCs w:val="24"/>
              </w:rPr>
              <w:t>пистолет</w:t>
            </w:r>
            <w:proofErr w:type="spellEnd"/>
          </w:p>
        </w:tc>
        <w:tc>
          <w:tcPr>
            <w:tcW w:w="1100" w:type="dxa"/>
            <w:tcBorders>
              <w:top w:val="single" w:sz="4" w:space="0" w:color="auto"/>
              <w:left w:val="single" w:sz="4" w:space="0" w:color="auto"/>
              <w:bottom w:val="single" w:sz="4" w:space="0" w:color="auto"/>
              <w:right w:val="single" w:sz="4" w:space="0" w:color="auto"/>
            </w:tcBorders>
          </w:tcPr>
          <w:p w14:paraId="1D942D4C" w14:textId="77777777" w:rsidR="00522793" w:rsidRPr="00764AF2" w:rsidRDefault="00522793" w:rsidP="00522793">
            <w:pPr>
              <w:rPr>
                <w:rFonts w:ascii="Sylfaen" w:hAnsi="Sylfaen"/>
                <w:lang w:val="hy-AM"/>
              </w:rPr>
            </w:pPr>
            <w:r w:rsidRPr="00764AF2">
              <w:rPr>
                <w:rFonts w:ascii="Sylfaen" w:hAnsi="Sylfaen"/>
                <w:lang w:val="hy-AM"/>
              </w:rPr>
              <w:t>30192700</w:t>
            </w:r>
          </w:p>
        </w:tc>
        <w:tc>
          <w:tcPr>
            <w:tcW w:w="5003" w:type="dxa"/>
            <w:tcBorders>
              <w:top w:val="single" w:sz="4" w:space="0" w:color="auto"/>
              <w:left w:val="single" w:sz="4" w:space="0" w:color="auto"/>
              <w:bottom w:val="single" w:sz="4" w:space="0" w:color="auto"/>
              <w:right w:val="single" w:sz="4" w:space="0" w:color="auto"/>
            </w:tcBorders>
          </w:tcPr>
          <w:p w14:paraId="589A81FE" w14:textId="77777777" w:rsidR="00522793" w:rsidRPr="00764AF2" w:rsidRDefault="00522793" w:rsidP="00522793">
            <w:pPr>
              <w:rPr>
                <w:rFonts w:ascii="Sylfaen" w:hAnsi="Sylfaen"/>
                <w:sz w:val="24"/>
                <w:szCs w:val="24"/>
                <w:lang w:val="ru-RU"/>
              </w:rPr>
            </w:pPr>
            <w:r w:rsidRPr="00764AF2">
              <w:rPr>
                <w:rFonts w:ascii="Sylfaen" w:hAnsi="Sylfaen"/>
                <w:sz w:val="24"/>
                <w:szCs w:val="24"/>
                <w:lang w:val="ru-RU"/>
              </w:rPr>
              <w:t>Пистолет для силиконового клея 110-220 в, черный цвет</w:t>
            </w:r>
          </w:p>
        </w:tc>
        <w:tc>
          <w:tcPr>
            <w:tcW w:w="849" w:type="dxa"/>
            <w:tcBorders>
              <w:top w:val="single" w:sz="4" w:space="0" w:color="auto"/>
              <w:left w:val="single" w:sz="4" w:space="0" w:color="auto"/>
              <w:bottom w:val="single" w:sz="4" w:space="0" w:color="auto"/>
              <w:right w:val="single" w:sz="4" w:space="0" w:color="auto"/>
            </w:tcBorders>
          </w:tcPr>
          <w:p w14:paraId="3A79DA42"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6FB6E433"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565D6AA4"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58D107FE" w14:textId="7A775036"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04657018" w14:textId="01437C07" w:rsidR="00522793" w:rsidRPr="00522793" w:rsidRDefault="00522793" w:rsidP="00522793">
            <w:pPr>
              <w:rPr>
                <w:rFonts w:ascii="Sylfaen" w:hAnsi="Sylfaen"/>
                <w:sz w:val="24"/>
                <w:szCs w:val="24"/>
                <w:lang w:val="ru-RU"/>
              </w:rPr>
            </w:pPr>
            <w:r>
              <w:rPr>
                <w:rFonts w:ascii="Sylfaen" w:hAnsi="Sylfaen"/>
                <w:sz w:val="24"/>
                <w:szCs w:val="24"/>
                <w:lang w:val="ru-RU"/>
              </w:rPr>
              <w:t>5</w:t>
            </w:r>
          </w:p>
        </w:tc>
        <w:tc>
          <w:tcPr>
            <w:tcW w:w="1275" w:type="dxa"/>
            <w:tcBorders>
              <w:top w:val="single" w:sz="4" w:space="0" w:color="auto"/>
              <w:left w:val="single" w:sz="4" w:space="0" w:color="auto"/>
              <w:bottom w:val="single" w:sz="4" w:space="0" w:color="auto"/>
              <w:right w:val="single" w:sz="4" w:space="0" w:color="auto"/>
            </w:tcBorders>
          </w:tcPr>
          <w:p w14:paraId="662C831F" w14:textId="780574F9"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54AF3306"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0454332" w14:textId="77777777" w:rsidR="00522793" w:rsidRPr="000C0D93" w:rsidRDefault="00522793" w:rsidP="00522793">
            <w:pPr>
              <w:jc w:val="center"/>
              <w:rPr>
                <w:rFonts w:ascii="Sylfaen" w:hAnsi="Sylfaen"/>
                <w:sz w:val="24"/>
                <w:szCs w:val="24"/>
                <w:highlight w:val="yellow"/>
                <w:lang w:val="hy-AM"/>
              </w:rPr>
            </w:pPr>
          </w:p>
        </w:tc>
      </w:tr>
      <w:tr w:rsidR="00522793" w:rsidRPr="000C0D93" w14:paraId="6D86E85A"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F5BE861" w14:textId="503178B1"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13</w:t>
            </w:r>
          </w:p>
        </w:tc>
        <w:tc>
          <w:tcPr>
            <w:tcW w:w="1881" w:type="dxa"/>
            <w:tcBorders>
              <w:top w:val="single" w:sz="4" w:space="0" w:color="auto"/>
              <w:left w:val="single" w:sz="4" w:space="0" w:color="auto"/>
              <w:bottom w:val="single" w:sz="4" w:space="0" w:color="auto"/>
              <w:right w:val="single" w:sz="4" w:space="0" w:color="auto"/>
            </w:tcBorders>
            <w:vAlign w:val="center"/>
          </w:tcPr>
          <w:p w14:paraId="73EE8C5B" w14:textId="77777777" w:rsidR="00522793" w:rsidRPr="00764AF2" w:rsidRDefault="00522793" w:rsidP="00522793">
            <w:pPr>
              <w:jc w:val="both"/>
              <w:rPr>
                <w:rFonts w:ascii="Sylfaen" w:hAnsi="Sylfaen" w:cs="Sylfaen"/>
                <w:sz w:val="24"/>
                <w:szCs w:val="24"/>
              </w:rPr>
            </w:pPr>
            <w:proofErr w:type="spellStart"/>
            <w:r w:rsidRPr="00764AF2">
              <w:rPr>
                <w:rFonts w:ascii="Sylfaen" w:hAnsi="Sylfaen" w:cs="Sylfaen"/>
                <w:sz w:val="24"/>
                <w:szCs w:val="24"/>
              </w:rPr>
              <w:t>Силиконовая</w:t>
            </w:r>
            <w:proofErr w:type="spellEnd"/>
            <w:r w:rsidRPr="00764AF2">
              <w:rPr>
                <w:rFonts w:ascii="Sylfaen" w:hAnsi="Sylfaen" w:cs="Sylfaen"/>
                <w:sz w:val="24"/>
                <w:szCs w:val="24"/>
              </w:rPr>
              <w:t xml:space="preserve"> </w:t>
            </w:r>
            <w:proofErr w:type="spellStart"/>
            <w:r w:rsidRPr="00764AF2">
              <w:rPr>
                <w:rFonts w:ascii="Sylfaen" w:hAnsi="Sylfaen" w:cs="Sylfaen"/>
                <w:sz w:val="24"/>
                <w:szCs w:val="24"/>
              </w:rPr>
              <w:t>палочка</w:t>
            </w:r>
            <w:proofErr w:type="spellEnd"/>
          </w:p>
        </w:tc>
        <w:tc>
          <w:tcPr>
            <w:tcW w:w="1100" w:type="dxa"/>
            <w:tcBorders>
              <w:top w:val="single" w:sz="4" w:space="0" w:color="auto"/>
              <w:left w:val="single" w:sz="4" w:space="0" w:color="auto"/>
              <w:bottom w:val="single" w:sz="4" w:space="0" w:color="auto"/>
              <w:right w:val="single" w:sz="4" w:space="0" w:color="auto"/>
            </w:tcBorders>
          </w:tcPr>
          <w:p w14:paraId="218B64F7" w14:textId="77777777" w:rsidR="00522793" w:rsidRPr="00764AF2" w:rsidRDefault="00522793" w:rsidP="00522793">
            <w:pPr>
              <w:rPr>
                <w:rFonts w:ascii="Sylfaen" w:hAnsi="Sylfaen"/>
                <w:lang w:val="hy-AM"/>
              </w:rPr>
            </w:pPr>
            <w:r w:rsidRPr="00764AF2">
              <w:rPr>
                <w:rFonts w:ascii="Sylfaen" w:hAnsi="Sylfaen"/>
                <w:lang w:val="hy-AM"/>
              </w:rPr>
              <w:t>30192233</w:t>
            </w:r>
          </w:p>
        </w:tc>
        <w:tc>
          <w:tcPr>
            <w:tcW w:w="5003" w:type="dxa"/>
            <w:tcBorders>
              <w:top w:val="single" w:sz="4" w:space="0" w:color="auto"/>
              <w:left w:val="single" w:sz="4" w:space="0" w:color="auto"/>
              <w:bottom w:val="single" w:sz="4" w:space="0" w:color="auto"/>
              <w:right w:val="single" w:sz="4" w:space="0" w:color="auto"/>
            </w:tcBorders>
          </w:tcPr>
          <w:p w14:paraId="7BAD0C67" w14:textId="77777777" w:rsidR="00522793" w:rsidRPr="00764AF2" w:rsidRDefault="00522793" w:rsidP="00522793">
            <w:pPr>
              <w:rPr>
                <w:rFonts w:ascii="Sylfaen" w:hAnsi="Sylfaen"/>
                <w:sz w:val="24"/>
                <w:szCs w:val="24"/>
                <w:lang w:val="ru-RU"/>
              </w:rPr>
            </w:pPr>
            <w:r w:rsidRPr="00764AF2">
              <w:rPr>
                <w:rFonts w:ascii="Sylfaen" w:hAnsi="Sylfaen"/>
                <w:sz w:val="24"/>
                <w:szCs w:val="24"/>
                <w:lang w:val="ru-RU"/>
              </w:rPr>
              <w:t>Силиконовые клеевые палочки, длина силикона: 20 см, толщина силикона: 11,2 мм;</w:t>
            </w:r>
          </w:p>
        </w:tc>
        <w:tc>
          <w:tcPr>
            <w:tcW w:w="849" w:type="dxa"/>
            <w:tcBorders>
              <w:top w:val="single" w:sz="4" w:space="0" w:color="auto"/>
              <w:left w:val="single" w:sz="4" w:space="0" w:color="auto"/>
              <w:bottom w:val="single" w:sz="4" w:space="0" w:color="auto"/>
              <w:right w:val="single" w:sz="4" w:space="0" w:color="auto"/>
            </w:tcBorders>
          </w:tcPr>
          <w:p w14:paraId="38C1BFDB"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7BEA18E2"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5EC99E9F"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77D711CD" w14:textId="4E4D1A08"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0D2C7925" w14:textId="4BE70694" w:rsidR="00522793" w:rsidRPr="00522793" w:rsidRDefault="00522793" w:rsidP="00522793">
            <w:pPr>
              <w:rPr>
                <w:rFonts w:ascii="Sylfaen" w:hAnsi="Sylfaen"/>
                <w:sz w:val="24"/>
                <w:szCs w:val="24"/>
                <w:lang w:val="ru-RU"/>
              </w:rPr>
            </w:pPr>
            <w:r>
              <w:rPr>
                <w:rFonts w:ascii="Sylfaen" w:hAnsi="Sylfaen"/>
                <w:sz w:val="24"/>
                <w:szCs w:val="24"/>
                <w:lang w:val="ru-RU"/>
              </w:rPr>
              <w:t>40</w:t>
            </w:r>
          </w:p>
        </w:tc>
        <w:tc>
          <w:tcPr>
            <w:tcW w:w="1275" w:type="dxa"/>
            <w:tcBorders>
              <w:top w:val="single" w:sz="4" w:space="0" w:color="auto"/>
              <w:left w:val="single" w:sz="4" w:space="0" w:color="auto"/>
              <w:bottom w:val="single" w:sz="4" w:space="0" w:color="auto"/>
              <w:right w:val="single" w:sz="4" w:space="0" w:color="auto"/>
            </w:tcBorders>
          </w:tcPr>
          <w:p w14:paraId="10D2CFB9" w14:textId="71B6CEE7"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0277B591"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457D287C"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5EC1A1D2"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6B8CA43A" w14:textId="55852972"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14</w:t>
            </w:r>
          </w:p>
        </w:tc>
        <w:tc>
          <w:tcPr>
            <w:tcW w:w="1881" w:type="dxa"/>
            <w:tcBorders>
              <w:top w:val="single" w:sz="4" w:space="0" w:color="auto"/>
              <w:left w:val="single" w:sz="4" w:space="0" w:color="auto"/>
              <w:bottom w:val="single" w:sz="4" w:space="0" w:color="auto"/>
              <w:right w:val="single" w:sz="4" w:space="0" w:color="auto"/>
            </w:tcBorders>
            <w:vAlign w:val="center"/>
          </w:tcPr>
          <w:p w14:paraId="0D8535B1" w14:textId="77777777" w:rsidR="00522793" w:rsidRPr="00764AF2" w:rsidRDefault="00522793" w:rsidP="00522793">
            <w:pPr>
              <w:jc w:val="both"/>
              <w:rPr>
                <w:rFonts w:ascii="Sylfaen" w:hAnsi="Sylfaen" w:cs="Sylfaen"/>
                <w:sz w:val="24"/>
                <w:szCs w:val="24"/>
                <w:lang w:val="ru-RU"/>
              </w:rPr>
            </w:pPr>
            <w:r w:rsidRPr="00764AF2">
              <w:rPr>
                <w:rFonts w:ascii="Sylfaen" w:hAnsi="Sylfaen" w:cs="Sylfaen"/>
                <w:sz w:val="24"/>
                <w:szCs w:val="24"/>
                <w:lang w:val="ru-RU"/>
              </w:rPr>
              <w:t>Эмульсия /клей/</w:t>
            </w:r>
          </w:p>
        </w:tc>
        <w:tc>
          <w:tcPr>
            <w:tcW w:w="1100" w:type="dxa"/>
            <w:tcBorders>
              <w:top w:val="single" w:sz="4" w:space="0" w:color="auto"/>
              <w:left w:val="single" w:sz="4" w:space="0" w:color="auto"/>
              <w:bottom w:val="single" w:sz="4" w:space="0" w:color="auto"/>
              <w:right w:val="single" w:sz="4" w:space="0" w:color="auto"/>
            </w:tcBorders>
          </w:tcPr>
          <w:p w14:paraId="4A697B13" w14:textId="77777777" w:rsidR="00522793" w:rsidRPr="00764AF2" w:rsidRDefault="00522793" w:rsidP="00522793">
            <w:pPr>
              <w:rPr>
                <w:rFonts w:ascii="Sylfaen" w:hAnsi="Sylfaen"/>
                <w:lang w:val="hy-AM"/>
              </w:rPr>
            </w:pPr>
            <w:r w:rsidRPr="00764AF2">
              <w:rPr>
                <w:rFonts w:ascii="Sylfaen" w:hAnsi="Sylfaen"/>
                <w:lang w:val="hy-AM"/>
              </w:rPr>
              <w:t>24911200</w:t>
            </w:r>
          </w:p>
        </w:tc>
        <w:tc>
          <w:tcPr>
            <w:tcW w:w="5003" w:type="dxa"/>
            <w:tcBorders>
              <w:top w:val="single" w:sz="4" w:space="0" w:color="auto"/>
              <w:left w:val="single" w:sz="4" w:space="0" w:color="auto"/>
              <w:bottom w:val="single" w:sz="4" w:space="0" w:color="auto"/>
              <w:right w:val="single" w:sz="4" w:space="0" w:color="auto"/>
            </w:tcBorders>
          </w:tcPr>
          <w:p w14:paraId="4BA37572" w14:textId="77777777" w:rsidR="00522793" w:rsidRPr="00764AF2" w:rsidRDefault="00522793" w:rsidP="00522793">
            <w:pPr>
              <w:rPr>
                <w:rFonts w:ascii="Sylfaen" w:hAnsi="Sylfaen"/>
                <w:sz w:val="24"/>
                <w:szCs w:val="24"/>
                <w:lang w:val="hy-AM"/>
              </w:rPr>
            </w:pPr>
            <w:r w:rsidRPr="00764AF2">
              <w:rPr>
                <w:rFonts w:ascii="Sylfaen" w:hAnsi="Sylfaen"/>
                <w:sz w:val="24"/>
                <w:szCs w:val="24"/>
                <w:lang w:val="hy-AM"/>
              </w:rPr>
              <w:t>Клей /эмульсия/ ПВА, не менее 45 гр</w:t>
            </w:r>
          </w:p>
        </w:tc>
        <w:tc>
          <w:tcPr>
            <w:tcW w:w="849" w:type="dxa"/>
            <w:tcBorders>
              <w:top w:val="single" w:sz="4" w:space="0" w:color="auto"/>
              <w:left w:val="single" w:sz="4" w:space="0" w:color="auto"/>
              <w:bottom w:val="single" w:sz="4" w:space="0" w:color="auto"/>
              <w:right w:val="single" w:sz="4" w:space="0" w:color="auto"/>
            </w:tcBorders>
          </w:tcPr>
          <w:p w14:paraId="58DD85AE"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455E5A4C" w14:textId="77777777" w:rsidR="00522793" w:rsidRPr="000C0D93" w:rsidRDefault="00522793" w:rsidP="00522793">
            <w:pPr>
              <w:rPr>
                <w:rFonts w:ascii="Sylfaen" w:hAnsi="Sylfaen"/>
                <w:sz w:val="24"/>
                <w:szCs w:val="24"/>
                <w:lang w:val="hy-AM"/>
              </w:rPr>
            </w:pPr>
          </w:p>
        </w:tc>
        <w:tc>
          <w:tcPr>
            <w:tcW w:w="992" w:type="dxa"/>
            <w:tcBorders>
              <w:top w:val="single" w:sz="4" w:space="0" w:color="auto"/>
              <w:left w:val="single" w:sz="4" w:space="0" w:color="auto"/>
              <w:bottom w:val="single" w:sz="4" w:space="0" w:color="auto"/>
              <w:right w:val="single" w:sz="4" w:space="0" w:color="auto"/>
            </w:tcBorders>
          </w:tcPr>
          <w:p w14:paraId="4FBAF9A3"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5307CEDC" w14:textId="7EEC8CD4"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6971FFD7" w14:textId="4C75948C" w:rsidR="00522793" w:rsidRPr="00522793" w:rsidRDefault="00522793" w:rsidP="00522793">
            <w:pPr>
              <w:rPr>
                <w:rFonts w:ascii="Sylfaen" w:hAnsi="Sylfaen"/>
                <w:sz w:val="24"/>
                <w:szCs w:val="24"/>
                <w:lang w:val="ru-RU"/>
              </w:rPr>
            </w:pPr>
            <w:r>
              <w:rPr>
                <w:rFonts w:ascii="Sylfaen" w:hAnsi="Sylfaen"/>
                <w:sz w:val="24"/>
                <w:szCs w:val="24"/>
                <w:lang w:val="ru-RU"/>
              </w:rPr>
              <w:t>40</w:t>
            </w:r>
          </w:p>
        </w:tc>
        <w:tc>
          <w:tcPr>
            <w:tcW w:w="1275" w:type="dxa"/>
            <w:tcBorders>
              <w:top w:val="single" w:sz="4" w:space="0" w:color="auto"/>
              <w:left w:val="single" w:sz="4" w:space="0" w:color="auto"/>
              <w:bottom w:val="single" w:sz="4" w:space="0" w:color="auto"/>
              <w:right w:val="single" w:sz="4" w:space="0" w:color="auto"/>
            </w:tcBorders>
          </w:tcPr>
          <w:p w14:paraId="6D97B64B" w14:textId="5D6E3EF4"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70395C6B"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39B7AC4"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50E076B3"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569CF5A" w14:textId="759E0C9D"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15</w:t>
            </w:r>
          </w:p>
        </w:tc>
        <w:tc>
          <w:tcPr>
            <w:tcW w:w="1881" w:type="dxa"/>
            <w:tcBorders>
              <w:top w:val="single" w:sz="4" w:space="0" w:color="auto"/>
              <w:left w:val="single" w:sz="4" w:space="0" w:color="auto"/>
              <w:bottom w:val="single" w:sz="4" w:space="0" w:color="auto"/>
              <w:right w:val="single" w:sz="4" w:space="0" w:color="auto"/>
            </w:tcBorders>
            <w:vAlign w:val="center"/>
          </w:tcPr>
          <w:p w14:paraId="07449647" w14:textId="77777777" w:rsidR="00522793" w:rsidRPr="00764AF2" w:rsidRDefault="00522793" w:rsidP="00522793">
            <w:pPr>
              <w:jc w:val="both"/>
              <w:rPr>
                <w:rFonts w:ascii="Sylfaen" w:hAnsi="Sylfaen" w:cs="Sylfaen"/>
                <w:sz w:val="24"/>
                <w:szCs w:val="24"/>
                <w:lang w:val="ru-RU"/>
              </w:rPr>
            </w:pPr>
            <w:r w:rsidRPr="00764AF2">
              <w:rPr>
                <w:rFonts w:ascii="Sylfaen" w:hAnsi="Sylfaen" w:cs="Sylfaen"/>
                <w:sz w:val="24"/>
                <w:szCs w:val="24"/>
                <w:lang w:val="ru-RU"/>
              </w:rPr>
              <w:t>Папка, обложка с твердой обложкой</w:t>
            </w:r>
          </w:p>
        </w:tc>
        <w:tc>
          <w:tcPr>
            <w:tcW w:w="1100" w:type="dxa"/>
            <w:tcBorders>
              <w:top w:val="single" w:sz="4" w:space="0" w:color="auto"/>
              <w:left w:val="single" w:sz="4" w:space="0" w:color="auto"/>
              <w:bottom w:val="single" w:sz="4" w:space="0" w:color="auto"/>
              <w:right w:val="single" w:sz="4" w:space="0" w:color="auto"/>
            </w:tcBorders>
          </w:tcPr>
          <w:p w14:paraId="6D45C874" w14:textId="77777777" w:rsidR="00522793" w:rsidRPr="00764AF2" w:rsidRDefault="00522793" w:rsidP="00522793">
            <w:pPr>
              <w:rPr>
                <w:rFonts w:ascii="Sylfaen" w:hAnsi="Sylfaen"/>
                <w:lang w:val="hy-AM"/>
              </w:rPr>
            </w:pPr>
            <w:r w:rsidRPr="00764AF2">
              <w:rPr>
                <w:rFonts w:ascii="Sylfaen" w:hAnsi="Sylfaen"/>
                <w:lang w:val="hy-AM"/>
              </w:rPr>
              <w:t>30197234</w:t>
            </w:r>
          </w:p>
        </w:tc>
        <w:tc>
          <w:tcPr>
            <w:tcW w:w="5003" w:type="dxa"/>
            <w:tcBorders>
              <w:top w:val="single" w:sz="4" w:space="0" w:color="auto"/>
              <w:left w:val="single" w:sz="4" w:space="0" w:color="auto"/>
              <w:bottom w:val="single" w:sz="4" w:space="0" w:color="auto"/>
              <w:right w:val="single" w:sz="4" w:space="0" w:color="auto"/>
            </w:tcBorders>
          </w:tcPr>
          <w:p w14:paraId="2927FFDB" w14:textId="77777777" w:rsidR="00522793" w:rsidRPr="00764AF2" w:rsidRDefault="00522793" w:rsidP="00522793">
            <w:pPr>
              <w:jc w:val="both"/>
              <w:rPr>
                <w:rFonts w:ascii="Sylfaen" w:hAnsi="Sylfaen"/>
                <w:sz w:val="24"/>
                <w:szCs w:val="24"/>
                <w:lang w:val="hy-AM"/>
              </w:rPr>
            </w:pPr>
            <w:r w:rsidRPr="00764AF2">
              <w:rPr>
                <w:rFonts w:ascii="Sylfaen" w:hAnsi="Sylfaen"/>
                <w:sz w:val="24"/>
                <w:szCs w:val="24"/>
                <w:lang w:val="hy-AM"/>
              </w:rPr>
              <w:t>Папка с застежкой-молнией, предназначенная для хранения документов формата А4</w:t>
            </w:r>
          </w:p>
        </w:tc>
        <w:tc>
          <w:tcPr>
            <w:tcW w:w="849" w:type="dxa"/>
            <w:tcBorders>
              <w:top w:val="single" w:sz="4" w:space="0" w:color="auto"/>
              <w:left w:val="single" w:sz="4" w:space="0" w:color="auto"/>
              <w:bottom w:val="single" w:sz="4" w:space="0" w:color="auto"/>
              <w:right w:val="single" w:sz="4" w:space="0" w:color="auto"/>
            </w:tcBorders>
          </w:tcPr>
          <w:p w14:paraId="7E8F35D1"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57109B25"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331CBCF9"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708A70D3" w14:textId="53E39EBF"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617E9032" w14:textId="3EC3D999" w:rsidR="00522793" w:rsidRPr="00522793" w:rsidRDefault="00522793" w:rsidP="00522793">
            <w:pPr>
              <w:rPr>
                <w:rFonts w:ascii="Sylfaen" w:hAnsi="Sylfaen"/>
                <w:sz w:val="24"/>
                <w:szCs w:val="24"/>
                <w:lang w:val="ru-RU"/>
              </w:rPr>
            </w:pPr>
            <w:r>
              <w:rPr>
                <w:rFonts w:ascii="Sylfaen" w:hAnsi="Sylfaen"/>
                <w:sz w:val="24"/>
                <w:szCs w:val="24"/>
                <w:lang w:val="ru-RU"/>
              </w:rPr>
              <w:t>20</w:t>
            </w:r>
          </w:p>
        </w:tc>
        <w:tc>
          <w:tcPr>
            <w:tcW w:w="1275" w:type="dxa"/>
            <w:tcBorders>
              <w:top w:val="single" w:sz="4" w:space="0" w:color="auto"/>
              <w:left w:val="single" w:sz="4" w:space="0" w:color="auto"/>
              <w:bottom w:val="single" w:sz="4" w:space="0" w:color="auto"/>
              <w:right w:val="single" w:sz="4" w:space="0" w:color="auto"/>
            </w:tcBorders>
          </w:tcPr>
          <w:p w14:paraId="0A173CBA" w14:textId="43D1C4FA"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3881589A"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5530EC27"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753B29FE"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E368565" w14:textId="5E9AB571"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16</w:t>
            </w:r>
          </w:p>
        </w:tc>
        <w:tc>
          <w:tcPr>
            <w:tcW w:w="1881" w:type="dxa"/>
            <w:tcBorders>
              <w:top w:val="single" w:sz="4" w:space="0" w:color="auto"/>
              <w:left w:val="single" w:sz="4" w:space="0" w:color="auto"/>
              <w:bottom w:val="single" w:sz="4" w:space="0" w:color="auto"/>
              <w:right w:val="single" w:sz="4" w:space="0" w:color="auto"/>
            </w:tcBorders>
            <w:vAlign w:val="center"/>
          </w:tcPr>
          <w:p w14:paraId="1CA861C3" w14:textId="62A6C05C" w:rsidR="00522793" w:rsidRPr="009B1C4E" w:rsidRDefault="00522793" w:rsidP="00522793">
            <w:pPr>
              <w:jc w:val="both"/>
              <w:rPr>
                <w:rFonts w:ascii="Sylfaen" w:hAnsi="Sylfaen"/>
                <w:sz w:val="24"/>
                <w:szCs w:val="24"/>
                <w:lang w:val="hy-AM"/>
              </w:rPr>
            </w:pPr>
            <w:r w:rsidRPr="009B1C4E">
              <w:rPr>
                <w:rFonts w:ascii="Sylfaen" w:hAnsi="Sylfaen"/>
                <w:sz w:val="24"/>
                <w:szCs w:val="24"/>
                <w:lang w:val="hy-AM"/>
              </w:rPr>
              <w:t>Папка с скоросшиватель привязкой</w:t>
            </w:r>
          </w:p>
        </w:tc>
        <w:tc>
          <w:tcPr>
            <w:tcW w:w="1100" w:type="dxa"/>
            <w:tcBorders>
              <w:top w:val="single" w:sz="4" w:space="0" w:color="auto"/>
              <w:left w:val="single" w:sz="4" w:space="0" w:color="auto"/>
              <w:bottom w:val="single" w:sz="4" w:space="0" w:color="auto"/>
              <w:right w:val="single" w:sz="4" w:space="0" w:color="auto"/>
            </w:tcBorders>
          </w:tcPr>
          <w:p w14:paraId="02BB492A" w14:textId="77777777" w:rsidR="00522793" w:rsidRPr="009B1C4E" w:rsidRDefault="00522793" w:rsidP="00522793">
            <w:pPr>
              <w:rPr>
                <w:rFonts w:ascii="Sylfaen" w:hAnsi="Sylfaen"/>
                <w:lang w:val="hy-AM"/>
              </w:rPr>
            </w:pPr>
            <w:r w:rsidRPr="009B1C4E">
              <w:rPr>
                <w:rFonts w:ascii="Sylfaen" w:hAnsi="Sylfaen"/>
                <w:lang w:val="hy-AM"/>
              </w:rPr>
              <w:t>30197233</w:t>
            </w:r>
          </w:p>
        </w:tc>
        <w:tc>
          <w:tcPr>
            <w:tcW w:w="5003" w:type="dxa"/>
            <w:tcBorders>
              <w:top w:val="single" w:sz="4" w:space="0" w:color="auto"/>
              <w:left w:val="single" w:sz="4" w:space="0" w:color="auto"/>
              <w:bottom w:val="single" w:sz="4" w:space="0" w:color="auto"/>
              <w:right w:val="single" w:sz="4" w:space="0" w:color="auto"/>
            </w:tcBorders>
          </w:tcPr>
          <w:p w14:paraId="65F28322" w14:textId="77777777" w:rsidR="00522793" w:rsidRPr="009B1C4E" w:rsidRDefault="00522793" w:rsidP="00522793">
            <w:pPr>
              <w:rPr>
                <w:rFonts w:ascii="Sylfaen" w:hAnsi="Sylfaen"/>
                <w:sz w:val="24"/>
                <w:szCs w:val="24"/>
                <w:lang w:val="ru-RU"/>
              </w:rPr>
            </w:pPr>
            <w:r w:rsidRPr="009B1C4E">
              <w:rPr>
                <w:rFonts w:ascii="Sylfaen" w:hAnsi="Sylfaen"/>
                <w:sz w:val="24"/>
                <w:szCs w:val="24"/>
                <w:lang w:val="ru-RU"/>
              </w:rPr>
              <w:t>Папка с картонной крышкой для хранения бумаги формата А4 с нитью</w:t>
            </w:r>
          </w:p>
        </w:tc>
        <w:tc>
          <w:tcPr>
            <w:tcW w:w="849" w:type="dxa"/>
            <w:tcBorders>
              <w:top w:val="single" w:sz="4" w:space="0" w:color="auto"/>
              <w:left w:val="single" w:sz="4" w:space="0" w:color="auto"/>
              <w:bottom w:val="single" w:sz="4" w:space="0" w:color="auto"/>
              <w:right w:val="single" w:sz="4" w:space="0" w:color="auto"/>
            </w:tcBorders>
          </w:tcPr>
          <w:p w14:paraId="239D9602"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6F908F5C"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17D8A4F3"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6D3CC0BC" w14:textId="5E4DD76F"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1F3FE48A" w14:textId="093C93F7" w:rsidR="00522793" w:rsidRPr="00522793" w:rsidRDefault="00522793" w:rsidP="00522793">
            <w:pPr>
              <w:rPr>
                <w:rFonts w:ascii="Sylfaen" w:hAnsi="Sylfaen"/>
                <w:sz w:val="24"/>
                <w:szCs w:val="24"/>
                <w:lang w:val="ru-RU"/>
              </w:rPr>
            </w:pPr>
            <w:r>
              <w:rPr>
                <w:rFonts w:ascii="Sylfaen" w:hAnsi="Sylfaen"/>
                <w:sz w:val="24"/>
                <w:szCs w:val="24"/>
                <w:lang w:val="ru-RU"/>
              </w:rPr>
              <w:t>60</w:t>
            </w:r>
          </w:p>
        </w:tc>
        <w:tc>
          <w:tcPr>
            <w:tcW w:w="1275" w:type="dxa"/>
            <w:tcBorders>
              <w:top w:val="single" w:sz="4" w:space="0" w:color="auto"/>
              <w:left w:val="single" w:sz="4" w:space="0" w:color="auto"/>
              <w:bottom w:val="single" w:sz="4" w:space="0" w:color="auto"/>
              <w:right w:val="single" w:sz="4" w:space="0" w:color="auto"/>
            </w:tcBorders>
          </w:tcPr>
          <w:p w14:paraId="4EBAF0EB" w14:textId="2A4B210E"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74B954B0"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04F2E4AB"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4C26ECCA"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79C6E61D" w14:textId="6C48104C"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17</w:t>
            </w:r>
          </w:p>
        </w:tc>
        <w:tc>
          <w:tcPr>
            <w:tcW w:w="1881" w:type="dxa"/>
            <w:tcBorders>
              <w:top w:val="single" w:sz="4" w:space="0" w:color="auto"/>
              <w:left w:val="single" w:sz="4" w:space="0" w:color="auto"/>
              <w:bottom w:val="single" w:sz="4" w:space="0" w:color="auto"/>
              <w:right w:val="single" w:sz="4" w:space="0" w:color="auto"/>
            </w:tcBorders>
            <w:vAlign w:val="center"/>
          </w:tcPr>
          <w:p w14:paraId="5E76D5A7" w14:textId="77777777" w:rsidR="00522793" w:rsidRPr="009B1C4E" w:rsidRDefault="00522793" w:rsidP="00522793">
            <w:pPr>
              <w:jc w:val="both"/>
              <w:rPr>
                <w:rFonts w:ascii="Sylfaen" w:hAnsi="Sylfaen"/>
                <w:sz w:val="24"/>
                <w:szCs w:val="24"/>
                <w:lang w:val="hy-AM"/>
              </w:rPr>
            </w:pPr>
            <w:proofErr w:type="spellStart"/>
            <w:r w:rsidRPr="009B1C4E">
              <w:rPr>
                <w:rFonts w:ascii="Sylfaen" w:hAnsi="Sylfaen"/>
                <w:sz w:val="24"/>
                <w:szCs w:val="24"/>
              </w:rPr>
              <w:t>Папка</w:t>
            </w:r>
            <w:proofErr w:type="spellEnd"/>
            <w:r w:rsidRPr="009B1C4E">
              <w:rPr>
                <w:rFonts w:ascii="Sylfaen" w:hAnsi="Sylfaen"/>
                <w:sz w:val="24"/>
                <w:szCs w:val="24"/>
              </w:rPr>
              <w:t xml:space="preserve"> с </w:t>
            </w:r>
            <w:proofErr w:type="spellStart"/>
            <w:r w:rsidRPr="009B1C4E">
              <w:rPr>
                <w:rFonts w:ascii="Sylfaen" w:hAnsi="Sylfaen"/>
                <w:sz w:val="24"/>
                <w:szCs w:val="24"/>
              </w:rPr>
              <w:t>резинкой</w:t>
            </w:r>
            <w:proofErr w:type="spellEnd"/>
          </w:p>
        </w:tc>
        <w:tc>
          <w:tcPr>
            <w:tcW w:w="1100" w:type="dxa"/>
            <w:tcBorders>
              <w:top w:val="single" w:sz="4" w:space="0" w:color="auto"/>
              <w:left w:val="single" w:sz="4" w:space="0" w:color="auto"/>
              <w:bottom w:val="single" w:sz="4" w:space="0" w:color="auto"/>
              <w:right w:val="single" w:sz="4" w:space="0" w:color="auto"/>
            </w:tcBorders>
          </w:tcPr>
          <w:p w14:paraId="0FEF4FE5" w14:textId="77777777" w:rsidR="00522793" w:rsidRPr="009B1C4E" w:rsidRDefault="00522793" w:rsidP="00522793">
            <w:pPr>
              <w:rPr>
                <w:rFonts w:ascii="Sylfaen" w:hAnsi="Sylfaen"/>
                <w:lang w:val="hy-AM"/>
              </w:rPr>
            </w:pPr>
            <w:r w:rsidRPr="009B1C4E">
              <w:rPr>
                <w:rFonts w:ascii="Sylfaen" w:hAnsi="Sylfaen"/>
                <w:lang w:val="hy-AM"/>
              </w:rPr>
              <w:t>30197230</w:t>
            </w:r>
          </w:p>
        </w:tc>
        <w:tc>
          <w:tcPr>
            <w:tcW w:w="5003" w:type="dxa"/>
            <w:tcBorders>
              <w:top w:val="single" w:sz="4" w:space="0" w:color="auto"/>
              <w:left w:val="single" w:sz="4" w:space="0" w:color="auto"/>
              <w:bottom w:val="single" w:sz="4" w:space="0" w:color="auto"/>
              <w:right w:val="single" w:sz="4" w:space="0" w:color="auto"/>
            </w:tcBorders>
          </w:tcPr>
          <w:p w14:paraId="6AD8D111" w14:textId="3F695232" w:rsidR="00522793" w:rsidRPr="00197481" w:rsidRDefault="00522793" w:rsidP="00522793">
            <w:pPr>
              <w:rPr>
                <w:rFonts w:ascii="Sylfaen" w:hAnsi="Sylfaen"/>
                <w:sz w:val="24"/>
                <w:szCs w:val="24"/>
                <w:lang w:val="ru-RU"/>
              </w:rPr>
            </w:pPr>
            <w:r w:rsidRPr="009B1C4E">
              <w:rPr>
                <w:rFonts w:ascii="Sylfaen" w:hAnsi="Sylfaen"/>
                <w:sz w:val="24"/>
                <w:szCs w:val="24"/>
                <w:lang w:val="hy-AM"/>
              </w:rPr>
              <w:t xml:space="preserve">Папка </w:t>
            </w:r>
            <w:r>
              <w:rPr>
                <w:rFonts w:ascii="Sylfaen" w:hAnsi="Sylfaen"/>
                <w:sz w:val="24"/>
                <w:szCs w:val="24"/>
                <w:lang w:val="ru-RU"/>
              </w:rPr>
              <w:t xml:space="preserve"> для документов в твердом </w:t>
            </w:r>
            <w:proofErr w:type="spellStart"/>
            <w:r>
              <w:rPr>
                <w:rFonts w:ascii="Sylfaen" w:hAnsi="Sylfaen"/>
                <w:sz w:val="24"/>
                <w:szCs w:val="24"/>
                <w:lang w:val="ru-RU"/>
              </w:rPr>
              <w:t>преплете</w:t>
            </w:r>
            <w:proofErr w:type="spellEnd"/>
            <w:r>
              <w:rPr>
                <w:rFonts w:ascii="Sylfaen" w:hAnsi="Sylfaen"/>
                <w:sz w:val="24"/>
                <w:szCs w:val="24"/>
                <w:lang w:val="ru-RU"/>
              </w:rPr>
              <w:t xml:space="preserve"> на резинке</w:t>
            </w:r>
          </w:p>
        </w:tc>
        <w:tc>
          <w:tcPr>
            <w:tcW w:w="849" w:type="dxa"/>
            <w:tcBorders>
              <w:top w:val="single" w:sz="4" w:space="0" w:color="auto"/>
              <w:left w:val="single" w:sz="4" w:space="0" w:color="auto"/>
              <w:bottom w:val="single" w:sz="4" w:space="0" w:color="auto"/>
              <w:right w:val="single" w:sz="4" w:space="0" w:color="auto"/>
            </w:tcBorders>
          </w:tcPr>
          <w:p w14:paraId="1AD960F4"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20693A26"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7FE87E8B"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154BAA49" w14:textId="6B4E9331"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1D1D3F1E" w14:textId="05DD0C7A" w:rsidR="00522793" w:rsidRPr="00522793" w:rsidRDefault="00522793" w:rsidP="00522793">
            <w:pPr>
              <w:rPr>
                <w:rFonts w:ascii="Sylfaen" w:hAnsi="Sylfaen"/>
                <w:sz w:val="24"/>
                <w:szCs w:val="24"/>
                <w:lang w:val="ru-RU"/>
              </w:rPr>
            </w:pPr>
            <w:r>
              <w:rPr>
                <w:rFonts w:ascii="Sylfaen" w:hAnsi="Sylfaen"/>
                <w:sz w:val="24"/>
                <w:szCs w:val="24"/>
                <w:lang w:val="ru-RU"/>
              </w:rPr>
              <w:t>60</w:t>
            </w:r>
          </w:p>
        </w:tc>
        <w:tc>
          <w:tcPr>
            <w:tcW w:w="1275" w:type="dxa"/>
            <w:tcBorders>
              <w:top w:val="single" w:sz="4" w:space="0" w:color="auto"/>
              <w:left w:val="single" w:sz="4" w:space="0" w:color="auto"/>
              <w:bottom w:val="single" w:sz="4" w:space="0" w:color="auto"/>
              <w:right w:val="single" w:sz="4" w:space="0" w:color="auto"/>
            </w:tcBorders>
          </w:tcPr>
          <w:p w14:paraId="12D07BE1" w14:textId="7163CF86"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632D138B"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5353AD29"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6479DE65"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0E8DD73" w14:textId="386997F8"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18</w:t>
            </w:r>
          </w:p>
        </w:tc>
        <w:tc>
          <w:tcPr>
            <w:tcW w:w="1881" w:type="dxa"/>
            <w:tcBorders>
              <w:top w:val="single" w:sz="4" w:space="0" w:color="auto"/>
              <w:left w:val="single" w:sz="4" w:space="0" w:color="auto"/>
              <w:bottom w:val="single" w:sz="4" w:space="0" w:color="auto"/>
              <w:right w:val="single" w:sz="4" w:space="0" w:color="auto"/>
            </w:tcBorders>
            <w:vAlign w:val="center"/>
          </w:tcPr>
          <w:p w14:paraId="00843303" w14:textId="264C1193" w:rsidR="00522793" w:rsidRPr="009B1C4E" w:rsidRDefault="00522793" w:rsidP="00522793">
            <w:pPr>
              <w:jc w:val="both"/>
              <w:rPr>
                <w:rFonts w:ascii="Sylfaen" w:hAnsi="Sylfaen"/>
                <w:sz w:val="24"/>
                <w:szCs w:val="24"/>
                <w:highlight w:val="yellow"/>
              </w:rPr>
            </w:pPr>
            <w:proofErr w:type="spellStart"/>
            <w:r w:rsidRPr="00CA7D64">
              <w:rPr>
                <w:rFonts w:ascii="Sylfaen" w:hAnsi="Sylfaen"/>
                <w:sz w:val="24"/>
                <w:szCs w:val="24"/>
              </w:rPr>
              <w:t>Папка</w:t>
            </w:r>
            <w:proofErr w:type="spellEnd"/>
            <w:r w:rsidRPr="00CA7D64">
              <w:rPr>
                <w:rFonts w:ascii="Sylfaen" w:hAnsi="Sylfaen"/>
                <w:sz w:val="24"/>
                <w:szCs w:val="24"/>
              </w:rPr>
              <w:t>/</w:t>
            </w:r>
            <w:r w:rsidRPr="00CA7D64">
              <w:rPr>
                <w:rFonts w:ascii="Sylfaen" w:hAnsi="Sylfaen"/>
                <w:sz w:val="24"/>
                <w:szCs w:val="24"/>
                <w:lang w:val="hy-AM"/>
              </w:rPr>
              <w:t xml:space="preserve"> </w:t>
            </w:r>
            <w:r w:rsidRPr="00CA7D64">
              <w:rPr>
                <w:rFonts w:ascii="Sylfaen" w:hAnsi="Sylfaen"/>
                <w:sz w:val="24"/>
                <w:szCs w:val="24"/>
              </w:rPr>
              <w:t>NOKIA/</w:t>
            </w:r>
          </w:p>
        </w:tc>
        <w:tc>
          <w:tcPr>
            <w:tcW w:w="1100" w:type="dxa"/>
            <w:tcBorders>
              <w:top w:val="single" w:sz="4" w:space="0" w:color="auto"/>
              <w:left w:val="single" w:sz="4" w:space="0" w:color="auto"/>
              <w:bottom w:val="single" w:sz="4" w:space="0" w:color="auto"/>
              <w:right w:val="single" w:sz="4" w:space="0" w:color="auto"/>
            </w:tcBorders>
          </w:tcPr>
          <w:p w14:paraId="6AA5B056" w14:textId="23A61A80" w:rsidR="00522793" w:rsidRPr="009B1C4E" w:rsidRDefault="00522793" w:rsidP="00522793">
            <w:pPr>
              <w:rPr>
                <w:rFonts w:ascii="Sylfaen" w:hAnsi="Sylfaen"/>
                <w:lang w:val="hy-AM"/>
              </w:rPr>
            </w:pPr>
            <w:r w:rsidRPr="009B1C4E">
              <w:rPr>
                <w:rFonts w:ascii="Sylfaen" w:hAnsi="Sylfaen"/>
                <w:lang w:val="hy-AM"/>
              </w:rPr>
              <w:t>30197230</w:t>
            </w:r>
          </w:p>
        </w:tc>
        <w:tc>
          <w:tcPr>
            <w:tcW w:w="5003" w:type="dxa"/>
            <w:tcBorders>
              <w:top w:val="single" w:sz="4" w:space="0" w:color="auto"/>
              <w:left w:val="single" w:sz="4" w:space="0" w:color="auto"/>
              <w:bottom w:val="single" w:sz="4" w:space="0" w:color="auto"/>
              <w:right w:val="single" w:sz="4" w:space="0" w:color="auto"/>
            </w:tcBorders>
          </w:tcPr>
          <w:p w14:paraId="716ACC0F" w14:textId="4133C47C" w:rsidR="00522793" w:rsidRPr="009B1C4E" w:rsidRDefault="00522793" w:rsidP="00522793">
            <w:pPr>
              <w:rPr>
                <w:rFonts w:ascii="Sylfaen" w:hAnsi="Sylfaen"/>
                <w:sz w:val="24"/>
                <w:szCs w:val="24"/>
                <w:lang w:val="hy-AM"/>
              </w:rPr>
            </w:pPr>
            <w:r w:rsidRPr="00197481">
              <w:rPr>
                <w:rFonts w:ascii="Sylfaen" w:hAnsi="Sylfaen"/>
                <w:sz w:val="24"/>
                <w:szCs w:val="24"/>
                <w:lang w:val="hy-AM"/>
              </w:rPr>
              <w:t>Папка с полиэтиленовым составом для хранения бумаги формата А4 с возможностью прикрепления файлов</w:t>
            </w:r>
          </w:p>
        </w:tc>
        <w:tc>
          <w:tcPr>
            <w:tcW w:w="849" w:type="dxa"/>
            <w:tcBorders>
              <w:top w:val="single" w:sz="4" w:space="0" w:color="auto"/>
              <w:left w:val="single" w:sz="4" w:space="0" w:color="auto"/>
              <w:bottom w:val="single" w:sz="4" w:space="0" w:color="auto"/>
              <w:right w:val="single" w:sz="4" w:space="0" w:color="auto"/>
            </w:tcBorders>
          </w:tcPr>
          <w:p w14:paraId="292353DC" w14:textId="0D00C268" w:rsidR="00522793" w:rsidRPr="00522793" w:rsidRDefault="00522793" w:rsidP="00522793">
            <w:pPr>
              <w:rPr>
                <w:lang w:val="hy-AM"/>
              </w:rPr>
            </w:pPr>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4B54F4DD"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1542A93D"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396352AA" w14:textId="77777777" w:rsidR="005227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7D1AAAD1" w14:textId="5129E6FC" w:rsidR="00522793" w:rsidRPr="00522793" w:rsidRDefault="00522793" w:rsidP="00522793">
            <w:pPr>
              <w:rPr>
                <w:rFonts w:ascii="Sylfaen" w:hAnsi="Sylfaen"/>
                <w:sz w:val="24"/>
                <w:szCs w:val="24"/>
                <w:lang w:val="ru-RU"/>
              </w:rPr>
            </w:pPr>
            <w:r>
              <w:rPr>
                <w:rFonts w:ascii="Sylfaen" w:hAnsi="Sylfaen"/>
                <w:sz w:val="24"/>
                <w:szCs w:val="24"/>
                <w:lang w:val="ru-RU"/>
              </w:rPr>
              <w:t>20</w:t>
            </w:r>
          </w:p>
        </w:tc>
        <w:tc>
          <w:tcPr>
            <w:tcW w:w="1275" w:type="dxa"/>
            <w:tcBorders>
              <w:top w:val="single" w:sz="4" w:space="0" w:color="auto"/>
              <w:left w:val="single" w:sz="4" w:space="0" w:color="auto"/>
              <w:bottom w:val="single" w:sz="4" w:space="0" w:color="auto"/>
              <w:right w:val="single" w:sz="4" w:space="0" w:color="auto"/>
            </w:tcBorders>
          </w:tcPr>
          <w:p w14:paraId="755A8215" w14:textId="066573DD" w:rsidR="00522793" w:rsidRPr="00764AF2" w:rsidRDefault="00522793" w:rsidP="00522793">
            <w:pPr>
              <w:rPr>
                <w:rFonts w:ascii="Sylfaen" w:hAnsi="Sylfaen" w:cs="Sylfaen"/>
                <w:sz w:val="24"/>
                <w:szCs w:val="24"/>
              </w:rPr>
            </w:pPr>
            <w:r w:rsidRPr="00764AF2">
              <w:rPr>
                <w:rFonts w:ascii="Sylfaen" w:hAnsi="Sylfaen" w:cs="Sylfaen"/>
                <w:sz w:val="24"/>
                <w:szCs w:val="24"/>
              </w:rPr>
              <w:t xml:space="preserve">г. </w:t>
            </w:r>
            <w:proofErr w:type="spellStart"/>
            <w:r w:rsidRPr="00764AF2">
              <w:rPr>
                <w:rFonts w:ascii="Sylfaen" w:hAnsi="Sylfaen" w:cs="Sylfaen"/>
                <w:sz w:val="24"/>
                <w:szCs w:val="24"/>
              </w:rPr>
              <w:t>Капан</w:t>
            </w:r>
            <w:proofErr w:type="spellEnd"/>
          </w:p>
          <w:p w14:paraId="326724DE" w14:textId="2C3D6334" w:rsidR="00522793" w:rsidRPr="000C0D93" w:rsidRDefault="00522793" w:rsidP="00522793">
            <w:pPr>
              <w:rPr>
                <w:rFonts w:ascii="Sylfaen" w:hAnsi="Sylfaen" w:cs="Sylfaen"/>
                <w:sz w:val="24"/>
                <w:szCs w:val="24"/>
              </w:rPr>
            </w:pPr>
            <w:proofErr w:type="spellStart"/>
            <w:r w:rsidRPr="00764AF2">
              <w:rPr>
                <w:rFonts w:ascii="Sylfaen" w:hAnsi="Sylfaen" w:cs="Sylfaen"/>
                <w:sz w:val="24"/>
                <w:szCs w:val="24"/>
              </w:rPr>
              <w:t>Багаберд</w:t>
            </w:r>
            <w:proofErr w:type="spellEnd"/>
            <w:r w:rsidRPr="00764AF2">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39FE1BB6"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1FBB6FBF"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C56D4A2" w14:textId="4E4D89BB"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19</w:t>
            </w:r>
          </w:p>
        </w:tc>
        <w:tc>
          <w:tcPr>
            <w:tcW w:w="1881" w:type="dxa"/>
            <w:tcBorders>
              <w:top w:val="single" w:sz="4" w:space="0" w:color="auto"/>
              <w:left w:val="single" w:sz="4" w:space="0" w:color="auto"/>
              <w:bottom w:val="single" w:sz="4" w:space="0" w:color="auto"/>
              <w:right w:val="single" w:sz="4" w:space="0" w:color="auto"/>
            </w:tcBorders>
            <w:vAlign w:val="center"/>
          </w:tcPr>
          <w:p w14:paraId="7A27F6C2" w14:textId="77777777" w:rsidR="00522793" w:rsidRPr="009B1C4E" w:rsidRDefault="00522793" w:rsidP="00522793">
            <w:pPr>
              <w:jc w:val="both"/>
              <w:rPr>
                <w:rFonts w:ascii="Sylfaen" w:hAnsi="Sylfaen"/>
                <w:sz w:val="24"/>
                <w:szCs w:val="24"/>
                <w:lang w:val="hy-AM"/>
              </w:rPr>
            </w:pPr>
            <w:r w:rsidRPr="009B1C4E">
              <w:rPr>
                <w:rFonts w:ascii="Sylfaen" w:hAnsi="Sylfaen"/>
                <w:sz w:val="24"/>
                <w:szCs w:val="24"/>
                <w:lang w:val="hy-AM"/>
              </w:rPr>
              <w:t>Папка, полимерная пленка, файл.</w:t>
            </w:r>
          </w:p>
        </w:tc>
        <w:tc>
          <w:tcPr>
            <w:tcW w:w="1100" w:type="dxa"/>
            <w:tcBorders>
              <w:top w:val="single" w:sz="4" w:space="0" w:color="auto"/>
              <w:left w:val="single" w:sz="4" w:space="0" w:color="auto"/>
              <w:bottom w:val="single" w:sz="4" w:space="0" w:color="auto"/>
              <w:right w:val="single" w:sz="4" w:space="0" w:color="auto"/>
            </w:tcBorders>
          </w:tcPr>
          <w:p w14:paraId="6A325B3F" w14:textId="77777777" w:rsidR="00522793" w:rsidRPr="009B1C4E" w:rsidRDefault="00522793" w:rsidP="00522793">
            <w:pPr>
              <w:rPr>
                <w:rFonts w:ascii="Sylfaen" w:hAnsi="Sylfaen"/>
                <w:lang w:val="hy-AM"/>
              </w:rPr>
            </w:pPr>
            <w:r w:rsidRPr="009B1C4E">
              <w:rPr>
                <w:rFonts w:ascii="Sylfaen" w:hAnsi="Sylfaen"/>
                <w:lang w:val="hy-AM"/>
              </w:rPr>
              <w:t>30197231</w:t>
            </w:r>
          </w:p>
        </w:tc>
        <w:tc>
          <w:tcPr>
            <w:tcW w:w="5003" w:type="dxa"/>
            <w:tcBorders>
              <w:top w:val="single" w:sz="4" w:space="0" w:color="auto"/>
              <w:left w:val="single" w:sz="4" w:space="0" w:color="auto"/>
              <w:bottom w:val="single" w:sz="4" w:space="0" w:color="auto"/>
              <w:right w:val="single" w:sz="4" w:space="0" w:color="auto"/>
            </w:tcBorders>
          </w:tcPr>
          <w:p w14:paraId="28E379F2" w14:textId="004578D2" w:rsidR="00522793" w:rsidRPr="009B1C4E" w:rsidRDefault="00522793" w:rsidP="00522793">
            <w:pPr>
              <w:rPr>
                <w:rFonts w:ascii="Sylfaen" w:hAnsi="Sylfaen"/>
                <w:sz w:val="24"/>
                <w:szCs w:val="24"/>
                <w:lang w:val="ru-RU"/>
              </w:rPr>
            </w:pPr>
            <w:r w:rsidRPr="009B1C4E">
              <w:rPr>
                <w:rFonts w:ascii="Sylfaen" w:hAnsi="Sylfaen"/>
                <w:sz w:val="24"/>
                <w:szCs w:val="24"/>
                <w:lang w:val="hy-AM"/>
              </w:rPr>
              <w:t xml:space="preserve">Напильник, 100 штук в 1 коробке, полиэтилен формата А4, 50 микрон, прозрачный, с возможностью крепления к спидометрам </w:t>
            </w:r>
            <w:r w:rsidRPr="009B1C4E">
              <w:rPr>
                <w:rFonts w:ascii="Sylfaen" w:hAnsi="Sylfaen"/>
                <w:sz w:val="24"/>
                <w:szCs w:val="24"/>
                <w:lang w:val="ru-RU"/>
              </w:rPr>
              <w:t>.</w:t>
            </w:r>
          </w:p>
        </w:tc>
        <w:tc>
          <w:tcPr>
            <w:tcW w:w="849" w:type="dxa"/>
            <w:tcBorders>
              <w:top w:val="single" w:sz="4" w:space="0" w:color="auto"/>
              <w:left w:val="single" w:sz="4" w:space="0" w:color="auto"/>
              <w:bottom w:val="single" w:sz="4" w:space="0" w:color="auto"/>
              <w:right w:val="single" w:sz="4" w:space="0" w:color="auto"/>
            </w:tcBorders>
          </w:tcPr>
          <w:p w14:paraId="39CA0EA2" w14:textId="77777777" w:rsidR="00522793" w:rsidRPr="00522793" w:rsidRDefault="00522793" w:rsidP="00522793">
            <w:pPr>
              <w:rPr>
                <w:rFonts w:ascii="Sylfaen" w:hAnsi="Sylfaen"/>
              </w:rPr>
            </w:pPr>
            <w:proofErr w:type="spellStart"/>
            <w:r w:rsidRPr="00522793">
              <w:rPr>
                <w:rFonts w:ascii="Sylfaen" w:hAnsi="Sylfaen"/>
              </w:rPr>
              <w:t>коробка</w:t>
            </w:r>
            <w:proofErr w:type="spellEnd"/>
          </w:p>
        </w:tc>
        <w:tc>
          <w:tcPr>
            <w:tcW w:w="806" w:type="dxa"/>
            <w:tcBorders>
              <w:top w:val="single" w:sz="4" w:space="0" w:color="auto"/>
              <w:left w:val="single" w:sz="4" w:space="0" w:color="auto"/>
              <w:bottom w:val="single" w:sz="4" w:space="0" w:color="auto"/>
              <w:right w:val="single" w:sz="4" w:space="0" w:color="auto"/>
            </w:tcBorders>
          </w:tcPr>
          <w:p w14:paraId="17A02EE7"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7734036B"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21742638" w14:textId="40719EC9"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64741C50" w14:textId="43C7F7E5" w:rsidR="00522793" w:rsidRPr="00522793" w:rsidRDefault="00522793" w:rsidP="00522793">
            <w:pPr>
              <w:rPr>
                <w:rFonts w:ascii="Sylfaen" w:hAnsi="Sylfaen"/>
                <w:sz w:val="24"/>
                <w:szCs w:val="24"/>
                <w:lang w:val="ru-RU"/>
              </w:rPr>
            </w:pPr>
            <w:r>
              <w:rPr>
                <w:rFonts w:ascii="Sylfaen" w:hAnsi="Sylfaen"/>
                <w:sz w:val="24"/>
                <w:szCs w:val="24"/>
                <w:lang w:val="ru-RU"/>
              </w:rPr>
              <w:t>40</w:t>
            </w:r>
          </w:p>
        </w:tc>
        <w:tc>
          <w:tcPr>
            <w:tcW w:w="1275" w:type="dxa"/>
            <w:tcBorders>
              <w:top w:val="single" w:sz="4" w:space="0" w:color="auto"/>
              <w:left w:val="single" w:sz="4" w:space="0" w:color="auto"/>
              <w:bottom w:val="single" w:sz="4" w:space="0" w:color="auto"/>
              <w:right w:val="single" w:sz="4" w:space="0" w:color="auto"/>
            </w:tcBorders>
          </w:tcPr>
          <w:p w14:paraId="7FEB000A" w14:textId="3DB85A7C"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756D8DB2"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06E1CE7E"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7882F3F0" w14:textId="77777777" w:rsidTr="00522793">
        <w:trPr>
          <w:gridAfter w:val="1"/>
          <w:wAfter w:w="11" w:type="dxa"/>
          <w:cantSplit/>
          <w:trHeight w:val="2205"/>
        </w:trPr>
        <w:tc>
          <w:tcPr>
            <w:tcW w:w="817" w:type="dxa"/>
            <w:tcBorders>
              <w:top w:val="single" w:sz="4" w:space="0" w:color="auto"/>
              <w:left w:val="single" w:sz="4" w:space="0" w:color="auto"/>
              <w:bottom w:val="single" w:sz="4" w:space="0" w:color="auto"/>
              <w:right w:val="single" w:sz="4" w:space="0" w:color="auto"/>
            </w:tcBorders>
            <w:vAlign w:val="center"/>
          </w:tcPr>
          <w:p w14:paraId="74BAC029" w14:textId="7D8FCA27"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20</w:t>
            </w:r>
          </w:p>
        </w:tc>
        <w:tc>
          <w:tcPr>
            <w:tcW w:w="1881" w:type="dxa"/>
            <w:tcBorders>
              <w:top w:val="single" w:sz="4" w:space="0" w:color="auto"/>
              <w:left w:val="single" w:sz="4" w:space="0" w:color="auto"/>
              <w:bottom w:val="single" w:sz="4" w:space="0" w:color="auto"/>
              <w:right w:val="single" w:sz="4" w:space="0" w:color="auto"/>
            </w:tcBorders>
            <w:vAlign w:val="center"/>
          </w:tcPr>
          <w:p w14:paraId="3B6AD390" w14:textId="77777777" w:rsidR="00522793" w:rsidRPr="009B1C4E" w:rsidRDefault="00522793" w:rsidP="00522793">
            <w:pPr>
              <w:jc w:val="both"/>
              <w:rPr>
                <w:rFonts w:ascii="Sylfaen" w:hAnsi="Sylfaen"/>
                <w:sz w:val="24"/>
                <w:szCs w:val="24"/>
                <w:lang w:val="ru-RU"/>
              </w:rPr>
            </w:pPr>
            <w:proofErr w:type="gramStart"/>
            <w:r w:rsidRPr="009B1C4E">
              <w:rPr>
                <w:rFonts w:ascii="Sylfaen" w:hAnsi="Sylfaen"/>
                <w:sz w:val="24"/>
                <w:szCs w:val="24"/>
                <w:lang w:val="ru-RU"/>
              </w:rPr>
              <w:t xml:space="preserve">Бумага  </w:t>
            </w:r>
            <w:proofErr w:type="spellStart"/>
            <w:r w:rsidRPr="009B1C4E">
              <w:rPr>
                <w:rFonts w:ascii="Sylfaen" w:hAnsi="Sylfaen"/>
                <w:sz w:val="24"/>
                <w:szCs w:val="24"/>
                <w:lang w:val="ru-RU"/>
              </w:rPr>
              <w:t>флипчарт</w:t>
            </w:r>
            <w:proofErr w:type="spellEnd"/>
            <w:proofErr w:type="gramEnd"/>
          </w:p>
        </w:tc>
        <w:tc>
          <w:tcPr>
            <w:tcW w:w="1100" w:type="dxa"/>
            <w:tcBorders>
              <w:top w:val="single" w:sz="4" w:space="0" w:color="auto"/>
              <w:left w:val="single" w:sz="4" w:space="0" w:color="auto"/>
              <w:bottom w:val="single" w:sz="4" w:space="0" w:color="auto"/>
              <w:right w:val="single" w:sz="4" w:space="0" w:color="auto"/>
            </w:tcBorders>
          </w:tcPr>
          <w:p w14:paraId="0C432018" w14:textId="77777777" w:rsidR="00522793" w:rsidRPr="009B1C4E" w:rsidRDefault="00522793" w:rsidP="00522793">
            <w:pPr>
              <w:rPr>
                <w:rFonts w:ascii="Sylfaen" w:hAnsi="Sylfaen"/>
                <w:lang w:val="hy-AM"/>
              </w:rPr>
            </w:pPr>
            <w:r w:rsidRPr="009B1C4E">
              <w:rPr>
                <w:rFonts w:ascii="Sylfaen" w:hAnsi="Sylfaen"/>
                <w:lang w:val="hy-AM"/>
              </w:rPr>
              <w:t>30197621</w:t>
            </w:r>
          </w:p>
        </w:tc>
        <w:tc>
          <w:tcPr>
            <w:tcW w:w="5003" w:type="dxa"/>
            <w:tcBorders>
              <w:top w:val="single" w:sz="4" w:space="0" w:color="auto"/>
              <w:left w:val="single" w:sz="4" w:space="0" w:color="auto"/>
              <w:bottom w:val="single" w:sz="4" w:space="0" w:color="auto"/>
              <w:right w:val="single" w:sz="4" w:space="0" w:color="auto"/>
            </w:tcBorders>
          </w:tcPr>
          <w:p w14:paraId="0632F7F6" w14:textId="77777777" w:rsidR="00522793" w:rsidRPr="009B1C4E" w:rsidRDefault="00522793" w:rsidP="00522793">
            <w:pPr>
              <w:rPr>
                <w:rFonts w:ascii="Sylfaen" w:hAnsi="Sylfaen"/>
                <w:sz w:val="24"/>
                <w:szCs w:val="24"/>
                <w:lang w:val="hy-AM"/>
              </w:rPr>
            </w:pPr>
            <w:r w:rsidRPr="009B1C4E">
              <w:rPr>
                <w:rFonts w:ascii="Sylfaen" w:hAnsi="Sylfaen"/>
                <w:sz w:val="24"/>
                <w:szCs w:val="24"/>
                <w:lang w:val="ru-RU"/>
              </w:rPr>
              <w:t xml:space="preserve">Бумага для </w:t>
            </w:r>
            <w:proofErr w:type="spellStart"/>
            <w:r w:rsidRPr="009B1C4E">
              <w:rPr>
                <w:rFonts w:ascii="Sylfaen" w:hAnsi="Sylfaen"/>
                <w:sz w:val="24"/>
                <w:szCs w:val="24"/>
                <w:lang w:val="ru-RU"/>
              </w:rPr>
              <w:t>флипчарта</w:t>
            </w:r>
            <w:proofErr w:type="spellEnd"/>
            <w:r w:rsidRPr="009B1C4E">
              <w:rPr>
                <w:rFonts w:ascii="Sylfaen" w:hAnsi="Sylfaen"/>
                <w:sz w:val="24"/>
                <w:szCs w:val="24"/>
                <w:lang w:val="ru-RU"/>
              </w:rPr>
              <w:t xml:space="preserve"> размер: 58,5*81 см, 20 дюймов.</w:t>
            </w:r>
          </w:p>
        </w:tc>
        <w:tc>
          <w:tcPr>
            <w:tcW w:w="849" w:type="dxa"/>
            <w:tcBorders>
              <w:top w:val="single" w:sz="4" w:space="0" w:color="auto"/>
              <w:left w:val="single" w:sz="4" w:space="0" w:color="auto"/>
              <w:bottom w:val="single" w:sz="4" w:space="0" w:color="auto"/>
              <w:right w:val="single" w:sz="4" w:space="0" w:color="auto"/>
            </w:tcBorders>
          </w:tcPr>
          <w:p w14:paraId="6C5F5788" w14:textId="77777777" w:rsidR="00522793" w:rsidRPr="00522793" w:rsidRDefault="00522793" w:rsidP="00522793">
            <w:r w:rsidRPr="00522793">
              <w:rPr>
                <w:lang w:val="hy-AM"/>
              </w:rPr>
              <w:t>шт</w:t>
            </w:r>
          </w:p>
        </w:tc>
        <w:tc>
          <w:tcPr>
            <w:tcW w:w="806" w:type="dxa"/>
            <w:tcBorders>
              <w:top w:val="single" w:sz="4" w:space="0" w:color="auto"/>
              <w:left w:val="single" w:sz="4" w:space="0" w:color="auto"/>
              <w:bottom w:val="single" w:sz="4" w:space="0" w:color="auto"/>
              <w:right w:val="single" w:sz="4" w:space="0" w:color="auto"/>
            </w:tcBorders>
          </w:tcPr>
          <w:p w14:paraId="20ADDAF8" w14:textId="77777777" w:rsidR="00522793" w:rsidRPr="000C0D93" w:rsidRDefault="00522793" w:rsidP="00522793">
            <w:pPr>
              <w:rPr>
                <w:rFonts w:ascii="Sylfaen" w:hAnsi="Sylfaen"/>
                <w:sz w:val="24"/>
                <w:szCs w:val="24"/>
                <w:lang w:val="hy-AM"/>
              </w:rPr>
            </w:pPr>
          </w:p>
        </w:tc>
        <w:tc>
          <w:tcPr>
            <w:tcW w:w="992" w:type="dxa"/>
            <w:tcBorders>
              <w:top w:val="single" w:sz="4" w:space="0" w:color="auto"/>
              <w:left w:val="single" w:sz="4" w:space="0" w:color="auto"/>
              <w:bottom w:val="single" w:sz="4" w:space="0" w:color="auto"/>
              <w:right w:val="single" w:sz="4" w:space="0" w:color="auto"/>
            </w:tcBorders>
          </w:tcPr>
          <w:p w14:paraId="48B61890"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0CD91632" w14:textId="61E552B8"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7BE5A4BB" w14:textId="697DDC23" w:rsidR="00522793" w:rsidRPr="00522793" w:rsidRDefault="00522793" w:rsidP="00522793">
            <w:pPr>
              <w:rPr>
                <w:rFonts w:ascii="Sylfaen" w:hAnsi="Sylfaen"/>
                <w:sz w:val="24"/>
                <w:szCs w:val="24"/>
                <w:lang w:val="ru-RU"/>
              </w:rPr>
            </w:pPr>
            <w:r>
              <w:rPr>
                <w:rFonts w:ascii="Sylfaen" w:hAnsi="Sylfaen"/>
                <w:sz w:val="24"/>
                <w:szCs w:val="24"/>
                <w:lang w:val="ru-RU"/>
              </w:rPr>
              <w:t>3</w:t>
            </w:r>
          </w:p>
        </w:tc>
        <w:tc>
          <w:tcPr>
            <w:tcW w:w="1275" w:type="dxa"/>
            <w:tcBorders>
              <w:top w:val="single" w:sz="4" w:space="0" w:color="auto"/>
              <w:left w:val="single" w:sz="4" w:space="0" w:color="auto"/>
              <w:bottom w:val="single" w:sz="4" w:space="0" w:color="auto"/>
              <w:right w:val="single" w:sz="4" w:space="0" w:color="auto"/>
            </w:tcBorders>
          </w:tcPr>
          <w:p w14:paraId="7F353362" w14:textId="61F12A03"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370131C9"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43DFB72C"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1A1CFFE3" w14:textId="77777777" w:rsidTr="00522793">
        <w:trPr>
          <w:gridAfter w:val="1"/>
          <w:wAfter w:w="11" w:type="dxa"/>
          <w:cantSplit/>
          <w:trHeight w:val="70"/>
        </w:trPr>
        <w:tc>
          <w:tcPr>
            <w:tcW w:w="817" w:type="dxa"/>
            <w:tcBorders>
              <w:top w:val="single" w:sz="4" w:space="0" w:color="auto"/>
              <w:left w:val="single" w:sz="4" w:space="0" w:color="auto"/>
              <w:right w:val="single" w:sz="4" w:space="0" w:color="auto"/>
            </w:tcBorders>
            <w:vAlign w:val="center"/>
          </w:tcPr>
          <w:p w14:paraId="4E7A8376" w14:textId="77777777" w:rsidR="00522793" w:rsidRDefault="00522793" w:rsidP="00522793">
            <w:pPr>
              <w:tabs>
                <w:tab w:val="left" w:pos="14490"/>
              </w:tabs>
              <w:jc w:val="center"/>
              <w:rPr>
                <w:rFonts w:ascii="Sylfaen" w:hAnsi="Sylfaen"/>
                <w:sz w:val="24"/>
                <w:szCs w:val="24"/>
                <w:lang w:val="ru-RU"/>
              </w:rPr>
            </w:pPr>
          </w:p>
        </w:tc>
        <w:tc>
          <w:tcPr>
            <w:tcW w:w="1881" w:type="dxa"/>
            <w:tcBorders>
              <w:top w:val="single" w:sz="4" w:space="0" w:color="auto"/>
              <w:left w:val="single" w:sz="4" w:space="0" w:color="auto"/>
              <w:right w:val="single" w:sz="4" w:space="0" w:color="auto"/>
            </w:tcBorders>
            <w:vAlign w:val="center"/>
          </w:tcPr>
          <w:p w14:paraId="4D122999" w14:textId="77777777" w:rsidR="00522793" w:rsidRPr="009B1C4E" w:rsidRDefault="00522793" w:rsidP="00522793">
            <w:pPr>
              <w:jc w:val="both"/>
              <w:rPr>
                <w:rFonts w:ascii="Sylfaen" w:hAnsi="Sylfaen"/>
                <w:sz w:val="24"/>
                <w:szCs w:val="24"/>
                <w:lang w:val="ru-RU"/>
              </w:rPr>
            </w:pPr>
          </w:p>
        </w:tc>
        <w:tc>
          <w:tcPr>
            <w:tcW w:w="1100" w:type="dxa"/>
            <w:tcBorders>
              <w:top w:val="single" w:sz="4" w:space="0" w:color="auto"/>
              <w:left w:val="single" w:sz="4" w:space="0" w:color="auto"/>
              <w:right w:val="single" w:sz="4" w:space="0" w:color="auto"/>
            </w:tcBorders>
          </w:tcPr>
          <w:p w14:paraId="4CD2A35B" w14:textId="77777777" w:rsidR="00522793" w:rsidRPr="009B1C4E" w:rsidRDefault="00522793" w:rsidP="00522793">
            <w:pPr>
              <w:rPr>
                <w:rFonts w:ascii="Sylfaen" w:hAnsi="Sylfaen"/>
                <w:lang w:val="hy-AM"/>
              </w:rPr>
            </w:pPr>
          </w:p>
        </w:tc>
        <w:tc>
          <w:tcPr>
            <w:tcW w:w="5003" w:type="dxa"/>
            <w:tcBorders>
              <w:top w:val="single" w:sz="4" w:space="0" w:color="auto"/>
              <w:left w:val="single" w:sz="4" w:space="0" w:color="auto"/>
              <w:bottom w:val="single" w:sz="4" w:space="0" w:color="auto"/>
              <w:right w:val="single" w:sz="4" w:space="0" w:color="auto"/>
            </w:tcBorders>
          </w:tcPr>
          <w:p w14:paraId="47D1AC8E" w14:textId="77777777" w:rsidR="00522793" w:rsidRPr="009B1C4E" w:rsidRDefault="00522793" w:rsidP="00522793">
            <w:pPr>
              <w:rPr>
                <w:rFonts w:ascii="Sylfaen" w:hAnsi="Sylfaen"/>
                <w:sz w:val="24"/>
                <w:szCs w:val="24"/>
                <w:lang w:val="ru-RU"/>
              </w:rPr>
            </w:pPr>
          </w:p>
        </w:tc>
        <w:tc>
          <w:tcPr>
            <w:tcW w:w="849" w:type="dxa"/>
            <w:tcBorders>
              <w:top w:val="single" w:sz="4" w:space="0" w:color="auto"/>
              <w:left w:val="single" w:sz="4" w:space="0" w:color="auto"/>
              <w:bottom w:val="single" w:sz="4" w:space="0" w:color="auto"/>
              <w:right w:val="single" w:sz="4" w:space="0" w:color="auto"/>
            </w:tcBorders>
          </w:tcPr>
          <w:p w14:paraId="51D59CE6" w14:textId="77777777" w:rsidR="00522793" w:rsidRPr="00522793" w:rsidRDefault="00522793" w:rsidP="00522793">
            <w:pPr>
              <w:rPr>
                <w:lang w:val="hy-AM"/>
              </w:rPr>
            </w:pPr>
          </w:p>
        </w:tc>
        <w:tc>
          <w:tcPr>
            <w:tcW w:w="806" w:type="dxa"/>
            <w:tcBorders>
              <w:top w:val="single" w:sz="4" w:space="0" w:color="auto"/>
              <w:left w:val="single" w:sz="4" w:space="0" w:color="auto"/>
              <w:bottom w:val="single" w:sz="4" w:space="0" w:color="auto"/>
              <w:right w:val="single" w:sz="4" w:space="0" w:color="auto"/>
            </w:tcBorders>
          </w:tcPr>
          <w:p w14:paraId="0AF1112E" w14:textId="77777777" w:rsidR="00522793" w:rsidRPr="000C0D93" w:rsidRDefault="00522793" w:rsidP="00522793">
            <w:pPr>
              <w:rPr>
                <w:rFonts w:ascii="Sylfaen" w:hAnsi="Sylfaen"/>
                <w:sz w:val="24"/>
                <w:szCs w:val="24"/>
                <w:lang w:val="hy-AM"/>
              </w:rPr>
            </w:pPr>
          </w:p>
        </w:tc>
        <w:tc>
          <w:tcPr>
            <w:tcW w:w="992" w:type="dxa"/>
            <w:tcBorders>
              <w:top w:val="single" w:sz="4" w:space="0" w:color="auto"/>
              <w:left w:val="single" w:sz="4" w:space="0" w:color="auto"/>
              <w:bottom w:val="single" w:sz="4" w:space="0" w:color="auto"/>
              <w:right w:val="single" w:sz="4" w:space="0" w:color="auto"/>
            </w:tcBorders>
          </w:tcPr>
          <w:p w14:paraId="5D2CBB38"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18174550" w14:textId="77777777"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FCACC1A" w14:textId="77777777" w:rsidR="00522793" w:rsidRDefault="00522793" w:rsidP="00522793">
            <w:pPr>
              <w:rPr>
                <w:rFonts w:ascii="Sylfaen" w:hAnsi="Sylfaen"/>
                <w:sz w:val="24"/>
                <w:szCs w:val="24"/>
                <w:lang w:val="ru-RU"/>
              </w:rPr>
            </w:pPr>
          </w:p>
        </w:tc>
        <w:tc>
          <w:tcPr>
            <w:tcW w:w="1275" w:type="dxa"/>
            <w:tcBorders>
              <w:top w:val="single" w:sz="4" w:space="0" w:color="auto"/>
              <w:left w:val="single" w:sz="4" w:space="0" w:color="auto"/>
              <w:bottom w:val="single" w:sz="4" w:space="0" w:color="auto"/>
              <w:right w:val="single" w:sz="4" w:space="0" w:color="auto"/>
            </w:tcBorders>
          </w:tcPr>
          <w:p w14:paraId="3204EA92" w14:textId="77777777" w:rsidR="00522793" w:rsidRPr="000C0D93" w:rsidRDefault="00522793" w:rsidP="00522793">
            <w:pPr>
              <w:rPr>
                <w:rFonts w:ascii="Sylfaen" w:hAnsi="Sylfaen" w:cs="Sylfaen"/>
                <w:sz w:val="24"/>
                <w:szCs w:val="24"/>
              </w:rPr>
            </w:pPr>
          </w:p>
        </w:tc>
        <w:tc>
          <w:tcPr>
            <w:tcW w:w="1518" w:type="dxa"/>
            <w:gridSpan w:val="2"/>
            <w:tcBorders>
              <w:top w:val="single" w:sz="4" w:space="0" w:color="auto"/>
              <w:left w:val="single" w:sz="4" w:space="0" w:color="auto"/>
              <w:bottom w:val="single" w:sz="4" w:space="0" w:color="auto"/>
              <w:right w:val="single" w:sz="4" w:space="0" w:color="auto"/>
            </w:tcBorders>
          </w:tcPr>
          <w:p w14:paraId="01A7B6D0"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4FBBB0D7"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52D5400A" w14:textId="3255B176"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21</w:t>
            </w:r>
          </w:p>
        </w:tc>
        <w:tc>
          <w:tcPr>
            <w:tcW w:w="1881" w:type="dxa"/>
            <w:tcBorders>
              <w:top w:val="single" w:sz="4" w:space="0" w:color="auto"/>
              <w:left w:val="single" w:sz="4" w:space="0" w:color="auto"/>
              <w:bottom w:val="single" w:sz="4" w:space="0" w:color="auto"/>
              <w:right w:val="single" w:sz="4" w:space="0" w:color="auto"/>
            </w:tcBorders>
            <w:vAlign w:val="center"/>
          </w:tcPr>
          <w:p w14:paraId="5A06913A" w14:textId="77777777" w:rsidR="00522793" w:rsidRPr="009B1C4E" w:rsidRDefault="00522793" w:rsidP="00522793">
            <w:pPr>
              <w:jc w:val="both"/>
              <w:rPr>
                <w:rFonts w:ascii="Sylfaen" w:hAnsi="Sylfaen" w:cs="Sylfaen"/>
                <w:sz w:val="24"/>
                <w:szCs w:val="24"/>
              </w:rPr>
            </w:pPr>
            <w:proofErr w:type="spellStart"/>
            <w:r w:rsidRPr="009B1C4E">
              <w:rPr>
                <w:rFonts w:ascii="Sylfaen" w:hAnsi="Sylfaen" w:cs="Sylfaen"/>
                <w:sz w:val="24"/>
                <w:szCs w:val="24"/>
              </w:rPr>
              <w:t>Бумага</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формата</w:t>
            </w:r>
            <w:proofErr w:type="spellEnd"/>
            <w:r w:rsidRPr="009B1C4E">
              <w:rPr>
                <w:rFonts w:ascii="Sylfaen" w:hAnsi="Sylfaen" w:cs="Sylfaen"/>
                <w:sz w:val="24"/>
                <w:szCs w:val="24"/>
              </w:rPr>
              <w:t xml:space="preserve"> А4.</w:t>
            </w:r>
          </w:p>
        </w:tc>
        <w:tc>
          <w:tcPr>
            <w:tcW w:w="1100" w:type="dxa"/>
            <w:tcBorders>
              <w:top w:val="single" w:sz="4" w:space="0" w:color="auto"/>
              <w:left w:val="single" w:sz="4" w:space="0" w:color="auto"/>
              <w:bottom w:val="single" w:sz="4" w:space="0" w:color="auto"/>
              <w:right w:val="single" w:sz="4" w:space="0" w:color="auto"/>
            </w:tcBorders>
          </w:tcPr>
          <w:p w14:paraId="48FE56DB" w14:textId="77777777" w:rsidR="00522793" w:rsidRPr="009B1C4E" w:rsidRDefault="00522793" w:rsidP="00522793">
            <w:pPr>
              <w:rPr>
                <w:rFonts w:ascii="Sylfaen" w:hAnsi="Sylfaen"/>
                <w:lang w:val="hy-AM"/>
              </w:rPr>
            </w:pPr>
            <w:r w:rsidRPr="009B1C4E">
              <w:rPr>
                <w:rFonts w:ascii="Sylfaen" w:hAnsi="Sylfaen"/>
                <w:lang w:val="hy-AM"/>
              </w:rPr>
              <w:t>30197622</w:t>
            </w:r>
          </w:p>
        </w:tc>
        <w:tc>
          <w:tcPr>
            <w:tcW w:w="5003" w:type="dxa"/>
            <w:tcBorders>
              <w:top w:val="single" w:sz="4" w:space="0" w:color="auto"/>
              <w:left w:val="single" w:sz="4" w:space="0" w:color="auto"/>
              <w:bottom w:val="single" w:sz="4" w:space="0" w:color="auto"/>
              <w:right w:val="single" w:sz="4" w:space="0" w:color="auto"/>
            </w:tcBorders>
          </w:tcPr>
          <w:p w14:paraId="6056E1E7" w14:textId="7B256217" w:rsidR="00522793" w:rsidRPr="009B1C4E" w:rsidRDefault="00522793" w:rsidP="00522793">
            <w:pPr>
              <w:rPr>
                <w:rFonts w:ascii="Sylfaen" w:hAnsi="Sylfaen"/>
                <w:sz w:val="24"/>
                <w:szCs w:val="24"/>
                <w:lang w:val="hy-AM"/>
              </w:rPr>
            </w:pPr>
            <w:r w:rsidRPr="009B1C4E">
              <w:rPr>
                <w:rFonts w:ascii="Sylfaen" w:hAnsi="Sylfaen"/>
                <w:sz w:val="24"/>
                <w:szCs w:val="24"/>
                <w:lang w:val="hy-AM"/>
              </w:rPr>
              <w:t>Бумага формата А4, потребительского формата, не мелованная. для письменных, печатных и офисных работ. размеры 210х297мм, белизна не менее 90%, плотность 80г/м2. " в соответствии со стандартами ГОСТ 6656-76, ИСО-9001 и ИСО-14001.</w:t>
            </w:r>
          </w:p>
        </w:tc>
        <w:tc>
          <w:tcPr>
            <w:tcW w:w="849" w:type="dxa"/>
            <w:tcBorders>
              <w:top w:val="single" w:sz="4" w:space="0" w:color="auto"/>
              <w:left w:val="single" w:sz="4" w:space="0" w:color="auto"/>
              <w:bottom w:val="single" w:sz="4" w:space="0" w:color="auto"/>
              <w:right w:val="single" w:sz="4" w:space="0" w:color="auto"/>
            </w:tcBorders>
          </w:tcPr>
          <w:p w14:paraId="00254CAA" w14:textId="77777777" w:rsidR="00522793" w:rsidRPr="00522793" w:rsidRDefault="00522793" w:rsidP="00522793">
            <w:pPr>
              <w:rPr>
                <w:rFonts w:ascii="Sylfaen" w:hAnsi="Sylfaen"/>
                <w:lang w:val="hy-AM"/>
              </w:rPr>
            </w:pPr>
            <w:r w:rsidRPr="00522793">
              <w:rPr>
                <w:rFonts w:ascii="Sylfaen" w:hAnsi="Sylfaen"/>
                <w:lang w:val="hy-AM"/>
              </w:rPr>
              <w:t>кг</w:t>
            </w:r>
          </w:p>
        </w:tc>
        <w:tc>
          <w:tcPr>
            <w:tcW w:w="806" w:type="dxa"/>
            <w:tcBorders>
              <w:top w:val="single" w:sz="4" w:space="0" w:color="auto"/>
              <w:left w:val="single" w:sz="4" w:space="0" w:color="auto"/>
              <w:bottom w:val="single" w:sz="4" w:space="0" w:color="auto"/>
              <w:right w:val="single" w:sz="4" w:space="0" w:color="auto"/>
            </w:tcBorders>
          </w:tcPr>
          <w:p w14:paraId="31FABEE5"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7B7A2650"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181CD276" w14:textId="35A3448C"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223CA1CE" w14:textId="1EF3A3BB" w:rsidR="00522793" w:rsidRPr="00522793" w:rsidRDefault="00522793" w:rsidP="00522793">
            <w:pPr>
              <w:rPr>
                <w:rFonts w:ascii="Sylfaen" w:hAnsi="Sylfaen"/>
                <w:sz w:val="24"/>
                <w:szCs w:val="24"/>
                <w:lang w:val="ru-RU"/>
              </w:rPr>
            </w:pPr>
            <w:r>
              <w:rPr>
                <w:rFonts w:ascii="Sylfaen" w:hAnsi="Sylfaen"/>
                <w:sz w:val="24"/>
                <w:szCs w:val="24"/>
                <w:lang w:val="ru-RU"/>
              </w:rPr>
              <w:t>320</w:t>
            </w:r>
          </w:p>
        </w:tc>
        <w:tc>
          <w:tcPr>
            <w:tcW w:w="1275" w:type="dxa"/>
            <w:tcBorders>
              <w:top w:val="single" w:sz="4" w:space="0" w:color="auto"/>
              <w:left w:val="single" w:sz="4" w:space="0" w:color="auto"/>
              <w:bottom w:val="single" w:sz="4" w:space="0" w:color="auto"/>
              <w:right w:val="single" w:sz="4" w:space="0" w:color="auto"/>
            </w:tcBorders>
          </w:tcPr>
          <w:p w14:paraId="24C2B509" w14:textId="09266D52"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5CA7EEA3"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317AD149"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127BFFBE"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6E7C0158" w14:textId="5561728E"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22</w:t>
            </w:r>
          </w:p>
        </w:tc>
        <w:tc>
          <w:tcPr>
            <w:tcW w:w="1881" w:type="dxa"/>
            <w:tcBorders>
              <w:top w:val="single" w:sz="4" w:space="0" w:color="auto"/>
              <w:left w:val="single" w:sz="4" w:space="0" w:color="auto"/>
              <w:bottom w:val="single" w:sz="4" w:space="0" w:color="auto"/>
              <w:right w:val="single" w:sz="4" w:space="0" w:color="auto"/>
            </w:tcBorders>
            <w:vAlign w:val="center"/>
          </w:tcPr>
          <w:p w14:paraId="264C739F" w14:textId="77777777" w:rsidR="00522793" w:rsidRPr="009B1C4E" w:rsidRDefault="00522793" w:rsidP="00522793">
            <w:pPr>
              <w:jc w:val="both"/>
              <w:rPr>
                <w:rFonts w:ascii="Sylfaen" w:hAnsi="Sylfaen"/>
                <w:sz w:val="24"/>
                <w:szCs w:val="24"/>
                <w:lang w:val="hy-AM"/>
              </w:rPr>
            </w:pPr>
            <w:r w:rsidRPr="009B1C4E">
              <w:rPr>
                <w:rFonts w:ascii="Sylfaen" w:hAnsi="Sylfaen"/>
                <w:sz w:val="24"/>
                <w:szCs w:val="24"/>
                <w:lang w:val="hy-AM"/>
              </w:rPr>
              <w:t>Проволочные цтяжки для степлера, большие</w:t>
            </w:r>
          </w:p>
        </w:tc>
        <w:tc>
          <w:tcPr>
            <w:tcW w:w="1100" w:type="dxa"/>
            <w:tcBorders>
              <w:top w:val="single" w:sz="4" w:space="0" w:color="auto"/>
              <w:left w:val="single" w:sz="4" w:space="0" w:color="auto"/>
              <w:bottom w:val="single" w:sz="4" w:space="0" w:color="auto"/>
              <w:right w:val="single" w:sz="4" w:space="0" w:color="auto"/>
            </w:tcBorders>
          </w:tcPr>
          <w:p w14:paraId="5DFC6EE8" w14:textId="77777777" w:rsidR="00522793" w:rsidRPr="009B1C4E" w:rsidRDefault="00522793" w:rsidP="00522793">
            <w:pPr>
              <w:rPr>
                <w:rFonts w:ascii="Sylfaen" w:hAnsi="Sylfaen"/>
                <w:lang w:val="hy-AM"/>
              </w:rPr>
            </w:pPr>
            <w:r w:rsidRPr="009B1C4E">
              <w:rPr>
                <w:rFonts w:ascii="Sylfaen" w:hAnsi="Sylfaen"/>
                <w:lang w:val="hy-AM"/>
              </w:rPr>
              <w:t>30197100</w:t>
            </w:r>
          </w:p>
        </w:tc>
        <w:tc>
          <w:tcPr>
            <w:tcW w:w="5003" w:type="dxa"/>
            <w:tcBorders>
              <w:top w:val="single" w:sz="4" w:space="0" w:color="auto"/>
              <w:left w:val="single" w:sz="4" w:space="0" w:color="auto"/>
              <w:bottom w:val="single" w:sz="4" w:space="0" w:color="auto"/>
              <w:right w:val="single" w:sz="4" w:space="0" w:color="auto"/>
            </w:tcBorders>
          </w:tcPr>
          <w:p w14:paraId="38379372" w14:textId="77777777" w:rsidR="00522793" w:rsidRPr="009B1C4E" w:rsidRDefault="00522793" w:rsidP="00522793">
            <w:pPr>
              <w:rPr>
                <w:rFonts w:ascii="Sylfaen" w:hAnsi="Sylfaen"/>
                <w:sz w:val="24"/>
                <w:szCs w:val="24"/>
                <w:lang w:val="hy-AM"/>
              </w:rPr>
            </w:pPr>
            <w:r w:rsidRPr="009B1C4E">
              <w:rPr>
                <w:rFonts w:ascii="Sylfaen" w:hAnsi="Sylfaen"/>
                <w:sz w:val="24"/>
                <w:szCs w:val="24"/>
                <w:lang w:val="hy-AM"/>
              </w:rPr>
              <w:t>Размер 24/6, 1000 штук в коробке</w:t>
            </w:r>
          </w:p>
        </w:tc>
        <w:tc>
          <w:tcPr>
            <w:tcW w:w="849" w:type="dxa"/>
            <w:tcBorders>
              <w:top w:val="single" w:sz="4" w:space="0" w:color="auto"/>
              <w:left w:val="single" w:sz="4" w:space="0" w:color="auto"/>
              <w:bottom w:val="single" w:sz="4" w:space="0" w:color="auto"/>
              <w:right w:val="single" w:sz="4" w:space="0" w:color="auto"/>
            </w:tcBorders>
          </w:tcPr>
          <w:p w14:paraId="47205C19" w14:textId="77777777" w:rsidR="00522793" w:rsidRPr="00522793" w:rsidRDefault="00522793" w:rsidP="00522793">
            <w:proofErr w:type="spellStart"/>
            <w:r w:rsidRPr="00522793">
              <w:t>коробка</w:t>
            </w:r>
            <w:proofErr w:type="spellEnd"/>
          </w:p>
        </w:tc>
        <w:tc>
          <w:tcPr>
            <w:tcW w:w="806" w:type="dxa"/>
            <w:tcBorders>
              <w:top w:val="single" w:sz="4" w:space="0" w:color="auto"/>
              <w:left w:val="single" w:sz="4" w:space="0" w:color="auto"/>
              <w:bottom w:val="single" w:sz="4" w:space="0" w:color="auto"/>
              <w:right w:val="single" w:sz="4" w:space="0" w:color="auto"/>
            </w:tcBorders>
          </w:tcPr>
          <w:p w14:paraId="3F7A0333" w14:textId="77777777" w:rsidR="00522793" w:rsidRPr="000C0D93" w:rsidRDefault="00522793" w:rsidP="00522793">
            <w:pPr>
              <w:rPr>
                <w:rFonts w:ascii="Sylfaen" w:hAnsi="Sylfaen"/>
                <w:sz w:val="24"/>
                <w:szCs w:val="24"/>
                <w:lang w:val="hy-AM"/>
              </w:rPr>
            </w:pPr>
          </w:p>
        </w:tc>
        <w:tc>
          <w:tcPr>
            <w:tcW w:w="992" w:type="dxa"/>
            <w:tcBorders>
              <w:top w:val="single" w:sz="4" w:space="0" w:color="auto"/>
              <w:left w:val="single" w:sz="4" w:space="0" w:color="auto"/>
              <w:bottom w:val="single" w:sz="4" w:space="0" w:color="auto"/>
              <w:right w:val="single" w:sz="4" w:space="0" w:color="auto"/>
            </w:tcBorders>
          </w:tcPr>
          <w:p w14:paraId="46D98661"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220522B0" w14:textId="53897152"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09A48CAD" w14:textId="4E10FD0A" w:rsidR="00522793" w:rsidRPr="00522793" w:rsidRDefault="00522793" w:rsidP="00522793">
            <w:pPr>
              <w:rPr>
                <w:rFonts w:ascii="Sylfaen" w:hAnsi="Sylfaen"/>
                <w:sz w:val="24"/>
                <w:szCs w:val="24"/>
                <w:lang w:val="ru-RU"/>
              </w:rPr>
            </w:pPr>
            <w:r>
              <w:rPr>
                <w:rFonts w:ascii="Sylfaen" w:hAnsi="Sylfaen"/>
                <w:sz w:val="24"/>
                <w:szCs w:val="24"/>
                <w:lang w:val="ru-RU"/>
              </w:rPr>
              <w:t>30</w:t>
            </w:r>
          </w:p>
        </w:tc>
        <w:tc>
          <w:tcPr>
            <w:tcW w:w="1286" w:type="dxa"/>
            <w:gridSpan w:val="2"/>
            <w:tcBorders>
              <w:top w:val="single" w:sz="4" w:space="0" w:color="auto"/>
              <w:left w:val="single" w:sz="4" w:space="0" w:color="auto"/>
              <w:bottom w:val="single" w:sz="4" w:space="0" w:color="auto"/>
              <w:right w:val="single" w:sz="4" w:space="0" w:color="auto"/>
            </w:tcBorders>
          </w:tcPr>
          <w:p w14:paraId="3A107F8C" w14:textId="0189418E"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25F9EDE2"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0027D0A5"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741E08F8"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A0EDF89" w14:textId="10A27FF0"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23</w:t>
            </w:r>
          </w:p>
        </w:tc>
        <w:tc>
          <w:tcPr>
            <w:tcW w:w="1881" w:type="dxa"/>
            <w:tcBorders>
              <w:top w:val="single" w:sz="4" w:space="0" w:color="auto"/>
              <w:left w:val="single" w:sz="4" w:space="0" w:color="auto"/>
              <w:bottom w:val="single" w:sz="4" w:space="0" w:color="auto"/>
              <w:right w:val="single" w:sz="4" w:space="0" w:color="auto"/>
            </w:tcBorders>
            <w:vAlign w:val="center"/>
          </w:tcPr>
          <w:p w14:paraId="67A265DD" w14:textId="77777777" w:rsidR="00522793" w:rsidRPr="009B1C4E" w:rsidRDefault="00522793" w:rsidP="00522793">
            <w:pPr>
              <w:jc w:val="both"/>
              <w:rPr>
                <w:rFonts w:ascii="Sylfaen" w:hAnsi="Sylfaen" w:cs="Sylfaen"/>
                <w:sz w:val="24"/>
                <w:szCs w:val="24"/>
                <w:lang w:val="ru-RU"/>
              </w:rPr>
            </w:pPr>
            <w:r w:rsidRPr="009B1C4E">
              <w:rPr>
                <w:rFonts w:ascii="Sylfaen" w:hAnsi="Sylfaen" w:cs="Sylfaen"/>
                <w:sz w:val="24"/>
                <w:szCs w:val="24"/>
                <w:lang w:val="ru-RU"/>
              </w:rPr>
              <w:t xml:space="preserve">Проволочные </w:t>
            </w:r>
            <w:proofErr w:type="spellStart"/>
            <w:r w:rsidRPr="009B1C4E">
              <w:rPr>
                <w:rFonts w:ascii="Sylfaen" w:hAnsi="Sylfaen" w:cs="Sylfaen"/>
                <w:sz w:val="24"/>
                <w:szCs w:val="24"/>
                <w:lang w:val="ru-RU"/>
              </w:rPr>
              <w:t>цтяжки</w:t>
            </w:r>
            <w:proofErr w:type="spellEnd"/>
            <w:r w:rsidRPr="009B1C4E">
              <w:rPr>
                <w:rFonts w:ascii="Sylfaen" w:hAnsi="Sylfaen" w:cs="Sylfaen"/>
                <w:sz w:val="24"/>
                <w:szCs w:val="24"/>
                <w:lang w:val="ru-RU"/>
              </w:rPr>
              <w:t xml:space="preserve"> для степлера, средний</w:t>
            </w:r>
          </w:p>
        </w:tc>
        <w:tc>
          <w:tcPr>
            <w:tcW w:w="1100" w:type="dxa"/>
            <w:tcBorders>
              <w:top w:val="single" w:sz="4" w:space="0" w:color="auto"/>
              <w:left w:val="single" w:sz="4" w:space="0" w:color="auto"/>
              <w:bottom w:val="single" w:sz="4" w:space="0" w:color="auto"/>
              <w:right w:val="single" w:sz="4" w:space="0" w:color="auto"/>
            </w:tcBorders>
          </w:tcPr>
          <w:p w14:paraId="5C2AAC32" w14:textId="77777777" w:rsidR="00522793" w:rsidRPr="009B1C4E" w:rsidRDefault="00522793" w:rsidP="00522793">
            <w:pPr>
              <w:rPr>
                <w:rFonts w:ascii="Sylfaen" w:hAnsi="Sylfaen"/>
                <w:lang w:val="hy-AM"/>
              </w:rPr>
            </w:pPr>
            <w:r w:rsidRPr="009B1C4E">
              <w:rPr>
                <w:rFonts w:ascii="Sylfaen" w:hAnsi="Sylfaen"/>
                <w:lang w:val="hy-AM"/>
              </w:rPr>
              <w:t>30197112</w:t>
            </w:r>
          </w:p>
        </w:tc>
        <w:tc>
          <w:tcPr>
            <w:tcW w:w="5003" w:type="dxa"/>
            <w:tcBorders>
              <w:top w:val="single" w:sz="4" w:space="0" w:color="auto"/>
              <w:left w:val="single" w:sz="4" w:space="0" w:color="auto"/>
              <w:bottom w:val="single" w:sz="4" w:space="0" w:color="auto"/>
              <w:right w:val="single" w:sz="4" w:space="0" w:color="auto"/>
            </w:tcBorders>
          </w:tcPr>
          <w:p w14:paraId="6C1CDCFE" w14:textId="77777777" w:rsidR="00522793" w:rsidRPr="009B1C4E" w:rsidRDefault="00522793" w:rsidP="00522793">
            <w:pPr>
              <w:rPr>
                <w:rFonts w:ascii="Sylfaen" w:hAnsi="Sylfaen"/>
                <w:sz w:val="24"/>
                <w:szCs w:val="24"/>
                <w:lang w:val="ru-RU"/>
              </w:rPr>
            </w:pPr>
            <w:r w:rsidRPr="009B1C4E">
              <w:rPr>
                <w:rFonts w:ascii="Sylfaen" w:hAnsi="Sylfaen"/>
                <w:sz w:val="24"/>
                <w:szCs w:val="24"/>
                <w:lang w:val="ru-RU"/>
              </w:rPr>
              <w:t>Размер N10, 1000 штук в коробке</w:t>
            </w:r>
          </w:p>
        </w:tc>
        <w:tc>
          <w:tcPr>
            <w:tcW w:w="849" w:type="dxa"/>
            <w:tcBorders>
              <w:top w:val="single" w:sz="4" w:space="0" w:color="auto"/>
              <w:left w:val="single" w:sz="4" w:space="0" w:color="auto"/>
              <w:bottom w:val="single" w:sz="4" w:space="0" w:color="auto"/>
              <w:right w:val="single" w:sz="4" w:space="0" w:color="auto"/>
            </w:tcBorders>
          </w:tcPr>
          <w:p w14:paraId="2A56EC85" w14:textId="77777777" w:rsidR="00522793" w:rsidRPr="00522793" w:rsidRDefault="00522793" w:rsidP="00522793">
            <w:proofErr w:type="spellStart"/>
            <w:r w:rsidRPr="00522793">
              <w:t>коробка</w:t>
            </w:r>
            <w:proofErr w:type="spellEnd"/>
          </w:p>
        </w:tc>
        <w:tc>
          <w:tcPr>
            <w:tcW w:w="806" w:type="dxa"/>
            <w:tcBorders>
              <w:top w:val="single" w:sz="4" w:space="0" w:color="auto"/>
              <w:left w:val="single" w:sz="4" w:space="0" w:color="auto"/>
              <w:bottom w:val="single" w:sz="4" w:space="0" w:color="auto"/>
              <w:right w:val="single" w:sz="4" w:space="0" w:color="auto"/>
            </w:tcBorders>
          </w:tcPr>
          <w:p w14:paraId="63BC61B0"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4CFC7FB1"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0DBB9294" w14:textId="5ACD350C"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6BEB89A" w14:textId="2BA4D6DE" w:rsidR="00522793" w:rsidRPr="00522793" w:rsidRDefault="00522793" w:rsidP="00522793">
            <w:pPr>
              <w:rPr>
                <w:rFonts w:ascii="Sylfaen" w:hAnsi="Sylfaen"/>
                <w:sz w:val="24"/>
                <w:szCs w:val="24"/>
                <w:lang w:val="ru-RU"/>
              </w:rPr>
            </w:pPr>
            <w:r>
              <w:rPr>
                <w:rFonts w:ascii="Sylfaen" w:hAnsi="Sylfaen"/>
                <w:sz w:val="24"/>
                <w:szCs w:val="24"/>
                <w:lang w:val="ru-RU"/>
              </w:rPr>
              <w:t>30</w:t>
            </w:r>
          </w:p>
        </w:tc>
        <w:tc>
          <w:tcPr>
            <w:tcW w:w="1286" w:type="dxa"/>
            <w:gridSpan w:val="2"/>
            <w:tcBorders>
              <w:top w:val="single" w:sz="4" w:space="0" w:color="auto"/>
              <w:left w:val="single" w:sz="4" w:space="0" w:color="auto"/>
              <w:bottom w:val="single" w:sz="4" w:space="0" w:color="auto"/>
              <w:right w:val="single" w:sz="4" w:space="0" w:color="auto"/>
            </w:tcBorders>
          </w:tcPr>
          <w:p w14:paraId="6FF2F31B" w14:textId="52D1693A"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56654D9D"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075F7527"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261B9528"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F4B0DF3" w14:textId="7BD376A9"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24</w:t>
            </w:r>
          </w:p>
        </w:tc>
        <w:tc>
          <w:tcPr>
            <w:tcW w:w="1881" w:type="dxa"/>
            <w:tcBorders>
              <w:top w:val="single" w:sz="4" w:space="0" w:color="auto"/>
              <w:left w:val="single" w:sz="4" w:space="0" w:color="auto"/>
              <w:bottom w:val="single" w:sz="4" w:space="0" w:color="auto"/>
              <w:right w:val="single" w:sz="4" w:space="0" w:color="auto"/>
            </w:tcBorders>
            <w:vAlign w:val="center"/>
          </w:tcPr>
          <w:p w14:paraId="3D6306DC" w14:textId="77777777" w:rsidR="00522793" w:rsidRPr="009B1C4E" w:rsidRDefault="00522793" w:rsidP="00522793">
            <w:pPr>
              <w:jc w:val="both"/>
              <w:rPr>
                <w:rFonts w:ascii="Sylfaen" w:hAnsi="Sylfaen" w:cs="Sylfaen"/>
                <w:sz w:val="24"/>
                <w:szCs w:val="24"/>
              </w:rPr>
            </w:pPr>
            <w:proofErr w:type="spellStart"/>
            <w:r w:rsidRPr="009B1C4E">
              <w:rPr>
                <w:rFonts w:ascii="Sylfaen" w:hAnsi="Sylfaen" w:cs="Sylfaen"/>
                <w:sz w:val="24"/>
                <w:szCs w:val="24"/>
              </w:rPr>
              <w:t>Степлер</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большой</w:t>
            </w:r>
            <w:proofErr w:type="spellEnd"/>
          </w:p>
        </w:tc>
        <w:tc>
          <w:tcPr>
            <w:tcW w:w="1100" w:type="dxa"/>
            <w:tcBorders>
              <w:top w:val="single" w:sz="4" w:space="0" w:color="auto"/>
              <w:left w:val="single" w:sz="4" w:space="0" w:color="auto"/>
              <w:bottom w:val="single" w:sz="4" w:space="0" w:color="auto"/>
              <w:right w:val="single" w:sz="4" w:space="0" w:color="auto"/>
            </w:tcBorders>
          </w:tcPr>
          <w:p w14:paraId="1B0AE8C3" w14:textId="77777777" w:rsidR="00522793" w:rsidRPr="009B1C4E" w:rsidRDefault="00522793" w:rsidP="00522793">
            <w:pPr>
              <w:rPr>
                <w:rFonts w:ascii="Sylfaen" w:hAnsi="Sylfaen"/>
                <w:lang w:val="hy-AM"/>
              </w:rPr>
            </w:pPr>
            <w:r w:rsidRPr="009B1C4E">
              <w:rPr>
                <w:rFonts w:ascii="Sylfaen" w:hAnsi="Sylfaen"/>
                <w:lang w:val="hy-AM"/>
              </w:rPr>
              <w:t>30197323</w:t>
            </w:r>
          </w:p>
        </w:tc>
        <w:tc>
          <w:tcPr>
            <w:tcW w:w="5003" w:type="dxa"/>
            <w:tcBorders>
              <w:top w:val="single" w:sz="4" w:space="0" w:color="auto"/>
              <w:left w:val="single" w:sz="4" w:space="0" w:color="auto"/>
              <w:bottom w:val="single" w:sz="4" w:space="0" w:color="auto"/>
              <w:right w:val="single" w:sz="4" w:space="0" w:color="auto"/>
            </w:tcBorders>
          </w:tcPr>
          <w:p w14:paraId="0C903538" w14:textId="77777777" w:rsidR="00522793" w:rsidRPr="009B1C4E" w:rsidRDefault="00522793" w:rsidP="00522793">
            <w:pPr>
              <w:rPr>
                <w:rFonts w:ascii="Sylfaen" w:hAnsi="Sylfaen"/>
                <w:sz w:val="24"/>
                <w:szCs w:val="24"/>
                <w:lang w:val="ru-RU"/>
              </w:rPr>
            </w:pPr>
            <w:r w:rsidRPr="009B1C4E">
              <w:rPr>
                <w:rFonts w:ascii="Sylfaen" w:hAnsi="Sylfaen"/>
                <w:sz w:val="24"/>
                <w:szCs w:val="24"/>
                <w:lang w:val="ru-RU"/>
              </w:rPr>
              <w:t>Степлер металлический большой, предназначенный для пошива и декоративного оформления документов</w:t>
            </w:r>
          </w:p>
        </w:tc>
        <w:tc>
          <w:tcPr>
            <w:tcW w:w="849" w:type="dxa"/>
            <w:tcBorders>
              <w:top w:val="single" w:sz="4" w:space="0" w:color="auto"/>
              <w:left w:val="single" w:sz="4" w:space="0" w:color="auto"/>
              <w:bottom w:val="single" w:sz="4" w:space="0" w:color="auto"/>
              <w:right w:val="single" w:sz="4" w:space="0" w:color="auto"/>
            </w:tcBorders>
          </w:tcPr>
          <w:p w14:paraId="1356578C"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72696428"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50344B9D"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0145B442" w14:textId="0D78FA89"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58D397EA" w14:textId="743CF364" w:rsidR="00522793" w:rsidRPr="00522793" w:rsidRDefault="00522793" w:rsidP="00522793">
            <w:pPr>
              <w:rPr>
                <w:rFonts w:ascii="Sylfaen" w:hAnsi="Sylfaen"/>
                <w:sz w:val="24"/>
                <w:szCs w:val="24"/>
                <w:lang w:val="ru-RU"/>
              </w:rPr>
            </w:pPr>
            <w:r>
              <w:rPr>
                <w:rFonts w:ascii="Sylfaen" w:hAnsi="Sylfaen"/>
                <w:sz w:val="24"/>
                <w:szCs w:val="24"/>
                <w:lang w:val="ru-RU"/>
              </w:rPr>
              <w:t>15</w:t>
            </w:r>
          </w:p>
        </w:tc>
        <w:tc>
          <w:tcPr>
            <w:tcW w:w="1286" w:type="dxa"/>
            <w:gridSpan w:val="2"/>
            <w:tcBorders>
              <w:top w:val="single" w:sz="4" w:space="0" w:color="auto"/>
              <w:left w:val="single" w:sz="4" w:space="0" w:color="auto"/>
              <w:bottom w:val="single" w:sz="4" w:space="0" w:color="auto"/>
              <w:right w:val="single" w:sz="4" w:space="0" w:color="auto"/>
            </w:tcBorders>
          </w:tcPr>
          <w:p w14:paraId="6A2102DE" w14:textId="6CC83CDB"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0F77F603"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08259D98"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2463A839"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B35D735" w14:textId="0A4DE356"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25</w:t>
            </w:r>
          </w:p>
        </w:tc>
        <w:tc>
          <w:tcPr>
            <w:tcW w:w="1881" w:type="dxa"/>
            <w:tcBorders>
              <w:top w:val="single" w:sz="4" w:space="0" w:color="auto"/>
              <w:left w:val="single" w:sz="4" w:space="0" w:color="auto"/>
              <w:bottom w:val="single" w:sz="4" w:space="0" w:color="auto"/>
              <w:right w:val="single" w:sz="4" w:space="0" w:color="auto"/>
            </w:tcBorders>
            <w:vAlign w:val="center"/>
          </w:tcPr>
          <w:p w14:paraId="2B8DBE28" w14:textId="77777777" w:rsidR="00522793" w:rsidRPr="009B1C4E" w:rsidRDefault="00522793" w:rsidP="00522793">
            <w:pPr>
              <w:jc w:val="both"/>
              <w:rPr>
                <w:rFonts w:ascii="Sylfaen" w:hAnsi="Sylfaen" w:cs="Sylfaen"/>
                <w:sz w:val="24"/>
                <w:szCs w:val="24"/>
              </w:rPr>
            </w:pPr>
            <w:proofErr w:type="spellStart"/>
            <w:r w:rsidRPr="009B1C4E">
              <w:rPr>
                <w:rFonts w:ascii="Sylfaen" w:hAnsi="Sylfaen" w:cs="Sylfaen"/>
                <w:sz w:val="24"/>
                <w:szCs w:val="24"/>
              </w:rPr>
              <w:t>Степлер</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средний</w:t>
            </w:r>
            <w:proofErr w:type="spellEnd"/>
          </w:p>
        </w:tc>
        <w:tc>
          <w:tcPr>
            <w:tcW w:w="1100" w:type="dxa"/>
            <w:tcBorders>
              <w:top w:val="single" w:sz="4" w:space="0" w:color="auto"/>
              <w:left w:val="single" w:sz="4" w:space="0" w:color="auto"/>
              <w:bottom w:val="single" w:sz="4" w:space="0" w:color="auto"/>
              <w:right w:val="single" w:sz="4" w:space="0" w:color="auto"/>
            </w:tcBorders>
          </w:tcPr>
          <w:p w14:paraId="77C4DD51" w14:textId="77777777" w:rsidR="00522793" w:rsidRPr="009B1C4E" w:rsidRDefault="00522793" w:rsidP="00522793">
            <w:pPr>
              <w:rPr>
                <w:rFonts w:ascii="Sylfaen" w:hAnsi="Sylfaen"/>
                <w:lang w:val="hy-AM"/>
              </w:rPr>
            </w:pPr>
            <w:r w:rsidRPr="009B1C4E">
              <w:rPr>
                <w:rFonts w:ascii="Sylfaen" w:hAnsi="Sylfaen"/>
                <w:lang w:val="hy-AM"/>
              </w:rPr>
              <w:t>30197222</w:t>
            </w:r>
          </w:p>
        </w:tc>
        <w:tc>
          <w:tcPr>
            <w:tcW w:w="5003" w:type="dxa"/>
            <w:tcBorders>
              <w:top w:val="single" w:sz="4" w:space="0" w:color="auto"/>
              <w:left w:val="single" w:sz="4" w:space="0" w:color="auto"/>
              <w:bottom w:val="single" w:sz="4" w:space="0" w:color="auto"/>
              <w:right w:val="single" w:sz="4" w:space="0" w:color="auto"/>
            </w:tcBorders>
          </w:tcPr>
          <w:p w14:paraId="566B75FE" w14:textId="77777777" w:rsidR="00522793" w:rsidRPr="009B1C4E" w:rsidRDefault="00522793" w:rsidP="00522793">
            <w:pPr>
              <w:rPr>
                <w:rFonts w:ascii="Sylfaen" w:hAnsi="Sylfaen"/>
                <w:sz w:val="24"/>
                <w:szCs w:val="24"/>
                <w:lang w:val="ru-RU"/>
              </w:rPr>
            </w:pPr>
            <w:r w:rsidRPr="009B1C4E">
              <w:rPr>
                <w:rFonts w:ascii="Sylfaen" w:hAnsi="Sylfaen"/>
                <w:sz w:val="24"/>
                <w:szCs w:val="24"/>
                <w:lang w:val="ru-RU"/>
              </w:rPr>
              <w:t>Степлер металлический средний, для проведения декоративных отделочных работ</w:t>
            </w:r>
          </w:p>
        </w:tc>
        <w:tc>
          <w:tcPr>
            <w:tcW w:w="849" w:type="dxa"/>
            <w:tcBorders>
              <w:top w:val="single" w:sz="4" w:space="0" w:color="auto"/>
              <w:left w:val="single" w:sz="4" w:space="0" w:color="auto"/>
              <w:bottom w:val="single" w:sz="4" w:space="0" w:color="auto"/>
              <w:right w:val="single" w:sz="4" w:space="0" w:color="auto"/>
            </w:tcBorders>
          </w:tcPr>
          <w:p w14:paraId="739A7DFE"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08E0689F" w14:textId="77777777" w:rsidR="00522793" w:rsidRPr="000C0D93" w:rsidRDefault="00522793" w:rsidP="00522793">
            <w:pPr>
              <w:rPr>
                <w:rFonts w:ascii="Sylfaen" w:hAnsi="Sylfaen"/>
                <w:sz w:val="24"/>
                <w:szCs w:val="24"/>
                <w:lang w:val="hy-AM"/>
              </w:rPr>
            </w:pPr>
          </w:p>
        </w:tc>
        <w:tc>
          <w:tcPr>
            <w:tcW w:w="992" w:type="dxa"/>
            <w:tcBorders>
              <w:top w:val="single" w:sz="4" w:space="0" w:color="auto"/>
              <w:left w:val="single" w:sz="4" w:space="0" w:color="auto"/>
              <w:bottom w:val="single" w:sz="4" w:space="0" w:color="auto"/>
              <w:right w:val="single" w:sz="4" w:space="0" w:color="auto"/>
            </w:tcBorders>
          </w:tcPr>
          <w:p w14:paraId="241A4C3E"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1FEBAE02" w14:textId="752FFFD5"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6B1456E3" w14:textId="27BCBAC8" w:rsidR="00522793" w:rsidRPr="00522793" w:rsidRDefault="00522793" w:rsidP="00522793">
            <w:pPr>
              <w:rPr>
                <w:rFonts w:ascii="Sylfaen" w:hAnsi="Sylfaen"/>
                <w:sz w:val="24"/>
                <w:szCs w:val="24"/>
                <w:lang w:val="ru-RU"/>
              </w:rPr>
            </w:pPr>
            <w:r>
              <w:rPr>
                <w:rFonts w:ascii="Sylfaen" w:hAnsi="Sylfaen"/>
                <w:sz w:val="24"/>
                <w:szCs w:val="24"/>
                <w:lang w:val="ru-RU"/>
              </w:rPr>
              <w:t>15</w:t>
            </w:r>
          </w:p>
        </w:tc>
        <w:tc>
          <w:tcPr>
            <w:tcW w:w="1286" w:type="dxa"/>
            <w:gridSpan w:val="2"/>
            <w:tcBorders>
              <w:top w:val="single" w:sz="4" w:space="0" w:color="auto"/>
              <w:left w:val="single" w:sz="4" w:space="0" w:color="auto"/>
              <w:bottom w:val="single" w:sz="4" w:space="0" w:color="auto"/>
              <w:right w:val="single" w:sz="4" w:space="0" w:color="auto"/>
            </w:tcBorders>
          </w:tcPr>
          <w:p w14:paraId="2F7F4125" w14:textId="3622AB59"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3FF2E7AE"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4AEE3BD"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5B027285"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E394F07" w14:textId="32093973"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26</w:t>
            </w:r>
          </w:p>
        </w:tc>
        <w:tc>
          <w:tcPr>
            <w:tcW w:w="1881" w:type="dxa"/>
            <w:tcBorders>
              <w:top w:val="single" w:sz="4" w:space="0" w:color="auto"/>
              <w:left w:val="single" w:sz="4" w:space="0" w:color="auto"/>
              <w:bottom w:val="single" w:sz="4" w:space="0" w:color="auto"/>
              <w:right w:val="single" w:sz="4" w:space="0" w:color="auto"/>
            </w:tcBorders>
            <w:vAlign w:val="center"/>
          </w:tcPr>
          <w:p w14:paraId="17997B7D" w14:textId="77777777" w:rsidR="00522793" w:rsidRPr="009B1C4E" w:rsidRDefault="00522793" w:rsidP="00522793">
            <w:pPr>
              <w:jc w:val="both"/>
              <w:rPr>
                <w:rFonts w:ascii="Sylfaen" w:hAnsi="Sylfaen" w:cs="Sylfaen"/>
                <w:sz w:val="24"/>
                <w:szCs w:val="24"/>
              </w:rPr>
            </w:pPr>
            <w:proofErr w:type="spellStart"/>
            <w:r w:rsidRPr="009B1C4E">
              <w:rPr>
                <w:rFonts w:ascii="Sylfaen" w:hAnsi="Sylfaen" w:cs="Sylfaen"/>
                <w:sz w:val="24"/>
                <w:szCs w:val="24"/>
              </w:rPr>
              <w:t>Кинетический</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песок</w:t>
            </w:r>
            <w:proofErr w:type="spellEnd"/>
            <w:r w:rsidRPr="009B1C4E">
              <w:rPr>
                <w:rFonts w:ascii="Sylfaen" w:hAnsi="Sylfaen" w:cs="Sylfaen"/>
                <w:sz w:val="24"/>
                <w:szCs w:val="24"/>
              </w:rPr>
              <w:t xml:space="preserve"> с </w:t>
            </w:r>
            <w:proofErr w:type="spellStart"/>
            <w:r w:rsidRPr="009B1C4E">
              <w:rPr>
                <w:rFonts w:ascii="Sylfaen" w:hAnsi="Sylfaen" w:cs="Sylfaen"/>
                <w:sz w:val="24"/>
                <w:szCs w:val="24"/>
              </w:rPr>
              <w:t>формами</w:t>
            </w:r>
            <w:proofErr w:type="spellEnd"/>
          </w:p>
        </w:tc>
        <w:tc>
          <w:tcPr>
            <w:tcW w:w="1100" w:type="dxa"/>
            <w:tcBorders>
              <w:top w:val="single" w:sz="4" w:space="0" w:color="auto"/>
              <w:left w:val="single" w:sz="4" w:space="0" w:color="auto"/>
              <w:bottom w:val="single" w:sz="4" w:space="0" w:color="auto"/>
              <w:right w:val="single" w:sz="4" w:space="0" w:color="auto"/>
            </w:tcBorders>
          </w:tcPr>
          <w:p w14:paraId="762329DF" w14:textId="77777777" w:rsidR="00522793" w:rsidRPr="009B1C4E" w:rsidRDefault="00522793" w:rsidP="00522793">
            <w:pPr>
              <w:rPr>
                <w:rFonts w:ascii="Sylfaen" w:hAnsi="Sylfaen"/>
                <w:lang w:val="hy-AM"/>
              </w:rPr>
            </w:pPr>
            <w:r w:rsidRPr="009B1C4E">
              <w:rPr>
                <w:rFonts w:ascii="Sylfaen" w:hAnsi="Sylfaen"/>
                <w:lang w:val="hy-AM"/>
              </w:rPr>
              <w:t>30190000</w:t>
            </w:r>
          </w:p>
        </w:tc>
        <w:tc>
          <w:tcPr>
            <w:tcW w:w="5003" w:type="dxa"/>
            <w:tcBorders>
              <w:top w:val="single" w:sz="4" w:space="0" w:color="auto"/>
              <w:left w:val="single" w:sz="4" w:space="0" w:color="auto"/>
              <w:bottom w:val="single" w:sz="4" w:space="0" w:color="auto"/>
              <w:right w:val="single" w:sz="4" w:space="0" w:color="auto"/>
            </w:tcBorders>
          </w:tcPr>
          <w:p w14:paraId="3E0A4A72" w14:textId="77777777" w:rsidR="00522793" w:rsidRPr="009B1C4E" w:rsidRDefault="00522793" w:rsidP="00522793">
            <w:pPr>
              <w:rPr>
                <w:rFonts w:ascii="Sylfaen" w:hAnsi="Sylfaen"/>
                <w:sz w:val="24"/>
                <w:szCs w:val="24"/>
                <w:lang w:val="ru-RU"/>
              </w:rPr>
            </w:pPr>
            <w:r w:rsidRPr="009B1C4E">
              <w:rPr>
                <w:rFonts w:ascii="Sylfaen" w:hAnsi="Sylfaen"/>
                <w:sz w:val="24"/>
                <w:szCs w:val="24"/>
                <w:lang w:val="ru-RU"/>
              </w:rPr>
              <w:t>Кинетический песок с разными формами</w:t>
            </w:r>
          </w:p>
        </w:tc>
        <w:tc>
          <w:tcPr>
            <w:tcW w:w="849" w:type="dxa"/>
            <w:tcBorders>
              <w:top w:val="single" w:sz="4" w:space="0" w:color="auto"/>
              <w:left w:val="single" w:sz="4" w:space="0" w:color="auto"/>
              <w:bottom w:val="single" w:sz="4" w:space="0" w:color="auto"/>
              <w:right w:val="single" w:sz="4" w:space="0" w:color="auto"/>
            </w:tcBorders>
          </w:tcPr>
          <w:p w14:paraId="2BD6C9C3" w14:textId="77777777" w:rsidR="00522793" w:rsidRPr="00522793" w:rsidRDefault="00522793" w:rsidP="00522793">
            <w:proofErr w:type="spellStart"/>
            <w:r w:rsidRPr="00522793">
              <w:t>коллекция</w:t>
            </w:r>
            <w:proofErr w:type="spellEnd"/>
          </w:p>
        </w:tc>
        <w:tc>
          <w:tcPr>
            <w:tcW w:w="806" w:type="dxa"/>
            <w:tcBorders>
              <w:top w:val="single" w:sz="4" w:space="0" w:color="auto"/>
              <w:left w:val="single" w:sz="4" w:space="0" w:color="auto"/>
              <w:bottom w:val="single" w:sz="4" w:space="0" w:color="auto"/>
              <w:right w:val="single" w:sz="4" w:space="0" w:color="auto"/>
            </w:tcBorders>
          </w:tcPr>
          <w:p w14:paraId="6A070937"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2AF978D8"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3F9DC598" w14:textId="4D7672B5"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5EFB8AC4" w14:textId="20D36AE9" w:rsidR="00522793" w:rsidRPr="00522793" w:rsidRDefault="00522793" w:rsidP="00522793">
            <w:pPr>
              <w:rPr>
                <w:rFonts w:ascii="Sylfaen" w:hAnsi="Sylfaen"/>
                <w:sz w:val="24"/>
                <w:szCs w:val="24"/>
                <w:lang w:val="ru-RU"/>
              </w:rPr>
            </w:pPr>
            <w:r>
              <w:rPr>
                <w:rFonts w:ascii="Sylfaen" w:hAnsi="Sylfaen"/>
                <w:sz w:val="24"/>
                <w:szCs w:val="24"/>
                <w:lang w:val="ru-RU"/>
              </w:rPr>
              <w:t>15</w:t>
            </w:r>
          </w:p>
        </w:tc>
        <w:tc>
          <w:tcPr>
            <w:tcW w:w="1286" w:type="dxa"/>
            <w:gridSpan w:val="2"/>
            <w:tcBorders>
              <w:top w:val="single" w:sz="4" w:space="0" w:color="auto"/>
              <w:left w:val="single" w:sz="4" w:space="0" w:color="auto"/>
              <w:bottom w:val="single" w:sz="4" w:space="0" w:color="auto"/>
              <w:right w:val="single" w:sz="4" w:space="0" w:color="auto"/>
            </w:tcBorders>
          </w:tcPr>
          <w:p w14:paraId="22B22ADE" w14:textId="09A6CC62" w:rsidR="00522793" w:rsidRPr="000C0D93" w:rsidRDefault="00522793" w:rsidP="00522793">
            <w:pPr>
              <w:rPr>
                <w:rFonts w:ascii="Sylfaen" w:hAnsi="Sylfaen"/>
                <w:sz w:val="24"/>
                <w:szCs w:val="24"/>
              </w:rPr>
            </w:pPr>
            <w:r w:rsidRPr="000C0D93">
              <w:rPr>
                <w:rFonts w:ascii="Sylfaen" w:hAnsi="Sylfaen"/>
                <w:sz w:val="24"/>
                <w:szCs w:val="24"/>
                <w:lang w:val="ru-RU"/>
              </w:rPr>
              <w:t xml:space="preserve">  </w:t>
            </w: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2823478A"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p w14:paraId="6C7C3825" w14:textId="77777777" w:rsidR="00522793" w:rsidRPr="000C0D93" w:rsidRDefault="00522793" w:rsidP="00522793">
            <w:pPr>
              <w:rPr>
                <w:rFonts w:ascii="Sylfaen" w:hAnsi="Sylfaen"/>
                <w:sz w:val="24"/>
                <w:szCs w:val="24"/>
              </w:rPr>
            </w:pPr>
          </w:p>
        </w:tc>
        <w:tc>
          <w:tcPr>
            <w:tcW w:w="1518" w:type="dxa"/>
            <w:gridSpan w:val="2"/>
            <w:tcBorders>
              <w:top w:val="single" w:sz="4" w:space="0" w:color="auto"/>
              <w:left w:val="single" w:sz="4" w:space="0" w:color="auto"/>
              <w:bottom w:val="single" w:sz="4" w:space="0" w:color="auto"/>
              <w:right w:val="single" w:sz="4" w:space="0" w:color="auto"/>
            </w:tcBorders>
          </w:tcPr>
          <w:p w14:paraId="7482DA6D"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7F9B9433"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7F039F4" w14:textId="0C9C9466"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27</w:t>
            </w:r>
          </w:p>
        </w:tc>
        <w:tc>
          <w:tcPr>
            <w:tcW w:w="1881" w:type="dxa"/>
            <w:tcBorders>
              <w:top w:val="single" w:sz="4" w:space="0" w:color="auto"/>
              <w:left w:val="single" w:sz="4" w:space="0" w:color="auto"/>
              <w:bottom w:val="single" w:sz="4" w:space="0" w:color="auto"/>
              <w:right w:val="single" w:sz="4" w:space="0" w:color="auto"/>
            </w:tcBorders>
            <w:vAlign w:val="center"/>
          </w:tcPr>
          <w:p w14:paraId="25EBECC1" w14:textId="77777777" w:rsidR="00522793" w:rsidRPr="009B1C4E" w:rsidRDefault="00522793" w:rsidP="00522793">
            <w:pPr>
              <w:jc w:val="both"/>
              <w:rPr>
                <w:rFonts w:ascii="Sylfaen" w:hAnsi="Sylfaen" w:cs="Sylfaen"/>
                <w:sz w:val="24"/>
                <w:szCs w:val="24"/>
              </w:rPr>
            </w:pPr>
            <w:proofErr w:type="spellStart"/>
            <w:r w:rsidRPr="009B1C4E">
              <w:rPr>
                <w:rFonts w:ascii="Sylfaen" w:hAnsi="Sylfaen" w:cs="Sylfaen"/>
                <w:sz w:val="24"/>
                <w:szCs w:val="24"/>
              </w:rPr>
              <w:t>Липкие</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листы</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для</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заметок</w:t>
            </w:r>
            <w:proofErr w:type="spellEnd"/>
          </w:p>
        </w:tc>
        <w:tc>
          <w:tcPr>
            <w:tcW w:w="1100" w:type="dxa"/>
            <w:tcBorders>
              <w:top w:val="single" w:sz="4" w:space="0" w:color="auto"/>
              <w:left w:val="single" w:sz="4" w:space="0" w:color="auto"/>
              <w:bottom w:val="single" w:sz="4" w:space="0" w:color="auto"/>
              <w:right w:val="single" w:sz="4" w:space="0" w:color="auto"/>
            </w:tcBorders>
          </w:tcPr>
          <w:p w14:paraId="66E67AE8" w14:textId="77777777" w:rsidR="00522793" w:rsidRPr="009B1C4E" w:rsidRDefault="00522793" w:rsidP="00522793">
            <w:pPr>
              <w:rPr>
                <w:rFonts w:ascii="Sylfaen" w:hAnsi="Sylfaen"/>
                <w:lang w:val="hy-AM"/>
              </w:rPr>
            </w:pPr>
            <w:r w:rsidRPr="009B1C4E">
              <w:rPr>
                <w:rFonts w:ascii="Sylfaen" w:hAnsi="Sylfaen"/>
                <w:lang w:val="hy-AM"/>
              </w:rPr>
              <w:t>22811170</w:t>
            </w:r>
          </w:p>
        </w:tc>
        <w:tc>
          <w:tcPr>
            <w:tcW w:w="5003" w:type="dxa"/>
            <w:tcBorders>
              <w:top w:val="single" w:sz="4" w:space="0" w:color="auto"/>
              <w:left w:val="single" w:sz="4" w:space="0" w:color="auto"/>
              <w:bottom w:val="single" w:sz="4" w:space="0" w:color="auto"/>
              <w:right w:val="single" w:sz="4" w:space="0" w:color="auto"/>
            </w:tcBorders>
          </w:tcPr>
          <w:p w14:paraId="33060B78" w14:textId="77777777" w:rsidR="00522793" w:rsidRPr="009B1C4E" w:rsidRDefault="00522793" w:rsidP="00522793">
            <w:pPr>
              <w:rPr>
                <w:rFonts w:ascii="Sylfaen" w:hAnsi="Sylfaen"/>
                <w:sz w:val="24"/>
                <w:szCs w:val="24"/>
                <w:lang w:val="ru-RU"/>
              </w:rPr>
            </w:pPr>
            <w:r w:rsidRPr="009B1C4E">
              <w:rPr>
                <w:rFonts w:ascii="Sylfaen" w:hAnsi="Sylfaen"/>
                <w:sz w:val="24"/>
                <w:szCs w:val="24"/>
                <w:lang w:val="ru-RU"/>
              </w:rPr>
              <w:t>Размеры 76,2 x 76,2 мм, липкие, цветные</w:t>
            </w:r>
          </w:p>
        </w:tc>
        <w:tc>
          <w:tcPr>
            <w:tcW w:w="849" w:type="dxa"/>
            <w:tcBorders>
              <w:top w:val="single" w:sz="4" w:space="0" w:color="auto"/>
              <w:left w:val="single" w:sz="4" w:space="0" w:color="auto"/>
              <w:bottom w:val="single" w:sz="4" w:space="0" w:color="auto"/>
              <w:right w:val="single" w:sz="4" w:space="0" w:color="auto"/>
            </w:tcBorders>
          </w:tcPr>
          <w:p w14:paraId="09F2D7BC"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444AF24E" w14:textId="77777777" w:rsidR="00522793" w:rsidRPr="000C0D93" w:rsidRDefault="00522793" w:rsidP="00522793">
            <w:pPr>
              <w:rPr>
                <w:rFonts w:ascii="Sylfaen" w:hAnsi="Sylfaen"/>
                <w:sz w:val="24"/>
                <w:szCs w:val="24"/>
                <w:lang w:val="hy-AM"/>
              </w:rPr>
            </w:pPr>
          </w:p>
        </w:tc>
        <w:tc>
          <w:tcPr>
            <w:tcW w:w="992" w:type="dxa"/>
            <w:tcBorders>
              <w:top w:val="single" w:sz="4" w:space="0" w:color="auto"/>
              <w:left w:val="single" w:sz="4" w:space="0" w:color="auto"/>
              <w:bottom w:val="single" w:sz="4" w:space="0" w:color="auto"/>
              <w:right w:val="single" w:sz="4" w:space="0" w:color="auto"/>
            </w:tcBorders>
          </w:tcPr>
          <w:p w14:paraId="0A3E7E38"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1A7CE2B1" w14:textId="541B6BFC"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313E8363" w14:textId="7EFAEC74" w:rsidR="00522793" w:rsidRPr="00522793" w:rsidRDefault="00522793" w:rsidP="00522793">
            <w:pPr>
              <w:rPr>
                <w:rFonts w:ascii="Sylfaen" w:hAnsi="Sylfaen"/>
                <w:sz w:val="24"/>
                <w:szCs w:val="24"/>
                <w:lang w:val="ru-RU"/>
              </w:rPr>
            </w:pPr>
            <w:r>
              <w:rPr>
                <w:rFonts w:ascii="Sylfaen" w:hAnsi="Sylfaen"/>
                <w:sz w:val="24"/>
                <w:szCs w:val="24"/>
                <w:lang w:val="ru-RU"/>
              </w:rPr>
              <w:t>40</w:t>
            </w:r>
          </w:p>
        </w:tc>
        <w:tc>
          <w:tcPr>
            <w:tcW w:w="1286" w:type="dxa"/>
            <w:gridSpan w:val="2"/>
            <w:tcBorders>
              <w:top w:val="single" w:sz="4" w:space="0" w:color="auto"/>
              <w:left w:val="single" w:sz="4" w:space="0" w:color="auto"/>
              <w:bottom w:val="single" w:sz="4" w:space="0" w:color="auto"/>
              <w:right w:val="single" w:sz="4" w:space="0" w:color="auto"/>
            </w:tcBorders>
          </w:tcPr>
          <w:p w14:paraId="44116A8E" w14:textId="7DB559AF"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6B31A3A6"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A5FFDE1"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4888D104"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E916536" w14:textId="0A8E5490"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28</w:t>
            </w:r>
          </w:p>
        </w:tc>
        <w:tc>
          <w:tcPr>
            <w:tcW w:w="1881" w:type="dxa"/>
            <w:tcBorders>
              <w:top w:val="single" w:sz="4" w:space="0" w:color="auto"/>
              <w:left w:val="single" w:sz="4" w:space="0" w:color="auto"/>
              <w:bottom w:val="single" w:sz="4" w:space="0" w:color="auto"/>
              <w:right w:val="single" w:sz="4" w:space="0" w:color="auto"/>
            </w:tcBorders>
            <w:vAlign w:val="center"/>
          </w:tcPr>
          <w:p w14:paraId="7AE485AE" w14:textId="77777777" w:rsidR="00522793" w:rsidRPr="009B1C4E" w:rsidRDefault="00522793" w:rsidP="00522793">
            <w:pPr>
              <w:jc w:val="both"/>
              <w:rPr>
                <w:rFonts w:ascii="Sylfaen" w:hAnsi="Sylfaen" w:cs="Sylfaen"/>
                <w:sz w:val="24"/>
                <w:szCs w:val="24"/>
              </w:rPr>
            </w:pPr>
            <w:proofErr w:type="spellStart"/>
            <w:r w:rsidRPr="009B1C4E">
              <w:rPr>
                <w:rFonts w:ascii="Sylfaen" w:hAnsi="Sylfaen" w:cs="Sylfaen"/>
                <w:sz w:val="24"/>
                <w:szCs w:val="24"/>
              </w:rPr>
              <w:t>Калькулятор</w:t>
            </w:r>
            <w:proofErr w:type="spellEnd"/>
            <w:r w:rsidRPr="009B1C4E">
              <w:rPr>
                <w:rFonts w:ascii="Sylfaen" w:hAnsi="Sylfaen" w:cs="Sylfaen"/>
                <w:sz w:val="24"/>
                <w:szCs w:val="24"/>
                <w:lang w:val="hy-AM"/>
              </w:rPr>
              <w:t xml:space="preserve"> </w:t>
            </w:r>
            <w:proofErr w:type="spellStart"/>
            <w:r w:rsidRPr="009B1C4E">
              <w:rPr>
                <w:rFonts w:ascii="Sylfaen" w:hAnsi="Sylfaen" w:cs="Sylfaen"/>
                <w:sz w:val="24"/>
                <w:szCs w:val="24"/>
              </w:rPr>
              <w:t>офисный</w:t>
            </w:r>
            <w:proofErr w:type="spellEnd"/>
          </w:p>
        </w:tc>
        <w:tc>
          <w:tcPr>
            <w:tcW w:w="1100" w:type="dxa"/>
            <w:tcBorders>
              <w:top w:val="single" w:sz="4" w:space="0" w:color="auto"/>
              <w:left w:val="single" w:sz="4" w:space="0" w:color="auto"/>
              <w:bottom w:val="single" w:sz="4" w:space="0" w:color="auto"/>
              <w:right w:val="single" w:sz="4" w:space="0" w:color="auto"/>
            </w:tcBorders>
          </w:tcPr>
          <w:p w14:paraId="2BE965D7" w14:textId="77777777" w:rsidR="00522793" w:rsidRPr="009B1C4E" w:rsidRDefault="00522793" w:rsidP="00522793">
            <w:pPr>
              <w:rPr>
                <w:rFonts w:ascii="Sylfaen" w:hAnsi="Sylfaen"/>
                <w:lang w:val="hy-AM"/>
              </w:rPr>
            </w:pPr>
            <w:r w:rsidRPr="009B1C4E">
              <w:rPr>
                <w:rFonts w:ascii="Sylfaen" w:hAnsi="Sylfaen"/>
                <w:lang w:val="hy-AM"/>
              </w:rPr>
              <w:t>30141200</w:t>
            </w:r>
          </w:p>
        </w:tc>
        <w:tc>
          <w:tcPr>
            <w:tcW w:w="5003" w:type="dxa"/>
            <w:tcBorders>
              <w:top w:val="single" w:sz="4" w:space="0" w:color="auto"/>
              <w:left w:val="single" w:sz="4" w:space="0" w:color="auto"/>
              <w:bottom w:val="single" w:sz="4" w:space="0" w:color="auto"/>
              <w:right w:val="single" w:sz="4" w:space="0" w:color="auto"/>
            </w:tcBorders>
          </w:tcPr>
          <w:p w14:paraId="33F4A5E0" w14:textId="77777777" w:rsidR="00522793" w:rsidRPr="009B1C4E" w:rsidRDefault="00522793" w:rsidP="00522793">
            <w:pPr>
              <w:rPr>
                <w:rFonts w:ascii="Sylfaen" w:hAnsi="Sylfaen"/>
                <w:sz w:val="24"/>
                <w:szCs w:val="24"/>
                <w:lang w:val="ru-RU"/>
              </w:rPr>
            </w:pPr>
            <w:r w:rsidRPr="009B1C4E">
              <w:rPr>
                <w:rFonts w:ascii="Sylfaen" w:hAnsi="Sylfaen"/>
                <w:sz w:val="24"/>
                <w:szCs w:val="24"/>
                <w:lang w:val="ru-RU"/>
              </w:rPr>
              <w:t xml:space="preserve">Настольный, большой, 12-значный, с отображением действий на панели, </w:t>
            </w:r>
            <w:proofErr w:type="spellStart"/>
            <w:r w:rsidRPr="009B1C4E">
              <w:rPr>
                <w:rFonts w:ascii="Sylfaen" w:hAnsi="Sylfaen"/>
                <w:sz w:val="24"/>
                <w:szCs w:val="24"/>
                <w:lang w:val="ru-RU"/>
              </w:rPr>
              <w:t>самозаряжаемый</w:t>
            </w:r>
            <w:proofErr w:type="spellEnd"/>
            <w:r w:rsidRPr="009B1C4E">
              <w:rPr>
                <w:rFonts w:ascii="Sylfaen" w:hAnsi="Sylfaen"/>
                <w:sz w:val="24"/>
                <w:szCs w:val="24"/>
                <w:lang w:val="ru-RU"/>
              </w:rPr>
              <w:t>:</w:t>
            </w:r>
          </w:p>
        </w:tc>
        <w:tc>
          <w:tcPr>
            <w:tcW w:w="849" w:type="dxa"/>
            <w:tcBorders>
              <w:top w:val="single" w:sz="4" w:space="0" w:color="auto"/>
              <w:left w:val="single" w:sz="4" w:space="0" w:color="auto"/>
              <w:bottom w:val="single" w:sz="4" w:space="0" w:color="auto"/>
              <w:right w:val="single" w:sz="4" w:space="0" w:color="auto"/>
            </w:tcBorders>
          </w:tcPr>
          <w:p w14:paraId="4B8C41C4"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5EC3C94E"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180E8BA8"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0110691A" w14:textId="3B0A8168"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467D52F" w14:textId="7B4E295B" w:rsidR="00522793" w:rsidRPr="00522793" w:rsidRDefault="00522793" w:rsidP="00522793">
            <w:pPr>
              <w:rPr>
                <w:rFonts w:ascii="Sylfaen" w:hAnsi="Sylfaen"/>
                <w:sz w:val="24"/>
                <w:szCs w:val="24"/>
                <w:lang w:val="ru-RU"/>
              </w:rPr>
            </w:pPr>
            <w:r>
              <w:rPr>
                <w:rFonts w:ascii="Sylfaen" w:hAnsi="Sylfaen"/>
                <w:sz w:val="24"/>
                <w:szCs w:val="24"/>
                <w:lang w:val="ru-RU"/>
              </w:rPr>
              <w:t>5</w:t>
            </w:r>
          </w:p>
        </w:tc>
        <w:tc>
          <w:tcPr>
            <w:tcW w:w="1286" w:type="dxa"/>
            <w:gridSpan w:val="2"/>
            <w:tcBorders>
              <w:top w:val="single" w:sz="4" w:space="0" w:color="auto"/>
              <w:left w:val="single" w:sz="4" w:space="0" w:color="auto"/>
              <w:bottom w:val="single" w:sz="4" w:space="0" w:color="auto"/>
              <w:right w:val="single" w:sz="4" w:space="0" w:color="auto"/>
            </w:tcBorders>
          </w:tcPr>
          <w:p w14:paraId="6D9CBF58" w14:textId="014B64D4"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316575F4"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1C6ACEB6"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3929DFE6"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3C7696F" w14:textId="14DBEDDB"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29</w:t>
            </w:r>
          </w:p>
        </w:tc>
        <w:tc>
          <w:tcPr>
            <w:tcW w:w="1881" w:type="dxa"/>
            <w:tcBorders>
              <w:top w:val="single" w:sz="4" w:space="0" w:color="auto"/>
              <w:left w:val="single" w:sz="4" w:space="0" w:color="auto"/>
              <w:bottom w:val="single" w:sz="4" w:space="0" w:color="auto"/>
              <w:right w:val="single" w:sz="4" w:space="0" w:color="auto"/>
            </w:tcBorders>
            <w:vAlign w:val="center"/>
          </w:tcPr>
          <w:p w14:paraId="54249F24" w14:textId="77777777" w:rsidR="00522793" w:rsidRPr="009B1C4E" w:rsidRDefault="00522793" w:rsidP="00522793">
            <w:pPr>
              <w:jc w:val="both"/>
              <w:rPr>
                <w:rFonts w:ascii="Sylfaen" w:hAnsi="Sylfaen" w:cs="Sylfaen"/>
                <w:sz w:val="24"/>
                <w:szCs w:val="24"/>
              </w:rPr>
            </w:pPr>
            <w:proofErr w:type="spellStart"/>
            <w:r w:rsidRPr="009B1C4E">
              <w:rPr>
                <w:rFonts w:ascii="Sylfaen" w:hAnsi="Sylfaen" w:cs="Sylfaen"/>
                <w:sz w:val="24"/>
                <w:szCs w:val="24"/>
              </w:rPr>
              <w:t>Альбом</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для</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рисования</w:t>
            </w:r>
            <w:proofErr w:type="spellEnd"/>
          </w:p>
        </w:tc>
        <w:tc>
          <w:tcPr>
            <w:tcW w:w="1100" w:type="dxa"/>
            <w:tcBorders>
              <w:top w:val="single" w:sz="4" w:space="0" w:color="auto"/>
              <w:left w:val="single" w:sz="4" w:space="0" w:color="auto"/>
              <w:bottom w:val="single" w:sz="4" w:space="0" w:color="auto"/>
              <w:right w:val="single" w:sz="4" w:space="0" w:color="auto"/>
            </w:tcBorders>
          </w:tcPr>
          <w:p w14:paraId="1BF9FD6D" w14:textId="77777777" w:rsidR="00522793" w:rsidRPr="009B1C4E" w:rsidRDefault="00522793" w:rsidP="00522793">
            <w:pPr>
              <w:rPr>
                <w:rFonts w:ascii="Sylfaen" w:hAnsi="Sylfaen"/>
                <w:lang w:val="hy-AM"/>
              </w:rPr>
            </w:pPr>
            <w:r w:rsidRPr="009B1C4E">
              <w:rPr>
                <w:rFonts w:ascii="Sylfaen" w:hAnsi="Sylfaen"/>
                <w:lang w:val="hy-AM"/>
              </w:rPr>
              <w:t>22811130</w:t>
            </w:r>
          </w:p>
        </w:tc>
        <w:tc>
          <w:tcPr>
            <w:tcW w:w="5003" w:type="dxa"/>
            <w:tcBorders>
              <w:top w:val="single" w:sz="4" w:space="0" w:color="auto"/>
              <w:left w:val="single" w:sz="4" w:space="0" w:color="auto"/>
              <w:bottom w:val="single" w:sz="4" w:space="0" w:color="auto"/>
              <w:right w:val="single" w:sz="4" w:space="0" w:color="auto"/>
            </w:tcBorders>
          </w:tcPr>
          <w:p w14:paraId="607BEDCD" w14:textId="77777777" w:rsidR="00522793" w:rsidRPr="009B1C4E" w:rsidRDefault="00522793" w:rsidP="00522793">
            <w:pPr>
              <w:rPr>
                <w:rFonts w:ascii="Sylfaen" w:hAnsi="Sylfaen"/>
                <w:sz w:val="24"/>
                <w:szCs w:val="24"/>
                <w:lang w:val="ru-RU"/>
              </w:rPr>
            </w:pPr>
            <w:r w:rsidRPr="009B1C4E">
              <w:rPr>
                <w:rFonts w:ascii="Sylfaen" w:hAnsi="Sylfaen"/>
                <w:sz w:val="24"/>
                <w:szCs w:val="24"/>
                <w:lang w:val="ru-RU"/>
              </w:rPr>
              <w:t>Предназначен для работы акварелью и цветными карандашами, не менее 8 листов, изготовленных из офсетной высококачественной бумаги, с иллюстрированной композицией</w:t>
            </w:r>
          </w:p>
        </w:tc>
        <w:tc>
          <w:tcPr>
            <w:tcW w:w="849" w:type="dxa"/>
            <w:tcBorders>
              <w:top w:val="single" w:sz="4" w:space="0" w:color="auto"/>
              <w:left w:val="single" w:sz="4" w:space="0" w:color="auto"/>
              <w:bottom w:val="single" w:sz="4" w:space="0" w:color="auto"/>
              <w:right w:val="single" w:sz="4" w:space="0" w:color="auto"/>
            </w:tcBorders>
          </w:tcPr>
          <w:p w14:paraId="0D5EBBF3"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065D1107"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3B62F26A"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5DFAA12D" w14:textId="1D134AF9"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111A29ED" w14:textId="00ADE5B7" w:rsidR="00522793" w:rsidRPr="00522793" w:rsidRDefault="00522793" w:rsidP="00522793">
            <w:pPr>
              <w:rPr>
                <w:rFonts w:ascii="Sylfaen" w:hAnsi="Sylfaen"/>
                <w:sz w:val="24"/>
                <w:szCs w:val="24"/>
                <w:lang w:val="ru-RU"/>
              </w:rPr>
            </w:pPr>
            <w:r>
              <w:rPr>
                <w:rFonts w:ascii="Sylfaen" w:hAnsi="Sylfaen"/>
                <w:sz w:val="24"/>
                <w:szCs w:val="24"/>
                <w:lang w:val="ru-RU"/>
              </w:rPr>
              <w:t>40</w:t>
            </w:r>
          </w:p>
        </w:tc>
        <w:tc>
          <w:tcPr>
            <w:tcW w:w="1286" w:type="dxa"/>
            <w:gridSpan w:val="2"/>
            <w:tcBorders>
              <w:top w:val="single" w:sz="4" w:space="0" w:color="auto"/>
              <w:left w:val="single" w:sz="4" w:space="0" w:color="auto"/>
              <w:bottom w:val="single" w:sz="4" w:space="0" w:color="auto"/>
              <w:right w:val="single" w:sz="4" w:space="0" w:color="auto"/>
            </w:tcBorders>
          </w:tcPr>
          <w:p w14:paraId="73061EED" w14:textId="2E370DD3"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4CDD534C"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1D16559"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5A88A5F3"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67F48DC" w14:textId="4C91613C"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30</w:t>
            </w:r>
          </w:p>
        </w:tc>
        <w:tc>
          <w:tcPr>
            <w:tcW w:w="1881" w:type="dxa"/>
            <w:tcBorders>
              <w:top w:val="single" w:sz="4" w:space="0" w:color="auto"/>
              <w:left w:val="single" w:sz="4" w:space="0" w:color="auto"/>
              <w:bottom w:val="single" w:sz="4" w:space="0" w:color="auto"/>
              <w:right w:val="single" w:sz="4" w:space="0" w:color="auto"/>
            </w:tcBorders>
            <w:vAlign w:val="center"/>
          </w:tcPr>
          <w:p w14:paraId="2C1ACC48" w14:textId="77777777" w:rsidR="00522793" w:rsidRPr="009B1C4E" w:rsidRDefault="00522793" w:rsidP="00522793">
            <w:pPr>
              <w:jc w:val="both"/>
              <w:rPr>
                <w:rFonts w:ascii="Sylfaen" w:hAnsi="Sylfaen" w:cs="Sylfaen"/>
                <w:sz w:val="24"/>
                <w:szCs w:val="24"/>
              </w:rPr>
            </w:pPr>
            <w:proofErr w:type="spellStart"/>
            <w:r w:rsidRPr="009B1C4E">
              <w:rPr>
                <w:rFonts w:ascii="Sylfaen" w:hAnsi="Sylfaen" w:cs="Sylfaen"/>
                <w:sz w:val="24"/>
                <w:szCs w:val="24"/>
              </w:rPr>
              <w:t>Кисти</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для</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рисования</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большие</w:t>
            </w:r>
            <w:proofErr w:type="spellEnd"/>
          </w:p>
        </w:tc>
        <w:tc>
          <w:tcPr>
            <w:tcW w:w="1100" w:type="dxa"/>
            <w:tcBorders>
              <w:top w:val="single" w:sz="4" w:space="0" w:color="auto"/>
              <w:left w:val="single" w:sz="4" w:space="0" w:color="auto"/>
              <w:bottom w:val="single" w:sz="4" w:space="0" w:color="auto"/>
              <w:right w:val="single" w:sz="4" w:space="0" w:color="auto"/>
            </w:tcBorders>
          </w:tcPr>
          <w:p w14:paraId="1B1BAE04" w14:textId="77777777" w:rsidR="00522793" w:rsidRPr="009B1C4E" w:rsidRDefault="00522793" w:rsidP="00522793">
            <w:pPr>
              <w:rPr>
                <w:rFonts w:ascii="Sylfaen" w:hAnsi="Sylfaen"/>
                <w:lang w:val="hy-AM"/>
              </w:rPr>
            </w:pPr>
            <w:r w:rsidRPr="009B1C4E">
              <w:rPr>
                <w:rFonts w:ascii="Sylfaen" w:hAnsi="Sylfaen"/>
                <w:lang w:val="hy-AM"/>
              </w:rPr>
              <w:t>37821100</w:t>
            </w:r>
          </w:p>
          <w:p w14:paraId="0FEF8A5A" w14:textId="77777777" w:rsidR="00522793" w:rsidRPr="009B1C4E" w:rsidRDefault="00522793" w:rsidP="00522793">
            <w:pPr>
              <w:rPr>
                <w:rFonts w:ascii="Sylfaen" w:hAnsi="Sylfaen"/>
                <w:lang w:val="hy-AM"/>
              </w:rPr>
            </w:pPr>
          </w:p>
        </w:tc>
        <w:tc>
          <w:tcPr>
            <w:tcW w:w="5003" w:type="dxa"/>
            <w:tcBorders>
              <w:top w:val="single" w:sz="4" w:space="0" w:color="auto"/>
              <w:left w:val="single" w:sz="4" w:space="0" w:color="auto"/>
              <w:bottom w:val="single" w:sz="4" w:space="0" w:color="auto"/>
              <w:right w:val="single" w:sz="4" w:space="0" w:color="auto"/>
            </w:tcBorders>
          </w:tcPr>
          <w:p w14:paraId="739B4954" w14:textId="77777777" w:rsidR="00522793" w:rsidRPr="009B1C4E" w:rsidRDefault="00522793" w:rsidP="00522793">
            <w:pPr>
              <w:rPr>
                <w:rFonts w:ascii="Sylfaen" w:hAnsi="Sylfaen"/>
                <w:sz w:val="24"/>
                <w:szCs w:val="24"/>
                <w:lang w:val="ru-RU"/>
              </w:rPr>
            </w:pPr>
            <w:r w:rsidRPr="009B1C4E">
              <w:rPr>
                <w:rFonts w:ascii="Sylfaen" w:hAnsi="Sylfaen"/>
                <w:sz w:val="24"/>
                <w:szCs w:val="24"/>
                <w:lang w:val="ru-RU"/>
              </w:rPr>
              <w:t>С деревянным или пластиковым хвостом, предназначенным для акварели</w:t>
            </w:r>
          </w:p>
        </w:tc>
        <w:tc>
          <w:tcPr>
            <w:tcW w:w="849" w:type="dxa"/>
            <w:tcBorders>
              <w:top w:val="single" w:sz="4" w:space="0" w:color="auto"/>
              <w:left w:val="single" w:sz="4" w:space="0" w:color="auto"/>
              <w:bottom w:val="single" w:sz="4" w:space="0" w:color="auto"/>
              <w:right w:val="single" w:sz="4" w:space="0" w:color="auto"/>
            </w:tcBorders>
          </w:tcPr>
          <w:p w14:paraId="275902EB"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1CD1BE53"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357F3E89"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6D8ED313" w14:textId="08300448"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1D24D7D8" w14:textId="338B3D95" w:rsidR="00522793" w:rsidRPr="00522793" w:rsidRDefault="00522793" w:rsidP="00522793">
            <w:pPr>
              <w:rPr>
                <w:rFonts w:ascii="Sylfaen" w:hAnsi="Sylfaen"/>
                <w:sz w:val="24"/>
                <w:szCs w:val="24"/>
                <w:lang w:val="ru-RU"/>
              </w:rPr>
            </w:pPr>
            <w:r>
              <w:rPr>
                <w:rFonts w:ascii="Sylfaen" w:hAnsi="Sylfaen"/>
                <w:sz w:val="24"/>
                <w:szCs w:val="24"/>
                <w:lang w:val="ru-RU"/>
              </w:rPr>
              <w:t>25</w:t>
            </w:r>
          </w:p>
        </w:tc>
        <w:tc>
          <w:tcPr>
            <w:tcW w:w="1286" w:type="dxa"/>
            <w:gridSpan w:val="2"/>
            <w:tcBorders>
              <w:top w:val="single" w:sz="4" w:space="0" w:color="auto"/>
              <w:left w:val="single" w:sz="4" w:space="0" w:color="auto"/>
              <w:bottom w:val="single" w:sz="4" w:space="0" w:color="auto"/>
              <w:right w:val="single" w:sz="4" w:space="0" w:color="auto"/>
            </w:tcBorders>
          </w:tcPr>
          <w:p w14:paraId="1B4480C8" w14:textId="0042C8FA"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2E0D3C51"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4CCFCA17"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7C704AB7"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7535410" w14:textId="04C2E03B"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31</w:t>
            </w:r>
          </w:p>
        </w:tc>
        <w:tc>
          <w:tcPr>
            <w:tcW w:w="1881" w:type="dxa"/>
            <w:tcBorders>
              <w:top w:val="single" w:sz="4" w:space="0" w:color="auto"/>
              <w:left w:val="single" w:sz="4" w:space="0" w:color="auto"/>
              <w:bottom w:val="single" w:sz="4" w:space="0" w:color="auto"/>
              <w:right w:val="single" w:sz="4" w:space="0" w:color="auto"/>
            </w:tcBorders>
            <w:vAlign w:val="center"/>
          </w:tcPr>
          <w:p w14:paraId="62CCBC28" w14:textId="77777777" w:rsidR="00522793" w:rsidRPr="009B1C4E" w:rsidRDefault="00522793" w:rsidP="00522793">
            <w:pPr>
              <w:jc w:val="both"/>
              <w:rPr>
                <w:rFonts w:ascii="Sylfaen" w:hAnsi="Sylfaen" w:cs="Sylfaen"/>
                <w:sz w:val="24"/>
                <w:szCs w:val="24"/>
              </w:rPr>
            </w:pPr>
            <w:proofErr w:type="spellStart"/>
            <w:r w:rsidRPr="009B1C4E">
              <w:rPr>
                <w:rFonts w:ascii="Sylfaen" w:hAnsi="Sylfaen" w:cs="Sylfaen"/>
                <w:sz w:val="24"/>
                <w:szCs w:val="24"/>
              </w:rPr>
              <w:t>Кисти</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для</w:t>
            </w:r>
            <w:proofErr w:type="spellEnd"/>
            <w:r w:rsidRPr="009B1C4E">
              <w:rPr>
                <w:rFonts w:ascii="Sylfaen" w:hAnsi="Sylfaen" w:cs="Sylfaen"/>
                <w:sz w:val="24"/>
                <w:szCs w:val="24"/>
              </w:rPr>
              <w:t xml:space="preserve"> </w:t>
            </w:r>
            <w:proofErr w:type="spellStart"/>
            <w:r w:rsidRPr="009B1C4E">
              <w:rPr>
                <w:rFonts w:ascii="Sylfaen" w:hAnsi="Sylfaen" w:cs="Sylfaen"/>
                <w:sz w:val="24"/>
                <w:szCs w:val="24"/>
              </w:rPr>
              <w:t>рисования</w:t>
            </w:r>
            <w:proofErr w:type="spellEnd"/>
            <w:r w:rsidRPr="009B1C4E">
              <w:rPr>
                <w:rFonts w:ascii="Sylfaen" w:hAnsi="Sylfaen" w:cs="Sylfaen"/>
                <w:sz w:val="24"/>
                <w:szCs w:val="24"/>
                <w:lang w:val="hy-AM"/>
              </w:rPr>
              <w:t>,</w:t>
            </w:r>
            <w:r w:rsidRPr="009B1C4E">
              <w:rPr>
                <w:rFonts w:ascii="Sylfaen" w:hAnsi="Sylfaen" w:cs="Sylfaen"/>
                <w:sz w:val="24"/>
                <w:szCs w:val="24"/>
              </w:rPr>
              <w:t xml:space="preserve"> </w:t>
            </w:r>
            <w:proofErr w:type="spellStart"/>
            <w:r w:rsidRPr="009B1C4E">
              <w:rPr>
                <w:rFonts w:ascii="Sylfaen" w:hAnsi="Sylfaen" w:cs="Sylfaen"/>
                <w:sz w:val="24"/>
                <w:szCs w:val="24"/>
              </w:rPr>
              <w:t>маленькие</w:t>
            </w:r>
            <w:proofErr w:type="spellEnd"/>
          </w:p>
        </w:tc>
        <w:tc>
          <w:tcPr>
            <w:tcW w:w="1100" w:type="dxa"/>
            <w:tcBorders>
              <w:top w:val="single" w:sz="4" w:space="0" w:color="auto"/>
              <w:left w:val="single" w:sz="4" w:space="0" w:color="auto"/>
              <w:bottom w:val="single" w:sz="4" w:space="0" w:color="auto"/>
              <w:right w:val="single" w:sz="4" w:space="0" w:color="auto"/>
            </w:tcBorders>
          </w:tcPr>
          <w:p w14:paraId="635B3C45" w14:textId="77777777" w:rsidR="00522793" w:rsidRPr="009B1C4E" w:rsidRDefault="00522793" w:rsidP="00522793">
            <w:pPr>
              <w:rPr>
                <w:rFonts w:ascii="Sylfaen" w:hAnsi="Sylfaen"/>
                <w:lang w:val="hy-AM"/>
              </w:rPr>
            </w:pPr>
            <w:r w:rsidRPr="009B1C4E">
              <w:rPr>
                <w:rFonts w:ascii="Sylfaen" w:hAnsi="Sylfaen"/>
                <w:lang w:val="hy-AM"/>
              </w:rPr>
              <w:t>37821100</w:t>
            </w:r>
          </w:p>
        </w:tc>
        <w:tc>
          <w:tcPr>
            <w:tcW w:w="5003" w:type="dxa"/>
            <w:tcBorders>
              <w:top w:val="single" w:sz="4" w:space="0" w:color="auto"/>
              <w:left w:val="single" w:sz="4" w:space="0" w:color="auto"/>
              <w:bottom w:val="single" w:sz="4" w:space="0" w:color="auto"/>
              <w:right w:val="single" w:sz="4" w:space="0" w:color="auto"/>
            </w:tcBorders>
          </w:tcPr>
          <w:p w14:paraId="3E2418EE" w14:textId="77777777" w:rsidR="00522793" w:rsidRPr="009B1C4E" w:rsidRDefault="00522793" w:rsidP="00522793">
            <w:pPr>
              <w:rPr>
                <w:rFonts w:ascii="Sylfaen" w:hAnsi="Sylfaen"/>
                <w:sz w:val="24"/>
                <w:szCs w:val="24"/>
                <w:lang w:val="ru-RU"/>
              </w:rPr>
            </w:pPr>
            <w:r w:rsidRPr="009B1C4E">
              <w:rPr>
                <w:rFonts w:ascii="Sylfaen" w:hAnsi="Sylfaen"/>
                <w:sz w:val="24"/>
                <w:szCs w:val="24"/>
                <w:lang w:val="ru-RU"/>
              </w:rPr>
              <w:t>С деревянным или пластиковым хвостом, предназначенным для акварели</w:t>
            </w:r>
          </w:p>
        </w:tc>
        <w:tc>
          <w:tcPr>
            <w:tcW w:w="849" w:type="dxa"/>
            <w:tcBorders>
              <w:top w:val="single" w:sz="4" w:space="0" w:color="auto"/>
              <w:left w:val="single" w:sz="4" w:space="0" w:color="auto"/>
              <w:bottom w:val="single" w:sz="4" w:space="0" w:color="auto"/>
              <w:right w:val="single" w:sz="4" w:space="0" w:color="auto"/>
            </w:tcBorders>
          </w:tcPr>
          <w:p w14:paraId="09DD3197"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05C41A24"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4F2B97F7"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5671C41B" w14:textId="3520FF1F"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D6663F2" w14:textId="72F138A5" w:rsidR="00522793" w:rsidRPr="00522793" w:rsidRDefault="00522793" w:rsidP="00522793">
            <w:pPr>
              <w:rPr>
                <w:rFonts w:ascii="Sylfaen" w:hAnsi="Sylfaen"/>
                <w:sz w:val="24"/>
                <w:szCs w:val="24"/>
                <w:lang w:val="ru-RU"/>
              </w:rPr>
            </w:pPr>
            <w:r>
              <w:rPr>
                <w:rFonts w:ascii="Sylfaen" w:hAnsi="Sylfaen"/>
                <w:sz w:val="24"/>
                <w:szCs w:val="24"/>
                <w:lang w:val="ru-RU"/>
              </w:rPr>
              <w:t>25</w:t>
            </w:r>
          </w:p>
        </w:tc>
        <w:tc>
          <w:tcPr>
            <w:tcW w:w="1286" w:type="dxa"/>
            <w:gridSpan w:val="2"/>
            <w:tcBorders>
              <w:top w:val="single" w:sz="4" w:space="0" w:color="auto"/>
              <w:left w:val="single" w:sz="4" w:space="0" w:color="auto"/>
              <w:bottom w:val="single" w:sz="4" w:space="0" w:color="auto"/>
              <w:right w:val="single" w:sz="4" w:space="0" w:color="auto"/>
            </w:tcBorders>
          </w:tcPr>
          <w:p w14:paraId="657D36CB" w14:textId="0555F360"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0FABF4AC"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52D625AD"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01EDCFFE"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7AEF4BC2" w14:textId="6205FF7F"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32</w:t>
            </w:r>
          </w:p>
        </w:tc>
        <w:tc>
          <w:tcPr>
            <w:tcW w:w="1881" w:type="dxa"/>
            <w:tcBorders>
              <w:top w:val="single" w:sz="4" w:space="0" w:color="auto"/>
              <w:left w:val="single" w:sz="4" w:space="0" w:color="auto"/>
              <w:bottom w:val="single" w:sz="4" w:space="0" w:color="auto"/>
              <w:right w:val="single" w:sz="4" w:space="0" w:color="auto"/>
            </w:tcBorders>
            <w:vAlign w:val="center"/>
          </w:tcPr>
          <w:p w14:paraId="493A464A" w14:textId="77777777" w:rsidR="00522793" w:rsidRPr="006863FE" w:rsidRDefault="00522793" w:rsidP="00522793">
            <w:pPr>
              <w:jc w:val="both"/>
              <w:rPr>
                <w:rFonts w:ascii="Sylfaen" w:hAnsi="Sylfaen" w:cs="Sylfaen"/>
                <w:sz w:val="24"/>
                <w:szCs w:val="24"/>
              </w:rPr>
            </w:pPr>
            <w:proofErr w:type="spellStart"/>
            <w:r w:rsidRPr="006863FE">
              <w:rPr>
                <w:rFonts w:ascii="Sylfaen" w:hAnsi="Sylfaen" w:cs="Sylfaen"/>
                <w:sz w:val="24"/>
                <w:szCs w:val="24"/>
              </w:rPr>
              <w:t>Школьная</w:t>
            </w:r>
            <w:proofErr w:type="spellEnd"/>
            <w:r w:rsidRPr="006863FE">
              <w:rPr>
                <w:rFonts w:ascii="Sylfaen" w:hAnsi="Sylfaen" w:cs="Sylfaen"/>
                <w:sz w:val="24"/>
                <w:szCs w:val="24"/>
              </w:rPr>
              <w:t xml:space="preserve"> </w:t>
            </w:r>
            <w:proofErr w:type="spellStart"/>
            <w:r w:rsidRPr="006863FE">
              <w:rPr>
                <w:rFonts w:ascii="Sylfaen" w:hAnsi="Sylfaen" w:cs="Sylfaen"/>
                <w:sz w:val="24"/>
                <w:szCs w:val="24"/>
              </w:rPr>
              <w:t>сумка</w:t>
            </w:r>
            <w:proofErr w:type="spellEnd"/>
          </w:p>
        </w:tc>
        <w:tc>
          <w:tcPr>
            <w:tcW w:w="1100" w:type="dxa"/>
            <w:tcBorders>
              <w:top w:val="single" w:sz="4" w:space="0" w:color="auto"/>
              <w:left w:val="single" w:sz="4" w:space="0" w:color="auto"/>
              <w:bottom w:val="single" w:sz="4" w:space="0" w:color="auto"/>
              <w:right w:val="single" w:sz="4" w:space="0" w:color="auto"/>
            </w:tcBorders>
          </w:tcPr>
          <w:p w14:paraId="5BA7659D" w14:textId="77777777" w:rsidR="00522793" w:rsidRPr="006863FE" w:rsidRDefault="00522793" w:rsidP="00522793">
            <w:pPr>
              <w:rPr>
                <w:rFonts w:ascii="Sylfaen" w:hAnsi="Sylfaen"/>
                <w:lang w:val="hy-AM"/>
              </w:rPr>
            </w:pPr>
            <w:r w:rsidRPr="006863FE">
              <w:rPr>
                <w:rFonts w:ascii="Sylfaen" w:hAnsi="Sylfaen"/>
                <w:lang w:val="hy-AM"/>
              </w:rPr>
              <w:t>18931110</w:t>
            </w:r>
          </w:p>
        </w:tc>
        <w:tc>
          <w:tcPr>
            <w:tcW w:w="5003" w:type="dxa"/>
            <w:tcBorders>
              <w:top w:val="single" w:sz="4" w:space="0" w:color="auto"/>
              <w:left w:val="single" w:sz="4" w:space="0" w:color="auto"/>
              <w:bottom w:val="single" w:sz="4" w:space="0" w:color="auto"/>
              <w:right w:val="single" w:sz="4" w:space="0" w:color="auto"/>
            </w:tcBorders>
          </w:tcPr>
          <w:p w14:paraId="3FF224FB" w14:textId="77777777" w:rsidR="00522793" w:rsidRPr="006863FE" w:rsidRDefault="00522793" w:rsidP="00522793">
            <w:pPr>
              <w:rPr>
                <w:rFonts w:ascii="Sylfaen" w:hAnsi="Sylfaen"/>
                <w:sz w:val="24"/>
                <w:szCs w:val="24"/>
                <w:lang w:val="ru-RU"/>
              </w:rPr>
            </w:pPr>
            <w:r w:rsidRPr="006863FE">
              <w:rPr>
                <w:rFonts w:ascii="Sylfaen" w:hAnsi="Sylfaen"/>
                <w:sz w:val="24"/>
                <w:szCs w:val="24"/>
                <w:lang w:val="ru-RU"/>
              </w:rPr>
              <w:t>Для детей школьного возраста, из кожи или сменного материала, снаружи с карманами, внутри с полками, для возрастных групп</w:t>
            </w:r>
          </w:p>
        </w:tc>
        <w:tc>
          <w:tcPr>
            <w:tcW w:w="849" w:type="dxa"/>
            <w:tcBorders>
              <w:top w:val="single" w:sz="4" w:space="0" w:color="auto"/>
              <w:left w:val="single" w:sz="4" w:space="0" w:color="auto"/>
              <w:bottom w:val="single" w:sz="4" w:space="0" w:color="auto"/>
              <w:right w:val="single" w:sz="4" w:space="0" w:color="auto"/>
            </w:tcBorders>
          </w:tcPr>
          <w:p w14:paraId="47818F12"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505A6FDE"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388278AE"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005C8DAC" w14:textId="4DE80E3F"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5F220DB8" w14:textId="2BD88CF4" w:rsidR="00522793" w:rsidRPr="00522793" w:rsidRDefault="00522793" w:rsidP="00522793">
            <w:pPr>
              <w:rPr>
                <w:rFonts w:ascii="Sylfaen" w:hAnsi="Sylfaen"/>
                <w:sz w:val="24"/>
                <w:szCs w:val="24"/>
                <w:lang w:val="ru-RU"/>
              </w:rPr>
            </w:pPr>
            <w:r>
              <w:rPr>
                <w:rFonts w:ascii="Sylfaen" w:hAnsi="Sylfaen"/>
                <w:sz w:val="24"/>
                <w:szCs w:val="24"/>
                <w:lang w:val="ru-RU"/>
              </w:rPr>
              <w:t>70</w:t>
            </w:r>
          </w:p>
        </w:tc>
        <w:tc>
          <w:tcPr>
            <w:tcW w:w="1286" w:type="dxa"/>
            <w:gridSpan w:val="2"/>
            <w:tcBorders>
              <w:top w:val="single" w:sz="4" w:space="0" w:color="auto"/>
              <w:left w:val="single" w:sz="4" w:space="0" w:color="auto"/>
              <w:bottom w:val="single" w:sz="4" w:space="0" w:color="auto"/>
              <w:right w:val="single" w:sz="4" w:space="0" w:color="auto"/>
            </w:tcBorders>
          </w:tcPr>
          <w:p w14:paraId="79B3A685" w14:textId="504AC2DA"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7C082E81"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0ED128F"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6F551AE6"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B510729" w14:textId="57EE47EE"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33</w:t>
            </w:r>
          </w:p>
        </w:tc>
        <w:tc>
          <w:tcPr>
            <w:tcW w:w="1881" w:type="dxa"/>
            <w:tcBorders>
              <w:top w:val="single" w:sz="4" w:space="0" w:color="auto"/>
              <w:left w:val="single" w:sz="4" w:space="0" w:color="auto"/>
              <w:bottom w:val="single" w:sz="4" w:space="0" w:color="auto"/>
              <w:right w:val="single" w:sz="4" w:space="0" w:color="auto"/>
            </w:tcBorders>
            <w:vAlign w:val="center"/>
          </w:tcPr>
          <w:p w14:paraId="0E8C791B" w14:textId="77777777" w:rsidR="00522793" w:rsidRPr="006863FE" w:rsidRDefault="00522793" w:rsidP="00522793">
            <w:pPr>
              <w:jc w:val="both"/>
              <w:rPr>
                <w:rFonts w:ascii="Sylfaen" w:hAnsi="Sylfaen" w:cs="Sylfaen"/>
                <w:sz w:val="24"/>
                <w:szCs w:val="24"/>
                <w:lang w:val="hy-AM"/>
              </w:rPr>
            </w:pPr>
            <w:r w:rsidRPr="006863FE">
              <w:rPr>
                <w:rFonts w:ascii="Sylfaen" w:hAnsi="Sylfaen" w:cs="Sylfaen"/>
                <w:sz w:val="24"/>
                <w:szCs w:val="24"/>
                <w:lang w:val="hy-AM"/>
              </w:rPr>
              <w:t>Кнопки</w:t>
            </w:r>
          </w:p>
        </w:tc>
        <w:tc>
          <w:tcPr>
            <w:tcW w:w="1100" w:type="dxa"/>
            <w:tcBorders>
              <w:top w:val="single" w:sz="4" w:space="0" w:color="auto"/>
              <w:left w:val="single" w:sz="4" w:space="0" w:color="auto"/>
              <w:bottom w:val="single" w:sz="4" w:space="0" w:color="auto"/>
              <w:right w:val="single" w:sz="4" w:space="0" w:color="auto"/>
            </w:tcBorders>
          </w:tcPr>
          <w:p w14:paraId="3E0EB6AF" w14:textId="77777777" w:rsidR="00522793" w:rsidRPr="006863FE" w:rsidRDefault="00522793" w:rsidP="00522793">
            <w:pPr>
              <w:rPr>
                <w:rFonts w:ascii="Sylfaen" w:hAnsi="Sylfaen"/>
                <w:lang w:val="hy-AM"/>
              </w:rPr>
            </w:pPr>
            <w:r w:rsidRPr="006863FE">
              <w:rPr>
                <w:rFonts w:ascii="Sylfaen" w:hAnsi="Sylfaen"/>
                <w:lang w:val="hy-AM"/>
              </w:rPr>
              <w:t>30197120</w:t>
            </w:r>
          </w:p>
        </w:tc>
        <w:tc>
          <w:tcPr>
            <w:tcW w:w="5003" w:type="dxa"/>
            <w:tcBorders>
              <w:top w:val="single" w:sz="4" w:space="0" w:color="auto"/>
              <w:left w:val="single" w:sz="4" w:space="0" w:color="auto"/>
              <w:bottom w:val="single" w:sz="4" w:space="0" w:color="auto"/>
              <w:right w:val="single" w:sz="4" w:space="0" w:color="auto"/>
            </w:tcBorders>
          </w:tcPr>
          <w:p w14:paraId="5583220D" w14:textId="77777777" w:rsidR="00522793" w:rsidRPr="006863FE" w:rsidRDefault="00522793" w:rsidP="00522793">
            <w:pPr>
              <w:rPr>
                <w:rFonts w:ascii="Sylfaen" w:hAnsi="Sylfaen"/>
                <w:sz w:val="24"/>
                <w:szCs w:val="24"/>
                <w:lang w:val="ru-RU"/>
              </w:rPr>
            </w:pPr>
            <w:r w:rsidRPr="006863FE">
              <w:rPr>
                <w:rFonts w:ascii="Sylfaen" w:hAnsi="Sylfaen"/>
                <w:sz w:val="24"/>
                <w:szCs w:val="24"/>
                <w:lang w:val="ru-RU"/>
              </w:rPr>
              <w:t>кнопка, в обычной коробке 50 штук</w:t>
            </w:r>
          </w:p>
        </w:tc>
        <w:tc>
          <w:tcPr>
            <w:tcW w:w="849" w:type="dxa"/>
            <w:tcBorders>
              <w:top w:val="single" w:sz="4" w:space="0" w:color="auto"/>
              <w:left w:val="single" w:sz="4" w:space="0" w:color="auto"/>
              <w:bottom w:val="single" w:sz="4" w:space="0" w:color="auto"/>
              <w:right w:val="single" w:sz="4" w:space="0" w:color="auto"/>
            </w:tcBorders>
          </w:tcPr>
          <w:p w14:paraId="22BE3BB2" w14:textId="77777777" w:rsidR="00522793" w:rsidRPr="00522793" w:rsidRDefault="00522793" w:rsidP="00522793">
            <w:proofErr w:type="spellStart"/>
            <w:r w:rsidRPr="00522793">
              <w:t>коробка</w:t>
            </w:r>
            <w:proofErr w:type="spellEnd"/>
          </w:p>
        </w:tc>
        <w:tc>
          <w:tcPr>
            <w:tcW w:w="806" w:type="dxa"/>
            <w:tcBorders>
              <w:top w:val="single" w:sz="4" w:space="0" w:color="auto"/>
              <w:left w:val="single" w:sz="4" w:space="0" w:color="auto"/>
              <w:bottom w:val="single" w:sz="4" w:space="0" w:color="auto"/>
              <w:right w:val="single" w:sz="4" w:space="0" w:color="auto"/>
            </w:tcBorders>
          </w:tcPr>
          <w:p w14:paraId="7704CF83"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0E99C91B"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3CC4D5AB" w14:textId="5A775363"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7CEC5E65" w14:textId="2DA434B9" w:rsidR="00522793" w:rsidRPr="00522793" w:rsidRDefault="00522793" w:rsidP="00522793">
            <w:pPr>
              <w:rPr>
                <w:rFonts w:ascii="Sylfaen" w:hAnsi="Sylfaen"/>
                <w:sz w:val="24"/>
                <w:szCs w:val="24"/>
                <w:lang w:val="ru-RU"/>
              </w:rPr>
            </w:pPr>
            <w:r>
              <w:rPr>
                <w:rFonts w:ascii="Sylfaen" w:hAnsi="Sylfaen"/>
                <w:sz w:val="24"/>
                <w:szCs w:val="24"/>
                <w:lang w:val="ru-RU"/>
              </w:rPr>
              <w:t>7</w:t>
            </w:r>
          </w:p>
        </w:tc>
        <w:tc>
          <w:tcPr>
            <w:tcW w:w="1286" w:type="dxa"/>
            <w:gridSpan w:val="2"/>
            <w:tcBorders>
              <w:top w:val="single" w:sz="4" w:space="0" w:color="auto"/>
              <w:left w:val="single" w:sz="4" w:space="0" w:color="auto"/>
              <w:bottom w:val="single" w:sz="4" w:space="0" w:color="auto"/>
              <w:right w:val="single" w:sz="4" w:space="0" w:color="auto"/>
            </w:tcBorders>
          </w:tcPr>
          <w:p w14:paraId="6645D830" w14:textId="7688E5FF"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208385D4"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70B1C811"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74B35078"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EF5EAF5" w14:textId="1C49F4BA"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lastRenderedPageBreak/>
              <w:t>34</w:t>
            </w:r>
          </w:p>
        </w:tc>
        <w:tc>
          <w:tcPr>
            <w:tcW w:w="1881" w:type="dxa"/>
            <w:tcBorders>
              <w:top w:val="single" w:sz="4" w:space="0" w:color="auto"/>
              <w:left w:val="single" w:sz="4" w:space="0" w:color="auto"/>
              <w:bottom w:val="single" w:sz="4" w:space="0" w:color="auto"/>
              <w:right w:val="single" w:sz="4" w:space="0" w:color="auto"/>
            </w:tcBorders>
            <w:vAlign w:val="center"/>
          </w:tcPr>
          <w:p w14:paraId="2B438728" w14:textId="77777777" w:rsidR="00522793" w:rsidRPr="006863FE" w:rsidRDefault="00522793" w:rsidP="00522793">
            <w:pPr>
              <w:jc w:val="both"/>
              <w:rPr>
                <w:rFonts w:ascii="Sylfaen" w:hAnsi="Sylfaen"/>
                <w:sz w:val="24"/>
                <w:szCs w:val="24"/>
                <w:lang w:val="hy-AM"/>
              </w:rPr>
            </w:pPr>
            <w:r w:rsidRPr="006863FE">
              <w:rPr>
                <w:rFonts w:ascii="Sylfaen" w:hAnsi="Sylfaen"/>
                <w:sz w:val="24"/>
                <w:szCs w:val="24"/>
                <w:lang w:val="hy-AM"/>
              </w:rPr>
              <w:t>Ножницы</w:t>
            </w:r>
          </w:p>
        </w:tc>
        <w:tc>
          <w:tcPr>
            <w:tcW w:w="1100" w:type="dxa"/>
            <w:tcBorders>
              <w:top w:val="single" w:sz="4" w:space="0" w:color="auto"/>
              <w:left w:val="single" w:sz="4" w:space="0" w:color="auto"/>
              <w:bottom w:val="single" w:sz="4" w:space="0" w:color="auto"/>
              <w:right w:val="single" w:sz="4" w:space="0" w:color="auto"/>
            </w:tcBorders>
          </w:tcPr>
          <w:p w14:paraId="58A4CE50" w14:textId="77777777" w:rsidR="00522793" w:rsidRPr="006863FE" w:rsidRDefault="00522793" w:rsidP="00522793">
            <w:pPr>
              <w:rPr>
                <w:rFonts w:ascii="Sylfaen" w:hAnsi="Sylfaen"/>
                <w:lang w:val="hy-AM"/>
              </w:rPr>
            </w:pPr>
            <w:r w:rsidRPr="006863FE">
              <w:rPr>
                <w:rFonts w:ascii="Sylfaen" w:hAnsi="Sylfaen"/>
                <w:lang w:val="hy-AM"/>
              </w:rPr>
              <w:t>39241210</w:t>
            </w:r>
          </w:p>
        </w:tc>
        <w:tc>
          <w:tcPr>
            <w:tcW w:w="5003" w:type="dxa"/>
            <w:tcBorders>
              <w:top w:val="single" w:sz="4" w:space="0" w:color="auto"/>
              <w:left w:val="single" w:sz="4" w:space="0" w:color="auto"/>
              <w:bottom w:val="single" w:sz="4" w:space="0" w:color="auto"/>
              <w:right w:val="single" w:sz="4" w:space="0" w:color="auto"/>
            </w:tcBorders>
          </w:tcPr>
          <w:p w14:paraId="458BC986" w14:textId="77777777" w:rsidR="00522793" w:rsidRPr="006863FE" w:rsidRDefault="00522793" w:rsidP="00522793">
            <w:pPr>
              <w:rPr>
                <w:rFonts w:ascii="Sylfaen" w:hAnsi="Sylfaen"/>
                <w:sz w:val="24"/>
                <w:szCs w:val="24"/>
                <w:lang w:val="ru-RU"/>
              </w:rPr>
            </w:pPr>
            <w:r w:rsidRPr="006863FE">
              <w:rPr>
                <w:rFonts w:ascii="Sylfaen" w:hAnsi="Sylfaen"/>
                <w:sz w:val="24"/>
                <w:szCs w:val="24"/>
                <w:lang w:val="ru-RU"/>
              </w:rPr>
              <w:t xml:space="preserve">Симметричный, ручки пластиковые, черный </w:t>
            </w:r>
            <w:proofErr w:type="spellStart"/>
            <w:r w:rsidRPr="006863FE">
              <w:rPr>
                <w:rFonts w:ascii="Sylfaen" w:hAnsi="Sylfaen"/>
                <w:sz w:val="24"/>
                <w:szCs w:val="24"/>
                <w:lang w:val="ru-RU"/>
              </w:rPr>
              <w:t>guwyni</w:t>
            </w:r>
            <w:proofErr w:type="spellEnd"/>
            <w:r w:rsidRPr="006863FE">
              <w:rPr>
                <w:rFonts w:ascii="Sylfaen" w:hAnsi="Sylfaen"/>
                <w:sz w:val="24"/>
                <w:szCs w:val="24"/>
                <w:lang w:val="ru-RU"/>
              </w:rPr>
              <w:t>, длина 170 мм</w:t>
            </w:r>
          </w:p>
        </w:tc>
        <w:tc>
          <w:tcPr>
            <w:tcW w:w="849" w:type="dxa"/>
            <w:tcBorders>
              <w:top w:val="single" w:sz="4" w:space="0" w:color="auto"/>
              <w:left w:val="single" w:sz="4" w:space="0" w:color="auto"/>
              <w:bottom w:val="single" w:sz="4" w:space="0" w:color="auto"/>
              <w:right w:val="single" w:sz="4" w:space="0" w:color="auto"/>
            </w:tcBorders>
          </w:tcPr>
          <w:p w14:paraId="1EBEFA31"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1F90DB7B"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1340C192"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364EC73F" w14:textId="2EC6E843"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74CE4300" w14:textId="596DAA5C" w:rsidR="00522793" w:rsidRPr="00522793" w:rsidRDefault="00522793" w:rsidP="00522793">
            <w:pPr>
              <w:rPr>
                <w:rFonts w:ascii="Sylfaen" w:hAnsi="Sylfaen"/>
                <w:sz w:val="24"/>
                <w:szCs w:val="24"/>
                <w:lang w:val="ru-RU"/>
              </w:rPr>
            </w:pPr>
            <w:r>
              <w:rPr>
                <w:rFonts w:ascii="Sylfaen" w:hAnsi="Sylfaen"/>
                <w:sz w:val="24"/>
                <w:szCs w:val="24"/>
                <w:lang w:val="ru-RU"/>
              </w:rPr>
              <w:t>20</w:t>
            </w:r>
          </w:p>
        </w:tc>
        <w:tc>
          <w:tcPr>
            <w:tcW w:w="1286" w:type="dxa"/>
            <w:gridSpan w:val="2"/>
            <w:tcBorders>
              <w:top w:val="single" w:sz="4" w:space="0" w:color="auto"/>
              <w:left w:val="single" w:sz="4" w:space="0" w:color="auto"/>
              <w:bottom w:val="single" w:sz="4" w:space="0" w:color="auto"/>
              <w:right w:val="single" w:sz="4" w:space="0" w:color="auto"/>
            </w:tcBorders>
          </w:tcPr>
          <w:p w14:paraId="073E8120" w14:textId="3334347C"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03EC55D0"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1CA4ADFC"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758E27C9"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E230714" w14:textId="5A0C1672"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35</w:t>
            </w:r>
          </w:p>
        </w:tc>
        <w:tc>
          <w:tcPr>
            <w:tcW w:w="1881" w:type="dxa"/>
            <w:tcBorders>
              <w:top w:val="single" w:sz="4" w:space="0" w:color="auto"/>
              <w:left w:val="single" w:sz="4" w:space="0" w:color="auto"/>
              <w:bottom w:val="single" w:sz="4" w:space="0" w:color="auto"/>
              <w:right w:val="single" w:sz="4" w:space="0" w:color="auto"/>
            </w:tcBorders>
            <w:vAlign w:val="center"/>
          </w:tcPr>
          <w:p w14:paraId="40D34AEE" w14:textId="77777777" w:rsidR="00522793" w:rsidRPr="006863FE" w:rsidRDefault="00522793" w:rsidP="00522793">
            <w:pPr>
              <w:jc w:val="both"/>
              <w:rPr>
                <w:rFonts w:ascii="Sylfaen" w:hAnsi="Sylfaen" w:cs="Sylfaen"/>
                <w:sz w:val="24"/>
                <w:szCs w:val="24"/>
              </w:rPr>
            </w:pPr>
            <w:proofErr w:type="spellStart"/>
            <w:r w:rsidRPr="006863FE">
              <w:rPr>
                <w:rFonts w:ascii="Sylfaen" w:hAnsi="Sylfaen" w:cs="Sylfaen"/>
                <w:sz w:val="24"/>
                <w:szCs w:val="24"/>
              </w:rPr>
              <w:t>Скотч</w:t>
            </w:r>
            <w:proofErr w:type="spellEnd"/>
            <w:r w:rsidRPr="006863FE">
              <w:rPr>
                <w:rFonts w:ascii="Sylfaen" w:hAnsi="Sylfaen" w:cs="Sylfaen"/>
                <w:sz w:val="24"/>
                <w:szCs w:val="24"/>
              </w:rPr>
              <w:t xml:space="preserve"> </w:t>
            </w:r>
          </w:p>
        </w:tc>
        <w:tc>
          <w:tcPr>
            <w:tcW w:w="1100" w:type="dxa"/>
            <w:tcBorders>
              <w:top w:val="single" w:sz="4" w:space="0" w:color="auto"/>
              <w:left w:val="single" w:sz="4" w:space="0" w:color="auto"/>
              <w:bottom w:val="single" w:sz="4" w:space="0" w:color="auto"/>
              <w:right w:val="single" w:sz="4" w:space="0" w:color="auto"/>
            </w:tcBorders>
          </w:tcPr>
          <w:p w14:paraId="04EE5CF0" w14:textId="77777777" w:rsidR="00522793" w:rsidRPr="006863FE" w:rsidRDefault="00522793" w:rsidP="00522793">
            <w:pPr>
              <w:rPr>
                <w:rFonts w:ascii="Sylfaen" w:hAnsi="Sylfaen"/>
                <w:lang w:val="hy-AM"/>
              </w:rPr>
            </w:pPr>
            <w:r w:rsidRPr="006863FE">
              <w:rPr>
                <w:rFonts w:ascii="Sylfaen" w:hAnsi="Sylfaen"/>
                <w:lang w:val="hy-AM"/>
              </w:rPr>
              <w:t>30192231</w:t>
            </w:r>
          </w:p>
        </w:tc>
        <w:tc>
          <w:tcPr>
            <w:tcW w:w="5003" w:type="dxa"/>
            <w:tcBorders>
              <w:top w:val="single" w:sz="4" w:space="0" w:color="auto"/>
              <w:left w:val="single" w:sz="4" w:space="0" w:color="auto"/>
              <w:bottom w:val="single" w:sz="4" w:space="0" w:color="auto"/>
              <w:right w:val="single" w:sz="4" w:space="0" w:color="auto"/>
            </w:tcBorders>
          </w:tcPr>
          <w:p w14:paraId="477019CF" w14:textId="77777777" w:rsidR="00522793" w:rsidRPr="006863FE" w:rsidRDefault="00522793" w:rsidP="00522793">
            <w:pPr>
              <w:rPr>
                <w:rFonts w:ascii="Sylfaen" w:hAnsi="Sylfaen"/>
                <w:sz w:val="24"/>
                <w:szCs w:val="24"/>
                <w:lang w:val="ru-RU"/>
              </w:rPr>
            </w:pPr>
            <w:r w:rsidRPr="006863FE">
              <w:rPr>
                <w:rFonts w:ascii="Sylfaen" w:hAnsi="Sylfaen"/>
                <w:sz w:val="24"/>
                <w:szCs w:val="24"/>
                <w:lang w:val="ru-RU"/>
              </w:rPr>
              <w:t>Прозрачный, с односторонней адгезией, шириной 4,5-5 см</w:t>
            </w:r>
          </w:p>
        </w:tc>
        <w:tc>
          <w:tcPr>
            <w:tcW w:w="849" w:type="dxa"/>
            <w:tcBorders>
              <w:top w:val="single" w:sz="4" w:space="0" w:color="auto"/>
              <w:left w:val="single" w:sz="4" w:space="0" w:color="auto"/>
              <w:bottom w:val="single" w:sz="4" w:space="0" w:color="auto"/>
              <w:right w:val="single" w:sz="4" w:space="0" w:color="auto"/>
            </w:tcBorders>
          </w:tcPr>
          <w:p w14:paraId="329B0400"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7FF539C1"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7DB5A56F"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3C988B23" w14:textId="1FC93061"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B531E68" w14:textId="6DC5F3A9" w:rsidR="00522793" w:rsidRPr="00522793" w:rsidRDefault="00522793" w:rsidP="00522793">
            <w:pPr>
              <w:rPr>
                <w:rFonts w:ascii="Sylfaen" w:hAnsi="Sylfaen"/>
                <w:sz w:val="24"/>
                <w:szCs w:val="24"/>
                <w:lang w:val="ru-RU"/>
              </w:rPr>
            </w:pPr>
            <w:r>
              <w:rPr>
                <w:rFonts w:ascii="Sylfaen" w:hAnsi="Sylfaen"/>
                <w:sz w:val="24"/>
                <w:szCs w:val="24"/>
                <w:lang w:val="ru-RU"/>
              </w:rPr>
              <w:t>30</w:t>
            </w:r>
          </w:p>
        </w:tc>
        <w:tc>
          <w:tcPr>
            <w:tcW w:w="1286" w:type="dxa"/>
            <w:gridSpan w:val="2"/>
            <w:tcBorders>
              <w:top w:val="single" w:sz="4" w:space="0" w:color="auto"/>
              <w:left w:val="single" w:sz="4" w:space="0" w:color="auto"/>
              <w:bottom w:val="single" w:sz="4" w:space="0" w:color="auto"/>
              <w:right w:val="single" w:sz="4" w:space="0" w:color="auto"/>
            </w:tcBorders>
          </w:tcPr>
          <w:p w14:paraId="431E8246" w14:textId="10709D66"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047898FE"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2191E86B"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29ECB673" w14:textId="77777777" w:rsidTr="00522793">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69993ED5" w14:textId="6F3FF2E3"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36</w:t>
            </w:r>
          </w:p>
        </w:tc>
        <w:tc>
          <w:tcPr>
            <w:tcW w:w="1881" w:type="dxa"/>
            <w:tcBorders>
              <w:top w:val="single" w:sz="4" w:space="0" w:color="auto"/>
              <w:left w:val="single" w:sz="4" w:space="0" w:color="auto"/>
              <w:bottom w:val="single" w:sz="4" w:space="0" w:color="auto"/>
              <w:right w:val="single" w:sz="4" w:space="0" w:color="auto"/>
            </w:tcBorders>
            <w:vAlign w:val="center"/>
          </w:tcPr>
          <w:p w14:paraId="370C521D" w14:textId="77777777" w:rsidR="00522793" w:rsidRPr="006863FE" w:rsidRDefault="00522793" w:rsidP="00522793">
            <w:pPr>
              <w:jc w:val="both"/>
              <w:rPr>
                <w:rFonts w:ascii="Sylfaen" w:hAnsi="Sylfaen"/>
                <w:sz w:val="24"/>
                <w:szCs w:val="24"/>
                <w:lang w:val="hy-AM"/>
              </w:rPr>
            </w:pPr>
            <w:proofErr w:type="spellStart"/>
            <w:r w:rsidRPr="006863FE">
              <w:rPr>
                <w:rFonts w:ascii="Sylfaen" w:hAnsi="Sylfaen"/>
                <w:sz w:val="24"/>
                <w:szCs w:val="24"/>
              </w:rPr>
              <w:t>Скотч</w:t>
            </w:r>
            <w:proofErr w:type="spellEnd"/>
            <w:r w:rsidRPr="006863FE">
              <w:rPr>
                <w:rFonts w:ascii="Sylfaen" w:hAnsi="Sylfaen"/>
                <w:sz w:val="24"/>
                <w:szCs w:val="24"/>
              </w:rPr>
              <w:t xml:space="preserve"> </w:t>
            </w:r>
            <w:proofErr w:type="spellStart"/>
            <w:r w:rsidRPr="006863FE">
              <w:rPr>
                <w:rFonts w:ascii="Sylfaen" w:hAnsi="Sylfaen"/>
                <w:sz w:val="24"/>
                <w:szCs w:val="24"/>
              </w:rPr>
              <w:t>двусторонний</w:t>
            </w:r>
            <w:proofErr w:type="spellEnd"/>
            <w:r w:rsidRPr="006863FE">
              <w:rPr>
                <w:rFonts w:ascii="Sylfaen" w:hAnsi="Sylfaen"/>
                <w:sz w:val="24"/>
                <w:szCs w:val="24"/>
              </w:rPr>
              <w:t xml:space="preserve"> /24мм/</w:t>
            </w:r>
          </w:p>
        </w:tc>
        <w:tc>
          <w:tcPr>
            <w:tcW w:w="1100" w:type="dxa"/>
            <w:tcBorders>
              <w:top w:val="single" w:sz="4" w:space="0" w:color="auto"/>
              <w:left w:val="single" w:sz="4" w:space="0" w:color="auto"/>
              <w:bottom w:val="single" w:sz="4" w:space="0" w:color="auto"/>
              <w:right w:val="single" w:sz="4" w:space="0" w:color="auto"/>
            </w:tcBorders>
          </w:tcPr>
          <w:p w14:paraId="6EB6E91D" w14:textId="77777777" w:rsidR="00522793" w:rsidRPr="006863FE" w:rsidRDefault="00522793" w:rsidP="00522793">
            <w:pPr>
              <w:rPr>
                <w:rFonts w:ascii="Sylfaen" w:hAnsi="Sylfaen"/>
                <w:lang w:val="hy-AM"/>
              </w:rPr>
            </w:pPr>
            <w:r w:rsidRPr="006863FE">
              <w:rPr>
                <w:rFonts w:ascii="Sylfaen" w:hAnsi="Sylfaen"/>
                <w:lang w:val="hy-AM"/>
              </w:rPr>
              <w:t>30192230</w:t>
            </w:r>
          </w:p>
        </w:tc>
        <w:tc>
          <w:tcPr>
            <w:tcW w:w="5003" w:type="dxa"/>
            <w:tcBorders>
              <w:top w:val="single" w:sz="4" w:space="0" w:color="auto"/>
              <w:left w:val="single" w:sz="4" w:space="0" w:color="auto"/>
              <w:bottom w:val="single" w:sz="4" w:space="0" w:color="auto"/>
              <w:right w:val="single" w:sz="4" w:space="0" w:color="auto"/>
            </w:tcBorders>
          </w:tcPr>
          <w:p w14:paraId="7A1A01C8" w14:textId="77777777" w:rsidR="00522793" w:rsidRPr="006863FE" w:rsidRDefault="00522793" w:rsidP="00522793">
            <w:pPr>
              <w:rPr>
                <w:rFonts w:ascii="Sylfaen" w:hAnsi="Sylfaen"/>
                <w:sz w:val="24"/>
                <w:szCs w:val="24"/>
                <w:lang w:val="ru-RU"/>
              </w:rPr>
            </w:pPr>
            <w:proofErr w:type="spellStart"/>
            <w:r w:rsidRPr="006863FE">
              <w:rPr>
                <w:rFonts w:ascii="Sylfaen" w:hAnsi="Sylfaen"/>
                <w:sz w:val="24"/>
                <w:szCs w:val="24"/>
              </w:rPr>
              <w:t>Двусторонняя</w:t>
            </w:r>
            <w:proofErr w:type="spellEnd"/>
            <w:r w:rsidRPr="006863FE">
              <w:rPr>
                <w:rFonts w:ascii="Sylfaen" w:hAnsi="Sylfaen"/>
                <w:sz w:val="24"/>
                <w:szCs w:val="24"/>
              </w:rPr>
              <w:t xml:space="preserve"> адгезия,24мм</w:t>
            </w:r>
          </w:p>
        </w:tc>
        <w:tc>
          <w:tcPr>
            <w:tcW w:w="849" w:type="dxa"/>
            <w:tcBorders>
              <w:top w:val="single" w:sz="4" w:space="0" w:color="auto"/>
              <w:left w:val="single" w:sz="4" w:space="0" w:color="auto"/>
              <w:bottom w:val="single" w:sz="4" w:space="0" w:color="auto"/>
              <w:right w:val="single" w:sz="4" w:space="0" w:color="auto"/>
            </w:tcBorders>
          </w:tcPr>
          <w:p w14:paraId="52C3466C"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28718550" w14:textId="77777777" w:rsidR="00522793" w:rsidRPr="000C0D93" w:rsidRDefault="00522793" w:rsidP="00522793">
            <w:pPr>
              <w:rPr>
                <w:rFonts w:ascii="Sylfaen" w:hAnsi="Sylfaen"/>
                <w:sz w:val="24"/>
                <w:szCs w:val="24"/>
              </w:rPr>
            </w:pPr>
          </w:p>
        </w:tc>
        <w:tc>
          <w:tcPr>
            <w:tcW w:w="992" w:type="dxa"/>
            <w:tcBorders>
              <w:top w:val="single" w:sz="4" w:space="0" w:color="auto"/>
              <w:left w:val="single" w:sz="4" w:space="0" w:color="auto"/>
              <w:bottom w:val="single" w:sz="4" w:space="0" w:color="auto"/>
              <w:right w:val="single" w:sz="4" w:space="0" w:color="auto"/>
            </w:tcBorders>
          </w:tcPr>
          <w:p w14:paraId="26140D01" w14:textId="77777777" w:rsidR="00522793" w:rsidRPr="000C0D93" w:rsidRDefault="00522793" w:rsidP="00522793">
            <w:pPr>
              <w:rPr>
                <w:rFonts w:ascii="Sylfaen" w:hAnsi="Sylfaen"/>
                <w:sz w:val="24"/>
                <w:szCs w:val="24"/>
              </w:rPr>
            </w:pPr>
          </w:p>
        </w:tc>
        <w:tc>
          <w:tcPr>
            <w:tcW w:w="851" w:type="dxa"/>
            <w:tcBorders>
              <w:top w:val="single" w:sz="4" w:space="0" w:color="auto"/>
              <w:left w:val="single" w:sz="4" w:space="0" w:color="auto"/>
              <w:bottom w:val="single" w:sz="4" w:space="0" w:color="auto"/>
              <w:right w:val="single" w:sz="4" w:space="0" w:color="auto"/>
            </w:tcBorders>
          </w:tcPr>
          <w:p w14:paraId="6A43A904" w14:textId="0451AB25"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674815A8" w14:textId="49D2F5BA" w:rsidR="00522793" w:rsidRPr="00522793" w:rsidRDefault="00522793" w:rsidP="00522793">
            <w:pPr>
              <w:rPr>
                <w:rFonts w:ascii="Sylfaen" w:hAnsi="Sylfaen"/>
                <w:sz w:val="24"/>
                <w:szCs w:val="24"/>
                <w:lang w:val="ru-RU"/>
              </w:rPr>
            </w:pPr>
            <w:r>
              <w:rPr>
                <w:rFonts w:ascii="Sylfaen" w:hAnsi="Sylfaen"/>
                <w:sz w:val="24"/>
                <w:szCs w:val="24"/>
                <w:lang w:val="ru-RU"/>
              </w:rPr>
              <w:t>20</w:t>
            </w:r>
          </w:p>
        </w:tc>
        <w:tc>
          <w:tcPr>
            <w:tcW w:w="1286" w:type="dxa"/>
            <w:gridSpan w:val="2"/>
            <w:tcBorders>
              <w:top w:val="single" w:sz="4" w:space="0" w:color="auto"/>
              <w:left w:val="single" w:sz="4" w:space="0" w:color="auto"/>
              <w:bottom w:val="single" w:sz="4" w:space="0" w:color="auto"/>
              <w:right w:val="single" w:sz="4" w:space="0" w:color="auto"/>
            </w:tcBorders>
          </w:tcPr>
          <w:p w14:paraId="40B7ED7F" w14:textId="6CD5F5EA" w:rsidR="00522793" w:rsidRPr="000C0D93" w:rsidRDefault="00522793" w:rsidP="00522793">
            <w:pPr>
              <w:rPr>
                <w:rFonts w:ascii="Sylfaen" w:hAnsi="Sylfaen" w:cs="Sylfaen"/>
                <w:sz w:val="24"/>
                <w:szCs w:val="24"/>
              </w:rPr>
            </w:pPr>
            <w:r w:rsidRPr="000C0D93">
              <w:rPr>
                <w:rFonts w:ascii="Sylfaen" w:hAnsi="Sylfaen" w:cs="Sylfaen"/>
                <w:sz w:val="24"/>
                <w:szCs w:val="24"/>
              </w:rPr>
              <w:t xml:space="preserve">г. </w:t>
            </w:r>
            <w:proofErr w:type="spellStart"/>
            <w:r w:rsidRPr="000C0D93">
              <w:rPr>
                <w:rFonts w:ascii="Sylfaen" w:hAnsi="Sylfaen" w:cs="Sylfaen"/>
                <w:sz w:val="24"/>
                <w:szCs w:val="24"/>
              </w:rPr>
              <w:t>Капан</w:t>
            </w:r>
            <w:proofErr w:type="spellEnd"/>
          </w:p>
          <w:p w14:paraId="6B1F0251" w14:textId="77777777" w:rsidR="00522793" w:rsidRPr="000C0D93" w:rsidRDefault="00522793" w:rsidP="00522793">
            <w:pPr>
              <w:rPr>
                <w:rFonts w:ascii="Sylfaen" w:hAnsi="Sylfaen"/>
                <w:sz w:val="24"/>
                <w:szCs w:val="24"/>
              </w:rPr>
            </w:pPr>
            <w:proofErr w:type="spellStart"/>
            <w:r w:rsidRPr="000C0D93">
              <w:rPr>
                <w:rFonts w:ascii="Sylfaen" w:hAnsi="Sylfaen" w:cs="Sylfaen"/>
                <w:sz w:val="24"/>
                <w:szCs w:val="24"/>
              </w:rPr>
              <w:t>Багаберд</w:t>
            </w:r>
            <w:proofErr w:type="spellEnd"/>
            <w:r w:rsidRPr="000C0D93">
              <w:rPr>
                <w:rFonts w:ascii="Sylfaen" w:hAnsi="Sylfaen" w:cs="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1FA8CDD2"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28493640" w14:textId="77777777" w:rsidTr="00522793">
        <w:trPr>
          <w:cantSplit/>
          <w:trHeight w:val="1140"/>
        </w:trPr>
        <w:tc>
          <w:tcPr>
            <w:tcW w:w="817" w:type="dxa"/>
            <w:tcBorders>
              <w:top w:val="single" w:sz="4" w:space="0" w:color="auto"/>
              <w:left w:val="single" w:sz="4" w:space="0" w:color="auto"/>
              <w:bottom w:val="single" w:sz="4" w:space="0" w:color="auto"/>
              <w:right w:val="single" w:sz="4" w:space="0" w:color="auto"/>
            </w:tcBorders>
            <w:vAlign w:val="center"/>
          </w:tcPr>
          <w:p w14:paraId="7920265A" w14:textId="1186F552"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37</w:t>
            </w:r>
          </w:p>
        </w:tc>
        <w:tc>
          <w:tcPr>
            <w:tcW w:w="1881" w:type="dxa"/>
            <w:tcBorders>
              <w:top w:val="single" w:sz="4" w:space="0" w:color="auto"/>
              <w:left w:val="single" w:sz="4" w:space="0" w:color="auto"/>
              <w:bottom w:val="single" w:sz="4" w:space="0" w:color="auto"/>
              <w:right w:val="single" w:sz="4" w:space="0" w:color="auto"/>
            </w:tcBorders>
            <w:vAlign w:val="center"/>
          </w:tcPr>
          <w:p w14:paraId="616C3CF6" w14:textId="77777777" w:rsidR="00522793" w:rsidRPr="006863FE" w:rsidRDefault="00522793" w:rsidP="00522793">
            <w:pPr>
              <w:jc w:val="both"/>
              <w:rPr>
                <w:rFonts w:ascii="Sylfaen" w:hAnsi="Sylfaen" w:cs="Sylfaen"/>
                <w:sz w:val="24"/>
                <w:szCs w:val="24"/>
              </w:rPr>
            </w:pPr>
            <w:proofErr w:type="spellStart"/>
            <w:r w:rsidRPr="006863FE">
              <w:rPr>
                <w:rFonts w:ascii="Sylfaen" w:hAnsi="Sylfaen" w:cs="Sylfaen"/>
                <w:sz w:val="24"/>
                <w:szCs w:val="24"/>
              </w:rPr>
              <w:t>Пластилин</w:t>
            </w:r>
            <w:proofErr w:type="spellEnd"/>
          </w:p>
        </w:tc>
        <w:tc>
          <w:tcPr>
            <w:tcW w:w="1100" w:type="dxa"/>
            <w:tcBorders>
              <w:top w:val="single" w:sz="4" w:space="0" w:color="auto"/>
              <w:left w:val="single" w:sz="4" w:space="0" w:color="auto"/>
              <w:bottom w:val="single" w:sz="4" w:space="0" w:color="auto"/>
              <w:right w:val="single" w:sz="4" w:space="0" w:color="auto"/>
            </w:tcBorders>
          </w:tcPr>
          <w:p w14:paraId="106B835C" w14:textId="77777777" w:rsidR="00522793" w:rsidRPr="006863FE" w:rsidRDefault="00522793" w:rsidP="00522793">
            <w:pPr>
              <w:rPr>
                <w:rFonts w:ascii="Sylfaen" w:hAnsi="Sylfaen"/>
                <w:lang w:val="hy-AM"/>
              </w:rPr>
            </w:pPr>
            <w:r w:rsidRPr="006863FE">
              <w:rPr>
                <w:rFonts w:ascii="Sylfaen" w:hAnsi="Sylfaen"/>
                <w:lang w:val="hy-AM"/>
              </w:rPr>
              <w:t>30192771</w:t>
            </w:r>
          </w:p>
        </w:tc>
        <w:tc>
          <w:tcPr>
            <w:tcW w:w="5003" w:type="dxa"/>
            <w:tcBorders>
              <w:top w:val="single" w:sz="4" w:space="0" w:color="auto"/>
              <w:left w:val="single" w:sz="4" w:space="0" w:color="auto"/>
              <w:bottom w:val="single" w:sz="4" w:space="0" w:color="auto"/>
              <w:right w:val="single" w:sz="4" w:space="0" w:color="auto"/>
            </w:tcBorders>
          </w:tcPr>
          <w:p w14:paraId="079B19AC" w14:textId="77777777" w:rsidR="00522793" w:rsidRPr="006863FE" w:rsidRDefault="00522793" w:rsidP="00522793">
            <w:pPr>
              <w:rPr>
                <w:rFonts w:ascii="Sylfaen" w:hAnsi="Sylfaen"/>
                <w:sz w:val="24"/>
                <w:szCs w:val="24"/>
                <w:lang w:val="ru-RU"/>
              </w:rPr>
            </w:pPr>
            <w:r w:rsidRPr="006863FE">
              <w:rPr>
                <w:rFonts w:ascii="Sylfaen" w:hAnsi="Sylfaen"/>
                <w:sz w:val="24"/>
                <w:szCs w:val="24"/>
                <w:lang w:val="ru-RU"/>
              </w:rPr>
              <w:t>Набор из цветного пластилина, в набор входит 5 цветов, общая масса 196 грамм. туалетный столик, включающий формы, фигурку персонажа и 2 инструмента</w:t>
            </w:r>
          </w:p>
        </w:tc>
        <w:tc>
          <w:tcPr>
            <w:tcW w:w="849" w:type="dxa"/>
            <w:tcBorders>
              <w:top w:val="single" w:sz="4" w:space="0" w:color="auto"/>
              <w:left w:val="single" w:sz="4" w:space="0" w:color="auto"/>
              <w:bottom w:val="single" w:sz="4" w:space="0" w:color="auto"/>
              <w:right w:val="single" w:sz="4" w:space="0" w:color="auto"/>
            </w:tcBorders>
          </w:tcPr>
          <w:p w14:paraId="64348644" w14:textId="77777777" w:rsidR="00522793" w:rsidRPr="00522793" w:rsidRDefault="00522793" w:rsidP="00522793">
            <w:proofErr w:type="spellStart"/>
            <w:r w:rsidRPr="00522793">
              <w:t>коробка</w:t>
            </w:r>
            <w:proofErr w:type="spellEnd"/>
          </w:p>
        </w:tc>
        <w:tc>
          <w:tcPr>
            <w:tcW w:w="806" w:type="dxa"/>
            <w:tcBorders>
              <w:top w:val="single" w:sz="4" w:space="0" w:color="auto"/>
              <w:left w:val="single" w:sz="4" w:space="0" w:color="auto"/>
              <w:bottom w:val="single" w:sz="4" w:space="0" w:color="auto"/>
              <w:right w:val="single" w:sz="4" w:space="0" w:color="auto"/>
            </w:tcBorders>
          </w:tcPr>
          <w:p w14:paraId="4E0FD40A"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50466EB4"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3911DEE2" w14:textId="4C1F5CDE"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34D77988" w14:textId="03DB8B97" w:rsidR="00522793" w:rsidRPr="00522793" w:rsidRDefault="00522793" w:rsidP="00522793">
            <w:pPr>
              <w:rPr>
                <w:rFonts w:ascii="Sylfaen" w:hAnsi="Sylfaen"/>
                <w:sz w:val="24"/>
                <w:szCs w:val="24"/>
                <w:lang w:val="ru-RU"/>
              </w:rPr>
            </w:pPr>
            <w:r>
              <w:rPr>
                <w:rFonts w:ascii="Sylfaen" w:hAnsi="Sylfaen"/>
                <w:sz w:val="24"/>
                <w:szCs w:val="24"/>
                <w:lang w:val="ru-RU"/>
              </w:rPr>
              <w:t>30</w:t>
            </w:r>
          </w:p>
        </w:tc>
        <w:tc>
          <w:tcPr>
            <w:tcW w:w="1286" w:type="dxa"/>
            <w:gridSpan w:val="2"/>
            <w:tcBorders>
              <w:top w:val="single" w:sz="4" w:space="0" w:color="auto"/>
              <w:left w:val="single" w:sz="4" w:space="0" w:color="auto"/>
              <w:bottom w:val="single" w:sz="4" w:space="0" w:color="auto"/>
              <w:right w:val="single" w:sz="4" w:space="0" w:color="auto"/>
            </w:tcBorders>
          </w:tcPr>
          <w:p w14:paraId="7DA068BA" w14:textId="08295611"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0DDEA59A"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3183CC81"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535EB8A1"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BB2F05F" w14:textId="5B8751BE"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38</w:t>
            </w:r>
          </w:p>
        </w:tc>
        <w:tc>
          <w:tcPr>
            <w:tcW w:w="1881" w:type="dxa"/>
            <w:tcBorders>
              <w:top w:val="single" w:sz="4" w:space="0" w:color="auto"/>
              <w:left w:val="single" w:sz="4" w:space="0" w:color="auto"/>
              <w:bottom w:val="single" w:sz="4" w:space="0" w:color="auto"/>
              <w:right w:val="single" w:sz="4" w:space="0" w:color="auto"/>
            </w:tcBorders>
            <w:vAlign w:val="center"/>
          </w:tcPr>
          <w:p w14:paraId="3ABC2C0D" w14:textId="77777777" w:rsidR="00522793" w:rsidRPr="000C0D93" w:rsidRDefault="00522793" w:rsidP="00522793">
            <w:pPr>
              <w:jc w:val="both"/>
              <w:rPr>
                <w:rFonts w:ascii="Sylfaen" w:hAnsi="Sylfaen"/>
                <w:sz w:val="24"/>
                <w:szCs w:val="24"/>
                <w:lang w:val="hy-AM"/>
              </w:rPr>
            </w:pPr>
            <w:proofErr w:type="spellStart"/>
            <w:r w:rsidRPr="000C0D93">
              <w:rPr>
                <w:rFonts w:ascii="Sylfaen" w:hAnsi="Sylfaen"/>
                <w:sz w:val="24"/>
                <w:szCs w:val="24"/>
              </w:rPr>
              <w:t>Акварель</w:t>
            </w:r>
            <w:proofErr w:type="spellEnd"/>
            <w:r w:rsidRPr="000C0D93">
              <w:rPr>
                <w:rFonts w:ascii="Sylfaen" w:hAnsi="Sylfaen"/>
                <w:sz w:val="24"/>
                <w:szCs w:val="24"/>
                <w:lang w:val="hy-AM"/>
              </w:rPr>
              <w:t>, краски</w:t>
            </w:r>
          </w:p>
        </w:tc>
        <w:tc>
          <w:tcPr>
            <w:tcW w:w="1100" w:type="dxa"/>
            <w:tcBorders>
              <w:top w:val="single" w:sz="4" w:space="0" w:color="auto"/>
              <w:left w:val="single" w:sz="4" w:space="0" w:color="auto"/>
              <w:bottom w:val="single" w:sz="4" w:space="0" w:color="auto"/>
              <w:right w:val="single" w:sz="4" w:space="0" w:color="auto"/>
            </w:tcBorders>
          </w:tcPr>
          <w:p w14:paraId="5FF2C9C2" w14:textId="77777777" w:rsidR="00522793" w:rsidRPr="0008299D" w:rsidRDefault="00522793" w:rsidP="00522793">
            <w:pPr>
              <w:rPr>
                <w:rFonts w:ascii="Sylfaen" w:hAnsi="Sylfaen"/>
                <w:lang w:val="hy-AM"/>
              </w:rPr>
            </w:pPr>
            <w:r>
              <w:rPr>
                <w:rFonts w:ascii="Sylfaen" w:hAnsi="Sylfaen"/>
                <w:lang w:val="hy-AM"/>
              </w:rPr>
              <w:t>44811500</w:t>
            </w:r>
          </w:p>
        </w:tc>
        <w:tc>
          <w:tcPr>
            <w:tcW w:w="5003" w:type="dxa"/>
            <w:tcBorders>
              <w:top w:val="single" w:sz="4" w:space="0" w:color="auto"/>
              <w:left w:val="single" w:sz="4" w:space="0" w:color="auto"/>
              <w:bottom w:val="single" w:sz="4" w:space="0" w:color="auto"/>
              <w:right w:val="single" w:sz="4" w:space="0" w:color="auto"/>
            </w:tcBorders>
          </w:tcPr>
          <w:p w14:paraId="00330BEB" w14:textId="77777777" w:rsidR="00522793" w:rsidRPr="000C0D93" w:rsidRDefault="00522793" w:rsidP="00522793">
            <w:pPr>
              <w:rPr>
                <w:rFonts w:ascii="Sylfaen" w:hAnsi="Sylfaen"/>
                <w:sz w:val="24"/>
                <w:szCs w:val="24"/>
                <w:lang w:val="ru-RU"/>
              </w:rPr>
            </w:pPr>
            <w:r w:rsidRPr="000C0D93">
              <w:rPr>
                <w:rFonts w:ascii="Sylfaen" w:hAnsi="Sylfaen"/>
                <w:sz w:val="24"/>
                <w:szCs w:val="24"/>
                <w:lang w:val="ru-RU"/>
              </w:rPr>
              <w:t>Акварель, принадлежности для рисования, в соответствующей пластиковой таре, 6, 12 или 24 цветов</w:t>
            </w:r>
          </w:p>
        </w:tc>
        <w:tc>
          <w:tcPr>
            <w:tcW w:w="849" w:type="dxa"/>
            <w:tcBorders>
              <w:top w:val="single" w:sz="4" w:space="0" w:color="auto"/>
              <w:left w:val="single" w:sz="4" w:space="0" w:color="auto"/>
              <w:bottom w:val="single" w:sz="4" w:space="0" w:color="auto"/>
              <w:right w:val="single" w:sz="4" w:space="0" w:color="auto"/>
            </w:tcBorders>
          </w:tcPr>
          <w:p w14:paraId="415CF430" w14:textId="77777777" w:rsidR="00522793" w:rsidRPr="00522793" w:rsidRDefault="00522793" w:rsidP="00522793">
            <w:proofErr w:type="spellStart"/>
            <w:r w:rsidRPr="00522793">
              <w:t>коробка</w:t>
            </w:r>
            <w:proofErr w:type="spellEnd"/>
          </w:p>
        </w:tc>
        <w:tc>
          <w:tcPr>
            <w:tcW w:w="806" w:type="dxa"/>
            <w:tcBorders>
              <w:top w:val="single" w:sz="4" w:space="0" w:color="auto"/>
              <w:left w:val="single" w:sz="4" w:space="0" w:color="auto"/>
              <w:bottom w:val="single" w:sz="4" w:space="0" w:color="auto"/>
              <w:right w:val="single" w:sz="4" w:space="0" w:color="auto"/>
            </w:tcBorders>
          </w:tcPr>
          <w:p w14:paraId="2610A9A9"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6849808C"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66D577FD" w14:textId="6A3A93DA"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5543B50F" w14:textId="060A6534" w:rsidR="00522793" w:rsidRPr="00522793" w:rsidRDefault="00522793" w:rsidP="00522793">
            <w:pPr>
              <w:rPr>
                <w:rFonts w:ascii="Sylfaen" w:hAnsi="Sylfaen"/>
                <w:sz w:val="24"/>
                <w:szCs w:val="24"/>
                <w:lang w:val="ru-RU"/>
              </w:rPr>
            </w:pPr>
            <w:r>
              <w:rPr>
                <w:rFonts w:ascii="Sylfaen" w:hAnsi="Sylfaen"/>
                <w:sz w:val="24"/>
                <w:szCs w:val="24"/>
                <w:lang w:val="ru-RU"/>
              </w:rPr>
              <w:t>30</w:t>
            </w:r>
          </w:p>
        </w:tc>
        <w:tc>
          <w:tcPr>
            <w:tcW w:w="1275" w:type="dxa"/>
            <w:tcBorders>
              <w:top w:val="single" w:sz="4" w:space="0" w:color="auto"/>
              <w:left w:val="single" w:sz="4" w:space="0" w:color="auto"/>
              <w:bottom w:val="single" w:sz="4" w:space="0" w:color="auto"/>
              <w:right w:val="single" w:sz="4" w:space="0" w:color="auto"/>
            </w:tcBorders>
          </w:tcPr>
          <w:p w14:paraId="26690BCA" w14:textId="49AB8CC1"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26F606EC"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47744A99"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319172E0"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73DDEBA6" w14:textId="4F7F31E0"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39</w:t>
            </w:r>
          </w:p>
        </w:tc>
        <w:tc>
          <w:tcPr>
            <w:tcW w:w="1881" w:type="dxa"/>
            <w:tcBorders>
              <w:top w:val="single" w:sz="4" w:space="0" w:color="auto"/>
              <w:left w:val="single" w:sz="4" w:space="0" w:color="auto"/>
              <w:bottom w:val="single" w:sz="4" w:space="0" w:color="auto"/>
              <w:right w:val="single" w:sz="4" w:space="0" w:color="auto"/>
            </w:tcBorders>
            <w:vAlign w:val="center"/>
          </w:tcPr>
          <w:p w14:paraId="23A6467A" w14:textId="77777777" w:rsidR="00522793" w:rsidRPr="000C0D93" w:rsidRDefault="00522793" w:rsidP="00522793">
            <w:pPr>
              <w:jc w:val="both"/>
              <w:rPr>
                <w:rFonts w:ascii="Sylfaen" w:hAnsi="Sylfaen"/>
                <w:sz w:val="24"/>
                <w:szCs w:val="24"/>
                <w:lang w:val="hy-AM"/>
              </w:rPr>
            </w:pPr>
            <w:proofErr w:type="spellStart"/>
            <w:r w:rsidRPr="000C0D93">
              <w:rPr>
                <w:rFonts w:ascii="Sylfaen" w:hAnsi="Sylfaen"/>
                <w:sz w:val="24"/>
                <w:szCs w:val="24"/>
              </w:rPr>
              <w:t>Подставка</w:t>
            </w:r>
            <w:proofErr w:type="spellEnd"/>
            <w:r w:rsidRPr="000C0D93">
              <w:rPr>
                <w:rFonts w:ascii="Sylfaen" w:hAnsi="Sylfaen"/>
                <w:sz w:val="24"/>
                <w:szCs w:val="24"/>
              </w:rPr>
              <w:t xml:space="preserve"> </w:t>
            </w:r>
            <w:proofErr w:type="spellStart"/>
            <w:r w:rsidRPr="000C0D93">
              <w:rPr>
                <w:rFonts w:ascii="Sylfaen" w:hAnsi="Sylfaen"/>
                <w:sz w:val="24"/>
                <w:szCs w:val="24"/>
              </w:rPr>
              <w:t>для</w:t>
            </w:r>
            <w:proofErr w:type="spellEnd"/>
            <w:r w:rsidRPr="000C0D93">
              <w:rPr>
                <w:rFonts w:ascii="Sylfaen" w:hAnsi="Sylfaen"/>
                <w:sz w:val="24"/>
                <w:szCs w:val="24"/>
              </w:rPr>
              <w:t xml:space="preserve"> </w:t>
            </w:r>
            <w:proofErr w:type="spellStart"/>
            <w:r w:rsidRPr="000C0D93">
              <w:rPr>
                <w:rFonts w:ascii="Sylfaen" w:hAnsi="Sylfaen"/>
                <w:sz w:val="24"/>
                <w:szCs w:val="24"/>
              </w:rPr>
              <w:t>ручек</w:t>
            </w:r>
            <w:proofErr w:type="spellEnd"/>
          </w:p>
        </w:tc>
        <w:tc>
          <w:tcPr>
            <w:tcW w:w="1100" w:type="dxa"/>
            <w:tcBorders>
              <w:top w:val="single" w:sz="4" w:space="0" w:color="auto"/>
              <w:left w:val="single" w:sz="4" w:space="0" w:color="auto"/>
              <w:bottom w:val="single" w:sz="4" w:space="0" w:color="auto"/>
              <w:right w:val="single" w:sz="4" w:space="0" w:color="auto"/>
            </w:tcBorders>
          </w:tcPr>
          <w:p w14:paraId="3CEA83DF" w14:textId="77777777" w:rsidR="00522793" w:rsidRPr="0008299D" w:rsidRDefault="00522793" w:rsidP="00522793">
            <w:pPr>
              <w:rPr>
                <w:rFonts w:ascii="Sylfaen" w:hAnsi="Sylfaen"/>
                <w:lang w:val="hy-AM"/>
              </w:rPr>
            </w:pPr>
            <w:r>
              <w:rPr>
                <w:rFonts w:ascii="Sylfaen" w:hAnsi="Sylfaen"/>
                <w:lang w:val="hy-AM"/>
              </w:rPr>
              <w:t>30192700</w:t>
            </w:r>
          </w:p>
        </w:tc>
        <w:tc>
          <w:tcPr>
            <w:tcW w:w="5003" w:type="dxa"/>
            <w:tcBorders>
              <w:top w:val="single" w:sz="4" w:space="0" w:color="auto"/>
              <w:left w:val="single" w:sz="4" w:space="0" w:color="auto"/>
              <w:bottom w:val="single" w:sz="4" w:space="0" w:color="auto"/>
              <w:right w:val="single" w:sz="4" w:space="0" w:color="auto"/>
            </w:tcBorders>
          </w:tcPr>
          <w:p w14:paraId="0BD1DBC8" w14:textId="77777777" w:rsidR="00522793" w:rsidRPr="000C0D93" w:rsidRDefault="00522793" w:rsidP="00522793">
            <w:pPr>
              <w:rPr>
                <w:rFonts w:ascii="Sylfaen" w:hAnsi="Sylfaen"/>
                <w:sz w:val="24"/>
                <w:szCs w:val="24"/>
                <w:lang w:val="ru-RU"/>
              </w:rPr>
            </w:pPr>
            <w:r w:rsidRPr="000C0D93">
              <w:rPr>
                <w:rFonts w:ascii="Sylfaen" w:hAnsi="Sylfaen"/>
                <w:sz w:val="24"/>
                <w:szCs w:val="24"/>
                <w:lang w:val="ru-RU"/>
              </w:rPr>
              <w:t xml:space="preserve">Настольный набор, состоящий из канцелярских принадлежностей, в который входят: ваза для ручек, ластик, линейка 15 см, точилка с контейнером, держатели, степлер, ручка с иглой для степлера, ножницы, резак, 2 карандаша </w:t>
            </w:r>
            <w:r w:rsidRPr="000C0D93">
              <w:rPr>
                <w:rFonts w:ascii="Sylfaen" w:hAnsi="Sylfaen"/>
                <w:sz w:val="24"/>
                <w:szCs w:val="24"/>
              </w:rPr>
              <w:t>HB</w:t>
            </w:r>
            <w:r w:rsidRPr="000C0D93">
              <w:rPr>
                <w:rFonts w:ascii="Sylfaen" w:hAnsi="Sylfaen"/>
                <w:sz w:val="24"/>
                <w:szCs w:val="24"/>
                <w:lang w:val="ru-RU"/>
              </w:rPr>
              <w:t xml:space="preserve"> с ластиком, съемник, салфетка с подставкой;</w:t>
            </w:r>
          </w:p>
        </w:tc>
        <w:tc>
          <w:tcPr>
            <w:tcW w:w="849" w:type="dxa"/>
            <w:tcBorders>
              <w:top w:val="single" w:sz="4" w:space="0" w:color="auto"/>
              <w:left w:val="single" w:sz="4" w:space="0" w:color="auto"/>
              <w:bottom w:val="single" w:sz="4" w:space="0" w:color="auto"/>
              <w:right w:val="single" w:sz="4" w:space="0" w:color="auto"/>
            </w:tcBorders>
          </w:tcPr>
          <w:p w14:paraId="0CE92C00" w14:textId="77777777" w:rsidR="00522793" w:rsidRPr="00522793" w:rsidRDefault="00522793" w:rsidP="00522793">
            <w:proofErr w:type="spellStart"/>
            <w:r w:rsidRPr="00522793">
              <w:t>коллекция</w:t>
            </w:r>
            <w:proofErr w:type="spellEnd"/>
          </w:p>
        </w:tc>
        <w:tc>
          <w:tcPr>
            <w:tcW w:w="806" w:type="dxa"/>
            <w:tcBorders>
              <w:top w:val="single" w:sz="4" w:space="0" w:color="auto"/>
              <w:left w:val="single" w:sz="4" w:space="0" w:color="auto"/>
              <w:bottom w:val="single" w:sz="4" w:space="0" w:color="auto"/>
              <w:right w:val="single" w:sz="4" w:space="0" w:color="auto"/>
            </w:tcBorders>
          </w:tcPr>
          <w:p w14:paraId="6849B325"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6E6A86A7"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07BCAA4F" w14:textId="6446FEEA"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20738076" w14:textId="57D92ED7" w:rsidR="00522793" w:rsidRPr="00522793" w:rsidRDefault="00522793" w:rsidP="00522793">
            <w:pPr>
              <w:rPr>
                <w:rFonts w:ascii="Sylfaen" w:hAnsi="Sylfaen"/>
                <w:sz w:val="24"/>
                <w:szCs w:val="24"/>
                <w:lang w:val="ru-RU"/>
              </w:rPr>
            </w:pPr>
            <w:r>
              <w:rPr>
                <w:rFonts w:ascii="Sylfaen" w:hAnsi="Sylfaen"/>
                <w:sz w:val="24"/>
                <w:szCs w:val="24"/>
                <w:lang w:val="ru-RU"/>
              </w:rPr>
              <w:t>5</w:t>
            </w:r>
          </w:p>
        </w:tc>
        <w:tc>
          <w:tcPr>
            <w:tcW w:w="1275" w:type="dxa"/>
            <w:tcBorders>
              <w:top w:val="single" w:sz="4" w:space="0" w:color="auto"/>
              <w:left w:val="single" w:sz="4" w:space="0" w:color="auto"/>
              <w:bottom w:val="single" w:sz="4" w:space="0" w:color="auto"/>
              <w:right w:val="single" w:sz="4" w:space="0" w:color="auto"/>
            </w:tcBorders>
          </w:tcPr>
          <w:p w14:paraId="6BDE5311" w14:textId="1D9CB90A"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4B25A01F"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7D7CA34B"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23AA393C"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3F0D451" w14:textId="41EF4FDB"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40</w:t>
            </w:r>
          </w:p>
        </w:tc>
        <w:tc>
          <w:tcPr>
            <w:tcW w:w="1881" w:type="dxa"/>
            <w:tcBorders>
              <w:top w:val="single" w:sz="4" w:space="0" w:color="auto"/>
              <w:left w:val="single" w:sz="4" w:space="0" w:color="auto"/>
              <w:bottom w:val="single" w:sz="4" w:space="0" w:color="auto"/>
              <w:right w:val="single" w:sz="4" w:space="0" w:color="auto"/>
            </w:tcBorders>
            <w:vAlign w:val="center"/>
          </w:tcPr>
          <w:p w14:paraId="390DF234" w14:textId="77777777" w:rsidR="00522793" w:rsidRPr="000C0D93" w:rsidRDefault="00522793" w:rsidP="00522793">
            <w:pPr>
              <w:jc w:val="both"/>
              <w:rPr>
                <w:rFonts w:ascii="Sylfaen" w:hAnsi="Sylfaen"/>
                <w:sz w:val="24"/>
                <w:szCs w:val="24"/>
                <w:lang w:val="hy-AM"/>
              </w:rPr>
            </w:pPr>
            <w:proofErr w:type="spellStart"/>
            <w:r w:rsidRPr="000C0D93">
              <w:rPr>
                <w:rFonts w:ascii="Sylfaen" w:hAnsi="Sylfaen"/>
                <w:sz w:val="24"/>
                <w:szCs w:val="24"/>
              </w:rPr>
              <w:t>Акварельные</w:t>
            </w:r>
            <w:proofErr w:type="spellEnd"/>
            <w:r w:rsidRPr="000C0D93">
              <w:rPr>
                <w:rFonts w:ascii="Sylfaen" w:hAnsi="Sylfaen"/>
                <w:sz w:val="24"/>
                <w:szCs w:val="24"/>
              </w:rPr>
              <w:t xml:space="preserve"> </w:t>
            </w:r>
            <w:proofErr w:type="spellStart"/>
            <w:r w:rsidRPr="000C0D93">
              <w:rPr>
                <w:rFonts w:ascii="Sylfaen" w:hAnsi="Sylfaen"/>
                <w:sz w:val="24"/>
                <w:szCs w:val="24"/>
              </w:rPr>
              <w:t>стаканчики</w:t>
            </w:r>
            <w:proofErr w:type="spellEnd"/>
          </w:p>
        </w:tc>
        <w:tc>
          <w:tcPr>
            <w:tcW w:w="1100" w:type="dxa"/>
            <w:tcBorders>
              <w:top w:val="single" w:sz="4" w:space="0" w:color="auto"/>
              <w:left w:val="single" w:sz="4" w:space="0" w:color="auto"/>
              <w:bottom w:val="single" w:sz="4" w:space="0" w:color="auto"/>
              <w:right w:val="single" w:sz="4" w:space="0" w:color="auto"/>
            </w:tcBorders>
          </w:tcPr>
          <w:p w14:paraId="6711995E" w14:textId="77777777" w:rsidR="00522793" w:rsidRPr="0008299D" w:rsidRDefault="00522793" w:rsidP="00522793">
            <w:pPr>
              <w:rPr>
                <w:rFonts w:ascii="Sylfaen" w:hAnsi="Sylfaen"/>
                <w:lang w:val="hy-AM"/>
              </w:rPr>
            </w:pPr>
            <w:r>
              <w:rPr>
                <w:rFonts w:ascii="Sylfaen" w:hAnsi="Sylfaen"/>
                <w:lang w:val="hy-AM"/>
              </w:rPr>
              <w:t>39221130</w:t>
            </w:r>
          </w:p>
        </w:tc>
        <w:tc>
          <w:tcPr>
            <w:tcW w:w="5003" w:type="dxa"/>
            <w:tcBorders>
              <w:top w:val="single" w:sz="4" w:space="0" w:color="auto"/>
              <w:left w:val="single" w:sz="4" w:space="0" w:color="auto"/>
              <w:bottom w:val="single" w:sz="4" w:space="0" w:color="auto"/>
              <w:right w:val="single" w:sz="4" w:space="0" w:color="auto"/>
            </w:tcBorders>
          </w:tcPr>
          <w:p w14:paraId="29359B3E" w14:textId="77777777" w:rsidR="00522793" w:rsidRPr="000C0D93" w:rsidRDefault="00522793" w:rsidP="00522793">
            <w:pPr>
              <w:rPr>
                <w:rFonts w:ascii="Sylfaen" w:hAnsi="Sylfaen"/>
                <w:sz w:val="24"/>
                <w:szCs w:val="24"/>
                <w:lang w:val="ru-RU"/>
              </w:rPr>
            </w:pPr>
            <w:r w:rsidRPr="000C0D93">
              <w:rPr>
                <w:rFonts w:ascii="Sylfaen" w:hAnsi="Sylfaen"/>
                <w:bCs/>
                <w:sz w:val="24"/>
                <w:szCs w:val="24"/>
                <w:lang w:val="ru-RU"/>
              </w:rPr>
              <w:t>Пластиковый стаканчик для акварели, разных цветов;</w:t>
            </w:r>
          </w:p>
        </w:tc>
        <w:tc>
          <w:tcPr>
            <w:tcW w:w="849" w:type="dxa"/>
            <w:tcBorders>
              <w:top w:val="single" w:sz="4" w:space="0" w:color="auto"/>
              <w:left w:val="single" w:sz="4" w:space="0" w:color="auto"/>
              <w:bottom w:val="single" w:sz="4" w:space="0" w:color="auto"/>
              <w:right w:val="single" w:sz="4" w:space="0" w:color="auto"/>
            </w:tcBorders>
          </w:tcPr>
          <w:p w14:paraId="0891692D"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4D7C9A0B"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402E88C3"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544188D7" w14:textId="12AE465B"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392E52E" w14:textId="50883E71" w:rsidR="00522793" w:rsidRPr="00522793" w:rsidRDefault="00522793" w:rsidP="00522793">
            <w:pPr>
              <w:rPr>
                <w:rFonts w:ascii="Sylfaen" w:hAnsi="Sylfaen"/>
                <w:sz w:val="24"/>
                <w:szCs w:val="24"/>
                <w:lang w:val="ru-RU"/>
              </w:rPr>
            </w:pPr>
            <w:r>
              <w:rPr>
                <w:rFonts w:ascii="Sylfaen" w:hAnsi="Sylfaen"/>
                <w:sz w:val="24"/>
                <w:szCs w:val="24"/>
                <w:lang w:val="ru-RU"/>
              </w:rPr>
              <w:t>10</w:t>
            </w:r>
          </w:p>
        </w:tc>
        <w:tc>
          <w:tcPr>
            <w:tcW w:w="1275" w:type="dxa"/>
            <w:tcBorders>
              <w:top w:val="single" w:sz="4" w:space="0" w:color="auto"/>
              <w:left w:val="single" w:sz="4" w:space="0" w:color="auto"/>
              <w:bottom w:val="single" w:sz="4" w:space="0" w:color="auto"/>
              <w:right w:val="single" w:sz="4" w:space="0" w:color="auto"/>
            </w:tcBorders>
          </w:tcPr>
          <w:p w14:paraId="712B7E70" w14:textId="7182D784"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2C9E82D4"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580DC778"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5FFC9357"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54628930" w14:textId="2694F1FC"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41</w:t>
            </w:r>
          </w:p>
        </w:tc>
        <w:tc>
          <w:tcPr>
            <w:tcW w:w="1881" w:type="dxa"/>
            <w:tcBorders>
              <w:top w:val="single" w:sz="4" w:space="0" w:color="auto"/>
              <w:left w:val="single" w:sz="4" w:space="0" w:color="auto"/>
              <w:bottom w:val="single" w:sz="4" w:space="0" w:color="auto"/>
              <w:right w:val="single" w:sz="4" w:space="0" w:color="auto"/>
            </w:tcBorders>
            <w:vAlign w:val="center"/>
          </w:tcPr>
          <w:p w14:paraId="6335E0D5"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Ластик</w:t>
            </w:r>
            <w:proofErr w:type="spellEnd"/>
          </w:p>
        </w:tc>
        <w:tc>
          <w:tcPr>
            <w:tcW w:w="1100" w:type="dxa"/>
            <w:tcBorders>
              <w:top w:val="single" w:sz="4" w:space="0" w:color="auto"/>
              <w:left w:val="single" w:sz="4" w:space="0" w:color="auto"/>
              <w:bottom w:val="single" w:sz="4" w:space="0" w:color="auto"/>
              <w:right w:val="single" w:sz="4" w:space="0" w:color="auto"/>
            </w:tcBorders>
          </w:tcPr>
          <w:p w14:paraId="24FF48E3" w14:textId="77777777" w:rsidR="00522793" w:rsidRPr="0008299D" w:rsidRDefault="00522793" w:rsidP="00522793">
            <w:pPr>
              <w:rPr>
                <w:rFonts w:ascii="Sylfaen" w:hAnsi="Sylfaen"/>
                <w:lang w:val="hy-AM"/>
              </w:rPr>
            </w:pPr>
            <w:r>
              <w:rPr>
                <w:rFonts w:ascii="Sylfaen" w:hAnsi="Sylfaen"/>
                <w:lang w:val="hy-AM"/>
              </w:rPr>
              <w:t>30192100</w:t>
            </w:r>
          </w:p>
        </w:tc>
        <w:tc>
          <w:tcPr>
            <w:tcW w:w="5003" w:type="dxa"/>
            <w:tcBorders>
              <w:top w:val="single" w:sz="4" w:space="0" w:color="auto"/>
              <w:left w:val="single" w:sz="4" w:space="0" w:color="auto"/>
              <w:bottom w:val="single" w:sz="4" w:space="0" w:color="auto"/>
              <w:right w:val="single" w:sz="4" w:space="0" w:color="auto"/>
            </w:tcBorders>
          </w:tcPr>
          <w:p w14:paraId="709BE974" w14:textId="77777777" w:rsidR="00522793" w:rsidRPr="000C0D93" w:rsidRDefault="00522793" w:rsidP="00522793">
            <w:pPr>
              <w:rPr>
                <w:rFonts w:ascii="Sylfaen" w:hAnsi="Sylfaen"/>
                <w:sz w:val="24"/>
                <w:szCs w:val="24"/>
                <w:highlight w:val="yellow"/>
                <w:lang w:val="ru-RU"/>
              </w:rPr>
            </w:pPr>
            <w:r w:rsidRPr="000C0D93">
              <w:rPr>
                <w:rFonts w:ascii="Sylfaen" w:hAnsi="Sylfaen"/>
                <w:sz w:val="24"/>
                <w:szCs w:val="24"/>
                <w:lang w:val="ru-RU"/>
              </w:rPr>
              <w:t>5х2 см, предназначен для очистки надписей карандашом</w:t>
            </w:r>
          </w:p>
        </w:tc>
        <w:tc>
          <w:tcPr>
            <w:tcW w:w="849" w:type="dxa"/>
            <w:tcBorders>
              <w:top w:val="single" w:sz="4" w:space="0" w:color="auto"/>
              <w:left w:val="single" w:sz="4" w:space="0" w:color="auto"/>
              <w:bottom w:val="single" w:sz="4" w:space="0" w:color="auto"/>
              <w:right w:val="single" w:sz="4" w:space="0" w:color="auto"/>
            </w:tcBorders>
          </w:tcPr>
          <w:p w14:paraId="285801CD"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5349D649" w14:textId="77777777" w:rsidR="00522793" w:rsidRPr="000C0D93" w:rsidRDefault="00522793" w:rsidP="00522793">
            <w:pPr>
              <w:rPr>
                <w:rFonts w:ascii="Sylfaen" w:hAnsi="Sylfaen"/>
                <w:sz w:val="24"/>
                <w:szCs w:val="24"/>
                <w:lang w:val="hy-AM"/>
              </w:rPr>
            </w:pPr>
          </w:p>
        </w:tc>
        <w:tc>
          <w:tcPr>
            <w:tcW w:w="992" w:type="dxa"/>
            <w:tcBorders>
              <w:top w:val="single" w:sz="4" w:space="0" w:color="auto"/>
              <w:left w:val="single" w:sz="4" w:space="0" w:color="auto"/>
              <w:bottom w:val="single" w:sz="4" w:space="0" w:color="auto"/>
              <w:right w:val="single" w:sz="4" w:space="0" w:color="auto"/>
            </w:tcBorders>
          </w:tcPr>
          <w:p w14:paraId="52AE8CEE"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0D615B35" w14:textId="42CDC163"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1419218B" w14:textId="770CE8DB" w:rsidR="00522793" w:rsidRPr="00522793" w:rsidRDefault="00522793" w:rsidP="00522793">
            <w:pPr>
              <w:rPr>
                <w:rFonts w:ascii="Sylfaen" w:hAnsi="Sylfaen"/>
                <w:sz w:val="24"/>
                <w:szCs w:val="24"/>
                <w:lang w:val="ru-RU"/>
              </w:rPr>
            </w:pPr>
            <w:r>
              <w:rPr>
                <w:rFonts w:ascii="Sylfaen" w:hAnsi="Sylfaen"/>
                <w:sz w:val="24"/>
                <w:szCs w:val="24"/>
                <w:lang w:val="ru-RU"/>
              </w:rPr>
              <w:t>30</w:t>
            </w:r>
          </w:p>
        </w:tc>
        <w:tc>
          <w:tcPr>
            <w:tcW w:w="1275" w:type="dxa"/>
            <w:tcBorders>
              <w:top w:val="single" w:sz="4" w:space="0" w:color="auto"/>
              <w:left w:val="single" w:sz="4" w:space="0" w:color="auto"/>
              <w:bottom w:val="single" w:sz="4" w:space="0" w:color="auto"/>
              <w:right w:val="single" w:sz="4" w:space="0" w:color="auto"/>
            </w:tcBorders>
          </w:tcPr>
          <w:p w14:paraId="6AF4C470" w14:textId="64F13207"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4B20E1C4"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4781F764"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1BEE400B"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77AD4C8A" w14:textId="0E2F7AB6"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42</w:t>
            </w:r>
          </w:p>
        </w:tc>
        <w:tc>
          <w:tcPr>
            <w:tcW w:w="1881" w:type="dxa"/>
            <w:tcBorders>
              <w:top w:val="single" w:sz="4" w:space="0" w:color="auto"/>
              <w:left w:val="single" w:sz="4" w:space="0" w:color="auto"/>
              <w:bottom w:val="single" w:sz="4" w:space="0" w:color="auto"/>
              <w:right w:val="single" w:sz="4" w:space="0" w:color="auto"/>
            </w:tcBorders>
            <w:vAlign w:val="center"/>
          </w:tcPr>
          <w:p w14:paraId="4E5E4577" w14:textId="77777777" w:rsidR="00522793" w:rsidRPr="000C0D93" w:rsidRDefault="00522793" w:rsidP="00522793">
            <w:pPr>
              <w:jc w:val="both"/>
              <w:rPr>
                <w:rFonts w:ascii="Sylfaen" w:hAnsi="Sylfaen"/>
                <w:sz w:val="24"/>
                <w:szCs w:val="24"/>
                <w:lang w:val="hy-AM"/>
              </w:rPr>
            </w:pPr>
            <w:r w:rsidRPr="000C0D93">
              <w:rPr>
                <w:rFonts w:ascii="Sylfaen" w:hAnsi="Sylfaen"/>
                <w:sz w:val="24"/>
                <w:szCs w:val="24"/>
                <w:lang w:val="hy-AM"/>
              </w:rPr>
              <w:t>Точилка</w:t>
            </w:r>
          </w:p>
        </w:tc>
        <w:tc>
          <w:tcPr>
            <w:tcW w:w="1100" w:type="dxa"/>
            <w:tcBorders>
              <w:top w:val="single" w:sz="4" w:space="0" w:color="auto"/>
              <w:left w:val="single" w:sz="4" w:space="0" w:color="auto"/>
              <w:bottom w:val="single" w:sz="4" w:space="0" w:color="auto"/>
              <w:right w:val="single" w:sz="4" w:space="0" w:color="auto"/>
            </w:tcBorders>
          </w:tcPr>
          <w:p w14:paraId="119BBF79" w14:textId="77777777" w:rsidR="00522793" w:rsidRPr="0008299D" w:rsidRDefault="00522793" w:rsidP="00522793">
            <w:pPr>
              <w:rPr>
                <w:rFonts w:ascii="Sylfaen" w:hAnsi="Sylfaen"/>
                <w:lang w:val="hy-AM"/>
              </w:rPr>
            </w:pPr>
            <w:r>
              <w:rPr>
                <w:rFonts w:ascii="Sylfaen" w:hAnsi="Sylfaen"/>
                <w:lang w:val="hy-AM"/>
              </w:rPr>
              <w:t>30192133</w:t>
            </w:r>
          </w:p>
          <w:p w14:paraId="1F0D453F" w14:textId="77777777" w:rsidR="00522793" w:rsidRPr="0008299D" w:rsidRDefault="00522793" w:rsidP="00522793">
            <w:pPr>
              <w:rPr>
                <w:rFonts w:ascii="Sylfaen" w:hAnsi="Sylfaen"/>
                <w:lang w:val="hy-AM"/>
              </w:rPr>
            </w:pPr>
          </w:p>
        </w:tc>
        <w:tc>
          <w:tcPr>
            <w:tcW w:w="5003" w:type="dxa"/>
            <w:tcBorders>
              <w:top w:val="single" w:sz="4" w:space="0" w:color="auto"/>
              <w:left w:val="single" w:sz="4" w:space="0" w:color="auto"/>
              <w:bottom w:val="single" w:sz="4" w:space="0" w:color="auto"/>
              <w:right w:val="single" w:sz="4" w:space="0" w:color="auto"/>
            </w:tcBorders>
          </w:tcPr>
          <w:p w14:paraId="5B2655E1" w14:textId="77777777" w:rsidR="00522793" w:rsidRPr="000C0D93" w:rsidRDefault="00522793" w:rsidP="00522793">
            <w:pPr>
              <w:rPr>
                <w:rFonts w:ascii="Sylfaen" w:hAnsi="Sylfaen"/>
                <w:sz w:val="24"/>
                <w:szCs w:val="24"/>
                <w:lang w:val="ru-RU"/>
              </w:rPr>
            </w:pPr>
            <w:r w:rsidRPr="000C0D93">
              <w:rPr>
                <w:rFonts w:ascii="Sylfaen" w:hAnsi="Sylfaen"/>
                <w:sz w:val="24"/>
                <w:szCs w:val="24"/>
                <w:lang w:val="ru-RU"/>
              </w:rPr>
              <w:t>Точилки пластиковые или железные из нержавеющей стали цветные</w:t>
            </w:r>
          </w:p>
        </w:tc>
        <w:tc>
          <w:tcPr>
            <w:tcW w:w="849" w:type="dxa"/>
            <w:tcBorders>
              <w:top w:val="single" w:sz="4" w:space="0" w:color="auto"/>
              <w:left w:val="single" w:sz="4" w:space="0" w:color="auto"/>
              <w:bottom w:val="single" w:sz="4" w:space="0" w:color="auto"/>
              <w:right w:val="single" w:sz="4" w:space="0" w:color="auto"/>
            </w:tcBorders>
          </w:tcPr>
          <w:p w14:paraId="68B98A54"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30FCA071"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66A3E66A"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38CB68C5" w14:textId="6A80D2DF"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340F2543" w14:textId="5CC9C76B" w:rsidR="00522793" w:rsidRPr="00522793" w:rsidRDefault="00522793" w:rsidP="00522793">
            <w:pPr>
              <w:rPr>
                <w:rFonts w:ascii="Sylfaen" w:hAnsi="Sylfaen"/>
                <w:sz w:val="24"/>
                <w:szCs w:val="24"/>
                <w:lang w:val="ru-RU"/>
              </w:rPr>
            </w:pPr>
            <w:r>
              <w:rPr>
                <w:rFonts w:ascii="Sylfaen" w:hAnsi="Sylfaen"/>
                <w:sz w:val="24"/>
                <w:szCs w:val="24"/>
                <w:lang w:val="ru-RU"/>
              </w:rPr>
              <w:t>25</w:t>
            </w:r>
          </w:p>
        </w:tc>
        <w:tc>
          <w:tcPr>
            <w:tcW w:w="1275" w:type="dxa"/>
            <w:tcBorders>
              <w:top w:val="single" w:sz="4" w:space="0" w:color="auto"/>
              <w:left w:val="single" w:sz="4" w:space="0" w:color="auto"/>
              <w:bottom w:val="single" w:sz="4" w:space="0" w:color="auto"/>
              <w:right w:val="single" w:sz="4" w:space="0" w:color="auto"/>
            </w:tcBorders>
          </w:tcPr>
          <w:p w14:paraId="6E7F157F" w14:textId="28ADF14F"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1C68915D"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729D69BC"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281EB6A4"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E1BAB75" w14:textId="1EEF0CC5"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43</w:t>
            </w:r>
          </w:p>
        </w:tc>
        <w:tc>
          <w:tcPr>
            <w:tcW w:w="1881" w:type="dxa"/>
            <w:tcBorders>
              <w:top w:val="single" w:sz="4" w:space="0" w:color="auto"/>
              <w:left w:val="single" w:sz="4" w:space="0" w:color="auto"/>
              <w:bottom w:val="single" w:sz="4" w:space="0" w:color="auto"/>
              <w:right w:val="single" w:sz="4" w:space="0" w:color="auto"/>
            </w:tcBorders>
            <w:vAlign w:val="center"/>
          </w:tcPr>
          <w:p w14:paraId="268D6998" w14:textId="77777777" w:rsidR="00522793" w:rsidRPr="000C0D93" w:rsidRDefault="00522793" w:rsidP="00522793">
            <w:pPr>
              <w:jc w:val="both"/>
              <w:rPr>
                <w:rFonts w:ascii="Sylfaen" w:hAnsi="Sylfaen"/>
                <w:sz w:val="24"/>
                <w:szCs w:val="24"/>
                <w:lang w:val="hy-AM"/>
              </w:rPr>
            </w:pPr>
            <w:r w:rsidRPr="000C0D93">
              <w:rPr>
                <w:rFonts w:ascii="Sylfaen" w:hAnsi="Sylfaen"/>
                <w:sz w:val="24"/>
                <w:szCs w:val="24"/>
                <w:lang w:val="hy-AM"/>
              </w:rPr>
              <w:t>Черный карандаш</w:t>
            </w:r>
          </w:p>
        </w:tc>
        <w:tc>
          <w:tcPr>
            <w:tcW w:w="1100" w:type="dxa"/>
            <w:tcBorders>
              <w:top w:val="single" w:sz="4" w:space="0" w:color="auto"/>
              <w:left w:val="single" w:sz="4" w:space="0" w:color="auto"/>
              <w:bottom w:val="single" w:sz="4" w:space="0" w:color="auto"/>
              <w:right w:val="single" w:sz="4" w:space="0" w:color="auto"/>
            </w:tcBorders>
          </w:tcPr>
          <w:p w14:paraId="1A18A7A4" w14:textId="77777777" w:rsidR="00522793" w:rsidRPr="0008299D" w:rsidRDefault="00522793" w:rsidP="00522793">
            <w:pPr>
              <w:rPr>
                <w:rFonts w:ascii="Sylfaen" w:hAnsi="Sylfaen"/>
                <w:lang w:val="hy-AM"/>
              </w:rPr>
            </w:pPr>
            <w:r>
              <w:rPr>
                <w:rFonts w:ascii="Sylfaen" w:hAnsi="Sylfaen"/>
                <w:lang w:val="hy-AM"/>
              </w:rPr>
              <w:t>30192130</w:t>
            </w:r>
          </w:p>
        </w:tc>
        <w:tc>
          <w:tcPr>
            <w:tcW w:w="5003" w:type="dxa"/>
            <w:tcBorders>
              <w:top w:val="single" w:sz="4" w:space="0" w:color="auto"/>
              <w:left w:val="single" w:sz="4" w:space="0" w:color="auto"/>
              <w:bottom w:val="single" w:sz="4" w:space="0" w:color="auto"/>
              <w:right w:val="single" w:sz="4" w:space="0" w:color="auto"/>
            </w:tcBorders>
          </w:tcPr>
          <w:p w14:paraId="3EE3F3A1" w14:textId="77777777" w:rsidR="00522793" w:rsidRPr="000C0D93" w:rsidRDefault="00522793" w:rsidP="00522793">
            <w:pPr>
              <w:rPr>
                <w:rFonts w:ascii="Sylfaen" w:hAnsi="Sylfaen"/>
                <w:sz w:val="24"/>
                <w:szCs w:val="24"/>
                <w:lang w:val="ru-RU"/>
              </w:rPr>
            </w:pPr>
            <w:r w:rsidRPr="000C0D93">
              <w:rPr>
                <w:rFonts w:ascii="Sylfaen" w:hAnsi="Sylfaen"/>
                <w:sz w:val="24"/>
                <w:szCs w:val="24"/>
                <w:lang w:val="ru-RU"/>
              </w:rPr>
              <w:t xml:space="preserve">Черный карандаш, 2 </w:t>
            </w:r>
            <w:r w:rsidRPr="000C0D93">
              <w:rPr>
                <w:rFonts w:ascii="Sylfaen" w:hAnsi="Sylfaen"/>
                <w:sz w:val="24"/>
                <w:szCs w:val="24"/>
              </w:rPr>
              <w:t>HB</w:t>
            </w:r>
            <w:r w:rsidRPr="000C0D93">
              <w:rPr>
                <w:rFonts w:ascii="Sylfaen" w:hAnsi="Sylfaen"/>
                <w:sz w:val="24"/>
                <w:szCs w:val="24"/>
                <w:lang w:val="ru-RU"/>
              </w:rPr>
              <w:t>, в твердом футляре, резина</w:t>
            </w:r>
          </w:p>
        </w:tc>
        <w:tc>
          <w:tcPr>
            <w:tcW w:w="849" w:type="dxa"/>
            <w:tcBorders>
              <w:top w:val="single" w:sz="4" w:space="0" w:color="auto"/>
              <w:left w:val="single" w:sz="4" w:space="0" w:color="auto"/>
              <w:bottom w:val="single" w:sz="4" w:space="0" w:color="auto"/>
              <w:right w:val="single" w:sz="4" w:space="0" w:color="auto"/>
            </w:tcBorders>
          </w:tcPr>
          <w:p w14:paraId="4A06320B"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6ABA9F91"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14887A22"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52C238E0" w14:textId="6B26A208"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F76C4E4" w14:textId="0B02FFDA" w:rsidR="00522793" w:rsidRPr="00522793" w:rsidRDefault="00522793" w:rsidP="00522793">
            <w:pPr>
              <w:rPr>
                <w:rFonts w:ascii="Sylfaen" w:hAnsi="Sylfaen"/>
                <w:sz w:val="24"/>
                <w:szCs w:val="24"/>
                <w:lang w:val="ru-RU"/>
              </w:rPr>
            </w:pPr>
            <w:r>
              <w:rPr>
                <w:rFonts w:ascii="Sylfaen" w:hAnsi="Sylfaen"/>
                <w:sz w:val="24"/>
                <w:szCs w:val="24"/>
                <w:lang w:val="ru-RU"/>
              </w:rPr>
              <w:t>60</w:t>
            </w:r>
          </w:p>
        </w:tc>
        <w:tc>
          <w:tcPr>
            <w:tcW w:w="1275" w:type="dxa"/>
            <w:tcBorders>
              <w:top w:val="single" w:sz="4" w:space="0" w:color="auto"/>
              <w:left w:val="single" w:sz="4" w:space="0" w:color="auto"/>
              <w:bottom w:val="single" w:sz="4" w:space="0" w:color="auto"/>
              <w:right w:val="single" w:sz="4" w:space="0" w:color="auto"/>
            </w:tcBorders>
          </w:tcPr>
          <w:p w14:paraId="000CD101" w14:textId="7D08A389"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06BACEDC"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479E89F1"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498FB3C6"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D517BE8" w14:textId="7BB76701" w:rsidR="00522793" w:rsidRPr="006863FE" w:rsidRDefault="00522793" w:rsidP="00522793">
            <w:pPr>
              <w:tabs>
                <w:tab w:val="left" w:pos="14490"/>
              </w:tabs>
              <w:jc w:val="center"/>
              <w:rPr>
                <w:rFonts w:ascii="Sylfaen" w:hAnsi="Sylfaen"/>
                <w:sz w:val="24"/>
                <w:szCs w:val="24"/>
                <w:lang w:val="ru-RU"/>
              </w:rPr>
            </w:pPr>
            <w:r>
              <w:rPr>
                <w:rFonts w:ascii="Sylfaen" w:hAnsi="Sylfaen"/>
                <w:sz w:val="24"/>
                <w:szCs w:val="24"/>
                <w:lang w:val="ru-RU"/>
              </w:rPr>
              <w:t>44</w:t>
            </w:r>
          </w:p>
        </w:tc>
        <w:tc>
          <w:tcPr>
            <w:tcW w:w="1881" w:type="dxa"/>
            <w:tcBorders>
              <w:top w:val="single" w:sz="4" w:space="0" w:color="auto"/>
              <w:left w:val="single" w:sz="4" w:space="0" w:color="auto"/>
              <w:bottom w:val="single" w:sz="4" w:space="0" w:color="auto"/>
              <w:right w:val="single" w:sz="4" w:space="0" w:color="auto"/>
            </w:tcBorders>
            <w:vAlign w:val="center"/>
          </w:tcPr>
          <w:p w14:paraId="7A0B544F" w14:textId="77777777" w:rsidR="00522793" w:rsidRPr="000C0D93" w:rsidRDefault="00522793" w:rsidP="00522793">
            <w:pPr>
              <w:jc w:val="both"/>
              <w:rPr>
                <w:rFonts w:ascii="Sylfaen" w:hAnsi="Sylfaen"/>
                <w:sz w:val="24"/>
                <w:szCs w:val="24"/>
                <w:lang w:val="hy-AM"/>
              </w:rPr>
            </w:pPr>
            <w:r w:rsidRPr="000C0D93">
              <w:rPr>
                <w:rFonts w:ascii="Sylfaen" w:hAnsi="Sylfaen"/>
                <w:sz w:val="24"/>
                <w:szCs w:val="24"/>
                <w:lang w:val="hy-AM"/>
              </w:rPr>
              <w:t>Маркеры</w:t>
            </w:r>
          </w:p>
        </w:tc>
        <w:tc>
          <w:tcPr>
            <w:tcW w:w="1100" w:type="dxa"/>
            <w:tcBorders>
              <w:top w:val="single" w:sz="4" w:space="0" w:color="auto"/>
              <w:left w:val="single" w:sz="4" w:space="0" w:color="auto"/>
              <w:bottom w:val="single" w:sz="4" w:space="0" w:color="auto"/>
              <w:right w:val="single" w:sz="4" w:space="0" w:color="auto"/>
            </w:tcBorders>
          </w:tcPr>
          <w:p w14:paraId="1FAE6385" w14:textId="77777777" w:rsidR="00522793" w:rsidRPr="0008299D" w:rsidRDefault="00522793" w:rsidP="00522793">
            <w:pPr>
              <w:rPr>
                <w:rFonts w:ascii="Sylfaen" w:hAnsi="Sylfaen"/>
                <w:lang w:val="hy-AM"/>
              </w:rPr>
            </w:pPr>
            <w:r>
              <w:rPr>
                <w:rFonts w:ascii="Sylfaen" w:hAnsi="Sylfaen"/>
                <w:lang w:val="hy-AM"/>
              </w:rPr>
              <w:t>30192125</w:t>
            </w:r>
          </w:p>
        </w:tc>
        <w:tc>
          <w:tcPr>
            <w:tcW w:w="5003" w:type="dxa"/>
            <w:tcBorders>
              <w:top w:val="single" w:sz="4" w:space="0" w:color="auto"/>
              <w:left w:val="single" w:sz="4" w:space="0" w:color="auto"/>
              <w:bottom w:val="single" w:sz="4" w:space="0" w:color="auto"/>
              <w:right w:val="single" w:sz="4" w:space="0" w:color="auto"/>
            </w:tcBorders>
          </w:tcPr>
          <w:p w14:paraId="002CB2DF" w14:textId="77777777" w:rsidR="00522793" w:rsidRPr="000C0D93" w:rsidRDefault="00522793" w:rsidP="00522793">
            <w:pPr>
              <w:rPr>
                <w:rFonts w:ascii="Sylfaen" w:hAnsi="Sylfaen"/>
                <w:sz w:val="24"/>
                <w:szCs w:val="24"/>
                <w:lang w:val="ru-RU"/>
              </w:rPr>
            </w:pPr>
            <w:r w:rsidRPr="000C0D93">
              <w:rPr>
                <w:rFonts w:ascii="Sylfaen" w:hAnsi="Sylfaen"/>
                <w:sz w:val="24"/>
                <w:szCs w:val="24"/>
                <w:lang w:val="ru-RU"/>
              </w:rPr>
              <w:t>Маркер разных цветов, подчеркивания, заметки</w:t>
            </w:r>
          </w:p>
        </w:tc>
        <w:tc>
          <w:tcPr>
            <w:tcW w:w="849" w:type="dxa"/>
            <w:tcBorders>
              <w:top w:val="single" w:sz="4" w:space="0" w:color="auto"/>
              <w:left w:val="single" w:sz="4" w:space="0" w:color="auto"/>
              <w:bottom w:val="single" w:sz="4" w:space="0" w:color="auto"/>
              <w:right w:val="single" w:sz="4" w:space="0" w:color="auto"/>
            </w:tcBorders>
          </w:tcPr>
          <w:p w14:paraId="4DD6C869"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43D35536"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1D78E484"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41E36502" w14:textId="4422F1C3"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1926D094" w14:textId="52B75AB7" w:rsidR="00522793" w:rsidRPr="00522793" w:rsidRDefault="00522793" w:rsidP="00522793">
            <w:pPr>
              <w:rPr>
                <w:rFonts w:ascii="Sylfaen" w:hAnsi="Sylfaen"/>
                <w:sz w:val="24"/>
                <w:szCs w:val="24"/>
                <w:lang w:val="ru-RU"/>
              </w:rPr>
            </w:pPr>
            <w:r>
              <w:rPr>
                <w:rFonts w:ascii="Sylfaen" w:hAnsi="Sylfaen"/>
                <w:sz w:val="24"/>
                <w:szCs w:val="24"/>
                <w:lang w:val="ru-RU"/>
              </w:rPr>
              <w:t>20</w:t>
            </w:r>
          </w:p>
        </w:tc>
        <w:tc>
          <w:tcPr>
            <w:tcW w:w="1275" w:type="dxa"/>
            <w:tcBorders>
              <w:top w:val="single" w:sz="4" w:space="0" w:color="auto"/>
              <w:left w:val="single" w:sz="4" w:space="0" w:color="auto"/>
              <w:bottom w:val="single" w:sz="4" w:space="0" w:color="auto"/>
              <w:right w:val="single" w:sz="4" w:space="0" w:color="auto"/>
            </w:tcBorders>
          </w:tcPr>
          <w:p w14:paraId="4BA6DB63" w14:textId="0D97F1E0"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5B3B40C0"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0B2FF326"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5F4BF008"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6FC49C9A" w14:textId="551C0626" w:rsidR="00522793" w:rsidRPr="00002E9F" w:rsidRDefault="00522793" w:rsidP="00522793">
            <w:pPr>
              <w:tabs>
                <w:tab w:val="left" w:pos="14490"/>
              </w:tabs>
              <w:jc w:val="center"/>
              <w:rPr>
                <w:rFonts w:ascii="Sylfaen" w:hAnsi="Sylfaen"/>
                <w:sz w:val="24"/>
                <w:szCs w:val="24"/>
                <w:lang w:val="ru-RU"/>
              </w:rPr>
            </w:pPr>
            <w:r w:rsidRPr="00002E9F">
              <w:rPr>
                <w:rFonts w:ascii="Sylfaen" w:hAnsi="Sylfaen"/>
                <w:sz w:val="24"/>
                <w:szCs w:val="24"/>
                <w:lang w:val="ru-RU"/>
              </w:rPr>
              <w:t>45</w:t>
            </w:r>
          </w:p>
        </w:tc>
        <w:tc>
          <w:tcPr>
            <w:tcW w:w="1881" w:type="dxa"/>
            <w:tcBorders>
              <w:top w:val="single" w:sz="4" w:space="0" w:color="auto"/>
              <w:left w:val="single" w:sz="4" w:space="0" w:color="auto"/>
              <w:bottom w:val="single" w:sz="4" w:space="0" w:color="auto"/>
              <w:right w:val="single" w:sz="4" w:space="0" w:color="auto"/>
            </w:tcBorders>
            <w:vAlign w:val="center"/>
          </w:tcPr>
          <w:p w14:paraId="64B8B309" w14:textId="61668D79" w:rsidR="00522793" w:rsidRPr="00002E9F" w:rsidRDefault="00522793" w:rsidP="00522793">
            <w:pPr>
              <w:jc w:val="both"/>
              <w:rPr>
                <w:rFonts w:ascii="Sylfaen" w:hAnsi="Sylfaen"/>
                <w:sz w:val="24"/>
                <w:szCs w:val="24"/>
                <w:lang w:val="hy-AM"/>
              </w:rPr>
            </w:pPr>
            <w:proofErr w:type="spellStart"/>
            <w:r w:rsidRPr="00002E9F">
              <w:rPr>
                <w:rFonts w:ascii="Sylfaen" w:hAnsi="Sylfaen"/>
                <w:sz w:val="24"/>
                <w:szCs w:val="24"/>
              </w:rPr>
              <w:t>Марке</w:t>
            </w:r>
            <w:proofErr w:type="spellEnd"/>
            <w:r w:rsidRPr="00002E9F">
              <w:rPr>
                <w:rFonts w:ascii="Sylfaen" w:hAnsi="Sylfaen"/>
                <w:sz w:val="24"/>
                <w:szCs w:val="24"/>
                <w:lang w:val="ru-RU"/>
              </w:rPr>
              <w:t>р для доски</w:t>
            </w:r>
          </w:p>
        </w:tc>
        <w:tc>
          <w:tcPr>
            <w:tcW w:w="1100" w:type="dxa"/>
            <w:tcBorders>
              <w:top w:val="single" w:sz="4" w:space="0" w:color="auto"/>
              <w:left w:val="single" w:sz="4" w:space="0" w:color="auto"/>
              <w:bottom w:val="single" w:sz="4" w:space="0" w:color="auto"/>
              <w:right w:val="single" w:sz="4" w:space="0" w:color="auto"/>
            </w:tcBorders>
          </w:tcPr>
          <w:p w14:paraId="1CB93A1C" w14:textId="71DBBD0B" w:rsidR="00522793" w:rsidRDefault="00522793" w:rsidP="00522793">
            <w:pPr>
              <w:rPr>
                <w:rFonts w:ascii="Sylfaen" w:hAnsi="Sylfaen"/>
                <w:lang w:val="hy-AM"/>
              </w:rPr>
            </w:pPr>
            <w:r w:rsidRPr="006863FE">
              <w:rPr>
                <w:rFonts w:ascii="Sylfaen" w:hAnsi="Sylfaen"/>
                <w:lang w:val="pt-BR"/>
              </w:rPr>
              <w:t>30192125</w:t>
            </w:r>
          </w:p>
        </w:tc>
        <w:tc>
          <w:tcPr>
            <w:tcW w:w="5003" w:type="dxa"/>
            <w:tcBorders>
              <w:top w:val="single" w:sz="4" w:space="0" w:color="auto"/>
              <w:left w:val="single" w:sz="4" w:space="0" w:color="auto"/>
              <w:bottom w:val="single" w:sz="4" w:space="0" w:color="auto"/>
              <w:right w:val="single" w:sz="4" w:space="0" w:color="auto"/>
            </w:tcBorders>
          </w:tcPr>
          <w:p w14:paraId="08F715D9" w14:textId="3E586188" w:rsidR="00522793" w:rsidRPr="000C0D93" w:rsidRDefault="00522793" w:rsidP="00522793">
            <w:pPr>
              <w:rPr>
                <w:rFonts w:ascii="Sylfaen" w:hAnsi="Sylfaen"/>
                <w:sz w:val="24"/>
                <w:szCs w:val="24"/>
                <w:lang w:val="ru-RU"/>
              </w:rPr>
            </w:pPr>
            <w:r w:rsidRPr="00002E9F">
              <w:rPr>
                <w:rFonts w:ascii="Sylfaen" w:hAnsi="Sylfaen"/>
                <w:sz w:val="24"/>
                <w:szCs w:val="24"/>
                <w:lang w:val="ru-RU"/>
              </w:rPr>
              <w:t>Маркер</w:t>
            </w:r>
            <w:r>
              <w:rPr>
                <w:rFonts w:ascii="Sylfaen" w:hAnsi="Sylfaen"/>
                <w:sz w:val="24"/>
                <w:szCs w:val="24"/>
                <w:lang w:val="ru-RU"/>
              </w:rPr>
              <w:t xml:space="preserve">ы для письма на </w:t>
            </w:r>
            <w:proofErr w:type="spellStart"/>
            <w:r>
              <w:rPr>
                <w:rFonts w:ascii="Sylfaen" w:hAnsi="Sylfaen"/>
                <w:sz w:val="24"/>
                <w:szCs w:val="24"/>
                <w:lang w:val="ru-RU"/>
              </w:rPr>
              <w:t>доскеб</w:t>
            </w:r>
            <w:proofErr w:type="spellEnd"/>
            <w:r>
              <w:rPr>
                <w:rFonts w:ascii="Sylfaen" w:hAnsi="Sylfaen"/>
                <w:sz w:val="24"/>
                <w:szCs w:val="24"/>
                <w:lang w:val="ru-RU"/>
              </w:rPr>
              <w:t xml:space="preserve"> разных </w:t>
            </w:r>
            <w:proofErr w:type="spellStart"/>
            <w:r>
              <w:rPr>
                <w:rFonts w:ascii="Sylfaen" w:hAnsi="Sylfaen"/>
                <w:sz w:val="24"/>
                <w:szCs w:val="24"/>
                <w:lang w:val="ru-RU"/>
              </w:rPr>
              <w:t>цветовю</w:t>
            </w:r>
            <w:proofErr w:type="spellEnd"/>
          </w:p>
        </w:tc>
        <w:tc>
          <w:tcPr>
            <w:tcW w:w="849" w:type="dxa"/>
            <w:tcBorders>
              <w:top w:val="single" w:sz="4" w:space="0" w:color="auto"/>
              <w:left w:val="single" w:sz="4" w:space="0" w:color="auto"/>
              <w:bottom w:val="single" w:sz="4" w:space="0" w:color="auto"/>
              <w:right w:val="single" w:sz="4" w:space="0" w:color="auto"/>
            </w:tcBorders>
          </w:tcPr>
          <w:p w14:paraId="0A0DD8DD" w14:textId="39D6E5BA"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50453E25"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0B6E0390"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168B50EE" w14:textId="77777777" w:rsidR="005227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25152D55" w14:textId="5F200F9F" w:rsidR="00522793" w:rsidRPr="00522793" w:rsidRDefault="00522793" w:rsidP="00522793">
            <w:pPr>
              <w:rPr>
                <w:rFonts w:ascii="Sylfaen" w:hAnsi="Sylfaen"/>
                <w:sz w:val="24"/>
                <w:szCs w:val="24"/>
                <w:lang w:val="ru-RU"/>
              </w:rPr>
            </w:pPr>
            <w:r>
              <w:rPr>
                <w:rFonts w:ascii="Sylfaen" w:hAnsi="Sylfaen"/>
                <w:sz w:val="24"/>
                <w:szCs w:val="24"/>
                <w:lang w:val="ru-RU"/>
              </w:rPr>
              <w:t>4</w:t>
            </w:r>
          </w:p>
        </w:tc>
        <w:tc>
          <w:tcPr>
            <w:tcW w:w="1275" w:type="dxa"/>
            <w:tcBorders>
              <w:top w:val="single" w:sz="4" w:space="0" w:color="auto"/>
              <w:left w:val="single" w:sz="4" w:space="0" w:color="auto"/>
              <w:bottom w:val="single" w:sz="4" w:space="0" w:color="auto"/>
              <w:right w:val="single" w:sz="4" w:space="0" w:color="auto"/>
            </w:tcBorders>
          </w:tcPr>
          <w:p w14:paraId="0F73F647" w14:textId="5781AEA1" w:rsidR="00522793" w:rsidRPr="00764AF2" w:rsidRDefault="00522793" w:rsidP="00522793">
            <w:pPr>
              <w:rPr>
                <w:rFonts w:ascii="Sylfaen" w:hAnsi="Sylfaen"/>
                <w:sz w:val="24"/>
                <w:szCs w:val="24"/>
              </w:rPr>
            </w:pPr>
            <w:r w:rsidRPr="00764AF2">
              <w:rPr>
                <w:rFonts w:ascii="Sylfaen" w:hAnsi="Sylfaen"/>
                <w:sz w:val="24"/>
                <w:szCs w:val="24"/>
              </w:rPr>
              <w:t xml:space="preserve">г. </w:t>
            </w:r>
            <w:proofErr w:type="spellStart"/>
            <w:r w:rsidRPr="00764AF2">
              <w:rPr>
                <w:rFonts w:ascii="Sylfaen" w:hAnsi="Sylfaen"/>
                <w:sz w:val="24"/>
                <w:szCs w:val="24"/>
              </w:rPr>
              <w:t>Капан</w:t>
            </w:r>
            <w:proofErr w:type="spellEnd"/>
          </w:p>
          <w:p w14:paraId="79AC74FA" w14:textId="6EBBC48D" w:rsidR="00522793" w:rsidRPr="000C0D93" w:rsidRDefault="00522793" w:rsidP="00522793">
            <w:pPr>
              <w:rPr>
                <w:rFonts w:ascii="Sylfaen" w:hAnsi="Sylfaen"/>
                <w:sz w:val="24"/>
                <w:szCs w:val="24"/>
              </w:rPr>
            </w:pPr>
            <w:proofErr w:type="spellStart"/>
            <w:r w:rsidRPr="00764AF2">
              <w:rPr>
                <w:rFonts w:ascii="Sylfaen" w:hAnsi="Sylfaen"/>
                <w:sz w:val="24"/>
                <w:szCs w:val="24"/>
              </w:rPr>
              <w:t>Багаберд</w:t>
            </w:r>
            <w:proofErr w:type="spellEnd"/>
            <w:r w:rsidRPr="00764AF2">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81095B3"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5B3CED73"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92D36E1" w14:textId="2F8DF9A2"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46</w:t>
            </w:r>
          </w:p>
        </w:tc>
        <w:tc>
          <w:tcPr>
            <w:tcW w:w="1881" w:type="dxa"/>
            <w:tcBorders>
              <w:top w:val="single" w:sz="4" w:space="0" w:color="auto"/>
              <w:left w:val="single" w:sz="4" w:space="0" w:color="auto"/>
              <w:bottom w:val="single" w:sz="4" w:space="0" w:color="auto"/>
              <w:right w:val="single" w:sz="4" w:space="0" w:color="auto"/>
            </w:tcBorders>
            <w:vAlign w:val="center"/>
          </w:tcPr>
          <w:p w14:paraId="169F1701"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Ламинирующая</w:t>
            </w:r>
            <w:proofErr w:type="spellEnd"/>
            <w:r w:rsidRPr="000C0D93">
              <w:rPr>
                <w:rFonts w:ascii="Sylfaen" w:hAnsi="Sylfaen" w:cs="Sylfaen"/>
                <w:sz w:val="24"/>
                <w:szCs w:val="24"/>
              </w:rPr>
              <w:t xml:space="preserve"> </w:t>
            </w:r>
            <w:proofErr w:type="spellStart"/>
            <w:r w:rsidRPr="000C0D93">
              <w:rPr>
                <w:rFonts w:ascii="Sylfaen" w:hAnsi="Sylfaen" w:cs="Sylfaen"/>
                <w:sz w:val="24"/>
                <w:szCs w:val="24"/>
              </w:rPr>
              <w:t>пленка</w:t>
            </w:r>
            <w:proofErr w:type="spellEnd"/>
          </w:p>
        </w:tc>
        <w:tc>
          <w:tcPr>
            <w:tcW w:w="1100" w:type="dxa"/>
            <w:tcBorders>
              <w:top w:val="single" w:sz="4" w:space="0" w:color="auto"/>
              <w:left w:val="single" w:sz="4" w:space="0" w:color="auto"/>
              <w:bottom w:val="single" w:sz="4" w:space="0" w:color="auto"/>
              <w:right w:val="single" w:sz="4" w:space="0" w:color="auto"/>
            </w:tcBorders>
          </w:tcPr>
          <w:p w14:paraId="70423CDB" w14:textId="77777777" w:rsidR="00522793" w:rsidRPr="0008299D" w:rsidRDefault="00522793" w:rsidP="00522793">
            <w:pPr>
              <w:rPr>
                <w:rFonts w:ascii="Sylfaen" w:hAnsi="Sylfaen"/>
                <w:lang w:val="hy-AM"/>
              </w:rPr>
            </w:pPr>
            <w:r>
              <w:rPr>
                <w:rFonts w:ascii="Sylfaen" w:hAnsi="Sylfaen"/>
                <w:lang w:val="hy-AM"/>
              </w:rPr>
              <w:t>30193100</w:t>
            </w:r>
          </w:p>
        </w:tc>
        <w:tc>
          <w:tcPr>
            <w:tcW w:w="5003" w:type="dxa"/>
            <w:tcBorders>
              <w:top w:val="single" w:sz="4" w:space="0" w:color="auto"/>
              <w:left w:val="single" w:sz="4" w:space="0" w:color="auto"/>
              <w:bottom w:val="single" w:sz="4" w:space="0" w:color="auto"/>
              <w:right w:val="single" w:sz="4" w:space="0" w:color="auto"/>
            </w:tcBorders>
          </w:tcPr>
          <w:p w14:paraId="38257FF1" w14:textId="77777777" w:rsidR="00522793" w:rsidRPr="000C0D93" w:rsidRDefault="00522793" w:rsidP="00522793">
            <w:pPr>
              <w:rPr>
                <w:rFonts w:ascii="Sylfaen" w:hAnsi="Sylfaen"/>
                <w:sz w:val="24"/>
                <w:szCs w:val="24"/>
                <w:lang w:val="ru-RU"/>
              </w:rPr>
            </w:pPr>
            <w:proofErr w:type="spellStart"/>
            <w:r w:rsidRPr="000C0D93">
              <w:rPr>
                <w:rFonts w:ascii="Sylfaen" w:hAnsi="Sylfaen"/>
                <w:sz w:val="24"/>
                <w:szCs w:val="24"/>
              </w:rPr>
              <w:t>Прозрачная</w:t>
            </w:r>
            <w:proofErr w:type="spellEnd"/>
            <w:r w:rsidRPr="000C0D93">
              <w:rPr>
                <w:rFonts w:ascii="Sylfaen" w:hAnsi="Sylfaen"/>
                <w:sz w:val="24"/>
                <w:szCs w:val="24"/>
              </w:rPr>
              <w:t xml:space="preserve"> </w:t>
            </w:r>
            <w:proofErr w:type="spellStart"/>
            <w:r w:rsidRPr="000C0D93">
              <w:rPr>
                <w:rFonts w:ascii="Sylfaen" w:hAnsi="Sylfaen"/>
                <w:sz w:val="24"/>
                <w:szCs w:val="24"/>
              </w:rPr>
              <w:t>пленка</w:t>
            </w:r>
            <w:proofErr w:type="spellEnd"/>
            <w:r w:rsidRPr="000C0D93">
              <w:rPr>
                <w:rFonts w:ascii="Sylfaen" w:hAnsi="Sylfaen"/>
                <w:sz w:val="24"/>
                <w:szCs w:val="24"/>
              </w:rPr>
              <w:t xml:space="preserve"> </w:t>
            </w:r>
            <w:proofErr w:type="spellStart"/>
            <w:r w:rsidRPr="000C0D93">
              <w:rPr>
                <w:rFonts w:ascii="Sylfaen" w:hAnsi="Sylfaen"/>
                <w:sz w:val="24"/>
                <w:szCs w:val="24"/>
              </w:rPr>
              <w:t>для</w:t>
            </w:r>
            <w:proofErr w:type="spellEnd"/>
            <w:r w:rsidRPr="000C0D93">
              <w:rPr>
                <w:rFonts w:ascii="Sylfaen" w:hAnsi="Sylfaen"/>
                <w:sz w:val="24"/>
                <w:szCs w:val="24"/>
              </w:rPr>
              <w:t xml:space="preserve"> </w:t>
            </w:r>
            <w:proofErr w:type="spellStart"/>
            <w:r w:rsidRPr="000C0D93">
              <w:rPr>
                <w:rFonts w:ascii="Sylfaen" w:hAnsi="Sylfaen"/>
                <w:sz w:val="24"/>
                <w:szCs w:val="24"/>
              </w:rPr>
              <w:t>ламинирования</w:t>
            </w:r>
            <w:proofErr w:type="spellEnd"/>
            <w:r w:rsidRPr="000C0D93">
              <w:rPr>
                <w:rFonts w:ascii="Sylfaen" w:hAnsi="Sylfaen"/>
                <w:sz w:val="24"/>
                <w:szCs w:val="24"/>
              </w:rPr>
              <w:t>;</w:t>
            </w:r>
          </w:p>
        </w:tc>
        <w:tc>
          <w:tcPr>
            <w:tcW w:w="849" w:type="dxa"/>
            <w:tcBorders>
              <w:top w:val="single" w:sz="4" w:space="0" w:color="auto"/>
              <w:left w:val="single" w:sz="4" w:space="0" w:color="auto"/>
              <w:bottom w:val="single" w:sz="4" w:space="0" w:color="auto"/>
              <w:right w:val="single" w:sz="4" w:space="0" w:color="auto"/>
            </w:tcBorders>
          </w:tcPr>
          <w:p w14:paraId="11AA0710" w14:textId="77777777" w:rsidR="00522793" w:rsidRPr="00522793" w:rsidRDefault="00522793" w:rsidP="00522793">
            <w:proofErr w:type="spellStart"/>
            <w:r w:rsidRPr="00522793">
              <w:t>коробка</w:t>
            </w:r>
            <w:proofErr w:type="spellEnd"/>
          </w:p>
        </w:tc>
        <w:tc>
          <w:tcPr>
            <w:tcW w:w="806" w:type="dxa"/>
            <w:tcBorders>
              <w:top w:val="single" w:sz="4" w:space="0" w:color="auto"/>
              <w:left w:val="single" w:sz="4" w:space="0" w:color="auto"/>
              <w:bottom w:val="single" w:sz="4" w:space="0" w:color="auto"/>
              <w:right w:val="single" w:sz="4" w:space="0" w:color="auto"/>
            </w:tcBorders>
          </w:tcPr>
          <w:p w14:paraId="42DDA15E" w14:textId="77777777" w:rsidR="00522793" w:rsidRPr="000C0D93" w:rsidRDefault="00522793" w:rsidP="00522793">
            <w:pPr>
              <w:rPr>
                <w:rFonts w:ascii="Sylfaen" w:hAnsi="Sylfaen"/>
                <w:sz w:val="24"/>
                <w:szCs w:val="24"/>
              </w:rPr>
            </w:pPr>
          </w:p>
        </w:tc>
        <w:tc>
          <w:tcPr>
            <w:tcW w:w="992" w:type="dxa"/>
            <w:tcBorders>
              <w:top w:val="single" w:sz="4" w:space="0" w:color="auto"/>
              <w:left w:val="single" w:sz="4" w:space="0" w:color="auto"/>
              <w:bottom w:val="single" w:sz="4" w:space="0" w:color="auto"/>
              <w:right w:val="single" w:sz="4" w:space="0" w:color="auto"/>
            </w:tcBorders>
          </w:tcPr>
          <w:p w14:paraId="4B846199" w14:textId="77777777" w:rsidR="00522793" w:rsidRPr="000C0D93" w:rsidRDefault="00522793" w:rsidP="00522793">
            <w:pPr>
              <w:rPr>
                <w:rFonts w:ascii="Sylfaen" w:hAnsi="Sylfaen"/>
                <w:sz w:val="24"/>
                <w:szCs w:val="24"/>
              </w:rPr>
            </w:pPr>
          </w:p>
        </w:tc>
        <w:tc>
          <w:tcPr>
            <w:tcW w:w="851" w:type="dxa"/>
            <w:tcBorders>
              <w:top w:val="single" w:sz="4" w:space="0" w:color="auto"/>
              <w:left w:val="single" w:sz="4" w:space="0" w:color="auto"/>
              <w:bottom w:val="single" w:sz="4" w:space="0" w:color="auto"/>
              <w:right w:val="single" w:sz="4" w:space="0" w:color="auto"/>
            </w:tcBorders>
          </w:tcPr>
          <w:p w14:paraId="30A10B3E" w14:textId="0BA18C33"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528EFA6B" w14:textId="6C042B3D" w:rsidR="00522793" w:rsidRPr="00522793" w:rsidRDefault="00522793" w:rsidP="00522793">
            <w:pPr>
              <w:rPr>
                <w:rFonts w:ascii="Sylfaen" w:hAnsi="Sylfaen"/>
                <w:sz w:val="24"/>
                <w:szCs w:val="24"/>
                <w:lang w:val="ru-RU"/>
              </w:rPr>
            </w:pPr>
            <w:r>
              <w:rPr>
                <w:rFonts w:ascii="Sylfaen" w:hAnsi="Sylfaen"/>
                <w:sz w:val="24"/>
                <w:szCs w:val="24"/>
                <w:lang w:val="ru-RU"/>
              </w:rPr>
              <w:t>1</w:t>
            </w:r>
          </w:p>
        </w:tc>
        <w:tc>
          <w:tcPr>
            <w:tcW w:w="1275" w:type="dxa"/>
            <w:tcBorders>
              <w:top w:val="single" w:sz="4" w:space="0" w:color="auto"/>
              <w:left w:val="single" w:sz="4" w:space="0" w:color="auto"/>
              <w:bottom w:val="single" w:sz="4" w:space="0" w:color="auto"/>
              <w:right w:val="single" w:sz="4" w:space="0" w:color="auto"/>
            </w:tcBorders>
          </w:tcPr>
          <w:p w14:paraId="2D390924" w14:textId="1E94EE84"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002065BA"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75EB3429"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4E442C2B"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B3B7E8A" w14:textId="6405AEC5"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47</w:t>
            </w:r>
          </w:p>
        </w:tc>
        <w:tc>
          <w:tcPr>
            <w:tcW w:w="1881" w:type="dxa"/>
            <w:tcBorders>
              <w:top w:val="single" w:sz="4" w:space="0" w:color="auto"/>
              <w:left w:val="single" w:sz="4" w:space="0" w:color="auto"/>
              <w:bottom w:val="single" w:sz="4" w:space="0" w:color="auto"/>
              <w:right w:val="single" w:sz="4" w:space="0" w:color="auto"/>
            </w:tcBorders>
            <w:vAlign w:val="center"/>
          </w:tcPr>
          <w:p w14:paraId="7472492C"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Тетради</w:t>
            </w:r>
            <w:proofErr w:type="spellEnd"/>
            <w:r w:rsidRPr="000C0D93">
              <w:rPr>
                <w:rFonts w:ascii="Sylfaen" w:hAnsi="Sylfaen" w:cs="Sylfaen"/>
                <w:sz w:val="24"/>
                <w:szCs w:val="24"/>
              </w:rPr>
              <w:t xml:space="preserve"> /12 </w:t>
            </w:r>
            <w:proofErr w:type="spellStart"/>
            <w:r w:rsidRPr="000C0D93">
              <w:rPr>
                <w:rFonts w:ascii="Sylfaen" w:hAnsi="Sylfaen" w:cs="Sylfaen"/>
                <w:sz w:val="24"/>
                <w:szCs w:val="24"/>
              </w:rPr>
              <w:t>лист</w:t>
            </w:r>
            <w:proofErr w:type="spellEnd"/>
            <w:r w:rsidRPr="000C0D93">
              <w:rPr>
                <w:rFonts w:ascii="Sylfaen" w:hAnsi="Sylfaen" w:cs="Sylfaen"/>
                <w:sz w:val="24"/>
                <w:szCs w:val="24"/>
              </w:rPr>
              <w:t xml:space="preserve"> /</w:t>
            </w:r>
          </w:p>
        </w:tc>
        <w:tc>
          <w:tcPr>
            <w:tcW w:w="1100" w:type="dxa"/>
            <w:tcBorders>
              <w:top w:val="single" w:sz="4" w:space="0" w:color="auto"/>
              <w:left w:val="single" w:sz="4" w:space="0" w:color="auto"/>
              <w:bottom w:val="single" w:sz="4" w:space="0" w:color="auto"/>
              <w:right w:val="single" w:sz="4" w:space="0" w:color="auto"/>
            </w:tcBorders>
          </w:tcPr>
          <w:p w14:paraId="5F6E2367" w14:textId="77777777" w:rsidR="00522793" w:rsidRPr="0008299D" w:rsidRDefault="00522793" w:rsidP="00522793">
            <w:pPr>
              <w:rPr>
                <w:rFonts w:ascii="Sylfaen" w:hAnsi="Sylfaen"/>
                <w:lang w:val="hy-AM"/>
              </w:rPr>
            </w:pPr>
            <w:r>
              <w:rPr>
                <w:rFonts w:ascii="Sylfaen" w:hAnsi="Sylfaen"/>
                <w:lang w:val="hy-AM"/>
              </w:rPr>
              <w:t>32811130</w:t>
            </w:r>
          </w:p>
        </w:tc>
        <w:tc>
          <w:tcPr>
            <w:tcW w:w="5003" w:type="dxa"/>
            <w:tcBorders>
              <w:top w:val="single" w:sz="4" w:space="0" w:color="auto"/>
              <w:left w:val="single" w:sz="4" w:space="0" w:color="auto"/>
              <w:bottom w:val="single" w:sz="4" w:space="0" w:color="auto"/>
              <w:right w:val="single" w:sz="4" w:space="0" w:color="auto"/>
            </w:tcBorders>
          </w:tcPr>
          <w:p w14:paraId="1F512187" w14:textId="77777777" w:rsidR="00522793" w:rsidRPr="000C0D93" w:rsidRDefault="00522793" w:rsidP="00522793">
            <w:pPr>
              <w:rPr>
                <w:rFonts w:ascii="Sylfaen" w:hAnsi="Sylfaen"/>
                <w:sz w:val="24"/>
                <w:szCs w:val="24"/>
                <w:lang w:val="hy-AM"/>
              </w:rPr>
            </w:pPr>
            <w:r w:rsidRPr="000C0D93">
              <w:rPr>
                <w:rFonts w:ascii="Sylfaen" w:hAnsi="Sylfaen"/>
                <w:sz w:val="24"/>
                <w:szCs w:val="24"/>
                <w:lang w:val="hy-AM"/>
              </w:rPr>
              <w:t>Школьные тетради /12 листов/ белизна не менее 90%, митрополит и клетчатый</w:t>
            </w:r>
          </w:p>
        </w:tc>
        <w:tc>
          <w:tcPr>
            <w:tcW w:w="849" w:type="dxa"/>
            <w:tcBorders>
              <w:top w:val="single" w:sz="4" w:space="0" w:color="auto"/>
              <w:left w:val="single" w:sz="4" w:space="0" w:color="auto"/>
              <w:bottom w:val="single" w:sz="4" w:space="0" w:color="auto"/>
              <w:right w:val="single" w:sz="4" w:space="0" w:color="auto"/>
            </w:tcBorders>
          </w:tcPr>
          <w:p w14:paraId="067FFC3B"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76FC2225"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41B6E6EB"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20C59A6B" w14:textId="4F8C4982"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27D20E86" w14:textId="16FCAB7B" w:rsidR="00522793" w:rsidRPr="00522793" w:rsidRDefault="00522793" w:rsidP="00522793">
            <w:pPr>
              <w:rPr>
                <w:rFonts w:ascii="Sylfaen" w:hAnsi="Sylfaen"/>
                <w:sz w:val="24"/>
                <w:szCs w:val="24"/>
                <w:lang w:val="ru-RU"/>
              </w:rPr>
            </w:pPr>
            <w:r>
              <w:rPr>
                <w:rFonts w:ascii="Sylfaen" w:hAnsi="Sylfaen"/>
                <w:sz w:val="24"/>
                <w:szCs w:val="24"/>
                <w:lang w:val="ru-RU"/>
              </w:rPr>
              <w:t>120</w:t>
            </w:r>
          </w:p>
        </w:tc>
        <w:tc>
          <w:tcPr>
            <w:tcW w:w="1275" w:type="dxa"/>
            <w:tcBorders>
              <w:top w:val="single" w:sz="4" w:space="0" w:color="auto"/>
              <w:left w:val="single" w:sz="4" w:space="0" w:color="auto"/>
              <w:bottom w:val="single" w:sz="4" w:space="0" w:color="auto"/>
              <w:right w:val="single" w:sz="4" w:space="0" w:color="auto"/>
            </w:tcBorders>
          </w:tcPr>
          <w:p w14:paraId="57C1B491" w14:textId="3BB19C9D"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3D38F345"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4CD97AAD"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313199A1"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85F47FD" w14:textId="536EDB72"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lastRenderedPageBreak/>
              <w:t>48</w:t>
            </w:r>
          </w:p>
        </w:tc>
        <w:tc>
          <w:tcPr>
            <w:tcW w:w="1881" w:type="dxa"/>
            <w:tcBorders>
              <w:top w:val="single" w:sz="4" w:space="0" w:color="auto"/>
              <w:left w:val="single" w:sz="4" w:space="0" w:color="auto"/>
              <w:bottom w:val="single" w:sz="4" w:space="0" w:color="auto"/>
              <w:right w:val="single" w:sz="4" w:space="0" w:color="auto"/>
            </w:tcBorders>
            <w:vAlign w:val="center"/>
          </w:tcPr>
          <w:p w14:paraId="6A596AA2"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Тетради</w:t>
            </w:r>
            <w:proofErr w:type="spellEnd"/>
            <w:r w:rsidRPr="000C0D93">
              <w:rPr>
                <w:rFonts w:ascii="Sylfaen" w:hAnsi="Sylfaen" w:cs="Sylfaen"/>
                <w:sz w:val="24"/>
                <w:szCs w:val="24"/>
              </w:rPr>
              <w:t xml:space="preserve"> /24 </w:t>
            </w:r>
            <w:proofErr w:type="spellStart"/>
            <w:r w:rsidRPr="000C0D93">
              <w:rPr>
                <w:rFonts w:ascii="Sylfaen" w:hAnsi="Sylfaen" w:cs="Sylfaen"/>
                <w:sz w:val="24"/>
                <w:szCs w:val="24"/>
              </w:rPr>
              <w:t>лист</w:t>
            </w:r>
            <w:proofErr w:type="spellEnd"/>
            <w:r w:rsidRPr="000C0D93">
              <w:rPr>
                <w:rFonts w:ascii="Sylfaen" w:hAnsi="Sylfaen" w:cs="Sylfaen"/>
                <w:sz w:val="24"/>
                <w:szCs w:val="24"/>
              </w:rPr>
              <w:t xml:space="preserve"> /</w:t>
            </w:r>
          </w:p>
        </w:tc>
        <w:tc>
          <w:tcPr>
            <w:tcW w:w="1100" w:type="dxa"/>
            <w:tcBorders>
              <w:top w:val="single" w:sz="4" w:space="0" w:color="auto"/>
              <w:left w:val="single" w:sz="4" w:space="0" w:color="auto"/>
              <w:bottom w:val="single" w:sz="4" w:space="0" w:color="auto"/>
              <w:right w:val="single" w:sz="4" w:space="0" w:color="auto"/>
            </w:tcBorders>
          </w:tcPr>
          <w:p w14:paraId="035CABC3" w14:textId="77777777" w:rsidR="00522793" w:rsidRDefault="00522793" w:rsidP="00522793">
            <w:r w:rsidRPr="009F57E5">
              <w:rPr>
                <w:rFonts w:ascii="Sylfaen" w:hAnsi="Sylfaen"/>
                <w:lang w:val="hy-AM"/>
              </w:rPr>
              <w:t>32811130</w:t>
            </w:r>
          </w:p>
        </w:tc>
        <w:tc>
          <w:tcPr>
            <w:tcW w:w="5003" w:type="dxa"/>
            <w:tcBorders>
              <w:top w:val="single" w:sz="4" w:space="0" w:color="auto"/>
              <w:left w:val="single" w:sz="4" w:space="0" w:color="auto"/>
              <w:bottom w:val="single" w:sz="4" w:space="0" w:color="auto"/>
              <w:right w:val="single" w:sz="4" w:space="0" w:color="auto"/>
            </w:tcBorders>
          </w:tcPr>
          <w:p w14:paraId="15360254" w14:textId="77777777" w:rsidR="00522793" w:rsidRPr="000C0D93" w:rsidRDefault="00522793" w:rsidP="00522793">
            <w:pPr>
              <w:rPr>
                <w:rFonts w:ascii="Sylfaen" w:hAnsi="Sylfaen"/>
                <w:sz w:val="24"/>
                <w:szCs w:val="24"/>
                <w:lang w:val="hy-AM"/>
              </w:rPr>
            </w:pPr>
            <w:r w:rsidRPr="000C0D93">
              <w:rPr>
                <w:rFonts w:ascii="Sylfaen" w:hAnsi="Sylfaen"/>
                <w:sz w:val="24"/>
                <w:szCs w:val="24"/>
                <w:lang w:val="ru-RU"/>
              </w:rPr>
              <w:t>Тетрадь на 24 листа, белизна не менее 90 % клетчатая или линейная композиция с цветными рисунками или одноцветными</w:t>
            </w:r>
          </w:p>
        </w:tc>
        <w:tc>
          <w:tcPr>
            <w:tcW w:w="849" w:type="dxa"/>
            <w:tcBorders>
              <w:top w:val="single" w:sz="4" w:space="0" w:color="auto"/>
              <w:left w:val="single" w:sz="4" w:space="0" w:color="auto"/>
              <w:bottom w:val="single" w:sz="4" w:space="0" w:color="auto"/>
              <w:right w:val="single" w:sz="4" w:space="0" w:color="auto"/>
            </w:tcBorders>
          </w:tcPr>
          <w:p w14:paraId="5404039E"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390B9998"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0D1023DB" w14:textId="77777777" w:rsidR="00522793" w:rsidRPr="000C0D93" w:rsidRDefault="00522793" w:rsidP="00522793">
            <w:pPr>
              <w:rPr>
                <w:rFonts w:ascii="Sylfaen" w:hAnsi="Sylfaen"/>
                <w:sz w:val="24"/>
                <w:szCs w:val="24"/>
                <w:lang w:val="hy-AM"/>
              </w:rPr>
            </w:pPr>
          </w:p>
        </w:tc>
        <w:tc>
          <w:tcPr>
            <w:tcW w:w="851" w:type="dxa"/>
            <w:tcBorders>
              <w:top w:val="single" w:sz="4" w:space="0" w:color="auto"/>
              <w:left w:val="single" w:sz="4" w:space="0" w:color="auto"/>
              <w:bottom w:val="single" w:sz="4" w:space="0" w:color="auto"/>
              <w:right w:val="single" w:sz="4" w:space="0" w:color="auto"/>
            </w:tcBorders>
          </w:tcPr>
          <w:p w14:paraId="3F3C2E8C" w14:textId="53ECD6EB" w:rsidR="00522793" w:rsidRPr="008D25C6"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7DF4CD84" w14:textId="03883D80" w:rsidR="00522793" w:rsidRPr="00522793" w:rsidRDefault="00522793" w:rsidP="00522793">
            <w:pPr>
              <w:rPr>
                <w:rFonts w:ascii="Sylfaen" w:hAnsi="Sylfaen"/>
                <w:sz w:val="24"/>
                <w:szCs w:val="24"/>
                <w:lang w:val="ru-RU"/>
              </w:rPr>
            </w:pPr>
            <w:r>
              <w:rPr>
                <w:rFonts w:ascii="Sylfaen" w:hAnsi="Sylfaen"/>
                <w:sz w:val="24"/>
                <w:szCs w:val="24"/>
                <w:lang w:val="ru-RU"/>
              </w:rPr>
              <w:t>130</w:t>
            </w:r>
          </w:p>
        </w:tc>
        <w:tc>
          <w:tcPr>
            <w:tcW w:w="1275" w:type="dxa"/>
            <w:tcBorders>
              <w:top w:val="single" w:sz="4" w:space="0" w:color="auto"/>
              <w:left w:val="single" w:sz="4" w:space="0" w:color="auto"/>
              <w:bottom w:val="single" w:sz="4" w:space="0" w:color="auto"/>
              <w:right w:val="single" w:sz="4" w:space="0" w:color="auto"/>
            </w:tcBorders>
          </w:tcPr>
          <w:p w14:paraId="02D28E39" w14:textId="55502052"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62A6E09E"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37040B48" w14:textId="77777777" w:rsidR="00522793" w:rsidRPr="000C0D93" w:rsidRDefault="00522793" w:rsidP="00522793">
            <w:pPr>
              <w:jc w:val="center"/>
              <w:rPr>
                <w:rFonts w:ascii="Sylfaen" w:hAnsi="Sylfaen" w:cs="Calibri"/>
                <w:color w:val="000000"/>
                <w:sz w:val="24"/>
                <w:szCs w:val="24"/>
                <w:highlight w:val="yellow"/>
                <w:lang w:val="hy-AM"/>
              </w:rPr>
            </w:pPr>
          </w:p>
        </w:tc>
      </w:tr>
      <w:tr w:rsidR="00522793" w:rsidRPr="000C0D93" w14:paraId="093A5DD2"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56DF9279" w14:textId="28A46D32"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49</w:t>
            </w:r>
          </w:p>
        </w:tc>
        <w:tc>
          <w:tcPr>
            <w:tcW w:w="1881" w:type="dxa"/>
            <w:tcBorders>
              <w:top w:val="single" w:sz="4" w:space="0" w:color="auto"/>
              <w:left w:val="single" w:sz="4" w:space="0" w:color="auto"/>
              <w:bottom w:val="single" w:sz="4" w:space="0" w:color="auto"/>
              <w:right w:val="single" w:sz="4" w:space="0" w:color="auto"/>
            </w:tcBorders>
            <w:vAlign w:val="center"/>
          </w:tcPr>
          <w:p w14:paraId="5A0315C1"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Тетради</w:t>
            </w:r>
            <w:proofErr w:type="spellEnd"/>
            <w:r w:rsidRPr="000C0D93">
              <w:rPr>
                <w:rFonts w:ascii="Sylfaen" w:hAnsi="Sylfaen" w:cs="Sylfaen"/>
                <w:sz w:val="24"/>
                <w:szCs w:val="24"/>
                <w:lang w:val="hy-AM"/>
              </w:rPr>
              <w:t xml:space="preserve"> двухлинейные</w:t>
            </w:r>
          </w:p>
        </w:tc>
        <w:tc>
          <w:tcPr>
            <w:tcW w:w="1100" w:type="dxa"/>
            <w:tcBorders>
              <w:top w:val="single" w:sz="4" w:space="0" w:color="auto"/>
              <w:left w:val="single" w:sz="4" w:space="0" w:color="auto"/>
              <w:bottom w:val="single" w:sz="4" w:space="0" w:color="auto"/>
              <w:right w:val="single" w:sz="4" w:space="0" w:color="auto"/>
            </w:tcBorders>
          </w:tcPr>
          <w:p w14:paraId="4366793C" w14:textId="77777777" w:rsidR="00522793" w:rsidRDefault="00522793" w:rsidP="00522793">
            <w:r w:rsidRPr="009F57E5">
              <w:rPr>
                <w:rFonts w:ascii="Sylfaen" w:hAnsi="Sylfaen"/>
                <w:lang w:val="hy-AM"/>
              </w:rPr>
              <w:t>32811130</w:t>
            </w:r>
          </w:p>
        </w:tc>
        <w:tc>
          <w:tcPr>
            <w:tcW w:w="5003" w:type="dxa"/>
            <w:tcBorders>
              <w:top w:val="single" w:sz="4" w:space="0" w:color="auto"/>
              <w:left w:val="single" w:sz="4" w:space="0" w:color="auto"/>
              <w:bottom w:val="single" w:sz="4" w:space="0" w:color="auto"/>
              <w:right w:val="single" w:sz="4" w:space="0" w:color="auto"/>
            </w:tcBorders>
          </w:tcPr>
          <w:p w14:paraId="4D45D0C2" w14:textId="77777777" w:rsidR="00522793" w:rsidRPr="000C0D93" w:rsidRDefault="00522793" w:rsidP="00522793">
            <w:pPr>
              <w:rPr>
                <w:rFonts w:ascii="Sylfaen" w:hAnsi="Sylfaen" w:cs="Sylfaen"/>
                <w:sz w:val="24"/>
                <w:szCs w:val="24"/>
                <w:lang w:val="ru-RU"/>
              </w:rPr>
            </w:pPr>
            <w:r w:rsidRPr="000C0D93">
              <w:rPr>
                <w:rFonts w:ascii="Sylfaen" w:hAnsi="Sylfaen" w:cs="Sylfaen"/>
                <w:sz w:val="24"/>
                <w:szCs w:val="24"/>
                <w:lang w:val="ru-RU"/>
              </w:rPr>
              <w:t>Тетрадь на 12 или 24 листа, белизна не менее 90%, для равномерного написания букв, обложка с цветными рисунками или одноцветная</w:t>
            </w:r>
          </w:p>
        </w:tc>
        <w:tc>
          <w:tcPr>
            <w:tcW w:w="849" w:type="dxa"/>
            <w:tcBorders>
              <w:top w:val="single" w:sz="4" w:space="0" w:color="auto"/>
              <w:left w:val="single" w:sz="4" w:space="0" w:color="auto"/>
              <w:bottom w:val="single" w:sz="4" w:space="0" w:color="auto"/>
              <w:right w:val="single" w:sz="4" w:space="0" w:color="auto"/>
            </w:tcBorders>
          </w:tcPr>
          <w:p w14:paraId="0A6673C7"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17744FD8" w14:textId="77777777" w:rsidR="00522793" w:rsidRPr="000C0D93" w:rsidRDefault="00522793" w:rsidP="00522793">
            <w:pPr>
              <w:rPr>
                <w:rFonts w:ascii="Sylfaen" w:hAnsi="Sylfaen"/>
                <w:sz w:val="24"/>
                <w:szCs w:val="24"/>
                <w:lang w:val="hy-AM"/>
              </w:rPr>
            </w:pPr>
          </w:p>
        </w:tc>
        <w:tc>
          <w:tcPr>
            <w:tcW w:w="992" w:type="dxa"/>
            <w:tcBorders>
              <w:top w:val="single" w:sz="4" w:space="0" w:color="auto"/>
              <w:left w:val="single" w:sz="4" w:space="0" w:color="auto"/>
              <w:bottom w:val="single" w:sz="4" w:space="0" w:color="auto"/>
              <w:right w:val="single" w:sz="4" w:space="0" w:color="auto"/>
            </w:tcBorders>
          </w:tcPr>
          <w:p w14:paraId="6427CDEF" w14:textId="77777777" w:rsidR="00522793" w:rsidRPr="000C0D93" w:rsidRDefault="00522793" w:rsidP="00522793">
            <w:pPr>
              <w:rPr>
                <w:rFonts w:ascii="Sylfaen" w:hAnsi="Sylfaen"/>
                <w:sz w:val="24"/>
                <w:szCs w:val="24"/>
                <w:lang w:val="hy-AM"/>
              </w:rPr>
            </w:pPr>
          </w:p>
        </w:tc>
        <w:tc>
          <w:tcPr>
            <w:tcW w:w="851" w:type="dxa"/>
            <w:tcBorders>
              <w:top w:val="single" w:sz="4" w:space="0" w:color="auto"/>
              <w:left w:val="single" w:sz="4" w:space="0" w:color="auto"/>
              <w:bottom w:val="single" w:sz="4" w:space="0" w:color="auto"/>
              <w:right w:val="single" w:sz="4" w:space="0" w:color="auto"/>
            </w:tcBorders>
          </w:tcPr>
          <w:p w14:paraId="66143A11" w14:textId="3FFDD548"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A46CD19" w14:textId="0DE3595E" w:rsidR="00522793" w:rsidRPr="00522793" w:rsidRDefault="00522793" w:rsidP="00522793">
            <w:pPr>
              <w:rPr>
                <w:rFonts w:ascii="Sylfaen" w:hAnsi="Sylfaen"/>
                <w:sz w:val="24"/>
                <w:szCs w:val="24"/>
                <w:lang w:val="ru-RU"/>
              </w:rPr>
            </w:pPr>
            <w:r>
              <w:rPr>
                <w:rFonts w:ascii="Sylfaen" w:hAnsi="Sylfaen"/>
                <w:sz w:val="24"/>
                <w:szCs w:val="24"/>
                <w:lang w:val="ru-RU"/>
              </w:rPr>
              <w:t>50</w:t>
            </w:r>
          </w:p>
        </w:tc>
        <w:tc>
          <w:tcPr>
            <w:tcW w:w="1275" w:type="dxa"/>
            <w:tcBorders>
              <w:top w:val="single" w:sz="4" w:space="0" w:color="auto"/>
              <w:left w:val="single" w:sz="4" w:space="0" w:color="auto"/>
              <w:bottom w:val="single" w:sz="4" w:space="0" w:color="auto"/>
              <w:right w:val="single" w:sz="4" w:space="0" w:color="auto"/>
            </w:tcBorders>
          </w:tcPr>
          <w:p w14:paraId="31047BC3" w14:textId="6C606D1C"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140CBCA9"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47AE6A8C"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54E89D11"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F2DF66A" w14:textId="154799BB"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50</w:t>
            </w:r>
          </w:p>
        </w:tc>
        <w:tc>
          <w:tcPr>
            <w:tcW w:w="1881" w:type="dxa"/>
            <w:tcBorders>
              <w:top w:val="single" w:sz="4" w:space="0" w:color="auto"/>
              <w:left w:val="single" w:sz="4" w:space="0" w:color="auto"/>
              <w:bottom w:val="single" w:sz="4" w:space="0" w:color="auto"/>
              <w:right w:val="single" w:sz="4" w:space="0" w:color="auto"/>
            </w:tcBorders>
            <w:vAlign w:val="center"/>
          </w:tcPr>
          <w:p w14:paraId="41531208" w14:textId="77777777" w:rsidR="00522793" w:rsidRPr="000C0D93" w:rsidRDefault="00522793" w:rsidP="00522793">
            <w:pPr>
              <w:jc w:val="both"/>
              <w:rPr>
                <w:rFonts w:ascii="Sylfaen" w:hAnsi="Sylfaen"/>
                <w:sz w:val="24"/>
                <w:szCs w:val="24"/>
                <w:lang w:val="hy-AM"/>
              </w:rPr>
            </w:pPr>
            <w:proofErr w:type="spellStart"/>
            <w:r w:rsidRPr="000C0D93">
              <w:rPr>
                <w:rFonts w:ascii="Sylfaen" w:hAnsi="Sylfaen"/>
                <w:sz w:val="24"/>
                <w:szCs w:val="24"/>
              </w:rPr>
              <w:t>Тетради</w:t>
            </w:r>
            <w:proofErr w:type="spellEnd"/>
            <w:r w:rsidRPr="000C0D93">
              <w:rPr>
                <w:rFonts w:ascii="Sylfaen" w:hAnsi="Sylfaen"/>
                <w:sz w:val="24"/>
                <w:szCs w:val="24"/>
              </w:rPr>
              <w:t xml:space="preserve"> /48 </w:t>
            </w:r>
            <w:proofErr w:type="spellStart"/>
            <w:r w:rsidRPr="000C0D93">
              <w:rPr>
                <w:rFonts w:ascii="Sylfaen" w:hAnsi="Sylfaen"/>
                <w:sz w:val="24"/>
                <w:szCs w:val="24"/>
              </w:rPr>
              <w:t>лист</w:t>
            </w:r>
            <w:proofErr w:type="spellEnd"/>
            <w:r w:rsidRPr="000C0D93">
              <w:rPr>
                <w:rFonts w:ascii="Sylfaen" w:hAnsi="Sylfaen"/>
                <w:sz w:val="24"/>
                <w:szCs w:val="24"/>
              </w:rPr>
              <w:t xml:space="preserve"> /</w:t>
            </w:r>
          </w:p>
        </w:tc>
        <w:tc>
          <w:tcPr>
            <w:tcW w:w="1100" w:type="dxa"/>
            <w:tcBorders>
              <w:top w:val="single" w:sz="4" w:space="0" w:color="auto"/>
              <w:left w:val="single" w:sz="4" w:space="0" w:color="auto"/>
              <w:bottom w:val="single" w:sz="4" w:space="0" w:color="auto"/>
              <w:right w:val="single" w:sz="4" w:space="0" w:color="auto"/>
            </w:tcBorders>
          </w:tcPr>
          <w:p w14:paraId="2AE7885C" w14:textId="77777777" w:rsidR="00522793" w:rsidRDefault="00522793" w:rsidP="00522793">
            <w:r w:rsidRPr="009F57E5">
              <w:rPr>
                <w:rFonts w:ascii="Sylfaen" w:hAnsi="Sylfaen"/>
                <w:lang w:val="hy-AM"/>
              </w:rPr>
              <w:t>32811130</w:t>
            </w:r>
          </w:p>
        </w:tc>
        <w:tc>
          <w:tcPr>
            <w:tcW w:w="5003" w:type="dxa"/>
            <w:tcBorders>
              <w:top w:val="single" w:sz="4" w:space="0" w:color="auto"/>
              <w:left w:val="single" w:sz="4" w:space="0" w:color="auto"/>
              <w:bottom w:val="single" w:sz="4" w:space="0" w:color="auto"/>
              <w:right w:val="single" w:sz="4" w:space="0" w:color="auto"/>
            </w:tcBorders>
          </w:tcPr>
          <w:p w14:paraId="0F6707E4" w14:textId="77777777" w:rsidR="00522793" w:rsidRPr="000C0D93" w:rsidRDefault="00522793" w:rsidP="00522793">
            <w:pPr>
              <w:rPr>
                <w:rFonts w:ascii="Sylfaen" w:hAnsi="Sylfaen" w:cs="Sylfaen"/>
                <w:sz w:val="24"/>
                <w:szCs w:val="24"/>
                <w:lang w:val="hy-AM"/>
              </w:rPr>
            </w:pPr>
            <w:r w:rsidRPr="000C0D93">
              <w:rPr>
                <w:rFonts w:ascii="Sylfaen" w:hAnsi="Sylfaen" w:cs="Sylfaen"/>
                <w:sz w:val="24"/>
                <w:szCs w:val="24"/>
                <w:lang w:val="ru-RU"/>
              </w:rPr>
              <w:t xml:space="preserve">Тетради школьные / 48 листов, толстые / белизна не менее 90%, </w:t>
            </w:r>
            <w:proofErr w:type="spellStart"/>
            <w:r w:rsidRPr="000C0D93">
              <w:rPr>
                <w:rFonts w:ascii="Sylfaen" w:hAnsi="Sylfaen" w:cs="Sylfaen"/>
                <w:sz w:val="24"/>
                <w:szCs w:val="24"/>
                <w:lang w:val="ru-RU"/>
              </w:rPr>
              <w:t>митрогани</w:t>
            </w:r>
            <w:proofErr w:type="spellEnd"/>
            <w:r w:rsidRPr="000C0D93">
              <w:rPr>
                <w:rFonts w:ascii="Sylfaen" w:hAnsi="Sylfaen" w:cs="Sylfaen"/>
                <w:sz w:val="24"/>
                <w:szCs w:val="24"/>
                <w:lang w:val="ru-RU"/>
              </w:rPr>
              <w:t xml:space="preserve"> и клетчатые</w:t>
            </w:r>
          </w:p>
        </w:tc>
        <w:tc>
          <w:tcPr>
            <w:tcW w:w="849" w:type="dxa"/>
            <w:tcBorders>
              <w:top w:val="single" w:sz="4" w:space="0" w:color="auto"/>
              <w:left w:val="single" w:sz="4" w:space="0" w:color="auto"/>
              <w:bottom w:val="single" w:sz="4" w:space="0" w:color="auto"/>
              <w:right w:val="single" w:sz="4" w:space="0" w:color="auto"/>
            </w:tcBorders>
          </w:tcPr>
          <w:p w14:paraId="7EA680D4"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54A93E66" w14:textId="77777777" w:rsidR="00522793" w:rsidRPr="000C0D93" w:rsidRDefault="00522793" w:rsidP="00522793">
            <w:pPr>
              <w:rPr>
                <w:rFonts w:ascii="Sylfaen" w:hAnsi="Sylfaen"/>
                <w:sz w:val="24"/>
                <w:szCs w:val="24"/>
                <w:lang w:val="hy-AM"/>
              </w:rPr>
            </w:pPr>
          </w:p>
        </w:tc>
        <w:tc>
          <w:tcPr>
            <w:tcW w:w="992" w:type="dxa"/>
            <w:tcBorders>
              <w:top w:val="single" w:sz="4" w:space="0" w:color="auto"/>
              <w:left w:val="single" w:sz="4" w:space="0" w:color="auto"/>
              <w:bottom w:val="single" w:sz="4" w:space="0" w:color="auto"/>
              <w:right w:val="single" w:sz="4" w:space="0" w:color="auto"/>
            </w:tcBorders>
          </w:tcPr>
          <w:p w14:paraId="7BCBB2C8" w14:textId="77777777" w:rsidR="00522793" w:rsidRPr="000C0D93" w:rsidRDefault="00522793" w:rsidP="00522793">
            <w:pPr>
              <w:rPr>
                <w:rFonts w:ascii="Sylfaen" w:hAnsi="Sylfaen"/>
                <w:sz w:val="24"/>
                <w:szCs w:val="24"/>
                <w:lang w:val="hy-AM"/>
              </w:rPr>
            </w:pPr>
          </w:p>
        </w:tc>
        <w:tc>
          <w:tcPr>
            <w:tcW w:w="851" w:type="dxa"/>
            <w:tcBorders>
              <w:top w:val="single" w:sz="4" w:space="0" w:color="auto"/>
              <w:left w:val="single" w:sz="4" w:space="0" w:color="auto"/>
              <w:bottom w:val="single" w:sz="4" w:space="0" w:color="auto"/>
              <w:right w:val="single" w:sz="4" w:space="0" w:color="auto"/>
            </w:tcBorders>
          </w:tcPr>
          <w:p w14:paraId="509699CB" w14:textId="07EBF1D1"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28CB17E1" w14:textId="13331B5E" w:rsidR="00522793" w:rsidRPr="00522793" w:rsidRDefault="00522793" w:rsidP="00522793">
            <w:pPr>
              <w:rPr>
                <w:rFonts w:ascii="Sylfaen" w:hAnsi="Sylfaen"/>
                <w:sz w:val="24"/>
                <w:szCs w:val="24"/>
                <w:lang w:val="ru-RU"/>
              </w:rPr>
            </w:pPr>
            <w:r>
              <w:rPr>
                <w:rFonts w:ascii="Sylfaen" w:hAnsi="Sylfaen"/>
                <w:sz w:val="24"/>
                <w:szCs w:val="24"/>
                <w:lang w:val="ru-RU"/>
              </w:rPr>
              <w:t>150</w:t>
            </w:r>
          </w:p>
        </w:tc>
        <w:tc>
          <w:tcPr>
            <w:tcW w:w="1275" w:type="dxa"/>
            <w:tcBorders>
              <w:top w:val="single" w:sz="4" w:space="0" w:color="auto"/>
              <w:left w:val="single" w:sz="4" w:space="0" w:color="auto"/>
              <w:bottom w:val="single" w:sz="4" w:space="0" w:color="auto"/>
              <w:right w:val="single" w:sz="4" w:space="0" w:color="auto"/>
            </w:tcBorders>
          </w:tcPr>
          <w:p w14:paraId="3C96D364" w14:textId="47F54E56"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01388A95"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71293524" w14:textId="77777777" w:rsidR="00522793" w:rsidRPr="000C0D93" w:rsidRDefault="00522793" w:rsidP="00522793">
            <w:pPr>
              <w:jc w:val="center"/>
              <w:rPr>
                <w:rFonts w:ascii="Sylfaen" w:hAnsi="Sylfaen" w:cs="Sylfaen"/>
                <w:sz w:val="24"/>
                <w:szCs w:val="24"/>
                <w:highlight w:val="yellow"/>
                <w:lang w:val="hy-AM"/>
              </w:rPr>
            </w:pPr>
          </w:p>
        </w:tc>
      </w:tr>
      <w:tr w:rsidR="00522793" w:rsidRPr="006863FE" w14:paraId="13517988"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7ADE6545" w14:textId="3D8C982D"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51</w:t>
            </w:r>
          </w:p>
        </w:tc>
        <w:tc>
          <w:tcPr>
            <w:tcW w:w="1881" w:type="dxa"/>
            <w:tcBorders>
              <w:top w:val="single" w:sz="4" w:space="0" w:color="auto"/>
              <w:left w:val="single" w:sz="4" w:space="0" w:color="auto"/>
              <w:bottom w:val="single" w:sz="4" w:space="0" w:color="auto"/>
              <w:right w:val="single" w:sz="4" w:space="0" w:color="auto"/>
            </w:tcBorders>
            <w:vAlign w:val="center"/>
          </w:tcPr>
          <w:p w14:paraId="40E00EF0"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Блокнот</w:t>
            </w:r>
            <w:proofErr w:type="spellEnd"/>
          </w:p>
        </w:tc>
        <w:tc>
          <w:tcPr>
            <w:tcW w:w="1100" w:type="dxa"/>
            <w:tcBorders>
              <w:top w:val="single" w:sz="4" w:space="0" w:color="auto"/>
              <w:left w:val="single" w:sz="4" w:space="0" w:color="auto"/>
              <w:bottom w:val="single" w:sz="4" w:space="0" w:color="auto"/>
              <w:right w:val="single" w:sz="4" w:space="0" w:color="auto"/>
            </w:tcBorders>
          </w:tcPr>
          <w:p w14:paraId="6EA9E53A" w14:textId="77777777" w:rsidR="00522793" w:rsidRPr="00C41B55" w:rsidRDefault="00522793" w:rsidP="00522793">
            <w:r>
              <w:rPr>
                <w:lang w:val="hy-AM"/>
              </w:rPr>
              <w:t>3281115</w:t>
            </w:r>
            <w:r w:rsidRPr="0008299D">
              <w:rPr>
                <w:lang w:val="hy-AM"/>
              </w:rPr>
              <w:t>0</w:t>
            </w:r>
          </w:p>
        </w:tc>
        <w:tc>
          <w:tcPr>
            <w:tcW w:w="5003" w:type="dxa"/>
            <w:tcBorders>
              <w:top w:val="single" w:sz="4" w:space="0" w:color="auto"/>
              <w:left w:val="single" w:sz="4" w:space="0" w:color="auto"/>
              <w:bottom w:val="single" w:sz="4" w:space="0" w:color="auto"/>
              <w:right w:val="single" w:sz="4" w:space="0" w:color="auto"/>
            </w:tcBorders>
          </w:tcPr>
          <w:p w14:paraId="06CBCC53" w14:textId="6B7A5A27" w:rsidR="00522793" w:rsidRPr="000C0D93" w:rsidRDefault="00522793" w:rsidP="00522793">
            <w:pPr>
              <w:rPr>
                <w:rFonts w:ascii="Sylfaen" w:hAnsi="Sylfaen"/>
                <w:sz w:val="24"/>
                <w:szCs w:val="24"/>
                <w:lang w:val="hy-AM"/>
              </w:rPr>
            </w:pPr>
            <w:r w:rsidRPr="000C0D93">
              <w:rPr>
                <w:rFonts w:ascii="Sylfaen" w:hAnsi="Sylfaen"/>
                <w:sz w:val="24"/>
                <w:szCs w:val="24"/>
                <w:lang w:val="ru-RU"/>
              </w:rPr>
              <w:t>Тетрадь формата А</w:t>
            </w:r>
            <w:r w:rsidRPr="006863FE">
              <w:rPr>
                <w:rFonts w:ascii="Sylfaen" w:hAnsi="Sylfaen"/>
                <w:sz w:val="24"/>
                <w:szCs w:val="24"/>
                <w:lang w:val="ru-RU"/>
              </w:rPr>
              <w:t>5</w:t>
            </w:r>
            <w:r w:rsidRPr="000C0D93">
              <w:rPr>
                <w:rFonts w:ascii="Sylfaen" w:hAnsi="Sylfaen"/>
                <w:sz w:val="24"/>
                <w:szCs w:val="24"/>
                <w:lang w:val="ru-RU"/>
              </w:rPr>
              <w:t xml:space="preserve"> / тетрадь/ со строками</w:t>
            </w:r>
          </w:p>
        </w:tc>
        <w:tc>
          <w:tcPr>
            <w:tcW w:w="849" w:type="dxa"/>
            <w:tcBorders>
              <w:top w:val="single" w:sz="4" w:space="0" w:color="auto"/>
              <w:left w:val="single" w:sz="4" w:space="0" w:color="auto"/>
              <w:bottom w:val="single" w:sz="4" w:space="0" w:color="auto"/>
              <w:right w:val="single" w:sz="4" w:space="0" w:color="auto"/>
            </w:tcBorders>
          </w:tcPr>
          <w:p w14:paraId="536A2F25"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2B9F719D"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1ED65F57"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21145523" w14:textId="01A89D6C"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13F9CB66" w14:textId="17254614" w:rsidR="00522793" w:rsidRPr="006544AE" w:rsidRDefault="006544AE" w:rsidP="00522793">
            <w:pPr>
              <w:rPr>
                <w:rFonts w:ascii="Sylfaen" w:hAnsi="Sylfaen"/>
                <w:sz w:val="24"/>
                <w:szCs w:val="24"/>
                <w:lang w:val="ru-RU"/>
              </w:rPr>
            </w:pPr>
            <w:r>
              <w:rPr>
                <w:rFonts w:ascii="Sylfaen" w:hAnsi="Sylfaen"/>
                <w:sz w:val="24"/>
                <w:szCs w:val="24"/>
                <w:lang w:val="ru-RU"/>
              </w:rPr>
              <w:t>5</w:t>
            </w:r>
          </w:p>
        </w:tc>
        <w:tc>
          <w:tcPr>
            <w:tcW w:w="1275" w:type="dxa"/>
            <w:tcBorders>
              <w:top w:val="single" w:sz="4" w:space="0" w:color="auto"/>
              <w:left w:val="single" w:sz="4" w:space="0" w:color="auto"/>
              <w:bottom w:val="single" w:sz="4" w:space="0" w:color="auto"/>
              <w:right w:val="single" w:sz="4" w:space="0" w:color="auto"/>
            </w:tcBorders>
          </w:tcPr>
          <w:p w14:paraId="2412F2F6" w14:textId="2A36D0ED"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05FF99A4"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39B5ECFD"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2A956C4D"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37B02528" w14:textId="6334FDE6"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52</w:t>
            </w:r>
          </w:p>
        </w:tc>
        <w:tc>
          <w:tcPr>
            <w:tcW w:w="1881" w:type="dxa"/>
            <w:tcBorders>
              <w:top w:val="single" w:sz="4" w:space="0" w:color="auto"/>
              <w:left w:val="single" w:sz="4" w:space="0" w:color="auto"/>
              <w:bottom w:val="single" w:sz="4" w:space="0" w:color="auto"/>
              <w:right w:val="single" w:sz="4" w:space="0" w:color="auto"/>
            </w:tcBorders>
            <w:vAlign w:val="center"/>
          </w:tcPr>
          <w:p w14:paraId="7B8E45B2" w14:textId="77777777" w:rsidR="00522793" w:rsidRPr="000C0D93" w:rsidRDefault="00522793" w:rsidP="00522793">
            <w:pPr>
              <w:jc w:val="both"/>
              <w:rPr>
                <w:rFonts w:ascii="Sylfaen" w:hAnsi="Sylfaen" w:cs="Sylfaen"/>
                <w:sz w:val="24"/>
                <w:szCs w:val="24"/>
              </w:rPr>
            </w:pPr>
            <w:r w:rsidRPr="000C0D93">
              <w:rPr>
                <w:rFonts w:ascii="Sylfaen" w:hAnsi="Sylfaen" w:cs="Sylfaen"/>
                <w:sz w:val="24"/>
                <w:szCs w:val="24"/>
                <w:lang w:val="hy-AM"/>
              </w:rPr>
              <w:t>Воздушные шарики</w:t>
            </w:r>
          </w:p>
        </w:tc>
        <w:tc>
          <w:tcPr>
            <w:tcW w:w="1100" w:type="dxa"/>
            <w:tcBorders>
              <w:top w:val="single" w:sz="4" w:space="0" w:color="auto"/>
              <w:left w:val="single" w:sz="4" w:space="0" w:color="auto"/>
              <w:bottom w:val="single" w:sz="4" w:space="0" w:color="auto"/>
              <w:right w:val="single" w:sz="4" w:space="0" w:color="auto"/>
            </w:tcBorders>
          </w:tcPr>
          <w:p w14:paraId="1C14B986" w14:textId="77777777" w:rsidR="00522793" w:rsidRPr="00765E18" w:rsidRDefault="00522793" w:rsidP="00522793">
            <w:pPr>
              <w:rPr>
                <w:rFonts w:ascii="Sylfaen" w:hAnsi="Sylfaen"/>
                <w:lang w:val="hy-AM"/>
              </w:rPr>
            </w:pPr>
            <w:r>
              <w:rPr>
                <w:rFonts w:ascii="Sylfaen" w:hAnsi="Sylfaen"/>
                <w:lang w:val="hy-AM"/>
              </w:rPr>
              <w:t>39292510</w:t>
            </w:r>
          </w:p>
        </w:tc>
        <w:tc>
          <w:tcPr>
            <w:tcW w:w="5003" w:type="dxa"/>
            <w:tcBorders>
              <w:top w:val="single" w:sz="4" w:space="0" w:color="auto"/>
              <w:left w:val="single" w:sz="4" w:space="0" w:color="auto"/>
              <w:bottom w:val="single" w:sz="4" w:space="0" w:color="auto"/>
              <w:right w:val="single" w:sz="4" w:space="0" w:color="auto"/>
            </w:tcBorders>
          </w:tcPr>
          <w:p w14:paraId="621E06E5" w14:textId="77777777" w:rsidR="00522793" w:rsidRPr="000C0D93" w:rsidRDefault="00522793" w:rsidP="00522793">
            <w:pPr>
              <w:rPr>
                <w:rFonts w:ascii="Sylfaen" w:hAnsi="Sylfaen"/>
                <w:sz w:val="24"/>
                <w:szCs w:val="24"/>
                <w:lang w:val="hy-AM"/>
              </w:rPr>
            </w:pPr>
            <w:r w:rsidRPr="000C0D93">
              <w:rPr>
                <w:rFonts w:ascii="Sylfaen" w:hAnsi="Sylfaen"/>
                <w:sz w:val="24"/>
                <w:szCs w:val="24"/>
                <w:lang w:val="ru-RU"/>
              </w:rPr>
              <w:t>Воздушные шары разных цветов и размеров</w:t>
            </w:r>
          </w:p>
        </w:tc>
        <w:tc>
          <w:tcPr>
            <w:tcW w:w="849" w:type="dxa"/>
            <w:tcBorders>
              <w:top w:val="single" w:sz="4" w:space="0" w:color="auto"/>
              <w:left w:val="single" w:sz="4" w:space="0" w:color="auto"/>
              <w:bottom w:val="single" w:sz="4" w:space="0" w:color="auto"/>
              <w:right w:val="single" w:sz="4" w:space="0" w:color="auto"/>
            </w:tcBorders>
          </w:tcPr>
          <w:p w14:paraId="34FB6864"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2BE09F11"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634327BD"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22587253" w14:textId="3CABD814"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69E03D7A" w14:textId="2EC51000" w:rsidR="00522793" w:rsidRPr="006544AE" w:rsidRDefault="006544AE" w:rsidP="00522793">
            <w:pPr>
              <w:rPr>
                <w:rFonts w:ascii="Sylfaen" w:hAnsi="Sylfaen"/>
                <w:sz w:val="24"/>
                <w:szCs w:val="24"/>
                <w:lang w:val="ru-RU"/>
              </w:rPr>
            </w:pPr>
            <w:r>
              <w:rPr>
                <w:rFonts w:ascii="Sylfaen" w:hAnsi="Sylfaen"/>
                <w:sz w:val="24"/>
                <w:szCs w:val="24"/>
                <w:lang w:val="ru-RU"/>
              </w:rPr>
              <w:t>50</w:t>
            </w:r>
          </w:p>
        </w:tc>
        <w:tc>
          <w:tcPr>
            <w:tcW w:w="1275" w:type="dxa"/>
            <w:tcBorders>
              <w:top w:val="single" w:sz="4" w:space="0" w:color="auto"/>
              <w:left w:val="single" w:sz="4" w:space="0" w:color="auto"/>
              <w:bottom w:val="single" w:sz="4" w:space="0" w:color="auto"/>
              <w:right w:val="single" w:sz="4" w:space="0" w:color="auto"/>
            </w:tcBorders>
          </w:tcPr>
          <w:p w14:paraId="3626ACE0" w14:textId="2F730053" w:rsidR="00522793" w:rsidRPr="000C0D93" w:rsidRDefault="00522793" w:rsidP="00522793">
            <w:pPr>
              <w:rPr>
                <w:rFonts w:ascii="Sylfaen" w:hAnsi="Sylfaen"/>
                <w:sz w:val="24"/>
                <w:szCs w:val="24"/>
              </w:rPr>
            </w:pPr>
            <w:r w:rsidRPr="000C0D93">
              <w:rPr>
                <w:rFonts w:ascii="Sylfaen" w:hAnsi="Sylfaen"/>
                <w:sz w:val="24"/>
                <w:szCs w:val="24"/>
              </w:rPr>
              <w:t xml:space="preserve">г. </w:t>
            </w:r>
            <w:proofErr w:type="spellStart"/>
            <w:r w:rsidRPr="000C0D93">
              <w:rPr>
                <w:rFonts w:ascii="Sylfaen" w:hAnsi="Sylfaen"/>
                <w:sz w:val="24"/>
                <w:szCs w:val="24"/>
              </w:rPr>
              <w:t>Капан</w:t>
            </w:r>
            <w:proofErr w:type="spellEnd"/>
          </w:p>
          <w:p w14:paraId="04C2D53C" w14:textId="77777777" w:rsidR="00522793" w:rsidRPr="000C0D93" w:rsidRDefault="00522793" w:rsidP="00522793">
            <w:pPr>
              <w:rPr>
                <w:rFonts w:ascii="Sylfaen" w:hAnsi="Sylfaen"/>
                <w:sz w:val="24"/>
                <w:szCs w:val="24"/>
              </w:rPr>
            </w:pPr>
            <w:proofErr w:type="spellStart"/>
            <w:r w:rsidRPr="000C0D93">
              <w:rPr>
                <w:rFonts w:ascii="Sylfaen" w:hAnsi="Sylfaen"/>
                <w:sz w:val="24"/>
                <w:szCs w:val="24"/>
              </w:rPr>
              <w:t>Багаберд</w:t>
            </w:r>
            <w:proofErr w:type="spellEnd"/>
            <w:r w:rsidRPr="000C0D93">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417B19B1"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49C7F9BC"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491F947" w14:textId="49D82DCB"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53</w:t>
            </w:r>
          </w:p>
        </w:tc>
        <w:tc>
          <w:tcPr>
            <w:tcW w:w="1881" w:type="dxa"/>
            <w:tcBorders>
              <w:top w:val="single" w:sz="4" w:space="0" w:color="auto"/>
              <w:left w:val="single" w:sz="4" w:space="0" w:color="auto"/>
              <w:bottom w:val="single" w:sz="4" w:space="0" w:color="auto"/>
              <w:right w:val="single" w:sz="4" w:space="0" w:color="auto"/>
            </w:tcBorders>
            <w:vAlign w:val="center"/>
          </w:tcPr>
          <w:p w14:paraId="3F14D0EA" w14:textId="260EE95A" w:rsidR="00522793" w:rsidRPr="006863FE" w:rsidRDefault="00522793" w:rsidP="00522793">
            <w:pPr>
              <w:jc w:val="both"/>
              <w:rPr>
                <w:rFonts w:ascii="Sylfaen" w:hAnsi="Sylfaen" w:cs="Sylfaen"/>
                <w:sz w:val="24"/>
                <w:szCs w:val="24"/>
                <w:lang w:val="ru-RU"/>
              </w:rPr>
            </w:pPr>
            <w:r>
              <w:rPr>
                <w:rFonts w:ascii="Sylfaen" w:hAnsi="Sylfaen" w:cs="Sylfaen"/>
                <w:sz w:val="24"/>
                <w:szCs w:val="24"/>
                <w:lang w:val="ru-RU"/>
              </w:rPr>
              <w:t>Мел</w:t>
            </w:r>
          </w:p>
        </w:tc>
        <w:tc>
          <w:tcPr>
            <w:tcW w:w="1100" w:type="dxa"/>
            <w:tcBorders>
              <w:top w:val="single" w:sz="4" w:space="0" w:color="auto"/>
              <w:left w:val="single" w:sz="4" w:space="0" w:color="auto"/>
              <w:bottom w:val="single" w:sz="4" w:space="0" w:color="auto"/>
              <w:right w:val="single" w:sz="4" w:space="0" w:color="auto"/>
            </w:tcBorders>
          </w:tcPr>
          <w:p w14:paraId="1C9F7CB9" w14:textId="0D70032A" w:rsidR="00522793" w:rsidRDefault="00522793" w:rsidP="00522793">
            <w:pPr>
              <w:rPr>
                <w:rFonts w:ascii="Sylfaen" w:hAnsi="Sylfaen"/>
                <w:lang w:val="hy-AM"/>
              </w:rPr>
            </w:pPr>
            <w:r w:rsidRPr="006863FE">
              <w:rPr>
                <w:rFonts w:ascii="Sylfaen" w:hAnsi="Sylfaen"/>
                <w:lang w:val="hy-AM"/>
              </w:rPr>
              <w:t>30193300</w:t>
            </w:r>
          </w:p>
        </w:tc>
        <w:tc>
          <w:tcPr>
            <w:tcW w:w="5003" w:type="dxa"/>
            <w:tcBorders>
              <w:top w:val="single" w:sz="4" w:space="0" w:color="auto"/>
              <w:left w:val="single" w:sz="4" w:space="0" w:color="auto"/>
              <w:bottom w:val="single" w:sz="4" w:space="0" w:color="auto"/>
              <w:right w:val="single" w:sz="4" w:space="0" w:color="auto"/>
            </w:tcBorders>
          </w:tcPr>
          <w:p w14:paraId="2D808546" w14:textId="46BA0644" w:rsidR="00522793" w:rsidRPr="00263FF7" w:rsidRDefault="00522793" w:rsidP="00522793">
            <w:pPr>
              <w:rPr>
                <w:rFonts w:ascii="Sylfaen" w:hAnsi="Sylfaen"/>
                <w:sz w:val="24"/>
                <w:szCs w:val="24"/>
                <w:lang w:val="ru-RU"/>
              </w:rPr>
            </w:pPr>
            <w:r>
              <w:rPr>
                <w:rFonts w:ascii="Sylfaen" w:hAnsi="Sylfaen"/>
                <w:sz w:val="24"/>
                <w:szCs w:val="24"/>
                <w:lang w:val="ru-RU"/>
              </w:rPr>
              <w:t xml:space="preserve">Цветные мелки в </w:t>
            </w:r>
            <w:proofErr w:type="spellStart"/>
            <w:r>
              <w:rPr>
                <w:rFonts w:ascii="Sylfaen" w:hAnsi="Sylfaen"/>
                <w:sz w:val="24"/>
                <w:szCs w:val="24"/>
                <w:lang w:val="ru-RU"/>
              </w:rPr>
              <w:t>каробке</w:t>
            </w:r>
            <w:proofErr w:type="spellEnd"/>
            <w:r>
              <w:rPr>
                <w:rFonts w:ascii="Sylfaen" w:hAnsi="Sylfaen"/>
                <w:sz w:val="24"/>
                <w:szCs w:val="24"/>
                <w:lang w:val="ru-RU"/>
              </w:rPr>
              <w:t xml:space="preserve"> в12 штук в 1 коробке</w:t>
            </w:r>
          </w:p>
        </w:tc>
        <w:tc>
          <w:tcPr>
            <w:tcW w:w="849" w:type="dxa"/>
            <w:tcBorders>
              <w:top w:val="single" w:sz="4" w:space="0" w:color="auto"/>
              <w:left w:val="single" w:sz="4" w:space="0" w:color="auto"/>
              <w:bottom w:val="single" w:sz="4" w:space="0" w:color="auto"/>
              <w:right w:val="single" w:sz="4" w:space="0" w:color="auto"/>
            </w:tcBorders>
          </w:tcPr>
          <w:p w14:paraId="36858D85" w14:textId="77777777" w:rsidR="00522793" w:rsidRPr="00522793" w:rsidRDefault="00522793" w:rsidP="00522793">
            <w:pPr>
              <w:rPr>
                <w:lang w:val="ru-RU"/>
              </w:rPr>
            </w:pPr>
          </w:p>
        </w:tc>
        <w:tc>
          <w:tcPr>
            <w:tcW w:w="806" w:type="dxa"/>
            <w:tcBorders>
              <w:top w:val="single" w:sz="4" w:space="0" w:color="auto"/>
              <w:left w:val="single" w:sz="4" w:space="0" w:color="auto"/>
              <w:bottom w:val="single" w:sz="4" w:space="0" w:color="auto"/>
              <w:right w:val="single" w:sz="4" w:space="0" w:color="auto"/>
            </w:tcBorders>
          </w:tcPr>
          <w:p w14:paraId="3C92FEE8"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6E49F115"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25B29490" w14:textId="77777777" w:rsidR="005227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D454841" w14:textId="59039289" w:rsidR="00522793" w:rsidRPr="006544AE" w:rsidRDefault="006544AE" w:rsidP="00522793">
            <w:pPr>
              <w:rPr>
                <w:rFonts w:ascii="Sylfaen" w:hAnsi="Sylfaen"/>
                <w:sz w:val="24"/>
                <w:szCs w:val="24"/>
                <w:lang w:val="ru-RU"/>
              </w:rPr>
            </w:pPr>
            <w:r>
              <w:rPr>
                <w:rFonts w:ascii="Sylfaen" w:hAnsi="Sylfaen"/>
                <w:sz w:val="24"/>
                <w:szCs w:val="24"/>
                <w:lang w:val="ru-RU"/>
              </w:rPr>
              <w:t>5</w:t>
            </w:r>
          </w:p>
        </w:tc>
        <w:tc>
          <w:tcPr>
            <w:tcW w:w="1275" w:type="dxa"/>
            <w:tcBorders>
              <w:top w:val="single" w:sz="4" w:space="0" w:color="auto"/>
              <w:left w:val="single" w:sz="4" w:space="0" w:color="auto"/>
              <w:bottom w:val="single" w:sz="4" w:space="0" w:color="auto"/>
              <w:right w:val="single" w:sz="4" w:space="0" w:color="auto"/>
            </w:tcBorders>
          </w:tcPr>
          <w:p w14:paraId="00EF2BE8" w14:textId="264557C8" w:rsidR="00522793" w:rsidRPr="00764AF2" w:rsidRDefault="00522793" w:rsidP="00522793">
            <w:pPr>
              <w:rPr>
                <w:rFonts w:ascii="Sylfaen" w:hAnsi="Sylfaen"/>
                <w:sz w:val="24"/>
                <w:szCs w:val="24"/>
              </w:rPr>
            </w:pPr>
            <w:r w:rsidRPr="00764AF2">
              <w:rPr>
                <w:rFonts w:ascii="Sylfaen" w:hAnsi="Sylfaen"/>
                <w:sz w:val="24"/>
                <w:szCs w:val="24"/>
              </w:rPr>
              <w:t xml:space="preserve">г. </w:t>
            </w:r>
            <w:proofErr w:type="spellStart"/>
            <w:r w:rsidRPr="00764AF2">
              <w:rPr>
                <w:rFonts w:ascii="Sylfaen" w:hAnsi="Sylfaen"/>
                <w:sz w:val="24"/>
                <w:szCs w:val="24"/>
              </w:rPr>
              <w:t>Капан</w:t>
            </w:r>
            <w:proofErr w:type="spellEnd"/>
          </w:p>
          <w:p w14:paraId="4EFA1B5F" w14:textId="72741E19" w:rsidR="00522793" w:rsidRPr="000C0D93" w:rsidRDefault="00522793" w:rsidP="00522793">
            <w:pPr>
              <w:rPr>
                <w:rFonts w:ascii="Sylfaen" w:hAnsi="Sylfaen"/>
                <w:sz w:val="24"/>
                <w:szCs w:val="24"/>
              </w:rPr>
            </w:pPr>
            <w:proofErr w:type="spellStart"/>
            <w:r w:rsidRPr="00764AF2">
              <w:rPr>
                <w:rFonts w:ascii="Sylfaen" w:hAnsi="Sylfaen"/>
                <w:sz w:val="24"/>
                <w:szCs w:val="24"/>
              </w:rPr>
              <w:t>Багаберд</w:t>
            </w:r>
            <w:proofErr w:type="spellEnd"/>
            <w:r w:rsidRPr="00764AF2">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BF8FB27"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6204BB61"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1688703" w14:textId="0AA0E51B"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54</w:t>
            </w:r>
          </w:p>
        </w:tc>
        <w:tc>
          <w:tcPr>
            <w:tcW w:w="1881" w:type="dxa"/>
            <w:tcBorders>
              <w:top w:val="single" w:sz="4" w:space="0" w:color="auto"/>
              <w:left w:val="single" w:sz="4" w:space="0" w:color="auto"/>
              <w:bottom w:val="single" w:sz="4" w:space="0" w:color="auto"/>
              <w:right w:val="single" w:sz="4" w:space="0" w:color="auto"/>
            </w:tcBorders>
            <w:vAlign w:val="center"/>
          </w:tcPr>
          <w:p w14:paraId="62104B0A"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Ли</w:t>
            </w:r>
            <w:proofErr w:type="spellEnd"/>
            <w:r w:rsidRPr="000C0D93">
              <w:rPr>
                <w:rFonts w:ascii="Sylfaen" w:hAnsi="Sylfaen" w:cs="Sylfaen"/>
                <w:sz w:val="24"/>
                <w:szCs w:val="24"/>
                <w:lang w:val="hy-AM"/>
              </w:rPr>
              <w:t>нейка</w:t>
            </w:r>
          </w:p>
        </w:tc>
        <w:tc>
          <w:tcPr>
            <w:tcW w:w="1100" w:type="dxa"/>
            <w:tcBorders>
              <w:top w:val="single" w:sz="4" w:space="0" w:color="auto"/>
              <w:left w:val="single" w:sz="4" w:space="0" w:color="auto"/>
              <w:bottom w:val="single" w:sz="4" w:space="0" w:color="auto"/>
              <w:right w:val="single" w:sz="4" w:space="0" w:color="auto"/>
            </w:tcBorders>
          </w:tcPr>
          <w:p w14:paraId="261BAD61" w14:textId="77777777" w:rsidR="00522793" w:rsidRPr="00765E18" w:rsidRDefault="00522793" w:rsidP="00522793">
            <w:pPr>
              <w:rPr>
                <w:rFonts w:ascii="Sylfaen" w:hAnsi="Sylfaen"/>
                <w:lang w:val="hy-AM"/>
              </w:rPr>
            </w:pPr>
            <w:r>
              <w:rPr>
                <w:rFonts w:ascii="Sylfaen" w:hAnsi="Sylfaen"/>
                <w:lang w:val="hy-AM"/>
              </w:rPr>
              <w:t>39292510</w:t>
            </w:r>
          </w:p>
        </w:tc>
        <w:tc>
          <w:tcPr>
            <w:tcW w:w="5003" w:type="dxa"/>
            <w:tcBorders>
              <w:top w:val="single" w:sz="4" w:space="0" w:color="auto"/>
              <w:left w:val="single" w:sz="4" w:space="0" w:color="auto"/>
              <w:bottom w:val="single" w:sz="4" w:space="0" w:color="auto"/>
              <w:right w:val="single" w:sz="4" w:space="0" w:color="auto"/>
            </w:tcBorders>
          </w:tcPr>
          <w:p w14:paraId="0ED7278D" w14:textId="77777777" w:rsidR="00522793" w:rsidRPr="000C0D93" w:rsidRDefault="00522793" w:rsidP="00522793">
            <w:pPr>
              <w:rPr>
                <w:rFonts w:ascii="Sylfaen" w:hAnsi="Sylfaen"/>
                <w:sz w:val="24"/>
                <w:szCs w:val="24"/>
                <w:lang w:val="hy-AM"/>
              </w:rPr>
            </w:pPr>
            <w:r w:rsidRPr="000C0D93">
              <w:rPr>
                <w:rFonts w:ascii="Sylfaen" w:hAnsi="Sylfaen"/>
                <w:sz w:val="24"/>
                <w:szCs w:val="24"/>
                <w:lang w:val="ru-RU"/>
              </w:rPr>
              <w:t>Прямая линейка из пластика или дерева с 1 или 2 разделениями, длиной 150, 200 и 300 мм, с разделением 1 мм</w:t>
            </w:r>
          </w:p>
        </w:tc>
        <w:tc>
          <w:tcPr>
            <w:tcW w:w="849" w:type="dxa"/>
            <w:tcBorders>
              <w:top w:val="single" w:sz="4" w:space="0" w:color="auto"/>
              <w:left w:val="single" w:sz="4" w:space="0" w:color="auto"/>
              <w:bottom w:val="single" w:sz="4" w:space="0" w:color="auto"/>
              <w:right w:val="single" w:sz="4" w:space="0" w:color="auto"/>
            </w:tcBorders>
          </w:tcPr>
          <w:p w14:paraId="6F15005F"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13BC268A"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341F3082"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2B94C3CB" w14:textId="278D58AD"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443DCE2" w14:textId="60F6FDAF" w:rsidR="00522793" w:rsidRPr="006544AE" w:rsidRDefault="006544AE" w:rsidP="00522793">
            <w:pPr>
              <w:rPr>
                <w:rFonts w:ascii="Sylfaen" w:hAnsi="Sylfaen"/>
                <w:sz w:val="24"/>
                <w:szCs w:val="24"/>
                <w:lang w:val="ru-RU"/>
              </w:rPr>
            </w:pPr>
            <w:r>
              <w:rPr>
                <w:rFonts w:ascii="Sylfaen" w:hAnsi="Sylfaen"/>
                <w:sz w:val="24"/>
                <w:szCs w:val="24"/>
                <w:lang w:val="ru-RU"/>
              </w:rPr>
              <w:t>15</w:t>
            </w:r>
          </w:p>
        </w:tc>
        <w:tc>
          <w:tcPr>
            <w:tcW w:w="1275" w:type="dxa"/>
            <w:tcBorders>
              <w:top w:val="single" w:sz="4" w:space="0" w:color="auto"/>
              <w:left w:val="single" w:sz="4" w:space="0" w:color="auto"/>
              <w:bottom w:val="single" w:sz="4" w:space="0" w:color="auto"/>
              <w:right w:val="single" w:sz="4" w:space="0" w:color="auto"/>
            </w:tcBorders>
          </w:tcPr>
          <w:p w14:paraId="0528110D" w14:textId="7FD5B313" w:rsidR="00522793" w:rsidRPr="00980010" w:rsidRDefault="00522793" w:rsidP="00522793">
            <w:pPr>
              <w:rPr>
                <w:rFonts w:ascii="Sylfaen" w:hAnsi="Sylfaen"/>
                <w:sz w:val="24"/>
                <w:szCs w:val="24"/>
              </w:rPr>
            </w:pPr>
            <w:r w:rsidRPr="00980010">
              <w:rPr>
                <w:rFonts w:ascii="Sylfaen" w:hAnsi="Sylfaen"/>
                <w:sz w:val="24"/>
                <w:szCs w:val="24"/>
              </w:rPr>
              <w:t xml:space="preserve">г. </w:t>
            </w:r>
            <w:proofErr w:type="spellStart"/>
            <w:r w:rsidRPr="00980010">
              <w:rPr>
                <w:rFonts w:ascii="Sylfaen" w:hAnsi="Sylfaen"/>
                <w:sz w:val="24"/>
                <w:szCs w:val="24"/>
              </w:rPr>
              <w:t>Капан</w:t>
            </w:r>
            <w:proofErr w:type="spellEnd"/>
          </w:p>
          <w:p w14:paraId="6D22CC14" w14:textId="77777777" w:rsidR="00522793" w:rsidRPr="000C0D93" w:rsidRDefault="00522793" w:rsidP="00522793">
            <w:pPr>
              <w:rPr>
                <w:rFonts w:ascii="Sylfaen" w:hAnsi="Sylfaen"/>
                <w:sz w:val="24"/>
                <w:szCs w:val="24"/>
              </w:rPr>
            </w:pPr>
            <w:proofErr w:type="spellStart"/>
            <w:r w:rsidRPr="00980010">
              <w:rPr>
                <w:rFonts w:ascii="Sylfaen" w:hAnsi="Sylfaen"/>
                <w:sz w:val="24"/>
                <w:szCs w:val="24"/>
              </w:rPr>
              <w:t>Багаберд</w:t>
            </w:r>
            <w:proofErr w:type="spellEnd"/>
            <w:r w:rsidRPr="00980010">
              <w:rPr>
                <w:rFonts w:ascii="Sylfaen" w:hAnsi="Sylfaen"/>
                <w:sz w:val="24"/>
                <w:szCs w:val="24"/>
              </w:rPr>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AFC097C"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17D182A1"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6A955047" w14:textId="68A9D52A"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55</w:t>
            </w:r>
          </w:p>
        </w:tc>
        <w:tc>
          <w:tcPr>
            <w:tcW w:w="1881" w:type="dxa"/>
            <w:tcBorders>
              <w:top w:val="single" w:sz="4" w:space="0" w:color="auto"/>
              <w:left w:val="single" w:sz="4" w:space="0" w:color="auto"/>
              <w:bottom w:val="single" w:sz="4" w:space="0" w:color="auto"/>
              <w:right w:val="single" w:sz="4" w:space="0" w:color="auto"/>
            </w:tcBorders>
            <w:vAlign w:val="center"/>
          </w:tcPr>
          <w:p w14:paraId="7D359E0A"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Флэш</w:t>
            </w:r>
            <w:proofErr w:type="spellEnd"/>
            <w:r w:rsidRPr="000C0D93">
              <w:rPr>
                <w:rFonts w:ascii="Sylfaen" w:hAnsi="Sylfaen" w:cs="Sylfaen"/>
                <w:sz w:val="24"/>
                <w:szCs w:val="24"/>
              </w:rPr>
              <w:t xml:space="preserve"> 8 ГБ</w:t>
            </w:r>
          </w:p>
        </w:tc>
        <w:tc>
          <w:tcPr>
            <w:tcW w:w="1100" w:type="dxa"/>
            <w:tcBorders>
              <w:top w:val="single" w:sz="4" w:space="0" w:color="auto"/>
              <w:left w:val="single" w:sz="4" w:space="0" w:color="auto"/>
              <w:bottom w:val="single" w:sz="4" w:space="0" w:color="auto"/>
              <w:right w:val="single" w:sz="4" w:space="0" w:color="auto"/>
            </w:tcBorders>
          </w:tcPr>
          <w:p w14:paraId="0CFCD534" w14:textId="77777777" w:rsidR="00522793" w:rsidRPr="00765E18" w:rsidRDefault="00522793" w:rsidP="00522793">
            <w:pPr>
              <w:rPr>
                <w:rFonts w:ascii="Sylfaen" w:hAnsi="Sylfaen"/>
                <w:lang w:val="hy-AM"/>
              </w:rPr>
            </w:pPr>
            <w:r>
              <w:rPr>
                <w:rFonts w:ascii="Sylfaen" w:hAnsi="Sylfaen"/>
                <w:lang w:val="hy-AM"/>
              </w:rPr>
              <w:t>30234630</w:t>
            </w:r>
          </w:p>
        </w:tc>
        <w:tc>
          <w:tcPr>
            <w:tcW w:w="5003" w:type="dxa"/>
            <w:tcBorders>
              <w:top w:val="single" w:sz="4" w:space="0" w:color="auto"/>
              <w:left w:val="single" w:sz="4" w:space="0" w:color="auto"/>
              <w:bottom w:val="single" w:sz="4" w:space="0" w:color="auto"/>
              <w:right w:val="single" w:sz="4" w:space="0" w:color="auto"/>
            </w:tcBorders>
          </w:tcPr>
          <w:p w14:paraId="5A8BF133" w14:textId="77777777" w:rsidR="00522793" w:rsidRPr="000C0D93" w:rsidRDefault="00522793" w:rsidP="00522793">
            <w:pPr>
              <w:rPr>
                <w:rFonts w:ascii="Sylfaen" w:hAnsi="Sylfaen"/>
                <w:sz w:val="24"/>
                <w:szCs w:val="24"/>
                <w:lang w:val="hy-AM"/>
              </w:rPr>
            </w:pPr>
            <w:r w:rsidRPr="000C0D93">
              <w:rPr>
                <w:rFonts w:ascii="Sylfaen" w:hAnsi="Sylfaen"/>
                <w:sz w:val="24"/>
                <w:szCs w:val="24"/>
                <w:lang w:val="ru-RU"/>
              </w:rPr>
              <w:t>Флэш-память компьютера объемом не менее 8 ГБ</w:t>
            </w:r>
          </w:p>
        </w:tc>
        <w:tc>
          <w:tcPr>
            <w:tcW w:w="849" w:type="dxa"/>
            <w:tcBorders>
              <w:top w:val="single" w:sz="4" w:space="0" w:color="auto"/>
              <w:left w:val="single" w:sz="4" w:space="0" w:color="auto"/>
              <w:bottom w:val="single" w:sz="4" w:space="0" w:color="auto"/>
              <w:right w:val="single" w:sz="4" w:space="0" w:color="auto"/>
            </w:tcBorders>
          </w:tcPr>
          <w:p w14:paraId="45B10C0A"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3427C5A8"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74D698B1"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67ACB642" w14:textId="748FA8E1"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8AD34A5" w14:textId="06A79436" w:rsidR="00522793" w:rsidRPr="006544AE" w:rsidRDefault="006544AE" w:rsidP="00522793">
            <w:pPr>
              <w:rPr>
                <w:rFonts w:ascii="Sylfaen" w:hAnsi="Sylfaen"/>
                <w:sz w:val="24"/>
                <w:szCs w:val="24"/>
                <w:lang w:val="ru-RU"/>
              </w:rPr>
            </w:pPr>
            <w:r>
              <w:rPr>
                <w:rFonts w:ascii="Sylfaen" w:hAnsi="Sylfaen"/>
                <w:sz w:val="24"/>
                <w:szCs w:val="24"/>
                <w:lang w:val="ru-RU"/>
              </w:rPr>
              <w:t>10</w:t>
            </w:r>
          </w:p>
        </w:tc>
        <w:tc>
          <w:tcPr>
            <w:tcW w:w="1275" w:type="dxa"/>
            <w:tcBorders>
              <w:top w:val="single" w:sz="4" w:space="0" w:color="auto"/>
              <w:left w:val="single" w:sz="4" w:space="0" w:color="auto"/>
              <w:bottom w:val="single" w:sz="4" w:space="0" w:color="auto"/>
              <w:right w:val="single" w:sz="4" w:space="0" w:color="auto"/>
            </w:tcBorders>
          </w:tcPr>
          <w:p w14:paraId="67D8FAD5" w14:textId="497FD8CE" w:rsidR="00522793" w:rsidRPr="00980010" w:rsidRDefault="00522793" w:rsidP="00522793">
            <w:r w:rsidRPr="00980010">
              <w:t xml:space="preserve">г. </w:t>
            </w:r>
            <w:proofErr w:type="spellStart"/>
            <w:r w:rsidRPr="00980010">
              <w:t>Капан</w:t>
            </w:r>
            <w:proofErr w:type="spellEnd"/>
          </w:p>
          <w:p w14:paraId="0A1BBD0F" w14:textId="77777777" w:rsidR="00522793" w:rsidRPr="001E4A2A" w:rsidRDefault="00522793" w:rsidP="00522793">
            <w:proofErr w:type="spellStart"/>
            <w:r w:rsidRPr="00980010">
              <w:t>Багаберд</w:t>
            </w:r>
            <w:proofErr w:type="spellEnd"/>
            <w:r w:rsidRPr="00980010">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530AFB4"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571A3C73"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5B8D2617" w14:textId="45BFC05D"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56</w:t>
            </w:r>
          </w:p>
        </w:tc>
        <w:tc>
          <w:tcPr>
            <w:tcW w:w="1881" w:type="dxa"/>
            <w:tcBorders>
              <w:top w:val="single" w:sz="4" w:space="0" w:color="auto"/>
              <w:left w:val="single" w:sz="4" w:space="0" w:color="auto"/>
              <w:bottom w:val="single" w:sz="4" w:space="0" w:color="auto"/>
              <w:right w:val="single" w:sz="4" w:space="0" w:color="auto"/>
            </w:tcBorders>
            <w:vAlign w:val="center"/>
          </w:tcPr>
          <w:p w14:paraId="50FB24C2"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Набор</w:t>
            </w:r>
            <w:proofErr w:type="spellEnd"/>
            <w:r w:rsidRPr="000C0D93">
              <w:rPr>
                <w:rFonts w:ascii="Sylfaen" w:hAnsi="Sylfaen" w:cs="Sylfaen"/>
                <w:sz w:val="24"/>
                <w:szCs w:val="24"/>
              </w:rPr>
              <w:t xml:space="preserve"> </w:t>
            </w:r>
            <w:proofErr w:type="spellStart"/>
            <w:r w:rsidRPr="000C0D93">
              <w:rPr>
                <w:rFonts w:ascii="Sylfaen" w:hAnsi="Sylfaen" w:cs="Sylfaen"/>
                <w:sz w:val="24"/>
                <w:szCs w:val="24"/>
              </w:rPr>
              <w:t>фломастеры</w:t>
            </w:r>
            <w:proofErr w:type="spellEnd"/>
          </w:p>
        </w:tc>
        <w:tc>
          <w:tcPr>
            <w:tcW w:w="1100" w:type="dxa"/>
            <w:tcBorders>
              <w:top w:val="single" w:sz="4" w:space="0" w:color="auto"/>
              <w:left w:val="single" w:sz="4" w:space="0" w:color="auto"/>
              <w:bottom w:val="single" w:sz="4" w:space="0" w:color="auto"/>
              <w:right w:val="single" w:sz="4" w:space="0" w:color="auto"/>
            </w:tcBorders>
          </w:tcPr>
          <w:p w14:paraId="4DBE0F9A" w14:textId="77777777" w:rsidR="00522793" w:rsidRPr="00765E18" w:rsidRDefault="00522793" w:rsidP="00522793">
            <w:pPr>
              <w:rPr>
                <w:rFonts w:ascii="Sylfaen" w:hAnsi="Sylfaen"/>
                <w:lang w:val="hy-AM"/>
              </w:rPr>
            </w:pPr>
            <w:r>
              <w:rPr>
                <w:rFonts w:ascii="Sylfaen" w:hAnsi="Sylfaen"/>
                <w:lang w:val="hy-AM"/>
              </w:rPr>
              <w:t>30197323</w:t>
            </w:r>
          </w:p>
        </w:tc>
        <w:tc>
          <w:tcPr>
            <w:tcW w:w="5003" w:type="dxa"/>
            <w:tcBorders>
              <w:top w:val="single" w:sz="4" w:space="0" w:color="auto"/>
              <w:left w:val="single" w:sz="4" w:space="0" w:color="auto"/>
              <w:bottom w:val="single" w:sz="4" w:space="0" w:color="auto"/>
              <w:right w:val="single" w:sz="4" w:space="0" w:color="auto"/>
            </w:tcBorders>
          </w:tcPr>
          <w:p w14:paraId="0F695AB8" w14:textId="77777777" w:rsidR="00522793" w:rsidRPr="000C0D93" w:rsidRDefault="00522793" w:rsidP="00522793">
            <w:pPr>
              <w:rPr>
                <w:rFonts w:ascii="Sylfaen" w:hAnsi="Sylfaen"/>
                <w:sz w:val="24"/>
                <w:szCs w:val="24"/>
                <w:lang w:val="hy-AM"/>
              </w:rPr>
            </w:pPr>
            <w:r w:rsidRPr="000C0D93">
              <w:rPr>
                <w:rFonts w:ascii="Sylfaen" w:hAnsi="Sylfaen"/>
                <w:sz w:val="24"/>
                <w:szCs w:val="24"/>
                <w:lang w:val="ru-RU"/>
              </w:rPr>
              <w:t>Фломастеры, в упаковках (или полиэтиленовых упаковках) разных цветов, предназначенные для малярных работ.</w:t>
            </w:r>
          </w:p>
        </w:tc>
        <w:tc>
          <w:tcPr>
            <w:tcW w:w="849" w:type="dxa"/>
            <w:tcBorders>
              <w:top w:val="single" w:sz="4" w:space="0" w:color="auto"/>
              <w:left w:val="single" w:sz="4" w:space="0" w:color="auto"/>
              <w:bottom w:val="single" w:sz="4" w:space="0" w:color="auto"/>
              <w:right w:val="single" w:sz="4" w:space="0" w:color="auto"/>
            </w:tcBorders>
          </w:tcPr>
          <w:p w14:paraId="57C9FB2A" w14:textId="77777777" w:rsidR="00522793" w:rsidRPr="00522793" w:rsidRDefault="00522793" w:rsidP="00522793">
            <w:proofErr w:type="spellStart"/>
            <w:r w:rsidRPr="00522793">
              <w:t>коробка</w:t>
            </w:r>
            <w:proofErr w:type="spellEnd"/>
          </w:p>
        </w:tc>
        <w:tc>
          <w:tcPr>
            <w:tcW w:w="806" w:type="dxa"/>
            <w:tcBorders>
              <w:top w:val="single" w:sz="4" w:space="0" w:color="auto"/>
              <w:left w:val="single" w:sz="4" w:space="0" w:color="auto"/>
              <w:bottom w:val="single" w:sz="4" w:space="0" w:color="auto"/>
              <w:right w:val="single" w:sz="4" w:space="0" w:color="auto"/>
            </w:tcBorders>
          </w:tcPr>
          <w:p w14:paraId="7AB56E8B"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1D5EC71B"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58090CFB" w14:textId="464EBD3E"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1D762154" w14:textId="68493E5A" w:rsidR="00522793" w:rsidRPr="006544AE" w:rsidRDefault="006544AE" w:rsidP="00522793">
            <w:pPr>
              <w:rPr>
                <w:rFonts w:ascii="Sylfaen" w:hAnsi="Sylfaen"/>
                <w:sz w:val="24"/>
                <w:szCs w:val="24"/>
                <w:lang w:val="ru-RU"/>
              </w:rPr>
            </w:pPr>
            <w:r>
              <w:rPr>
                <w:rFonts w:ascii="Sylfaen" w:hAnsi="Sylfaen"/>
                <w:sz w:val="24"/>
                <w:szCs w:val="24"/>
                <w:lang w:val="ru-RU"/>
              </w:rPr>
              <w:t>30</w:t>
            </w:r>
          </w:p>
        </w:tc>
        <w:tc>
          <w:tcPr>
            <w:tcW w:w="1275" w:type="dxa"/>
            <w:tcBorders>
              <w:top w:val="single" w:sz="4" w:space="0" w:color="auto"/>
              <w:left w:val="single" w:sz="4" w:space="0" w:color="auto"/>
              <w:bottom w:val="single" w:sz="4" w:space="0" w:color="auto"/>
              <w:right w:val="single" w:sz="4" w:space="0" w:color="auto"/>
            </w:tcBorders>
          </w:tcPr>
          <w:p w14:paraId="6E43DF88" w14:textId="5532EB35" w:rsidR="00522793" w:rsidRPr="00980010" w:rsidRDefault="00522793" w:rsidP="00522793">
            <w:r w:rsidRPr="00980010">
              <w:t xml:space="preserve">г. </w:t>
            </w:r>
            <w:proofErr w:type="spellStart"/>
            <w:r w:rsidRPr="00980010">
              <w:t>Капан</w:t>
            </w:r>
            <w:proofErr w:type="spellEnd"/>
          </w:p>
          <w:p w14:paraId="3CE36941" w14:textId="77777777" w:rsidR="00522793" w:rsidRDefault="00522793" w:rsidP="00522793">
            <w:proofErr w:type="spellStart"/>
            <w:r w:rsidRPr="00980010">
              <w:t>Багаберд</w:t>
            </w:r>
            <w:proofErr w:type="spellEnd"/>
            <w:r w:rsidRPr="00980010">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7B49BE66"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6CCD359E"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48DE91C" w14:textId="008B01BE"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57</w:t>
            </w:r>
          </w:p>
        </w:tc>
        <w:tc>
          <w:tcPr>
            <w:tcW w:w="1881" w:type="dxa"/>
            <w:tcBorders>
              <w:top w:val="single" w:sz="4" w:space="0" w:color="auto"/>
              <w:left w:val="single" w:sz="4" w:space="0" w:color="auto"/>
              <w:bottom w:val="single" w:sz="4" w:space="0" w:color="auto"/>
              <w:right w:val="single" w:sz="4" w:space="0" w:color="auto"/>
            </w:tcBorders>
            <w:vAlign w:val="center"/>
          </w:tcPr>
          <w:p w14:paraId="7334AF23"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Развивающие</w:t>
            </w:r>
            <w:proofErr w:type="spellEnd"/>
            <w:r w:rsidRPr="000C0D93">
              <w:rPr>
                <w:rFonts w:ascii="Sylfaen" w:hAnsi="Sylfaen" w:cs="Sylfaen"/>
                <w:sz w:val="24"/>
                <w:szCs w:val="24"/>
              </w:rPr>
              <w:t xml:space="preserve"> </w:t>
            </w:r>
            <w:proofErr w:type="spellStart"/>
            <w:r w:rsidRPr="000C0D93">
              <w:rPr>
                <w:rFonts w:ascii="Sylfaen" w:hAnsi="Sylfaen" w:cs="Sylfaen"/>
                <w:sz w:val="24"/>
                <w:szCs w:val="24"/>
              </w:rPr>
              <w:t>игры</w:t>
            </w:r>
            <w:proofErr w:type="spellEnd"/>
          </w:p>
        </w:tc>
        <w:tc>
          <w:tcPr>
            <w:tcW w:w="1100" w:type="dxa"/>
            <w:tcBorders>
              <w:top w:val="single" w:sz="4" w:space="0" w:color="auto"/>
              <w:left w:val="single" w:sz="4" w:space="0" w:color="auto"/>
              <w:bottom w:val="single" w:sz="4" w:space="0" w:color="auto"/>
              <w:right w:val="single" w:sz="4" w:space="0" w:color="auto"/>
            </w:tcBorders>
          </w:tcPr>
          <w:p w14:paraId="472FB4FF" w14:textId="77777777" w:rsidR="00522793" w:rsidRPr="00765E18" w:rsidRDefault="00522793" w:rsidP="00522793">
            <w:pPr>
              <w:rPr>
                <w:rFonts w:ascii="Sylfaen" w:hAnsi="Sylfaen"/>
                <w:lang w:val="hy-AM"/>
              </w:rPr>
            </w:pPr>
            <w:r>
              <w:rPr>
                <w:rFonts w:ascii="Sylfaen" w:hAnsi="Sylfaen"/>
                <w:lang w:val="hy-AM"/>
              </w:rPr>
              <w:t>37521190</w:t>
            </w:r>
          </w:p>
        </w:tc>
        <w:tc>
          <w:tcPr>
            <w:tcW w:w="5003" w:type="dxa"/>
            <w:tcBorders>
              <w:top w:val="single" w:sz="4" w:space="0" w:color="auto"/>
              <w:left w:val="single" w:sz="4" w:space="0" w:color="auto"/>
              <w:bottom w:val="single" w:sz="4" w:space="0" w:color="auto"/>
              <w:right w:val="single" w:sz="4" w:space="0" w:color="auto"/>
            </w:tcBorders>
          </w:tcPr>
          <w:p w14:paraId="0C3F680B" w14:textId="77777777" w:rsidR="00522793" w:rsidRPr="000C0D93" w:rsidRDefault="00522793" w:rsidP="00522793">
            <w:pPr>
              <w:rPr>
                <w:rFonts w:ascii="Sylfaen" w:hAnsi="Sylfaen"/>
                <w:sz w:val="24"/>
                <w:szCs w:val="24"/>
                <w:lang w:val="hy-AM"/>
              </w:rPr>
            </w:pPr>
            <w:r w:rsidRPr="000C0D93">
              <w:rPr>
                <w:rFonts w:ascii="Sylfaen" w:hAnsi="Sylfaen"/>
                <w:sz w:val="24"/>
                <w:szCs w:val="24"/>
                <w:lang w:val="ru-RU"/>
              </w:rPr>
              <w:t>Детские развивающие игры: тематические картинки предметов, двусторонние игральные карты с разными рисунками, металлические или пластмассовые конструкторы, шашки, шахматы, домино</w:t>
            </w:r>
          </w:p>
        </w:tc>
        <w:tc>
          <w:tcPr>
            <w:tcW w:w="849" w:type="dxa"/>
            <w:tcBorders>
              <w:top w:val="single" w:sz="4" w:space="0" w:color="auto"/>
              <w:left w:val="single" w:sz="4" w:space="0" w:color="auto"/>
              <w:bottom w:val="single" w:sz="4" w:space="0" w:color="auto"/>
              <w:right w:val="single" w:sz="4" w:space="0" w:color="auto"/>
            </w:tcBorders>
          </w:tcPr>
          <w:p w14:paraId="77871375" w14:textId="77777777" w:rsidR="00522793" w:rsidRPr="00522793" w:rsidRDefault="00522793" w:rsidP="00522793">
            <w:proofErr w:type="spellStart"/>
            <w:r w:rsidRPr="00522793">
              <w:t>коробка</w:t>
            </w:r>
            <w:proofErr w:type="spellEnd"/>
          </w:p>
        </w:tc>
        <w:tc>
          <w:tcPr>
            <w:tcW w:w="806" w:type="dxa"/>
            <w:tcBorders>
              <w:top w:val="single" w:sz="4" w:space="0" w:color="auto"/>
              <w:left w:val="single" w:sz="4" w:space="0" w:color="auto"/>
              <w:bottom w:val="single" w:sz="4" w:space="0" w:color="auto"/>
              <w:right w:val="single" w:sz="4" w:space="0" w:color="auto"/>
            </w:tcBorders>
          </w:tcPr>
          <w:p w14:paraId="140268D1"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3B7BD066"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17F6B4EB" w14:textId="55BED6F4"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4C8CD284" w14:textId="13EEF7BC" w:rsidR="00522793" w:rsidRPr="006544AE" w:rsidRDefault="006544AE" w:rsidP="00522793">
            <w:pPr>
              <w:rPr>
                <w:rFonts w:ascii="Sylfaen" w:hAnsi="Sylfaen"/>
                <w:sz w:val="24"/>
                <w:szCs w:val="24"/>
                <w:lang w:val="ru-RU"/>
              </w:rPr>
            </w:pPr>
            <w:r>
              <w:rPr>
                <w:rFonts w:ascii="Sylfaen" w:hAnsi="Sylfaen"/>
                <w:sz w:val="24"/>
                <w:szCs w:val="24"/>
                <w:lang w:val="ru-RU"/>
              </w:rPr>
              <w:t>10</w:t>
            </w:r>
          </w:p>
        </w:tc>
        <w:tc>
          <w:tcPr>
            <w:tcW w:w="1275" w:type="dxa"/>
            <w:tcBorders>
              <w:top w:val="single" w:sz="4" w:space="0" w:color="auto"/>
              <w:left w:val="single" w:sz="4" w:space="0" w:color="auto"/>
              <w:bottom w:val="single" w:sz="4" w:space="0" w:color="auto"/>
              <w:right w:val="single" w:sz="4" w:space="0" w:color="auto"/>
            </w:tcBorders>
          </w:tcPr>
          <w:p w14:paraId="6E87695E" w14:textId="083DF92C" w:rsidR="00522793" w:rsidRPr="00980010" w:rsidRDefault="00522793" w:rsidP="00522793">
            <w:r w:rsidRPr="00980010">
              <w:t xml:space="preserve">г. </w:t>
            </w:r>
            <w:proofErr w:type="spellStart"/>
            <w:r w:rsidRPr="00980010">
              <w:t>Капан</w:t>
            </w:r>
            <w:proofErr w:type="spellEnd"/>
          </w:p>
          <w:p w14:paraId="5BE23EB9" w14:textId="77777777" w:rsidR="00522793" w:rsidRPr="001E4A2A" w:rsidRDefault="00522793" w:rsidP="00522793">
            <w:proofErr w:type="spellStart"/>
            <w:r w:rsidRPr="00980010">
              <w:t>Багаберд</w:t>
            </w:r>
            <w:proofErr w:type="spellEnd"/>
            <w:r w:rsidRPr="00980010">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118D178D"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0D72EAC5"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178ECD7C" w14:textId="61D6E12A"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58</w:t>
            </w:r>
          </w:p>
        </w:tc>
        <w:tc>
          <w:tcPr>
            <w:tcW w:w="1881" w:type="dxa"/>
            <w:tcBorders>
              <w:top w:val="single" w:sz="4" w:space="0" w:color="auto"/>
              <w:left w:val="single" w:sz="4" w:space="0" w:color="auto"/>
              <w:bottom w:val="single" w:sz="4" w:space="0" w:color="auto"/>
              <w:right w:val="single" w:sz="4" w:space="0" w:color="auto"/>
            </w:tcBorders>
            <w:vAlign w:val="center"/>
          </w:tcPr>
          <w:p w14:paraId="5C6DD4DA"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Игровые</w:t>
            </w:r>
            <w:proofErr w:type="spellEnd"/>
            <w:r w:rsidRPr="000C0D93">
              <w:rPr>
                <w:rFonts w:ascii="Sylfaen" w:hAnsi="Sylfaen" w:cs="Sylfaen"/>
                <w:sz w:val="24"/>
                <w:szCs w:val="24"/>
              </w:rPr>
              <w:t xml:space="preserve"> </w:t>
            </w:r>
            <w:proofErr w:type="spellStart"/>
            <w:r w:rsidRPr="000C0D93">
              <w:rPr>
                <w:rFonts w:ascii="Sylfaen" w:hAnsi="Sylfaen" w:cs="Sylfaen"/>
                <w:sz w:val="24"/>
                <w:szCs w:val="24"/>
              </w:rPr>
              <w:t>наборы</w:t>
            </w:r>
            <w:proofErr w:type="spellEnd"/>
          </w:p>
        </w:tc>
        <w:tc>
          <w:tcPr>
            <w:tcW w:w="1100" w:type="dxa"/>
            <w:tcBorders>
              <w:top w:val="single" w:sz="4" w:space="0" w:color="auto"/>
              <w:left w:val="single" w:sz="4" w:space="0" w:color="auto"/>
              <w:bottom w:val="single" w:sz="4" w:space="0" w:color="auto"/>
              <w:right w:val="single" w:sz="4" w:space="0" w:color="auto"/>
            </w:tcBorders>
          </w:tcPr>
          <w:p w14:paraId="7C8BA1FB" w14:textId="77777777" w:rsidR="00522793" w:rsidRPr="00765E18" w:rsidRDefault="00522793" w:rsidP="00522793">
            <w:pPr>
              <w:rPr>
                <w:rFonts w:ascii="Sylfaen" w:hAnsi="Sylfaen"/>
                <w:lang w:val="hy-AM"/>
              </w:rPr>
            </w:pPr>
            <w:r>
              <w:rPr>
                <w:rFonts w:ascii="Sylfaen" w:hAnsi="Sylfaen"/>
                <w:lang w:val="hy-AM"/>
              </w:rPr>
              <w:t>37521230</w:t>
            </w:r>
          </w:p>
        </w:tc>
        <w:tc>
          <w:tcPr>
            <w:tcW w:w="5003" w:type="dxa"/>
            <w:tcBorders>
              <w:top w:val="single" w:sz="4" w:space="0" w:color="auto"/>
              <w:left w:val="single" w:sz="4" w:space="0" w:color="auto"/>
              <w:bottom w:val="single" w:sz="4" w:space="0" w:color="auto"/>
              <w:right w:val="single" w:sz="4" w:space="0" w:color="auto"/>
            </w:tcBorders>
          </w:tcPr>
          <w:p w14:paraId="13D224E1" w14:textId="77777777" w:rsidR="00522793" w:rsidRPr="000C0D93" w:rsidRDefault="00522793" w:rsidP="00522793">
            <w:pPr>
              <w:rPr>
                <w:rFonts w:ascii="Sylfaen" w:hAnsi="Sylfaen"/>
                <w:sz w:val="24"/>
                <w:szCs w:val="24"/>
                <w:lang w:val="ru-RU"/>
              </w:rPr>
            </w:pPr>
            <w:proofErr w:type="spellStart"/>
            <w:r w:rsidRPr="000C0D93">
              <w:rPr>
                <w:rFonts w:ascii="Sylfaen" w:hAnsi="Sylfaen"/>
                <w:sz w:val="24"/>
                <w:szCs w:val="24"/>
              </w:rPr>
              <w:t>Игры</w:t>
            </w:r>
            <w:proofErr w:type="spellEnd"/>
            <w:r w:rsidRPr="000C0D93">
              <w:rPr>
                <w:rFonts w:ascii="Sylfaen" w:hAnsi="Sylfaen"/>
                <w:sz w:val="24"/>
                <w:szCs w:val="24"/>
              </w:rPr>
              <w:t xml:space="preserve">, </w:t>
            </w:r>
            <w:proofErr w:type="spellStart"/>
            <w:r w:rsidRPr="000C0D93">
              <w:rPr>
                <w:rFonts w:ascii="Sylfaen" w:hAnsi="Sylfaen"/>
                <w:sz w:val="24"/>
                <w:szCs w:val="24"/>
              </w:rPr>
              <w:t>которые</w:t>
            </w:r>
            <w:proofErr w:type="spellEnd"/>
            <w:r w:rsidRPr="000C0D93">
              <w:rPr>
                <w:rFonts w:ascii="Sylfaen" w:hAnsi="Sylfaen"/>
                <w:sz w:val="24"/>
                <w:szCs w:val="24"/>
              </w:rPr>
              <w:t xml:space="preserve"> </w:t>
            </w:r>
            <w:proofErr w:type="spellStart"/>
            <w:r w:rsidRPr="000C0D93">
              <w:rPr>
                <w:rFonts w:ascii="Sylfaen" w:hAnsi="Sylfaen"/>
                <w:sz w:val="24"/>
                <w:szCs w:val="24"/>
              </w:rPr>
              <w:t>привлекают</w:t>
            </w:r>
            <w:proofErr w:type="spellEnd"/>
            <w:r w:rsidRPr="000C0D93">
              <w:rPr>
                <w:rFonts w:ascii="Sylfaen" w:hAnsi="Sylfaen"/>
                <w:sz w:val="24"/>
                <w:szCs w:val="24"/>
              </w:rPr>
              <w:t xml:space="preserve"> </w:t>
            </w:r>
            <w:proofErr w:type="spellStart"/>
            <w:r w:rsidRPr="000C0D93">
              <w:rPr>
                <w:rFonts w:ascii="Sylfaen" w:hAnsi="Sylfaen"/>
                <w:sz w:val="24"/>
                <w:szCs w:val="24"/>
              </w:rPr>
              <w:t>внимание</w:t>
            </w:r>
            <w:proofErr w:type="spellEnd"/>
          </w:p>
        </w:tc>
        <w:tc>
          <w:tcPr>
            <w:tcW w:w="849" w:type="dxa"/>
            <w:tcBorders>
              <w:top w:val="single" w:sz="4" w:space="0" w:color="auto"/>
              <w:left w:val="single" w:sz="4" w:space="0" w:color="auto"/>
              <w:bottom w:val="single" w:sz="4" w:space="0" w:color="auto"/>
              <w:right w:val="single" w:sz="4" w:space="0" w:color="auto"/>
            </w:tcBorders>
          </w:tcPr>
          <w:p w14:paraId="7FDD879A"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70A8242A"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7D805DF5"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40A18633" w14:textId="154929E8"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65C898FE" w14:textId="698DC7C4" w:rsidR="00522793" w:rsidRPr="006544AE" w:rsidRDefault="006544AE" w:rsidP="00522793">
            <w:pPr>
              <w:rPr>
                <w:rFonts w:ascii="Sylfaen" w:hAnsi="Sylfaen"/>
                <w:sz w:val="24"/>
                <w:szCs w:val="24"/>
                <w:lang w:val="ru-RU"/>
              </w:rPr>
            </w:pPr>
            <w:r>
              <w:rPr>
                <w:rFonts w:ascii="Sylfaen" w:hAnsi="Sylfaen"/>
                <w:sz w:val="24"/>
                <w:szCs w:val="24"/>
                <w:lang w:val="ru-RU"/>
              </w:rPr>
              <w:t>10</w:t>
            </w:r>
          </w:p>
        </w:tc>
        <w:tc>
          <w:tcPr>
            <w:tcW w:w="1275" w:type="dxa"/>
            <w:tcBorders>
              <w:top w:val="single" w:sz="4" w:space="0" w:color="auto"/>
              <w:left w:val="single" w:sz="4" w:space="0" w:color="auto"/>
              <w:bottom w:val="single" w:sz="4" w:space="0" w:color="auto"/>
              <w:right w:val="single" w:sz="4" w:space="0" w:color="auto"/>
            </w:tcBorders>
          </w:tcPr>
          <w:p w14:paraId="0FA638A8" w14:textId="0779C6B4" w:rsidR="00522793" w:rsidRPr="00980010" w:rsidRDefault="00522793" w:rsidP="00522793">
            <w:r w:rsidRPr="00980010">
              <w:t xml:space="preserve">г. </w:t>
            </w:r>
            <w:proofErr w:type="spellStart"/>
            <w:r w:rsidRPr="00980010">
              <w:t>Капан</w:t>
            </w:r>
            <w:proofErr w:type="spellEnd"/>
          </w:p>
          <w:p w14:paraId="76D84E9C" w14:textId="77777777" w:rsidR="00522793" w:rsidRDefault="00522793" w:rsidP="00522793">
            <w:proofErr w:type="spellStart"/>
            <w:r w:rsidRPr="00980010">
              <w:t>Багаберд</w:t>
            </w:r>
            <w:proofErr w:type="spellEnd"/>
            <w:r w:rsidRPr="00980010">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34C9EBF"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178AFB32"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CA531D4" w14:textId="1D1D2D58"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59</w:t>
            </w:r>
          </w:p>
        </w:tc>
        <w:tc>
          <w:tcPr>
            <w:tcW w:w="1881" w:type="dxa"/>
            <w:tcBorders>
              <w:top w:val="single" w:sz="4" w:space="0" w:color="auto"/>
              <w:left w:val="single" w:sz="4" w:space="0" w:color="auto"/>
              <w:bottom w:val="single" w:sz="4" w:space="0" w:color="auto"/>
              <w:right w:val="single" w:sz="4" w:space="0" w:color="auto"/>
            </w:tcBorders>
            <w:vAlign w:val="center"/>
          </w:tcPr>
          <w:p w14:paraId="38755693"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Игры</w:t>
            </w:r>
            <w:proofErr w:type="spellEnd"/>
            <w:r w:rsidRPr="000C0D93">
              <w:rPr>
                <w:rFonts w:ascii="Sylfaen" w:hAnsi="Sylfaen" w:cs="Sylfaen"/>
                <w:sz w:val="24"/>
                <w:szCs w:val="24"/>
              </w:rPr>
              <w:t xml:space="preserve"> </w:t>
            </w:r>
            <w:proofErr w:type="spellStart"/>
            <w:r w:rsidRPr="000C0D93">
              <w:rPr>
                <w:rFonts w:ascii="Sylfaen" w:hAnsi="Sylfaen" w:cs="Sylfaen"/>
                <w:sz w:val="24"/>
                <w:szCs w:val="24"/>
              </w:rPr>
              <w:t>для</w:t>
            </w:r>
            <w:proofErr w:type="spellEnd"/>
            <w:r w:rsidRPr="000C0D93">
              <w:rPr>
                <w:rFonts w:ascii="Sylfaen" w:hAnsi="Sylfaen" w:cs="Sylfaen"/>
                <w:sz w:val="24"/>
                <w:szCs w:val="24"/>
              </w:rPr>
              <w:t xml:space="preserve"> </w:t>
            </w:r>
            <w:proofErr w:type="spellStart"/>
            <w:r w:rsidRPr="000C0D93">
              <w:rPr>
                <w:rFonts w:ascii="Sylfaen" w:hAnsi="Sylfaen" w:cs="Sylfaen"/>
                <w:sz w:val="24"/>
                <w:szCs w:val="24"/>
              </w:rPr>
              <w:t>тренировки</w:t>
            </w:r>
            <w:proofErr w:type="spellEnd"/>
            <w:r w:rsidRPr="000C0D93">
              <w:rPr>
                <w:rFonts w:ascii="Sylfaen" w:hAnsi="Sylfaen" w:cs="Sylfaen"/>
                <w:sz w:val="24"/>
                <w:szCs w:val="24"/>
              </w:rPr>
              <w:t xml:space="preserve"> </w:t>
            </w:r>
            <w:proofErr w:type="spellStart"/>
            <w:r w:rsidRPr="000C0D93">
              <w:rPr>
                <w:rFonts w:ascii="Sylfaen" w:hAnsi="Sylfaen" w:cs="Sylfaen"/>
                <w:sz w:val="24"/>
                <w:szCs w:val="24"/>
              </w:rPr>
              <w:t>памяти</w:t>
            </w:r>
            <w:proofErr w:type="spellEnd"/>
          </w:p>
        </w:tc>
        <w:tc>
          <w:tcPr>
            <w:tcW w:w="1100" w:type="dxa"/>
            <w:tcBorders>
              <w:top w:val="single" w:sz="4" w:space="0" w:color="auto"/>
              <w:left w:val="single" w:sz="4" w:space="0" w:color="auto"/>
              <w:bottom w:val="single" w:sz="4" w:space="0" w:color="auto"/>
              <w:right w:val="single" w:sz="4" w:space="0" w:color="auto"/>
            </w:tcBorders>
          </w:tcPr>
          <w:p w14:paraId="088726F6" w14:textId="77777777" w:rsidR="00522793" w:rsidRPr="00765E18" w:rsidRDefault="00522793" w:rsidP="00522793">
            <w:pPr>
              <w:rPr>
                <w:rFonts w:ascii="Sylfaen" w:hAnsi="Sylfaen"/>
                <w:lang w:val="hy-AM"/>
              </w:rPr>
            </w:pPr>
            <w:r>
              <w:rPr>
                <w:rFonts w:ascii="Sylfaen" w:hAnsi="Sylfaen"/>
                <w:lang w:val="hy-AM"/>
              </w:rPr>
              <w:t>37521190</w:t>
            </w:r>
          </w:p>
        </w:tc>
        <w:tc>
          <w:tcPr>
            <w:tcW w:w="5003" w:type="dxa"/>
            <w:tcBorders>
              <w:top w:val="single" w:sz="4" w:space="0" w:color="auto"/>
              <w:left w:val="single" w:sz="4" w:space="0" w:color="auto"/>
              <w:bottom w:val="single" w:sz="4" w:space="0" w:color="auto"/>
              <w:right w:val="single" w:sz="4" w:space="0" w:color="auto"/>
            </w:tcBorders>
          </w:tcPr>
          <w:p w14:paraId="43EE71E0" w14:textId="77777777" w:rsidR="00522793" w:rsidRPr="000C0D93" w:rsidRDefault="00522793" w:rsidP="00522793">
            <w:pPr>
              <w:rPr>
                <w:rFonts w:ascii="Sylfaen" w:hAnsi="Sylfaen"/>
                <w:sz w:val="24"/>
                <w:szCs w:val="24"/>
                <w:lang w:val="hy-AM"/>
              </w:rPr>
            </w:pPr>
            <w:r w:rsidRPr="000C0D93">
              <w:rPr>
                <w:rFonts w:ascii="Sylfaen" w:hAnsi="Sylfaen"/>
                <w:sz w:val="24"/>
                <w:szCs w:val="24"/>
                <w:lang w:val="hy-AM"/>
              </w:rPr>
              <w:t>Игры для тренировки памяти 50 различных цветов пластика</w:t>
            </w:r>
          </w:p>
        </w:tc>
        <w:tc>
          <w:tcPr>
            <w:tcW w:w="849" w:type="dxa"/>
            <w:tcBorders>
              <w:top w:val="single" w:sz="4" w:space="0" w:color="auto"/>
              <w:left w:val="single" w:sz="4" w:space="0" w:color="auto"/>
              <w:bottom w:val="single" w:sz="4" w:space="0" w:color="auto"/>
              <w:right w:val="single" w:sz="4" w:space="0" w:color="auto"/>
            </w:tcBorders>
          </w:tcPr>
          <w:p w14:paraId="2D93754B"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0D078CB3" w14:textId="77777777" w:rsidR="00522793" w:rsidRPr="000C0D93"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75AD6952" w14:textId="77777777" w:rsidR="00522793" w:rsidRPr="000C0D93"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18AE54C5" w14:textId="32D965E6"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60D42DF4" w14:textId="48476FEB" w:rsidR="00522793" w:rsidRPr="006544AE" w:rsidRDefault="006544AE" w:rsidP="00522793">
            <w:pPr>
              <w:rPr>
                <w:rFonts w:ascii="Sylfaen" w:hAnsi="Sylfaen"/>
                <w:sz w:val="24"/>
                <w:szCs w:val="24"/>
                <w:lang w:val="ru-RU"/>
              </w:rPr>
            </w:pPr>
            <w:r>
              <w:rPr>
                <w:rFonts w:ascii="Sylfaen" w:hAnsi="Sylfaen"/>
                <w:sz w:val="24"/>
                <w:szCs w:val="24"/>
                <w:lang w:val="ru-RU"/>
              </w:rPr>
              <w:t>10</w:t>
            </w:r>
          </w:p>
        </w:tc>
        <w:tc>
          <w:tcPr>
            <w:tcW w:w="1275" w:type="dxa"/>
            <w:tcBorders>
              <w:top w:val="single" w:sz="4" w:space="0" w:color="auto"/>
              <w:left w:val="single" w:sz="4" w:space="0" w:color="auto"/>
              <w:bottom w:val="single" w:sz="4" w:space="0" w:color="auto"/>
              <w:right w:val="single" w:sz="4" w:space="0" w:color="auto"/>
            </w:tcBorders>
          </w:tcPr>
          <w:p w14:paraId="72F6C548" w14:textId="78B8B3BC" w:rsidR="00522793" w:rsidRPr="00980010" w:rsidRDefault="00522793" w:rsidP="00522793">
            <w:r w:rsidRPr="00980010">
              <w:t xml:space="preserve">г. </w:t>
            </w:r>
            <w:proofErr w:type="spellStart"/>
            <w:r w:rsidRPr="00980010">
              <w:t>Капан</w:t>
            </w:r>
            <w:proofErr w:type="spellEnd"/>
          </w:p>
          <w:p w14:paraId="7FFB5270" w14:textId="77777777" w:rsidR="00522793" w:rsidRPr="001E4A2A" w:rsidRDefault="00522793" w:rsidP="00522793">
            <w:proofErr w:type="spellStart"/>
            <w:r w:rsidRPr="00980010">
              <w:t>Багаберд</w:t>
            </w:r>
            <w:proofErr w:type="spellEnd"/>
            <w:r w:rsidRPr="00980010">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796997B"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4A4ADB01"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49D37C23" w14:textId="4521EA08"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60</w:t>
            </w:r>
          </w:p>
        </w:tc>
        <w:tc>
          <w:tcPr>
            <w:tcW w:w="1881" w:type="dxa"/>
            <w:tcBorders>
              <w:top w:val="single" w:sz="4" w:space="0" w:color="auto"/>
              <w:left w:val="single" w:sz="4" w:space="0" w:color="auto"/>
              <w:bottom w:val="single" w:sz="4" w:space="0" w:color="auto"/>
              <w:right w:val="single" w:sz="4" w:space="0" w:color="auto"/>
            </w:tcBorders>
            <w:vAlign w:val="center"/>
          </w:tcPr>
          <w:p w14:paraId="514E35C9" w14:textId="77777777" w:rsidR="00522793" w:rsidRPr="000C0D93" w:rsidRDefault="00522793" w:rsidP="00522793">
            <w:pPr>
              <w:jc w:val="both"/>
              <w:rPr>
                <w:rFonts w:ascii="Sylfaen" w:hAnsi="Sylfaen" w:cs="Sylfaen"/>
                <w:sz w:val="24"/>
                <w:szCs w:val="24"/>
              </w:rPr>
            </w:pPr>
            <w:proofErr w:type="spellStart"/>
            <w:r w:rsidRPr="000C0D93">
              <w:rPr>
                <w:rFonts w:ascii="Sylfaen" w:hAnsi="Sylfaen" w:cs="Sylfaen"/>
                <w:sz w:val="24"/>
                <w:szCs w:val="24"/>
              </w:rPr>
              <w:t>Настольный</w:t>
            </w:r>
            <w:proofErr w:type="spellEnd"/>
            <w:r w:rsidRPr="000C0D93">
              <w:rPr>
                <w:rFonts w:ascii="Sylfaen" w:hAnsi="Sylfaen" w:cs="Sylfaen"/>
                <w:sz w:val="24"/>
                <w:szCs w:val="24"/>
              </w:rPr>
              <w:t xml:space="preserve"> </w:t>
            </w:r>
            <w:proofErr w:type="spellStart"/>
            <w:r w:rsidRPr="000C0D93">
              <w:rPr>
                <w:rFonts w:ascii="Sylfaen" w:hAnsi="Sylfaen" w:cs="Sylfaen"/>
                <w:sz w:val="24"/>
                <w:szCs w:val="24"/>
              </w:rPr>
              <w:t>календарь</w:t>
            </w:r>
            <w:proofErr w:type="spellEnd"/>
          </w:p>
        </w:tc>
        <w:tc>
          <w:tcPr>
            <w:tcW w:w="1100" w:type="dxa"/>
            <w:tcBorders>
              <w:top w:val="single" w:sz="4" w:space="0" w:color="auto"/>
              <w:left w:val="single" w:sz="4" w:space="0" w:color="auto"/>
              <w:bottom w:val="single" w:sz="4" w:space="0" w:color="auto"/>
              <w:right w:val="single" w:sz="4" w:space="0" w:color="auto"/>
            </w:tcBorders>
          </w:tcPr>
          <w:p w14:paraId="40724F83" w14:textId="77777777" w:rsidR="00522793" w:rsidRPr="00765E18" w:rsidRDefault="00522793" w:rsidP="00522793">
            <w:pPr>
              <w:rPr>
                <w:rFonts w:ascii="Sylfaen" w:hAnsi="Sylfaen"/>
                <w:lang w:val="hy-AM"/>
              </w:rPr>
            </w:pPr>
            <w:r>
              <w:rPr>
                <w:rFonts w:ascii="Sylfaen" w:hAnsi="Sylfaen"/>
                <w:lang w:val="hy-AM"/>
              </w:rPr>
              <w:t>39263310</w:t>
            </w:r>
          </w:p>
        </w:tc>
        <w:tc>
          <w:tcPr>
            <w:tcW w:w="5003" w:type="dxa"/>
            <w:tcBorders>
              <w:top w:val="single" w:sz="4" w:space="0" w:color="auto"/>
              <w:left w:val="single" w:sz="4" w:space="0" w:color="auto"/>
              <w:bottom w:val="single" w:sz="4" w:space="0" w:color="auto"/>
              <w:right w:val="single" w:sz="4" w:space="0" w:color="auto"/>
            </w:tcBorders>
          </w:tcPr>
          <w:p w14:paraId="7C613937" w14:textId="77777777" w:rsidR="00522793" w:rsidRPr="000C0D93" w:rsidRDefault="00522793" w:rsidP="00522793">
            <w:pPr>
              <w:rPr>
                <w:rFonts w:ascii="Sylfaen" w:hAnsi="Sylfaen"/>
                <w:sz w:val="24"/>
                <w:szCs w:val="24"/>
                <w:lang w:val="hy-AM"/>
              </w:rPr>
            </w:pPr>
            <w:r w:rsidRPr="000C0D93">
              <w:rPr>
                <w:rFonts w:ascii="Sylfaen" w:hAnsi="Sylfaen"/>
                <w:sz w:val="24"/>
                <w:szCs w:val="24"/>
                <w:lang w:val="hy-AM"/>
              </w:rPr>
              <w:t>Настольный календарь на 2025 год</w:t>
            </w:r>
          </w:p>
        </w:tc>
        <w:tc>
          <w:tcPr>
            <w:tcW w:w="849" w:type="dxa"/>
            <w:tcBorders>
              <w:top w:val="single" w:sz="4" w:space="0" w:color="auto"/>
              <w:left w:val="single" w:sz="4" w:space="0" w:color="auto"/>
              <w:bottom w:val="single" w:sz="4" w:space="0" w:color="auto"/>
              <w:right w:val="single" w:sz="4" w:space="0" w:color="auto"/>
            </w:tcBorders>
          </w:tcPr>
          <w:p w14:paraId="38DCF103" w14:textId="7777777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0F16C7A6" w14:textId="77777777" w:rsidR="00522793" w:rsidRPr="000C0D93" w:rsidRDefault="00522793" w:rsidP="00522793">
            <w:pPr>
              <w:rPr>
                <w:rFonts w:ascii="Sylfaen" w:hAnsi="Sylfaen"/>
                <w:sz w:val="24"/>
                <w:szCs w:val="24"/>
              </w:rPr>
            </w:pPr>
          </w:p>
        </w:tc>
        <w:tc>
          <w:tcPr>
            <w:tcW w:w="992" w:type="dxa"/>
            <w:tcBorders>
              <w:top w:val="single" w:sz="4" w:space="0" w:color="auto"/>
              <w:left w:val="single" w:sz="4" w:space="0" w:color="auto"/>
              <w:bottom w:val="single" w:sz="4" w:space="0" w:color="auto"/>
              <w:right w:val="single" w:sz="4" w:space="0" w:color="auto"/>
            </w:tcBorders>
          </w:tcPr>
          <w:p w14:paraId="77F5F0AF" w14:textId="77777777" w:rsidR="00522793" w:rsidRPr="000C0D93" w:rsidRDefault="00522793" w:rsidP="00522793">
            <w:pPr>
              <w:rPr>
                <w:rFonts w:ascii="Sylfaen" w:hAnsi="Sylfaen"/>
                <w:sz w:val="24"/>
                <w:szCs w:val="24"/>
              </w:rPr>
            </w:pPr>
          </w:p>
        </w:tc>
        <w:tc>
          <w:tcPr>
            <w:tcW w:w="851" w:type="dxa"/>
            <w:tcBorders>
              <w:top w:val="single" w:sz="4" w:space="0" w:color="auto"/>
              <w:left w:val="single" w:sz="4" w:space="0" w:color="auto"/>
              <w:bottom w:val="single" w:sz="4" w:space="0" w:color="auto"/>
              <w:right w:val="single" w:sz="4" w:space="0" w:color="auto"/>
            </w:tcBorders>
          </w:tcPr>
          <w:p w14:paraId="311F716C" w14:textId="5927005F" w:rsidR="00522793" w:rsidRPr="000C0D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005086F8" w14:textId="6E2B257E" w:rsidR="00522793" w:rsidRPr="006544AE" w:rsidRDefault="006544AE" w:rsidP="00522793">
            <w:pPr>
              <w:rPr>
                <w:rFonts w:ascii="Sylfaen" w:hAnsi="Sylfaen"/>
                <w:sz w:val="24"/>
                <w:szCs w:val="24"/>
                <w:lang w:val="ru-RU"/>
              </w:rPr>
            </w:pPr>
            <w:r>
              <w:rPr>
                <w:rFonts w:ascii="Sylfaen" w:hAnsi="Sylfaen"/>
                <w:sz w:val="24"/>
                <w:szCs w:val="24"/>
                <w:lang w:val="ru-RU"/>
              </w:rPr>
              <w:t>15</w:t>
            </w:r>
          </w:p>
        </w:tc>
        <w:tc>
          <w:tcPr>
            <w:tcW w:w="1275" w:type="dxa"/>
            <w:tcBorders>
              <w:top w:val="single" w:sz="4" w:space="0" w:color="auto"/>
              <w:left w:val="single" w:sz="4" w:space="0" w:color="auto"/>
              <w:bottom w:val="single" w:sz="4" w:space="0" w:color="auto"/>
              <w:right w:val="single" w:sz="4" w:space="0" w:color="auto"/>
            </w:tcBorders>
          </w:tcPr>
          <w:p w14:paraId="1E4EFBDA" w14:textId="71B322F2" w:rsidR="00522793" w:rsidRPr="00980010" w:rsidRDefault="00522793" w:rsidP="00522793">
            <w:r w:rsidRPr="00980010">
              <w:t xml:space="preserve">г. </w:t>
            </w:r>
            <w:proofErr w:type="spellStart"/>
            <w:r w:rsidRPr="00980010">
              <w:t>Капан</w:t>
            </w:r>
            <w:proofErr w:type="spellEnd"/>
          </w:p>
          <w:p w14:paraId="572095D6" w14:textId="77777777" w:rsidR="00522793" w:rsidRDefault="00522793" w:rsidP="00522793">
            <w:proofErr w:type="spellStart"/>
            <w:r w:rsidRPr="00980010">
              <w:t>Багаберд</w:t>
            </w:r>
            <w:proofErr w:type="spellEnd"/>
            <w:r w:rsidRPr="00980010">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18212310"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5C6F29EA"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4B637AB" w14:textId="6F206805"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61</w:t>
            </w:r>
          </w:p>
        </w:tc>
        <w:tc>
          <w:tcPr>
            <w:tcW w:w="1881" w:type="dxa"/>
            <w:tcBorders>
              <w:top w:val="single" w:sz="4" w:space="0" w:color="auto"/>
              <w:left w:val="single" w:sz="4" w:space="0" w:color="auto"/>
              <w:bottom w:val="single" w:sz="4" w:space="0" w:color="auto"/>
              <w:right w:val="single" w:sz="4" w:space="0" w:color="auto"/>
            </w:tcBorders>
          </w:tcPr>
          <w:p w14:paraId="5D82495A" w14:textId="2723B464" w:rsidR="00522793" w:rsidRPr="000C0D93" w:rsidRDefault="00522793" w:rsidP="00522793">
            <w:pPr>
              <w:jc w:val="both"/>
              <w:rPr>
                <w:rFonts w:ascii="Sylfaen" w:hAnsi="Sylfaen" w:cs="Sylfaen"/>
                <w:sz w:val="24"/>
                <w:szCs w:val="24"/>
              </w:rPr>
            </w:pPr>
            <w:proofErr w:type="spellStart"/>
            <w:r w:rsidRPr="006A3C87">
              <w:t>Образовательная</w:t>
            </w:r>
            <w:proofErr w:type="spellEnd"/>
            <w:r w:rsidRPr="006A3C87">
              <w:t xml:space="preserve"> </w:t>
            </w:r>
            <w:proofErr w:type="spellStart"/>
            <w:r w:rsidRPr="006A3C87">
              <w:t>книга</w:t>
            </w:r>
            <w:proofErr w:type="spellEnd"/>
          </w:p>
        </w:tc>
        <w:tc>
          <w:tcPr>
            <w:tcW w:w="1100" w:type="dxa"/>
            <w:tcBorders>
              <w:top w:val="single" w:sz="4" w:space="0" w:color="auto"/>
              <w:left w:val="single" w:sz="4" w:space="0" w:color="auto"/>
              <w:bottom w:val="single" w:sz="4" w:space="0" w:color="auto"/>
              <w:right w:val="single" w:sz="4" w:space="0" w:color="auto"/>
            </w:tcBorders>
          </w:tcPr>
          <w:p w14:paraId="6A44DE4E" w14:textId="448EAB43" w:rsidR="00522793" w:rsidRDefault="00522793" w:rsidP="00522793">
            <w:pPr>
              <w:rPr>
                <w:rFonts w:ascii="Sylfaen" w:hAnsi="Sylfaen"/>
                <w:lang w:val="hy-AM"/>
              </w:rPr>
            </w:pPr>
            <w:r w:rsidRPr="00D267A0">
              <w:t>22111100</w:t>
            </w:r>
          </w:p>
        </w:tc>
        <w:tc>
          <w:tcPr>
            <w:tcW w:w="5003" w:type="dxa"/>
            <w:tcBorders>
              <w:top w:val="single" w:sz="4" w:space="0" w:color="auto"/>
              <w:left w:val="single" w:sz="4" w:space="0" w:color="auto"/>
              <w:bottom w:val="single" w:sz="4" w:space="0" w:color="auto"/>
              <w:right w:val="single" w:sz="4" w:space="0" w:color="auto"/>
            </w:tcBorders>
          </w:tcPr>
          <w:p w14:paraId="6F1143A7" w14:textId="4A9880CD" w:rsidR="00522793" w:rsidRPr="0051040F" w:rsidRDefault="00522793" w:rsidP="00522793">
            <w:pPr>
              <w:rPr>
                <w:rFonts w:ascii="Sylfaen" w:hAnsi="Sylfaen"/>
                <w:sz w:val="24"/>
                <w:szCs w:val="24"/>
                <w:lang w:val="ru-RU"/>
              </w:rPr>
            </w:pPr>
            <w:r>
              <w:rPr>
                <w:rFonts w:ascii="Sylfaen" w:hAnsi="Sylfaen"/>
                <w:sz w:val="24"/>
                <w:szCs w:val="24"/>
                <w:lang w:val="ru-RU"/>
              </w:rPr>
              <w:t xml:space="preserve">Обучающие книги для </w:t>
            </w:r>
            <w:proofErr w:type="spellStart"/>
            <w:r>
              <w:rPr>
                <w:rFonts w:ascii="Sylfaen" w:hAnsi="Sylfaen"/>
                <w:sz w:val="24"/>
                <w:szCs w:val="24"/>
                <w:lang w:val="ru-RU"/>
              </w:rPr>
              <w:t>дитей</w:t>
            </w:r>
            <w:proofErr w:type="spellEnd"/>
          </w:p>
        </w:tc>
        <w:tc>
          <w:tcPr>
            <w:tcW w:w="849" w:type="dxa"/>
            <w:tcBorders>
              <w:top w:val="single" w:sz="4" w:space="0" w:color="auto"/>
              <w:left w:val="single" w:sz="4" w:space="0" w:color="auto"/>
              <w:bottom w:val="single" w:sz="4" w:space="0" w:color="auto"/>
              <w:right w:val="single" w:sz="4" w:space="0" w:color="auto"/>
            </w:tcBorders>
          </w:tcPr>
          <w:p w14:paraId="045D5E66" w14:textId="06DA6857"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0CFB24EE" w14:textId="77777777" w:rsidR="00522793" w:rsidRPr="000C0D93" w:rsidRDefault="00522793" w:rsidP="00522793">
            <w:pPr>
              <w:rPr>
                <w:rFonts w:ascii="Sylfaen" w:hAnsi="Sylfaen"/>
                <w:sz w:val="24"/>
                <w:szCs w:val="24"/>
              </w:rPr>
            </w:pPr>
          </w:p>
        </w:tc>
        <w:tc>
          <w:tcPr>
            <w:tcW w:w="992" w:type="dxa"/>
            <w:tcBorders>
              <w:top w:val="single" w:sz="4" w:space="0" w:color="auto"/>
              <w:left w:val="single" w:sz="4" w:space="0" w:color="auto"/>
              <w:bottom w:val="single" w:sz="4" w:space="0" w:color="auto"/>
              <w:right w:val="single" w:sz="4" w:space="0" w:color="auto"/>
            </w:tcBorders>
          </w:tcPr>
          <w:p w14:paraId="19C488F1" w14:textId="77777777" w:rsidR="00522793" w:rsidRPr="000C0D93" w:rsidRDefault="00522793" w:rsidP="00522793">
            <w:pPr>
              <w:rPr>
                <w:rFonts w:ascii="Sylfaen" w:hAnsi="Sylfaen"/>
                <w:sz w:val="24"/>
                <w:szCs w:val="24"/>
              </w:rPr>
            </w:pPr>
          </w:p>
        </w:tc>
        <w:tc>
          <w:tcPr>
            <w:tcW w:w="851" w:type="dxa"/>
            <w:tcBorders>
              <w:top w:val="single" w:sz="4" w:space="0" w:color="auto"/>
              <w:left w:val="single" w:sz="4" w:space="0" w:color="auto"/>
              <w:bottom w:val="single" w:sz="4" w:space="0" w:color="auto"/>
              <w:right w:val="single" w:sz="4" w:space="0" w:color="auto"/>
            </w:tcBorders>
          </w:tcPr>
          <w:p w14:paraId="23C64E29" w14:textId="77777777" w:rsidR="005227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3BBD9644" w14:textId="084A354F" w:rsidR="00522793" w:rsidRPr="006544AE" w:rsidRDefault="006544AE" w:rsidP="00522793">
            <w:pPr>
              <w:rPr>
                <w:rFonts w:ascii="Sylfaen" w:hAnsi="Sylfaen"/>
                <w:sz w:val="24"/>
                <w:szCs w:val="24"/>
                <w:lang w:val="ru-RU"/>
              </w:rPr>
            </w:pPr>
            <w:r>
              <w:rPr>
                <w:rFonts w:ascii="Sylfaen" w:hAnsi="Sylfaen"/>
                <w:sz w:val="24"/>
                <w:szCs w:val="24"/>
                <w:lang w:val="ru-RU"/>
              </w:rPr>
              <w:t>3</w:t>
            </w:r>
          </w:p>
        </w:tc>
        <w:tc>
          <w:tcPr>
            <w:tcW w:w="1275" w:type="dxa"/>
            <w:tcBorders>
              <w:top w:val="single" w:sz="4" w:space="0" w:color="auto"/>
              <w:left w:val="single" w:sz="4" w:space="0" w:color="auto"/>
              <w:bottom w:val="single" w:sz="4" w:space="0" w:color="auto"/>
              <w:right w:val="single" w:sz="4" w:space="0" w:color="auto"/>
            </w:tcBorders>
          </w:tcPr>
          <w:p w14:paraId="22DB7949" w14:textId="5122B66F" w:rsidR="00522793" w:rsidRDefault="00522793" w:rsidP="00522793">
            <w:r w:rsidRPr="006466B6">
              <w:t xml:space="preserve">г. </w:t>
            </w:r>
            <w:proofErr w:type="spellStart"/>
            <w:r w:rsidRPr="006466B6">
              <w:t>Капан</w:t>
            </w:r>
            <w:proofErr w:type="spellEnd"/>
          </w:p>
          <w:p w14:paraId="09B12EC0" w14:textId="58C8B564" w:rsidR="00522793" w:rsidRPr="00980010" w:rsidRDefault="00522793" w:rsidP="00522793">
            <w:proofErr w:type="spellStart"/>
            <w:r w:rsidRPr="00764AF2">
              <w:t>Багаберд</w:t>
            </w:r>
            <w:proofErr w:type="spellEnd"/>
            <w:r w:rsidRPr="00764AF2">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D5B2389"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07A00834"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FA7EC9F" w14:textId="3A36EE12"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62</w:t>
            </w:r>
          </w:p>
        </w:tc>
        <w:tc>
          <w:tcPr>
            <w:tcW w:w="1881" w:type="dxa"/>
            <w:tcBorders>
              <w:top w:val="single" w:sz="4" w:space="0" w:color="auto"/>
              <w:left w:val="single" w:sz="4" w:space="0" w:color="auto"/>
              <w:bottom w:val="single" w:sz="4" w:space="0" w:color="auto"/>
              <w:right w:val="single" w:sz="4" w:space="0" w:color="auto"/>
            </w:tcBorders>
          </w:tcPr>
          <w:p w14:paraId="582D57D7" w14:textId="1FCC2DA8" w:rsidR="00522793" w:rsidRPr="000C0D93" w:rsidRDefault="00522793" w:rsidP="00522793">
            <w:pPr>
              <w:jc w:val="both"/>
              <w:rPr>
                <w:rFonts w:ascii="Sylfaen" w:hAnsi="Sylfaen" w:cs="Sylfaen"/>
                <w:sz w:val="24"/>
                <w:szCs w:val="24"/>
              </w:rPr>
            </w:pPr>
            <w:proofErr w:type="spellStart"/>
            <w:r w:rsidRPr="006A3C87">
              <w:t>Тетради</w:t>
            </w:r>
            <w:proofErr w:type="spellEnd"/>
            <w:r w:rsidRPr="006A3C87">
              <w:t xml:space="preserve"> </w:t>
            </w:r>
            <w:proofErr w:type="spellStart"/>
            <w:r w:rsidRPr="006A3C87">
              <w:t>для</w:t>
            </w:r>
            <w:proofErr w:type="spellEnd"/>
            <w:r w:rsidRPr="006A3C87">
              <w:t xml:space="preserve"> </w:t>
            </w:r>
            <w:proofErr w:type="spellStart"/>
            <w:r w:rsidRPr="006A3C87">
              <w:t>упражнений</w:t>
            </w:r>
            <w:proofErr w:type="spellEnd"/>
          </w:p>
        </w:tc>
        <w:tc>
          <w:tcPr>
            <w:tcW w:w="1100" w:type="dxa"/>
            <w:tcBorders>
              <w:top w:val="single" w:sz="4" w:space="0" w:color="auto"/>
              <w:left w:val="single" w:sz="4" w:space="0" w:color="auto"/>
              <w:bottom w:val="single" w:sz="4" w:space="0" w:color="auto"/>
              <w:right w:val="single" w:sz="4" w:space="0" w:color="auto"/>
            </w:tcBorders>
          </w:tcPr>
          <w:p w14:paraId="5E8FC944" w14:textId="304CFBB0" w:rsidR="00522793" w:rsidRDefault="00522793" w:rsidP="00522793">
            <w:pPr>
              <w:rPr>
                <w:rFonts w:ascii="Sylfaen" w:hAnsi="Sylfaen"/>
                <w:lang w:val="hy-AM"/>
              </w:rPr>
            </w:pPr>
            <w:r w:rsidRPr="00D267A0">
              <w:t>22830000</w:t>
            </w:r>
          </w:p>
        </w:tc>
        <w:tc>
          <w:tcPr>
            <w:tcW w:w="5003" w:type="dxa"/>
            <w:tcBorders>
              <w:top w:val="single" w:sz="4" w:space="0" w:color="auto"/>
              <w:left w:val="single" w:sz="4" w:space="0" w:color="auto"/>
              <w:bottom w:val="single" w:sz="4" w:space="0" w:color="auto"/>
              <w:right w:val="single" w:sz="4" w:space="0" w:color="auto"/>
            </w:tcBorders>
          </w:tcPr>
          <w:p w14:paraId="4D2920B3" w14:textId="452DDFF7" w:rsidR="00522793" w:rsidRPr="000237B6" w:rsidRDefault="00522793" w:rsidP="00522793">
            <w:pPr>
              <w:rPr>
                <w:rFonts w:ascii="Sylfaen" w:hAnsi="Sylfaen"/>
                <w:sz w:val="24"/>
                <w:szCs w:val="24"/>
                <w:lang w:val="ru-RU"/>
              </w:rPr>
            </w:pPr>
            <w:r>
              <w:rPr>
                <w:rFonts w:ascii="Sylfaen" w:hAnsi="Sylfaen"/>
                <w:sz w:val="24"/>
                <w:szCs w:val="24"/>
                <w:lang w:val="ru-RU"/>
              </w:rPr>
              <w:t xml:space="preserve">Тетради с </w:t>
            </w:r>
            <w:proofErr w:type="spellStart"/>
            <w:r>
              <w:rPr>
                <w:rFonts w:ascii="Sylfaen" w:hAnsi="Sylfaen"/>
                <w:sz w:val="24"/>
                <w:szCs w:val="24"/>
                <w:lang w:val="ru-RU"/>
              </w:rPr>
              <w:t>упражненияьи</w:t>
            </w:r>
            <w:proofErr w:type="spellEnd"/>
            <w:r>
              <w:rPr>
                <w:rFonts w:ascii="Sylfaen" w:hAnsi="Sylfaen"/>
                <w:sz w:val="24"/>
                <w:szCs w:val="24"/>
                <w:lang w:val="ru-RU"/>
              </w:rPr>
              <w:t xml:space="preserve"> для 2-го,3-го,4го,5-го классов</w:t>
            </w:r>
          </w:p>
        </w:tc>
        <w:tc>
          <w:tcPr>
            <w:tcW w:w="849" w:type="dxa"/>
            <w:tcBorders>
              <w:top w:val="single" w:sz="4" w:space="0" w:color="auto"/>
              <w:left w:val="single" w:sz="4" w:space="0" w:color="auto"/>
              <w:bottom w:val="single" w:sz="4" w:space="0" w:color="auto"/>
              <w:right w:val="single" w:sz="4" w:space="0" w:color="auto"/>
            </w:tcBorders>
          </w:tcPr>
          <w:p w14:paraId="3DD85B8E" w14:textId="03E17DBE"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303D18F9" w14:textId="77777777" w:rsidR="00522793" w:rsidRPr="000C0D93" w:rsidRDefault="00522793" w:rsidP="00522793">
            <w:pPr>
              <w:rPr>
                <w:rFonts w:ascii="Sylfaen" w:hAnsi="Sylfaen"/>
                <w:sz w:val="24"/>
                <w:szCs w:val="24"/>
              </w:rPr>
            </w:pPr>
          </w:p>
        </w:tc>
        <w:tc>
          <w:tcPr>
            <w:tcW w:w="992" w:type="dxa"/>
            <w:tcBorders>
              <w:top w:val="single" w:sz="4" w:space="0" w:color="auto"/>
              <w:left w:val="single" w:sz="4" w:space="0" w:color="auto"/>
              <w:bottom w:val="single" w:sz="4" w:space="0" w:color="auto"/>
              <w:right w:val="single" w:sz="4" w:space="0" w:color="auto"/>
            </w:tcBorders>
          </w:tcPr>
          <w:p w14:paraId="32F3DFC0" w14:textId="77777777" w:rsidR="00522793" w:rsidRPr="000C0D93" w:rsidRDefault="00522793" w:rsidP="00522793">
            <w:pPr>
              <w:rPr>
                <w:rFonts w:ascii="Sylfaen" w:hAnsi="Sylfaen"/>
                <w:sz w:val="24"/>
                <w:szCs w:val="24"/>
              </w:rPr>
            </w:pPr>
          </w:p>
        </w:tc>
        <w:tc>
          <w:tcPr>
            <w:tcW w:w="851" w:type="dxa"/>
            <w:tcBorders>
              <w:top w:val="single" w:sz="4" w:space="0" w:color="auto"/>
              <w:left w:val="single" w:sz="4" w:space="0" w:color="auto"/>
              <w:bottom w:val="single" w:sz="4" w:space="0" w:color="auto"/>
              <w:right w:val="single" w:sz="4" w:space="0" w:color="auto"/>
            </w:tcBorders>
          </w:tcPr>
          <w:p w14:paraId="50DB93AD" w14:textId="77777777" w:rsidR="005227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21807E85" w14:textId="21EBC5C8" w:rsidR="00522793" w:rsidRPr="006544AE" w:rsidRDefault="006544AE" w:rsidP="00522793">
            <w:pPr>
              <w:rPr>
                <w:rFonts w:ascii="Sylfaen" w:hAnsi="Sylfaen"/>
                <w:sz w:val="24"/>
                <w:szCs w:val="24"/>
                <w:lang w:val="ru-RU"/>
              </w:rPr>
            </w:pPr>
            <w:r>
              <w:rPr>
                <w:rFonts w:ascii="Sylfaen" w:hAnsi="Sylfaen"/>
                <w:sz w:val="24"/>
                <w:szCs w:val="24"/>
                <w:lang w:val="ru-RU"/>
              </w:rPr>
              <w:t>4</w:t>
            </w:r>
          </w:p>
        </w:tc>
        <w:tc>
          <w:tcPr>
            <w:tcW w:w="1275" w:type="dxa"/>
            <w:tcBorders>
              <w:top w:val="single" w:sz="4" w:space="0" w:color="auto"/>
              <w:left w:val="single" w:sz="4" w:space="0" w:color="auto"/>
              <w:bottom w:val="single" w:sz="4" w:space="0" w:color="auto"/>
              <w:right w:val="single" w:sz="4" w:space="0" w:color="auto"/>
            </w:tcBorders>
          </w:tcPr>
          <w:p w14:paraId="7CB62192" w14:textId="152758A5" w:rsidR="00522793" w:rsidRPr="00764AF2" w:rsidRDefault="00522793" w:rsidP="00522793">
            <w:r w:rsidRPr="00764AF2">
              <w:t xml:space="preserve">г. </w:t>
            </w:r>
            <w:proofErr w:type="spellStart"/>
            <w:r w:rsidRPr="00764AF2">
              <w:t>Капан</w:t>
            </w:r>
            <w:proofErr w:type="spellEnd"/>
          </w:p>
          <w:p w14:paraId="12BD4644" w14:textId="7232E189" w:rsidR="00522793" w:rsidRPr="00980010" w:rsidRDefault="00522793" w:rsidP="00522793">
            <w:proofErr w:type="spellStart"/>
            <w:r w:rsidRPr="00764AF2">
              <w:t>Багаберд</w:t>
            </w:r>
            <w:proofErr w:type="spellEnd"/>
            <w:r w:rsidRPr="00764AF2">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023D6032" w14:textId="77777777" w:rsidR="00522793" w:rsidRPr="000C0D93" w:rsidRDefault="00522793" w:rsidP="00522793">
            <w:pPr>
              <w:jc w:val="center"/>
              <w:rPr>
                <w:rFonts w:ascii="Sylfaen" w:hAnsi="Sylfaen" w:cs="Sylfaen"/>
                <w:sz w:val="24"/>
                <w:szCs w:val="24"/>
                <w:highlight w:val="yellow"/>
                <w:lang w:val="hy-AM"/>
              </w:rPr>
            </w:pPr>
          </w:p>
        </w:tc>
      </w:tr>
      <w:tr w:rsidR="00522793" w:rsidRPr="006863FE" w14:paraId="72117C08"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0FF1AF43" w14:textId="12210345"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t>63</w:t>
            </w:r>
          </w:p>
        </w:tc>
        <w:tc>
          <w:tcPr>
            <w:tcW w:w="1881" w:type="dxa"/>
            <w:tcBorders>
              <w:top w:val="single" w:sz="4" w:space="0" w:color="auto"/>
              <w:left w:val="single" w:sz="4" w:space="0" w:color="auto"/>
              <w:bottom w:val="single" w:sz="4" w:space="0" w:color="auto"/>
              <w:right w:val="single" w:sz="4" w:space="0" w:color="auto"/>
            </w:tcBorders>
          </w:tcPr>
          <w:p w14:paraId="45DD5C21" w14:textId="77004AE3" w:rsidR="00522793" w:rsidRPr="006863FE" w:rsidRDefault="00522793" w:rsidP="00522793">
            <w:pPr>
              <w:jc w:val="both"/>
              <w:rPr>
                <w:rFonts w:ascii="Sylfaen" w:hAnsi="Sylfaen" w:cs="Sylfaen"/>
                <w:sz w:val="24"/>
                <w:szCs w:val="24"/>
                <w:lang w:val="ru-RU"/>
              </w:rPr>
            </w:pPr>
            <w:r w:rsidRPr="006863FE">
              <w:rPr>
                <w:lang w:val="ru-RU"/>
              </w:rPr>
              <w:t>Полка для бумаги на столе</w:t>
            </w:r>
          </w:p>
        </w:tc>
        <w:tc>
          <w:tcPr>
            <w:tcW w:w="1100" w:type="dxa"/>
            <w:tcBorders>
              <w:top w:val="single" w:sz="4" w:space="0" w:color="auto"/>
              <w:left w:val="single" w:sz="4" w:space="0" w:color="auto"/>
              <w:bottom w:val="single" w:sz="4" w:space="0" w:color="auto"/>
              <w:right w:val="single" w:sz="4" w:space="0" w:color="auto"/>
            </w:tcBorders>
          </w:tcPr>
          <w:p w14:paraId="58244011" w14:textId="14605A51" w:rsidR="00522793" w:rsidRDefault="00522793" w:rsidP="00522793">
            <w:pPr>
              <w:rPr>
                <w:rFonts w:ascii="Sylfaen" w:hAnsi="Sylfaen"/>
                <w:lang w:val="hy-AM"/>
              </w:rPr>
            </w:pPr>
            <w:r w:rsidRPr="00D267A0">
              <w:t>30193700</w:t>
            </w:r>
          </w:p>
        </w:tc>
        <w:tc>
          <w:tcPr>
            <w:tcW w:w="5003" w:type="dxa"/>
            <w:tcBorders>
              <w:top w:val="single" w:sz="4" w:space="0" w:color="auto"/>
              <w:left w:val="single" w:sz="4" w:space="0" w:color="auto"/>
              <w:bottom w:val="single" w:sz="4" w:space="0" w:color="auto"/>
              <w:right w:val="single" w:sz="4" w:space="0" w:color="auto"/>
            </w:tcBorders>
          </w:tcPr>
          <w:p w14:paraId="01BAC377" w14:textId="7E46374C" w:rsidR="00522793" w:rsidRPr="000C0D93" w:rsidRDefault="00522793" w:rsidP="00522793">
            <w:pPr>
              <w:rPr>
                <w:rFonts w:ascii="Sylfaen" w:hAnsi="Sylfaen"/>
                <w:sz w:val="24"/>
                <w:szCs w:val="24"/>
                <w:lang w:val="hy-AM"/>
              </w:rPr>
            </w:pPr>
            <w:r w:rsidRPr="00E86681">
              <w:rPr>
                <w:rFonts w:ascii="Sylfaen" w:hAnsi="Sylfaen"/>
                <w:sz w:val="24"/>
                <w:szCs w:val="24"/>
                <w:lang w:val="ru-RU"/>
              </w:rPr>
              <w:t>Полка для бумаг</w:t>
            </w:r>
            <w:r>
              <w:rPr>
                <w:rFonts w:ascii="Sylfaen" w:hAnsi="Sylfaen"/>
                <w:sz w:val="24"/>
                <w:szCs w:val="24"/>
                <w:lang w:val="ru-RU"/>
              </w:rPr>
              <w:t xml:space="preserve"> из металла или пластика для 2или 3 ярусов </w:t>
            </w:r>
            <w:proofErr w:type="spellStart"/>
            <w:r>
              <w:rPr>
                <w:rFonts w:ascii="Sylfaen" w:hAnsi="Sylfaen"/>
                <w:sz w:val="24"/>
                <w:szCs w:val="24"/>
                <w:lang w:val="ru-RU"/>
              </w:rPr>
              <w:t>предазначенных</w:t>
            </w:r>
            <w:proofErr w:type="spellEnd"/>
            <w:r>
              <w:rPr>
                <w:rFonts w:ascii="Sylfaen" w:hAnsi="Sylfaen"/>
                <w:sz w:val="24"/>
                <w:szCs w:val="24"/>
                <w:lang w:val="ru-RU"/>
              </w:rPr>
              <w:t xml:space="preserve"> для бумаги на столе</w:t>
            </w:r>
          </w:p>
        </w:tc>
        <w:tc>
          <w:tcPr>
            <w:tcW w:w="849" w:type="dxa"/>
            <w:tcBorders>
              <w:top w:val="single" w:sz="4" w:space="0" w:color="auto"/>
              <w:left w:val="single" w:sz="4" w:space="0" w:color="auto"/>
              <w:bottom w:val="single" w:sz="4" w:space="0" w:color="auto"/>
              <w:right w:val="single" w:sz="4" w:space="0" w:color="auto"/>
            </w:tcBorders>
          </w:tcPr>
          <w:p w14:paraId="74E9664C" w14:textId="7CA194F9" w:rsidR="00522793" w:rsidRPr="00522793" w:rsidRDefault="00522793" w:rsidP="00522793">
            <w:pPr>
              <w:rPr>
                <w:lang w:val="ru-RU"/>
              </w:rPr>
            </w:pPr>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3906690C" w14:textId="77777777" w:rsidR="00522793" w:rsidRPr="006863FE" w:rsidRDefault="00522793" w:rsidP="00522793">
            <w:pPr>
              <w:rPr>
                <w:rFonts w:ascii="Sylfaen" w:hAnsi="Sylfae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14:paraId="45F8D071" w14:textId="77777777" w:rsidR="00522793" w:rsidRPr="006863FE" w:rsidRDefault="00522793" w:rsidP="00522793">
            <w:pPr>
              <w:rPr>
                <w:rFonts w:ascii="Sylfaen" w:hAnsi="Sylfaen"/>
                <w:sz w:val="24"/>
                <w:szCs w:val="24"/>
                <w:lang w:val="ru-RU"/>
              </w:rPr>
            </w:pPr>
          </w:p>
        </w:tc>
        <w:tc>
          <w:tcPr>
            <w:tcW w:w="851" w:type="dxa"/>
            <w:tcBorders>
              <w:top w:val="single" w:sz="4" w:space="0" w:color="auto"/>
              <w:left w:val="single" w:sz="4" w:space="0" w:color="auto"/>
              <w:bottom w:val="single" w:sz="4" w:space="0" w:color="auto"/>
              <w:right w:val="single" w:sz="4" w:space="0" w:color="auto"/>
            </w:tcBorders>
          </w:tcPr>
          <w:p w14:paraId="75616C25" w14:textId="77777777" w:rsidR="005227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36C8BD54" w14:textId="6D0F5854" w:rsidR="00522793" w:rsidRPr="006544AE" w:rsidRDefault="006544AE" w:rsidP="00522793">
            <w:pPr>
              <w:rPr>
                <w:rFonts w:ascii="Sylfaen" w:hAnsi="Sylfaen"/>
                <w:sz w:val="24"/>
                <w:szCs w:val="24"/>
                <w:lang w:val="ru-RU"/>
              </w:rPr>
            </w:pPr>
            <w:r>
              <w:rPr>
                <w:rFonts w:ascii="Sylfaen" w:hAnsi="Sylfaen"/>
                <w:sz w:val="24"/>
                <w:szCs w:val="24"/>
                <w:lang w:val="ru-RU"/>
              </w:rPr>
              <w:t>5</w:t>
            </w:r>
          </w:p>
        </w:tc>
        <w:tc>
          <w:tcPr>
            <w:tcW w:w="1275" w:type="dxa"/>
            <w:tcBorders>
              <w:top w:val="single" w:sz="4" w:space="0" w:color="auto"/>
              <w:left w:val="single" w:sz="4" w:space="0" w:color="auto"/>
              <w:bottom w:val="single" w:sz="4" w:space="0" w:color="auto"/>
              <w:right w:val="single" w:sz="4" w:space="0" w:color="auto"/>
            </w:tcBorders>
          </w:tcPr>
          <w:p w14:paraId="634D157E" w14:textId="0342DA98" w:rsidR="00522793" w:rsidRPr="00764AF2" w:rsidRDefault="00522793" w:rsidP="00522793">
            <w:r w:rsidRPr="00764AF2">
              <w:t xml:space="preserve">г. </w:t>
            </w:r>
            <w:proofErr w:type="spellStart"/>
            <w:r w:rsidRPr="00764AF2">
              <w:t>Капан</w:t>
            </w:r>
            <w:proofErr w:type="spellEnd"/>
          </w:p>
          <w:p w14:paraId="357EB344" w14:textId="1F3E6FA6" w:rsidR="00522793" w:rsidRPr="006863FE" w:rsidRDefault="00522793" w:rsidP="00522793">
            <w:pPr>
              <w:rPr>
                <w:lang w:val="ru-RU"/>
              </w:rPr>
            </w:pPr>
            <w:proofErr w:type="spellStart"/>
            <w:r w:rsidRPr="00764AF2">
              <w:t>Багаберд</w:t>
            </w:r>
            <w:proofErr w:type="spellEnd"/>
            <w:r w:rsidRPr="00764AF2">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58AFF9DD" w14:textId="77777777" w:rsidR="00522793" w:rsidRPr="000C0D93" w:rsidRDefault="00522793" w:rsidP="00522793">
            <w:pPr>
              <w:jc w:val="center"/>
              <w:rPr>
                <w:rFonts w:ascii="Sylfaen" w:hAnsi="Sylfaen" w:cs="Sylfaen"/>
                <w:sz w:val="24"/>
                <w:szCs w:val="24"/>
                <w:highlight w:val="yellow"/>
                <w:lang w:val="hy-AM"/>
              </w:rPr>
            </w:pPr>
          </w:p>
        </w:tc>
      </w:tr>
      <w:tr w:rsidR="00522793" w:rsidRPr="000C0D93" w14:paraId="249EBB97" w14:textId="77777777" w:rsidTr="00522793">
        <w:trPr>
          <w:gridAfter w:val="1"/>
          <w:wAfter w:w="11" w:type="dxa"/>
          <w:cantSplit/>
          <w:trHeight w:val="1134"/>
        </w:trPr>
        <w:tc>
          <w:tcPr>
            <w:tcW w:w="817" w:type="dxa"/>
            <w:tcBorders>
              <w:top w:val="single" w:sz="4" w:space="0" w:color="auto"/>
              <w:left w:val="single" w:sz="4" w:space="0" w:color="auto"/>
              <w:bottom w:val="single" w:sz="4" w:space="0" w:color="auto"/>
              <w:right w:val="single" w:sz="4" w:space="0" w:color="auto"/>
            </w:tcBorders>
            <w:vAlign w:val="center"/>
          </w:tcPr>
          <w:p w14:paraId="23D03C90" w14:textId="359D48FD" w:rsidR="00522793" w:rsidRPr="00031893" w:rsidRDefault="00522793" w:rsidP="00522793">
            <w:pPr>
              <w:tabs>
                <w:tab w:val="left" w:pos="14490"/>
              </w:tabs>
              <w:jc w:val="center"/>
              <w:rPr>
                <w:rFonts w:ascii="Sylfaen" w:hAnsi="Sylfaen"/>
                <w:sz w:val="24"/>
                <w:szCs w:val="24"/>
                <w:lang w:val="ru-RU"/>
              </w:rPr>
            </w:pPr>
            <w:r>
              <w:rPr>
                <w:rFonts w:ascii="Sylfaen" w:hAnsi="Sylfaen"/>
                <w:sz w:val="24"/>
                <w:szCs w:val="24"/>
                <w:lang w:val="ru-RU"/>
              </w:rPr>
              <w:lastRenderedPageBreak/>
              <w:t>64</w:t>
            </w:r>
          </w:p>
        </w:tc>
        <w:tc>
          <w:tcPr>
            <w:tcW w:w="1881" w:type="dxa"/>
            <w:tcBorders>
              <w:top w:val="single" w:sz="4" w:space="0" w:color="auto"/>
              <w:left w:val="single" w:sz="4" w:space="0" w:color="auto"/>
              <w:bottom w:val="single" w:sz="4" w:space="0" w:color="auto"/>
              <w:right w:val="single" w:sz="4" w:space="0" w:color="auto"/>
            </w:tcBorders>
          </w:tcPr>
          <w:p w14:paraId="06B02B52" w14:textId="6145E3E5" w:rsidR="00522793" w:rsidRPr="000C0D93" w:rsidRDefault="00522793" w:rsidP="00522793">
            <w:pPr>
              <w:jc w:val="both"/>
              <w:rPr>
                <w:rFonts w:ascii="Sylfaen" w:hAnsi="Sylfaen" w:cs="Sylfaen"/>
                <w:sz w:val="24"/>
                <w:szCs w:val="24"/>
              </w:rPr>
            </w:pPr>
            <w:proofErr w:type="spellStart"/>
            <w:r w:rsidRPr="006A3C87">
              <w:t>Нож</w:t>
            </w:r>
            <w:proofErr w:type="spellEnd"/>
            <w:r w:rsidRPr="006A3C87">
              <w:t xml:space="preserve"> </w:t>
            </w:r>
            <w:proofErr w:type="spellStart"/>
            <w:r w:rsidRPr="006A3C87">
              <w:t>офисный</w:t>
            </w:r>
            <w:proofErr w:type="spellEnd"/>
          </w:p>
        </w:tc>
        <w:tc>
          <w:tcPr>
            <w:tcW w:w="1100" w:type="dxa"/>
            <w:tcBorders>
              <w:top w:val="single" w:sz="4" w:space="0" w:color="auto"/>
              <w:left w:val="single" w:sz="4" w:space="0" w:color="auto"/>
              <w:bottom w:val="single" w:sz="4" w:space="0" w:color="auto"/>
              <w:right w:val="single" w:sz="4" w:space="0" w:color="auto"/>
            </w:tcBorders>
          </w:tcPr>
          <w:p w14:paraId="2F7A9573" w14:textId="4F75A4ED" w:rsidR="00522793" w:rsidRDefault="00522793" w:rsidP="00522793">
            <w:pPr>
              <w:rPr>
                <w:rFonts w:ascii="Sylfaen" w:hAnsi="Sylfaen"/>
                <w:lang w:val="hy-AM"/>
              </w:rPr>
            </w:pPr>
            <w:r w:rsidRPr="00D267A0">
              <w:t>39241141</w:t>
            </w:r>
          </w:p>
        </w:tc>
        <w:tc>
          <w:tcPr>
            <w:tcW w:w="5003" w:type="dxa"/>
            <w:tcBorders>
              <w:top w:val="single" w:sz="4" w:space="0" w:color="auto"/>
              <w:left w:val="single" w:sz="4" w:space="0" w:color="auto"/>
              <w:bottom w:val="single" w:sz="4" w:space="0" w:color="auto"/>
              <w:right w:val="single" w:sz="4" w:space="0" w:color="auto"/>
            </w:tcBorders>
          </w:tcPr>
          <w:p w14:paraId="0CC41A26" w14:textId="460AC5BF" w:rsidR="00522793" w:rsidRPr="005C1B59" w:rsidRDefault="00522793" w:rsidP="00522793">
            <w:pPr>
              <w:rPr>
                <w:rFonts w:ascii="Sylfaen" w:hAnsi="Sylfaen"/>
                <w:sz w:val="24"/>
                <w:szCs w:val="24"/>
                <w:lang w:val="ru-RU"/>
              </w:rPr>
            </w:pPr>
            <w:r>
              <w:rPr>
                <w:rFonts w:ascii="Sylfaen" w:hAnsi="Sylfaen"/>
                <w:sz w:val="24"/>
                <w:szCs w:val="24"/>
                <w:lang w:val="ru-RU"/>
              </w:rPr>
              <w:t xml:space="preserve">Нож </w:t>
            </w:r>
            <w:proofErr w:type="spellStart"/>
            <w:r>
              <w:rPr>
                <w:rFonts w:ascii="Sylfaen" w:hAnsi="Sylfaen"/>
                <w:sz w:val="24"/>
                <w:szCs w:val="24"/>
                <w:lang w:val="ru-RU"/>
              </w:rPr>
              <w:t>канцелярскийбтолщина</w:t>
            </w:r>
            <w:proofErr w:type="spellEnd"/>
            <w:r>
              <w:rPr>
                <w:rFonts w:ascii="Sylfaen" w:hAnsi="Sylfaen"/>
                <w:sz w:val="24"/>
                <w:szCs w:val="24"/>
                <w:lang w:val="ru-RU"/>
              </w:rPr>
              <w:t xml:space="preserve"> наконечника 9ммб ручка пластиковая</w:t>
            </w:r>
          </w:p>
        </w:tc>
        <w:tc>
          <w:tcPr>
            <w:tcW w:w="849" w:type="dxa"/>
            <w:tcBorders>
              <w:top w:val="single" w:sz="4" w:space="0" w:color="auto"/>
              <w:left w:val="single" w:sz="4" w:space="0" w:color="auto"/>
              <w:bottom w:val="single" w:sz="4" w:space="0" w:color="auto"/>
              <w:right w:val="single" w:sz="4" w:space="0" w:color="auto"/>
            </w:tcBorders>
          </w:tcPr>
          <w:p w14:paraId="5A2BCE36" w14:textId="5DDD0213" w:rsidR="00522793" w:rsidRPr="00522793" w:rsidRDefault="00522793" w:rsidP="00522793">
            <w:proofErr w:type="spellStart"/>
            <w:r w:rsidRPr="00522793">
              <w:t>шт</w:t>
            </w:r>
            <w:proofErr w:type="spellEnd"/>
          </w:p>
        </w:tc>
        <w:tc>
          <w:tcPr>
            <w:tcW w:w="806" w:type="dxa"/>
            <w:tcBorders>
              <w:top w:val="single" w:sz="4" w:space="0" w:color="auto"/>
              <w:left w:val="single" w:sz="4" w:space="0" w:color="auto"/>
              <w:bottom w:val="single" w:sz="4" w:space="0" w:color="auto"/>
              <w:right w:val="single" w:sz="4" w:space="0" w:color="auto"/>
            </w:tcBorders>
          </w:tcPr>
          <w:p w14:paraId="5D92E67A" w14:textId="77777777" w:rsidR="00522793" w:rsidRPr="000C0D93" w:rsidRDefault="00522793" w:rsidP="00522793">
            <w:pPr>
              <w:rPr>
                <w:rFonts w:ascii="Sylfaen" w:hAnsi="Sylfaen"/>
                <w:sz w:val="24"/>
                <w:szCs w:val="24"/>
              </w:rPr>
            </w:pPr>
          </w:p>
        </w:tc>
        <w:tc>
          <w:tcPr>
            <w:tcW w:w="992" w:type="dxa"/>
            <w:tcBorders>
              <w:top w:val="single" w:sz="4" w:space="0" w:color="auto"/>
              <w:left w:val="single" w:sz="4" w:space="0" w:color="auto"/>
              <w:bottom w:val="single" w:sz="4" w:space="0" w:color="auto"/>
              <w:right w:val="single" w:sz="4" w:space="0" w:color="auto"/>
            </w:tcBorders>
          </w:tcPr>
          <w:p w14:paraId="67A0AFA2" w14:textId="77777777" w:rsidR="00522793" w:rsidRPr="000C0D93" w:rsidRDefault="00522793" w:rsidP="00522793">
            <w:pPr>
              <w:rPr>
                <w:rFonts w:ascii="Sylfaen" w:hAnsi="Sylfaen"/>
                <w:sz w:val="24"/>
                <w:szCs w:val="24"/>
              </w:rPr>
            </w:pPr>
          </w:p>
        </w:tc>
        <w:tc>
          <w:tcPr>
            <w:tcW w:w="851" w:type="dxa"/>
            <w:tcBorders>
              <w:top w:val="single" w:sz="4" w:space="0" w:color="auto"/>
              <w:left w:val="single" w:sz="4" w:space="0" w:color="auto"/>
              <w:bottom w:val="single" w:sz="4" w:space="0" w:color="auto"/>
              <w:right w:val="single" w:sz="4" w:space="0" w:color="auto"/>
            </w:tcBorders>
          </w:tcPr>
          <w:p w14:paraId="1A7EC779" w14:textId="77777777" w:rsidR="00522793" w:rsidRDefault="00522793" w:rsidP="00522793">
            <w:pPr>
              <w:rPr>
                <w:rFonts w:ascii="Sylfaen" w:hAnsi="Sylfaen"/>
                <w:sz w:val="24"/>
                <w:szCs w:val="24"/>
                <w:lang w:val="hy-AM"/>
              </w:rPr>
            </w:pPr>
          </w:p>
        </w:tc>
        <w:tc>
          <w:tcPr>
            <w:tcW w:w="709" w:type="dxa"/>
            <w:tcBorders>
              <w:top w:val="single" w:sz="4" w:space="0" w:color="auto"/>
              <w:left w:val="single" w:sz="4" w:space="0" w:color="auto"/>
              <w:bottom w:val="single" w:sz="4" w:space="0" w:color="auto"/>
              <w:right w:val="single" w:sz="4" w:space="0" w:color="auto"/>
            </w:tcBorders>
          </w:tcPr>
          <w:p w14:paraId="3F5DD817" w14:textId="00BC8415" w:rsidR="00522793" w:rsidRPr="006544AE" w:rsidRDefault="006544AE" w:rsidP="00522793">
            <w:pPr>
              <w:rPr>
                <w:rFonts w:ascii="Sylfaen" w:hAnsi="Sylfaen"/>
                <w:sz w:val="24"/>
                <w:szCs w:val="24"/>
                <w:lang w:val="ru-RU"/>
              </w:rPr>
            </w:pPr>
            <w:r>
              <w:rPr>
                <w:rFonts w:ascii="Sylfaen" w:hAnsi="Sylfaen"/>
                <w:sz w:val="24"/>
                <w:szCs w:val="24"/>
                <w:lang w:val="ru-RU"/>
              </w:rPr>
              <w:t>4</w:t>
            </w:r>
          </w:p>
        </w:tc>
        <w:tc>
          <w:tcPr>
            <w:tcW w:w="1275" w:type="dxa"/>
            <w:tcBorders>
              <w:top w:val="single" w:sz="4" w:space="0" w:color="auto"/>
              <w:left w:val="single" w:sz="4" w:space="0" w:color="auto"/>
              <w:bottom w:val="single" w:sz="4" w:space="0" w:color="auto"/>
              <w:right w:val="single" w:sz="4" w:space="0" w:color="auto"/>
            </w:tcBorders>
          </w:tcPr>
          <w:p w14:paraId="6736C5BF" w14:textId="4427A125" w:rsidR="00522793" w:rsidRPr="00764AF2" w:rsidRDefault="00522793" w:rsidP="00522793">
            <w:r w:rsidRPr="00764AF2">
              <w:t xml:space="preserve">г. </w:t>
            </w:r>
            <w:proofErr w:type="spellStart"/>
            <w:r w:rsidRPr="00764AF2">
              <w:t>Капан</w:t>
            </w:r>
            <w:proofErr w:type="spellEnd"/>
          </w:p>
          <w:p w14:paraId="0CB73CD6" w14:textId="3B4D2055" w:rsidR="00522793" w:rsidRPr="00980010" w:rsidRDefault="00522793" w:rsidP="00522793">
            <w:proofErr w:type="spellStart"/>
            <w:r w:rsidRPr="00764AF2">
              <w:t>Багаберд</w:t>
            </w:r>
            <w:proofErr w:type="spellEnd"/>
            <w:r w:rsidRPr="00764AF2">
              <w:t xml:space="preserve"> 27</w:t>
            </w:r>
          </w:p>
        </w:tc>
        <w:tc>
          <w:tcPr>
            <w:tcW w:w="1518" w:type="dxa"/>
            <w:gridSpan w:val="2"/>
            <w:tcBorders>
              <w:top w:val="single" w:sz="4" w:space="0" w:color="auto"/>
              <w:left w:val="single" w:sz="4" w:space="0" w:color="auto"/>
              <w:bottom w:val="single" w:sz="4" w:space="0" w:color="auto"/>
              <w:right w:val="single" w:sz="4" w:space="0" w:color="auto"/>
            </w:tcBorders>
          </w:tcPr>
          <w:p w14:paraId="6CA582FB" w14:textId="77777777" w:rsidR="00522793" w:rsidRPr="000C0D93" w:rsidRDefault="00522793" w:rsidP="00522793">
            <w:pPr>
              <w:jc w:val="center"/>
              <w:rPr>
                <w:rFonts w:ascii="Sylfaen" w:hAnsi="Sylfaen" w:cs="Sylfaen"/>
                <w:sz w:val="24"/>
                <w:szCs w:val="24"/>
                <w:highlight w:val="yellow"/>
                <w:lang w:val="hy-AM"/>
              </w:rPr>
            </w:pPr>
          </w:p>
        </w:tc>
      </w:tr>
    </w:tbl>
    <w:p w14:paraId="34C08610" w14:textId="77777777" w:rsidR="00380C33" w:rsidRPr="00AB49AA" w:rsidRDefault="00380C33" w:rsidP="00A93B40">
      <w:pPr>
        <w:jc w:val="both"/>
        <w:rPr>
          <w:rFonts w:ascii="Sylfaen" w:hAnsi="Sylfaen"/>
          <w:sz w:val="24"/>
          <w:szCs w:val="24"/>
          <w:lang w:val="hy-AM" w:bidi="ru-RU"/>
        </w:rPr>
      </w:pPr>
    </w:p>
    <w:p w14:paraId="58E3DF57" w14:textId="77777777" w:rsidR="00380C33" w:rsidRPr="00AB49AA" w:rsidRDefault="00380C33" w:rsidP="00A93B40">
      <w:pPr>
        <w:jc w:val="both"/>
        <w:rPr>
          <w:rFonts w:ascii="Sylfaen" w:hAnsi="Sylfaen"/>
          <w:sz w:val="24"/>
          <w:szCs w:val="24"/>
          <w:lang w:val="hy-AM" w:bidi="ru-RU"/>
        </w:rPr>
      </w:pPr>
    </w:p>
    <w:tbl>
      <w:tblPr>
        <w:tblW w:w="9639" w:type="dxa"/>
        <w:jc w:val="center"/>
        <w:tblLayout w:type="fixed"/>
        <w:tblLook w:val="0000" w:firstRow="0" w:lastRow="0" w:firstColumn="0" w:lastColumn="0" w:noHBand="0" w:noVBand="0"/>
      </w:tblPr>
      <w:tblGrid>
        <w:gridCol w:w="4536"/>
        <w:gridCol w:w="760"/>
        <w:gridCol w:w="4343"/>
      </w:tblGrid>
      <w:tr w:rsidR="00380C33" w:rsidRPr="00AB49AA" w14:paraId="104564A1" w14:textId="77777777" w:rsidTr="003D1D37">
        <w:trPr>
          <w:jc w:val="center"/>
        </w:trPr>
        <w:tc>
          <w:tcPr>
            <w:tcW w:w="4536" w:type="dxa"/>
          </w:tcPr>
          <w:p w14:paraId="38FBEA0B" w14:textId="77777777" w:rsidR="00380C33" w:rsidRPr="00AB49AA" w:rsidRDefault="00380C33" w:rsidP="003D1D37">
            <w:pPr>
              <w:widowControl w:val="0"/>
              <w:jc w:val="center"/>
              <w:rPr>
                <w:rFonts w:ascii="Sylfaen" w:hAnsi="Sylfaen" w:cs="Sylfaen"/>
                <w:b/>
                <w:bCs/>
                <w:sz w:val="24"/>
                <w:szCs w:val="24"/>
              </w:rPr>
            </w:pPr>
            <w:r w:rsidRPr="00AB49AA">
              <w:rPr>
                <w:rFonts w:ascii="Sylfaen" w:hAnsi="Sylfaen"/>
                <w:b/>
                <w:sz w:val="24"/>
                <w:szCs w:val="24"/>
              </w:rPr>
              <w:t>ПОКУПАТЕЛЬ</w:t>
            </w:r>
          </w:p>
          <w:p w14:paraId="334E6EE1"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_____________________</w:t>
            </w:r>
          </w:p>
          <w:p w14:paraId="63008122"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w:t>
            </w:r>
            <w:proofErr w:type="spellStart"/>
            <w:r w:rsidRPr="00AB49AA">
              <w:rPr>
                <w:rFonts w:ascii="Sylfaen" w:hAnsi="Sylfaen"/>
                <w:sz w:val="24"/>
                <w:szCs w:val="24"/>
              </w:rPr>
              <w:t>подпись</w:t>
            </w:r>
            <w:proofErr w:type="spellEnd"/>
            <w:r w:rsidRPr="00AB49AA">
              <w:rPr>
                <w:rFonts w:ascii="Sylfaen" w:hAnsi="Sylfaen"/>
                <w:sz w:val="24"/>
                <w:szCs w:val="24"/>
              </w:rPr>
              <w:t>/</w:t>
            </w:r>
          </w:p>
          <w:p w14:paraId="2566D590"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М. П.</w:t>
            </w:r>
          </w:p>
        </w:tc>
        <w:tc>
          <w:tcPr>
            <w:tcW w:w="760" w:type="dxa"/>
          </w:tcPr>
          <w:p w14:paraId="751BB17A" w14:textId="77777777" w:rsidR="00380C33" w:rsidRPr="00AB49AA" w:rsidRDefault="00380C33" w:rsidP="003D1D37">
            <w:pPr>
              <w:widowControl w:val="0"/>
              <w:jc w:val="center"/>
              <w:rPr>
                <w:rFonts w:ascii="Sylfaen" w:hAnsi="Sylfaen"/>
                <w:sz w:val="24"/>
                <w:szCs w:val="24"/>
                <w:lang w:val="hy-AM"/>
              </w:rPr>
            </w:pPr>
          </w:p>
          <w:p w14:paraId="4274900E" w14:textId="77777777" w:rsidR="00380C33" w:rsidRPr="00AB49AA" w:rsidRDefault="00380C33" w:rsidP="003D1D37">
            <w:pPr>
              <w:widowControl w:val="0"/>
              <w:jc w:val="center"/>
              <w:rPr>
                <w:rFonts w:ascii="Sylfaen" w:hAnsi="Sylfaen"/>
                <w:sz w:val="24"/>
                <w:szCs w:val="24"/>
                <w:lang w:val="hy-AM"/>
              </w:rPr>
            </w:pPr>
          </w:p>
        </w:tc>
        <w:tc>
          <w:tcPr>
            <w:tcW w:w="4343" w:type="dxa"/>
          </w:tcPr>
          <w:p w14:paraId="0CC730F2" w14:textId="77777777" w:rsidR="00380C33" w:rsidRPr="00AB49AA" w:rsidRDefault="00380C33" w:rsidP="003D1D37">
            <w:pPr>
              <w:widowControl w:val="0"/>
              <w:jc w:val="center"/>
              <w:rPr>
                <w:rFonts w:ascii="Sylfaen" w:hAnsi="Sylfaen" w:cs="Sylfaen"/>
                <w:b/>
                <w:bCs/>
                <w:sz w:val="24"/>
                <w:szCs w:val="24"/>
              </w:rPr>
            </w:pPr>
            <w:r w:rsidRPr="00AB49AA">
              <w:rPr>
                <w:rFonts w:ascii="Sylfaen" w:hAnsi="Sylfaen"/>
                <w:b/>
                <w:sz w:val="24"/>
                <w:szCs w:val="24"/>
              </w:rPr>
              <w:t>ПРОДАВЕЦ</w:t>
            </w:r>
          </w:p>
          <w:p w14:paraId="50AD6ECF"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______________________</w:t>
            </w:r>
          </w:p>
          <w:p w14:paraId="2880CC33"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w:t>
            </w:r>
            <w:proofErr w:type="spellStart"/>
            <w:r w:rsidRPr="00AB49AA">
              <w:rPr>
                <w:rFonts w:ascii="Sylfaen" w:hAnsi="Sylfaen"/>
                <w:sz w:val="24"/>
                <w:szCs w:val="24"/>
              </w:rPr>
              <w:t>подпись</w:t>
            </w:r>
            <w:proofErr w:type="spellEnd"/>
            <w:r w:rsidRPr="00AB49AA">
              <w:rPr>
                <w:rFonts w:ascii="Sylfaen" w:hAnsi="Sylfaen"/>
                <w:sz w:val="24"/>
                <w:szCs w:val="24"/>
              </w:rPr>
              <w:t>/</w:t>
            </w:r>
          </w:p>
          <w:p w14:paraId="70268190" w14:textId="77777777" w:rsidR="00380C33" w:rsidRPr="00AB49AA" w:rsidRDefault="00380C33" w:rsidP="003D1D37">
            <w:pPr>
              <w:widowControl w:val="0"/>
              <w:jc w:val="center"/>
              <w:rPr>
                <w:rFonts w:ascii="Sylfaen" w:hAnsi="Sylfaen"/>
                <w:sz w:val="24"/>
                <w:szCs w:val="24"/>
              </w:rPr>
            </w:pPr>
            <w:r w:rsidRPr="00AB49AA">
              <w:rPr>
                <w:rFonts w:ascii="Sylfaen" w:hAnsi="Sylfaen"/>
                <w:sz w:val="24"/>
                <w:szCs w:val="24"/>
              </w:rPr>
              <w:t>М. П.</w:t>
            </w:r>
          </w:p>
        </w:tc>
      </w:tr>
    </w:tbl>
    <w:p w14:paraId="51323CF1" w14:textId="77777777" w:rsidR="00380C33" w:rsidRPr="00AB49AA" w:rsidRDefault="00380C33" w:rsidP="00A93B40">
      <w:pPr>
        <w:jc w:val="both"/>
        <w:rPr>
          <w:rFonts w:ascii="Sylfaen" w:hAnsi="Sylfaen"/>
          <w:sz w:val="24"/>
          <w:szCs w:val="24"/>
          <w:lang w:val="hy-AM" w:bidi="ru-RU"/>
        </w:rPr>
      </w:pPr>
    </w:p>
    <w:p w14:paraId="0F58DC32" w14:textId="77777777" w:rsidR="00380C33" w:rsidRPr="00AB49AA" w:rsidRDefault="00380C33" w:rsidP="00A93B40">
      <w:pPr>
        <w:jc w:val="both"/>
        <w:rPr>
          <w:rFonts w:ascii="Sylfaen" w:hAnsi="Sylfaen"/>
          <w:sz w:val="24"/>
          <w:szCs w:val="24"/>
          <w:lang w:val="hy-AM" w:bidi="ru-RU"/>
        </w:rPr>
      </w:pPr>
    </w:p>
    <w:p w14:paraId="5F041A31" w14:textId="77777777" w:rsidR="00380C33" w:rsidRPr="00AB49AA" w:rsidRDefault="00380C33" w:rsidP="00A93B40">
      <w:pPr>
        <w:jc w:val="both"/>
        <w:rPr>
          <w:rFonts w:ascii="Sylfaen" w:hAnsi="Sylfaen"/>
          <w:sz w:val="24"/>
          <w:szCs w:val="24"/>
          <w:lang w:val="hy-AM" w:bidi="ru-RU"/>
        </w:rPr>
      </w:pPr>
    </w:p>
    <w:p w14:paraId="3B6DB433" w14:textId="77777777" w:rsidR="00380C33" w:rsidRPr="00AB49AA" w:rsidRDefault="00380C33" w:rsidP="00A93B40">
      <w:pPr>
        <w:jc w:val="both"/>
        <w:rPr>
          <w:rFonts w:ascii="Sylfaen" w:hAnsi="Sylfaen"/>
          <w:sz w:val="24"/>
          <w:szCs w:val="24"/>
          <w:lang w:val="hy-AM" w:bidi="ru-RU"/>
        </w:rPr>
      </w:pPr>
    </w:p>
    <w:p w14:paraId="7AA6DFAA" w14:textId="77777777" w:rsidR="00380C33" w:rsidRPr="00AB49AA" w:rsidRDefault="00380C33" w:rsidP="00A93B40">
      <w:pPr>
        <w:jc w:val="both"/>
        <w:rPr>
          <w:rFonts w:ascii="Sylfaen" w:hAnsi="Sylfaen"/>
          <w:sz w:val="24"/>
          <w:szCs w:val="24"/>
          <w:lang w:val="hy-AM" w:bidi="ru-RU"/>
        </w:rPr>
      </w:pPr>
    </w:p>
    <w:p w14:paraId="6EDF8679" w14:textId="77777777" w:rsidR="00380C33" w:rsidRPr="00AB49AA" w:rsidRDefault="00380C33" w:rsidP="00A93B40">
      <w:pPr>
        <w:jc w:val="both"/>
        <w:rPr>
          <w:rFonts w:ascii="Sylfaen" w:hAnsi="Sylfaen"/>
          <w:sz w:val="24"/>
          <w:szCs w:val="24"/>
          <w:lang w:val="hy-AM" w:bidi="ru-RU"/>
        </w:rPr>
      </w:pPr>
    </w:p>
    <w:p w14:paraId="1036CAC5" w14:textId="77777777" w:rsidR="00380C33" w:rsidRPr="00AB49AA" w:rsidRDefault="00380C33" w:rsidP="00A93B40">
      <w:pPr>
        <w:jc w:val="both"/>
        <w:rPr>
          <w:rFonts w:ascii="Sylfaen" w:hAnsi="Sylfaen"/>
          <w:sz w:val="24"/>
          <w:szCs w:val="24"/>
          <w:lang w:val="hy-AM" w:bidi="ru-RU"/>
        </w:rPr>
      </w:pPr>
    </w:p>
    <w:p w14:paraId="210D8FF4" w14:textId="77777777" w:rsidR="00380C33" w:rsidRPr="00AB49AA" w:rsidRDefault="00380C33" w:rsidP="00A93B40">
      <w:pPr>
        <w:jc w:val="both"/>
        <w:rPr>
          <w:rFonts w:ascii="Sylfaen" w:hAnsi="Sylfaen"/>
          <w:sz w:val="24"/>
          <w:szCs w:val="24"/>
          <w:lang w:val="hy-AM" w:bidi="ru-RU"/>
        </w:rPr>
      </w:pPr>
    </w:p>
    <w:p w14:paraId="205859CF" w14:textId="77777777" w:rsidR="00380C33" w:rsidRPr="00AB49AA" w:rsidRDefault="00380C33" w:rsidP="00A93B40">
      <w:pPr>
        <w:jc w:val="both"/>
        <w:rPr>
          <w:rFonts w:ascii="Sylfaen" w:hAnsi="Sylfaen"/>
          <w:sz w:val="24"/>
          <w:szCs w:val="24"/>
          <w:lang w:val="hy-AM" w:bidi="ru-RU"/>
        </w:rPr>
      </w:pPr>
    </w:p>
    <w:p w14:paraId="787A2FB0" w14:textId="77777777" w:rsidR="00380C33" w:rsidRPr="00AB49AA" w:rsidRDefault="00380C33" w:rsidP="00A93B40">
      <w:pPr>
        <w:jc w:val="both"/>
        <w:rPr>
          <w:rFonts w:ascii="Sylfaen" w:hAnsi="Sylfaen"/>
          <w:sz w:val="24"/>
          <w:szCs w:val="24"/>
          <w:lang w:val="hy-AM" w:bidi="ru-RU"/>
        </w:rPr>
      </w:pPr>
    </w:p>
    <w:p w14:paraId="02847CCF" w14:textId="77777777" w:rsidR="00380C33" w:rsidRPr="00AB49AA" w:rsidRDefault="00380C33" w:rsidP="00A93B40">
      <w:pPr>
        <w:jc w:val="both"/>
        <w:rPr>
          <w:rFonts w:ascii="Sylfaen" w:hAnsi="Sylfaen"/>
          <w:sz w:val="24"/>
          <w:szCs w:val="24"/>
          <w:lang w:val="hy-AM" w:bidi="ru-RU"/>
        </w:rPr>
      </w:pPr>
    </w:p>
    <w:p w14:paraId="2FB4CD11" w14:textId="77777777" w:rsidR="00380C33" w:rsidRPr="00AB49AA" w:rsidRDefault="00380C33" w:rsidP="00A93B40">
      <w:pPr>
        <w:jc w:val="both"/>
        <w:rPr>
          <w:rFonts w:ascii="Sylfaen" w:hAnsi="Sylfaen"/>
          <w:sz w:val="24"/>
          <w:szCs w:val="24"/>
          <w:lang w:val="hy-AM" w:bidi="ru-RU"/>
        </w:rPr>
      </w:pPr>
    </w:p>
    <w:p w14:paraId="462BE40A" w14:textId="77777777" w:rsidR="00380C33" w:rsidRPr="00AB49AA" w:rsidRDefault="00380C33" w:rsidP="00A93B40">
      <w:pPr>
        <w:jc w:val="both"/>
        <w:rPr>
          <w:rFonts w:ascii="Sylfaen" w:hAnsi="Sylfaen"/>
          <w:sz w:val="24"/>
          <w:szCs w:val="24"/>
          <w:lang w:val="hy-AM" w:bidi="ru-RU"/>
        </w:rPr>
      </w:pPr>
    </w:p>
    <w:p w14:paraId="1CD81C77" w14:textId="77777777" w:rsidR="00380C33" w:rsidRPr="00AB49AA" w:rsidRDefault="00380C33" w:rsidP="00A93B40">
      <w:pPr>
        <w:jc w:val="both"/>
        <w:rPr>
          <w:rFonts w:ascii="Sylfaen" w:hAnsi="Sylfaen"/>
          <w:sz w:val="24"/>
          <w:szCs w:val="24"/>
          <w:lang w:val="hy-AM" w:bidi="ru-RU"/>
        </w:rPr>
      </w:pPr>
    </w:p>
    <w:p w14:paraId="29C8C9FD" w14:textId="77777777" w:rsidR="00380C33" w:rsidRPr="00AB49AA" w:rsidRDefault="00380C33" w:rsidP="00A93B40">
      <w:pPr>
        <w:jc w:val="both"/>
        <w:rPr>
          <w:rFonts w:ascii="Sylfaen" w:hAnsi="Sylfaen"/>
          <w:sz w:val="24"/>
          <w:szCs w:val="24"/>
          <w:lang w:val="hy-AM" w:bidi="ru-RU"/>
        </w:rPr>
      </w:pPr>
    </w:p>
    <w:p w14:paraId="16F9B0B3" w14:textId="77777777" w:rsidR="00380C33" w:rsidRPr="00AB49AA" w:rsidRDefault="00380C33" w:rsidP="00A93B40">
      <w:pPr>
        <w:jc w:val="both"/>
        <w:rPr>
          <w:rFonts w:ascii="Sylfaen" w:hAnsi="Sylfaen"/>
          <w:sz w:val="24"/>
          <w:szCs w:val="24"/>
          <w:lang w:val="hy-AM" w:bidi="ru-RU"/>
        </w:rPr>
      </w:pPr>
    </w:p>
    <w:p w14:paraId="03FC88F0" w14:textId="77777777" w:rsidR="00380C33" w:rsidRPr="00AB49AA" w:rsidRDefault="00380C33" w:rsidP="00A93B40">
      <w:pPr>
        <w:jc w:val="both"/>
        <w:rPr>
          <w:rFonts w:ascii="Sylfaen" w:hAnsi="Sylfaen"/>
          <w:sz w:val="24"/>
          <w:szCs w:val="24"/>
          <w:lang w:val="hy-AM" w:bidi="ru-RU"/>
        </w:rPr>
      </w:pPr>
    </w:p>
    <w:p w14:paraId="0A1E24B9" w14:textId="77777777" w:rsidR="00380C33" w:rsidRPr="00AB49AA" w:rsidRDefault="00380C33" w:rsidP="00A93B40">
      <w:pPr>
        <w:jc w:val="both"/>
        <w:rPr>
          <w:rFonts w:ascii="Sylfaen" w:hAnsi="Sylfaen"/>
          <w:sz w:val="24"/>
          <w:szCs w:val="24"/>
          <w:lang w:val="hy-AM" w:bidi="ru-RU"/>
        </w:rPr>
      </w:pPr>
    </w:p>
    <w:p w14:paraId="41739643" w14:textId="3F0A3B3D" w:rsidR="00380C33" w:rsidRDefault="00380C33" w:rsidP="00A93B40">
      <w:pPr>
        <w:jc w:val="both"/>
        <w:rPr>
          <w:rFonts w:ascii="Sylfaen" w:hAnsi="Sylfaen"/>
          <w:sz w:val="24"/>
          <w:szCs w:val="24"/>
          <w:lang w:val="hy-AM" w:bidi="ru-RU"/>
        </w:rPr>
      </w:pPr>
    </w:p>
    <w:p w14:paraId="068F7372" w14:textId="484C9F8D" w:rsidR="00142E80" w:rsidRDefault="00142E80" w:rsidP="00A93B40">
      <w:pPr>
        <w:jc w:val="both"/>
        <w:rPr>
          <w:rFonts w:ascii="Sylfaen" w:hAnsi="Sylfaen"/>
          <w:sz w:val="24"/>
          <w:szCs w:val="24"/>
          <w:lang w:val="hy-AM" w:bidi="ru-RU"/>
        </w:rPr>
      </w:pPr>
    </w:p>
    <w:p w14:paraId="0A4FA56F" w14:textId="77777777" w:rsidR="00142E80" w:rsidRPr="00AB49AA" w:rsidRDefault="00142E80" w:rsidP="00A93B40">
      <w:pPr>
        <w:jc w:val="both"/>
        <w:rPr>
          <w:rFonts w:ascii="Sylfaen" w:hAnsi="Sylfaen"/>
          <w:sz w:val="24"/>
          <w:szCs w:val="24"/>
          <w:lang w:val="hy-AM" w:bidi="ru-RU"/>
        </w:rPr>
      </w:pPr>
    </w:p>
    <w:p w14:paraId="0A586601" w14:textId="77777777" w:rsidR="00380C33" w:rsidRPr="00980010" w:rsidRDefault="00380C33" w:rsidP="00380C33">
      <w:pPr>
        <w:widowControl w:val="0"/>
        <w:jc w:val="right"/>
        <w:rPr>
          <w:rFonts w:ascii="Sylfaen" w:hAnsi="Sylfaen"/>
          <w:i/>
          <w:sz w:val="24"/>
          <w:szCs w:val="24"/>
          <w:lang w:val="ru-RU"/>
        </w:rPr>
      </w:pPr>
      <w:r w:rsidRPr="00980010">
        <w:rPr>
          <w:rFonts w:ascii="Sylfaen" w:hAnsi="Sylfaen"/>
          <w:i/>
          <w:sz w:val="24"/>
          <w:szCs w:val="24"/>
          <w:lang w:val="ru-RU"/>
        </w:rPr>
        <w:t>Приложение № 2</w:t>
      </w:r>
    </w:p>
    <w:p w14:paraId="7C4DE9C9" w14:textId="77777777" w:rsidR="00380C33" w:rsidRPr="00AB49AA" w:rsidRDefault="00380C33" w:rsidP="00380C33">
      <w:pPr>
        <w:jc w:val="right"/>
        <w:rPr>
          <w:rFonts w:ascii="Sylfaen" w:hAnsi="Sylfaen"/>
          <w:sz w:val="24"/>
          <w:szCs w:val="24"/>
          <w:lang w:val="hy-AM" w:bidi="ru-RU"/>
        </w:rPr>
      </w:pPr>
      <w:r w:rsidRPr="00AB49AA">
        <w:rPr>
          <w:rFonts w:ascii="Sylfaen" w:hAnsi="Sylfaen"/>
          <w:i/>
          <w:sz w:val="24"/>
          <w:szCs w:val="24"/>
          <w:lang w:val="ru-RU"/>
        </w:rPr>
        <w:t>заключенному "</w:t>
      </w:r>
      <w:r w:rsidRPr="00AB49AA">
        <w:rPr>
          <w:rFonts w:ascii="Sylfaen" w:hAnsi="Sylfaen"/>
          <w:i/>
          <w:sz w:val="24"/>
          <w:szCs w:val="24"/>
          <w:lang w:val="ru-RU"/>
        </w:rPr>
        <w:tab/>
        <w:t>"</w:t>
      </w:r>
      <w:r w:rsidRPr="00AB49AA">
        <w:rPr>
          <w:rFonts w:ascii="Sylfaen" w:hAnsi="Sylfaen"/>
          <w:i/>
          <w:sz w:val="24"/>
          <w:szCs w:val="24"/>
          <w:lang w:val="ru-RU"/>
        </w:rPr>
        <w:tab/>
        <w:t>20</w:t>
      </w:r>
      <w:r w:rsidRPr="00AB49AA">
        <w:rPr>
          <w:rFonts w:ascii="Sylfaen" w:hAnsi="Sylfaen"/>
          <w:i/>
          <w:sz w:val="24"/>
          <w:szCs w:val="24"/>
          <w:lang w:val="hy-AM"/>
        </w:rPr>
        <w:t xml:space="preserve">   </w:t>
      </w:r>
      <w:r w:rsidRPr="00AB49AA">
        <w:rPr>
          <w:rFonts w:ascii="Sylfaen" w:hAnsi="Sylfaen"/>
          <w:i/>
          <w:sz w:val="24"/>
          <w:szCs w:val="24"/>
          <w:lang w:val="ru-RU"/>
        </w:rPr>
        <w:t>г</w:t>
      </w:r>
    </w:p>
    <w:p w14:paraId="540EB16A" w14:textId="69F44205" w:rsidR="00380C33" w:rsidRPr="00AB49AA" w:rsidRDefault="00380C33" w:rsidP="00380C33">
      <w:pPr>
        <w:jc w:val="right"/>
        <w:rPr>
          <w:rFonts w:ascii="Sylfaen" w:hAnsi="Sylfaen"/>
          <w:sz w:val="24"/>
          <w:szCs w:val="24"/>
          <w:lang w:val="hy-AM" w:bidi="ru-RU"/>
        </w:rPr>
      </w:pPr>
      <w:r w:rsidRPr="00AB49AA">
        <w:rPr>
          <w:rFonts w:ascii="Sylfaen" w:hAnsi="Sylfaen"/>
          <w:i/>
          <w:sz w:val="24"/>
          <w:szCs w:val="24"/>
          <w:lang w:val="ru-RU"/>
        </w:rPr>
        <w:t xml:space="preserve">к Договору под кодом </w:t>
      </w:r>
      <w:r w:rsidR="00CD5FB1" w:rsidRPr="00CD5FB1">
        <w:rPr>
          <w:rFonts w:ascii="Sylfaen" w:hAnsi="Sylfaen"/>
          <w:b/>
          <w:bCs/>
          <w:i/>
          <w:sz w:val="24"/>
          <w:szCs w:val="24"/>
          <w:lang w:val="hy-AM"/>
        </w:rPr>
        <w:t>ՍՄԵԸԱԿՊ-ԳՀ</w:t>
      </w:r>
      <w:r w:rsidR="00CD5FB1" w:rsidRPr="00CD5FB1">
        <w:rPr>
          <w:rFonts w:ascii="Sylfaen" w:hAnsi="Sylfaen"/>
          <w:b/>
          <w:bCs/>
          <w:i/>
          <w:sz w:val="24"/>
          <w:szCs w:val="24"/>
          <w:lang w:val="af-ZA"/>
        </w:rPr>
        <w:t>ԱՊՁԲ</w:t>
      </w:r>
      <w:r w:rsidR="00CD5FB1" w:rsidRPr="00CD5FB1">
        <w:rPr>
          <w:rFonts w:ascii="Sylfaen" w:hAnsi="Sylfaen"/>
          <w:b/>
          <w:bCs/>
          <w:i/>
          <w:sz w:val="24"/>
          <w:szCs w:val="24"/>
          <w:lang w:val="hy-AM"/>
        </w:rPr>
        <w:t>-</w:t>
      </w:r>
      <w:r w:rsidR="00CD5FB1" w:rsidRPr="00CD5FB1">
        <w:rPr>
          <w:rFonts w:ascii="Sylfaen" w:hAnsi="Sylfaen"/>
          <w:b/>
          <w:bCs/>
          <w:i/>
          <w:sz w:val="24"/>
          <w:szCs w:val="24"/>
          <w:lang w:val="af-ZA"/>
        </w:rPr>
        <w:t>26/</w:t>
      </w:r>
      <w:r w:rsidR="00CD5FB1" w:rsidRPr="00CD5FB1">
        <w:rPr>
          <w:rFonts w:ascii="Sylfaen" w:hAnsi="Sylfaen"/>
          <w:b/>
          <w:bCs/>
          <w:i/>
          <w:sz w:val="24"/>
          <w:szCs w:val="24"/>
          <w:lang w:val="hy-AM"/>
        </w:rPr>
        <w:t>0</w:t>
      </w:r>
      <w:r w:rsidR="00CD5FB1" w:rsidRPr="00CD5FB1">
        <w:rPr>
          <w:rFonts w:ascii="Sylfaen" w:hAnsi="Sylfaen"/>
          <w:b/>
          <w:bCs/>
          <w:i/>
          <w:sz w:val="24"/>
          <w:szCs w:val="24"/>
          <w:lang w:val="af-ZA"/>
        </w:rPr>
        <w:t>1</w:t>
      </w:r>
      <w:r w:rsidRPr="00AB49AA">
        <w:rPr>
          <w:rFonts w:ascii="Sylfaen" w:hAnsi="Sylfaen"/>
          <w:i/>
          <w:sz w:val="24"/>
          <w:szCs w:val="24"/>
          <w:lang w:val="ru-RU"/>
        </w:rPr>
        <w:br/>
      </w:r>
    </w:p>
    <w:p w14:paraId="52B910D7" w14:textId="77777777" w:rsidR="00380C33" w:rsidRPr="00AB49AA" w:rsidRDefault="00380C33" w:rsidP="00380C33">
      <w:pPr>
        <w:jc w:val="right"/>
        <w:rPr>
          <w:rFonts w:ascii="Sylfaen" w:hAnsi="Sylfaen"/>
          <w:sz w:val="24"/>
          <w:szCs w:val="24"/>
          <w:lang w:val="hy-AM" w:bidi="ru-RU"/>
        </w:rPr>
      </w:pPr>
    </w:p>
    <w:p w14:paraId="20C7E013" w14:textId="77777777" w:rsidR="00380C33" w:rsidRPr="00AB49AA" w:rsidRDefault="00380C33" w:rsidP="00380C33">
      <w:pPr>
        <w:jc w:val="right"/>
        <w:rPr>
          <w:rFonts w:ascii="Sylfaen" w:hAnsi="Sylfaen"/>
          <w:sz w:val="24"/>
          <w:szCs w:val="24"/>
          <w:lang w:val="hy-AM" w:bidi="ru-RU"/>
        </w:rPr>
      </w:pPr>
    </w:p>
    <w:p w14:paraId="2EEBF5D2" w14:textId="77777777" w:rsidR="0009131C" w:rsidRPr="00AB49AA" w:rsidRDefault="0009131C" w:rsidP="0009131C">
      <w:pPr>
        <w:widowControl w:val="0"/>
        <w:jc w:val="center"/>
        <w:rPr>
          <w:rFonts w:ascii="Sylfaen" w:hAnsi="Sylfaen"/>
          <w:sz w:val="24"/>
          <w:szCs w:val="24"/>
        </w:rPr>
      </w:pPr>
      <w:r w:rsidRPr="00AB49AA">
        <w:rPr>
          <w:rFonts w:ascii="Sylfaen" w:hAnsi="Sylfaen"/>
          <w:sz w:val="24"/>
          <w:szCs w:val="24"/>
        </w:rPr>
        <w:t>ГРАФИК ОПЛАТЫ</w:t>
      </w:r>
    </w:p>
    <w:p w14:paraId="2D42469E" w14:textId="77777777" w:rsidR="0009131C" w:rsidRPr="00AB49AA" w:rsidRDefault="009A13FF" w:rsidP="009A13FF">
      <w:pPr>
        <w:widowControl w:val="0"/>
        <w:jc w:val="right"/>
        <w:rPr>
          <w:rFonts w:ascii="Sylfaen" w:hAnsi="Sylfaen"/>
          <w:sz w:val="24"/>
          <w:szCs w:val="24"/>
          <w:lang w:val="hy-AM"/>
        </w:rPr>
      </w:pPr>
      <w:proofErr w:type="spellStart"/>
      <w:r w:rsidRPr="00AB49AA">
        <w:rPr>
          <w:rFonts w:ascii="Sylfaen" w:hAnsi="Sylfaen"/>
          <w:sz w:val="24"/>
          <w:szCs w:val="24"/>
        </w:rPr>
        <w:t>Драмов</w:t>
      </w:r>
      <w:proofErr w:type="spellEnd"/>
      <w:r w:rsidRPr="00AB49AA">
        <w:rPr>
          <w:rFonts w:ascii="Sylfaen" w:hAnsi="Sylfaen"/>
          <w:sz w:val="24"/>
          <w:szCs w:val="24"/>
        </w:rPr>
        <w:t xml:space="preserve">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994"/>
        <w:gridCol w:w="1081"/>
        <w:gridCol w:w="690"/>
        <w:gridCol w:w="690"/>
        <w:gridCol w:w="690"/>
        <w:gridCol w:w="690"/>
        <w:gridCol w:w="690"/>
        <w:gridCol w:w="690"/>
        <w:gridCol w:w="690"/>
        <w:gridCol w:w="690"/>
        <w:gridCol w:w="690"/>
        <w:gridCol w:w="1027"/>
        <w:gridCol w:w="690"/>
        <w:gridCol w:w="690"/>
        <w:gridCol w:w="753"/>
      </w:tblGrid>
      <w:tr w:rsidR="009A13FF" w:rsidRPr="00AB49AA" w14:paraId="10F71B0C" w14:textId="77777777" w:rsidTr="009A13FF">
        <w:tc>
          <w:tcPr>
            <w:tcW w:w="14396" w:type="dxa"/>
            <w:gridSpan w:val="16"/>
          </w:tcPr>
          <w:p w14:paraId="629BE041" w14:textId="77777777" w:rsidR="009A13FF" w:rsidRPr="00AB49AA" w:rsidRDefault="009A13FF" w:rsidP="003D1D37">
            <w:pPr>
              <w:jc w:val="center"/>
              <w:rPr>
                <w:rFonts w:ascii="Sylfaen" w:hAnsi="Sylfaen"/>
                <w:sz w:val="24"/>
                <w:szCs w:val="24"/>
                <w:lang w:val="hy-AM"/>
              </w:rPr>
            </w:pPr>
            <w:proofErr w:type="spellStart"/>
            <w:r w:rsidRPr="00AB49AA">
              <w:rPr>
                <w:rFonts w:ascii="Sylfaen" w:hAnsi="Sylfaen"/>
                <w:sz w:val="24"/>
                <w:szCs w:val="24"/>
              </w:rPr>
              <w:t>Товар</w:t>
            </w:r>
            <w:proofErr w:type="spellEnd"/>
          </w:p>
        </w:tc>
      </w:tr>
      <w:tr w:rsidR="009A13FF" w:rsidRPr="00910D45" w14:paraId="6A513FD3" w14:textId="77777777" w:rsidTr="009A13FF">
        <w:tc>
          <w:tcPr>
            <w:tcW w:w="1775" w:type="dxa"/>
            <w:vAlign w:val="center"/>
          </w:tcPr>
          <w:p w14:paraId="72D55161" w14:textId="77777777" w:rsidR="009A13FF" w:rsidRPr="00AB49AA" w:rsidRDefault="009A13FF" w:rsidP="003D1D37">
            <w:pPr>
              <w:jc w:val="center"/>
              <w:rPr>
                <w:rFonts w:ascii="Sylfaen" w:hAnsi="Sylfaen"/>
                <w:sz w:val="24"/>
                <w:szCs w:val="24"/>
                <w:lang w:val="es-ES"/>
              </w:rPr>
            </w:pPr>
            <w:proofErr w:type="spellStart"/>
            <w:r w:rsidRPr="00AB49AA">
              <w:rPr>
                <w:rFonts w:ascii="Sylfaen" w:hAnsi="Sylfaen"/>
                <w:sz w:val="24"/>
                <w:szCs w:val="24"/>
              </w:rPr>
              <w:t>номер</w:t>
            </w:r>
            <w:proofErr w:type="spellEnd"/>
            <w:r w:rsidRPr="00AB49AA">
              <w:rPr>
                <w:rFonts w:ascii="Sylfaen" w:hAnsi="Sylfaen"/>
                <w:sz w:val="24"/>
                <w:szCs w:val="24"/>
              </w:rPr>
              <w:t xml:space="preserve"> </w:t>
            </w:r>
            <w:proofErr w:type="spellStart"/>
            <w:r w:rsidRPr="00AB49AA">
              <w:rPr>
                <w:rFonts w:ascii="Sylfaen" w:hAnsi="Sylfaen"/>
                <w:sz w:val="24"/>
                <w:szCs w:val="24"/>
              </w:rPr>
              <w:t>порции</w:t>
            </w:r>
            <w:proofErr w:type="spellEnd"/>
            <w:r w:rsidRPr="00AB49AA">
              <w:rPr>
                <w:rFonts w:ascii="Sylfaen" w:hAnsi="Sylfaen"/>
                <w:sz w:val="24"/>
                <w:szCs w:val="24"/>
              </w:rPr>
              <w:t xml:space="preserve">, </w:t>
            </w:r>
            <w:proofErr w:type="spellStart"/>
            <w:r w:rsidRPr="00AB49AA">
              <w:rPr>
                <w:rFonts w:ascii="Sylfaen" w:hAnsi="Sylfaen"/>
                <w:sz w:val="24"/>
                <w:szCs w:val="24"/>
              </w:rPr>
              <w:t>предусмотренной</w:t>
            </w:r>
            <w:proofErr w:type="spellEnd"/>
            <w:r w:rsidRPr="00AB49AA">
              <w:rPr>
                <w:rFonts w:ascii="Sylfaen" w:hAnsi="Sylfaen"/>
                <w:sz w:val="24"/>
                <w:szCs w:val="24"/>
              </w:rPr>
              <w:t xml:space="preserve"> </w:t>
            </w:r>
            <w:proofErr w:type="spellStart"/>
            <w:r w:rsidRPr="00AB49AA">
              <w:rPr>
                <w:rFonts w:ascii="Sylfaen" w:hAnsi="Sylfaen"/>
                <w:sz w:val="24"/>
                <w:szCs w:val="24"/>
              </w:rPr>
              <w:t>приглашением</w:t>
            </w:r>
            <w:proofErr w:type="spellEnd"/>
          </w:p>
        </w:tc>
        <w:tc>
          <w:tcPr>
            <w:tcW w:w="2084" w:type="dxa"/>
            <w:vAlign w:val="center"/>
          </w:tcPr>
          <w:p w14:paraId="7C9FF503" w14:textId="77777777" w:rsidR="009A13FF" w:rsidRPr="00AB49AA" w:rsidRDefault="009A13FF" w:rsidP="003D1D37">
            <w:pPr>
              <w:jc w:val="center"/>
              <w:rPr>
                <w:rFonts w:ascii="Sylfaen" w:hAnsi="Sylfaen"/>
                <w:sz w:val="24"/>
                <w:szCs w:val="24"/>
                <w:lang w:val="ru-RU"/>
              </w:rPr>
            </w:pPr>
            <w:r w:rsidRPr="00AB49AA">
              <w:rPr>
                <w:rFonts w:ascii="Sylfaen" w:hAnsi="Sylfaen"/>
                <w:sz w:val="24"/>
                <w:szCs w:val="24"/>
                <w:lang w:val="ru-RU"/>
              </w:rPr>
              <w:t xml:space="preserve">код прохода, предусмотренный планом закупок, согласно классификации </w:t>
            </w:r>
            <w:r w:rsidRPr="00AB49AA">
              <w:rPr>
                <w:rFonts w:ascii="Sylfaen" w:hAnsi="Sylfaen"/>
                <w:sz w:val="24"/>
                <w:szCs w:val="24"/>
              </w:rPr>
              <w:lastRenderedPageBreak/>
              <w:t>GMA</w:t>
            </w:r>
            <w:r w:rsidRPr="00AB49AA">
              <w:rPr>
                <w:rFonts w:ascii="Sylfaen" w:hAnsi="Sylfaen"/>
                <w:sz w:val="24"/>
                <w:szCs w:val="24"/>
                <w:lang w:val="ru-RU"/>
              </w:rPr>
              <w:t xml:space="preserve"> (</w:t>
            </w:r>
            <w:r w:rsidRPr="00AB49AA">
              <w:rPr>
                <w:rFonts w:ascii="Sylfaen" w:hAnsi="Sylfaen"/>
                <w:sz w:val="24"/>
                <w:szCs w:val="24"/>
              </w:rPr>
              <w:t>CPV</w:t>
            </w:r>
            <w:r w:rsidRPr="00AB49AA">
              <w:rPr>
                <w:rFonts w:ascii="Sylfaen" w:hAnsi="Sylfaen"/>
                <w:sz w:val="24"/>
                <w:szCs w:val="24"/>
                <w:lang w:val="ru-RU"/>
              </w:rPr>
              <w:t>)</w:t>
            </w:r>
          </w:p>
        </w:tc>
        <w:tc>
          <w:tcPr>
            <w:tcW w:w="1571" w:type="dxa"/>
            <w:vAlign w:val="center"/>
          </w:tcPr>
          <w:p w14:paraId="1F87812F" w14:textId="77777777" w:rsidR="009A13FF" w:rsidRPr="00AB49AA" w:rsidRDefault="009A13FF" w:rsidP="003D1D37">
            <w:pPr>
              <w:jc w:val="center"/>
              <w:rPr>
                <w:rFonts w:ascii="Sylfaen" w:hAnsi="Sylfaen"/>
                <w:sz w:val="24"/>
                <w:szCs w:val="24"/>
                <w:lang w:val="es-ES"/>
              </w:rPr>
            </w:pPr>
            <w:proofErr w:type="spellStart"/>
            <w:r w:rsidRPr="00AB49AA">
              <w:rPr>
                <w:rFonts w:ascii="Sylfaen" w:hAnsi="Sylfaen"/>
                <w:sz w:val="24"/>
                <w:szCs w:val="24"/>
              </w:rPr>
              <w:lastRenderedPageBreak/>
              <w:t>название</w:t>
            </w:r>
            <w:proofErr w:type="spellEnd"/>
          </w:p>
        </w:tc>
        <w:tc>
          <w:tcPr>
            <w:tcW w:w="8966" w:type="dxa"/>
            <w:gridSpan w:val="13"/>
            <w:vAlign w:val="center"/>
          </w:tcPr>
          <w:p w14:paraId="2C739CC0" w14:textId="77777777" w:rsidR="009A13FF" w:rsidRPr="00AB49AA" w:rsidRDefault="009A13FF" w:rsidP="003D1D37">
            <w:pPr>
              <w:jc w:val="both"/>
              <w:rPr>
                <w:rFonts w:ascii="Sylfaen" w:hAnsi="Sylfaen"/>
                <w:sz w:val="24"/>
                <w:szCs w:val="24"/>
                <w:lang w:val="es-ES"/>
              </w:rPr>
            </w:pPr>
            <w:r w:rsidRPr="00AB49AA">
              <w:rPr>
                <w:rFonts w:ascii="Sylfaen" w:hAnsi="Sylfaen"/>
                <w:sz w:val="24"/>
                <w:szCs w:val="24"/>
                <w:lang w:val="es-ES"/>
              </w:rPr>
              <w:t>платежи по кредиту планируется осуществить в 20-ом году по месяцам, в том числе**</w:t>
            </w:r>
          </w:p>
        </w:tc>
      </w:tr>
      <w:tr w:rsidR="009A13FF" w:rsidRPr="00AB49AA" w14:paraId="20177976" w14:textId="77777777" w:rsidTr="009A13FF">
        <w:trPr>
          <w:trHeight w:val="1538"/>
        </w:trPr>
        <w:tc>
          <w:tcPr>
            <w:tcW w:w="1775" w:type="dxa"/>
          </w:tcPr>
          <w:p w14:paraId="4A0A65D5" w14:textId="77777777" w:rsidR="009A13FF" w:rsidRPr="00AB49AA" w:rsidRDefault="009A13FF" w:rsidP="003D1D37">
            <w:pPr>
              <w:jc w:val="center"/>
              <w:rPr>
                <w:rFonts w:ascii="Sylfaen" w:hAnsi="Sylfaen"/>
                <w:sz w:val="24"/>
                <w:szCs w:val="24"/>
                <w:lang w:val="es-ES"/>
              </w:rPr>
            </w:pPr>
          </w:p>
        </w:tc>
        <w:tc>
          <w:tcPr>
            <w:tcW w:w="2084" w:type="dxa"/>
          </w:tcPr>
          <w:p w14:paraId="0BF1709A" w14:textId="77777777" w:rsidR="009A13FF" w:rsidRPr="00AB49AA" w:rsidRDefault="009A13FF" w:rsidP="003D1D37">
            <w:pPr>
              <w:jc w:val="center"/>
              <w:rPr>
                <w:rFonts w:ascii="Sylfaen" w:hAnsi="Sylfaen"/>
                <w:sz w:val="24"/>
                <w:szCs w:val="24"/>
                <w:lang w:val="es-ES"/>
              </w:rPr>
            </w:pPr>
          </w:p>
        </w:tc>
        <w:tc>
          <w:tcPr>
            <w:tcW w:w="1571" w:type="dxa"/>
          </w:tcPr>
          <w:p w14:paraId="48797DB7" w14:textId="77777777" w:rsidR="009A13FF" w:rsidRPr="00AB49AA" w:rsidRDefault="009A13FF" w:rsidP="003D1D37">
            <w:pPr>
              <w:jc w:val="center"/>
              <w:rPr>
                <w:rFonts w:ascii="Sylfaen" w:hAnsi="Sylfaen"/>
                <w:sz w:val="24"/>
                <w:szCs w:val="24"/>
                <w:lang w:val="es-ES"/>
              </w:rPr>
            </w:pPr>
          </w:p>
        </w:tc>
        <w:tc>
          <w:tcPr>
            <w:tcW w:w="614" w:type="dxa"/>
            <w:textDirection w:val="btLr"/>
            <w:vAlign w:val="center"/>
          </w:tcPr>
          <w:p w14:paraId="77D8B10A" w14:textId="77777777" w:rsidR="009A13FF" w:rsidRPr="00AB49AA" w:rsidRDefault="009A13FF" w:rsidP="003D1D37">
            <w:pPr>
              <w:ind w:left="113" w:right="-7"/>
              <w:jc w:val="center"/>
              <w:rPr>
                <w:rFonts w:ascii="Sylfaen" w:hAnsi="Sylfaen"/>
                <w:sz w:val="24"/>
                <w:szCs w:val="24"/>
                <w:lang w:val="pt-BR"/>
              </w:rPr>
            </w:pPr>
            <w:proofErr w:type="spellStart"/>
            <w:r w:rsidRPr="00AB49AA">
              <w:rPr>
                <w:rFonts w:ascii="Sylfaen" w:hAnsi="Sylfaen"/>
                <w:sz w:val="24"/>
                <w:szCs w:val="24"/>
              </w:rPr>
              <w:t>январь</w:t>
            </w:r>
            <w:proofErr w:type="spellEnd"/>
          </w:p>
        </w:tc>
        <w:tc>
          <w:tcPr>
            <w:tcW w:w="614" w:type="dxa"/>
            <w:textDirection w:val="btLr"/>
            <w:vAlign w:val="center"/>
          </w:tcPr>
          <w:p w14:paraId="4F0CCB7C" w14:textId="77777777" w:rsidR="009A13FF" w:rsidRPr="00AB49AA" w:rsidRDefault="00FF61F9" w:rsidP="003D1D37">
            <w:pPr>
              <w:ind w:left="113" w:right="-7"/>
              <w:jc w:val="center"/>
              <w:rPr>
                <w:rFonts w:ascii="Sylfaen" w:hAnsi="Sylfaen" w:cs="Sylfaen"/>
                <w:sz w:val="24"/>
                <w:szCs w:val="24"/>
                <w:lang w:val="pt-BR"/>
              </w:rPr>
            </w:pPr>
            <w:proofErr w:type="spellStart"/>
            <w:r w:rsidRPr="00AB49AA">
              <w:rPr>
                <w:rFonts w:ascii="Sylfaen" w:hAnsi="Sylfaen"/>
                <w:sz w:val="24"/>
                <w:szCs w:val="24"/>
              </w:rPr>
              <w:t>Ф</w:t>
            </w:r>
            <w:r w:rsidR="009A13FF" w:rsidRPr="00AB49AA">
              <w:rPr>
                <w:rFonts w:ascii="Sylfaen" w:hAnsi="Sylfaen"/>
                <w:sz w:val="24"/>
                <w:szCs w:val="24"/>
              </w:rPr>
              <w:t>евраль</w:t>
            </w:r>
            <w:proofErr w:type="spellEnd"/>
          </w:p>
        </w:tc>
        <w:tc>
          <w:tcPr>
            <w:tcW w:w="614" w:type="dxa"/>
            <w:textDirection w:val="btLr"/>
            <w:vAlign w:val="center"/>
          </w:tcPr>
          <w:p w14:paraId="38E741D1" w14:textId="77777777" w:rsidR="009A13FF" w:rsidRPr="00AB49AA" w:rsidRDefault="003D1D37" w:rsidP="003D1D37">
            <w:pPr>
              <w:ind w:left="113" w:right="-7"/>
              <w:jc w:val="center"/>
              <w:rPr>
                <w:rFonts w:ascii="Sylfaen" w:hAnsi="Sylfaen"/>
                <w:sz w:val="24"/>
                <w:szCs w:val="24"/>
                <w:lang w:val="pt-BR"/>
              </w:rPr>
            </w:pPr>
            <w:proofErr w:type="spellStart"/>
            <w:r w:rsidRPr="00AB49AA">
              <w:rPr>
                <w:rFonts w:ascii="Sylfaen" w:hAnsi="Sylfaen"/>
                <w:sz w:val="24"/>
                <w:szCs w:val="24"/>
              </w:rPr>
              <w:t>М</w:t>
            </w:r>
            <w:r w:rsidR="009A13FF" w:rsidRPr="00AB49AA">
              <w:rPr>
                <w:rFonts w:ascii="Sylfaen" w:hAnsi="Sylfaen"/>
                <w:sz w:val="24"/>
                <w:szCs w:val="24"/>
              </w:rPr>
              <w:t>арт</w:t>
            </w:r>
            <w:proofErr w:type="spellEnd"/>
          </w:p>
        </w:tc>
        <w:tc>
          <w:tcPr>
            <w:tcW w:w="614" w:type="dxa"/>
            <w:textDirection w:val="btLr"/>
            <w:vAlign w:val="center"/>
          </w:tcPr>
          <w:p w14:paraId="1AD4CCBD" w14:textId="77777777" w:rsidR="009A13FF" w:rsidRPr="00AB49AA" w:rsidRDefault="009A13FF" w:rsidP="003D1D37">
            <w:pPr>
              <w:ind w:left="113" w:right="-7"/>
              <w:jc w:val="center"/>
              <w:rPr>
                <w:rFonts w:ascii="Sylfaen" w:hAnsi="Sylfaen" w:cs="Sylfaen"/>
                <w:sz w:val="24"/>
                <w:szCs w:val="24"/>
                <w:lang w:val="pt-BR"/>
              </w:rPr>
            </w:pPr>
            <w:proofErr w:type="spellStart"/>
            <w:r w:rsidRPr="00AB49AA">
              <w:rPr>
                <w:rFonts w:ascii="Sylfaen" w:hAnsi="Sylfaen"/>
                <w:sz w:val="24"/>
                <w:szCs w:val="24"/>
              </w:rPr>
              <w:t>апрель</w:t>
            </w:r>
            <w:proofErr w:type="spellEnd"/>
          </w:p>
        </w:tc>
        <w:tc>
          <w:tcPr>
            <w:tcW w:w="614" w:type="dxa"/>
            <w:textDirection w:val="btLr"/>
            <w:vAlign w:val="center"/>
          </w:tcPr>
          <w:p w14:paraId="70BF3205" w14:textId="77777777" w:rsidR="009A13FF" w:rsidRPr="00AB49AA" w:rsidRDefault="009A13FF" w:rsidP="003D1D37">
            <w:pPr>
              <w:ind w:left="113" w:right="-7"/>
              <w:jc w:val="center"/>
              <w:rPr>
                <w:rFonts w:ascii="Sylfaen" w:hAnsi="Sylfaen"/>
                <w:sz w:val="24"/>
                <w:szCs w:val="24"/>
                <w:lang w:val="pt-BR"/>
              </w:rPr>
            </w:pPr>
            <w:proofErr w:type="spellStart"/>
            <w:r w:rsidRPr="00AB49AA">
              <w:rPr>
                <w:rFonts w:ascii="Sylfaen" w:hAnsi="Sylfaen"/>
                <w:sz w:val="24"/>
                <w:szCs w:val="24"/>
              </w:rPr>
              <w:t>май</w:t>
            </w:r>
            <w:proofErr w:type="spellEnd"/>
          </w:p>
        </w:tc>
        <w:tc>
          <w:tcPr>
            <w:tcW w:w="614" w:type="dxa"/>
            <w:textDirection w:val="btLr"/>
            <w:vAlign w:val="center"/>
          </w:tcPr>
          <w:p w14:paraId="71EECEF8" w14:textId="77777777" w:rsidR="009A13FF" w:rsidRPr="00AB49AA" w:rsidRDefault="009A13FF" w:rsidP="003D1D37">
            <w:pPr>
              <w:ind w:left="113" w:right="-7"/>
              <w:jc w:val="center"/>
              <w:rPr>
                <w:rFonts w:ascii="Sylfaen" w:hAnsi="Sylfaen"/>
                <w:sz w:val="24"/>
                <w:szCs w:val="24"/>
                <w:lang w:val="pt-BR"/>
              </w:rPr>
            </w:pPr>
            <w:proofErr w:type="spellStart"/>
            <w:r w:rsidRPr="00AB49AA">
              <w:rPr>
                <w:rFonts w:ascii="Sylfaen" w:hAnsi="Sylfaen"/>
                <w:sz w:val="24"/>
                <w:szCs w:val="24"/>
              </w:rPr>
              <w:t>июнь</w:t>
            </w:r>
            <w:proofErr w:type="spellEnd"/>
          </w:p>
        </w:tc>
        <w:tc>
          <w:tcPr>
            <w:tcW w:w="614" w:type="dxa"/>
            <w:textDirection w:val="btLr"/>
            <w:vAlign w:val="center"/>
          </w:tcPr>
          <w:p w14:paraId="7186E252" w14:textId="77777777" w:rsidR="009A13FF" w:rsidRPr="00AB49AA" w:rsidRDefault="009A13FF" w:rsidP="003D1D37">
            <w:pPr>
              <w:ind w:left="113" w:right="-7"/>
              <w:jc w:val="center"/>
              <w:rPr>
                <w:rFonts w:ascii="Sylfaen" w:hAnsi="Sylfaen"/>
                <w:sz w:val="24"/>
                <w:szCs w:val="24"/>
                <w:lang w:val="pt-BR"/>
              </w:rPr>
            </w:pPr>
            <w:proofErr w:type="spellStart"/>
            <w:r w:rsidRPr="00AB49AA">
              <w:rPr>
                <w:rFonts w:ascii="Sylfaen" w:hAnsi="Sylfaen"/>
                <w:sz w:val="24"/>
                <w:szCs w:val="24"/>
              </w:rPr>
              <w:t>июль</w:t>
            </w:r>
            <w:proofErr w:type="spellEnd"/>
          </w:p>
        </w:tc>
        <w:tc>
          <w:tcPr>
            <w:tcW w:w="614" w:type="dxa"/>
            <w:textDirection w:val="btLr"/>
            <w:vAlign w:val="center"/>
          </w:tcPr>
          <w:p w14:paraId="5EA56916" w14:textId="77777777" w:rsidR="009A13FF" w:rsidRPr="00AB49AA" w:rsidRDefault="009A13FF" w:rsidP="003D1D37">
            <w:pPr>
              <w:ind w:left="113" w:right="-7"/>
              <w:jc w:val="center"/>
              <w:rPr>
                <w:rFonts w:ascii="Sylfaen" w:hAnsi="Sylfaen"/>
                <w:sz w:val="24"/>
                <w:szCs w:val="24"/>
                <w:lang w:val="pt-BR"/>
              </w:rPr>
            </w:pPr>
            <w:proofErr w:type="spellStart"/>
            <w:r w:rsidRPr="00AB49AA">
              <w:rPr>
                <w:rFonts w:ascii="Sylfaen" w:hAnsi="Sylfaen"/>
                <w:sz w:val="24"/>
                <w:szCs w:val="24"/>
              </w:rPr>
              <w:t>август</w:t>
            </w:r>
            <w:proofErr w:type="spellEnd"/>
          </w:p>
        </w:tc>
        <w:tc>
          <w:tcPr>
            <w:tcW w:w="614" w:type="dxa"/>
            <w:textDirection w:val="btLr"/>
            <w:vAlign w:val="center"/>
          </w:tcPr>
          <w:p w14:paraId="0ABD503B" w14:textId="77777777" w:rsidR="009A13FF" w:rsidRPr="00AB49AA" w:rsidRDefault="009A13FF" w:rsidP="003D1D37">
            <w:pPr>
              <w:ind w:left="113" w:right="-7"/>
              <w:jc w:val="center"/>
              <w:rPr>
                <w:rFonts w:ascii="Sylfaen" w:hAnsi="Sylfaen"/>
                <w:sz w:val="24"/>
                <w:szCs w:val="24"/>
                <w:lang w:val="pt-BR"/>
              </w:rPr>
            </w:pPr>
            <w:proofErr w:type="spellStart"/>
            <w:r w:rsidRPr="00AB49AA">
              <w:rPr>
                <w:rFonts w:ascii="Sylfaen" w:hAnsi="Sylfaen"/>
                <w:sz w:val="24"/>
                <w:szCs w:val="24"/>
              </w:rPr>
              <w:t>сентябрь</w:t>
            </w:r>
            <w:proofErr w:type="spellEnd"/>
          </w:p>
        </w:tc>
        <w:tc>
          <w:tcPr>
            <w:tcW w:w="643" w:type="dxa"/>
            <w:vAlign w:val="center"/>
          </w:tcPr>
          <w:p w14:paraId="1BBB95BE" w14:textId="77777777" w:rsidR="009A13FF" w:rsidRPr="00AB49AA" w:rsidRDefault="009A13FF" w:rsidP="003D1D37">
            <w:pPr>
              <w:widowControl w:val="0"/>
              <w:ind w:right="-7"/>
              <w:jc w:val="center"/>
              <w:rPr>
                <w:rFonts w:ascii="Sylfaen" w:hAnsi="Sylfaen"/>
                <w:sz w:val="24"/>
                <w:szCs w:val="24"/>
              </w:rPr>
            </w:pPr>
            <w:proofErr w:type="spellStart"/>
            <w:r w:rsidRPr="00AB49AA">
              <w:rPr>
                <w:rFonts w:ascii="Sylfaen" w:hAnsi="Sylfaen"/>
                <w:sz w:val="24"/>
                <w:szCs w:val="24"/>
              </w:rPr>
              <w:t>Октябрь</w:t>
            </w:r>
            <w:proofErr w:type="spellEnd"/>
          </w:p>
        </w:tc>
        <w:tc>
          <w:tcPr>
            <w:tcW w:w="669" w:type="dxa"/>
            <w:textDirection w:val="btLr"/>
            <w:vAlign w:val="center"/>
          </w:tcPr>
          <w:p w14:paraId="066C573E" w14:textId="77777777" w:rsidR="009A13FF" w:rsidRPr="00AB49AA" w:rsidRDefault="009A13FF" w:rsidP="003D1D37">
            <w:pPr>
              <w:ind w:left="113" w:right="-7"/>
              <w:jc w:val="center"/>
              <w:rPr>
                <w:rFonts w:ascii="Sylfaen" w:hAnsi="Sylfaen"/>
                <w:sz w:val="24"/>
                <w:szCs w:val="24"/>
                <w:lang w:val="pt-BR"/>
              </w:rPr>
            </w:pPr>
            <w:r w:rsidRPr="00AB49AA">
              <w:rPr>
                <w:rFonts w:ascii="Sylfaen" w:hAnsi="Sylfaen"/>
                <w:sz w:val="24"/>
                <w:szCs w:val="24"/>
              </w:rPr>
              <w:t xml:space="preserve"> </w:t>
            </w:r>
            <w:proofErr w:type="spellStart"/>
            <w:r w:rsidR="003F1ED8" w:rsidRPr="00AB49AA">
              <w:rPr>
                <w:rFonts w:ascii="Sylfaen" w:hAnsi="Sylfaen"/>
                <w:sz w:val="24"/>
                <w:szCs w:val="24"/>
              </w:rPr>
              <w:t>Н</w:t>
            </w:r>
            <w:r w:rsidRPr="00AB49AA">
              <w:rPr>
                <w:rFonts w:ascii="Sylfaen" w:hAnsi="Sylfaen"/>
                <w:sz w:val="24"/>
                <w:szCs w:val="24"/>
              </w:rPr>
              <w:t>оябрь</w:t>
            </w:r>
            <w:proofErr w:type="spellEnd"/>
          </w:p>
        </w:tc>
        <w:tc>
          <w:tcPr>
            <w:tcW w:w="690" w:type="dxa"/>
            <w:textDirection w:val="btLr"/>
            <w:vAlign w:val="center"/>
          </w:tcPr>
          <w:p w14:paraId="055BA85D" w14:textId="77777777" w:rsidR="009A13FF" w:rsidRPr="00AB49AA" w:rsidRDefault="009A13FF" w:rsidP="003D1D37">
            <w:pPr>
              <w:ind w:left="113" w:right="-7"/>
              <w:jc w:val="center"/>
              <w:rPr>
                <w:rFonts w:ascii="Sylfaen" w:hAnsi="Sylfaen"/>
                <w:sz w:val="24"/>
                <w:szCs w:val="24"/>
                <w:lang w:val="pt-BR"/>
              </w:rPr>
            </w:pPr>
            <w:proofErr w:type="spellStart"/>
            <w:r w:rsidRPr="00AB49AA">
              <w:rPr>
                <w:rFonts w:ascii="Sylfaen" w:hAnsi="Sylfaen"/>
                <w:sz w:val="24"/>
                <w:szCs w:val="24"/>
              </w:rPr>
              <w:t>декабрь</w:t>
            </w:r>
            <w:proofErr w:type="spellEnd"/>
          </w:p>
        </w:tc>
        <w:tc>
          <w:tcPr>
            <w:tcW w:w="1438" w:type="dxa"/>
            <w:vAlign w:val="center"/>
          </w:tcPr>
          <w:p w14:paraId="2856AC29" w14:textId="77777777" w:rsidR="009A13FF" w:rsidRPr="00AB49AA" w:rsidRDefault="009A13FF" w:rsidP="003D1D37">
            <w:pPr>
              <w:jc w:val="center"/>
              <w:rPr>
                <w:rFonts w:ascii="Sylfaen" w:hAnsi="Sylfaen"/>
                <w:sz w:val="24"/>
                <w:szCs w:val="24"/>
                <w:lang w:val="es-ES"/>
              </w:rPr>
            </w:pPr>
            <w:proofErr w:type="spellStart"/>
            <w:r w:rsidRPr="00AB49AA">
              <w:rPr>
                <w:rFonts w:ascii="Sylfaen" w:hAnsi="Sylfaen"/>
                <w:sz w:val="24"/>
                <w:szCs w:val="24"/>
              </w:rPr>
              <w:t>Всего</w:t>
            </w:r>
            <w:proofErr w:type="spellEnd"/>
            <w:r w:rsidRPr="00AB49AA">
              <w:rPr>
                <w:rFonts w:ascii="Sylfaen" w:hAnsi="Sylfaen"/>
                <w:sz w:val="24"/>
                <w:szCs w:val="24"/>
                <w:lang w:val="es-ES"/>
              </w:rPr>
              <w:t xml:space="preserve"> </w:t>
            </w:r>
          </w:p>
        </w:tc>
      </w:tr>
      <w:tr w:rsidR="009A13FF" w:rsidRPr="00AB49AA" w14:paraId="2F2E030E" w14:textId="77777777" w:rsidTr="009A13FF">
        <w:trPr>
          <w:trHeight w:val="1538"/>
        </w:trPr>
        <w:tc>
          <w:tcPr>
            <w:tcW w:w="1775" w:type="dxa"/>
          </w:tcPr>
          <w:p w14:paraId="3F9B722B" w14:textId="497D987C" w:rsidR="009A13FF" w:rsidRPr="00CD5FB1" w:rsidRDefault="009A13FF" w:rsidP="006B0ABC">
            <w:pPr>
              <w:jc w:val="center"/>
              <w:rPr>
                <w:rFonts w:ascii="Sylfaen" w:hAnsi="Sylfaen"/>
                <w:sz w:val="24"/>
                <w:szCs w:val="24"/>
                <w:lang w:val="hy-AM"/>
              </w:rPr>
            </w:pPr>
            <w:r w:rsidRPr="00AB49AA">
              <w:rPr>
                <w:rFonts w:ascii="Sylfaen" w:hAnsi="Sylfaen"/>
                <w:sz w:val="24"/>
                <w:szCs w:val="24"/>
                <w:lang w:val="hy-AM"/>
              </w:rPr>
              <w:t>1-</w:t>
            </w:r>
            <w:r w:rsidR="006B0ABC">
              <w:rPr>
                <w:rFonts w:ascii="Sylfaen" w:hAnsi="Sylfaen"/>
                <w:sz w:val="24"/>
                <w:szCs w:val="24"/>
              </w:rPr>
              <w:t>6</w:t>
            </w:r>
            <w:r w:rsidR="00CD5FB1">
              <w:rPr>
                <w:rFonts w:ascii="Sylfaen" w:hAnsi="Sylfaen"/>
                <w:sz w:val="24"/>
                <w:szCs w:val="24"/>
                <w:lang w:val="hy-AM"/>
              </w:rPr>
              <w:t>4</w:t>
            </w:r>
          </w:p>
        </w:tc>
        <w:tc>
          <w:tcPr>
            <w:tcW w:w="2084" w:type="dxa"/>
          </w:tcPr>
          <w:p w14:paraId="4977AE57" w14:textId="77777777" w:rsidR="009A13FF" w:rsidRPr="00AB49AA" w:rsidRDefault="009A13FF" w:rsidP="003D1D37">
            <w:pPr>
              <w:jc w:val="center"/>
              <w:rPr>
                <w:rFonts w:ascii="Sylfaen" w:hAnsi="Sylfaen"/>
                <w:sz w:val="24"/>
                <w:szCs w:val="24"/>
                <w:lang w:val="es-ES"/>
              </w:rPr>
            </w:pPr>
          </w:p>
        </w:tc>
        <w:tc>
          <w:tcPr>
            <w:tcW w:w="1571" w:type="dxa"/>
          </w:tcPr>
          <w:p w14:paraId="0F682DD4" w14:textId="77777777" w:rsidR="009A13FF" w:rsidRPr="00AB49AA" w:rsidRDefault="009A13FF" w:rsidP="003D1D37">
            <w:pPr>
              <w:jc w:val="center"/>
              <w:rPr>
                <w:rFonts w:ascii="Sylfaen" w:hAnsi="Sylfaen"/>
                <w:sz w:val="24"/>
                <w:szCs w:val="24"/>
                <w:lang w:val="es-ES"/>
              </w:rPr>
            </w:pPr>
          </w:p>
        </w:tc>
        <w:tc>
          <w:tcPr>
            <w:tcW w:w="614" w:type="dxa"/>
          </w:tcPr>
          <w:p w14:paraId="2AB2D8E9" w14:textId="77777777" w:rsidR="009A13FF" w:rsidRPr="00AB49AA" w:rsidRDefault="009A13FF" w:rsidP="003D1D37">
            <w:pPr>
              <w:jc w:val="center"/>
              <w:rPr>
                <w:rFonts w:ascii="Sylfaen" w:hAnsi="Sylfaen"/>
                <w:sz w:val="24"/>
                <w:szCs w:val="24"/>
                <w:lang w:val="pt-BR"/>
              </w:rPr>
            </w:pPr>
          </w:p>
          <w:p w14:paraId="2A3833A5" w14:textId="77777777" w:rsidR="009A13FF" w:rsidRPr="00AB49AA" w:rsidRDefault="009A13FF" w:rsidP="003D1D37">
            <w:pPr>
              <w:jc w:val="center"/>
              <w:rPr>
                <w:rFonts w:ascii="Sylfaen" w:hAnsi="Sylfaen"/>
                <w:sz w:val="24"/>
                <w:szCs w:val="24"/>
                <w:lang w:val="pt-BR"/>
              </w:rPr>
            </w:pPr>
          </w:p>
          <w:p w14:paraId="492201FB" w14:textId="77777777" w:rsidR="009A13FF" w:rsidRPr="00AB49AA" w:rsidRDefault="009A13FF" w:rsidP="003D1D37">
            <w:pPr>
              <w:jc w:val="center"/>
              <w:rPr>
                <w:rFonts w:ascii="Sylfaen" w:hAnsi="Sylfaen"/>
                <w:sz w:val="24"/>
                <w:szCs w:val="24"/>
                <w:lang w:val="pt-BR"/>
              </w:rPr>
            </w:pPr>
            <w:r w:rsidRPr="00AB49AA">
              <w:rPr>
                <w:rFonts w:ascii="Sylfaen" w:hAnsi="Sylfaen"/>
                <w:sz w:val="24"/>
                <w:szCs w:val="24"/>
                <w:lang w:val="pt-BR"/>
              </w:rPr>
              <w:t>... %</w:t>
            </w:r>
          </w:p>
        </w:tc>
        <w:tc>
          <w:tcPr>
            <w:tcW w:w="614" w:type="dxa"/>
          </w:tcPr>
          <w:p w14:paraId="38B2C723" w14:textId="77777777" w:rsidR="009A13FF" w:rsidRPr="00AB49AA" w:rsidRDefault="009A13FF" w:rsidP="003D1D37">
            <w:pPr>
              <w:jc w:val="center"/>
              <w:rPr>
                <w:rFonts w:ascii="Sylfaen" w:hAnsi="Sylfaen"/>
                <w:sz w:val="24"/>
                <w:szCs w:val="24"/>
                <w:lang w:val="pt-BR"/>
              </w:rPr>
            </w:pPr>
          </w:p>
          <w:p w14:paraId="3D8E5219" w14:textId="77777777" w:rsidR="009A13FF" w:rsidRPr="00AB49AA" w:rsidRDefault="009A13FF" w:rsidP="003D1D37">
            <w:pPr>
              <w:jc w:val="center"/>
              <w:rPr>
                <w:rFonts w:ascii="Sylfaen" w:hAnsi="Sylfaen"/>
                <w:sz w:val="24"/>
                <w:szCs w:val="24"/>
                <w:lang w:val="pt-BR"/>
              </w:rPr>
            </w:pPr>
          </w:p>
          <w:p w14:paraId="17F04E65" w14:textId="77777777" w:rsidR="009A13FF" w:rsidRPr="00AB49AA" w:rsidRDefault="009A13FF" w:rsidP="003D1D37">
            <w:pPr>
              <w:jc w:val="center"/>
              <w:rPr>
                <w:rFonts w:ascii="Sylfaen" w:hAnsi="Sylfaen"/>
                <w:sz w:val="24"/>
                <w:szCs w:val="24"/>
                <w:lang w:val="pt-BR"/>
              </w:rPr>
            </w:pPr>
            <w:r w:rsidRPr="00AB49AA">
              <w:rPr>
                <w:rFonts w:ascii="Sylfaen" w:hAnsi="Sylfaen"/>
                <w:sz w:val="24"/>
                <w:szCs w:val="24"/>
                <w:lang w:val="pt-BR"/>
              </w:rPr>
              <w:t>... %</w:t>
            </w:r>
          </w:p>
        </w:tc>
        <w:tc>
          <w:tcPr>
            <w:tcW w:w="614" w:type="dxa"/>
          </w:tcPr>
          <w:p w14:paraId="78FC2CD7" w14:textId="77777777" w:rsidR="009A13FF" w:rsidRPr="00AB49AA" w:rsidRDefault="009A13FF" w:rsidP="003D1D37">
            <w:pPr>
              <w:jc w:val="center"/>
              <w:rPr>
                <w:rFonts w:ascii="Sylfaen" w:hAnsi="Sylfaen"/>
                <w:sz w:val="24"/>
                <w:szCs w:val="24"/>
                <w:lang w:val="pt-BR"/>
              </w:rPr>
            </w:pPr>
          </w:p>
          <w:p w14:paraId="7D511E20" w14:textId="77777777" w:rsidR="009A13FF" w:rsidRPr="00AB49AA" w:rsidRDefault="009A13FF" w:rsidP="003D1D37">
            <w:pPr>
              <w:jc w:val="center"/>
              <w:rPr>
                <w:rFonts w:ascii="Sylfaen" w:hAnsi="Sylfaen"/>
                <w:sz w:val="24"/>
                <w:szCs w:val="24"/>
                <w:lang w:val="pt-BR"/>
              </w:rPr>
            </w:pPr>
          </w:p>
          <w:p w14:paraId="2BFDB2BA"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tcPr>
          <w:p w14:paraId="3EBE6236" w14:textId="77777777" w:rsidR="009A13FF" w:rsidRPr="00AB49AA" w:rsidRDefault="009A13FF" w:rsidP="003D1D37">
            <w:pPr>
              <w:jc w:val="center"/>
              <w:rPr>
                <w:rFonts w:ascii="Sylfaen" w:hAnsi="Sylfaen"/>
                <w:sz w:val="24"/>
                <w:szCs w:val="24"/>
                <w:lang w:val="pt-BR"/>
              </w:rPr>
            </w:pPr>
          </w:p>
          <w:p w14:paraId="28CA86E3" w14:textId="77777777" w:rsidR="009A13FF" w:rsidRPr="00AB49AA" w:rsidRDefault="009A13FF" w:rsidP="003D1D37">
            <w:pPr>
              <w:jc w:val="center"/>
              <w:rPr>
                <w:rFonts w:ascii="Sylfaen" w:hAnsi="Sylfaen"/>
                <w:sz w:val="24"/>
                <w:szCs w:val="24"/>
                <w:lang w:val="pt-BR"/>
              </w:rPr>
            </w:pPr>
          </w:p>
          <w:p w14:paraId="7CA58110"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tcPr>
          <w:p w14:paraId="74553167" w14:textId="77777777" w:rsidR="009A13FF" w:rsidRPr="00AB49AA" w:rsidRDefault="009A13FF" w:rsidP="003D1D37">
            <w:pPr>
              <w:jc w:val="center"/>
              <w:rPr>
                <w:rFonts w:ascii="Sylfaen" w:hAnsi="Sylfaen"/>
                <w:sz w:val="24"/>
                <w:szCs w:val="24"/>
                <w:lang w:val="pt-BR"/>
              </w:rPr>
            </w:pPr>
          </w:p>
          <w:p w14:paraId="03554085" w14:textId="77777777" w:rsidR="009A13FF" w:rsidRPr="00AB49AA" w:rsidRDefault="009A13FF" w:rsidP="003D1D37">
            <w:pPr>
              <w:jc w:val="center"/>
              <w:rPr>
                <w:rFonts w:ascii="Sylfaen" w:hAnsi="Sylfaen"/>
                <w:sz w:val="24"/>
                <w:szCs w:val="24"/>
                <w:lang w:val="pt-BR"/>
              </w:rPr>
            </w:pPr>
          </w:p>
          <w:p w14:paraId="7898EAC8"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tcPr>
          <w:p w14:paraId="1D73EAE7" w14:textId="77777777" w:rsidR="009A13FF" w:rsidRPr="00AB49AA" w:rsidRDefault="009A13FF" w:rsidP="003D1D37">
            <w:pPr>
              <w:jc w:val="center"/>
              <w:rPr>
                <w:rFonts w:ascii="Sylfaen" w:hAnsi="Sylfaen"/>
                <w:sz w:val="24"/>
                <w:szCs w:val="24"/>
                <w:lang w:val="pt-BR"/>
              </w:rPr>
            </w:pPr>
          </w:p>
          <w:p w14:paraId="03076E39" w14:textId="77777777" w:rsidR="009A13FF" w:rsidRPr="00AB49AA" w:rsidRDefault="009A13FF" w:rsidP="003D1D37">
            <w:pPr>
              <w:jc w:val="center"/>
              <w:rPr>
                <w:rFonts w:ascii="Sylfaen" w:hAnsi="Sylfaen"/>
                <w:sz w:val="24"/>
                <w:szCs w:val="24"/>
                <w:lang w:val="pt-BR"/>
              </w:rPr>
            </w:pPr>
          </w:p>
          <w:p w14:paraId="4F1C2D10"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tcPr>
          <w:p w14:paraId="06F9AD0A" w14:textId="77777777" w:rsidR="009A13FF" w:rsidRPr="00AB49AA" w:rsidRDefault="009A13FF" w:rsidP="003D1D37">
            <w:pPr>
              <w:jc w:val="center"/>
              <w:rPr>
                <w:rFonts w:ascii="Sylfaen" w:hAnsi="Sylfaen"/>
                <w:sz w:val="24"/>
                <w:szCs w:val="24"/>
                <w:lang w:val="pt-BR"/>
              </w:rPr>
            </w:pPr>
          </w:p>
          <w:p w14:paraId="3370042B" w14:textId="77777777" w:rsidR="009A13FF" w:rsidRPr="00AB49AA" w:rsidRDefault="009A13FF" w:rsidP="003D1D37">
            <w:pPr>
              <w:jc w:val="center"/>
              <w:rPr>
                <w:rFonts w:ascii="Sylfaen" w:hAnsi="Sylfaen"/>
                <w:sz w:val="24"/>
                <w:szCs w:val="24"/>
                <w:lang w:val="pt-BR"/>
              </w:rPr>
            </w:pPr>
          </w:p>
          <w:p w14:paraId="6B5CAD8D"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tcPr>
          <w:p w14:paraId="5D7AE272" w14:textId="77777777" w:rsidR="009A13FF" w:rsidRPr="00AB49AA" w:rsidRDefault="009A13FF" w:rsidP="003D1D37">
            <w:pPr>
              <w:jc w:val="center"/>
              <w:rPr>
                <w:rFonts w:ascii="Sylfaen" w:hAnsi="Sylfaen"/>
                <w:sz w:val="24"/>
                <w:szCs w:val="24"/>
                <w:lang w:val="pt-BR"/>
              </w:rPr>
            </w:pPr>
          </w:p>
          <w:p w14:paraId="4E4E22BA" w14:textId="77777777" w:rsidR="009A13FF" w:rsidRPr="00AB49AA" w:rsidRDefault="009A13FF" w:rsidP="003D1D37">
            <w:pPr>
              <w:jc w:val="center"/>
              <w:rPr>
                <w:rFonts w:ascii="Sylfaen" w:hAnsi="Sylfaen"/>
                <w:sz w:val="24"/>
                <w:szCs w:val="24"/>
                <w:lang w:val="pt-BR"/>
              </w:rPr>
            </w:pPr>
          </w:p>
          <w:p w14:paraId="26972851"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pt-BR"/>
              </w:rPr>
              <w:t>... %</w:t>
            </w:r>
          </w:p>
        </w:tc>
        <w:tc>
          <w:tcPr>
            <w:tcW w:w="614" w:type="dxa"/>
            <w:vAlign w:val="center"/>
          </w:tcPr>
          <w:p w14:paraId="0FF270BD" w14:textId="77777777" w:rsidR="009A13FF" w:rsidRPr="00AB49AA" w:rsidRDefault="009A13FF" w:rsidP="003D1D37">
            <w:pPr>
              <w:jc w:val="center"/>
              <w:rPr>
                <w:rFonts w:ascii="Sylfaen" w:hAnsi="Sylfaen" w:cs="Arial"/>
                <w:sz w:val="24"/>
                <w:szCs w:val="24"/>
                <w:lang w:val="ru-RU"/>
              </w:rPr>
            </w:pPr>
            <w:r w:rsidRPr="00AB49AA">
              <w:rPr>
                <w:rFonts w:ascii="Sylfaen" w:hAnsi="Sylfaen" w:cs="Arial"/>
                <w:sz w:val="24"/>
                <w:szCs w:val="24"/>
                <w:lang w:val="ru-RU"/>
              </w:rPr>
              <w:t>... %</w:t>
            </w:r>
          </w:p>
        </w:tc>
        <w:tc>
          <w:tcPr>
            <w:tcW w:w="643" w:type="dxa"/>
            <w:vAlign w:val="center"/>
          </w:tcPr>
          <w:p w14:paraId="62DBB6CF"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rPr>
              <w:t xml:space="preserve">… </w:t>
            </w:r>
            <w:r w:rsidRPr="00AB49AA">
              <w:rPr>
                <w:rFonts w:ascii="Sylfaen" w:hAnsi="Sylfaen"/>
                <w:sz w:val="24"/>
                <w:szCs w:val="24"/>
                <w:lang w:val="ru-RU"/>
              </w:rPr>
              <w:t>%</w:t>
            </w:r>
          </w:p>
        </w:tc>
        <w:tc>
          <w:tcPr>
            <w:tcW w:w="669" w:type="dxa"/>
            <w:vAlign w:val="center"/>
          </w:tcPr>
          <w:p w14:paraId="22010D3A" w14:textId="77777777" w:rsidR="009A13FF" w:rsidRPr="00AB49AA" w:rsidRDefault="009A13FF" w:rsidP="003D1D37">
            <w:pPr>
              <w:jc w:val="center"/>
              <w:rPr>
                <w:rFonts w:ascii="Sylfaen" w:hAnsi="Sylfaen"/>
                <w:sz w:val="24"/>
                <w:szCs w:val="24"/>
                <w:lang w:val="hy-AM"/>
              </w:rPr>
            </w:pPr>
            <w:r w:rsidRPr="00AB49AA">
              <w:rPr>
                <w:rFonts w:ascii="Sylfaen" w:hAnsi="Sylfaen"/>
                <w:sz w:val="24"/>
                <w:szCs w:val="24"/>
                <w:lang w:val="hy-AM"/>
              </w:rPr>
              <w:t>...</w:t>
            </w:r>
          </w:p>
          <w:p w14:paraId="1D651E5F" w14:textId="77777777" w:rsidR="009A13FF" w:rsidRPr="00AB49AA" w:rsidRDefault="009A13FF" w:rsidP="003D1D37">
            <w:pPr>
              <w:jc w:val="center"/>
              <w:rPr>
                <w:rFonts w:ascii="Sylfaen" w:hAnsi="Sylfaen" w:cs="Arial"/>
                <w:sz w:val="24"/>
                <w:szCs w:val="24"/>
                <w:lang w:val="pt-BR"/>
              </w:rPr>
            </w:pPr>
            <w:r w:rsidRPr="00AB49AA">
              <w:rPr>
                <w:rFonts w:ascii="Sylfaen" w:hAnsi="Sylfaen"/>
                <w:sz w:val="24"/>
                <w:szCs w:val="24"/>
                <w:lang w:val="ru-RU"/>
              </w:rPr>
              <w:t>%</w:t>
            </w:r>
          </w:p>
        </w:tc>
        <w:tc>
          <w:tcPr>
            <w:tcW w:w="690" w:type="dxa"/>
            <w:vAlign w:val="center"/>
          </w:tcPr>
          <w:p w14:paraId="4B4AF41C" w14:textId="77777777" w:rsidR="009A13FF" w:rsidRPr="00AB49AA" w:rsidRDefault="009A13FF" w:rsidP="003D1D37">
            <w:pPr>
              <w:jc w:val="center"/>
              <w:rPr>
                <w:rFonts w:ascii="Sylfaen" w:hAnsi="Sylfaen" w:cs="Arial"/>
                <w:sz w:val="24"/>
                <w:szCs w:val="24"/>
                <w:lang w:val="hy-AM"/>
              </w:rPr>
            </w:pPr>
            <w:r w:rsidRPr="00AB49AA">
              <w:rPr>
                <w:rFonts w:ascii="Sylfaen" w:hAnsi="Sylfaen" w:cs="Arial"/>
                <w:sz w:val="24"/>
                <w:szCs w:val="24"/>
                <w:lang w:val="hy-AM"/>
              </w:rPr>
              <w:t>...</w:t>
            </w:r>
          </w:p>
          <w:p w14:paraId="1583A899" w14:textId="77777777" w:rsidR="009A13FF" w:rsidRPr="00AB49AA" w:rsidRDefault="009A13FF" w:rsidP="003D1D37">
            <w:pPr>
              <w:jc w:val="center"/>
              <w:rPr>
                <w:rFonts w:ascii="Sylfaen" w:hAnsi="Sylfaen" w:cs="Arial"/>
                <w:sz w:val="24"/>
                <w:szCs w:val="24"/>
                <w:lang w:val="pt-BR"/>
              </w:rPr>
            </w:pPr>
            <w:r w:rsidRPr="00AB49AA">
              <w:rPr>
                <w:rFonts w:ascii="Sylfaen" w:hAnsi="Sylfaen" w:cs="Arial"/>
                <w:sz w:val="24"/>
                <w:szCs w:val="24"/>
                <w:lang w:val="ru-RU"/>
              </w:rPr>
              <w:t>%</w:t>
            </w:r>
          </w:p>
        </w:tc>
        <w:tc>
          <w:tcPr>
            <w:tcW w:w="1438" w:type="dxa"/>
            <w:vAlign w:val="center"/>
          </w:tcPr>
          <w:p w14:paraId="76E7A190" w14:textId="77777777" w:rsidR="009A13FF" w:rsidRPr="00AB49AA" w:rsidRDefault="009A13FF" w:rsidP="003D1D37">
            <w:pPr>
              <w:jc w:val="center"/>
              <w:rPr>
                <w:rFonts w:ascii="Sylfaen" w:hAnsi="Sylfaen"/>
                <w:b/>
                <w:sz w:val="24"/>
                <w:szCs w:val="24"/>
                <w:lang w:val="pt-BR"/>
              </w:rPr>
            </w:pPr>
            <w:r w:rsidRPr="00AB49AA">
              <w:rPr>
                <w:rFonts w:ascii="Sylfaen" w:hAnsi="Sylfaen"/>
                <w:sz w:val="24"/>
                <w:szCs w:val="24"/>
                <w:lang w:val="hy-AM"/>
              </w:rPr>
              <w:t>100</w:t>
            </w:r>
            <w:r w:rsidRPr="00AB49AA">
              <w:rPr>
                <w:rFonts w:ascii="Sylfaen" w:hAnsi="Sylfaen"/>
                <w:sz w:val="24"/>
                <w:szCs w:val="24"/>
                <w:lang w:val="ru-RU"/>
              </w:rPr>
              <w:t>%</w:t>
            </w:r>
          </w:p>
        </w:tc>
      </w:tr>
    </w:tbl>
    <w:p w14:paraId="1337FFBD" w14:textId="77777777" w:rsidR="0009131C" w:rsidRPr="00AB49AA" w:rsidRDefault="0009131C" w:rsidP="00380C33">
      <w:pPr>
        <w:jc w:val="right"/>
        <w:rPr>
          <w:rFonts w:ascii="Sylfaen" w:hAnsi="Sylfaen"/>
          <w:sz w:val="24"/>
          <w:szCs w:val="24"/>
          <w:lang w:val="hy-AM" w:bidi="ru-RU"/>
        </w:rPr>
      </w:pPr>
    </w:p>
    <w:p w14:paraId="665AAC5B" w14:textId="77777777" w:rsidR="009A13FF" w:rsidRPr="00AB49AA" w:rsidRDefault="009A13FF" w:rsidP="00380C33">
      <w:pPr>
        <w:jc w:val="right"/>
        <w:rPr>
          <w:rFonts w:ascii="Sylfaen" w:hAnsi="Sylfaen"/>
          <w:sz w:val="24"/>
          <w:szCs w:val="24"/>
          <w:lang w:val="hy-AM" w:bidi="ru-RU"/>
        </w:rPr>
      </w:pPr>
    </w:p>
    <w:p w14:paraId="3F930FD3" w14:textId="77777777" w:rsidR="009A13FF" w:rsidRPr="00AB49AA" w:rsidRDefault="009A13FF" w:rsidP="00380C33">
      <w:pPr>
        <w:jc w:val="right"/>
        <w:rPr>
          <w:rFonts w:ascii="Sylfaen" w:hAnsi="Sylfaen"/>
          <w:sz w:val="24"/>
          <w:szCs w:val="24"/>
          <w:lang w:val="hy-AM" w:bidi="ru-RU"/>
        </w:rPr>
      </w:pPr>
    </w:p>
    <w:p w14:paraId="07D2F9A8" w14:textId="77777777" w:rsidR="009A13FF" w:rsidRPr="00AB49AA" w:rsidRDefault="009A13FF" w:rsidP="00380C33">
      <w:pPr>
        <w:jc w:val="right"/>
        <w:rPr>
          <w:rFonts w:ascii="Sylfaen" w:hAnsi="Sylfaen"/>
          <w:sz w:val="24"/>
          <w:szCs w:val="24"/>
          <w:lang w:val="hy-AM" w:bidi="ru-RU"/>
        </w:rPr>
      </w:pPr>
    </w:p>
    <w:tbl>
      <w:tblPr>
        <w:tblW w:w="9639" w:type="dxa"/>
        <w:jc w:val="center"/>
        <w:tblLayout w:type="fixed"/>
        <w:tblLook w:val="0000" w:firstRow="0" w:lastRow="0" w:firstColumn="0" w:lastColumn="0" w:noHBand="0" w:noVBand="0"/>
      </w:tblPr>
      <w:tblGrid>
        <w:gridCol w:w="4536"/>
        <w:gridCol w:w="760"/>
        <w:gridCol w:w="4343"/>
      </w:tblGrid>
      <w:tr w:rsidR="009A13FF" w:rsidRPr="00AB49AA" w14:paraId="5BDB0E0E" w14:textId="77777777" w:rsidTr="003D1D37">
        <w:trPr>
          <w:jc w:val="center"/>
        </w:trPr>
        <w:tc>
          <w:tcPr>
            <w:tcW w:w="4536" w:type="dxa"/>
          </w:tcPr>
          <w:p w14:paraId="43C05A01" w14:textId="77777777" w:rsidR="009A13FF" w:rsidRPr="00AB49AA" w:rsidRDefault="009A13FF" w:rsidP="003D1D37">
            <w:pPr>
              <w:widowControl w:val="0"/>
              <w:jc w:val="center"/>
              <w:rPr>
                <w:rFonts w:ascii="Sylfaen" w:hAnsi="Sylfaen" w:cs="Sylfaen"/>
                <w:b/>
                <w:bCs/>
                <w:sz w:val="24"/>
                <w:szCs w:val="24"/>
              </w:rPr>
            </w:pPr>
            <w:r w:rsidRPr="00AB49AA">
              <w:rPr>
                <w:rFonts w:ascii="Sylfaen" w:hAnsi="Sylfaen"/>
                <w:b/>
                <w:sz w:val="24"/>
                <w:szCs w:val="24"/>
              </w:rPr>
              <w:t>ПОКУПАТЕЛЬ</w:t>
            </w:r>
          </w:p>
          <w:p w14:paraId="4549A624"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______________________</w:t>
            </w:r>
          </w:p>
          <w:p w14:paraId="35777B63"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w:t>
            </w:r>
            <w:proofErr w:type="spellStart"/>
            <w:r w:rsidRPr="00AB49AA">
              <w:rPr>
                <w:rFonts w:ascii="Sylfaen" w:hAnsi="Sylfaen"/>
                <w:sz w:val="24"/>
                <w:szCs w:val="24"/>
              </w:rPr>
              <w:t>подпись</w:t>
            </w:r>
            <w:proofErr w:type="spellEnd"/>
            <w:r w:rsidRPr="00AB49AA">
              <w:rPr>
                <w:rFonts w:ascii="Sylfaen" w:hAnsi="Sylfaen"/>
                <w:sz w:val="24"/>
                <w:szCs w:val="24"/>
              </w:rPr>
              <w:t>/</w:t>
            </w:r>
          </w:p>
          <w:p w14:paraId="43C5434E"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М. П.</w:t>
            </w:r>
          </w:p>
        </w:tc>
        <w:tc>
          <w:tcPr>
            <w:tcW w:w="760" w:type="dxa"/>
          </w:tcPr>
          <w:p w14:paraId="01B3E5F9" w14:textId="77777777" w:rsidR="009A13FF" w:rsidRPr="00AB49AA" w:rsidRDefault="009A13FF" w:rsidP="003D1D37">
            <w:pPr>
              <w:widowControl w:val="0"/>
              <w:jc w:val="center"/>
              <w:rPr>
                <w:rFonts w:ascii="Sylfaen" w:hAnsi="Sylfaen"/>
                <w:sz w:val="24"/>
                <w:szCs w:val="24"/>
              </w:rPr>
            </w:pPr>
          </w:p>
        </w:tc>
        <w:tc>
          <w:tcPr>
            <w:tcW w:w="4343" w:type="dxa"/>
          </w:tcPr>
          <w:p w14:paraId="6D8A44BD" w14:textId="77777777" w:rsidR="009A13FF" w:rsidRPr="00AB49AA" w:rsidRDefault="009A13FF" w:rsidP="003D1D37">
            <w:pPr>
              <w:widowControl w:val="0"/>
              <w:jc w:val="center"/>
              <w:rPr>
                <w:rFonts w:ascii="Sylfaen" w:hAnsi="Sylfaen" w:cs="Sylfaen"/>
                <w:b/>
                <w:bCs/>
                <w:sz w:val="24"/>
                <w:szCs w:val="24"/>
              </w:rPr>
            </w:pPr>
            <w:r w:rsidRPr="00AB49AA">
              <w:rPr>
                <w:rFonts w:ascii="Sylfaen" w:hAnsi="Sylfaen"/>
                <w:b/>
                <w:sz w:val="24"/>
                <w:szCs w:val="24"/>
              </w:rPr>
              <w:t>ПРОДАВЕЦ</w:t>
            </w:r>
          </w:p>
          <w:p w14:paraId="6C7C0B35"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______________________</w:t>
            </w:r>
          </w:p>
          <w:p w14:paraId="6DC6ED75"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w:t>
            </w:r>
            <w:proofErr w:type="spellStart"/>
            <w:r w:rsidRPr="00AB49AA">
              <w:rPr>
                <w:rFonts w:ascii="Sylfaen" w:hAnsi="Sylfaen"/>
                <w:sz w:val="24"/>
                <w:szCs w:val="24"/>
              </w:rPr>
              <w:t>подпись</w:t>
            </w:r>
            <w:proofErr w:type="spellEnd"/>
            <w:r w:rsidRPr="00AB49AA">
              <w:rPr>
                <w:rFonts w:ascii="Sylfaen" w:hAnsi="Sylfaen"/>
                <w:sz w:val="24"/>
                <w:szCs w:val="24"/>
              </w:rPr>
              <w:t>/</w:t>
            </w:r>
          </w:p>
          <w:p w14:paraId="03908F6D" w14:textId="77777777" w:rsidR="009A13FF" w:rsidRPr="00AB49AA" w:rsidRDefault="009A13FF" w:rsidP="003D1D37">
            <w:pPr>
              <w:widowControl w:val="0"/>
              <w:jc w:val="center"/>
              <w:rPr>
                <w:rFonts w:ascii="Sylfaen" w:hAnsi="Sylfaen"/>
                <w:sz w:val="24"/>
                <w:szCs w:val="24"/>
              </w:rPr>
            </w:pPr>
            <w:r w:rsidRPr="00AB49AA">
              <w:rPr>
                <w:rFonts w:ascii="Sylfaen" w:hAnsi="Sylfaen"/>
                <w:sz w:val="24"/>
                <w:szCs w:val="24"/>
              </w:rPr>
              <w:t>М. П.</w:t>
            </w:r>
          </w:p>
        </w:tc>
      </w:tr>
      <w:tr w:rsidR="003A1068" w:rsidRPr="00910D45" w14:paraId="4D173521" w14:textId="77777777" w:rsidTr="003D1D37">
        <w:trPr>
          <w:jc w:val="center"/>
        </w:trPr>
        <w:tc>
          <w:tcPr>
            <w:tcW w:w="4536" w:type="dxa"/>
          </w:tcPr>
          <w:p w14:paraId="7DB71788" w14:textId="77777777" w:rsidR="003A1068" w:rsidRPr="00AB49AA" w:rsidRDefault="003A1068" w:rsidP="003D1D37">
            <w:pPr>
              <w:widowControl w:val="0"/>
              <w:jc w:val="center"/>
              <w:rPr>
                <w:rFonts w:ascii="Sylfaen" w:hAnsi="Sylfaen"/>
                <w:b/>
                <w:sz w:val="24"/>
                <w:szCs w:val="24"/>
                <w:lang w:val="hy-AM"/>
              </w:rPr>
            </w:pPr>
          </w:p>
          <w:p w14:paraId="740EC48C" w14:textId="77777777" w:rsidR="003A1068" w:rsidRPr="00AB49AA" w:rsidRDefault="003A1068" w:rsidP="003D1D37">
            <w:pPr>
              <w:widowControl w:val="0"/>
              <w:jc w:val="center"/>
              <w:rPr>
                <w:rFonts w:ascii="Sylfaen" w:hAnsi="Sylfaen"/>
                <w:b/>
                <w:sz w:val="24"/>
                <w:szCs w:val="24"/>
                <w:lang w:val="hy-AM"/>
              </w:rPr>
            </w:pPr>
          </w:p>
          <w:p w14:paraId="759730B5" w14:textId="77777777" w:rsidR="003A1068" w:rsidRPr="00AB49AA" w:rsidRDefault="003A1068" w:rsidP="003D1D37">
            <w:pPr>
              <w:widowControl w:val="0"/>
              <w:jc w:val="center"/>
              <w:rPr>
                <w:rFonts w:ascii="Sylfaen" w:hAnsi="Sylfaen"/>
                <w:b/>
                <w:sz w:val="24"/>
                <w:szCs w:val="24"/>
                <w:lang w:val="hy-AM"/>
              </w:rPr>
            </w:pPr>
          </w:p>
          <w:p w14:paraId="443487B7" w14:textId="77777777" w:rsidR="003A1068" w:rsidRPr="00AB49AA" w:rsidRDefault="003A1068" w:rsidP="003D1D37">
            <w:pPr>
              <w:widowControl w:val="0"/>
              <w:jc w:val="center"/>
              <w:rPr>
                <w:rFonts w:ascii="Sylfaen" w:hAnsi="Sylfaen"/>
                <w:b/>
                <w:sz w:val="24"/>
                <w:szCs w:val="24"/>
                <w:lang w:val="hy-AM"/>
              </w:rPr>
            </w:pPr>
          </w:p>
          <w:p w14:paraId="2E4749FA" w14:textId="77777777" w:rsidR="003A1068" w:rsidRPr="00AB49AA" w:rsidRDefault="003A1068" w:rsidP="003D1D37">
            <w:pPr>
              <w:widowControl w:val="0"/>
              <w:jc w:val="center"/>
              <w:rPr>
                <w:rFonts w:ascii="Sylfaen" w:hAnsi="Sylfaen"/>
                <w:b/>
                <w:sz w:val="24"/>
                <w:szCs w:val="24"/>
                <w:lang w:val="hy-AM"/>
              </w:rPr>
            </w:pPr>
          </w:p>
          <w:p w14:paraId="7FEDD522" w14:textId="77777777" w:rsidR="003A1068" w:rsidRPr="00AB49AA" w:rsidRDefault="003A1068" w:rsidP="003D1D37">
            <w:pPr>
              <w:widowControl w:val="0"/>
              <w:jc w:val="center"/>
              <w:rPr>
                <w:rFonts w:ascii="Sylfaen" w:hAnsi="Sylfaen"/>
                <w:b/>
                <w:sz w:val="24"/>
                <w:szCs w:val="24"/>
                <w:lang w:val="hy-AM"/>
              </w:rPr>
            </w:pPr>
          </w:p>
          <w:p w14:paraId="621666F8" w14:textId="77777777" w:rsidR="003A1068" w:rsidRPr="00AB49AA" w:rsidRDefault="003A1068" w:rsidP="003D1D37">
            <w:pPr>
              <w:widowControl w:val="0"/>
              <w:jc w:val="center"/>
              <w:rPr>
                <w:rFonts w:ascii="Sylfaen" w:hAnsi="Sylfaen"/>
                <w:b/>
                <w:sz w:val="24"/>
                <w:szCs w:val="24"/>
                <w:lang w:val="hy-AM"/>
              </w:rPr>
            </w:pPr>
          </w:p>
          <w:p w14:paraId="10792E69" w14:textId="77777777" w:rsidR="003A1068" w:rsidRPr="00AB49AA" w:rsidRDefault="003A1068" w:rsidP="003D1D37">
            <w:pPr>
              <w:widowControl w:val="0"/>
              <w:jc w:val="center"/>
              <w:rPr>
                <w:rFonts w:ascii="Sylfaen" w:hAnsi="Sylfaen"/>
                <w:b/>
                <w:sz w:val="24"/>
                <w:szCs w:val="24"/>
                <w:lang w:val="hy-AM"/>
              </w:rPr>
            </w:pPr>
          </w:p>
          <w:p w14:paraId="13F61E5B" w14:textId="77777777" w:rsidR="003A1068" w:rsidRPr="00AB49AA" w:rsidRDefault="003A1068" w:rsidP="003D1D37">
            <w:pPr>
              <w:widowControl w:val="0"/>
              <w:jc w:val="center"/>
              <w:rPr>
                <w:rFonts w:ascii="Sylfaen" w:hAnsi="Sylfaen"/>
                <w:b/>
                <w:sz w:val="24"/>
                <w:szCs w:val="24"/>
                <w:lang w:val="hy-AM"/>
              </w:rPr>
            </w:pPr>
          </w:p>
          <w:p w14:paraId="63F742FA" w14:textId="77777777" w:rsidR="003A1068" w:rsidRPr="00AB49AA" w:rsidRDefault="003A1068" w:rsidP="003D1D37">
            <w:pPr>
              <w:widowControl w:val="0"/>
              <w:jc w:val="center"/>
              <w:rPr>
                <w:rFonts w:ascii="Sylfaen" w:hAnsi="Sylfaen"/>
                <w:b/>
                <w:sz w:val="24"/>
                <w:szCs w:val="24"/>
                <w:lang w:val="hy-AM"/>
              </w:rPr>
            </w:pPr>
          </w:p>
          <w:p w14:paraId="1FD15A52" w14:textId="77777777" w:rsidR="003A1068" w:rsidRPr="00AB49AA" w:rsidRDefault="003A1068" w:rsidP="003D1D37">
            <w:pPr>
              <w:widowControl w:val="0"/>
              <w:jc w:val="center"/>
              <w:rPr>
                <w:rFonts w:ascii="Sylfaen" w:hAnsi="Sylfaen"/>
                <w:b/>
                <w:sz w:val="24"/>
                <w:szCs w:val="24"/>
                <w:lang w:val="hy-AM"/>
              </w:rPr>
            </w:pPr>
          </w:p>
          <w:p w14:paraId="3D82CC0A" w14:textId="77777777" w:rsidR="003A1068" w:rsidRPr="00AB49AA" w:rsidRDefault="003A1068" w:rsidP="003D1D37">
            <w:pPr>
              <w:widowControl w:val="0"/>
              <w:jc w:val="center"/>
              <w:rPr>
                <w:rFonts w:ascii="Sylfaen" w:hAnsi="Sylfaen"/>
                <w:b/>
                <w:sz w:val="24"/>
                <w:szCs w:val="24"/>
                <w:lang w:val="hy-AM"/>
              </w:rPr>
            </w:pPr>
          </w:p>
          <w:p w14:paraId="5DDA63B6" w14:textId="77777777" w:rsidR="003A1068" w:rsidRPr="00AB49AA" w:rsidRDefault="003A1068" w:rsidP="003D1D37">
            <w:pPr>
              <w:widowControl w:val="0"/>
              <w:jc w:val="center"/>
              <w:rPr>
                <w:rFonts w:ascii="Sylfaen" w:hAnsi="Sylfaen"/>
                <w:b/>
                <w:sz w:val="24"/>
                <w:szCs w:val="24"/>
                <w:lang w:val="hy-AM"/>
              </w:rPr>
            </w:pPr>
          </w:p>
          <w:p w14:paraId="1E303348" w14:textId="77777777" w:rsidR="003A1068" w:rsidRPr="00AB49AA" w:rsidRDefault="003A1068" w:rsidP="003D1D37">
            <w:pPr>
              <w:widowControl w:val="0"/>
              <w:jc w:val="center"/>
              <w:rPr>
                <w:rFonts w:ascii="Sylfaen" w:hAnsi="Sylfaen"/>
                <w:b/>
                <w:sz w:val="24"/>
                <w:szCs w:val="24"/>
                <w:lang w:val="hy-AM"/>
              </w:rPr>
            </w:pPr>
          </w:p>
          <w:p w14:paraId="3A2C15CB" w14:textId="77777777" w:rsidR="003A1068" w:rsidRPr="00AB49AA" w:rsidRDefault="003A1068" w:rsidP="003D1D37">
            <w:pPr>
              <w:widowControl w:val="0"/>
              <w:jc w:val="center"/>
              <w:rPr>
                <w:rFonts w:ascii="Sylfaen" w:hAnsi="Sylfaen"/>
                <w:b/>
                <w:sz w:val="24"/>
                <w:szCs w:val="24"/>
                <w:lang w:val="hy-AM"/>
              </w:rPr>
            </w:pPr>
          </w:p>
          <w:p w14:paraId="484CCEE8" w14:textId="77777777" w:rsidR="003A1068" w:rsidRPr="00AB49AA" w:rsidRDefault="003A1068" w:rsidP="003D1D37">
            <w:pPr>
              <w:widowControl w:val="0"/>
              <w:jc w:val="center"/>
              <w:rPr>
                <w:rFonts w:ascii="Sylfaen" w:hAnsi="Sylfaen"/>
                <w:b/>
                <w:sz w:val="24"/>
                <w:szCs w:val="24"/>
                <w:lang w:val="hy-AM"/>
              </w:rPr>
            </w:pPr>
          </w:p>
          <w:p w14:paraId="45AA8308" w14:textId="77777777" w:rsidR="00FF61F9" w:rsidRPr="00AB49AA" w:rsidRDefault="00FF61F9" w:rsidP="00FF61F9">
            <w:pPr>
              <w:widowControl w:val="0"/>
              <w:rPr>
                <w:rFonts w:ascii="Sylfaen" w:hAnsi="Sylfaen"/>
                <w:b/>
                <w:sz w:val="24"/>
                <w:szCs w:val="24"/>
                <w:lang w:val="hy-AM"/>
              </w:rPr>
            </w:pPr>
          </w:p>
          <w:p w14:paraId="3971A133" w14:textId="77777777" w:rsidR="00FF61F9" w:rsidRPr="00AB49AA" w:rsidRDefault="00FF61F9" w:rsidP="00FF61F9">
            <w:pPr>
              <w:widowControl w:val="0"/>
              <w:rPr>
                <w:rFonts w:ascii="Sylfaen" w:hAnsi="Sylfaen" w:cs="Sylfaen"/>
                <w:b/>
                <w:color w:val="222222"/>
                <w:sz w:val="24"/>
                <w:szCs w:val="24"/>
                <w:shd w:val="clear" w:color="auto" w:fill="FFFFFF"/>
                <w:lang w:val="hy-AM"/>
              </w:rPr>
            </w:pPr>
          </w:p>
          <w:p w14:paraId="5741EC74" w14:textId="77777777" w:rsidR="00FF61F9" w:rsidRPr="00AB49AA" w:rsidRDefault="00FF61F9" w:rsidP="00FF61F9">
            <w:pPr>
              <w:widowControl w:val="0"/>
              <w:jc w:val="center"/>
              <w:rPr>
                <w:rFonts w:ascii="Sylfaen" w:hAnsi="Sylfaen"/>
                <w:i/>
                <w:sz w:val="24"/>
                <w:szCs w:val="24"/>
                <w:lang w:val="hy-AM"/>
              </w:rPr>
            </w:pPr>
          </w:p>
          <w:p w14:paraId="1719108F" w14:textId="77777777" w:rsidR="003A1068" w:rsidRPr="00AB49AA" w:rsidRDefault="003A1068" w:rsidP="00FF61F9">
            <w:pPr>
              <w:widowControl w:val="0"/>
              <w:jc w:val="right"/>
              <w:rPr>
                <w:rFonts w:ascii="Sylfaen" w:hAnsi="Sylfaen"/>
                <w:b/>
                <w:sz w:val="24"/>
                <w:szCs w:val="24"/>
                <w:lang w:val="hy-AM"/>
              </w:rPr>
            </w:pPr>
          </w:p>
        </w:tc>
        <w:tc>
          <w:tcPr>
            <w:tcW w:w="760" w:type="dxa"/>
          </w:tcPr>
          <w:p w14:paraId="379CFF70" w14:textId="77777777" w:rsidR="003A1068" w:rsidRPr="00AB49AA" w:rsidRDefault="003A1068" w:rsidP="003D1D37">
            <w:pPr>
              <w:widowControl w:val="0"/>
              <w:jc w:val="center"/>
              <w:rPr>
                <w:rFonts w:ascii="Sylfaen" w:hAnsi="Sylfaen"/>
                <w:sz w:val="24"/>
                <w:szCs w:val="24"/>
              </w:rPr>
            </w:pPr>
          </w:p>
        </w:tc>
        <w:tc>
          <w:tcPr>
            <w:tcW w:w="4343" w:type="dxa"/>
          </w:tcPr>
          <w:p w14:paraId="1D003C17" w14:textId="77777777" w:rsidR="00FF61F9" w:rsidRPr="00AB49AA" w:rsidRDefault="00FF61F9" w:rsidP="00FF61F9">
            <w:pPr>
              <w:widowControl w:val="0"/>
              <w:jc w:val="right"/>
              <w:rPr>
                <w:rFonts w:ascii="Sylfaen" w:hAnsi="Sylfaen"/>
                <w:i/>
                <w:sz w:val="24"/>
                <w:szCs w:val="24"/>
                <w:lang w:val="hy-AM"/>
              </w:rPr>
            </w:pPr>
          </w:p>
          <w:p w14:paraId="2D0DEE03" w14:textId="77777777" w:rsidR="00FF61F9" w:rsidRPr="00AB49AA" w:rsidRDefault="00FF61F9" w:rsidP="00FF61F9">
            <w:pPr>
              <w:widowControl w:val="0"/>
              <w:jc w:val="right"/>
              <w:rPr>
                <w:rFonts w:ascii="Sylfaen" w:hAnsi="Sylfaen"/>
                <w:i/>
                <w:sz w:val="24"/>
                <w:szCs w:val="24"/>
                <w:lang w:val="hy-AM"/>
              </w:rPr>
            </w:pPr>
          </w:p>
          <w:p w14:paraId="0A70B0A6" w14:textId="77777777" w:rsidR="00FF61F9" w:rsidRPr="00AB49AA" w:rsidRDefault="00FF61F9" w:rsidP="00FF61F9">
            <w:pPr>
              <w:widowControl w:val="0"/>
              <w:jc w:val="right"/>
              <w:rPr>
                <w:rFonts w:ascii="Sylfaen" w:hAnsi="Sylfaen"/>
                <w:i/>
                <w:sz w:val="24"/>
                <w:szCs w:val="24"/>
                <w:lang w:val="hy-AM"/>
              </w:rPr>
            </w:pPr>
          </w:p>
          <w:p w14:paraId="203595B1" w14:textId="77777777" w:rsidR="00FF61F9" w:rsidRPr="00AB49AA" w:rsidRDefault="00FF61F9" w:rsidP="00FF61F9">
            <w:pPr>
              <w:widowControl w:val="0"/>
              <w:jc w:val="right"/>
              <w:rPr>
                <w:rFonts w:ascii="Sylfaen" w:hAnsi="Sylfaen"/>
                <w:i/>
                <w:sz w:val="24"/>
                <w:szCs w:val="24"/>
                <w:lang w:val="hy-AM"/>
              </w:rPr>
            </w:pPr>
          </w:p>
          <w:p w14:paraId="42BC626B" w14:textId="77777777" w:rsidR="00FF61F9" w:rsidRPr="00AB49AA" w:rsidRDefault="00FF61F9" w:rsidP="00FF61F9">
            <w:pPr>
              <w:widowControl w:val="0"/>
              <w:jc w:val="right"/>
              <w:rPr>
                <w:rFonts w:ascii="Sylfaen" w:hAnsi="Sylfaen"/>
                <w:i/>
                <w:sz w:val="24"/>
                <w:szCs w:val="24"/>
                <w:lang w:val="hy-AM"/>
              </w:rPr>
            </w:pPr>
          </w:p>
          <w:p w14:paraId="501888C6" w14:textId="77777777" w:rsidR="00FF61F9" w:rsidRPr="00AB49AA" w:rsidRDefault="00FF61F9" w:rsidP="00FF61F9">
            <w:pPr>
              <w:widowControl w:val="0"/>
              <w:jc w:val="right"/>
              <w:rPr>
                <w:rFonts w:ascii="Sylfaen" w:hAnsi="Sylfaen"/>
                <w:i/>
                <w:sz w:val="24"/>
                <w:szCs w:val="24"/>
                <w:lang w:val="hy-AM"/>
              </w:rPr>
            </w:pPr>
          </w:p>
          <w:p w14:paraId="5843EEF7" w14:textId="77777777" w:rsidR="00FF61F9" w:rsidRPr="00AB49AA" w:rsidRDefault="00FF61F9" w:rsidP="00FF61F9">
            <w:pPr>
              <w:widowControl w:val="0"/>
              <w:jc w:val="right"/>
              <w:rPr>
                <w:rFonts w:ascii="Sylfaen" w:hAnsi="Sylfaen"/>
                <w:i/>
                <w:sz w:val="24"/>
                <w:szCs w:val="24"/>
                <w:lang w:val="hy-AM"/>
              </w:rPr>
            </w:pPr>
          </w:p>
          <w:p w14:paraId="41336E2B" w14:textId="77777777" w:rsidR="00FF61F9" w:rsidRPr="00AB49AA" w:rsidRDefault="00FF61F9" w:rsidP="00FF61F9">
            <w:pPr>
              <w:widowControl w:val="0"/>
              <w:jc w:val="right"/>
              <w:rPr>
                <w:rFonts w:ascii="Sylfaen" w:hAnsi="Sylfaen"/>
                <w:i/>
                <w:sz w:val="24"/>
                <w:szCs w:val="24"/>
                <w:lang w:val="hy-AM"/>
              </w:rPr>
            </w:pPr>
          </w:p>
          <w:p w14:paraId="6D164BCC" w14:textId="77777777" w:rsidR="00FF61F9" w:rsidRPr="00AB49AA" w:rsidRDefault="00FF61F9" w:rsidP="00FF61F9">
            <w:pPr>
              <w:widowControl w:val="0"/>
              <w:jc w:val="right"/>
              <w:rPr>
                <w:rFonts w:ascii="Sylfaen" w:hAnsi="Sylfaen"/>
                <w:i/>
                <w:sz w:val="24"/>
                <w:szCs w:val="24"/>
                <w:lang w:val="hy-AM"/>
              </w:rPr>
            </w:pPr>
          </w:p>
          <w:p w14:paraId="0B66CBB2" w14:textId="77777777" w:rsidR="00FF61F9" w:rsidRPr="00AB49AA" w:rsidRDefault="00FF61F9" w:rsidP="00FF61F9">
            <w:pPr>
              <w:widowControl w:val="0"/>
              <w:jc w:val="right"/>
              <w:rPr>
                <w:rFonts w:ascii="Sylfaen" w:hAnsi="Sylfaen"/>
                <w:i/>
                <w:sz w:val="24"/>
                <w:szCs w:val="24"/>
                <w:lang w:val="hy-AM"/>
              </w:rPr>
            </w:pPr>
          </w:p>
          <w:p w14:paraId="01A12570" w14:textId="77777777" w:rsidR="00FF61F9" w:rsidRPr="00AB49AA" w:rsidRDefault="00FF61F9" w:rsidP="00FF61F9">
            <w:pPr>
              <w:widowControl w:val="0"/>
              <w:jc w:val="right"/>
              <w:rPr>
                <w:rFonts w:ascii="Sylfaen" w:hAnsi="Sylfaen"/>
                <w:i/>
                <w:sz w:val="24"/>
                <w:szCs w:val="24"/>
                <w:lang w:val="hy-AM"/>
              </w:rPr>
            </w:pPr>
          </w:p>
          <w:p w14:paraId="1E25EEE4" w14:textId="77777777" w:rsidR="00FF61F9" w:rsidRPr="00AB49AA" w:rsidRDefault="00FF61F9" w:rsidP="00FF61F9">
            <w:pPr>
              <w:widowControl w:val="0"/>
              <w:jc w:val="right"/>
              <w:rPr>
                <w:rFonts w:ascii="Sylfaen" w:hAnsi="Sylfaen"/>
                <w:i/>
                <w:sz w:val="24"/>
                <w:szCs w:val="24"/>
                <w:lang w:val="hy-AM"/>
              </w:rPr>
            </w:pPr>
          </w:p>
          <w:p w14:paraId="304A52F5" w14:textId="77777777" w:rsidR="00FF61F9" w:rsidRPr="00AB49AA" w:rsidRDefault="00FF61F9" w:rsidP="00FF61F9">
            <w:pPr>
              <w:widowControl w:val="0"/>
              <w:jc w:val="right"/>
              <w:rPr>
                <w:rFonts w:ascii="Sylfaen" w:hAnsi="Sylfaen"/>
                <w:i/>
                <w:sz w:val="24"/>
                <w:szCs w:val="24"/>
                <w:lang w:val="hy-AM"/>
              </w:rPr>
            </w:pPr>
          </w:p>
          <w:p w14:paraId="2E5D53D7" w14:textId="77777777" w:rsidR="00FF61F9" w:rsidRPr="00AB49AA" w:rsidRDefault="00FF61F9" w:rsidP="00FF61F9">
            <w:pPr>
              <w:widowControl w:val="0"/>
              <w:jc w:val="right"/>
              <w:rPr>
                <w:rFonts w:ascii="Sylfaen" w:hAnsi="Sylfaen"/>
                <w:i/>
                <w:sz w:val="24"/>
                <w:szCs w:val="24"/>
                <w:lang w:val="hy-AM"/>
              </w:rPr>
            </w:pPr>
          </w:p>
          <w:p w14:paraId="4D661E3B" w14:textId="77777777" w:rsidR="00FF61F9" w:rsidRPr="00AB49AA" w:rsidRDefault="00FF61F9" w:rsidP="00FF61F9">
            <w:pPr>
              <w:widowControl w:val="0"/>
              <w:jc w:val="right"/>
              <w:rPr>
                <w:rFonts w:ascii="Sylfaen" w:hAnsi="Sylfaen"/>
                <w:i/>
                <w:sz w:val="24"/>
                <w:szCs w:val="24"/>
                <w:lang w:val="hy-AM"/>
              </w:rPr>
            </w:pPr>
          </w:p>
          <w:p w14:paraId="61A2ABB0" w14:textId="77777777" w:rsidR="00FF61F9" w:rsidRPr="00AB49AA" w:rsidRDefault="00FF61F9" w:rsidP="00FF61F9">
            <w:pPr>
              <w:widowControl w:val="0"/>
              <w:jc w:val="right"/>
              <w:rPr>
                <w:rFonts w:ascii="Sylfaen" w:hAnsi="Sylfaen"/>
                <w:i/>
                <w:sz w:val="24"/>
                <w:szCs w:val="24"/>
                <w:lang w:val="hy-AM"/>
              </w:rPr>
            </w:pPr>
          </w:p>
          <w:p w14:paraId="38A176D3" w14:textId="77777777" w:rsidR="00FF61F9" w:rsidRPr="00AB49AA" w:rsidRDefault="00FF61F9" w:rsidP="00FF61F9">
            <w:pPr>
              <w:widowControl w:val="0"/>
              <w:jc w:val="right"/>
              <w:rPr>
                <w:rFonts w:ascii="Sylfaen" w:hAnsi="Sylfaen"/>
                <w:i/>
                <w:sz w:val="24"/>
                <w:szCs w:val="24"/>
                <w:lang w:val="hy-AM"/>
              </w:rPr>
            </w:pPr>
          </w:p>
          <w:p w14:paraId="2558481B" w14:textId="77777777" w:rsidR="00FF61F9" w:rsidRPr="00AB49AA" w:rsidRDefault="00FF61F9" w:rsidP="00FF61F9">
            <w:pPr>
              <w:widowControl w:val="0"/>
              <w:jc w:val="right"/>
              <w:rPr>
                <w:rFonts w:ascii="Sylfaen" w:hAnsi="Sylfaen"/>
                <w:i/>
                <w:sz w:val="24"/>
                <w:szCs w:val="24"/>
                <w:lang w:val="hy-AM"/>
              </w:rPr>
            </w:pPr>
          </w:p>
          <w:p w14:paraId="017E7774" w14:textId="77777777" w:rsidR="00157D0B" w:rsidRDefault="00157D0B" w:rsidP="00FF61F9">
            <w:pPr>
              <w:widowControl w:val="0"/>
              <w:jc w:val="right"/>
              <w:rPr>
                <w:rFonts w:ascii="Sylfaen" w:hAnsi="Sylfaen"/>
                <w:i/>
                <w:sz w:val="24"/>
                <w:szCs w:val="24"/>
                <w:lang w:val="ru-RU"/>
              </w:rPr>
            </w:pPr>
          </w:p>
          <w:p w14:paraId="40F19C94" w14:textId="77777777" w:rsidR="00157D0B" w:rsidRDefault="00157D0B" w:rsidP="00FF61F9">
            <w:pPr>
              <w:widowControl w:val="0"/>
              <w:jc w:val="right"/>
              <w:rPr>
                <w:rFonts w:ascii="Sylfaen" w:hAnsi="Sylfaen"/>
                <w:i/>
                <w:sz w:val="24"/>
                <w:szCs w:val="24"/>
                <w:lang w:val="ru-RU"/>
              </w:rPr>
            </w:pPr>
          </w:p>
          <w:p w14:paraId="6B5F97A2" w14:textId="77777777" w:rsidR="00157D0B" w:rsidRDefault="00157D0B" w:rsidP="00FF61F9">
            <w:pPr>
              <w:widowControl w:val="0"/>
              <w:jc w:val="right"/>
              <w:rPr>
                <w:rFonts w:ascii="Sylfaen" w:hAnsi="Sylfaen"/>
                <w:i/>
                <w:sz w:val="24"/>
                <w:szCs w:val="24"/>
                <w:lang w:val="ru-RU"/>
              </w:rPr>
            </w:pPr>
          </w:p>
          <w:p w14:paraId="08D78E68" w14:textId="77777777" w:rsidR="00157D0B" w:rsidRDefault="00157D0B" w:rsidP="00FF61F9">
            <w:pPr>
              <w:widowControl w:val="0"/>
              <w:jc w:val="right"/>
              <w:rPr>
                <w:rFonts w:ascii="Sylfaen" w:hAnsi="Sylfaen"/>
                <w:i/>
                <w:sz w:val="24"/>
                <w:szCs w:val="24"/>
                <w:lang w:val="ru-RU"/>
              </w:rPr>
            </w:pPr>
          </w:p>
          <w:p w14:paraId="2EF710C3" w14:textId="77777777" w:rsidR="00157D0B" w:rsidRDefault="00157D0B" w:rsidP="00FF61F9">
            <w:pPr>
              <w:widowControl w:val="0"/>
              <w:jc w:val="right"/>
              <w:rPr>
                <w:rFonts w:ascii="Sylfaen" w:hAnsi="Sylfaen"/>
                <w:i/>
                <w:sz w:val="24"/>
                <w:szCs w:val="24"/>
                <w:lang w:val="ru-RU"/>
              </w:rPr>
            </w:pPr>
          </w:p>
          <w:p w14:paraId="6BA84441" w14:textId="77777777" w:rsidR="00157D0B" w:rsidRDefault="00157D0B" w:rsidP="00FF61F9">
            <w:pPr>
              <w:widowControl w:val="0"/>
              <w:jc w:val="right"/>
              <w:rPr>
                <w:rFonts w:ascii="Sylfaen" w:hAnsi="Sylfaen"/>
                <w:i/>
                <w:sz w:val="24"/>
                <w:szCs w:val="24"/>
                <w:lang w:val="ru-RU"/>
              </w:rPr>
            </w:pPr>
          </w:p>
          <w:p w14:paraId="4FFF0E66" w14:textId="77777777" w:rsidR="00157D0B" w:rsidRDefault="00157D0B" w:rsidP="00FF61F9">
            <w:pPr>
              <w:widowControl w:val="0"/>
              <w:jc w:val="right"/>
              <w:rPr>
                <w:rFonts w:ascii="Sylfaen" w:hAnsi="Sylfaen"/>
                <w:i/>
                <w:sz w:val="24"/>
                <w:szCs w:val="24"/>
                <w:lang w:val="ru-RU"/>
              </w:rPr>
            </w:pPr>
          </w:p>
          <w:p w14:paraId="30FA1021" w14:textId="77777777" w:rsidR="00157D0B" w:rsidRDefault="00157D0B" w:rsidP="00FF61F9">
            <w:pPr>
              <w:widowControl w:val="0"/>
              <w:jc w:val="right"/>
              <w:rPr>
                <w:rFonts w:ascii="Sylfaen" w:hAnsi="Sylfaen"/>
                <w:i/>
                <w:sz w:val="24"/>
                <w:szCs w:val="24"/>
                <w:lang w:val="ru-RU"/>
              </w:rPr>
            </w:pPr>
          </w:p>
          <w:p w14:paraId="175640E8" w14:textId="77777777" w:rsidR="00157D0B" w:rsidRDefault="00157D0B" w:rsidP="00FF61F9">
            <w:pPr>
              <w:widowControl w:val="0"/>
              <w:jc w:val="right"/>
              <w:rPr>
                <w:rFonts w:ascii="Sylfaen" w:hAnsi="Sylfaen"/>
                <w:i/>
                <w:sz w:val="24"/>
                <w:szCs w:val="24"/>
                <w:lang w:val="ru-RU"/>
              </w:rPr>
            </w:pPr>
          </w:p>
          <w:p w14:paraId="471E7E3E" w14:textId="77777777" w:rsidR="00157D0B" w:rsidRDefault="00157D0B" w:rsidP="00FF61F9">
            <w:pPr>
              <w:widowControl w:val="0"/>
              <w:jc w:val="right"/>
              <w:rPr>
                <w:rFonts w:ascii="Sylfaen" w:hAnsi="Sylfaen"/>
                <w:i/>
                <w:sz w:val="24"/>
                <w:szCs w:val="24"/>
                <w:lang w:val="ru-RU"/>
              </w:rPr>
            </w:pPr>
          </w:p>
          <w:p w14:paraId="46D30A47" w14:textId="6304B848" w:rsidR="00FF61F9" w:rsidRPr="00AB49AA" w:rsidRDefault="00FF61F9" w:rsidP="00FF61F9">
            <w:pPr>
              <w:widowControl w:val="0"/>
              <w:jc w:val="right"/>
              <w:rPr>
                <w:rFonts w:ascii="Sylfaen" w:hAnsi="Sylfaen"/>
                <w:i/>
                <w:sz w:val="24"/>
                <w:szCs w:val="24"/>
                <w:lang w:val="ru-RU"/>
              </w:rPr>
            </w:pPr>
            <w:r w:rsidRPr="00AB49AA">
              <w:rPr>
                <w:rFonts w:ascii="Sylfaen" w:hAnsi="Sylfaen"/>
                <w:i/>
                <w:sz w:val="24"/>
                <w:szCs w:val="24"/>
                <w:lang w:val="ru-RU"/>
              </w:rPr>
              <w:t>Приложение № 3</w:t>
            </w:r>
          </w:p>
          <w:p w14:paraId="35A64079" w14:textId="77777777" w:rsidR="00CD5FB1" w:rsidRDefault="00FF61F9" w:rsidP="00FF61F9">
            <w:pPr>
              <w:widowControl w:val="0"/>
              <w:jc w:val="right"/>
              <w:rPr>
                <w:rFonts w:ascii="Sylfaen" w:hAnsi="Sylfaen"/>
                <w:i/>
                <w:sz w:val="24"/>
                <w:szCs w:val="24"/>
                <w:lang w:val="ru-RU"/>
              </w:rPr>
            </w:pPr>
            <w:r w:rsidRPr="00AB49AA">
              <w:rPr>
                <w:rFonts w:ascii="Sylfaen" w:hAnsi="Sylfaen"/>
                <w:i/>
                <w:sz w:val="24"/>
                <w:szCs w:val="24"/>
                <w:lang w:val="hy-AM"/>
              </w:rPr>
              <w:t xml:space="preserve">    </w:t>
            </w:r>
            <w:r w:rsidRPr="00AB49AA">
              <w:rPr>
                <w:rFonts w:ascii="Sylfaen" w:hAnsi="Sylfaen"/>
                <w:i/>
                <w:sz w:val="24"/>
                <w:szCs w:val="24"/>
                <w:lang w:val="ru-RU"/>
              </w:rPr>
              <w:t>к Договору под кодом</w:t>
            </w:r>
          </w:p>
          <w:p w14:paraId="293E10CC" w14:textId="26BCD78F" w:rsidR="003A1068" w:rsidRPr="00AB49AA" w:rsidRDefault="00FF61F9" w:rsidP="00FF61F9">
            <w:pPr>
              <w:widowControl w:val="0"/>
              <w:jc w:val="right"/>
              <w:rPr>
                <w:rFonts w:ascii="Sylfaen" w:hAnsi="Sylfaen"/>
                <w:b/>
                <w:sz w:val="24"/>
                <w:szCs w:val="24"/>
                <w:lang w:val="ru-RU"/>
              </w:rPr>
            </w:pPr>
            <w:r w:rsidRPr="00AB49AA">
              <w:rPr>
                <w:rFonts w:ascii="Sylfaen" w:hAnsi="Sylfaen"/>
                <w:i/>
                <w:sz w:val="24"/>
                <w:szCs w:val="24"/>
                <w:lang w:val="ru-RU"/>
              </w:rPr>
              <w:t xml:space="preserve"> </w:t>
            </w:r>
            <w:r w:rsidR="00CD5FB1" w:rsidRPr="00CD5FB1">
              <w:rPr>
                <w:rFonts w:ascii="Sylfaen" w:hAnsi="Sylfaen" w:cs="Sylfaen"/>
                <w:b/>
                <w:color w:val="222222"/>
                <w:sz w:val="24"/>
                <w:szCs w:val="24"/>
                <w:shd w:val="clear" w:color="auto" w:fill="FFFFFF"/>
                <w:lang w:val="hy-AM"/>
              </w:rPr>
              <w:t>ՍՄԵԸԱԿՊ-ԳՀ</w:t>
            </w:r>
            <w:r w:rsidR="00CD5FB1" w:rsidRPr="00CD5FB1">
              <w:rPr>
                <w:rFonts w:ascii="Sylfaen" w:hAnsi="Sylfaen" w:cs="Sylfaen"/>
                <w:b/>
                <w:color w:val="222222"/>
                <w:sz w:val="24"/>
                <w:szCs w:val="24"/>
                <w:shd w:val="clear" w:color="auto" w:fill="FFFFFF"/>
                <w:lang w:val="af-ZA"/>
              </w:rPr>
              <w:t>ԱՊՁԲ</w:t>
            </w:r>
            <w:r w:rsidR="00CD5FB1" w:rsidRPr="00CD5FB1">
              <w:rPr>
                <w:rFonts w:ascii="Sylfaen" w:hAnsi="Sylfaen" w:cs="Sylfaen"/>
                <w:b/>
                <w:color w:val="222222"/>
                <w:sz w:val="24"/>
                <w:szCs w:val="24"/>
                <w:shd w:val="clear" w:color="auto" w:fill="FFFFFF"/>
                <w:lang w:val="hy-AM"/>
              </w:rPr>
              <w:t>-</w:t>
            </w:r>
            <w:r w:rsidR="00CD5FB1" w:rsidRPr="00CD5FB1">
              <w:rPr>
                <w:rFonts w:ascii="Sylfaen" w:hAnsi="Sylfaen" w:cs="Sylfaen"/>
                <w:b/>
                <w:color w:val="222222"/>
                <w:sz w:val="24"/>
                <w:szCs w:val="24"/>
                <w:shd w:val="clear" w:color="auto" w:fill="FFFFFF"/>
                <w:lang w:val="af-ZA"/>
              </w:rPr>
              <w:t>26/</w:t>
            </w:r>
            <w:r w:rsidR="00CD5FB1" w:rsidRPr="00CD5FB1">
              <w:rPr>
                <w:rFonts w:ascii="Sylfaen" w:hAnsi="Sylfaen" w:cs="Sylfaen"/>
                <w:b/>
                <w:color w:val="222222"/>
                <w:sz w:val="24"/>
                <w:szCs w:val="24"/>
                <w:shd w:val="clear" w:color="auto" w:fill="FFFFFF"/>
                <w:lang w:val="hy-AM"/>
              </w:rPr>
              <w:t>0</w:t>
            </w:r>
            <w:r w:rsidR="00CD5FB1" w:rsidRPr="00CD5FB1">
              <w:rPr>
                <w:rFonts w:ascii="Sylfaen" w:hAnsi="Sylfaen" w:cs="Sylfaen"/>
                <w:b/>
                <w:color w:val="222222"/>
                <w:sz w:val="24"/>
                <w:szCs w:val="24"/>
                <w:shd w:val="clear" w:color="auto" w:fill="FFFFFF"/>
                <w:lang w:val="af-ZA"/>
              </w:rPr>
              <w:t>1</w:t>
            </w:r>
            <w:r w:rsidRPr="00AB49AA">
              <w:rPr>
                <w:rFonts w:ascii="Sylfaen" w:hAnsi="Sylfaen"/>
                <w:i/>
                <w:sz w:val="24"/>
                <w:szCs w:val="24"/>
                <w:lang w:val="ru-RU"/>
              </w:rPr>
              <w:br/>
              <w:t>заключенному "</w:t>
            </w:r>
            <w:r w:rsidRPr="00AB49AA">
              <w:rPr>
                <w:rFonts w:ascii="Sylfaen" w:hAnsi="Sylfaen"/>
                <w:i/>
                <w:sz w:val="24"/>
                <w:szCs w:val="24"/>
                <w:lang w:val="ru-RU"/>
              </w:rPr>
              <w:tab/>
              <w:t>"</w:t>
            </w:r>
            <w:r w:rsidRPr="00AB49AA">
              <w:rPr>
                <w:rFonts w:ascii="Sylfaen" w:hAnsi="Sylfaen"/>
                <w:i/>
                <w:sz w:val="24"/>
                <w:szCs w:val="24"/>
                <w:lang w:val="ru-RU"/>
              </w:rPr>
              <w:tab/>
              <w:t>20</w:t>
            </w:r>
            <w:r w:rsidRPr="00AB49AA">
              <w:rPr>
                <w:rFonts w:ascii="Sylfaen" w:hAnsi="Sylfaen"/>
                <w:i/>
                <w:sz w:val="24"/>
                <w:szCs w:val="24"/>
                <w:lang w:val="hy-AM"/>
              </w:rPr>
              <w:t xml:space="preserve">   </w:t>
            </w:r>
            <w:r w:rsidRPr="00AB49AA">
              <w:rPr>
                <w:rFonts w:ascii="Sylfaen" w:hAnsi="Sylfaen"/>
                <w:i/>
                <w:sz w:val="24"/>
                <w:szCs w:val="24"/>
                <w:lang w:val="ru-RU"/>
              </w:rPr>
              <w:t>г</w:t>
            </w:r>
          </w:p>
        </w:tc>
      </w:tr>
    </w:tbl>
    <w:p w14:paraId="0E5E16B9" w14:textId="77777777" w:rsidR="0009131C" w:rsidRPr="00AB49AA" w:rsidRDefault="0009131C" w:rsidP="00380C33">
      <w:pPr>
        <w:jc w:val="right"/>
        <w:rPr>
          <w:rFonts w:ascii="Sylfaen" w:hAnsi="Sylfaen"/>
          <w:sz w:val="24"/>
          <w:szCs w:val="24"/>
          <w:lang w:val="ru-RU" w:bidi="ru-RU"/>
        </w:rPr>
      </w:pPr>
    </w:p>
    <w:p w14:paraId="4A9A619E" w14:textId="77777777" w:rsidR="0009131C" w:rsidRPr="00AB49AA" w:rsidRDefault="0009131C" w:rsidP="00380C33">
      <w:pPr>
        <w:jc w:val="right"/>
        <w:rPr>
          <w:rFonts w:ascii="Sylfaen" w:hAnsi="Sylfaen"/>
          <w:sz w:val="24"/>
          <w:szCs w:val="24"/>
          <w:lang w:val="hy-AM" w:bidi="ru-RU"/>
        </w:rPr>
      </w:pPr>
    </w:p>
    <w:p w14:paraId="1F9FBCE6" w14:textId="77777777" w:rsidR="00FF61F9" w:rsidRPr="00AB49AA" w:rsidRDefault="00FF61F9" w:rsidP="00380C33">
      <w:pPr>
        <w:jc w:val="right"/>
        <w:rPr>
          <w:rFonts w:ascii="Sylfaen" w:hAnsi="Sylfaen"/>
          <w:sz w:val="24"/>
          <w:szCs w:val="24"/>
          <w:lang w:val="hy-AM" w:bidi="ru-RU"/>
        </w:rPr>
      </w:pPr>
    </w:p>
    <w:tbl>
      <w:tblPr>
        <w:tblW w:w="11081" w:type="dxa"/>
        <w:tblCellSpacing w:w="7" w:type="dxa"/>
        <w:tblInd w:w="1286" w:type="dxa"/>
        <w:tblCellMar>
          <w:left w:w="0" w:type="dxa"/>
          <w:right w:w="0" w:type="dxa"/>
        </w:tblCellMar>
        <w:tblLook w:val="0000" w:firstRow="0" w:lastRow="0" w:firstColumn="0" w:lastColumn="0" w:noHBand="0" w:noVBand="0"/>
      </w:tblPr>
      <w:tblGrid>
        <w:gridCol w:w="5316"/>
        <w:gridCol w:w="5765"/>
      </w:tblGrid>
      <w:tr w:rsidR="00FF61F9" w:rsidRPr="00D208FD" w14:paraId="66DC14ED" w14:textId="77777777" w:rsidTr="003D1D37">
        <w:trPr>
          <w:trHeight w:val="3610"/>
          <w:tblCellSpacing w:w="7" w:type="dxa"/>
        </w:trPr>
        <w:tc>
          <w:tcPr>
            <w:tcW w:w="0" w:type="auto"/>
            <w:vAlign w:val="center"/>
          </w:tcPr>
          <w:p w14:paraId="4E1E7681"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 xml:space="preserve">Сторона договора </w:t>
            </w:r>
          </w:p>
          <w:p w14:paraId="01B5207D"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_______________________________</w:t>
            </w:r>
          </w:p>
          <w:p w14:paraId="1CAC04EC"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_______________________________</w:t>
            </w:r>
          </w:p>
          <w:p w14:paraId="0E459D58"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место нахождения _______________</w:t>
            </w:r>
          </w:p>
          <w:p w14:paraId="1FB1E7A7"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Р/С____________________________</w:t>
            </w:r>
          </w:p>
          <w:p w14:paraId="0710AB5E" w14:textId="77777777" w:rsidR="00FF61F9" w:rsidRPr="00991769" w:rsidRDefault="00FF61F9" w:rsidP="003D1D37">
            <w:pPr>
              <w:widowControl w:val="0"/>
              <w:jc w:val="center"/>
              <w:rPr>
                <w:rFonts w:ascii="Sylfaen" w:hAnsi="Sylfaen"/>
                <w:iCs/>
                <w:sz w:val="24"/>
                <w:szCs w:val="24"/>
                <w:lang w:val="ru-RU"/>
              </w:rPr>
            </w:pPr>
            <w:r w:rsidRPr="00991769">
              <w:rPr>
                <w:rFonts w:ascii="Sylfaen" w:hAnsi="Sylfaen"/>
                <w:sz w:val="24"/>
                <w:szCs w:val="24"/>
                <w:lang w:val="ru-RU"/>
              </w:rPr>
              <w:t>УНН___________________________</w:t>
            </w:r>
          </w:p>
        </w:tc>
        <w:tc>
          <w:tcPr>
            <w:tcW w:w="0" w:type="auto"/>
            <w:vAlign w:val="center"/>
          </w:tcPr>
          <w:p w14:paraId="258AE362"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 xml:space="preserve">Заказчик </w:t>
            </w:r>
          </w:p>
          <w:p w14:paraId="5C41DCD9"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__________________________________</w:t>
            </w:r>
          </w:p>
          <w:p w14:paraId="65C25E27"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__________________________________</w:t>
            </w:r>
          </w:p>
          <w:p w14:paraId="6CA2D887"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место нахождения _________________</w:t>
            </w:r>
          </w:p>
          <w:p w14:paraId="3E59B57E" w14:textId="77777777" w:rsidR="00FF61F9" w:rsidRPr="00AB49AA" w:rsidRDefault="00FF61F9" w:rsidP="003D1D37">
            <w:pPr>
              <w:widowControl w:val="0"/>
              <w:jc w:val="center"/>
              <w:rPr>
                <w:rFonts w:ascii="Sylfaen" w:hAnsi="Sylfaen"/>
                <w:iCs/>
                <w:sz w:val="24"/>
                <w:szCs w:val="24"/>
                <w:lang w:val="ru-RU"/>
              </w:rPr>
            </w:pPr>
            <w:r w:rsidRPr="00AB49AA">
              <w:rPr>
                <w:rFonts w:ascii="Sylfaen" w:hAnsi="Sylfaen"/>
                <w:sz w:val="24"/>
                <w:szCs w:val="24"/>
                <w:lang w:val="ru-RU"/>
              </w:rPr>
              <w:t>Р/С_______________________________</w:t>
            </w:r>
          </w:p>
          <w:p w14:paraId="129485C2" w14:textId="77777777" w:rsidR="00FF61F9" w:rsidRPr="00991769" w:rsidRDefault="00FF61F9" w:rsidP="003D1D37">
            <w:pPr>
              <w:widowControl w:val="0"/>
              <w:jc w:val="center"/>
              <w:rPr>
                <w:rFonts w:ascii="Sylfaen" w:hAnsi="Sylfaen"/>
                <w:iCs/>
                <w:sz w:val="24"/>
                <w:szCs w:val="24"/>
                <w:lang w:val="ru-RU"/>
              </w:rPr>
            </w:pPr>
            <w:r w:rsidRPr="00991769">
              <w:rPr>
                <w:rFonts w:ascii="Sylfaen" w:hAnsi="Sylfaen"/>
                <w:sz w:val="24"/>
                <w:szCs w:val="24"/>
                <w:lang w:val="ru-RU"/>
              </w:rPr>
              <w:t>УНН______________________________</w:t>
            </w:r>
          </w:p>
        </w:tc>
      </w:tr>
    </w:tbl>
    <w:p w14:paraId="241BC3CE" w14:textId="77777777" w:rsidR="00FF61F9" w:rsidRPr="00AB49AA" w:rsidRDefault="00FF61F9" w:rsidP="00FF61F9">
      <w:pPr>
        <w:jc w:val="both"/>
        <w:rPr>
          <w:rFonts w:ascii="Sylfaen" w:hAnsi="Sylfaen"/>
          <w:sz w:val="24"/>
          <w:szCs w:val="24"/>
          <w:lang w:val="hy-AM" w:bidi="ru-RU"/>
        </w:rPr>
      </w:pPr>
    </w:p>
    <w:p w14:paraId="58338B67" w14:textId="77777777" w:rsidR="00FF61F9" w:rsidRPr="00AB49AA" w:rsidRDefault="00FF61F9" w:rsidP="00380C33">
      <w:pPr>
        <w:jc w:val="right"/>
        <w:rPr>
          <w:rFonts w:ascii="Sylfaen" w:hAnsi="Sylfaen"/>
          <w:sz w:val="24"/>
          <w:szCs w:val="24"/>
          <w:lang w:val="hy-AM" w:bidi="ru-RU"/>
        </w:rPr>
      </w:pPr>
    </w:p>
    <w:p w14:paraId="4C77D8E4" w14:textId="77777777" w:rsidR="00FF61F9" w:rsidRPr="00AB49AA" w:rsidRDefault="00FF61F9" w:rsidP="00380C33">
      <w:pPr>
        <w:jc w:val="right"/>
        <w:rPr>
          <w:rFonts w:ascii="Sylfaen" w:hAnsi="Sylfaen"/>
          <w:sz w:val="24"/>
          <w:szCs w:val="24"/>
          <w:lang w:val="hy-AM" w:bidi="ru-RU"/>
        </w:rPr>
      </w:pPr>
    </w:p>
    <w:p w14:paraId="2CC880F1" w14:textId="77777777" w:rsidR="003D1D37" w:rsidRPr="00991769" w:rsidRDefault="003D1D37" w:rsidP="003D1D37">
      <w:pPr>
        <w:widowControl w:val="0"/>
        <w:ind w:left="567" w:right="467"/>
        <w:jc w:val="center"/>
        <w:rPr>
          <w:rFonts w:ascii="Sylfaen" w:hAnsi="Sylfaen"/>
          <w:iCs/>
          <w:sz w:val="24"/>
          <w:szCs w:val="24"/>
          <w:lang w:val="ru-RU"/>
        </w:rPr>
      </w:pPr>
      <w:r w:rsidRPr="00991769">
        <w:rPr>
          <w:rFonts w:ascii="Sylfaen" w:hAnsi="Sylfaen"/>
          <w:b/>
          <w:sz w:val="24"/>
          <w:szCs w:val="24"/>
          <w:lang w:val="ru-RU"/>
        </w:rPr>
        <w:t>АКТ №</w:t>
      </w:r>
    </w:p>
    <w:p w14:paraId="2307566C" w14:textId="77777777" w:rsidR="003D1D37" w:rsidRPr="00AB49AA" w:rsidRDefault="003D1D37" w:rsidP="003D1D37">
      <w:pPr>
        <w:widowControl w:val="0"/>
        <w:ind w:left="567" w:right="467"/>
        <w:jc w:val="center"/>
        <w:rPr>
          <w:rFonts w:ascii="Sylfaen" w:hAnsi="Sylfaen"/>
          <w:b/>
          <w:bCs/>
          <w:iCs/>
          <w:sz w:val="24"/>
          <w:szCs w:val="24"/>
          <w:lang w:val="ru-RU"/>
        </w:rPr>
      </w:pPr>
      <w:r w:rsidRPr="00AB49AA">
        <w:rPr>
          <w:rFonts w:ascii="Sylfaen" w:hAnsi="Sylfaen"/>
          <w:b/>
          <w:sz w:val="24"/>
          <w:szCs w:val="24"/>
          <w:lang w:val="ru-RU"/>
        </w:rPr>
        <w:t xml:space="preserve">ПРИЕМА-ПЕРЕДАЧИ РЕЗУЛЬТАТОВ </w:t>
      </w:r>
      <w:r w:rsidRPr="00AB49AA">
        <w:rPr>
          <w:rFonts w:ascii="Sylfaen" w:hAnsi="Sylfaen"/>
          <w:b/>
          <w:sz w:val="24"/>
          <w:szCs w:val="24"/>
          <w:lang w:val="ru-RU"/>
        </w:rPr>
        <w:br/>
        <w:t>ИСПОЛНЕНИЯ ДОГОВОРАИЛИ ЕГО ЧАСТИ</w:t>
      </w:r>
    </w:p>
    <w:p w14:paraId="6B8B41E7" w14:textId="77777777" w:rsidR="003D1D37" w:rsidRPr="00AB49AA" w:rsidRDefault="003D1D37" w:rsidP="003D1D37">
      <w:pPr>
        <w:pStyle w:val="a9"/>
        <w:widowControl w:val="0"/>
        <w:spacing w:after="160" w:line="240" w:lineRule="auto"/>
        <w:ind w:firstLine="0"/>
        <w:jc w:val="center"/>
        <w:rPr>
          <w:rFonts w:ascii="Sylfaen" w:hAnsi="Sylfaen"/>
          <w:b/>
          <w:bCs/>
          <w:iCs/>
          <w:sz w:val="24"/>
          <w:szCs w:val="24"/>
          <w:lang w:val="ru-RU"/>
        </w:rPr>
      </w:pPr>
    </w:p>
    <w:p w14:paraId="586C1E7F" w14:textId="77777777" w:rsidR="003D1D37" w:rsidRPr="00AB49AA" w:rsidRDefault="003D1D37" w:rsidP="003D1D37">
      <w:pPr>
        <w:pStyle w:val="a9"/>
        <w:widowControl w:val="0"/>
        <w:tabs>
          <w:tab w:val="left" w:pos="1134"/>
          <w:tab w:val="left" w:pos="1843"/>
        </w:tabs>
        <w:spacing w:after="160" w:line="240" w:lineRule="auto"/>
        <w:ind w:firstLine="540"/>
        <w:rPr>
          <w:rFonts w:ascii="Sylfaen" w:hAnsi="Sylfaen"/>
          <w:iCs/>
          <w:sz w:val="24"/>
          <w:szCs w:val="24"/>
          <w:lang w:val="ru-RU"/>
        </w:rPr>
      </w:pPr>
      <w:r w:rsidRPr="00AB49AA">
        <w:rPr>
          <w:rFonts w:ascii="Sylfaen" w:hAnsi="Sylfaen"/>
          <w:sz w:val="24"/>
          <w:szCs w:val="24"/>
          <w:lang w:val="ru-RU"/>
        </w:rPr>
        <w:t>"</w:t>
      </w:r>
      <w:r w:rsidRPr="00AB49AA">
        <w:rPr>
          <w:rFonts w:ascii="Sylfaen" w:hAnsi="Sylfaen"/>
          <w:sz w:val="24"/>
          <w:szCs w:val="24"/>
          <w:lang w:val="ru-RU"/>
        </w:rPr>
        <w:tab/>
        <w:t>" "</w:t>
      </w:r>
      <w:r w:rsidRPr="00AB49AA">
        <w:rPr>
          <w:rFonts w:ascii="Sylfaen" w:hAnsi="Sylfaen"/>
          <w:sz w:val="24"/>
          <w:szCs w:val="24"/>
          <w:lang w:val="ru-RU"/>
        </w:rPr>
        <w:tab/>
        <w:t>" 20</w:t>
      </w:r>
      <w:r w:rsidRPr="00AB49AA">
        <w:rPr>
          <w:rFonts w:ascii="Sylfaen" w:hAnsi="Sylfaen"/>
          <w:sz w:val="24"/>
          <w:szCs w:val="24"/>
          <w:lang w:val="ru-RU"/>
        </w:rPr>
        <w:tab/>
        <w:t>г.</w:t>
      </w:r>
    </w:p>
    <w:p w14:paraId="46DAD769" w14:textId="77777777" w:rsidR="003D1D37" w:rsidRPr="00AB49AA" w:rsidRDefault="003D1D37" w:rsidP="003D1D37">
      <w:pPr>
        <w:pStyle w:val="af7"/>
        <w:widowControl w:val="0"/>
        <w:spacing w:before="0" w:beforeAutospacing="0" w:after="160" w:afterAutospacing="0"/>
        <w:rPr>
          <w:rFonts w:ascii="Sylfaen" w:hAnsi="Sylfaen"/>
          <w:lang w:val="ru-RU"/>
        </w:rPr>
      </w:pPr>
      <w:r w:rsidRPr="00AB49AA">
        <w:rPr>
          <w:rFonts w:ascii="Sylfaen" w:hAnsi="Sylfaen"/>
          <w:lang w:val="ru-RU"/>
        </w:rPr>
        <w:t>Наименование договора (далее — Договор) __________________________________</w:t>
      </w:r>
    </w:p>
    <w:p w14:paraId="5486B8DA" w14:textId="77777777" w:rsidR="003D1D37" w:rsidRPr="00AB49AA" w:rsidRDefault="003D1D37" w:rsidP="003D1D37">
      <w:pPr>
        <w:pStyle w:val="af7"/>
        <w:widowControl w:val="0"/>
        <w:spacing w:before="0" w:beforeAutospacing="0" w:after="160" w:afterAutospacing="0"/>
        <w:rPr>
          <w:rFonts w:ascii="Sylfaen" w:hAnsi="Sylfaen"/>
          <w:lang w:val="ru-RU"/>
        </w:rPr>
      </w:pPr>
      <w:r w:rsidRPr="00AB49AA">
        <w:rPr>
          <w:rFonts w:ascii="Sylfaen" w:hAnsi="Sylfaen"/>
          <w:lang w:val="ru-RU"/>
        </w:rPr>
        <w:t>Дата заключения Договора "__________" "_______________________" 20 ______ г.</w:t>
      </w:r>
    </w:p>
    <w:p w14:paraId="4F6E57A4" w14:textId="77777777" w:rsidR="003D1D37" w:rsidRPr="00AB49AA" w:rsidRDefault="003D1D37" w:rsidP="003D1D37">
      <w:pPr>
        <w:pStyle w:val="af7"/>
        <w:widowControl w:val="0"/>
        <w:spacing w:before="0" w:beforeAutospacing="0" w:after="160" w:afterAutospacing="0"/>
        <w:rPr>
          <w:rFonts w:ascii="Sylfaen" w:hAnsi="Sylfaen"/>
          <w:lang w:val="ru-RU"/>
        </w:rPr>
      </w:pPr>
      <w:r w:rsidRPr="00AB49AA">
        <w:rPr>
          <w:rFonts w:ascii="Sylfaen" w:hAnsi="Sylfaen"/>
          <w:lang w:val="ru-RU"/>
        </w:rPr>
        <w:t>Номер Договора __________________________________________________________</w:t>
      </w:r>
    </w:p>
    <w:p w14:paraId="5724FD40"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r w:rsidRPr="00AB49AA">
        <w:rPr>
          <w:rFonts w:ascii="Sylfaen" w:hAnsi="Sylfaen"/>
          <w:sz w:val="24"/>
          <w:szCs w:val="24"/>
          <w:lang w:val="ru-RU"/>
        </w:rPr>
        <w:t xml:space="preserve">Заказчик и сторона Договора, принимая за основание относящийся к исполнению договора счет-фактуру </w:t>
      </w:r>
      <w:r w:rsidRPr="00AB49AA">
        <w:rPr>
          <w:rFonts w:ascii="Sylfaen" w:hAnsi="Sylfaen"/>
          <w:sz w:val="24"/>
          <w:szCs w:val="24"/>
        </w:rPr>
        <w:t>N</w:t>
      </w:r>
      <w:r w:rsidRPr="00AB49AA">
        <w:rPr>
          <w:rFonts w:ascii="Sylfaen" w:hAnsi="Sylfaen"/>
          <w:sz w:val="24"/>
          <w:szCs w:val="24"/>
          <w:lang w:val="ru-RU"/>
        </w:rPr>
        <w:t xml:space="preserve"> _______</w:t>
      </w:r>
      <w:proofErr w:type="gramStart"/>
      <w:r w:rsidRPr="00AB49AA">
        <w:rPr>
          <w:rFonts w:ascii="Sylfaen" w:hAnsi="Sylfaen"/>
          <w:sz w:val="24"/>
          <w:szCs w:val="24"/>
          <w:lang w:val="ru-RU"/>
        </w:rPr>
        <w:t>_ ,</w:t>
      </w:r>
      <w:proofErr w:type="gramEnd"/>
      <w:r w:rsidRPr="00AB49AA">
        <w:rPr>
          <w:rFonts w:ascii="Sylfaen" w:hAnsi="Sylfaen"/>
          <w:sz w:val="24"/>
          <w:szCs w:val="24"/>
          <w:lang w:val="ru-RU"/>
        </w:rPr>
        <w:t xml:space="preserve"> выписанный </w:t>
      </w:r>
    </w:p>
    <w:p w14:paraId="411475D0"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r w:rsidRPr="00AB49AA">
        <w:rPr>
          <w:rFonts w:ascii="Sylfaen" w:hAnsi="Sylfaen"/>
          <w:sz w:val="24"/>
          <w:szCs w:val="24"/>
          <w:lang w:val="ru-RU"/>
        </w:rPr>
        <w:t>"</w:t>
      </w:r>
      <w:r w:rsidRPr="00AB49AA">
        <w:rPr>
          <w:rFonts w:ascii="Sylfaen" w:hAnsi="Sylfaen"/>
          <w:sz w:val="24"/>
          <w:szCs w:val="24"/>
          <w:lang w:val="hy-AM"/>
        </w:rPr>
        <w:t xml:space="preserve">     </w:t>
      </w:r>
      <w:r w:rsidRPr="00AB49AA">
        <w:rPr>
          <w:rFonts w:ascii="Sylfaen" w:hAnsi="Sylfaen"/>
          <w:sz w:val="24"/>
          <w:szCs w:val="24"/>
          <w:lang w:val="ru-RU"/>
        </w:rPr>
        <w:t xml:space="preserve">" </w:t>
      </w:r>
      <w:r w:rsidRPr="00AB49AA">
        <w:rPr>
          <w:rFonts w:ascii="Sylfaen" w:hAnsi="Sylfaen"/>
          <w:sz w:val="24"/>
          <w:szCs w:val="24"/>
          <w:lang w:val="hy-AM"/>
        </w:rPr>
        <w:t xml:space="preserve">    </w:t>
      </w:r>
      <w:r w:rsidRPr="00AB49AA">
        <w:rPr>
          <w:rFonts w:ascii="Sylfaen" w:hAnsi="Sylfaen"/>
          <w:sz w:val="24"/>
          <w:szCs w:val="24"/>
          <w:lang w:val="ru-RU"/>
        </w:rPr>
        <w:t>"</w:t>
      </w:r>
      <w:r w:rsidRPr="00AB49AA">
        <w:rPr>
          <w:rFonts w:ascii="Sylfaen" w:hAnsi="Sylfaen"/>
          <w:sz w:val="24"/>
          <w:szCs w:val="24"/>
          <w:lang w:val="hy-AM"/>
        </w:rPr>
        <w:t xml:space="preserve">    </w:t>
      </w:r>
      <w:r w:rsidRPr="00AB49AA">
        <w:rPr>
          <w:rFonts w:ascii="Sylfaen" w:hAnsi="Sylfaen"/>
          <w:sz w:val="24"/>
          <w:szCs w:val="24"/>
          <w:lang w:val="ru-RU"/>
        </w:rPr>
        <w:t>" 20</w:t>
      </w:r>
      <w:r w:rsidRPr="00AB49AA">
        <w:rPr>
          <w:rFonts w:ascii="Sylfaen" w:hAnsi="Sylfaen"/>
          <w:sz w:val="24"/>
          <w:szCs w:val="24"/>
          <w:lang w:val="hy-AM"/>
        </w:rPr>
        <w:t xml:space="preserve">   </w:t>
      </w:r>
      <w:r w:rsidRPr="00AB49AA">
        <w:rPr>
          <w:rFonts w:ascii="Sylfaen" w:hAnsi="Sylfaen"/>
          <w:sz w:val="24"/>
          <w:szCs w:val="24"/>
          <w:lang w:val="ru-RU"/>
        </w:rPr>
        <w:t>г., составили настоящий акт о следующем:</w:t>
      </w:r>
    </w:p>
    <w:p w14:paraId="48F8862D"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p w14:paraId="01404F7B"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p w14:paraId="1B35E113"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p w14:paraId="7D086300"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p w14:paraId="45CAFF2F"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r w:rsidRPr="00AB49AA">
        <w:rPr>
          <w:rFonts w:ascii="Sylfaen" w:hAnsi="Sylfaen"/>
          <w:sz w:val="24"/>
          <w:szCs w:val="24"/>
          <w:lang w:val="ru-RU"/>
        </w:rPr>
        <w:t xml:space="preserve">В рамках Договора сторона Договора поставила следующие товары </w:t>
      </w:r>
    </w:p>
    <w:p w14:paraId="17AC79D4"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tbl>
      <w:tblPr>
        <w:tblW w:w="14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6"/>
        <w:gridCol w:w="1270"/>
        <w:gridCol w:w="1680"/>
        <w:gridCol w:w="1515"/>
        <w:gridCol w:w="1489"/>
        <w:gridCol w:w="1654"/>
        <w:gridCol w:w="1487"/>
        <w:gridCol w:w="1323"/>
        <w:gridCol w:w="1555"/>
      </w:tblGrid>
      <w:tr w:rsidR="003D1D37" w:rsidRPr="00AB49AA" w14:paraId="288DCD0D" w14:textId="77777777" w:rsidTr="003D1D37">
        <w:trPr>
          <w:trHeight w:val="447"/>
          <w:jc w:val="center"/>
        </w:trPr>
        <w:tc>
          <w:tcPr>
            <w:tcW w:w="2656" w:type="dxa"/>
            <w:vMerge w:val="restart"/>
            <w:shd w:val="clear" w:color="auto" w:fill="auto"/>
            <w:vAlign w:val="center"/>
          </w:tcPr>
          <w:p w14:paraId="4ECA85FE" w14:textId="77777777" w:rsidR="003D1D37" w:rsidRPr="00AB49AA" w:rsidRDefault="003D1D37" w:rsidP="003D1D37">
            <w:pPr>
              <w:pStyle w:val="af7"/>
              <w:widowControl w:val="0"/>
              <w:spacing w:before="0" w:beforeAutospacing="0" w:after="120" w:afterAutospacing="0"/>
              <w:jc w:val="center"/>
              <w:rPr>
                <w:rFonts w:ascii="Sylfaen" w:hAnsi="Sylfaen"/>
              </w:rPr>
            </w:pPr>
            <w:r w:rsidRPr="00AB49AA">
              <w:rPr>
                <w:rFonts w:ascii="Sylfaen" w:hAnsi="Sylfaen"/>
              </w:rPr>
              <w:t>№</w:t>
            </w:r>
          </w:p>
        </w:tc>
        <w:tc>
          <w:tcPr>
            <w:tcW w:w="11973" w:type="dxa"/>
            <w:gridSpan w:val="8"/>
            <w:shd w:val="clear" w:color="auto" w:fill="auto"/>
            <w:vAlign w:val="center"/>
          </w:tcPr>
          <w:p w14:paraId="4A834228" w14:textId="77777777" w:rsidR="003D1D37" w:rsidRPr="00AB49AA" w:rsidRDefault="003D1D37" w:rsidP="003D1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24"/>
                <w:szCs w:val="24"/>
              </w:rPr>
            </w:pPr>
            <w:proofErr w:type="spellStart"/>
            <w:r w:rsidRPr="00AB49AA">
              <w:rPr>
                <w:rFonts w:ascii="Sylfaen" w:hAnsi="Sylfaen"/>
                <w:sz w:val="24"/>
                <w:szCs w:val="24"/>
              </w:rPr>
              <w:t>Поставленные</w:t>
            </w:r>
            <w:proofErr w:type="spellEnd"/>
            <w:r w:rsidRPr="00AB49AA">
              <w:rPr>
                <w:rFonts w:ascii="Sylfaen" w:hAnsi="Sylfaen"/>
                <w:sz w:val="24"/>
                <w:szCs w:val="24"/>
              </w:rPr>
              <w:t xml:space="preserve"> </w:t>
            </w:r>
            <w:proofErr w:type="spellStart"/>
            <w:r w:rsidRPr="00AB49AA">
              <w:rPr>
                <w:rFonts w:ascii="Sylfaen" w:hAnsi="Sylfaen"/>
                <w:sz w:val="24"/>
                <w:szCs w:val="24"/>
              </w:rPr>
              <w:t>товары</w:t>
            </w:r>
            <w:proofErr w:type="spellEnd"/>
          </w:p>
        </w:tc>
      </w:tr>
      <w:tr w:rsidR="003D1D37" w:rsidRPr="00910D45" w14:paraId="7AFF7E85" w14:textId="77777777" w:rsidTr="003D1D37">
        <w:trPr>
          <w:trHeight w:val="191"/>
          <w:jc w:val="center"/>
        </w:trPr>
        <w:tc>
          <w:tcPr>
            <w:tcW w:w="2656" w:type="dxa"/>
            <w:vMerge/>
            <w:shd w:val="clear" w:color="auto" w:fill="auto"/>
          </w:tcPr>
          <w:p w14:paraId="6300415D"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270" w:type="dxa"/>
            <w:vMerge w:val="restart"/>
            <w:shd w:val="clear" w:color="auto" w:fill="auto"/>
            <w:vAlign w:val="center"/>
          </w:tcPr>
          <w:p w14:paraId="1BD87E3B" w14:textId="77777777" w:rsidR="003D1D37" w:rsidRPr="00AB49AA" w:rsidRDefault="003D1D37" w:rsidP="003D1D37">
            <w:pPr>
              <w:pStyle w:val="af7"/>
              <w:widowControl w:val="0"/>
              <w:spacing w:before="0" w:beforeAutospacing="0" w:after="120" w:afterAutospacing="0"/>
              <w:jc w:val="center"/>
              <w:rPr>
                <w:rFonts w:ascii="Sylfaen" w:hAnsi="Sylfaen"/>
              </w:rPr>
            </w:pPr>
            <w:proofErr w:type="spellStart"/>
            <w:r w:rsidRPr="00AB49AA">
              <w:rPr>
                <w:rFonts w:ascii="Sylfaen" w:hAnsi="Sylfaen"/>
              </w:rPr>
              <w:t>наименование</w:t>
            </w:r>
            <w:proofErr w:type="spellEnd"/>
          </w:p>
        </w:tc>
        <w:tc>
          <w:tcPr>
            <w:tcW w:w="1680" w:type="dxa"/>
            <w:vMerge w:val="restart"/>
            <w:shd w:val="clear" w:color="auto" w:fill="auto"/>
            <w:vAlign w:val="center"/>
          </w:tcPr>
          <w:p w14:paraId="5B6F510F" w14:textId="77777777" w:rsidR="003D1D37" w:rsidRPr="00AB49AA" w:rsidRDefault="003D1D37" w:rsidP="003D1D37">
            <w:pPr>
              <w:pStyle w:val="af7"/>
              <w:widowControl w:val="0"/>
              <w:spacing w:before="0" w:beforeAutospacing="0" w:after="120" w:afterAutospacing="0"/>
              <w:jc w:val="center"/>
              <w:rPr>
                <w:rFonts w:ascii="Sylfaen" w:hAnsi="Sylfaen"/>
              </w:rPr>
            </w:pPr>
            <w:proofErr w:type="spellStart"/>
            <w:r w:rsidRPr="00AB49AA">
              <w:rPr>
                <w:rFonts w:ascii="Sylfaen" w:hAnsi="Sylfaen"/>
              </w:rPr>
              <w:t>краткое</w:t>
            </w:r>
            <w:proofErr w:type="spellEnd"/>
            <w:r w:rsidRPr="00AB49AA">
              <w:rPr>
                <w:rFonts w:ascii="Sylfaen" w:hAnsi="Sylfaen"/>
              </w:rPr>
              <w:t xml:space="preserve"> </w:t>
            </w:r>
            <w:proofErr w:type="spellStart"/>
            <w:r w:rsidRPr="00AB49AA">
              <w:rPr>
                <w:rFonts w:ascii="Sylfaen" w:hAnsi="Sylfaen"/>
              </w:rPr>
              <w:t>изложение</w:t>
            </w:r>
            <w:proofErr w:type="spellEnd"/>
            <w:r w:rsidRPr="00AB49AA">
              <w:rPr>
                <w:rFonts w:ascii="Sylfaen" w:hAnsi="Sylfaen"/>
              </w:rPr>
              <w:t xml:space="preserve"> </w:t>
            </w:r>
            <w:proofErr w:type="spellStart"/>
            <w:r w:rsidRPr="00AB49AA">
              <w:rPr>
                <w:rFonts w:ascii="Sylfaen" w:hAnsi="Sylfaen"/>
              </w:rPr>
              <w:t>технической</w:t>
            </w:r>
            <w:proofErr w:type="spellEnd"/>
            <w:r w:rsidRPr="00AB49AA">
              <w:rPr>
                <w:rFonts w:ascii="Sylfaen" w:hAnsi="Sylfaen"/>
              </w:rPr>
              <w:t xml:space="preserve"> </w:t>
            </w:r>
            <w:proofErr w:type="spellStart"/>
            <w:r w:rsidRPr="00AB49AA">
              <w:rPr>
                <w:rFonts w:ascii="Sylfaen" w:hAnsi="Sylfaen"/>
              </w:rPr>
              <w:t>характеристики</w:t>
            </w:r>
            <w:proofErr w:type="spellEnd"/>
          </w:p>
        </w:tc>
        <w:tc>
          <w:tcPr>
            <w:tcW w:w="3004" w:type="dxa"/>
            <w:gridSpan w:val="2"/>
            <w:shd w:val="clear" w:color="auto" w:fill="auto"/>
            <w:vAlign w:val="center"/>
          </w:tcPr>
          <w:p w14:paraId="58858C0E" w14:textId="77777777" w:rsidR="003D1D37" w:rsidRPr="00AB49AA" w:rsidRDefault="003D1D37" w:rsidP="003D1D37">
            <w:pPr>
              <w:pStyle w:val="af7"/>
              <w:widowControl w:val="0"/>
              <w:spacing w:before="0" w:beforeAutospacing="0" w:after="120" w:afterAutospacing="0"/>
              <w:jc w:val="center"/>
              <w:rPr>
                <w:rFonts w:ascii="Sylfaen" w:hAnsi="Sylfaen"/>
              </w:rPr>
            </w:pPr>
            <w:proofErr w:type="spellStart"/>
            <w:r w:rsidRPr="00AB49AA">
              <w:rPr>
                <w:rFonts w:ascii="Sylfaen" w:hAnsi="Sylfaen"/>
              </w:rPr>
              <w:t>количественный</w:t>
            </w:r>
            <w:proofErr w:type="spellEnd"/>
            <w:r w:rsidRPr="00AB49AA">
              <w:rPr>
                <w:rFonts w:ascii="Sylfaen" w:hAnsi="Sylfaen"/>
              </w:rPr>
              <w:t xml:space="preserve"> </w:t>
            </w:r>
            <w:proofErr w:type="spellStart"/>
            <w:r w:rsidRPr="00AB49AA">
              <w:rPr>
                <w:rFonts w:ascii="Sylfaen" w:hAnsi="Sylfaen"/>
              </w:rPr>
              <w:t>показатель</w:t>
            </w:r>
            <w:proofErr w:type="spellEnd"/>
          </w:p>
        </w:tc>
        <w:tc>
          <w:tcPr>
            <w:tcW w:w="3141" w:type="dxa"/>
            <w:gridSpan w:val="2"/>
            <w:shd w:val="clear" w:color="auto" w:fill="auto"/>
            <w:vAlign w:val="center"/>
          </w:tcPr>
          <w:p w14:paraId="165AEC99" w14:textId="77777777" w:rsidR="003D1D37" w:rsidRPr="00AB49AA" w:rsidRDefault="003D1D37" w:rsidP="003D1D37">
            <w:pPr>
              <w:pStyle w:val="af7"/>
              <w:widowControl w:val="0"/>
              <w:spacing w:before="0" w:beforeAutospacing="0" w:after="120" w:afterAutospacing="0"/>
              <w:jc w:val="center"/>
              <w:rPr>
                <w:rFonts w:ascii="Sylfaen" w:hAnsi="Sylfaen"/>
              </w:rPr>
            </w:pPr>
            <w:proofErr w:type="spellStart"/>
            <w:r w:rsidRPr="00AB49AA">
              <w:rPr>
                <w:rFonts w:ascii="Sylfaen" w:hAnsi="Sylfaen"/>
              </w:rPr>
              <w:t>срок</w:t>
            </w:r>
            <w:proofErr w:type="spellEnd"/>
            <w:r w:rsidRPr="00AB49AA">
              <w:rPr>
                <w:rFonts w:ascii="Sylfaen" w:hAnsi="Sylfaen"/>
              </w:rPr>
              <w:t xml:space="preserve"> </w:t>
            </w:r>
            <w:proofErr w:type="spellStart"/>
            <w:r w:rsidRPr="00AB49AA">
              <w:rPr>
                <w:rFonts w:ascii="Sylfaen" w:hAnsi="Sylfaen"/>
              </w:rPr>
              <w:t>исполнения</w:t>
            </w:r>
            <w:proofErr w:type="spellEnd"/>
          </w:p>
        </w:tc>
        <w:tc>
          <w:tcPr>
            <w:tcW w:w="1323" w:type="dxa"/>
            <w:vMerge w:val="restart"/>
            <w:shd w:val="clear" w:color="auto" w:fill="auto"/>
            <w:vAlign w:val="center"/>
          </w:tcPr>
          <w:p w14:paraId="3933788F" w14:textId="77777777" w:rsidR="003D1D37" w:rsidRPr="00AB49AA" w:rsidRDefault="003D1D37" w:rsidP="003D1D37">
            <w:pPr>
              <w:pStyle w:val="af7"/>
              <w:widowControl w:val="0"/>
              <w:spacing w:before="0" w:beforeAutospacing="0" w:after="120" w:afterAutospacing="0"/>
              <w:jc w:val="center"/>
              <w:rPr>
                <w:rFonts w:ascii="Sylfaen" w:hAnsi="Sylfaen"/>
                <w:lang w:val="ru-RU"/>
              </w:rPr>
            </w:pPr>
            <w:r w:rsidRPr="00AB49AA">
              <w:rPr>
                <w:rFonts w:ascii="Sylfaen" w:hAnsi="Sylfaen"/>
                <w:lang w:val="ru-RU"/>
              </w:rPr>
              <w:t>сумма, подлежащая уплате (тыс. драмов)</w:t>
            </w:r>
          </w:p>
        </w:tc>
        <w:tc>
          <w:tcPr>
            <w:tcW w:w="1555" w:type="dxa"/>
            <w:vMerge w:val="restart"/>
            <w:shd w:val="clear" w:color="auto" w:fill="auto"/>
            <w:vAlign w:val="center"/>
          </w:tcPr>
          <w:p w14:paraId="06A4CAAA" w14:textId="77777777" w:rsidR="003D1D37" w:rsidRPr="00AB49AA" w:rsidRDefault="003D1D37" w:rsidP="003D1D37">
            <w:pPr>
              <w:pStyle w:val="af7"/>
              <w:widowControl w:val="0"/>
              <w:spacing w:before="0" w:beforeAutospacing="0" w:after="120" w:afterAutospacing="0"/>
              <w:jc w:val="center"/>
              <w:rPr>
                <w:rFonts w:ascii="Sylfaen" w:hAnsi="Sylfaen"/>
                <w:lang w:val="ru-RU"/>
              </w:rPr>
            </w:pPr>
            <w:r w:rsidRPr="00AB49AA">
              <w:rPr>
                <w:rFonts w:ascii="Sylfaen" w:hAnsi="Sylfaen"/>
                <w:lang w:val="ru-RU"/>
              </w:rPr>
              <w:t>срок оплаты (по графику оплаты)</w:t>
            </w:r>
          </w:p>
        </w:tc>
      </w:tr>
      <w:tr w:rsidR="003D1D37" w:rsidRPr="00AB49AA" w14:paraId="49FF6BD1" w14:textId="77777777" w:rsidTr="003D1D37">
        <w:trPr>
          <w:trHeight w:val="1468"/>
          <w:jc w:val="center"/>
        </w:trPr>
        <w:tc>
          <w:tcPr>
            <w:tcW w:w="2656" w:type="dxa"/>
            <w:vMerge/>
            <w:tcBorders>
              <w:bottom w:val="single" w:sz="4" w:space="0" w:color="auto"/>
            </w:tcBorders>
            <w:shd w:val="clear" w:color="auto" w:fill="auto"/>
          </w:tcPr>
          <w:p w14:paraId="36A5BF4F" w14:textId="77777777" w:rsidR="003D1D37" w:rsidRPr="00AB49AA" w:rsidRDefault="003D1D37" w:rsidP="003D1D37">
            <w:pPr>
              <w:pStyle w:val="af7"/>
              <w:widowControl w:val="0"/>
              <w:spacing w:before="0" w:beforeAutospacing="0" w:after="120" w:afterAutospacing="0"/>
              <w:jc w:val="center"/>
              <w:rPr>
                <w:rFonts w:ascii="Sylfaen" w:hAnsi="Sylfaen"/>
                <w:lang w:val="ru-RU"/>
              </w:rPr>
            </w:pPr>
          </w:p>
        </w:tc>
        <w:tc>
          <w:tcPr>
            <w:tcW w:w="1270" w:type="dxa"/>
            <w:vMerge/>
            <w:tcBorders>
              <w:bottom w:val="single" w:sz="4" w:space="0" w:color="auto"/>
            </w:tcBorders>
            <w:shd w:val="clear" w:color="auto" w:fill="auto"/>
            <w:vAlign w:val="center"/>
          </w:tcPr>
          <w:p w14:paraId="0FA91172" w14:textId="77777777" w:rsidR="003D1D37" w:rsidRPr="00AB49AA" w:rsidRDefault="003D1D37" w:rsidP="003D1D37">
            <w:pPr>
              <w:pStyle w:val="af7"/>
              <w:widowControl w:val="0"/>
              <w:spacing w:before="0" w:beforeAutospacing="0" w:after="120" w:afterAutospacing="0"/>
              <w:jc w:val="center"/>
              <w:rPr>
                <w:rFonts w:ascii="Sylfaen" w:hAnsi="Sylfaen"/>
                <w:lang w:val="ru-RU"/>
              </w:rPr>
            </w:pPr>
          </w:p>
        </w:tc>
        <w:tc>
          <w:tcPr>
            <w:tcW w:w="1680" w:type="dxa"/>
            <w:vMerge/>
            <w:tcBorders>
              <w:bottom w:val="single" w:sz="4" w:space="0" w:color="auto"/>
            </w:tcBorders>
            <w:shd w:val="clear" w:color="auto" w:fill="auto"/>
            <w:vAlign w:val="center"/>
          </w:tcPr>
          <w:p w14:paraId="640EEA6D" w14:textId="77777777" w:rsidR="003D1D37" w:rsidRPr="00AB49AA" w:rsidRDefault="003D1D37" w:rsidP="003D1D37">
            <w:pPr>
              <w:pStyle w:val="af7"/>
              <w:widowControl w:val="0"/>
              <w:spacing w:before="0" w:beforeAutospacing="0" w:after="120" w:afterAutospacing="0"/>
              <w:jc w:val="center"/>
              <w:rPr>
                <w:rFonts w:ascii="Sylfaen" w:hAnsi="Sylfaen"/>
                <w:lang w:val="ru-RU"/>
              </w:rPr>
            </w:pPr>
          </w:p>
        </w:tc>
        <w:tc>
          <w:tcPr>
            <w:tcW w:w="1515" w:type="dxa"/>
            <w:tcBorders>
              <w:bottom w:val="single" w:sz="4" w:space="0" w:color="auto"/>
            </w:tcBorders>
            <w:shd w:val="clear" w:color="auto" w:fill="auto"/>
            <w:vAlign w:val="center"/>
          </w:tcPr>
          <w:p w14:paraId="2B44314A" w14:textId="77777777" w:rsidR="003D1D37" w:rsidRPr="00AB49AA" w:rsidRDefault="003D1D37" w:rsidP="003D1D37">
            <w:pPr>
              <w:pStyle w:val="af7"/>
              <w:widowControl w:val="0"/>
              <w:spacing w:before="0" w:beforeAutospacing="0" w:after="120" w:afterAutospacing="0"/>
              <w:jc w:val="center"/>
              <w:rPr>
                <w:rFonts w:ascii="Sylfaen" w:hAnsi="Sylfaen"/>
                <w:lang w:val="ru-RU"/>
              </w:rPr>
            </w:pPr>
            <w:r w:rsidRPr="00AB49AA">
              <w:rPr>
                <w:rFonts w:ascii="Sylfaen" w:hAnsi="Sylfaen"/>
                <w:lang w:val="ru-RU"/>
              </w:rPr>
              <w:t>по графику закупки, утвержденному Договором</w:t>
            </w:r>
          </w:p>
        </w:tc>
        <w:tc>
          <w:tcPr>
            <w:tcW w:w="1489" w:type="dxa"/>
            <w:tcBorders>
              <w:bottom w:val="single" w:sz="4" w:space="0" w:color="auto"/>
            </w:tcBorders>
            <w:shd w:val="clear" w:color="auto" w:fill="auto"/>
            <w:vAlign w:val="center"/>
          </w:tcPr>
          <w:p w14:paraId="7223A79E" w14:textId="77777777" w:rsidR="003D1D37" w:rsidRPr="00AB49AA" w:rsidRDefault="003D1D37" w:rsidP="003D1D37">
            <w:pPr>
              <w:pStyle w:val="af7"/>
              <w:widowControl w:val="0"/>
              <w:spacing w:before="0" w:beforeAutospacing="0" w:after="120" w:afterAutospacing="0"/>
              <w:jc w:val="center"/>
              <w:rPr>
                <w:rFonts w:ascii="Sylfaen" w:hAnsi="Sylfaen"/>
              </w:rPr>
            </w:pPr>
            <w:proofErr w:type="spellStart"/>
            <w:r w:rsidRPr="00AB49AA">
              <w:rPr>
                <w:rFonts w:ascii="Sylfaen" w:hAnsi="Sylfaen"/>
              </w:rPr>
              <w:t>фактический</w:t>
            </w:r>
            <w:proofErr w:type="spellEnd"/>
          </w:p>
        </w:tc>
        <w:tc>
          <w:tcPr>
            <w:tcW w:w="1654" w:type="dxa"/>
            <w:tcBorders>
              <w:bottom w:val="single" w:sz="4" w:space="0" w:color="auto"/>
            </w:tcBorders>
            <w:shd w:val="clear" w:color="auto" w:fill="auto"/>
            <w:vAlign w:val="center"/>
          </w:tcPr>
          <w:p w14:paraId="5CE23A07" w14:textId="77777777" w:rsidR="003D1D37" w:rsidRPr="00AB49AA" w:rsidRDefault="003D1D37" w:rsidP="003D1D37">
            <w:pPr>
              <w:pStyle w:val="af7"/>
              <w:widowControl w:val="0"/>
              <w:spacing w:before="0" w:beforeAutospacing="0" w:after="120" w:afterAutospacing="0"/>
              <w:jc w:val="center"/>
              <w:rPr>
                <w:rFonts w:ascii="Sylfaen" w:hAnsi="Sylfaen"/>
                <w:lang w:val="ru-RU"/>
              </w:rPr>
            </w:pPr>
            <w:r w:rsidRPr="00AB49AA">
              <w:rPr>
                <w:rFonts w:ascii="Sylfaen" w:hAnsi="Sylfaen"/>
                <w:lang w:val="ru-RU"/>
              </w:rPr>
              <w:t>по графику закупки, утвержденному Договором</w:t>
            </w:r>
          </w:p>
        </w:tc>
        <w:tc>
          <w:tcPr>
            <w:tcW w:w="1487" w:type="dxa"/>
            <w:tcBorders>
              <w:bottom w:val="single" w:sz="4" w:space="0" w:color="auto"/>
            </w:tcBorders>
            <w:shd w:val="clear" w:color="auto" w:fill="auto"/>
            <w:vAlign w:val="center"/>
          </w:tcPr>
          <w:p w14:paraId="6DD91274" w14:textId="77777777" w:rsidR="003D1D37" w:rsidRPr="00AB49AA" w:rsidRDefault="003D1D37" w:rsidP="003D1D37">
            <w:pPr>
              <w:pStyle w:val="af7"/>
              <w:widowControl w:val="0"/>
              <w:spacing w:before="0" w:beforeAutospacing="0" w:after="120" w:afterAutospacing="0"/>
              <w:jc w:val="center"/>
              <w:rPr>
                <w:rFonts w:ascii="Sylfaen" w:hAnsi="Sylfaen"/>
              </w:rPr>
            </w:pPr>
            <w:proofErr w:type="spellStart"/>
            <w:r w:rsidRPr="00AB49AA">
              <w:rPr>
                <w:rFonts w:ascii="Sylfaen" w:hAnsi="Sylfaen"/>
              </w:rPr>
              <w:t>фактический</w:t>
            </w:r>
            <w:proofErr w:type="spellEnd"/>
          </w:p>
        </w:tc>
        <w:tc>
          <w:tcPr>
            <w:tcW w:w="1323" w:type="dxa"/>
            <w:vMerge/>
            <w:tcBorders>
              <w:bottom w:val="single" w:sz="4" w:space="0" w:color="auto"/>
            </w:tcBorders>
            <w:shd w:val="clear" w:color="auto" w:fill="auto"/>
            <w:vAlign w:val="center"/>
          </w:tcPr>
          <w:p w14:paraId="3BA5EC45"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555" w:type="dxa"/>
            <w:vMerge/>
            <w:tcBorders>
              <w:bottom w:val="single" w:sz="4" w:space="0" w:color="auto"/>
            </w:tcBorders>
            <w:shd w:val="clear" w:color="auto" w:fill="auto"/>
            <w:vAlign w:val="center"/>
          </w:tcPr>
          <w:p w14:paraId="6765DDEB" w14:textId="77777777" w:rsidR="003D1D37" w:rsidRPr="00AB49AA" w:rsidRDefault="003D1D37" w:rsidP="003D1D37">
            <w:pPr>
              <w:pStyle w:val="af7"/>
              <w:widowControl w:val="0"/>
              <w:spacing w:before="0" w:beforeAutospacing="0" w:after="120" w:afterAutospacing="0"/>
              <w:jc w:val="center"/>
              <w:rPr>
                <w:rFonts w:ascii="Sylfaen" w:hAnsi="Sylfaen"/>
              </w:rPr>
            </w:pPr>
          </w:p>
        </w:tc>
      </w:tr>
      <w:tr w:rsidR="003D1D37" w:rsidRPr="00AB49AA" w14:paraId="3F33416E" w14:textId="77777777" w:rsidTr="003D1D37">
        <w:trPr>
          <w:trHeight w:val="422"/>
          <w:jc w:val="center"/>
        </w:trPr>
        <w:tc>
          <w:tcPr>
            <w:tcW w:w="2656" w:type="dxa"/>
            <w:shd w:val="clear" w:color="auto" w:fill="auto"/>
            <w:vAlign w:val="center"/>
          </w:tcPr>
          <w:p w14:paraId="66D81CE5"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270" w:type="dxa"/>
            <w:shd w:val="clear" w:color="auto" w:fill="auto"/>
            <w:vAlign w:val="center"/>
          </w:tcPr>
          <w:p w14:paraId="0BD97395"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680" w:type="dxa"/>
            <w:shd w:val="clear" w:color="auto" w:fill="auto"/>
            <w:vAlign w:val="center"/>
          </w:tcPr>
          <w:p w14:paraId="3033CE4E"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515" w:type="dxa"/>
            <w:shd w:val="clear" w:color="auto" w:fill="auto"/>
            <w:vAlign w:val="center"/>
          </w:tcPr>
          <w:p w14:paraId="4E7E627F"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489" w:type="dxa"/>
            <w:shd w:val="clear" w:color="auto" w:fill="auto"/>
            <w:vAlign w:val="center"/>
          </w:tcPr>
          <w:p w14:paraId="61958C02"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654" w:type="dxa"/>
            <w:shd w:val="clear" w:color="auto" w:fill="auto"/>
            <w:vAlign w:val="center"/>
          </w:tcPr>
          <w:p w14:paraId="41291BD1"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487" w:type="dxa"/>
            <w:shd w:val="clear" w:color="auto" w:fill="auto"/>
            <w:vAlign w:val="center"/>
          </w:tcPr>
          <w:p w14:paraId="611CFAC3"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323" w:type="dxa"/>
            <w:shd w:val="clear" w:color="auto" w:fill="auto"/>
            <w:vAlign w:val="center"/>
          </w:tcPr>
          <w:p w14:paraId="2FCD02E0"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555" w:type="dxa"/>
            <w:shd w:val="clear" w:color="auto" w:fill="auto"/>
            <w:vAlign w:val="center"/>
          </w:tcPr>
          <w:p w14:paraId="66F424C3" w14:textId="77777777" w:rsidR="003D1D37" w:rsidRPr="00AB49AA" w:rsidRDefault="003D1D37" w:rsidP="003D1D37">
            <w:pPr>
              <w:pStyle w:val="af7"/>
              <w:widowControl w:val="0"/>
              <w:spacing w:before="0" w:beforeAutospacing="0" w:after="120" w:afterAutospacing="0"/>
              <w:jc w:val="center"/>
              <w:rPr>
                <w:rFonts w:ascii="Sylfaen" w:hAnsi="Sylfaen"/>
              </w:rPr>
            </w:pPr>
          </w:p>
        </w:tc>
      </w:tr>
      <w:tr w:rsidR="003D1D37" w:rsidRPr="00AB49AA" w14:paraId="5A407165" w14:textId="77777777" w:rsidTr="003D1D37">
        <w:trPr>
          <w:trHeight w:val="447"/>
          <w:jc w:val="center"/>
        </w:trPr>
        <w:tc>
          <w:tcPr>
            <w:tcW w:w="2656" w:type="dxa"/>
            <w:shd w:val="clear" w:color="auto" w:fill="auto"/>
          </w:tcPr>
          <w:p w14:paraId="2C61E4B7"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270" w:type="dxa"/>
            <w:shd w:val="clear" w:color="auto" w:fill="auto"/>
          </w:tcPr>
          <w:p w14:paraId="42900C75"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680" w:type="dxa"/>
            <w:shd w:val="clear" w:color="auto" w:fill="auto"/>
          </w:tcPr>
          <w:p w14:paraId="2B3AC563"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515" w:type="dxa"/>
            <w:shd w:val="clear" w:color="auto" w:fill="auto"/>
          </w:tcPr>
          <w:p w14:paraId="08B33B7D"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489" w:type="dxa"/>
            <w:shd w:val="clear" w:color="auto" w:fill="auto"/>
          </w:tcPr>
          <w:p w14:paraId="5EFDD9B0"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654" w:type="dxa"/>
            <w:shd w:val="clear" w:color="auto" w:fill="auto"/>
          </w:tcPr>
          <w:p w14:paraId="4B952661"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487" w:type="dxa"/>
            <w:shd w:val="clear" w:color="auto" w:fill="auto"/>
          </w:tcPr>
          <w:p w14:paraId="33EE313A"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323" w:type="dxa"/>
            <w:shd w:val="clear" w:color="auto" w:fill="auto"/>
          </w:tcPr>
          <w:p w14:paraId="53E35DAE" w14:textId="77777777" w:rsidR="003D1D37" w:rsidRPr="00AB49AA" w:rsidRDefault="003D1D37" w:rsidP="003D1D37">
            <w:pPr>
              <w:pStyle w:val="af7"/>
              <w:widowControl w:val="0"/>
              <w:spacing w:before="0" w:beforeAutospacing="0" w:after="120" w:afterAutospacing="0"/>
              <w:jc w:val="center"/>
              <w:rPr>
                <w:rFonts w:ascii="Sylfaen" w:hAnsi="Sylfaen"/>
              </w:rPr>
            </w:pPr>
          </w:p>
        </w:tc>
        <w:tc>
          <w:tcPr>
            <w:tcW w:w="1555" w:type="dxa"/>
            <w:shd w:val="clear" w:color="auto" w:fill="auto"/>
          </w:tcPr>
          <w:p w14:paraId="548DAD5B" w14:textId="77777777" w:rsidR="003D1D37" w:rsidRPr="00AB49AA" w:rsidRDefault="003D1D37" w:rsidP="003D1D37">
            <w:pPr>
              <w:pStyle w:val="af7"/>
              <w:widowControl w:val="0"/>
              <w:spacing w:before="0" w:beforeAutospacing="0" w:after="120" w:afterAutospacing="0"/>
              <w:jc w:val="center"/>
              <w:rPr>
                <w:rFonts w:ascii="Sylfaen" w:hAnsi="Sylfaen"/>
              </w:rPr>
            </w:pPr>
          </w:p>
        </w:tc>
      </w:tr>
    </w:tbl>
    <w:p w14:paraId="754B1AC3"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r w:rsidRPr="00AB49AA">
        <w:rPr>
          <w:rFonts w:ascii="Sylfaen" w:hAnsi="Sylfaen"/>
          <w:sz w:val="24"/>
          <w:szCs w:val="24"/>
          <w:lang w:val="ru-RU"/>
        </w:rPr>
        <w:br w:type="page"/>
      </w:r>
    </w:p>
    <w:p w14:paraId="5D4E9A55" w14:textId="77777777" w:rsidR="003D1D37" w:rsidRPr="00AB49AA" w:rsidRDefault="003D1D37" w:rsidP="003D1D37">
      <w:pPr>
        <w:widowControl w:val="0"/>
        <w:ind w:firstLine="567"/>
        <w:jc w:val="both"/>
        <w:rPr>
          <w:rFonts w:ascii="Sylfaen" w:hAnsi="Sylfaen"/>
          <w:iCs/>
          <w:snapToGrid w:val="0"/>
          <w:sz w:val="24"/>
          <w:szCs w:val="24"/>
          <w:lang w:val="ru-RU"/>
        </w:rPr>
      </w:pPr>
      <w:r w:rsidRPr="00AB49AA">
        <w:rPr>
          <w:rFonts w:ascii="Sylfaen" w:hAnsi="Sylfaen"/>
          <w:snapToGrid w:val="0"/>
          <w:sz w:val="24"/>
          <w:szCs w:val="24"/>
          <w:lang w:val="ru-RU"/>
        </w:rPr>
        <w:lastRenderedPageBreak/>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AB49AA">
        <w:rPr>
          <w:rFonts w:ascii="Sylfaen" w:hAnsi="Sylfaen"/>
          <w:snapToGrid w:val="0"/>
          <w:sz w:val="24"/>
          <w:szCs w:val="24"/>
          <w:lang w:val="ru-RU"/>
        </w:rPr>
        <w:t>Акта,</w:t>
      </w:r>
      <w:r w:rsidRPr="00AB49AA">
        <w:rPr>
          <w:rFonts w:ascii="Sylfaen" w:hAnsi="Sylfaen"/>
          <w:sz w:val="24"/>
          <w:szCs w:val="24"/>
          <w:lang w:val="ru-RU"/>
        </w:rPr>
        <w:t>являются</w:t>
      </w:r>
      <w:proofErr w:type="spellEnd"/>
      <w:proofErr w:type="gramEnd"/>
      <w:r w:rsidRPr="00AB49AA">
        <w:rPr>
          <w:rFonts w:ascii="Sylfaen" w:hAnsi="Sylfaen"/>
          <w:sz w:val="24"/>
          <w:szCs w:val="24"/>
          <w:lang w:val="ru-RU"/>
        </w:rPr>
        <w:t xml:space="preserve"> составляющей частью настоящего Акта и прилагаются.</w:t>
      </w:r>
    </w:p>
    <w:p w14:paraId="2B839382" w14:textId="77777777" w:rsidR="003D1D37" w:rsidRPr="00AB49AA" w:rsidRDefault="003D1D37" w:rsidP="003D1D37">
      <w:pPr>
        <w:widowControl w:val="0"/>
        <w:ind w:firstLine="375"/>
        <w:jc w:val="both"/>
        <w:rPr>
          <w:rFonts w:ascii="Sylfaen" w:hAnsi="Sylfaen"/>
          <w:iCs/>
          <w:snapToGrid w:val="0"/>
          <w:sz w:val="24"/>
          <w:szCs w:val="24"/>
          <w:lang w:val="hy-AM"/>
        </w:rPr>
      </w:pPr>
    </w:p>
    <w:p w14:paraId="71BEB9E4" w14:textId="77777777" w:rsidR="005726A7" w:rsidRPr="00AB49AA" w:rsidRDefault="005726A7" w:rsidP="003D1D37">
      <w:pPr>
        <w:widowControl w:val="0"/>
        <w:ind w:firstLine="375"/>
        <w:jc w:val="both"/>
        <w:rPr>
          <w:rFonts w:ascii="Sylfaen" w:hAnsi="Sylfaen"/>
          <w:iCs/>
          <w:snapToGrid w:val="0"/>
          <w:sz w:val="24"/>
          <w:szCs w:val="24"/>
          <w:lang w:val="hy-AM"/>
        </w:rPr>
      </w:pPr>
    </w:p>
    <w:p w14:paraId="3CEE4D99" w14:textId="77777777" w:rsidR="005726A7" w:rsidRPr="00AB49AA" w:rsidRDefault="005726A7" w:rsidP="003D1D37">
      <w:pPr>
        <w:widowControl w:val="0"/>
        <w:ind w:firstLine="375"/>
        <w:jc w:val="both"/>
        <w:rPr>
          <w:rFonts w:ascii="Sylfaen" w:hAnsi="Sylfaen"/>
          <w:iCs/>
          <w:snapToGrid w:val="0"/>
          <w:sz w:val="24"/>
          <w:szCs w:val="24"/>
          <w:lang w:val="hy-AM"/>
        </w:rPr>
      </w:pPr>
    </w:p>
    <w:p w14:paraId="1D23C478" w14:textId="77777777" w:rsidR="005726A7" w:rsidRPr="00AB49AA" w:rsidRDefault="005726A7" w:rsidP="003D1D37">
      <w:pPr>
        <w:widowControl w:val="0"/>
        <w:ind w:firstLine="375"/>
        <w:jc w:val="both"/>
        <w:rPr>
          <w:rFonts w:ascii="Sylfaen" w:hAnsi="Sylfaen"/>
          <w:iCs/>
          <w:snapToGrid w:val="0"/>
          <w:sz w:val="24"/>
          <w:szCs w:val="24"/>
          <w:lang w:val="hy-AM"/>
        </w:rPr>
      </w:pPr>
    </w:p>
    <w:p w14:paraId="0034F9ED" w14:textId="77777777" w:rsidR="005726A7" w:rsidRPr="00AB49AA" w:rsidRDefault="005726A7" w:rsidP="003D1D37">
      <w:pPr>
        <w:widowControl w:val="0"/>
        <w:ind w:firstLine="375"/>
        <w:jc w:val="both"/>
        <w:rPr>
          <w:rFonts w:ascii="Sylfaen" w:hAnsi="Sylfaen"/>
          <w:iCs/>
          <w:snapToGrid w:val="0"/>
          <w:sz w:val="24"/>
          <w:szCs w:val="24"/>
          <w:lang w:val="hy-AM"/>
        </w:rPr>
      </w:pPr>
    </w:p>
    <w:p w14:paraId="0B64B3C5" w14:textId="77777777" w:rsidR="005726A7" w:rsidRPr="00AB49AA" w:rsidRDefault="005726A7" w:rsidP="003D1D37">
      <w:pPr>
        <w:widowControl w:val="0"/>
        <w:ind w:firstLine="375"/>
        <w:jc w:val="both"/>
        <w:rPr>
          <w:rFonts w:ascii="Sylfaen" w:hAnsi="Sylfaen"/>
          <w:iCs/>
          <w:snapToGrid w:val="0"/>
          <w:sz w:val="24"/>
          <w:szCs w:val="24"/>
          <w:lang w:val="hy-AM"/>
        </w:rPr>
      </w:pPr>
    </w:p>
    <w:p w14:paraId="315148A9" w14:textId="77777777" w:rsidR="005726A7" w:rsidRPr="00AB49AA" w:rsidRDefault="005726A7" w:rsidP="003D1D37">
      <w:pPr>
        <w:widowControl w:val="0"/>
        <w:ind w:firstLine="375"/>
        <w:jc w:val="both"/>
        <w:rPr>
          <w:rFonts w:ascii="Sylfaen" w:hAnsi="Sylfaen"/>
          <w:iCs/>
          <w:snapToGrid w:val="0"/>
          <w:sz w:val="24"/>
          <w:szCs w:val="24"/>
          <w:lang w:val="hy-AM"/>
        </w:rPr>
      </w:pPr>
    </w:p>
    <w:p w14:paraId="165D572D" w14:textId="77777777" w:rsidR="005726A7" w:rsidRPr="00AB49AA" w:rsidRDefault="005726A7" w:rsidP="003D1D37">
      <w:pPr>
        <w:widowControl w:val="0"/>
        <w:ind w:firstLine="375"/>
        <w:jc w:val="both"/>
        <w:rPr>
          <w:rFonts w:ascii="Sylfaen" w:hAnsi="Sylfaen"/>
          <w:iCs/>
          <w:snapToGrid w:val="0"/>
          <w:sz w:val="24"/>
          <w:szCs w:val="24"/>
          <w:lang w:val="hy-AM"/>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D1D37" w:rsidRPr="00AB49AA" w14:paraId="542A2E41" w14:textId="77777777" w:rsidTr="003D1D37">
        <w:trPr>
          <w:trHeight w:val="266"/>
          <w:tblCellSpacing w:w="7" w:type="dxa"/>
          <w:jc w:val="center"/>
        </w:trPr>
        <w:tc>
          <w:tcPr>
            <w:tcW w:w="0" w:type="auto"/>
            <w:vAlign w:val="center"/>
          </w:tcPr>
          <w:p w14:paraId="15E61122" w14:textId="77777777" w:rsidR="003D1D37" w:rsidRPr="00AB49AA" w:rsidRDefault="003D1D37" w:rsidP="003D1D37">
            <w:pPr>
              <w:widowControl w:val="0"/>
              <w:jc w:val="center"/>
              <w:rPr>
                <w:rFonts w:ascii="Sylfaen" w:hAnsi="Sylfaen"/>
                <w:iCs/>
                <w:sz w:val="24"/>
                <w:szCs w:val="24"/>
              </w:rPr>
            </w:pPr>
            <w:proofErr w:type="spellStart"/>
            <w:r w:rsidRPr="00AB49AA">
              <w:rPr>
                <w:rFonts w:ascii="Sylfaen" w:hAnsi="Sylfaen"/>
                <w:sz w:val="24"/>
                <w:szCs w:val="24"/>
              </w:rPr>
              <w:t>Товар</w:t>
            </w:r>
            <w:proofErr w:type="spellEnd"/>
            <w:r w:rsidRPr="00AB49AA">
              <w:rPr>
                <w:rFonts w:ascii="Sylfaen" w:hAnsi="Sylfaen"/>
                <w:sz w:val="24"/>
                <w:szCs w:val="24"/>
              </w:rPr>
              <w:t xml:space="preserve"> </w:t>
            </w:r>
            <w:proofErr w:type="spellStart"/>
            <w:r w:rsidRPr="00AB49AA">
              <w:rPr>
                <w:rFonts w:ascii="Sylfaen" w:hAnsi="Sylfaen"/>
                <w:sz w:val="24"/>
                <w:szCs w:val="24"/>
              </w:rPr>
              <w:t>передал</w:t>
            </w:r>
            <w:proofErr w:type="spellEnd"/>
            <w:r w:rsidRPr="00AB49AA">
              <w:rPr>
                <w:rFonts w:ascii="Sylfaen" w:hAnsi="Sylfaen"/>
                <w:sz w:val="24"/>
                <w:szCs w:val="24"/>
              </w:rPr>
              <w:t xml:space="preserve"> </w:t>
            </w:r>
          </w:p>
        </w:tc>
        <w:tc>
          <w:tcPr>
            <w:tcW w:w="0" w:type="auto"/>
            <w:vAlign w:val="center"/>
          </w:tcPr>
          <w:p w14:paraId="362C14E4" w14:textId="77777777" w:rsidR="003D1D37" w:rsidRPr="00AB49AA" w:rsidRDefault="003D1D37" w:rsidP="003D1D37">
            <w:pPr>
              <w:widowControl w:val="0"/>
              <w:jc w:val="center"/>
              <w:rPr>
                <w:rFonts w:ascii="Sylfaen" w:hAnsi="Sylfaen"/>
                <w:iCs/>
                <w:sz w:val="24"/>
                <w:szCs w:val="24"/>
              </w:rPr>
            </w:pPr>
            <w:proofErr w:type="spellStart"/>
            <w:r w:rsidRPr="00AB49AA">
              <w:rPr>
                <w:rFonts w:ascii="Sylfaen" w:hAnsi="Sylfaen"/>
                <w:sz w:val="24"/>
                <w:szCs w:val="24"/>
              </w:rPr>
              <w:t>Товар</w:t>
            </w:r>
            <w:proofErr w:type="spellEnd"/>
            <w:r w:rsidRPr="00AB49AA">
              <w:rPr>
                <w:rFonts w:ascii="Sylfaen" w:hAnsi="Sylfaen"/>
                <w:sz w:val="24"/>
                <w:szCs w:val="24"/>
              </w:rPr>
              <w:t xml:space="preserve"> </w:t>
            </w:r>
            <w:proofErr w:type="spellStart"/>
            <w:r w:rsidRPr="00AB49AA">
              <w:rPr>
                <w:rFonts w:ascii="Sylfaen" w:hAnsi="Sylfaen"/>
                <w:sz w:val="24"/>
                <w:szCs w:val="24"/>
              </w:rPr>
              <w:t>принят</w:t>
            </w:r>
            <w:proofErr w:type="spellEnd"/>
          </w:p>
        </w:tc>
      </w:tr>
      <w:tr w:rsidR="003D1D37" w:rsidRPr="00AB49AA" w14:paraId="65E0845E" w14:textId="77777777" w:rsidTr="003D1D37">
        <w:trPr>
          <w:trHeight w:val="473"/>
          <w:tblCellSpacing w:w="7" w:type="dxa"/>
          <w:jc w:val="center"/>
        </w:trPr>
        <w:tc>
          <w:tcPr>
            <w:tcW w:w="0" w:type="auto"/>
            <w:vAlign w:val="center"/>
          </w:tcPr>
          <w:p w14:paraId="713D576A"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 xml:space="preserve">_______________________ </w:t>
            </w:r>
          </w:p>
          <w:p w14:paraId="594F7B9C" w14:textId="77777777" w:rsidR="003D1D37" w:rsidRPr="00AB49AA" w:rsidRDefault="003D1D37" w:rsidP="003D1D37">
            <w:pPr>
              <w:widowControl w:val="0"/>
              <w:jc w:val="center"/>
              <w:rPr>
                <w:rFonts w:ascii="Sylfaen" w:hAnsi="Sylfaen"/>
                <w:iCs/>
                <w:sz w:val="24"/>
                <w:szCs w:val="24"/>
                <w:vertAlign w:val="superscript"/>
              </w:rPr>
            </w:pPr>
            <w:proofErr w:type="spellStart"/>
            <w:r w:rsidRPr="00AB49AA">
              <w:rPr>
                <w:rFonts w:ascii="Sylfaen" w:hAnsi="Sylfaen"/>
                <w:sz w:val="24"/>
                <w:szCs w:val="24"/>
                <w:vertAlign w:val="superscript"/>
              </w:rPr>
              <w:t>подпись</w:t>
            </w:r>
            <w:proofErr w:type="spellEnd"/>
            <w:r w:rsidRPr="00AB49AA">
              <w:rPr>
                <w:rFonts w:ascii="Sylfaen" w:hAnsi="Sylfaen"/>
                <w:sz w:val="24"/>
                <w:szCs w:val="24"/>
                <w:vertAlign w:val="superscript"/>
              </w:rPr>
              <w:t xml:space="preserve"> </w:t>
            </w:r>
          </w:p>
        </w:tc>
        <w:tc>
          <w:tcPr>
            <w:tcW w:w="0" w:type="auto"/>
            <w:vAlign w:val="center"/>
          </w:tcPr>
          <w:p w14:paraId="5946047C"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_______________________</w:t>
            </w:r>
          </w:p>
          <w:p w14:paraId="6E26E9B4" w14:textId="77777777" w:rsidR="003D1D37" w:rsidRPr="00AB49AA" w:rsidRDefault="003D1D37" w:rsidP="003D1D37">
            <w:pPr>
              <w:widowControl w:val="0"/>
              <w:jc w:val="center"/>
              <w:rPr>
                <w:rFonts w:ascii="Sylfaen" w:hAnsi="Sylfaen"/>
                <w:iCs/>
                <w:sz w:val="24"/>
                <w:szCs w:val="24"/>
                <w:vertAlign w:val="superscript"/>
              </w:rPr>
            </w:pPr>
            <w:proofErr w:type="spellStart"/>
            <w:r w:rsidRPr="00AB49AA">
              <w:rPr>
                <w:rFonts w:ascii="Sylfaen" w:hAnsi="Sylfaen"/>
                <w:sz w:val="24"/>
                <w:szCs w:val="24"/>
                <w:vertAlign w:val="superscript"/>
              </w:rPr>
              <w:t>подпись</w:t>
            </w:r>
            <w:proofErr w:type="spellEnd"/>
            <w:r w:rsidRPr="00AB49AA">
              <w:rPr>
                <w:rFonts w:ascii="Sylfaen" w:hAnsi="Sylfaen"/>
                <w:sz w:val="24"/>
                <w:szCs w:val="24"/>
                <w:vertAlign w:val="superscript"/>
              </w:rPr>
              <w:t xml:space="preserve"> </w:t>
            </w:r>
          </w:p>
        </w:tc>
      </w:tr>
      <w:tr w:rsidR="003D1D37" w:rsidRPr="00AB49AA" w14:paraId="10E7C5D7" w14:textId="77777777" w:rsidTr="003D1D37">
        <w:trPr>
          <w:trHeight w:val="503"/>
          <w:tblCellSpacing w:w="7" w:type="dxa"/>
          <w:jc w:val="center"/>
        </w:trPr>
        <w:tc>
          <w:tcPr>
            <w:tcW w:w="0" w:type="auto"/>
            <w:vAlign w:val="center"/>
          </w:tcPr>
          <w:p w14:paraId="7142EC3A"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 xml:space="preserve">______________________ </w:t>
            </w:r>
          </w:p>
          <w:p w14:paraId="2F6D645C" w14:textId="77777777" w:rsidR="003D1D37" w:rsidRPr="00AB49AA" w:rsidRDefault="003D1D37" w:rsidP="003D1D37">
            <w:pPr>
              <w:widowControl w:val="0"/>
              <w:jc w:val="center"/>
              <w:rPr>
                <w:rFonts w:ascii="Sylfaen" w:hAnsi="Sylfaen"/>
                <w:iCs/>
                <w:sz w:val="24"/>
                <w:szCs w:val="24"/>
                <w:vertAlign w:val="superscript"/>
              </w:rPr>
            </w:pPr>
            <w:proofErr w:type="spellStart"/>
            <w:r w:rsidRPr="00AB49AA">
              <w:rPr>
                <w:rFonts w:ascii="Sylfaen" w:hAnsi="Sylfaen"/>
                <w:sz w:val="24"/>
                <w:szCs w:val="24"/>
                <w:vertAlign w:val="superscript"/>
              </w:rPr>
              <w:t>фамилия</w:t>
            </w:r>
            <w:proofErr w:type="spellEnd"/>
            <w:r w:rsidRPr="00AB49AA">
              <w:rPr>
                <w:rFonts w:ascii="Sylfaen" w:hAnsi="Sylfaen"/>
                <w:sz w:val="24"/>
                <w:szCs w:val="24"/>
                <w:vertAlign w:val="superscript"/>
              </w:rPr>
              <w:t xml:space="preserve">, </w:t>
            </w:r>
            <w:proofErr w:type="spellStart"/>
            <w:r w:rsidRPr="00AB49AA">
              <w:rPr>
                <w:rFonts w:ascii="Sylfaen" w:hAnsi="Sylfaen"/>
                <w:sz w:val="24"/>
                <w:szCs w:val="24"/>
                <w:vertAlign w:val="superscript"/>
              </w:rPr>
              <w:t>имя</w:t>
            </w:r>
            <w:proofErr w:type="spellEnd"/>
          </w:p>
        </w:tc>
        <w:tc>
          <w:tcPr>
            <w:tcW w:w="0" w:type="auto"/>
            <w:vAlign w:val="center"/>
          </w:tcPr>
          <w:p w14:paraId="12AFD77F"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_______________________</w:t>
            </w:r>
          </w:p>
          <w:p w14:paraId="7EEACDD8" w14:textId="77777777" w:rsidR="003D1D37" w:rsidRPr="00AB49AA" w:rsidRDefault="003D1D37" w:rsidP="003D1D37">
            <w:pPr>
              <w:widowControl w:val="0"/>
              <w:jc w:val="center"/>
              <w:rPr>
                <w:rFonts w:ascii="Sylfaen" w:hAnsi="Sylfaen"/>
                <w:iCs/>
                <w:sz w:val="24"/>
                <w:szCs w:val="24"/>
                <w:vertAlign w:val="superscript"/>
              </w:rPr>
            </w:pPr>
            <w:proofErr w:type="spellStart"/>
            <w:r w:rsidRPr="00AB49AA">
              <w:rPr>
                <w:rFonts w:ascii="Sylfaen" w:hAnsi="Sylfaen"/>
                <w:sz w:val="24"/>
                <w:szCs w:val="24"/>
                <w:vertAlign w:val="superscript"/>
              </w:rPr>
              <w:t>фамилия</w:t>
            </w:r>
            <w:proofErr w:type="spellEnd"/>
            <w:r w:rsidRPr="00AB49AA">
              <w:rPr>
                <w:rFonts w:ascii="Sylfaen" w:hAnsi="Sylfaen"/>
                <w:sz w:val="24"/>
                <w:szCs w:val="24"/>
                <w:vertAlign w:val="superscript"/>
              </w:rPr>
              <w:t xml:space="preserve">, </w:t>
            </w:r>
            <w:proofErr w:type="spellStart"/>
            <w:r w:rsidRPr="00AB49AA">
              <w:rPr>
                <w:rFonts w:ascii="Sylfaen" w:hAnsi="Sylfaen"/>
                <w:sz w:val="24"/>
                <w:szCs w:val="24"/>
                <w:vertAlign w:val="superscript"/>
              </w:rPr>
              <w:t>имя</w:t>
            </w:r>
            <w:proofErr w:type="spellEnd"/>
          </w:p>
        </w:tc>
      </w:tr>
      <w:tr w:rsidR="003D1D37" w:rsidRPr="00AB49AA" w14:paraId="7B4AAB97" w14:textId="77777777" w:rsidTr="003D1D37">
        <w:trPr>
          <w:trHeight w:val="281"/>
          <w:tblCellSpacing w:w="7" w:type="dxa"/>
          <w:jc w:val="center"/>
        </w:trPr>
        <w:tc>
          <w:tcPr>
            <w:tcW w:w="0" w:type="auto"/>
            <w:vAlign w:val="center"/>
          </w:tcPr>
          <w:p w14:paraId="269D9203"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М. П.</w:t>
            </w:r>
          </w:p>
        </w:tc>
        <w:tc>
          <w:tcPr>
            <w:tcW w:w="0" w:type="auto"/>
            <w:vAlign w:val="center"/>
          </w:tcPr>
          <w:p w14:paraId="05F74CD1" w14:textId="77777777" w:rsidR="003D1D37" w:rsidRPr="00AB49AA" w:rsidRDefault="003D1D37" w:rsidP="003D1D37">
            <w:pPr>
              <w:widowControl w:val="0"/>
              <w:jc w:val="center"/>
              <w:rPr>
                <w:rFonts w:ascii="Sylfaen" w:hAnsi="Sylfaen"/>
                <w:iCs/>
                <w:sz w:val="24"/>
                <w:szCs w:val="24"/>
              </w:rPr>
            </w:pPr>
            <w:r w:rsidRPr="00AB49AA">
              <w:rPr>
                <w:rFonts w:ascii="Sylfaen" w:hAnsi="Sylfaen"/>
                <w:sz w:val="24"/>
                <w:szCs w:val="24"/>
              </w:rPr>
              <w:t>М. П.</w:t>
            </w:r>
          </w:p>
        </w:tc>
      </w:tr>
    </w:tbl>
    <w:p w14:paraId="7AA5AC80" w14:textId="77777777" w:rsidR="003D1D37" w:rsidRPr="00AB49AA" w:rsidRDefault="003D1D37" w:rsidP="003D1D37">
      <w:pPr>
        <w:widowControl w:val="0"/>
        <w:tabs>
          <w:tab w:val="left" w:pos="5954"/>
          <w:tab w:val="left" w:pos="6663"/>
          <w:tab w:val="left" w:pos="7513"/>
        </w:tabs>
        <w:jc w:val="both"/>
        <w:rPr>
          <w:rFonts w:ascii="Sylfaen" w:hAnsi="Sylfaen"/>
          <w:sz w:val="24"/>
          <w:szCs w:val="24"/>
          <w:lang w:val="hy-AM"/>
        </w:rPr>
      </w:pPr>
    </w:p>
    <w:p w14:paraId="40D79306" w14:textId="77777777" w:rsidR="00FF61F9" w:rsidRPr="00AB49AA" w:rsidRDefault="00FF61F9" w:rsidP="003D1D37">
      <w:pPr>
        <w:jc w:val="both"/>
        <w:rPr>
          <w:rFonts w:ascii="Sylfaen" w:hAnsi="Sylfaen"/>
          <w:sz w:val="24"/>
          <w:szCs w:val="24"/>
          <w:lang w:val="ru-RU" w:bidi="ru-RU"/>
        </w:rPr>
      </w:pPr>
    </w:p>
    <w:p w14:paraId="29303602" w14:textId="77777777" w:rsidR="00FF61F9" w:rsidRPr="00AB49AA" w:rsidRDefault="00FF61F9" w:rsidP="003D1D37">
      <w:pPr>
        <w:jc w:val="both"/>
        <w:rPr>
          <w:rFonts w:ascii="Sylfaen" w:hAnsi="Sylfaen"/>
          <w:sz w:val="24"/>
          <w:szCs w:val="24"/>
          <w:lang w:val="hy-AM" w:bidi="ru-RU"/>
        </w:rPr>
      </w:pPr>
    </w:p>
    <w:p w14:paraId="3994A2A0" w14:textId="77777777" w:rsidR="00FF61F9" w:rsidRPr="00AB49AA" w:rsidRDefault="00FF61F9" w:rsidP="00380C33">
      <w:pPr>
        <w:jc w:val="right"/>
        <w:rPr>
          <w:rFonts w:ascii="Sylfaen" w:hAnsi="Sylfaen"/>
          <w:sz w:val="24"/>
          <w:szCs w:val="24"/>
          <w:lang w:val="hy-AM" w:bidi="ru-RU"/>
        </w:rPr>
      </w:pPr>
    </w:p>
    <w:p w14:paraId="162F9AEF" w14:textId="77777777" w:rsidR="00FF61F9" w:rsidRPr="00AB49AA" w:rsidRDefault="00FF61F9" w:rsidP="00380C33">
      <w:pPr>
        <w:jc w:val="right"/>
        <w:rPr>
          <w:rFonts w:ascii="Sylfaen" w:hAnsi="Sylfaen"/>
          <w:sz w:val="24"/>
          <w:szCs w:val="24"/>
          <w:lang w:val="hy-AM" w:bidi="ru-RU"/>
        </w:rPr>
      </w:pPr>
    </w:p>
    <w:p w14:paraId="3B578F40" w14:textId="77777777" w:rsidR="00FF61F9" w:rsidRPr="00AB49AA" w:rsidRDefault="00FF61F9" w:rsidP="00380C33">
      <w:pPr>
        <w:jc w:val="right"/>
        <w:rPr>
          <w:rFonts w:ascii="Sylfaen" w:hAnsi="Sylfaen"/>
          <w:sz w:val="24"/>
          <w:szCs w:val="24"/>
          <w:lang w:val="hy-AM" w:bidi="ru-RU"/>
        </w:rPr>
      </w:pPr>
    </w:p>
    <w:p w14:paraId="291F6E95" w14:textId="77777777" w:rsidR="00FF61F9" w:rsidRPr="00AB49AA" w:rsidRDefault="00FF61F9" w:rsidP="00380C33">
      <w:pPr>
        <w:jc w:val="right"/>
        <w:rPr>
          <w:rFonts w:ascii="Sylfaen" w:hAnsi="Sylfaen"/>
          <w:sz w:val="24"/>
          <w:szCs w:val="24"/>
          <w:lang w:val="hy-AM" w:bidi="ru-RU"/>
        </w:rPr>
      </w:pPr>
    </w:p>
    <w:p w14:paraId="35E205EC" w14:textId="77777777" w:rsidR="003D1D37" w:rsidRPr="00AB49AA" w:rsidRDefault="003D1D37" w:rsidP="00380C33">
      <w:pPr>
        <w:jc w:val="right"/>
        <w:rPr>
          <w:rFonts w:ascii="Sylfaen" w:hAnsi="Sylfaen"/>
          <w:sz w:val="24"/>
          <w:szCs w:val="24"/>
          <w:lang w:val="hy-AM" w:bidi="ru-RU"/>
        </w:rPr>
      </w:pPr>
    </w:p>
    <w:p w14:paraId="3B0A06A0" w14:textId="77777777" w:rsidR="003D1D37" w:rsidRPr="00AB49AA" w:rsidRDefault="003D1D37" w:rsidP="00380C33">
      <w:pPr>
        <w:jc w:val="right"/>
        <w:rPr>
          <w:rFonts w:ascii="Sylfaen" w:hAnsi="Sylfaen"/>
          <w:sz w:val="24"/>
          <w:szCs w:val="24"/>
          <w:lang w:val="hy-AM" w:bidi="ru-RU"/>
        </w:rPr>
      </w:pPr>
    </w:p>
    <w:p w14:paraId="0AAD0471" w14:textId="77777777" w:rsidR="003D1D37" w:rsidRPr="00AB49AA" w:rsidRDefault="003D1D37" w:rsidP="00380C33">
      <w:pPr>
        <w:jc w:val="right"/>
        <w:rPr>
          <w:rFonts w:ascii="Sylfaen" w:hAnsi="Sylfaen"/>
          <w:sz w:val="24"/>
          <w:szCs w:val="24"/>
          <w:lang w:val="hy-AM" w:bidi="ru-RU"/>
        </w:rPr>
      </w:pPr>
    </w:p>
    <w:p w14:paraId="2A900E23" w14:textId="77777777" w:rsidR="003D1D37" w:rsidRPr="00AB49AA" w:rsidRDefault="003D1D37" w:rsidP="00380C33">
      <w:pPr>
        <w:jc w:val="right"/>
        <w:rPr>
          <w:rFonts w:ascii="Sylfaen" w:hAnsi="Sylfaen"/>
          <w:sz w:val="24"/>
          <w:szCs w:val="24"/>
          <w:lang w:val="hy-AM" w:bidi="ru-RU"/>
        </w:rPr>
      </w:pPr>
    </w:p>
    <w:p w14:paraId="737B1932" w14:textId="77777777" w:rsidR="003D1D37" w:rsidRPr="00AB49AA" w:rsidRDefault="003D1D37" w:rsidP="00380C33">
      <w:pPr>
        <w:jc w:val="right"/>
        <w:rPr>
          <w:rFonts w:ascii="Sylfaen" w:hAnsi="Sylfaen"/>
          <w:sz w:val="24"/>
          <w:szCs w:val="24"/>
          <w:lang w:val="hy-AM" w:bidi="ru-RU"/>
        </w:rPr>
      </w:pPr>
    </w:p>
    <w:p w14:paraId="5482941D" w14:textId="77777777" w:rsidR="003D1D37" w:rsidRPr="00AB49AA" w:rsidRDefault="003D1D37" w:rsidP="00380C33">
      <w:pPr>
        <w:jc w:val="right"/>
        <w:rPr>
          <w:rFonts w:ascii="Sylfaen" w:hAnsi="Sylfaen"/>
          <w:sz w:val="24"/>
          <w:szCs w:val="24"/>
          <w:lang w:val="hy-AM" w:bidi="ru-RU"/>
        </w:rPr>
      </w:pPr>
    </w:p>
    <w:p w14:paraId="30790D9A" w14:textId="77777777" w:rsidR="003D1D37" w:rsidRPr="00AB49AA" w:rsidRDefault="003D1D37" w:rsidP="00380C33">
      <w:pPr>
        <w:jc w:val="right"/>
        <w:rPr>
          <w:rFonts w:ascii="Sylfaen" w:hAnsi="Sylfaen"/>
          <w:sz w:val="24"/>
          <w:szCs w:val="24"/>
          <w:lang w:val="hy-AM" w:bidi="ru-RU"/>
        </w:rPr>
      </w:pPr>
    </w:p>
    <w:p w14:paraId="2F0BAA75" w14:textId="77777777" w:rsidR="003D1D37" w:rsidRPr="00AB49AA" w:rsidRDefault="003D1D37" w:rsidP="00380C33">
      <w:pPr>
        <w:jc w:val="right"/>
        <w:rPr>
          <w:rFonts w:ascii="Sylfaen" w:hAnsi="Sylfaen"/>
          <w:sz w:val="24"/>
          <w:szCs w:val="24"/>
          <w:lang w:val="hy-AM" w:bidi="ru-RU"/>
        </w:rPr>
      </w:pPr>
    </w:p>
    <w:p w14:paraId="6D97185A" w14:textId="77777777" w:rsidR="003D1D37" w:rsidRPr="00AB49AA" w:rsidRDefault="003D1D37" w:rsidP="00380C33">
      <w:pPr>
        <w:jc w:val="right"/>
        <w:rPr>
          <w:rFonts w:ascii="Sylfaen" w:hAnsi="Sylfaen"/>
          <w:sz w:val="24"/>
          <w:szCs w:val="24"/>
          <w:lang w:val="hy-AM" w:bidi="ru-RU"/>
        </w:rPr>
      </w:pPr>
    </w:p>
    <w:p w14:paraId="588E2A55" w14:textId="77777777" w:rsidR="003D1D37" w:rsidRPr="00AB49AA" w:rsidRDefault="003D1D37" w:rsidP="00380C33">
      <w:pPr>
        <w:jc w:val="right"/>
        <w:rPr>
          <w:rFonts w:ascii="Sylfaen" w:hAnsi="Sylfaen"/>
          <w:sz w:val="24"/>
          <w:szCs w:val="24"/>
          <w:lang w:val="hy-AM" w:bidi="ru-RU"/>
        </w:rPr>
      </w:pPr>
    </w:p>
    <w:p w14:paraId="60FADF9C" w14:textId="77777777" w:rsidR="003D1D37" w:rsidRPr="00AB49AA" w:rsidRDefault="003D1D37" w:rsidP="00380C33">
      <w:pPr>
        <w:jc w:val="right"/>
        <w:rPr>
          <w:rFonts w:ascii="Sylfaen" w:hAnsi="Sylfaen"/>
          <w:sz w:val="24"/>
          <w:szCs w:val="24"/>
          <w:lang w:val="hy-AM" w:bidi="ru-RU"/>
        </w:rPr>
      </w:pPr>
    </w:p>
    <w:p w14:paraId="1361509F" w14:textId="77777777" w:rsidR="003D1D37" w:rsidRPr="00AB49AA" w:rsidRDefault="003D1D37" w:rsidP="00380C33">
      <w:pPr>
        <w:jc w:val="right"/>
        <w:rPr>
          <w:rFonts w:ascii="Sylfaen" w:hAnsi="Sylfaen"/>
          <w:sz w:val="24"/>
          <w:szCs w:val="24"/>
          <w:lang w:val="hy-AM" w:bidi="ru-RU"/>
        </w:rPr>
      </w:pPr>
    </w:p>
    <w:p w14:paraId="175E9B49" w14:textId="77777777" w:rsidR="003D1D37" w:rsidRPr="00AB49AA" w:rsidRDefault="003D1D37" w:rsidP="00380C33">
      <w:pPr>
        <w:jc w:val="right"/>
        <w:rPr>
          <w:rFonts w:ascii="Sylfaen" w:hAnsi="Sylfaen"/>
          <w:sz w:val="24"/>
          <w:szCs w:val="24"/>
          <w:lang w:val="hy-AM" w:bidi="ru-RU"/>
        </w:rPr>
      </w:pPr>
    </w:p>
    <w:p w14:paraId="237809DA" w14:textId="77777777" w:rsidR="003D1D37" w:rsidRPr="00AB49AA" w:rsidRDefault="003D1D37" w:rsidP="00380C33">
      <w:pPr>
        <w:jc w:val="right"/>
        <w:rPr>
          <w:rFonts w:ascii="Sylfaen" w:hAnsi="Sylfaen"/>
          <w:sz w:val="24"/>
          <w:szCs w:val="24"/>
          <w:lang w:val="hy-AM" w:bidi="ru-RU"/>
        </w:rPr>
      </w:pPr>
    </w:p>
    <w:p w14:paraId="4F1EAADD" w14:textId="77777777" w:rsidR="003D1D37" w:rsidRPr="00AB49AA" w:rsidRDefault="003D1D37" w:rsidP="00380C33">
      <w:pPr>
        <w:jc w:val="right"/>
        <w:rPr>
          <w:rFonts w:ascii="Sylfaen" w:hAnsi="Sylfaen"/>
          <w:sz w:val="24"/>
          <w:szCs w:val="24"/>
          <w:lang w:val="hy-AM" w:bidi="ru-RU"/>
        </w:rPr>
      </w:pPr>
    </w:p>
    <w:p w14:paraId="668DC2BD" w14:textId="77777777" w:rsidR="003D1D37" w:rsidRPr="00AB49AA" w:rsidRDefault="003D1D37" w:rsidP="00380C33">
      <w:pPr>
        <w:jc w:val="right"/>
        <w:rPr>
          <w:rFonts w:ascii="Sylfaen" w:hAnsi="Sylfaen"/>
          <w:sz w:val="24"/>
          <w:szCs w:val="24"/>
          <w:lang w:val="hy-AM" w:bidi="ru-RU"/>
        </w:rPr>
      </w:pPr>
    </w:p>
    <w:p w14:paraId="6774C06C" w14:textId="77777777" w:rsidR="003D1D37" w:rsidRPr="00AB49AA" w:rsidRDefault="003D1D37" w:rsidP="00380C33">
      <w:pPr>
        <w:jc w:val="right"/>
        <w:rPr>
          <w:rFonts w:ascii="Sylfaen" w:hAnsi="Sylfaen"/>
          <w:sz w:val="24"/>
          <w:szCs w:val="24"/>
          <w:lang w:val="hy-AM" w:bidi="ru-RU"/>
        </w:rPr>
      </w:pPr>
    </w:p>
    <w:p w14:paraId="0506E16E" w14:textId="77777777" w:rsidR="003D1D37" w:rsidRPr="00AB49AA" w:rsidRDefault="003D1D37" w:rsidP="00380C33">
      <w:pPr>
        <w:jc w:val="right"/>
        <w:rPr>
          <w:rFonts w:ascii="Sylfaen" w:hAnsi="Sylfaen"/>
          <w:sz w:val="24"/>
          <w:szCs w:val="24"/>
          <w:lang w:val="hy-AM" w:bidi="ru-RU"/>
        </w:rPr>
      </w:pPr>
    </w:p>
    <w:p w14:paraId="7402E58A" w14:textId="77777777" w:rsidR="003D1D37" w:rsidRPr="00AB49AA" w:rsidRDefault="003D1D37" w:rsidP="00380C33">
      <w:pPr>
        <w:jc w:val="right"/>
        <w:rPr>
          <w:rFonts w:ascii="Sylfaen" w:hAnsi="Sylfaen"/>
          <w:sz w:val="24"/>
          <w:szCs w:val="24"/>
          <w:lang w:val="hy-AM" w:bidi="ru-RU"/>
        </w:rPr>
      </w:pPr>
    </w:p>
    <w:p w14:paraId="2E2CE242" w14:textId="77777777" w:rsidR="003D1D37" w:rsidRPr="00AB49AA" w:rsidRDefault="003D1D37" w:rsidP="00380C33">
      <w:pPr>
        <w:jc w:val="right"/>
        <w:rPr>
          <w:rFonts w:ascii="Sylfaen" w:hAnsi="Sylfaen"/>
          <w:sz w:val="24"/>
          <w:szCs w:val="24"/>
          <w:lang w:val="hy-AM" w:bidi="ru-RU"/>
        </w:rPr>
      </w:pPr>
    </w:p>
    <w:p w14:paraId="0AF0D306" w14:textId="77777777" w:rsidR="003D1D37" w:rsidRPr="00AB49AA" w:rsidRDefault="003D1D37" w:rsidP="00380C33">
      <w:pPr>
        <w:jc w:val="right"/>
        <w:rPr>
          <w:rFonts w:ascii="Sylfaen" w:hAnsi="Sylfaen"/>
          <w:sz w:val="24"/>
          <w:szCs w:val="24"/>
          <w:lang w:val="hy-AM" w:bidi="ru-RU"/>
        </w:rPr>
      </w:pPr>
    </w:p>
    <w:p w14:paraId="53DC46E0" w14:textId="77777777" w:rsidR="003D1D37" w:rsidRPr="00AB49AA" w:rsidRDefault="003D1D37" w:rsidP="00380C33">
      <w:pPr>
        <w:jc w:val="right"/>
        <w:rPr>
          <w:rFonts w:ascii="Sylfaen" w:hAnsi="Sylfaen"/>
          <w:sz w:val="24"/>
          <w:szCs w:val="24"/>
          <w:lang w:val="hy-AM" w:bidi="ru-RU"/>
        </w:rPr>
      </w:pPr>
    </w:p>
    <w:p w14:paraId="4497D3F8" w14:textId="77777777" w:rsidR="003D1D37" w:rsidRPr="00AB49AA" w:rsidRDefault="003D1D37" w:rsidP="00380C33">
      <w:pPr>
        <w:jc w:val="right"/>
        <w:rPr>
          <w:rFonts w:ascii="Sylfaen" w:hAnsi="Sylfaen"/>
          <w:sz w:val="24"/>
          <w:szCs w:val="24"/>
          <w:lang w:val="hy-AM" w:bidi="ru-RU"/>
        </w:rPr>
      </w:pPr>
    </w:p>
    <w:p w14:paraId="0FABADB5" w14:textId="77777777" w:rsidR="003D1D37" w:rsidRPr="00AB49AA" w:rsidRDefault="003D1D37" w:rsidP="00380C33">
      <w:pPr>
        <w:jc w:val="right"/>
        <w:rPr>
          <w:rFonts w:ascii="Sylfaen" w:hAnsi="Sylfaen"/>
          <w:sz w:val="24"/>
          <w:szCs w:val="24"/>
          <w:lang w:val="hy-AM" w:bidi="ru-RU"/>
        </w:rPr>
      </w:pPr>
    </w:p>
    <w:p w14:paraId="4833BFB6" w14:textId="77777777" w:rsidR="003D1D37" w:rsidRPr="00AB49AA" w:rsidRDefault="003D1D37" w:rsidP="00380C33">
      <w:pPr>
        <w:jc w:val="right"/>
        <w:rPr>
          <w:rFonts w:ascii="Sylfaen" w:hAnsi="Sylfaen"/>
          <w:sz w:val="24"/>
          <w:szCs w:val="24"/>
          <w:lang w:val="hy-AM" w:bidi="ru-RU"/>
        </w:rPr>
      </w:pPr>
    </w:p>
    <w:p w14:paraId="044E837C" w14:textId="77777777" w:rsidR="003D1D37" w:rsidRPr="00AB49AA" w:rsidRDefault="003D1D37" w:rsidP="00380C33">
      <w:pPr>
        <w:jc w:val="right"/>
        <w:rPr>
          <w:rFonts w:ascii="Sylfaen" w:hAnsi="Sylfaen"/>
          <w:sz w:val="24"/>
          <w:szCs w:val="24"/>
          <w:lang w:val="hy-AM" w:bidi="ru-RU"/>
        </w:rPr>
      </w:pPr>
    </w:p>
    <w:p w14:paraId="5316E1C5" w14:textId="77777777" w:rsidR="003D1D37" w:rsidRPr="00AB49AA" w:rsidRDefault="003D1D37" w:rsidP="003D1D37">
      <w:pPr>
        <w:widowControl w:val="0"/>
        <w:jc w:val="right"/>
        <w:rPr>
          <w:rFonts w:ascii="Sylfaen" w:hAnsi="Sylfaen" w:cs="Sylfaen"/>
          <w:i/>
          <w:sz w:val="24"/>
          <w:szCs w:val="24"/>
          <w:lang w:val="ru-RU"/>
        </w:rPr>
      </w:pPr>
      <w:r w:rsidRPr="00AB49AA">
        <w:rPr>
          <w:rFonts w:ascii="Sylfaen" w:hAnsi="Sylfaen"/>
          <w:i/>
          <w:sz w:val="24"/>
          <w:szCs w:val="24"/>
          <w:lang w:val="ru-RU"/>
        </w:rPr>
        <w:t>Приложение № 3.1</w:t>
      </w:r>
    </w:p>
    <w:p w14:paraId="2FE02579" w14:textId="77777777" w:rsidR="003D1D37" w:rsidRPr="00AB49AA" w:rsidRDefault="003D1D37" w:rsidP="003D1D37">
      <w:pPr>
        <w:widowControl w:val="0"/>
        <w:jc w:val="right"/>
        <w:rPr>
          <w:rFonts w:ascii="Sylfaen" w:hAnsi="Sylfaen" w:cs="Sylfaen"/>
          <w:i/>
          <w:sz w:val="24"/>
          <w:szCs w:val="24"/>
          <w:lang w:val="ru-RU"/>
        </w:rPr>
      </w:pPr>
      <w:r w:rsidRPr="00AB49AA">
        <w:rPr>
          <w:rFonts w:ascii="Sylfaen" w:hAnsi="Sylfaen"/>
          <w:i/>
          <w:sz w:val="24"/>
          <w:szCs w:val="24"/>
          <w:lang w:val="ru-RU"/>
        </w:rPr>
        <w:t xml:space="preserve">к Договору под кодом </w:t>
      </w:r>
      <w:r w:rsidRPr="00AB49AA">
        <w:rPr>
          <w:rFonts w:ascii="Sylfaen" w:hAnsi="Sylfaen" w:cs="Sylfaen"/>
          <w:i/>
          <w:sz w:val="24"/>
          <w:szCs w:val="24"/>
          <w:lang w:val="ru-RU"/>
        </w:rPr>
        <w:br/>
      </w:r>
      <w:r w:rsidRPr="00AB49AA">
        <w:rPr>
          <w:rFonts w:ascii="Sylfaen" w:hAnsi="Sylfaen"/>
          <w:i/>
          <w:sz w:val="24"/>
          <w:szCs w:val="24"/>
          <w:lang w:val="ru-RU"/>
        </w:rPr>
        <w:t>заключенному "</w:t>
      </w:r>
      <w:r w:rsidRPr="00AB49AA">
        <w:rPr>
          <w:rFonts w:ascii="Sylfaen" w:hAnsi="Sylfaen"/>
          <w:i/>
          <w:sz w:val="24"/>
          <w:szCs w:val="24"/>
          <w:lang w:val="ru-RU"/>
        </w:rPr>
        <w:tab/>
        <w:t xml:space="preserve">" </w:t>
      </w:r>
      <w:r w:rsidRPr="00AB49AA">
        <w:rPr>
          <w:rFonts w:ascii="Sylfaen" w:hAnsi="Sylfaen"/>
          <w:i/>
          <w:sz w:val="24"/>
          <w:szCs w:val="24"/>
          <w:lang w:val="ru-RU"/>
        </w:rPr>
        <w:tab/>
        <w:t xml:space="preserve">20 </w:t>
      </w:r>
      <w:r w:rsidRPr="00AB49AA">
        <w:rPr>
          <w:rFonts w:ascii="Sylfaen" w:hAnsi="Sylfaen"/>
          <w:i/>
          <w:sz w:val="24"/>
          <w:szCs w:val="24"/>
          <w:lang w:val="ru-RU"/>
        </w:rPr>
        <w:tab/>
        <w:t>г.</w:t>
      </w:r>
    </w:p>
    <w:p w14:paraId="450A63CE" w14:textId="77777777" w:rsidR="003D1D37" w:rsidRPr="00AB49AA" w:rsidRDefault="003D1D37" w:rsidP="003D1D37">
      <w:pPr>
        <w:widowControl w:val="0"/>
        <w:tabs>
          <w:tab w:val="left" w:pos="360"/>
          <w:tab w:val="left" w:pos="540"/>
        </w:tabs>
        <w:jc w:val="center"/>
        <w:rPr>
          <w:rFonts w:ascii="Sylfaen" w:hAnsi="Sylfaen" w:cs="Sylfaen"/>
          <w:b/>
          <w:bCs/>
          <w:sz w:val="24"/>
          <w:szCs w:val="24"/>
          <w:lang w:val="ru-RU"/>
        </w:rPr>
      </w:pPr>
    </w:p>
    <w:p w14:paraId="3AA3AF4D" w14:textId="77777777" w:rsidR="003D1D37" w:rsidRPr="00AB49AA" w:rsidRDefault="003D1D37" w:rsidP="003D1D37">
      <w:pPr>
        <w:widowControl w:val="0"/>
        <w:jc w:val="center"/>
        <w:rPr>
          <w:rFonts w:ascii="Sylfaen" w:hAnsi="Sylfaen" w:cs="Sylfaen"/>
          <w:bCs/>
          <w:sz w:val="24"/>
          <w:szCs w:val="24"/>
          <w:lang w:val="ru-RU"/>
        </w:rPr>
      </w:pPr>
      <w:r w:rsidRPr="00AB49AA">
        <w:rPr>
          <w:rFonts w:ascii="Sylfaen" w:hAnsi="Sylfaen"/>
          <w:sz w:val="24"/>
          <w:szCs w:val="24"/>
          <w:lang w:val="ru-RU"/>
        </w:rPr>
        <w:t>АКТ №———</w:t>
      </w:r>
    </w:p>
    <w:p w14:paraId="3488F22B" w14:textId="77777777" w:rsidR="003D1D37" w:rsidRPr="00AB49AA" w:rsidRDefault="003D1D37" w:rsidP="003D1D37">
      <w:pPr>
        <w:widowControl w:val="0"/>
        <w:jc w:val="center"/>
        <w:rPr>
          <w:rFonts w:ascii="Sylfaen" w:hAnsi="Sylfaen" w:cs="Sylfaen"/>
          <w:b/>
          <w:bCs/>
          <w:sz w:val="24"/>
          <w:szCs w:val="24"/>
          <w:lang w:val="ru-RU"/>
        </w:rPr>
      </w:pPr>
      <w:r w:rsidRPr="00AB49AA">
        <w:rPr>
          <w:rFonts w:ascii="Sylfaen" w:hAnsi="Sylfaen"/>
          <w:sz w:val="24"/>
          <w:szCs w:val="24"/>
          <w:lang w:val="ru-RU"/>
        </w:rPr>
        <w:t xml:space="preserve">относительно фиксирования факта передачи Покупателю результата договора </w:t>
      </w:r>
    </w:p>
    <w:p w14:paraId="04BF2342" w14:textId="77777777" w:rsidR="003D1D37" w:rsidRPr="00AB49AA" w:rsidRDefault="003D1D37" w:rsidP="003D1D37">
      <w:pPr>
        <w:widowControl w:val="0"/>
        <w:tabs>
          <w:tab w:val="left" w:pos="360"/>
          <w:tab w:val="left" w:pos="540"/>
        </w:tabs>
        <w:jc w:val="center"/>
        <w:rPr>
          <w:rFonts w:ascii="Sylfaen" w:hAnsi="Sylfaen" w:cs="Sylfaen"/>
          <w:sz w:val="24"/>
          <w:szCs w:val="24"/>
          <w:lang w:val="ru-RU"/>
        </w:rPr>
      </w:pPr>
    </w:p>
    <w:p w14:paraId="33B840F7" w14:textId="77777777" w:rsidR="003D1D37" w:rsidRPr="00AB49AA" w:rsidRDefault="003D1D37" w:rsidP="003D1D37">
      <w:pPr>
        <w:widowControl w:val="0"/>
        <w:ind w:firstLine="567"/>
        <w:jc w:val="both"/>
        <w:rPr>
          <w:rFonts w:ascii="Sylfaen" w:hAnsi="Sylfaen"/>
          <w:sz w:val="24"/>
          <w:szCs w:val="24"/>
          <w:lang w:val="ru-RU"/>
        </w:rPr>
      </w:pPr>
      <w:r w:rsidRPr="00AB49AA">
        <w:rPr>
          <w:rFonts w:ascii="Sylfaen" w:hAnsi="Sylfaen"/>
          <w:sz w:val="24"/>
          <w:szCs w:val="24"/>
          <w:lang w:val="ru-RU"/>
        </w:rPr>
        <w:t>Настоящим фиксируется, что в рамках договора закупки № ______________,</w:t>
      </w:r>
    </w:p>
    <w:p w14:paraId="3EA12117" w14:textId="77777777" w:rsidR="003D1D37" w:rsidRPr="00AB49AA" w:rsidRDefault="003D1D37" w:rsidP="003D1D37">
      <w:pPr>
        <w:widowControl w:val="0"/>
        <w:spacing w:after="120"/>
        <w:ind w:left="7371" w:hanging="141"/>
        <w:jc w:val="both"/>
        <w:rPr>
          <w:rFonts w:ascii="Sylfaen" w:hAnsi="Sylfaen"/>
          <w:sz w:val="24"/>
          <w:szCs w:val="24"/>
          <w:lang w:val="ru-RU"/>
        </w:rPr>
      </w:pPr>
      <w:r w:rsidRPr="00AB49AA">
        <w:rPr>
          <w:rFonts w:ascii="Sylfaen" w:hAnsi="Sylfaen"/>
          <w:sz w:val="24"/>
          <w:szCs w:val="24"/>
          <w:lang w:val="ru-RU"/>
        </w:rPr>
        <w:t>номер договора</w:t>
      </w:r>
    </w:p>
    <w:p w14:paraId="467F55A2" w14:textId="77777777" w:rsidR="003D1D37" w:rsidRPr="00AB49AA" w:rsidRDefault="003D1D37" w:rsidP="003D1D37">
      <w:pPr>
        <w:widowControl w:val="0"/>
        <w:tabs>
          <w:tab w:val="left" w:pos="4480"/>
        </w:tabs>
        <w:jc w:val="both"/>
        <w:rPr>
          <w:rFonts w:ascii="Sylfaen" w:hAnsi="Sylfaen" w:cs="Sylfaen"/>
          <w:sz w:val="24"/>
          <w:szCs w:val="24"/>
          <w:lang w:val="ru-RU"/>
        </w:rPr>
      </w:pPr>
      <w:r w:rsidRPr="00AB49AA">
        <w:rPr>
          <w:rFonts w:ascii="Sylfaen" w:hAnsi="Sylfaen"/>
          <w:sz w:val="24"/>
          <w:szCs w:val="24"/>
          <w:lang w:val="ru-RU"/>
        </w:rPr>
        <w:t>заключенного __________________ 20</w:t>
      </w:r>
      <w:r w:rsidRPr="00AB49AA">
        <w:rPr>
          <w:rFonts w:ascii="Sylfaen" w:hAnsi="Sylfaen"/>
          <w:sz w:val="24"/>
          <w:szCs w:val="24"/>
          <w:lang w:val="ru-RU"/>
        </w:rPr>
        <w:tab/>
        <w:t>г. между _____________________________</w:t>
      </w:r>
    </w:p>
    <w:p w14:paraId="1E04FF5F" w14:textId="77777777" w:rsidR="003D1D37" w:rsidRPr="00AB49AA" w:rsidRDefault="003D1D37" w:rsidP="003D1D37">
      <w:pPr>
        <w:widowControl w:val="0"/>
        <w:tabs>
          <w:tab w:val="left" w:pos="6379"/>
        </w:tabs>
        <w:spacing w:after="120"/>
        <w:ind w:left="1701" w:right="-360"/>
        <w:jc w:val="both"/>
        <w:rPr>
          <w:rFonts w:ascii="Sylfaen" w:hAnsi="Sylfaen" w:cs="Sylfaen"/>
          <w:sz w:val="24"/>
          <w:szCs w:val="24"/>
          <w:lang w:val="ru-RU"/>
        </w:rPr>
      </w:pPr>
      <w:r w:rsidRPr="00AB49AA">
        <w:rPr>
          <w:rFonts w:ascii="Sylfaen" w:hAnsi="Sylfaen"/>
          <w:sz w:val="24"/>
          <w:szCs w:val="24"/>
          <w:lang w:val="ru-RU"/>
        </w:rPr>
        <w:t xml:space="preserve">дата заключения договора </w:t>
      </w:r>
      <w:r w:rsidRPr="00AB49AA">
        <w:rPr>
          <w:rFonts w:ascii="Sylfaen" w:hAnsi="Sylfaen"/>
          <w:sz w:val="24"/>
          <w:szCs w:val="24"/>
          <w:lang w:val="ru-RU"/>
        </w:rPr>
        <w:tab/>
        <w:t>наименование Покупателя</w:t>
      </w:r>
    </w:p>
    <w:p w14:paraId="40C598FB" w14:textId="77777777" w:rsidR="003D1D37" w:rsidRPr="00AB49AA" w:rsidRDefault="003D1D37" w:rsidP="003D1D37">
      <w:pPr>
        <w:widowControl w:val="0"/>
        <w:tabs>
          <w:tab w:val="left" w:pos="360"/>
          <w:tab w:val="left" w:pos="540"/>
        </w:tabs>
        <w:ind w:right="-2"/>
        <w:jc w:val="both"/>
        <w:rPr>
          <w:rFonts w:ascii="Sylfaen" w:hAnsi="Sylfaen"/>
          <w:sz w:val="24"/>
          <w:szCs w:val="24"/>
          <w:lang w:val="ru-RU"/>
        </w:rPr>
      </w:pPr>
      <w:r w:rsidRPr="00AB49AA">
        <w:rPr>
          <w:rFonts w:ascii="Sylfaen" w:hAnsi="Sylfaen"/>
          <w:sz w:val="24"/>
          <w:szCs w:val="24"/>
          <w:lang w:val="ru-RU"/>
        </w:rPr>
        <w:t xml:space="preserve">(далее — Покупатель) и ________________________________ (далее — Продавец), </w:t>
      </w:r>
    </w:p>
    <w:p w14:paraId="778ABB3C" w14:textId="77777777" w:rsidR="003D1D37" w:rsidRPr="00AB49AA" w:rsidRDefault="003D1D37" w:rsidP="003D1D37">
      <w:pPr>
        <w:widowControl w:val="0"/>
        <w:spacing w:after="120"/>
        <w:ind w:left="3544" w:right="-360"/>
        <w:jc w:val="both"/>
        <w:rPr>
          <w:rFonts w:ascii="Sylfaen" w:hAnsi="Sylfaen"/>
          <w:sz w:val="24"/>
          <w:szCs w:val="24"/>
          <w:lang w:val="ru-RU"/>
        </w:rPr>
      </w:pPr>
      <w:r w:rsidRPr="00AB49AA">
        <w:rPr>
          <w:rFonts w:ascii="Sylfaen" w:hAnsi="Sylfaen"/>
          <w:sz w:val="24"/>
          <w:szCs w:val="24"/>
          <w:lang w:val="ru-RU"/>
        </w:rPr>
        <w:t>наименование Продавца</w:t>
      </w:r>
    </w:p>
    <w:p w14:paraId="203DD5C6" w14:textId="77777777" w:rsidR="003D1D37" w:rsidRPr="00AB49AA" w:rsidRDefault="003D1D37" w:rsidP="003D1D37">
      <w:pPr>
        <w:widowControl w:val="0"/>
        <w:tabs>
          <w:tab w:val="left" w:pos="360"/>
          <w:tab w:val="left" w:pos="540"/>
        </w:tabs>
        <w:jc w:val="both"/>
        <w:rPr>
          <w:rFonts w:ascii="Sylfaen" w:hAnsi="Sylfaen"/>
          <w:sz w:val="24"/>
          <w:szCs w:val="24"/>
          <w:lang w:val="hy-AM"/>
        </w:rPr>
      </w:pPr>
      <w:r w:rsidRPr="00AB49AA">
        <w:rPr>
          <w:rFonts w:ascii="Sylfaen" w:hAnsi="Sylfaen"/>
          <w:sz w:val="24"/>
          <w:szCs w:val="24"/>
          <w:lang w:val="ru-RU"/>
        </w:rPr>
        <w:t>Продавец _______ 20</w:t>
      </w:r>
      <w:r w:rsidRPr="00AB49AA">
        <w:rPr>
          <w:rFonts w:ascii="Sylfaen" w:hAnsi="Sylfaen"/>
          <w:sz w:val="24"/>
          <w:szCs w:val="24"/>
          <w:lang w:val="ru-RU"/>
        </w:rPr>
        <w:tab/>
        <w:t>г. передал с целью приема-передачи Покупателю нижеуказанные товары:</w:t>
      </w:r>
    </w:p>
    <w:p w14:paraId="7F3ED2D6" w14:textId="77777777" w:rsidR="003D1D37" w:rsidRPr="00AB49AA" w:rsidRDefault="003D1D37" w:rsidP="003D1D37">
      <w:pPr>
        <w:widowControl w:val="0"/>
        <w:tabs>
          <w:tab w:val="left" w:pos="360"/>
          <w:tab w:val="left" w:pos="540"/>
        </w:tabs>
        <w:jc w:val="both"/>
        <w:rPr>
          <w:rFonts w:ascii="Sylfaen" w:hAnsi="Sylfaen"/>
          <w:sz w:val="24"/>
          <w:szCs w:val="24"/>
          <w:lang w:val="hy-AM"/>
        </w:rPr>
      </w:pPr>
    </w:p>
    <w:p w14:paraId="282B47A4" w14:textId="77777777" w:rsidR="003D1D37" w:rsidRPr="00AB49AA" w:rsidRDefault="003D1D37" w:rsidP="003D1D37">
      <w:pPr>
        <w:widowControl w:val="0"/>
        <w:tabs>
          <w:tab w:val="left" w:pos="360"/>
          <w:tab w:val="left" w:pos="540"/>
        </w:tabs>
        <w:jc w:val="both"/>
        <w:rPr>
          <w:rFonts w:ascii="Sylfaen" w:hAnsi="Sylfaen"/>
          <w:sz w:val="24"/>
          <w:szCs w:val="24"/>
          <w:lang w:val="hy-AM"/>
        </w:rPr>
      </w:pPr>
    </w:p>
    <w:p w14:paraId="1F6827A3" w14:textId="77777777" w:rsidR="003D1D37" w:rsidRPr="00AB49AA" w:rsidRDefault="003D1D37" w:rsidP="003D1D37">
      <w:pPr>
        <w:widowControl w:val="0"/>
        <w:tabs>
          <w:tab w:val="left" w:pos="360"/>
          <w:tab w:val="left" w:pos="540"/>
        </w:tabs>
        <w:jc w:val="both"/>
        <w:rPr>
          <w:rFonts w:ascii="Sylfaen" w:hAnsi="Sylfaen"/>
          <w:sz w:val="24"/>
          <w:szCs w:val="24"/>
          <w:lang w:val="hy-AM"/>
        </w:rPr>
      </w:pPr>
    </w:p>
    <w:p w14:paraId="79C54F82" w14:textId="77777777" w:rsidR="003D1D37" w:rsidRPr="00AB49AA" w:rsidRDefault="003D1D37" w:rsidP="003D1D37">
      <w:pPr>
        <w:widowControl w:val="0"/>
        <w:tabs>
          <w:tab w:val="left" w:pos="360"/>
          <w:tab w:val="left" w:pos="540"/>
        </w:tabs>
        <w:jc w:val="both"/>
        <w:rPr>
          <w:rFonts w:ascii="Sylfaen" w:hAnsi="Sylfaen" w:cs="Sylfaen"/>
          <w:sz w:val="24"/>
          <w:szCs w:val="24"/>
          <w:lang w:val="hy-AM"/>
        </w:rPr>
      </w:pPr>
    </w:p>
    <w:tbl>
      <w:tblPr>
        <w:tblW w:w="112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39"/>
        <w:gridCol w:w="2175"/>
        <w:gridCol w:w="1882"/>
      </w:tblGrid>
      <w:tr w:rsidR="003D1D37" w:rsidRPr="00AB49AA" w14:paraId="00B4C059" w14:textId="77777777" w:rsidTr="003D1D37">
        <w:trPr>
          <w:trHeight w:val="384"/>
          <w:jc w:val="center"/>
        </w:trPr>
        <w:tc>
          <w:tcPr>
            <w:tcW w:w="11296" w:type="dxa"/>
            <w:gridSpan w:val="3"/>
            <w:tcBorders>
              <w:top w:val="single" w:sz="4" w:space="0" w:color="000000"/>
              <w:left w:val="single" w:sz="4" w:space="0" w:color="000000"/>
              <w:bottom w:val="single" w:sz="4" w:space="0" w:color="000000"/>
              <w:right w:val="single" w:sz="4" w:space="0" w:color="000000"/>
            </w:tcBorders>
          </w:tcPr>
          <w:p w14:paraId="21883061" w14:textId="77777777" w:rsidR="003D1D37" w:rsidRPr="00AB49AA" w:rsidRDefault="003D1D37" w:rsidP="003D1D37">
            <w:pPr>
              <w:widowControl w:val="0"/>
              <w:spacing w:after="120"/>
              <w:jc w:val="center"/>
              <w:rPr>
                <w:rFonts w:ascii="Sylfaen" w:hAnsi="Sylfaen" w:cs="Sylfaen"/>
                <w:bCs/>
                <w:sz w:val="24"/>
                <w:szCs w:val="24"/>
              </w:rPr>
            </w:pPr>
            <w:proofErr w:type="spellStart"/>
            <w:r w:rsidRPr="00AB49AA">
              <w:rPr>
                <w:rFonts w:ascii="Sylfaen" w:hAnsi="Sylfaen"/>
                <w:sz w:val="24"/>
                <w:szCs w:val="24"/>
              </w:rPr>
              <w:t>Товар</w:t>
            </w:r>
            <w:proofErr w:type="spellEnd"/>
          </w:p>
        </w:tc>
      </w:tr>
      <w:tr w:rsidR="003D1D37" w:rsidRPr="00AB49AA" w14:paraId="4A0897ED" w14:textId="77777777" w:rsidTr="003D1D37">
        <w:trPr>
          <w:trHeight w:val="384"/>
          <w:jc w:val="center"/>
        </w:trPr>
        <w:tc>
          <w:tcPr>
            <w:tcW w:w="7239" w:type="dxa"/>
            <w:tcBorders>
              <w:top w:val="single" w:sz="4" w:space="0" w:color="000000"/>
              <w:left w:val="single" w:sz="4" w:space="0" w:color="000000"/>
              <w:bottom w:val="single" w:sz="4" w:space="0" w:color="000000"/>
              <w:right w:val="single" w:sz="4" w:space="0" w:color="000000"/>
            </w:tcBorders>
            <w:vAlign w:val="center"/>
          </w:tcPr>
          <w:p w14:paraId="3143D845" w14:textId="77777777" w:rsidR="003D1D37" w:rsidRPr="00AB49AA" w:rsidRDefault="003D1D37" w:rsidP="003D1D37">
            <w:pPr>
              <w:widowControl w:val="0"/>
              <w:spacing w:after="120"/>
              <w:jc w:val="center"/>
              <w:rPr>
                <w:rFonts w:ascii="Sylfaen" w:hAnsi="Sylfaen"/>
                <w:sz w:val="24"/>
                <w:szCs w:val="24"/>
              </w:rPr>
            </w:pPr>
            <w:proofErr w:type="spellStart"/>
            <w:r w:rsidRPr="00AB49AA">
              <w:rPr>
                <w:rFonts w:ascii="Sylfaen" w:hAnsi="Sylfaen"/>
                <w:sz w:val="24"/>
                <w:szCs w:val="24"/>
              </w:rPr>
              <w:t>наименование</w:t>
            </w:r>
            <w:proofErr w:type="spellEnd"/>
          </w:p>
        </w:tc>
        <w:tc>
          <w:tcPr>
            <w:tcW w:w="2175" w:type="dxa"/>
            <w:tcBorders>
              <w:top w:val="single" w:sz="4" w:space="0" w:color="000000"/>
              <w:left w:val="single" w:sz="4" w:space="0" w:color="000000"/>
              <w:bottom w:val="single" w:sz="4" w:space="0" w:color="000000"/>
              <w:right w:val="single" w:sz="4" w:space="0" w:color="auto"/>
            </w:tcBorders>
            <w:vAlign w:val="center"/>
          </w:tcPr>
          <w:p w14:paraId="12CCA2EA" w14:textId="77777777" w:rsidR="003D1D37" w:rsidRPr="00AB49AA" w:rsidRDefault="003D1D37" w:rsidP="003D1D37">
            <w:pPr>
              <w:widowControl w:val="0"/>
              <w:spacing w:after="120"/>
              <w:jc w:val="center"/>
              <w:rPr>
                <w:rFonts w:ascii="Sylfaen" w:hAnsi="Sylfaen"/>
                <w:sz w:val="24"/>
                <w:szCs w:val="24"/>
              </w:rPr>
            </w:pPr>
            <w:proofErr w:type="spellStart"/>
            <w:r w:rsidRPr="00AB49AA">
              <w:rPr>
                <w:rFonts w:ascii="Sylfaen" w:hAnsi="Sylfaen"/>
                <w:sz w:val="24"/>
                <w:szCs w:val="24"/>
              </w:rPr>
              <w:t>единица</w:t>
            </w:r>
            <w:proofErr w:type="spellEnd"/>
            <w:r w:rsidRPr="00AB49AA">
              <w:rPr>
                <w:rFonts w:ascii="Sylfaen" w:hAnsi="Sylfaen"/>
                <w:sz w:val="24"/>
                <w:szCs w:val="24"/>
              </w:rPr>
              <w:t xml:space="preserve"> </w:t>
            </w:r>
            <w:proofErr w:type="spellStart"/>
            <w:r w:rsidRPr="00AB49AA">
              <w:rPr>
                <w:rFonts w:ascii="Sylfaen" w:hAnsi="Sylfaen"/>
                <w:sz w:val="24"/>
                <w:szCs w:val="24"/>
              </w:rPr>
              <w:t>измерения</w:t>
            </w:r>
            <w:proofErr w:type="spellEnd"/>
            <w:r w:rsidRPr="00AB49AA">
              <w:rPr>
                <w:rFonts w:ascii="Sylfaen" w:hAnsi="Sylfaen"/>
                <w:sz w:val="24"/>
                <w:szCs w:val="24"/>
              </w:rPr>
              <w:t xml:space="preserve"> </w:t>
            </w:r>
          </w:p>
        </w:tc>
        <w:tc>
          <w:tcPr>
            <w:tcW w:w="1882" w:type="dxa"/>
            <w:tcBorders>
              <w:top w:val="single" w:sz="4" w:space="0" w:color="000000"/>
              <w:left w:val="single" w:sz="4" w:space="0" w:color="auto"/>
              <w:bottom w:val="single" w:sz="4" w:space="0" w:color="000000"/>
              <w:right w:val="single" w:sz="4" w:space="0" w:color="000000"/>
            </w:tcBorders>
            <w:vAlign w:val="center"/>
          </w:tcPr>
          <w:p w14:paraId="4F92B3CD" w14:textId="77777777" w:rsidR="003D1D37" w:rsidRPr="00AB49AA" w:rsidRDefault="003D1D37" w:rsidP="003D1D37">
            <w:pPr>
              <w:widowControl w:val="0"/>
              <w:spacing w:after="120"/>
              <w:jc w:val="center"/>
              <w:rPr>
                <w:rFonts w:ascii="Sylfaen" w:hAnsi="Sylfaen"/>
                <w:sz w:val="24"/>
                <w:szCs w:val="24"/>
              </w:rPr>
            </w:pPr>
            <w:proofErr w:type="spellStart"/>
            <w:r w:rsidRPr="00AB49AA">
              <w:rPr>
                <w:rFonts w:ascii="Sylfaen" w:hAnsi="Sylfaen"/>
                <w:sz w:val="24"/>
                <w:szCs w:val="24"/>
              </w:rPr>
              <w:t>объем</w:t>
            </w:r>
            <w:proofErr w:type="spellEnd"/>
            <w:r w:rsidRPr="00AB49AA">
              <w:rPr>
                <w:rFonts w:ascii="Sylfaen" w:hAnsi="Sylfaen"/>
                <w:sz w:val="24"/>
                <w:szCs w:val="24"/>
              </w:rPr>
              <w:t xml:space="preserve"> (</w:t>
            </w:r>
            <w:proofErr w:type="spellStart"/>
            <w:r w:rsidRPr="00AB49AA">
              <w:rPr>
                <w:rFonts w:ascii="Sylfaen" w:hAnsi="Sylfaen"/>
                <w:sz w:val="24"/>
                <w:szCs w:val="24"/>
              </w:rPr>
              <w:t>фактический</w:t>
            </w:r>
            <w:proofErr w:type="spellEnd"/>
            <w:r w:rsidRPr="00AB49AA">
              <w:rPr>
                <w:rFonts w:ascii="Sylfaen" w:hAnsi="Sylfaen"/>
                <w:sz w:val="24"/>
                <w:szCs w:val="24"/>
              </w:rPr>
              <w:t>)</w:t>
            </w:r>
          </w:p>
        </w:tc>
      </w:tr>
      <w:tr w:rsidR="003D1D37" w:rsidRPr="00AB49AA" w14:paraId="200F40CA" w14:textId="77777777" w:rsidTr="003D1D37">
        <w:trPr>
          <w:trHeight w:val="384"/>
          <w:jc w:val="center"/>
        </w:trPr>
        <w:tc>
          <w:tcPr>
            <w:tcW w:w="7239" w:type="dxa"/>
            <w:tcBorders>
              <w:top w:val="single" w:sz="4" w:space="0" w:color="000000"/>
              <w:left w:val="single" w:sz="4" w:space="0" w:color="000000"/>
              <w:bottom w:val="single" w:sz="4" w:space="0" w:color="000000"/>
              <w:right w:val="single" w:sz="4" w:space="0" w:color="000000"/>
            </w:tcBorders>
            <w:vAlign w:val="center"/>
          </w:tcPr>
          <w:p w14:paraId="46B9362A" w14:textId="77777777" w:rsidR="003D1D37" w:rsidRPr="00AB49AA" w:rsidRDefault="003D1D37" w:rsidP="003D1D37">
            <w:pPr>
              <w:widowControl w:val="0"/>
              <w:spacing w:after="120"/>
              <w:jc w:val="center"/>
              <w:rPr>
                <w:rFonts w:ascii="Sylfaen" w:hAnsi="Sylfaen" w:cs="Sylfaen"/>
                <w:sz w:val="24"/>
                <w:szCs w:val="24"/>
              </w:rPr>
            </w:pPr>
          </w:p>
        </w:tc>
        <w:tc>
          <w:tcPr>
            <w:tcW w:w="2175" w:type="dxa"/>
            <w:tcBorders>
              <w:top w:val="single" w:sz="4" w:space="0" w:color="000000"/>
              <w:left w:val="single" w:sz="4" w:space="0" w:color="000000"/>
              <w:bottom w:val="single" w:sz="4" w:space="0" w:color="000000"/>
              <w:right w:val="single" w:sz="4" w:space="0" w:color="auto"/>
            </w:tcBorders>
            <w:vAlign w:val="center"/>
          </w:tcPr>
          <w:p w14:paraId="4A5FC5A5" w14:textId="77777777" w:rsidR="003D1D37" w:rsidRPr="00AB49AA" w:rsidRDefault="003D1D37" w:rsidP="003D1D37">
            <w:pPr>
              <w:widowControl w:val="0"/>
              <w:spacing w:after="120"/>
              <w:jc w:val="center"/>
              <w:rPr>
                <w:rFonts w:ascii="Sylfaen" w:hAnsi="Sylfaen" w:cs="Sylfaen"/>
                <w:sz w:val="24"/>
                <w:szCs w:val="24"/>
              </w:rPr>
            </w:pPr>
          </w:p>
        </w:tc>
        <w:tc>
          <w:tcPr>
            <w:tcW w:w="1882" w:type="dxa"/>
            <w:tcBorders>
              <w:top w:val="single" w:sz="4" w:space="0" w:color="000000"/>
              <w:left w:val="single" w:sz="4" w:space="0" w:color="auto"/>
              <w:bottom w:val="single" w:sz="4" w:space="0" w:color="000000"/>
              <w:right w:val="single" w:sz="4" w:space="0" w:color="000000"/>
            </w:tcBorders>
            <w:vAlign w:val="center"/>
          </w:tcPr>
          <w:p w14:paraId="572E235B" w14:textId="77777777" w:rsidR="003D1D37" w:rsidRPr="00AB49AA" w:rsidRDefault="003D1D37" w:rsidP="003D1D37">
            <w:pPr>
              <w:widowControl w:val="0"/>
              <w:spacing w:after="120"/>
              <w:jc w:val="center"/>
              <w:rPr>
                <w:rFonts w:ascii="Sylfaen" w:hAnsi="Sylfaen" w:cs="Sylfaen"/>
                <w:sz w:val="24"/>
                <w:szCs w:val="24"/>
              </w:rPr>
            </w:pPr>
          </w:p>
        </w:tc>
      </w:tr>
      <w:tr w:rsidR="003D1D37" w:rsidRPr="00AB49AA" w14:paraId="5E6FEAF0" w14:textId="77777777" w:rsidTr="003D1D37">
        <w:trPr>
          <w:trHeight w:val="384"/>
          <w:jc w:val="center"/>
        </w:trPr>
        <w:tc>
          <w:tcPr>
            <w:tcW w:w="7239" w:type="dxa"/>
            <w:tcBorders>
              <w:top w:val="single" w:sz="4" w:space="0" w:color="000000"/>
              <w:left w:val="single" w:sz="4" w:space="0" w:color="000000"/>
              <w:bottom w:val="single" w:sz="4" w:space="0" w:color="000000"/>
              <w:right w:val="single" w:sz="4" w:space="0" w:color="000000"/>
            </w:tcBorders>
            <w:vAlign w:val="center"/>
          </w:tcPr>
          <w:p w14:paraId="043539FD" w14:textId="77777777" w:rsidR="003D1D37" w:rsidRPr="00AB49AA" w:rsidRDefault="003D1D37" w:rsidP="003D1D37">
            <w:pPr>
              <w:widowControl w:val="0"/>
              <w:spacing w:after="120"/>
              <w:jc w:val="center"/>
              <w:rPr>
                <w:rFonts w:ascii="Sylfaen" w:hAnsi="Sylfaen" w:cs="Sylfaen"/>
                <w:sz w:val="24"/>
                <w:szCs w:val="24"/>
              </w:rPr>
            </w:pPr>
          </w:p>
        </w:tc>
        <w:tc>
          <w:tcPr>
            <w:tcW w:w="2175" w:type="dxa"/>
            <w:tcBorders>
              <w:top w:val="single" w:sz="4" w:space="0" w:color="000000"/>
              <w:left w:val="single" w:sz="4" w:space="0" w:color="000000"/>
              <w:bottom w:val="single" w:sz="4" w:space="0" w:color="000000"/>
              <w:right w:val="single" w:sz="4" w:space="0" w:color="auto"/>
            </w:tcBorders>
            <w:vAlign w:val="center"/>
          </w:tcPr>
          <w:p w14:paraId="08FE3FA8" w14:textId="77777777" w:rsidR="003D1D37" w:rsidRPr="00AB49AA" w:rsidRDefault="003D1D37" w:rsidP="003D1D37">
            <w:pPr>
              <w:widowControl w:val="0"/>
              <w:spacing w:after="120"/>
              <w:jc w:val="center"/>
              <w:rPr>
                <w:rFonts w:ascii="Sylfaen" w:hAnsi="Sylfaen" w:cs="Sylfaen"/>
                <w:sz w:val="24"/>
                <w:szCs w:val="24"/>
              </w:rPr>
            </w:pPr>
          </w:p>
        </w:tc>
        <w:tc>
          <w:tcPr>
            <w:tcW w:w="1882" w:type="dxa"/>
            <w:tcBorders>
              <w:top w:val="single" w:sz="4" w:space="0" w:color="000000"/>
              <w:left w:val="single" w:sz="4" w:space="0" w:color="auto"/>
              <w:bottom w:val="single" w:sz="4" w:space="0" w:color="000000"/>
              <w:right w:val="single" w:sz="4" w:space="0" w:color="000000"/>
            </w:tcBorders>
            <w:vAlign w:val="center"/>
          </w:tcPr>
          <w:p w14:paraId="1CDCD1F8" w14:textId="77777777" w:rsidR="003D1D37" w:rsidRPr="00AB49AA" w:rsidRDefault="003D1D37" w:rsidP="003D1D37">
            <w:pPr>
              <w:widowControl w:val="0"/>
              <w:spacing w:after="120"/>
              <w:jc w:val="center"/>
              <w:rPr>
                <w:rFonts w:ascii="Sylfaen" w:hAnsi="Sylfaen" w:cs="Sylfaen"/>
                <w:sz w:val="24"/>
                <w:szCs w:val="24"/>
              </w:rPr>
            </w:pPr>
          </w:p>
        </w:tc>
      </w:tr>
    </w:tbl>
    <w:p w14:paraId="0694DCD9" w14:textId="77777777" w:rsidR="003D1D37" w:rsidRPr="00AB49AA" w:rsidRDefault="003D1D37" w:rsidP="003D1D37">
      <w:pPr>
        <w:widowControl w:val="0"/>
        <w:tabs>
          <w:tab w:val="left" w:pos="360"/>
          <w:tab w:val="left" w:pos="540"/>
        </w:tabs>
        <w:jc w:val="both"/>
        <w:rPr>
          <w:rFonts w:ascii="Sylfaen" w:hAnsi="Sylfaen" w:cs="Sylfaen"/>
          <w:sz w:val="24"/>
          <w:szCs w:val="24"/>
        </w:rPr>
      </w:pPr>
    </w:p>
    <w:p w14:paraId="17E91447" w14:textId="77777777" w:rsidR="003D1D37" w:rsidRPr="00AB49AA" w:rsidRDefault="003D1D37" w:rsidP="003D1D37">
      <w:pPr>
        <w:widowControl w:val="0"/>
        <w:jc w:val="both"/>
        <w:rPr>
          <w:rFonts w:ascii="Sylfaen" w:hAnsi="Sylfaen" w:cs="Sylfaen"/>
          <w:sz w:val="24"/>
          <w:szCs w:val="24"/>
          <w:lang w:val="ru-RU"/>
        </w:rPr>
      </w:pPr>
      <w:r w:rsidRPr="00AB49AA">
        <w:rPr>
          <w:rFonts w:ascii="Sylfaen" w:hAnsi="Sylfaen"/>
          <w:sz w:val="24"/>
          <w:szCs w:val="24"/>
          <w:lang w:val="hy-AM" w:bidi="ru-RU"/>
        </w:rPr>
        <w:t xml:space="preserve">          </w:t>
      </w:r>
      <w:r w:rsidRPr="00AB49AA">
        <w:rPr>
          <w:rFonts w:ascii="Sylfaen" w:hAnsi="Sylfaen"/>
          <w:sz w:val="24"/>
          <w:szCs w:val="24"/>
          <w:lang w:val="ru-RU"/>
        </w:rPr>
        <w:t>Настоящий акт составлен в 2 экземплярах, каждой из сторон предоставляется по одному экземпляру.</w:t>
      </w:r>
    </w:p>
    <w:p w14:paraId="63BB980C" w14:textId="77777777" w:rsidR="003D1D37" w:rsidRPr="00AB49AA" w:rsidRDefault="003D1D37" w:rsidP="003D1D37">
      <w:pPr>
        <w:jc w:val="both"/>
        <w:rPr>
          <w:rFonts w:ascii="Sylfaen" w:hAnsi="Sylfaen"/>
          <w:sz w:val="24"/>
          <w:szCs w:val="24"/>
          <w:lang w:val="ru-RU"/>
        </w:rPr>
      </w:pPr>
      <w:r w:rsidRPr="00AB49AA">
        <w:rPr>
          <w:rFonts w:ascii="Sylfaen" w:hAnsi="Sylfaen"/>
          <w:sz w:val="24"/>
          <w:szCs w:val="24"/>
          <w:lang w:val="ru-RU"/>
        </w:rPr>
        <w:t xml:space="preserve">                                                       </w:t>
      </w:r>
    </w:p>
    <w:p w14:paraId="2EC4DD4D" w14:textId="77777777" w:rsidR="003D1D37" w:rsidRPr="00AB49AA" w:rsidRDefault="003D1D37" w:rsidP="00380C33">
      <w:pPr>
        <w:jc w:val="right"/>
        <w:rPr>
          <w:rFonts w:ascii="Sylfaen" w:hAnsi="Sylfaen"/>
          <w:sz w:val="24"/>
          <w:szCs w:val="24"/>
          <w:lang w:val="hy-AM" w:bidi="ru-RU"/>
        </w:rPr>
      </w:pPr>
    </w:p>
    <w:p w14:paraId="516A9DC0" w14:textId="77777777" w:rsidR="003D1D37" w:rsidRPr="00AB49AA" w:rsidRDefault="0057310E" w:rsidP="0057310E">
      <w:pPr>
        <w:jc w:val="center"/>
        <w:rPr>
          <w:rFonts w:ascii="Sylfaen" w:hAnsi="Sylfaen"/>
          <w:sz w:val="24"/>
          <w:szCs w:val="24"/>
          <w:lang w:val="hy-AM" w:bidi="ru-RU"/>
        </w:rPr>
      </w:pPr>
      <w:r w:rsidRPr="00AB49AA">
        <w:rPr>
          <w:rFonts w:ascii="Sylfaen" w:hAnsi="Sylfaen"/>
          <w:sz w:val="24"/>
          <w:szCs w:val="24"/>
        </w:rPr>
        <w:t>СТОРОНЫ</w:t>
      </w:r>
    </w:p>
    <w:p w14:paraId="0232B33C" w14:textId="77777777" w:rsidR="003D1D37" w:rsidRPr="00AB49AA" w:rsidRDefault="003D1D37" w:rsidP="0057310E">
      <w:pPr>
        <w:rPr>
          <w:rFonts w:ascii="Sylfaen" w:hAnsi="Sylfaen"/>
          <w:sz w:val="24"/>
          <w:szCs w:val="24"/>
          <w:lang w:val="hy-AM" w:bidi="ru-RU"/>
        </w:rPr>
      </w:pPr>
    </w:p>
    <w:tbl>
      <w:tblPr>
        <w:tblW w:w="0" w:type="auto"/>
        <w:tblLook w:val="00A0" w:firstRow="1" w:lastRow="0" w:firstColumn="1" w:lastColumn="0" w:noHBand="0" w:noVBand="0"/>
      </w:tblPr>
      <w:tblGrid>
        <w:gridCol w:w="5713"/>
        <w:gridCol w:w="6209"/>
      </w:tblGrid>
      <w:tr w:rsidR="001E7169" w:rsidRPr="00AB49AA" w14:paraId="7E0BFD1C" w14:textId="77777777" w:rsidTr="001E7169">
        <w:trPr>
          <w:trHeight w:val="1381"/>
        </w:trPr>
        <w:tc>
          <w:tcPr>
            <w:tcW w:w="5713" w:type="dxa"/>
          </w:tcPr>
          <w:p w14:paraId="6E12A829" w14:textId="77777777" w:rsidR="0057310E" w:rsidRPr="00AB49AA" w:rsidRDefault="001E7169" w:rsidP="001E7169">
            <w:pPr>
              <w:widowControl w:val="0"/>
              <w:tabs>
                <w:tab w:val="left" w:pos="360"/>
                <w:tab w:val="left" w:pos="540"/>
              </w:tabs>
              <w:jc w:val="right"/>
              <w:rPr>
                <w:rFonts w:ascii="Sylfaen" w:hAnsi="Sylfaen"/>
                <w:b/>
                <w:sz w:val="24"/>
                <w:szCs w:val="24"/>
                <w:lang w:val="hy-AM"/>
              </w:rPr>
            </w:pPr>
            <w:r w:rsidRPr="00AB49AA">
              <w:rPr>
                <w:rFonts w:ascii="Sylfaen" w:hAnsi="Sylfaen"/>
                <w:b/>
                <w:sz w:val="24"/>
                <w:szCs w:val="24"/>
                <w:lang w:val="hy-AM"/>
              </w:rPr>
              <w:t xml:space="preserve">                                         </w:t>
            </w:r>
          </w:p>
          <w:p w14:paraId="5CCA22E8" w14:textId="77777777" w:rsidR="001E7169" w:rsidRPr="00AB49AA" w:rsidRDefault="0057310E" w:rsidP="0057310E">
            <w:pPr>
              <w:widowControl w:val="0"/>
              <w:tabs>
                <w:tab w:val="left" w:pos="360"/>
                <w:tab w:val="left" w:pos="540"/>
              </w:tabs>
              <w:jc w:val="center"/>
              <w:rPr>
                <w:rFonts w:ascii="Sylfaen" w:hAnsi="Sylfaen"/>
                <w:b/>
                <w:sz w:val="24"/>
                <w:szCs w:val="24"/>
                <w:lang w:val="hy-AM"/>
              </w:rPr>
            </w:pPr>
            <w:r w:rsidRPr="00AB49AA">
              <w:rPr>
                <w:rFonts w:ascii="Sylfaen" w:hAnsi="Sylfaen"/>
                <w:b/>
                <w:sz w:val="24"/>
                <w:szCs w:val="24"/>
                <w:lang w:val="hy-AM"/>
              </w:rPr>
              <w:t xml:space="preserve">                                                </w:t>
            </w:r>
            <w:r w:rsidR="001E7169" w:rsidRPr="00AB49AA">
              <w:rPr>
                <w:rFonts w:ascii="Sylfaen" w:hAnsi="Sylfaen"/>
                <w:b/>
                <w:sz w:val="24"/>
                <w:szCs w:val="24"/>
                <w:lang w:val="hy-AM"/>
              </w:rPr>
              <w:t xml:space="preserve">   </w:t>
            </w:r>
            <w:proofErr w:type="spellStart"/>
            <w:r w:rsidR="001E7169" w:rsidRPr="00AB49AA">
              <w:rPr>
                <w:rFonts w:ascii="Sylfaen" w:hAnsi="Sylfaen"/>
                <w:b/>
                <w:sz w:val="24"/>
                <w:szCs w:val="24"/>
              </w:rPr>
              <w:t>Передал</w:t>
            </w:r>
            <w:proofErr w:type="spellEnd"/>
          </w:p>
          <w:p w14:paraId="51AA1258" w14:textId="77777777" w:rsidR="001E7169" w:rsidRPr="00AB49AA" w:rsidRDefault="001E7169" w:rsidP="001E7169">
            <w:pPr>
              <w:widowControl w:val="0"/>
              <w:tabs>
                <w:tab w:val="left" w:pos="360"/>
                <w:tab w:val="left" w:pos="540"/>
              </w:tabs>
              <w:jc w:val="right"/>
              <w:rPr>
                <w:rFonts w:ascii="Sylfaen" w:hAnsi="Sylfaen" w:cs="Sylfaen"/>
                <w:b/>
                <w:bCs/>
                <w:sz w:val="24"/>
                <w:szCs w:val="24"/>
                <w:lang w:val="hy-AM"/>
              </w:rPr>
            </w:pPr>
            <w:r w:rsidRPr="00AB49AA">
              <w:rPr>
                <w:rFonts w:ascii="Sylfaen" w:hAnsi="Sylfaen"/>
                <w:sz w:val="24"/>
                <w:szCs w:val="24"/>
                <w:lang w:val="hy-AM"/>
              </w:rPr>
              <w:t xml:space="preserve">                                        </w:t>
            </w:r>
            <w:proofErr w:type="spellStart"/>
            <w:proofErr w:type="gramStart"/>
            <w:r w:rsidRPr="00AB49AA">
              <w:rPr>
                <w:rFonts w:ascii="Sylfaen" w:hAnsi="Sylfaen"/>
                <w:sz w:val="24"/>
                <w:szCs w:val="24"/>
              </w:rPr>
              <w:t>представитель</w:t>
            </w:r>
            <w:proofErr w:type="spellEnd"/>
            <w:r w:rsidRPr="00AB49AA">
              <w:rPr>
                <w:rFonts w:ascii="Sylfaen" w:hAnsi="Sylfaen"/>
                <w:sz w:val="24"/>
                <w:szCs w:val="24"/>
              </w:rPr>
              <w:t>,</w:t>
            </w:r>
            <w:r w:rsidRPr="00AB49AA">
              <w:rPr>
                <w:rFonts w:ascii="Sylfaen" w:hAnsi="Sylfaen"/>
                <w:sz w:val="24"/>
                <w:szCs w:val="24"/>
                <w:lang w:val="hy-AM"/>
              </w:rPr>
              <w:t xml:space="preserve">   </w:t>
            </w:r>
            <w:proofErr w:type="gramEnd"/>
            <w:r w:rsidRPr="00AB49AA">
              <w:rPr>
                <w:rFonts w:ascii="Sylfaen" w:hAnsi="Sylfaen"/>
                <w:sz w:val="24"/>
                <w:szCs w:val="24"/>
                <w:lang w:val="hy-AM"/>
              </w:rPr>
              <w:t xml:space="preserve">       </w:t>
            </w:r>
          </w:p>
        </w:tc>
        <w:tc>
          <w:tcPr>
            <w:tcW w:w="6209" w:type="dxa"/>
          </w:tcPr>
          <w:p w14:paraId="048EA1AC" w14:textId="77777777" w:rsidR="0057310E" w:rsidRPr="00AB49AA" w:rsidRDefault="001E7169" w:rsidP="001E7169">
            <w:pPr>
              <w:widowControl w:val="0"/>
              <w:tabs>
                <w:tab w:val="left" w:pos="360"/>
                <w:tab w:val="left" w:pos="540"/>
              </w:tabs>
              <w:jc w:val="right"/>
              <w:rPr>
                <w:rFonts w:ascii="Sylfaen" w:hAnsi="Sylfaen"/>
                <w:b/>
                <w:sz w:val="24"/>
                <w:szCs w:val="24"/>
                <w:lang w:val="hy-AM"/>
              </w:rPr>
            </w:pPr>
            <w:r w:rsidRPr="00AB49AA">
              <w:rPr>
                <w:rFonts w:ascii="Sylfaen" w:hAnsi="Sylfaen"/>
                <w:b/>
                <w:sz w:val="24"/>
                <w:szCs w:val="24"/>
                <w:lang w:val="hy-AM"/>
              </w:rPr>
              <w:t xml:space="preserve">                          </w:t>
            </w:r>
          </w:p>
          <w:tbl>
            <w:tblPr>
              <w:tblW w:w="0" w:type="auto"/>
              <w:tblLook w:val="00A0" w:firstRow="1" w:lastRow="0" w:firstColumn="1" w:lastColumn="0" w:noHBand="0" w:noVBand="0"/>
            </w:tblPr>
            <w:tblGrid>
              <w:gridCol w:w="2713"/>
              <w:gridCol w:w="3280"/>
            </w:tblGrid>
            <w:tr w:rsidR="0057310E" w:rsidRPr="00AB49AA" w14:paraId="3A32CC4E" w14:textId="77777777" w:rsidTr="00991769">
              <w:tc>
                <w:tcPr>
                  <w:tcW w:w="4450" w:type="dxa"/>
                </w:tcPr>
                <w:p w14:paraId="6EDD05F1" w14:textId="77777777" w:rsidR="0057310E" w:rsidRPr="00AB49AA" w:rsidRDefault="0057310E" w:rsidP="00991769">
                  <w:pPr>
                    <w:widowControl w:val="0"/>
                    <w:tabs>
                      <w:tab w:val="left" w:pos="360"/>
                      <w:tab w:val="left" w:pos="540"/>
                    </w:tabs>
                    <w:jc w:val="center"/>
                    <w:rPr>
                      <w:rFonts w:ascii="Sylfaen" w:hAnsi="Sylfaen" w:cs="Sylfaen"/>
                      <w:b/>
                      <w:bCs/>
                      <w:sz w:val="24"/>
                      <w:szCs w:val="24"/>
                      <w:lang w:val="hy-AM"/>
                    </w:rPr>
                  </w:pPr>
                </w:p>
              </w:tc>
              <w:tc>
                <w:tcPr>
                  <w:tcW w:w="4836" w:type="dxa"/>
                </w:tcPr>
                <w:p w14:paraId="3039F32D" w14:textId="77777777" w:rsidR="0057310E" w:rsidRPr="00AB49AA" w:rsidRDefault="0057310E" w:rsidP="00991769">
                  <w:pPr>
                    <w:widowControl w:val="0"/>
                    <w:tabs>
                      <w:tab w:val="left" w:pos="360"/>
                      <w:tab w:val="left" w:pos="540"/>
                    </w:tabs>
                    <w:jc w:val="center"/>
                    <w:rPr>
                      <w:rFonts w:ascii="Sylfaen" w:hAnsi="Sylfaen" w:cs="Sylfaen"/>
                      <w:b/>
                      <w:bCs/>
                      <w:sz w:val="24"/>
                      <w:szCs w:val="24"/>
                      <w:lang w:val="ru-RU"/>
                    </w:rPr>
                  </w:pPr>
                  <w:r w:rsidRPr="00AB49AA">
                    <w:rPr>
                      <w:rFonts w:ascii="Sylfaen" w:hAnsi="Sylfaen"/>
                      <w:b/>
                      <w:sz w:val="24"/>
                      <w:szCs w:val="24"/>
                      <w:lang w:val="ru-RU"/>
                    </w:rPr>
                    <w:t>Принял</w:t>
                  </w:r>
                </w:p>
              </w:tc>
            </w:tr>
          </w:tbl>
          <w:p w14:paraId="49D4A6B3" w14:textId="77777777" w:rsidR="001E7169" w:rsidRPr="00AB49AA" w:rsidRDefault="0057310E" w:rsidP="001E7169">
            <w:pPr>
              <w:widowControl w:val="0"/>
              <w:tabs>
                <w:tab w:val="left" w:pos="360"/>
                <w:tab w:val="left" w:pos="540"/>
              </w:tabs>
              <w:jc w:val="right"/>
              <w:rPr>
                <w:rFonts w:ascii="Sylfaen" w:hAnsi="Sylfaen" w:cs="Sylfaen"/>
                <w:b/>
                <w:bCs/>
                <w:sz w:val="24"/>
                <w:szCs w:val="24"/>
                <w:lang w:val="hy-AM"/>
              </w:rPr>
            </w:pPr>
            <w:r w:rsidRPr="00AB49AA">
              <w:rPr>
                <w:rFonts w:ascii="Sylfaen" w:hAnsi="Sylfaen"/>
                <w:sz w:val="24"/>
                <w:szCs w:val="24"/>
                <w:lang w:val="ru-RU"/>
              </w:rPr>
              <w:t>спроектировавший заявку</w:t>
            </w:r>
            <w:r w:rsidR="001E7169" w:rsidRPr="00AB49AA">
              <w:rPr>
                <w:rFonts w:ascii="Sylfaen" w:hAnsi="Sylfaen"/>
                <w:b/>
                <w:sz w:val="24"/>
                <w:szCs w:val="24"/>
                <w:lang w:val="hy-AM"/>
              </w:rPr>
              <w:t xml:space="preserve">                             </w:t>
            </w:r>
          </w:p>
        </w:tc>
      </w:tr>
      <w:tr w:rsidR="001E7169" w:rsidRPr="00AB49AA" w14:paraId="3851F805" w14:textId="77777777" w:rsidTr="001E7169">
        <w:trPr>
          <w:trHeight w:val="679"/>
        </w:trPr>
        <w:tc>
          <w:tcPr>
            <w:tcW w:w="5713" w:type="dxa"/>
          </w:tcPr>
          <w:p w14:paraId="2CFA2471" w14:textId="77777777" w:rsidR="001E7169" w:rsidRPr="00AB49AA" w:rsidRDefault="001E7169" w:rsidP="0057310E">
            <w:pPr>
              <w:pStyle w:val="4"/>
              <w:jc w:val="right"/>
              <w:rPr>
                <w:rFonts w:ascii="Sylfaen" w:hAnsi="Sylfaen"/>
                <w:b/>
                <w:sz w:val="24"/>
                <w:szCs w:val="24"/>
                <w:lang w:val="hy-AM"/>
              </w:rPr>
            </w:pPr>
            <w:r w:rsidRPr="00AB49AA">
              <w:rPr>
                <w:rFonts w:ascii="Sylfaen" w:hAnsi="Sylfaen" w:cs="Arial"/>
                <w:sz w:val="24"/>
                <w:szCs w:val="24"/>
                <w:lang w:val="hy-AM"/>
              </w:rPr>
              <w:t xml:space="preserve">                  </w:t>
            </w:r>
          </w:p>
        </w:tc>
        <w:tc>
          <w:tcPr>
            <w:tcW w:w="6209" w:type="dxa"/>
          </w:tcPr>
          <w:p w14:paraId="1354D3E7" w14:textId="77777777" w:rsidR="001E7169" w:rsidRPr="00AB49AA" w:rsidRDefault="001E7169" w:rsidP="001E7169">
            <w:pPr>
              <w:widowControl w:val="0"/>
              <w:tabs>
                <w:tab w:val="left" w:pos="360"/>
                <w:tab w:val="left" w:pos="540"/>
              </w:tabs>
              <w:jc w:val="right"/>
              <w:rPr>
                <w:rFonts w:ascii="Sylfaen" w:hAnsi="Sylfaen"/>
                <w:b/>
                <w:sz w:val="24"/>
                <w:szCs w:val="24"/>
                <w:lang w:val="hy-AM"/>
              </w:rPr>
            </w:pPr>
          </w:p>
        </w:tc>
      </w:tr>
    </w:tbl>
    <w:p w14:paraId="3BA4AD03" w14:textId="77777777" w:rsidR="003D1D37" w:rsidRPr="00AB49AA" w:rsidRDefault="003D1D37" w:rsidP="001E7169">
      <w:pPr>
        <w:jc w:val="both"/>
        <w:rPr>
          <w:rFonts w:ascii="Sylfaen" w:hAnsi="Sylfaen"/>
          <w:sz w:val="24"/>
          <w:szCs w:val="24"/>
          <w:lang w:val="hy-AM" w:bidi="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E7169" w:rsidRPr="00AB49AA" w14:paraId="66B79956" w14:textId="77777777" w:rsidTr="00991769">
        <w:trPr>
          <w:tblCellSpacing w:w="7" w:type="dxa"/>
          <w:jc w:val="center"/>
        </w:trPr>
        <w:tc>
          <w:tcPr>
            <w:tcW w:w="0" w:type="auto"/>
            <w:vAlign w:val="center"/>
          </w:tcPr>
          <w:p w14:paraId="378E13B9" w14:textId="77777777" w:rsidR="001E7169" w:rsidRPr="00AB49AA" w:rsidRDefault="001E7169" w:rsidP="00991769">
            <w:pPr>
              <w:widowControl w:val="0"/>
              <w:jc w:val="center"/>
              <w:rPr>
                <w:rFonts w:ascii="Sylfaen" w:hAnsi="Sylfaen" w:cs="GHEA Grapalat"/>
                <w:sz w:val="24"/>
                <w:szCs w:val="24"/>
              </w:rPr>
            </w:pPr>
            <w:r w:rsidRPr="00AB49AA">
              <w:rPr>
                <w:rFonts w:ascii="Sylfaen" w:hAnsi="Sylfaen"/>
                <w:sz w:val="24"/>
                <w:szCs w:val="24"/>
              </w:rPr>
              <w:t xml:space="preserve">___________________________ </w:t>
            </w:r>
          </w:p>
          <w:p w14:paraId="60976C8F" w14:textId="77777777" w:rsidR="001E7169" w:rsidRPr="00AB49AA" w:rsidRDefault="001E7169" w:rsidP="00991769">
            <w:pPr>
              <w:widowControl w:val="0"/>
              <w:jc w:val="center"/>
              <w:rPr>
                <w:rFonts w:ascii="Sylfaen" w:hAnsi="Sylfaen" w:cs="GHEA Grapalat"/>
                <w:sz w:val="24"/>
                <w:szCs w:val="24"/>
                <w:vertAlign w:val="superscript"/>
              </w:rPr>
            </w:pPr>
            <w:proofErr w:type="spellStart"/>
            <w:r w:rsidRPr="00AB49AA">
              <w:rPr>
                <w:rFonts w:ascii="Sylfaen" w:hAnsi="Sylfaen"/>
                <w:sz w:val="24"/>
                <w:szCs w:val="24"/>
                <w:vertAlign w:val="superscript"/>
              </w:rPr>
              <w:t>фамилия</w:t>
            </w:r>
            <w:proofErr w:type="spellEnd"/>
            <w:r w:rsidRPr="00AB49AA">
              <w:rPr>
                <w:rFonts w:ascii="Sylfaen" w:hAnsi="Sylfaen"/>
                <w:sz w:val="24"/>
                <w:szCs w:val="24"/>
                <w:vertAlign w:val="superscript"/>
              </w:rPr>
              <w:t xml:space="preserve">, </w:t>
            </w:r>
            <w:proofErr w:type="spellStart"/>
            <w:r w:rsidRPr="00AB49AA">
              <w:rPr>
                <w:rFonts w:ascii="Sylfaen" w:hAnsi="Sylfaen"/>
                <w:sz w:val="24"/>
                <w:szCs w:val="24"/>
                <w:vertAlign w:val="superscript"/>
              </w:rPr>
              <w:t>имя</w:t>
            </w:r>
            <w:proofErr w:type="spellEnd"/>
          </w:p>
        </w:tc>
        <w:tc>
          <w:tcPr>
            <w:tcW w:w="0" w:type="auto"/>
            <w:vAlign w:val="center"/>
          </w:tcPr>
          <w:p w14:paraId="2C2C8750" w14:textId="77777777" w:rsidR="001E7169" w:rsidRPr="00AB49AA" w:rsidRDefault="001E7169" w:rsidP="00991769">
            <w:pPr>
              <w:widowControl w:val="0"/>
              <w:jc w:val="center"/>
              <w:rPr>
                <w:rFonts w:ascii="Sylfaen" w:hAnsi="Sylfaen" w:cs="GHEA Grapalat"/>
                <w:sz w:val="24"/>
                <w:szCs w:val="24"/>
              </w:rPr>
            </w:pPr>
            <w:r w:rsidRPr="00AB49AA">
              <w:rPr>
                <w:rFonts w:ascii="Sylfaen" w:hAnsi="Sylfaen"/>
                <w:sz w:val="24"/>
                <w:szCs w:val="24"/>
              </w:rPr>
              <w:t>___________________________</w:t>
            </w:r>
          </w:p>
          <w:p w14:paraId="434FC7FA" w14:textId="77777777" w:rsidR="001E7169" w:rsidRPr="00AB49AA" w:rsidRDefault="001E7169" w:rsidP="00991769">
            <w:pPr>
              <w:widowControl w:val="0"/>
              <w:jc w:val="center"/>
              <w:rPr>
                <w:rFonts w:ascii="Sylfaen" w:hAnsi="Sylfaen" w:cs="GHEA Grapalat"/>
                <w:sz w:val="24"/>
                <w:szCs w:val="24"/>
                <w:vertAlign w:val="superscript"/>
              </w:rPr>
            </w:pPr>
            <w:proofErr w:type="spellStart"/>
            <w:r w:rsidRPr="00AB49AA">
              <w:rPr>
                <w:rFonts w:ascii="Sylfaen" w:hAnsi="Sylfaen"/>
                <w:sz w:val="24"/>
                <w:szCs w:val="24"/>
                <w:vertAlign w:val="superscript"/>
              </w:rPr>
              <w:t>фамилия</w:t>
            </w:r>
            <w:proofErr w:type="spellEnd"/>
            <w:r w:rsidRPr="00AB49AA">
              <w:rPr>
                <w:rFonts w:ascii="Sylfaen" w:hAnsi="Sylfaen"/>
                <w:sz w:val="24"/>
                <w:szCs w:val="24"/>
                <w:vertAlign w:val="superscript"/>
              </w:rPr>
              <w:t xml:space="preserve">, </w:t>
            </w:r>
            <w:proofErr w:type="spellStart"/>
            <w:r w:rsidRPr="00AB49AA">
              <w:rPr>
                <w:rFonts w:ascii="Sylfaen" w:hAnsi="Sylfaen"/>
                <w:sz w:val="24"/>
                <w:szCs w:val="24"/>
                <w:vertAlign w:val="superscript"/>
              </w:rPr>
              <w:t>имя</w:t>
            </w:r>
            <w:proofErr w:type="spellEnd"/>
          </w:p>
        </w:tc>
      </w:tr>
      <w:tr w:rsidR="001E7169" w:rsidRPr="00AB49AA" w14:paraId="3D23125D" w14:textId="77777777" w:rsidTr="00991769">
        <w:trPr>
          <w:tblCellSpacing w:w="7" w:type="dxa"/>
          <w:jc w:val="center"/>
        </w:trPr>
        <w:tc>
          <w:tcPr>
            <w:tcW w:w="0" w:type="auto"/>
            <w:vAlign w:val="center"/>
          </w:tcPr>
          <w:p w14:paraId="2C825814" w14:textId="77777777" w:rsidR="001E7169" w:rsidRPr="00AB49AA" w:rsidRDefault="001E7169" w:rsidP="00991769">
            <w:pPr>
              <w:widowControl w:val="0"/>
              <w:jc w:val="center"/>
              <w:rPr>
                <w:rFonts w:ascii="Sylfaen" w:hAnsi="Sylfaen" w:cs="GHEA Grapalat"/>
                <w:sz w:val="24"/>
                <w:szCs w:val="24"/>
              </w:rPr>
            </w:pPr>
            <w:r w:rsidRPr="00AB49AA">
              <w:rPr>
                <w:rFonts w:ascii="Sylfaen" w:hAnsi="Sylfaen"/>
                <w:sz w:val="24"/>
                <w:szCs w:val="24"/>
              </w:rPr>
              <w:t xml:space="preserve">___________________________ </w:t>
            </w:r>
          </w:p>
          <w:p w14:paraId="1F79B6F5" w14:textId="77777777" w:rsidR="001E7169" w:rsidRPr="00AB49AA" w:rsidRDefault="001E7169" w:rsidP="00991769">
            <w:pPr>
              <w:widowControl w:val="0"/>
              <w:jc w:val="center"/>
              <w:rPr>
                <w:rFonts w:ascii="Sylfaen" w:hAnsi="Sylfaen" w:cs="GHEA Grapalat"/>
                <w:sz w:val="24"/>
                <w:szCs w:val="24"/>
                <w:vertAlign w:val="superscript"/>
              </w:rPr>
            </w:pPr>
            <w:proofErr w:type="spellStart"/>
            <w:r w:rsidRPr="00AB49AA">
              <w:rPr>
                <w:rFonts w:ascii="Sylfaen" w:hAnsi="Sylfaen"/>
                <w:sz w:val="24"/>
                <w:szCs w:val="24"/>
                <w:vertAlign w:val="superscript"/>
              </w:rPr>
              <w:lastRenderedPageBreak/>
              <w:t>подпись</w:t>
            </w:r>
            <w:proofErr w:type="spellEnd"/>
          </w:p>
        </w:tc>
        <w:tc>
          <w:tcPr>
            <w:tcW w:w="0" w:type="auto"/>
            <w:vAlign w:val="center"/>
          </w:tcPr>
          <w:p w14:paraId="1B6C979E" w14:textId="77777777" w:rsidR="001E7169" w:rsidRPr="00AB49AA" w:rsidRDefault="001E7169" w:rsidP="00991769">
            <w:pPr>
              <w:widowControl w:val="0"/>
              <w:jc w:val="center"/>
              <w:rPr>
                <w:rFonts w:ascii="Sylfaen" w:hAnsi="Sylfaen" w:cs="GHEA Grapalat"/>
                <w:sz w:val="24"/>
                <w:szCs w:val="24"/>
              </w:rPr>
            </w:pPr>
            <w:r w:rsidRPr="00AB49AA">
              <w:rPr>
                <w:rFonts w:ascii="Sylfaen" w:hAnsi="Sylfaen"/>
                <w:sz w:val="24"/>
                <w:szCs w:val="24"/>
              </w:rPr>
              <w:lastRenderedPageBreak/>
              <w:t>___________________________</w:t>
            </w:r>
          </w:p>
          <w:p w14:paraId="30014E3C" w14:textId="77777777" w:rsidR="001E7169" w:rsidRPr="00AB49AA" w:rsidRDefault="001E7169" w:rsidP="00991769">
            <w:pPr>
              <w:widowControl w:val="0"/>
              <w:jc w:val="center"/>
              <w:rPr>
                <w:rFonts w:ascii="Sylfaen" w:hAnsi="Sylfaen" w:cs="GHEA Grapalat"/>
                <w:sz w:val="24"/>
                <w:szCs w:val="24"/>
                <w:vertAlign w:val="superscript"/>
              </w:rPr>
            </w:pPr>
            <w:proofErr w:type="spellStart"/>
            <w:r w:rsidRPr="00AB49AA">
              <w:rPr>
                <w:rFonts w:ascii="Sylfaen" w:hAnsi="Sylfaen"/>
                <w:sz w:val="24"/>
                <w:szCs w:val="24"/>
                <w:vertAlign w:val="superscript"/>
              </w:rPr>
              <w:lastRenderedPageBreak/>
              <w:t>подпись</w:t>
            </w:r>
            <w:proofErr w:type="spellEnd"/>
          </w:p>
        </w:tc>
      </w:tr>
    </w:tbl>
    <w:p w14:paraId="058446F7" w14:textId="77777777" w:rsidR="003D1D37" w:rsidRPr="00AB49AA" w:rsidRDefault="003D1D37" w:rsidP="001E7169">
      <w:pPr>
        <w:jc w:val="both"/>
        <w:rPr>
          <w:rFonts w:ascii="Sylfaen" w:hAnsi="Sylfaen"/>
          <w:sz w:val="24"/>
          <w:szCs w:val="24"/>
          <w:lang w:val="hy-AM" w:bidi="ru-RU"/>
        </w:rPr>
      </w:pPr>
    </w:p>
    <w:sectPr w:rsidR="003D1D37" w:rsidRPr="00AB49AA" w:rsidSect="001C469F">
      <w:pgSz w:w="16839" w:h="23814" w:code="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0FE5D" w14:textId="77777777" w:rsidR="006B103A" w:rsidRDefault="006B103A" w:rsidP="006A199E">
      <w:pPr>
        <w:spacing w:after="0" w:line="240" w:lineRule="auto"/>
      </w:pPr>
      <w:r>
        <w:separator/>
      </w:r>
    </w:p>
  </w:endnote>
  <w:endnote w:type="continuationSeparator" w:id="0">
    <w:p w14:paraId="2FBB2C1E" w14:textId="77777777" w:rsidR="006B103A" w:rsidRDefault="006B103A" w:rsidP="006A1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Baltica">
    <w:altName w:val="Calibri"/>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9F18B" w14:textId="77777777" w:rsidR="006B103A" w:rsidRDefault="006B103A" w:rsidP="006A199E">
      <w:pPr>
        <w:spacing w:after="0" w:line="240" w:lineRule="auto"/>
      </w:pPr>
      <w:r>
        <w:separator/>
      </w:r>
    </w:p>
  </w:footnote>
  <w:footnote w:type="continuationSeparator" w:id="0">
    <w:p w14:paraId="5C6B9C19" w14:textId="77777777" w:rsidR="006B103A" w:rsidRDefault="006B103A" w:rsidP="006A199E">
      <w:pPr>
        <w:spacing w:after="0" w:line="240" w:lineRule="auto"/>
      </w:pPr>
      <w:r>
        <w:continuationSeparator/>
      </w:r>
    </w:p>
  </w:footnote>
  <w:footnote w:id="1">
    <w:p w14:paraId="4FAB1F50" w14:textId="77777777" w:rsidR="00D208FD" w:rsidRPr="00A31673" w:rsidRDefault="00D208FD" w:rsidP="006A199E">
      <w:pPr>
        <w:pStyle w:val="a3"/>
      </w:pPr>
      <w:r>
        <w:rPr>
          <w:rStyle w:val="a5"/>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72DD2B0F" w14:textId="77777777" w:rsidR="00D208FD" w:rsidRPr="00EF0292" w:rsidRDefault="00D208FD" w:rsidP="007D10A0">
      <w:pPr>
        <w:jc w:val="both"/>
        <w:rPr>
          <w:lang w:val="ru-RU"/>
        </w:rPr>
      </w:pPr>
    </w:p>
    <w:p w14:paraId="29C9C6FA" w14:textId="77777777" w:rsidR="00D208FD" w:rsidRPr="007D10A0" w:rsidRDefault="00D208FD" w:rsidP="007D10A0">
      <w:pPr>
        <w:jc w:val="both"/>
        <w:rPr>
          <w:rFonts w:ascii="GHEA Grapalat" w:hAnsi="GHEA Grapalat"/>
          <w:i/>
          <w:sz w:val="20"/>
          <w:szCs w:val="20"/>
          <w:lang w:val="ru-RU"/>
        </w:rPr>
      </w:pPr>
      <w:r w:rsidRPr="007D10A0">
        <w:rPr>
          <w:rFonts w:ascii="GHEA Grapalat" w:hAnsi="GHEA Grapalat"/>
          <w:i/>
          <w:sz w:val="20"/>
          <w:szCs w:val="20"/>
          <w:lang w:val="ru-RU"/>
        </w:rPr>
        <w:t>** -</w:t>
      </w:r>
      <w:proofErr w:type="gramStart"/>
      <w:r w:rsidRPr="007D10A0">
        <w:rPr>
          <w:rFonts w:ascii="GHEA Grapalat" w:hAnsi="GHEA Grapalat"/>
          <w:i/>
          <w:sz w:val="20"/>
          <w:szCs w:val="20"/>
          <w:lang w:val="ru-RU"/>
        </w:rPr>
        <w:t>участник</w:t>
      </w:r>
      <w:r>
        <w:rPr>
          <w:rFonts w:ascii="GHEA Grapalat" w:hAnsi="GHEA Grapalat"/>
          <w:i/>
          <w:sz w:val="20"/>
          <w:szCs w:val="20"/>
          <w:lang w:val="hy-AM"/>
        </w:rPr>
        <w:t>,</w:t>
      </w:r>
      <w:r w:rsidRPr="007D10A0">
        <w:rPr>
          <w:rFonts w:ascii="GHEA Grapalat" w:hAnsi="GHEA Grapalat"/>
          <w:i/>
          <w:sz w:val="20"/>
          <w:szCs w:val="20"/>
          <w:lang w:val="ru-RU"/>
        </w:rPr>
        <w:t>являющийся</w:t>
      </w:r>
      <w:proofErr w:type="gramEnd"/>
      <w:r w:rsidRPr="007D10A0">
        <w:rPr>
          <w:rFonts w:ascii="GHEA Grapalat" w:hAnsi="GHEA Grapalat"/>
          <w:i/>
          <w:sz w:val="20"/>
          <w:szCs w:val="20"/>
          <w:lang w:val="ru-RU"/>
        </w:rPr>
        <w:t xml:space="preserve"> резидентом РА</w:t>
      </w:r>
      <w:r>
        <w:rPr>
          <w:rFonts w:ascii="GHEA Grapalat" w:hAnsi="GHEA Grapalat"/>
          <w:i/>
          <w:sz w:val="20"/>
          <w:szCs w:val="20"/>
          <w:lang w:val="hy-AM"/>
        </w:rPr>
        <w:t>,</w:t>
      </w:r>
      <w:r w:rsidRPr="007D10A0">
        <w:rPr>
          <w:rFonts w:ascii="GHEA Grapalat" w:hAnsi="GHEA Grapalat"/>
          <w:i/>
          <w:sz w:val="20"/>
          <w:szCs w:val="20"/>
          <w:lang w:val="ru-RU"/>
        </w:rPr>
        <w:t xml:space="preserve">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3CE32748" w14:textId="77777777" w:rsidR="00D208FD" w:rsidRPr="007D10A0" w:rsidRDefault="00D208FD" w:rsidP="007D10A0">
      <w:pPr>
        <w:jc w:val="both"/>
        <w:rPr>
          <w:rFonts w:ascii="GHEA Grapalat" w:hAnsi="GHEA Grapalat"/>
          <w:i/>
          <w:sz w:val="20"/>
          <w:szCs w:val="20"/>
          <w:lang w:val="ru-RU"/>
        </w:rPr>
      </w:pPr>
      <w:r w:rsidRPr="007D10A0">
        <w:rPr>
          <w:rFonts w:ascii="GHEA Grapalat" w:hAnsi="GHEA Grapalat"/>
          <w:i/>
          <w:sz w:val="20"/>
          <w:szCs w:val="20"/>
          <w:lang w:val="ru-RU"/>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7166D36A" w14:textId="77777777" w:rsidR="00D208FD" w:rsidRPr="003905B4" w:rsidRDefault="00D208FD" w:rsidP="007D10A0">
      <w:pPr>
        <w:jc w:val="both"/>
        <w:rPr>
          <w:rFonts w:ascii="GHEA Grapalat" w:hAnsi="GHEA Grapalat"/>
          <w:i/>
          <w:sz w:val="20"/>
          <w:szCs w:val="20"/>
          <w:lang w:val="hy-AM"/>
        </w:rPr>
      </w:pPr>
      <w:r w:rsidRPr="007D10A0">
        <w:rPr>
          <w:rFonts w:ascii="GHEA Grapalat" w:hAnsi="GHEA Grapalat"/>
          <w:i/>
          <w:sz w:val="20"/>
          <w:szCs w:val="20"/>
          <w:lang w:val="ru-RU"/>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10C976AE" w14:textId="77777777" w:rsidR="00D208FD" w:rsidRPr="009F4CD3" w:rsidRDefault="00D208FD" w:rsidP="007D10A0">
      <w:pPr>
        <w:pStyle w:val="a3"/>
        <w:rPr>
          <w:rFonts w:ascii="Calibri" w:hAnsi="Calibri"/>
        </w:rPr>
      </w:pPr>
    </w:p>
  </w:footnote>
  <w:footnote w:id="3">
    <w:p w14:paraId="1BDABDB7" w14:textId="77777777" w:rsidR="00D208FD" w:rsidRPr="00D3436F" w:rsidRDefault="00D208FD" w:rsidP="00B35B4B">
      <w:pPr>
        <w:widowControl w:val="0"/>
        <w:ind w:right="309"/>
        <w:jc w:val="both"/>
        <w:rPr>
          <w:rFonts w:ascii="GHEA Grapalat" w:hAnsi="GHEA Grapalat"/>
          <w:i/>
          <w:sz w:val="20"/>
          <w:szCs w:val="20"/>
          <w:lang w:val="es-ES"/>
        </w:rPr>
      </w:pPr>
      <w:r w:rsidRPr="00B35B4B">
        <w:rPr>
          <w:rStyle w:val="a5"/>
          <w:lang w:val="ru-RU"/>
        </w:rPr>
        <w:t>**</w:t>
      </w:r>
      <w:r w:rsidRPr="00B35B4B">
        <w:rPr>
          <w:lang w:val="ru-RU"/>
        </w:rPr>
        <w:t xml:space="preserve"> </w:t>
      </w:r>
      <w:r w:rsidRPr="00B35B4B">
        <w:rPr>
          <w:rFonts w:ascii="GHEA Grapalat" w:hAnsi="GHEA Grapalat"/>
          <w:i/>
          <w:sz w:val="20"/>
          <w:szCs w:val="20"/>
          <w:lang w:val="ru-RU"/>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31ACDA6A" w14:textId="77777777" w:rsidR="00D208FD" w:rsidRPr="00D3436F" w:rsidRDefault="00D208FD" w:rsidP="00B35B4B">
      <w:pPr>
        <w:pStyle w:val="a3"/>
        <w:rPr>
          <w:lang w:val="es-ES"/>
        </w:rPr>
      </w:pPr>
    </w:p>
  </w:footnote>
  <w:footnote w:id="4">
    <w:p w14:paraId="4F43F28B" w14:textId="77777777" w:rsidR="00D208FD" w:rsidRPr="008842CE" w:rsidRDefault="00D208FD" w:rsidP="00EF0292">
      <w:pPr>
        <w:pStyle w:val="a3"/>
        <w:jc w:val="both"/>
      </w:pPr>
    </w:p>
  </w:footnote>
  <w:footnote w:id="5">
    <w:p w14:paraId="7CBC96C2" w14:textId="77777777" w:rsidR="00D208FD" w:rsidRPr="00953205" w:rsidRDefault="00D208FD" w:rsidP="00F47EF5">
      <w:pPr>
        <w:pStyle w:val="a3"/>
        <w:jc w:val="both"/>
      </w:pPr>
    </w:p>
  </w:footnote>
  <w:footnote w:id="6">
    <w:p w14:paraId="69F08FA1" w14:textId="77777777" w:rsidR="00D208FD" w:rsidRDefault="00D208FD" w:rsidP="00F91F5E">
      <w:pPr>
        <w:pStyle w:val="a3"/>
        <w:widowControl w:val="0"/>
        <w:jc w:val="both"/>
        <w:rPr>
          <w:ins w:id="7" w:author="Vardan" w:date="2022-03-24T23:31:00Z"/>
          <w:rFonts w:ascii="GHEA Grapalat" w:hAnsi="GHEA Grapalat"/>
          <w:i/>
          <w:lang w:val="hy-AM"/>
        </w:rPr>
      </w:pPr>
      <w:r>
        <w:rPr>
          <w:rStyle w:val="a5"/>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CC2F6C5" w14:textId="77777777" w:rsidR="00D208FD" w:rsidRPr="00F21C0D" w:rsidRDefault="00D208FD" w:rsidP="00F91F5E">
      <w:pPr>
        <w:pStyle w:val="a3"/>
        <w:widowControl w:val="0"/>
        <w:jc w:val="both"/>
        <w:rPr>
          <w:lang w:val="hy-AM"/>
        </w:rPr>
      </w:pPr>
    </w:p>
  </w:footnote>
  <w:footnote w:id="7">
    <w:p w14:paraId="6E81B0E4" w14:textId="77777777" w:rsidR="00D208FD" w:rsidRPr="00402BC3" w:rsidRDefault="00D208FD" w:rsidP="009F5A93">
      <w:pPr>
        <w:pStyle w:val="a3"/>
        <w:jc w:val="both"/>
        <w:rPr>
          <w:rFonts w:ascii="GHEA Grapalat" w:hAnsi="GHEA Grapalat"/>
          <w:i/>
        </w:rPr>
      </w:pPr>
      <w:r>
        <w:rPr>
          <w:rStyle w:val="a5"/>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06C060E" w14:textId="77777777" w:rsidR="00D208FD" w:rsidRPr="00552088" w:rsidRDefault="00D208FD" w:rsidP="009F5A93">
      <w:pPr>
        <w:pStyle w:val="a3"/>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B30F7DD" w14:textId="77777777" w:rsidR="00D208FD" w:rsidRPr="00D3436F" w:rsidRDefault="00D208FD" w:rsidP="009F5A93">
      <w:pPr>
        <w:pStyle w:val="a3"/>
        <w:rPr>
          <w:lang w:val="hy-AM"/>
        </w:rPr>
      </w:pPr>
    </w:p>
  </w:footnote>
  <w:footnote w:id="8">
    <w:p w14:paraId="30A1BCA4" w14:textId="77777777" w:rsidR="00D208FD" w:rsidRPr="008842CE" w:rsidRDefault="00D208FD" w:rsidP="009F5A93">
      <w:pPr>
        <w:pStyle w:val="a3"/>
        <w:widowControl w:val="0"/>
        <w:jc w:val="both"/>
        <w:rPr>
          <w:rFonts w:ascii="GHEA Grapalat" w:hAnsi="GHEA Grapalat"/>
          <w:lang w:val="hy-AM"/>
        </w:rPr>
      </w:pPr>
      <w:r>
        <w:rPr>
          <w:rStyle w:val="a5"/>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47CEBF56" w14:textId="77777777" w:rsidR="00D208FD" w:rsidRPr="00D3436F" w:rsidRDefault="00D208FD" w:rsidP="009F5A93">
      <w:pPr>
        <w:pStyle w:val="a3"/>
        <w:rPr>
          <w:lang w:val="hy-AM"/>
        </w:rPr>
      </w:pPr>
    </w:p>
  </w:footnote>
  <w:footnote w:id="9">
    <w:p w14:paraId="618F2553" w14:textId="77777777" w:rsidR="00D208FD" w:rsidRPr="00D3436F" w:rsidRDefault="00D208FD" w:rsidP="009F5A93">
      <w:pPr>
        <w:pStyle w:val="a3"/>
        <w:widowControl w:val="0"/>
        <w:jc w:val="both"/>
        <w:rPr>
          <w:lang w:val="hy-AM"/>
        </w:rPr>
      </w:pPr>
      <w:r>
        <w:rPr>
          <w:rStyle w:val="a5"/>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4B97CE3F" w14:textId="77777777" w:rsidR="00D208FD" w:rsidRPr="008842CE" w:rsidRDefault="00D208FD" w:rsidP="009F5A93">
      <w:pPr>
        <w:pStyle w:val="a3"/>
        <w:widowControl w:val="0"/>
        <w:jc w:val="both"/>
        <w:rPr>
          <w:rFonts w:ascii="GHEA Grapalat" w:hAnsi="GHEA Grapalat"/>
          <w:lang w:val="hy-AM"/>
        </w:rPr>
      </w:pPr>
      <w:r>
        <w:rPr>
          <w:rStyle w:val="a5"/>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9D032B6" w14:textId="77777777" w:rsidR="00D208FD" w:rsidRPr="00D3436F" w:rsidRDefault="00D208FD" w:rsidP="009F5A93">
      <w:pPr>
        <w:pStyle w:val="a3"/>
        <w:rPr>
          <w:lang w:val="hy-AM"/>
        </w:rPr>
      </w:pPr>
    </w:p>
  </w:footnote>
  <w:footnote w:id="11">
    <w:p w14:paraId="63363234" w14:textId="21BCE6A0" w:rsidR="00522793" w:rsidRPr="00522793" w:rsidRDefault="00522793" w:rsidP="00E84B48">
      <w:pPr>
        <w:pStyle w:val="a3"/>
        <w:widowControl w:val="0"/>
        <w:jc w:val="both"/>
        <w:rPr>
          <w:rFonts w:ascii="Sylfaen" w:hAnsi="Sylfaen"/>
          <w: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1647D9"/>
    <w:multiLevelType w:val="multilevel"/>
    <w:tmpl w:val="56C4349E"/>
    <w:lvl w:ilvl="0">
      <w:start w:val="3"/>
      <w:numFmt w:val="decimal"/>
      <w:lvlText w:val="%1"/>
      <w:lvlJc w:val="left"/>
      <w:pPr>
        <w:ind w:left="720" w:hanging="360"/>
      </w:pPr>
      <w:rPr>
        <w:rFonts w:hint="default"/>
        <w:b w:val="0"/>
      </w:rPr>
    </w:lvl>
    <w:lvl w:ilvl="1">
      <w:start w:val="1"/>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5DF67AB"/>
    <w:multiLevelType w:val="multilevel"/>
    <w:tmpl w:val="A0D0B21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A0728F5"/>
    <w:multiLevelType w:val="multilevel"/>
    <w:tmpl w:val="D8D4CEF4"/>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C271EA"/>
    <w:multiLevelType w:val="multilevel"/>
    <w:tmpl w:val="BF7692E2"/>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906905"/>
    <w:multiLevelType w:val="multilevel"/>
    <w:tmpl w:val="64CA01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2D1FB2"/>
    <w:multiLevelType w:val="multilevel"/>
    <w:tmpl w:val="2E34FEEE"/>
    <w:lvl w:ilvl="0">
      <w:start w:val="3"/>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2B9739D"/>
    <w:multiLevelType w:val="multilevel"/>
    <w:tmpl w:val="5A10A344"/>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A244B2"/>
    <w:multiLevelType w:val="multilevel"/>
    <w:tmpl w:val="32DA3BEC"/>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6" w15:restartNumberingAfterBreak="0">
    <w:nsid w:val="60073A51"/>
    <w:multiLevelType w:val="multilevel"/>
    <w:tmpl w:val="E42E6F6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19F564D"/>
    <w:multiLevelType w:val="hybridMultilevel"/>
    <w:tmpl w:val="9C829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5CA2917"/>
    <w:multiLevelType w:val="multilevel"/>
    <w:tmpl w:val="3EAEF08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34233F"/>
    <w:multiLevelType w:val="multilevel"/>
    <w:tmpl w:val="C6C4F78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14"/>
  </w:num>
  <w:num w:numId="3">
    <w:abstractNumId w:val="13"/>
  </w:num>
  <w:num w:numId="4">
    <w:abstractNumId w:val="8"/>
  </w:num>
  <w:num w:numId="5">
    <w:abstractNumId w:val="1"/>
  </w:num>
  <w:num w:numId="6">
    <w:abstractNumId w:val="10"/>
  </w:num>
  <w:num w:numId="7">
    <w:abstractNumId w:val="2"/>
  </w:num>
  <w:num w:numId="8">
    <w:abstractNumId w:val="16"/>
  </w:num>
  <w:num w:numId="9">
    <w:abstractNumId w:val="6"/>
  </w:num>
  <w:num w:numId="10">
    <w:abstractNumId w:val="20"/>
  </w:num>
  <w:num w:numId="11">
    <w:abstractNumId w:val="12"/>
  </w:num>
  <w:num w:numId="12">
    <w:abstractNumId w:val="7"/>
  </w:num>
  <w:num w:numId="13">
    <w:abstractNumId w:val="11"/>
  </w:num>
  <w:num w:numId="14">
    <w:abstractNumId w:val="9"/>
  </w:num>
  <w:num w:numId="15">
    <w:abstractNumId w:val="19"/>
  </w:num>
  <w:num w:numId="16">
    <w:abstractNumId w:val="4"/>
  </w:num>
  <w:num w:numId="17">
    <w:abstractNumId w:val="3"/>
  </w:num>
  <w:num w:numId="18">
    <w:abstractNumId w:val="0"/>
  </w:num>
  <w:num w:numId="19">
    <w:abstractNumId w:val="5"/>
  </w:num>
  <w:num w:numId="20">
    <w:abstractNumId w:val="18"/>
  </w:num>
  <w:num w:numId="2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936"/>
    <w:rsid w:val="00002E9F"/>
    <w:rsid w:val="0001760C"/>
    <w:rsid w:val="000237B6"/>
    <w:rsid w:val="00031893"/>
    <w:rsid w:val="0004231C"/>
    <w:rsid w:val="000451D8"/>
    <w:rsid w:val="00046F41"/>
    <w:rsid w:val="00063E9F"/>
    <w:rsid w:val="000715E7"/>
    <w:rsid w:val="0007661D"/>
    <w:rsid w:val="0008299D"/>
    <w:rsid w:val="00085E0E"/>
    <w:rsid w:val="0009131C"/>
    <w:rsid w:val="000B0679"/>
    <w:rsid w:val="000C0D93"/>
    <w:rsid w:val="000E725B"/>
    <w:rsid w:val="00142E80"/>
    <w:rsid w:val="00152849"/>
    <w:rsid w:val="00157D0B"/>
    <w:rsid w:val="00164FED"/>
    <w:rsid w:val="00197481"/>
    <w:rsid w:val="001A4378"/>
    <w:rsid w:val="001B482E"/>
    <w:rsid w:val="001B6AB1"/>
    <w:rsid w:val="001C469F"/>
    <w:rsid w:val="001D1637"/>
    <w:rsid w:val="001E29A9"/>
    <w:rsid w:val="001E7169"/>
    <w:rsid w:val="00212A6A"/>
    <w:rsid w:val="00220580"/>
    <w:rsid w:val="00244A69"/>
    <w:rsid w:val="00263FF7"/>
    <w:rsid w:val="002767CE"/>
    <w:rsid w:val="00285300"/>
    <w:rsid w:val="0028762A"/>
    <w:rsid w:val="00297F6C"/>
    <w:rsid w:val="002B760D"/>
    <w:rsid w:val="002F7C90"/>
    <w:rsid w:val="00301E66"/>
    <w:rsid w:val="0031747E"/>
    <w:rsid w:val="00334988"/>
    <w:rsid w:val="003375BE"/>
    <w:rsid w:val="00380C33"/>
    <w:rsid w:val="0038239F"/>
    <w:rsid w:val="003960BF"/>
    <w:rsid w:val="003A1068"/>
    <w:rsid w:val="003B21E2"/>
    <w:rsid w:val="003B7CFD"/>
    <w:rsid w:val="003D1D37"/>
    <w:rsid w:val="003E4405"/>
    <w:rsid w:val="003F1ED8"/>
    <w:rsid w:val="00400E09"/>
    <w:rsid w:val="0041023D"/>
    <w:rsid w:val="00432A2B"/>
    <w:rsid w:val="0043583A"/>
    <w:rsid w:val="00456BA9"/>
    <w:rsid w:val="00460627"/>
    <w:rsid w:val="00493128"/>
    <w:rsid w:val="004D0A84"/>
    <w:rsid w:val="004E2C8F"/>
    <w:rsid w:val="004E56F1"/>
    <w:rsid w:val="004F1FC4"/>
    <w:rsid w:val="00507EE7"/>
    <w:rsid w:val="0051040F"/>
    <w:rsid w:val="0051537F"/>
    <w:rsid w:val="005221AB"/>
    <w:rsid w:val="00522793"/>
    <w:rsid w:val="005371DE"/>
    <w:rsid w:val="005473D0"/>
    <w:rsid w:val="00566936"/>
    <w:rsid w:val="005726A7"/>
    <w:rsid w:val="0057310E"/>
    <w:rsid w:val="00576971"/>
    <w:rsid w:val="00581DAF"/>
    <w:rsid w:val="00596A6B"/>
    <w:rsid w:val="00596CB6"/>
    <w:rsid w:val="005B468E"/>
    <w:rsid w:val="005C1B59"/>
    <w:rsid w:val="005D0B63"/>
    <w:rsid w:val="005D408E"/>
    <w:rsid w:val="005D7CB6"/>
    <w:rsid w:val="005E06C2"/>
    <w:rsid w:val="00613AA0"/>
    <w:rsid w:val="00634857"/>
    <w:rsid w:val="00647114"/>
    <w:rsid w:val="006544AE"/>
    <w:rsid w:val="006863FE"/>
    <w:rsid w:val="00692F8F"/>
    <w:rsid w:val="00695FB6"/>
    <w:rsid w:val="006A199E"/>
    <w:rsid w:val="006B0ABC"/>
    <w:rsid w:val="006B103A"/>
    <w:rsid w:val="006B77D1"/>
    <w:rsid w:val="00700063"/>
    <w:rsid w:val="00710F3B"/>
    <w:rsid w:val="00712C25"/>
    <w:rsid w:val="00727AB2"/>
    <w:rsid w:val="00731A2C"/>
    <w:rsid w:val="00736B5E"/>
    <w:rsid w:val="00745E31"/>
    <w:rsid w:val="00764AF2"/>
    <w:rsid w:val="00765E18"/>
    <w:rsid w:val="0076735D"/>
    <w:rsid w:val="0077555A"/>
    <w:rsid w:val="00790D20"/>
    <w:rsid w:val="007B5419"/>
    <w:rsid w:val="007C3EBC"/>
    <w:rsid w:val="007D10A0"/>
    <w:rsid w:val="007D5D4A"/>
    <w:rsid w:val="007E22E2"/>
    <w:rsid w:val="007E724E"/>
    <w:rsid w:val="007F10C3"/>
    <w:rsid w:val="00805D02"/>
    <w:rsid w:val="0080681D"/>
    <w:rsid w:val="0081123C"/>
    <w:rsid w:val="008216F7"/>
    <w:rsid w:val="008468EB"/>
    <w:rsid w:val="0085498A"/>
    <w:rsid w:val="0085689B"/>
    <w:rsid w:val="0086069E"/>
    <w:rsid w:val="00864567"/>
    <w:rsid w:val="00892681"/>
    <w:rsid w:val="008A75E3"/>
    <w:rsid w:val="008B129B"/>
    <w:rsid w:val="008B1E2E"/>
    <w:rsid w:val="008B40CE"/>
    <w:rsid w:val="008C6A8A"/>
    <w:rsid w:val="008C7504"/>
    <w:rsid w:val="008D25C6"/>
    <w:rsid w:val="008D3E01"/>
    <w:rsid w:val="008E5306"/>
    <w:rsid w:val="008E6B96"/>
    <w:rsid w:val="008F3B56"/>
    <w:rsid w:val="00901402"/>
    <w:rsid w:val="00905E67"/>
    <w:rsid w:val="00910D45"/>
    <w:rsid w:val="009171BB"/>
    <w:rsid w:val="00921898"/>
    <w:rsid w:val="00921FB2"/>
    <w:rsid w:val="00922736"/>
    <w:rsid w:val="00953205"/>
    <w:rsid w:val="00980010"/>
    <w:rsid w:val="00984659"/>
    <w:rsid w:val="0099135C"/>
    <w:rsid w:val="00991769"/>
    <w:rsid w:val="00994768"/>
    <w:rsid w:val="00995093"/>
    <w:rsid w:val="009A13FF"/>
    <w:rsid w:val="009B0797"/>
    <w:rsid w:val="009B1C4E"/>
    <w:rsid w:val="009C70FE"/>
    <w:rsid w:val="009D2636"/>
    <w:rsid w:val="009E2428"/>
    <w:rsid w:val="009E6FA6"/>
    <w:rsid w:val="009F5A93"/>
    <w:rsid w:val="009F7272"/>
    <w:rsid w:val="00A0469B"/>
    <w:rsid w:val="00A11CEA"/>
    <w:rsid w:val="00A2051A"/>
    <w:rsid w:val="00A25FA1"/>
    <w:rsid w:val="00A37212"/>
    <w:rsid w:val="00A93B40"/>
    <w:rsid w:val="00AA1AF7"/>
    <w:rsid w:val="00AA685D"/>
    <w:rsid w:val="00AB49AA"/>
    <w:rsid w:val="00AB73E0"/>
    <w:rsid w:val="00AD0A40"/>
    <w:rsid w:val="00B340EA"/>
    <w:rsid w:val="00B35B4B"/>
    <w:rsid w:val="00B40DD8"/>
    <w:rsid w:val="00B60DFF"/>
    <w:rsid w:val="00B66638"/>
    <w:rsid w:val="00B97735"/>
    <w:rsid w:val="00BA7BBF"/>
    <w:rsid w:val="00BB1E73"/>
    <w:rsid w:val="00BD5F92"/>
    <w:rsid w:val="00BF0162"/>
    <w:rsid w:val="00BF7908"/>
    <w:rsid w:val="00C116AA"/>
    <w:rsid w:val="00C3746A"/>
    <w:rsid w:val="00C45685"/>
    <w:rsid w:val="00CA20BA"/>
    <w:rsid w:val="00CA7D64"/>
    <w:rsid w:val="00CB32DC"/>
    <w:rsid w:val="00CB7CAD"/>
    <w:rsid w:val="00CC3949"/>
    <w:rsid w:val="00CD5FB1"/>
    <w:rsid w:val="00D024F6"/>
    <w:rsid w:val="00D076E9"/>
    <w:rsid w:val="00D11A2F"/>
    <w:rsid w:val="00D167DC"/>
    <w:rsid w:val="00D208FD"/>
    <w:rsid w:val="00D37F76"/>
    <w:rsid w:val="00D46559"/>
    <w:rsid w:val="00D614FD"/>
    <w:rsid w:val="00DA7991"/>
    <w:rsid w:val="00DB7805"/>
    <w:rsid w:val="00DD19C0"/>
    <w:rsid w:val="00DD51E6"/>
    <w:rsid w:val="00DE2E90"/>
    <w:rsid w:val="00DF735E"/>
    <w:rsid w:val="00E164D0"/>
    <w:rsid w:val="00E472C0"/>
    <w:rsid w:val="00E5602E"/>
    <w:rsid w:val="00E62CFE"/>
    <w:rsid w:val="00E63481"/>
    <w:rsid w:val="00E66F91"/>
    <w:rsid w:val="00E7364E"/>
    <w:rsid w:val="00E77DC8"/>
    <w:rsid w:val="00E84061"/>
    <w:rsid w:val="00E84B48"/>
    <w:rsid w:val="00E86681"/>
    <w:rsid w:val="00E92536"/>
    <w:rsid w:val="00E96C12"/>
    <w:rsid w:val="00EA1046"/>
    <w:rsid w:val="00EA634E"/>
    <w:rsid w:val="00ED6456"/>
    <w:rsid w:val="00ED69C4"/>
    <w:rsid w:val="00EF0292"/>
    <w:rsid w:val="00EF421E"/>
    <w:rsid w:val="00F34552"/>
    <w:rsid w:val="00F37FD4"/>
    <w:rsid w:val="00F414A0"/>
    <w:rsid w:val="00F47EF5"/>
    <w:rsid w:val="00F62D4B"/>
    <w:rsid w:val="00F849E7"/>
    <w:rsid w:val="00F91F5E"/>
    <w:rsid w:val="00F96910"/>
    <w:rsid w:val="00FA0A26"/>
    <w:rsid w:val="00FA7806"/>
    <w:rsid w:val="00FC148E"/>
    <w:rsid w:val="00FC73D4"/>
    <w:rsid w:val="00FD3BAF"/>
    <w:rsid w:val="00FF37AA"/>
    <w:rsid w:val="00FF61F9"/>
    <w:rsid w:val="00FF7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3C51D"/>
  <w15:docId w15:val="{85D2AE1F-8C69-4F62-88F9-5FC1C775D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0010"/>
  </w:style>
  <w:style w:type="paragraph" w:styleId="1">
    <w:name w:val="heading 1"/>
    <w:basedOn w:val="a"/>
    <w:next w:val="a"/>
    <w:link w:val="10"/>
    <w:qFormat/>
    <w:rsid w:val="001C469F"/>
    <w:pPr>
      <w:keepNext/>
      <w:spacing w:after="0" w:line="240" w:lineRule="auto"/>
      <w:jc w:val="center"/>
      <w:outlineLvl w:val="0"/>
    </w:pPr>
    <w:rPr>
      <w:rFonts w:ascii="Arial Armenian" w:eastAsia="Times New Roman" w:hAnsi="Arial Armenian" w:cs="Times New Roman"/>
      <w:sz w:val="28"/>
      <w:szCs w:val="20"/>
      <w:lang w:eastAsia="ru-RU"/>
    </w:rPr>
  </w:style>
  <w:style w:type="paragraph" w:styleId="2">
    <w:name w:val="heading 2"/>
    <w:basedOn w:val="a"/>
    <w:next w:val="a"/>
    <w:link w:val="20"/>
    <w:qFormat/>
    <w:rsid w:val="001C469F"/>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3">
    <w:name w:val="heading 3"/>
    <w:basedOn w:val="a"/>
    <w:next w:val="a"/>
    <w:link w:val="30"/>
    <w:qFormat/>
    <w:rsid w:val="001C469F"/>
    <w:pPr>
      <w:keepNext/>
      <w:spacing w:after="0" w:line="360" w:lineRule="auto"/>
      <w:jc w:val="center"/>
      <w:outlineLvl w:val="2"/>
    </w:pPr>
    <w:rPr>
      <w:rFonts w:ascii="Arial LatArm" w:eastAsia="Times New Roman" w:hAnsi="Arial LatArm" w:cs="Times New Roman"/>
      <w:i/>
      <w:sz w:val="20"/>
      <w:szCs w:val="20"/>
      <w:lang w:val="en-AU"/>
    </w:rPr>
  </w:style>
  <w:style w:type="paragraph" w:styleId="4">
    <w:name w:val="heading 4"/>
    <w:basedOn w:val="a"/>
    <w:next w:val="a"/>
    <w:link w:val="40"/>
    <w:qFormat/>
    <w:rsid w:val="001C469F"/>
    <w:pPr>
      <w:keepNext/>
      <w:spacing w:after="0" w:line="240" w:lineRule="auto"/>
      <w:outlineLvl w:val="3"/>
    </w:pPr>
    <w:rPr>
      <w:rFonts w:ascii="Arial LatArm" w:eastAsia="Times New Roman" w:hAnsi="Arial LatArm" w:cs="Times New Roman"/>
      <w:i/>
      <w:sz w:val="18"/>
      <w:szCs w:val="20"/>
    </w:rPr>
  </w:style>
  <w:style w:type="paragraph" w:styleId="5">
    <w:name w:val="heading 5"/>
    <w:basedOn w:val="a"/>
    <w:next w:val="a"/>
    <w:link w:val="50"/>
    <w:qFormat/>
    <w:rsid w:val="001C469F"/>
    <w:pPr>
      <w:keepNext/>
      <w:spacing w:after="0" w:line="240" w:lineRule="auto"/>
      <w:jc w:val="center"/>
      <w:outlineLvl w:val="4"/>
    </w:pPr>
    <w:rPr>
      <w:rFonts w:ascii="Arial LatArm" w:eastAsia="Times New Roman" w:hAnsi="Arial LatArm" w:cs="Times New Roman"/>
      <w:b/>
      <w:sz w:val="26"/>
      <w:szCs w:val="20"/>
      <w:lang w:eastAsia="ru-RU"/>
    </w:rPr>
  </w:style>
  <w:style w:type="paragraph" w:styleId="6">
    <w:name w:val="heading 6"/>
    <w:basedOn w:val="a"/>
    <w:next w:val="a"/>
    <w:link w:val="60"/>
    <w:qFormat/>
    <w:rsid w:val="001C469F"/>
    <w:pPr>
      <w:keepNext/>
      <w:spacing w:after="0" w:line="240" w:lineRule="auto"/>
      <w:outlineLvl w:val="5"/>
    </w:pPr>
    <w:rPr>
      <w:rFonts w:ascii="Arial LatArm" w:eastAsia="Times New Roman" w:hAnsi="Arial LatArm" w:cs="Times New Roman"/>
      <w:b/>
      <w:color w:val="000000"/>
      <w:szCs w:val="20"/>
      <w:lang w:eastAsia="ru-RU"/>
    </w:rPr>
  </w:style>
  <w:style w:type="paragraph" w:styleId="7">
    <w:name w:val="heading 7"/>
    <w:basedOn w:val="a"/>
    <w:next w:val="a"/>
    <w:link w:val="70"/>
    <w:qFormat/>
    <w:rsid w:val="001C469F"/>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qFormat/>
    <w:rsid w:val="001C469F"/>
    <w:pPr>
      <w:keepNext/>
      <w:spacing w:after="0" w:line="240" w:lineRule="auto"/>
      <w:outlineLvl w:val="7"/>
    </w:pPr>
    <w:rPr>
      <w:rFonts w:ascii="Times Armenian" w:eastAsia="Times New Roman" w:hAnsi="Times Armenian" w:cs="Times New Roman"/>
      <w:i/>
      <w:sz w:val="20"/>
      <w:szCs w:val="20"/>
      <w:lang w:val="nl-NL"/>
    </w:rPr>
  </w:style>
  <w:style w:type="paragraph" w:styleId="9">
    <w:name w:val="heading 9"/>
    <w:basedOn w:val="a"/>
    <w:next w:val="a"/>
    <w:link w:val="90"/>
    <w:qFormat/>
    <w:rsid w:val="001C469F"/>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469F"/>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1C469F"/>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1C469F"/>
    <w:rPr>
      <w:rFonts w:ascii="Arial LatArm" w:eastAsia="Times New Roman" w:hAnsi="Arial LatArm" w:cs="Times New Roman"/>
      <w:i/>
      <w:sz w:val="20"/>
      <w:szCs w:val="20"/>
      <w:lang w:val="en-AU"/>
    </w:rPr>
  </w:style>
  <w:style w:type="character" w:customStyle="1" w:styleId="40">
    <w:name w:val="Заголовок 4 Знак"/>
    <w:basedOn w:val="a0"/>
    <w:link w:val="4"/>
    <w:rsid w:val="001C469F"/>
    <w:rPr>
      <w:rFonts w:ascii="Arial LatArm" w:eastAsia="Times New Roman" w:hAnsi="Arial LatArm" w:cs="Times New Roman"/>
      <w:i/>
      <w:sz w:val="18"/>
      <w:szCs w:val="20"/>
    </w:rPr>
  </w:style>
  <w:style w:type="character" w:customStyle="1" w:styleId="50">
    <w:name w:val="Заголовок 5 Знак"/>
    <w:basedOn w:val="a0"/>
    <w:link w:val="5"/>
    <w:rsid w:val="001C469F"/>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1C469F"/>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1C469F"/>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1C469F"/>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1C469F"/>
    <w:rPr>
      <w:rFonts w:ascii="Times Armenian" w:eastAsia="Times New Roman" w:hAnsi="Times Armenian" w:cs="Times New Roman"/>
      <w:b/>
      <w:color w:val="000000"/>
      <w:szCs w:val="20"/>
      <w:lang w:val="pt-BR" w:eastAsia="ru-RU"/>
    </w:rPr>
  </w:style>
  <w:style w:type="paragraph" w:styleId="HTML">
    <w:name w:val="HTML Preformatted"/>
    <w:basedOn w:val="a"/>
    <w:link w:val="HTML0"/>
    <w:uiPriority w:val="99"/>
    <w:semiHidden/>
    <w:unhideWhenUsed/>
    <w:rsid w:val="00301E6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01E66"/>
    <w:rPr>
      <w:rFonts w:ascii="Consolas" w:hAnsi="Consolas" w:cs="Consolas"/>
      <w:sz w:val="20"/>
      <w:szCs w:val="20"/>
    </w:rPr>
  </w:style>
  <w:style w:type="paragraph" w:styleId="a3">
    <w:name w:val="footnote text"/>
    <w:basedOn w:val="a"/>
    <w:link w:val="a4"/>
    <w:rsid w:val="006A199E"/>
    <w:pPr>
      <w:spacing w:after="0" w:line="240" w:lineRule="auto"/>
    </w:pPr>
    <w:rPr>
      <w:rFonts w:ascii="Times Armenian" w:eastAsia="Times New Roman" w:hAnsi="Times Armenian" w:cs="Times New Roman"/>
      <w:sz w:val="20"/>
      <w:szCs w:val="20"/>
      <w:lang w:val="ru-RU" w:eastAsia="ru-RU" w:bidi="ru-RU"/>
    </w:rPr>
  </w:style>
  <w:style w:type="character" w:customStyle="1" w:styleId="a4">
    <w:name w:val="Текст сноски Знак"/>
    <w:basedOn w:val="a0"/>
    <w:link w:val="a3"/>
    <w:rsid w:val="006A199E"/>
    <w:rPr>
      <w:rFonts w:ascii="Times Armenian" w:eastAsia="Times New Roman" w:hAnsi="Times Armenian" w:cs="Times New Roman"/>
      <w:sz w:val="20"/>
      <w:szCs w:val="20"/>
      <w:lang w:val="ru-RU" w:eastAsia="ru-RU" w:bidi="ru-RU"/>
    </w:rPr>
  </w:style>
  <w:style w:type="character" w:styleId="a5">
    <w:name w:val="footnote reference"/>
    <w:semiHidden/>
    <w:rsid w:val="006A199E"/>
    <w:rPr>
      <w:vertAlign w:val="superscript"/>
    </w:rPr>
  </w:style>
  <w:style w:type="paragraph" w:styleId="a6">
    <w:name w:val="List Paragraph"/>
    <w:basedOn w:val="a"/>
    <w:link w:val="a7"/>
    <w:qFormat/>
    <w:rsid w:val="00EA634E"/>
    <w:pPr>
      <w:ind w:left="720"/>
      <w:contextualSpacing/>
    </w:pPr>
  </w:style>
  <w:style w:type="character" w:customStyle="1" w:styleId="a7">
    <w:name w:val="Абзац списка Знак"/>
    <w:link w:val="a6"/>
    <w:locked/>
    <w:rsid w:val="001C469F"/>
  </w:style>
  <w:style w:type="paragraph" w:styleId="31">
    <w:name w:val="Body Text Indent 3"/>
    <w:basedOn w:val="a"/>
    <w:link w:val="32"/>
    <w:rsid w:val="00EF0292"/>
    <w:pPr>
      <w:spacing w:after="0" w:line="360" w:lineRule="auto"/>
      <w:ind w:firstLine="567"/>
      <w:jc w:val="both"/>
    </w:pPr>
    <w:rPr>
      <w:rFonts w:ascii="Times Armenian" w:eastAsia="Times New Roman" w:hAnsi="Times Armenian" w:cs="Times New Roman"/>
      <w:sz w:val="20"/>
      <w:szCs w:val="20"/>
      <w:lang w:val="ru-RU" w:eastAsia="ru-RU" w:bidi="ru-RU"/>
    </w:rPr>
  </w:style>
  <w:style w:type="character" w:customStyle="1" w:styleId="32">
    <w:name w:val="Основной текст с отступом 3 Знак"/>
    <w:basedOn w:val="a0"/>
    <w:link w:val="31"/>
    <w:rsid w:val="00EF0292"/>
    <w:rPr>
      <w:rFonts w:ascii="Times Armenian" w:eastAsia="Times New Roman" w:hAnsi="Times Armenian" w:cs="Times New Roman"/>
      <w:sz w:val="20"/>
      <w:szCs w:val="20"/>
      <w:lang w:val="ru-RU" w:eastAsia="ru-RU" w:bidi="ru-RU"/>
    </w:rPr>
  </w:style>
  <w:style w:type="table" w:styleId="a8">
    <w:name w:val="Table Grid"/>
    <w:basedOn w:val="a1"/>
    <w:uiPriority w:val="39"/>
    <w:rsid w:val="00EF0292"/>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aliases w:val=" Char, Char Char Char Char,Char Char Char Char"/>
    <w:basedOn w:val="a"/>
    <w:link w:val="aa"/>
    <w:rsid w:val="001C469F"/>
    <w:pPr>
      <w:spacing w:after="0" w:line="360" w:lineRule="auto"/>
      <w:ind w:firstLine="720"/>
      <w:jc w:val="both"/>
    </w:pPr>
    <w:rPr>
      <w:rFonts w:ascii="Arial LatArm" w:eastAsia="Times New Roman" w:hAnsi="Arial LatArm" w:cs="Times New Roman"/>
      <w:i/>
      <w:sz w:val="20"/>
      <w:szCs w:val="20"/>
      <w:lang w:val="en-AU"/>
    </w:rPr>
  </w:style>
  <w:style w:type="character" w:customStyle="1" w:styleId="aa">
    <w:name w:val="Основной текст с отступом Знак"/>
    <w:aliases w:val=" Char Знак, Char Char Char Char Знак,Char Char Char Char Знак"/>
    <w:basedOn w:val="a0"/>
    <w:link w:val="a9"/>
    <w:rsid w:val="001C469F"/>
    <w:rPr>
      <w:rFonts w:ascii="Arial LatArm" w:eastAsia="Times New Roman" w:hAnsi="Arial LatArm" w:cs="Times New Roman"/>
      <w:i/>
      <w:sz w:val="20"/>
      <w:szCs w:val="20"/>
      <w:lang w:val="en-AU"/>
    </w:rPr>
  </w:style>
  <w:style w:type="paragraph" w:styleId="ab">
    <w:name w:val="footer"/>
    <w:basedOn w:val="a"/>
    <w:link w:val="ac"/>
    <w:rsid w:val="001C469F"/>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ac">
    <w:name w:val="Нижний колонтитул Знак"/>
    <w:basedOn w:val="a0"/>
    <w:link w:val="ab"/>
    <w:rsid w:val="001C469F"/>
    <w:rPr>
      <w:rFonts w:ascii="Times New Roman" w:eastAsia="Times New Roman" w:hAnsi="Times New Roman" w:cs="Times New Roman"/>
      <w:sz w:val="20"/>
      <w:szCs w:val="20"/>
    </w:rPr>
  </w:style>
  <w:style w:type="paragraph" w:styleId="21">
    <w:name w:val="Body Text 2"/>
    <w:basedOn w:val="a"/>
    <w:link w:val="22"/>
    <w:rsid w:val="001C469F"/>
    <w:pPr>
      <w:tabs>
        <w:tab w:val="left" w:pos="720"/>
      </w:tabs>
      <w:spacing w:after="0" w:line="360" w:lineRule="auto"/>
    </w:pPr>
    <w:rPr>
      <w:rFonts w:ascii="Arial LatArm" w:eastAsia="Times New Roman" w:hAnsi="Arial LatArm" w:cs="Times New Roman"/>
      <w:sz w:val="20"/>
      <w:szCs w:val="20"/>
    </w:rPr>
  </w:style>
  <w:style w:type="character" w:customStyle="1" w:styleId="22">
    <w:name w:val="Основной текст 2 Знак"/>
    <w:basedOn w:val="a0"/>
    <w:link w:val="21"/>
    <w:rsid w:val="001C469F"/>
    <w:rPr>
      <w:rFonts w:ascii="Arial LatArm" w:eastAsia="Times New Roman" w:hAnsi="Arial LatArm" w:cs="Times New Roman"/>
      <w:sz w:val="20"/>
      <w:szCs w:val="20"/>
    </w:rPr>
  </w:style>
  <w:style w:type="paragraph" w:styleId="23">
    <w:name w:val="Body Text Indent 2"/>
    <w:basedOn w:val="a"/>
    <w:link w:val="24"/>
    <w:rsid w:val="001C469F"/>
    <w:pPr>
      <w:spacing w:after="0" w:line="360" w:lineRule="auto"/>
      <w:ind w:firstLine="540"/>
      <w:jc w:val="both"/>
    </w:pPr>
    <w:rPr>
      <w:rFonts w:ascii="Baltica" w:eastAsia="Times New Roman" w:hAnsi="Baltica" w:cs="Times New Roman"/>
      <w:sz w:val="20"/>
      <w:szCs w:val="20"/>
      <w:lang w:val="af-ZA"/>
    </w:rPr>
  </w:style>
  <w:style w:type="character" w:customStyle="1" w:styleId="24">
    <w:name w:val="Основной текст с отступом 2 Знак"/>
    <w:basedOn w:val="a0"/>
    <w:link w:val="23"/>
    <w:rsid w:val="001C469F"/>
    <w:rPr>
      <w:rFonts w:ascii="Baltica" w:eastAsia="Times New Roman" w:hAnsi="Baltica" w:cs="Times New Roman"/>
      <w:sz w:val="20"/>
      <w:szCs w:val="20"/>
      <w:lang w:val="af-ZA"/>
    </w:rPr>
  </w:style>
  <w:style w:type="paragraph" w:customStyle="1" w:styleId="Char">
    <w:name w:val="Char"/>
    <w:basedOn w:val="a"/>
    <w:semiHidden/>
    <w:rsid w:val="001C469F"/>
    <w:pPr>
      <w:spacing w:line="360" w:lineRule="auto"/>
      <w:ind w:firstLine="709"/>
      <w:jc w:val="both"/>
    </w:pPr>
    <w:rPr>
      <w:rFonts w:ascii="Arial AMU" w:eastAsia="Times New Roman" w:hAnsi="Arial AMU" w:cs="Arial"/>
      <w:szCs w:val="20"/>
    </w:rPr>
  </w:style>
  <w:style w:type="paragraph" w:customStyle="1" w:styleId="Default">
    <w:name w:val="Default"/>
    <w:rsid w:val="001C469F"/>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d">
    <w:name w:val="Balloon Text"/>
    <w:basedOn w:val="a"/>
    <w:link w:val="ae"/>
    <w:rsid w:val="001C469F"/>
    <w:pPr>
      <w:spacing w:after="0" w:line="240" w:lineRule="auto"/>
    </w:pPr>
    <w:rPr>
      <w:rFonts w:ascii="Tahoma" w:eastAsia="Times New Roman" w:hAnsi="Tahoma" w:cs="Times New Roman"/>
      <w:sz w:val="16"/>
      <w:szCs w:val="16"/>
    </w:rPr>
  </w:style>
  <w:style w:type="character" w:customStyle="1" w:styleId="ae">
    <w:name w:val="Текст выноски Знак"/>
    <w:basedOn w:val="a0"/>
    <w:link w:val="ad"/>
    <w:rsid w:val="001C469F"/>
    <w:rPr>
      <w:rFonts w:ascii="Tahoma" w:eastAsia="Times New Roman" w:hAnsi="Tahoma" w:cs="Times New Roman"/>
      <w:sz w:val="16"/>
      <w:szCs w:val="16"/>
    </w:rPr>
  </w:style>
  <w:style w:type="character" w:styleId="af">
    <w:name w:val="Hyperlink"/>
    <w:rsid w:val="001C469F"/>
    <w:rPr>
      <w:color w:val="0000FF"/>
      <w:u w:val="single"/>
    </w:rPr>
  </w:style>
  <w:style w:type="character" w:customStyle="1" w:styleId="CharChar1">
    <w:name w:val="Char Char1"/>
    <w:locked/>
    <w:rsid w:val="001C469F"/>
    <w:rPr>
      <w:rFonts w:ascii="Arial LatArm" w:hAnsi="Arial LatArm"/>
      <w:i/>
      <w:lang w:val="en-AU" w:eastAsia="en-US" w:bidi="ar-SA"/>
    </w:rPr>
  </w:style>
  <w:style w:type="paragraph" w:styleId="af0">
    <w:name w:val="Body Text"/>
    <w:basedOn w:val="a"/>
    <w:link w:val="af1"/>
    <w:rsid w:val="001C469F"/>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1C469F"/>
    <w:rPr>
      <w:rFonts w:ascii="Times New Roman" w:eastAsia="Times New Roman" w:hAnsi="Times New Roman" w:cs="Times New Roman"/>
      <w:sz w:val="24"/>
      <w:szCs w:val="24"/>
    </w:rPr>
  </w:style>
  <w:style w:type="paragraph" w:styleId="11">
    <w:name w:val="index 1"/>
    <w:basedOn w:val="a"/>
    <w:next w:val="a"/>
    <w:autoRedefine/>
    <w:semiHidden/>
    <w:rsid w:val="001C469F"/>
    <w:pPr>
      <w:spacing w:after="0" w:line="240" w:lineRule="auto"/>
      <w:ind w:left="240" w:hanging="240"/>
    </w:pPr>
    <w:rPr>
      <w:rFonts w:ascii="Times New Roman" w:eastAsia="Times New Roman" w:hAnsi="Times New Roman" w:cs="Times New Roman"/>
      <w:sz w:val="24"/>
      <w:szCs w:val="24"/>
    </w:rPr>
  </w:style>
  <w:style w:type="paragraph" w:styleId="af2">
    <w:name w:val="header"/>
    <w:basedOn w:val="a"/>
    <w:link w:val="af3"/>
    <w:rsid w:val="001C469F"/>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af3">
    <w:name w:val="Верхний колонтитул Знак"/>
    <w:basedOn w:val="a0"/>
    <w:link w:val="af2"/>
    <w:rsid w:val="001C469F"/>
    <w:rPr>
      <w:rFonts w:ascii="Times New Roman" w:eastAsia="Times New Roman" w:hAnsi="Times New Roman" w:cs="Times New Roman"/>
      <w:sz w:val="20"/>
      <w:szCs w:val="20"/>
      <w:lang w:val="en-AU" w:eastAsia="ru-RU"/>
    </w:rPr>
  </w:style>
  <w:style w:type="paragraph" w:styleId="33">
    <w:name w:val="Body Text 3"/>
    <w:basedOn w:val="a"/>
    <w:link w:val="34"/>
    <w:rsid w:val="001C469F"/>
    <w:pPr>
      <w:spacing w:after="0" w:line="240" w:lineRule="auto"/>
      <w:jc w:val="both"/>
    </w:pPr>
    <w:rPr>
      <w:rFonts w:ascii="Arial LatArm" w:eastAsia="Times New Roman" w:hAnsi="Arial LatArm" w:cs="Times New Roman"/>
      <w:sz w:val="20"/>
      <w:szCs w:val="20"/>
      <w:lang w:eastAsia="ru-RU"/>
    </w:rPr>
  </w:style>
  <w:style w:type="character" w:customStyle="1" w:styleId="34">
    <w:name w:val="Основной текст 3 Знак"/>
    <w:basedOn w:val="a0"/>
    <w:link w:val="33"/>
    <w:rsid w:val="001C469F"/>
    <w:rPr>
      <w:rFonts w:ascii="Arial LatArm" w:eastAsia="Times New Roman" w:hAnsi="Arial LatArm" w:cs="Times New Roman"/>
      <w:sz w:val="20"/>
      <w:szCs w:val="20"/>
      <w:lang w:eastAsia="ru-RU"/>
    </w:rPr>
  </w:style>
  <w:style w:type="paragraph" w:styleId="af4">
    <w:name w:val="Title"/>
    <w:basedOn w:val="a"/>
    <w:link w:val="af5"/>
    <w:qFormat/>
    <w:rsid w:val="001C469F"/>
    <w:pPr>
      <w:spacing w:after="0" w:line="240" w:lineRule="auto"/>
      <w:jc w:val="center"/>
    </w:pPr>
    <w:rPr>
      <w:rFonts w:ascii="Arial Armenian" w:eastAsia="Times New Roman" w:hAnsi="Arial Armenian" w:cs="Times New Roman"/>
      <w:sz w:val="24"/>
      <w:szCs w:val="20"/>
    </w:rPr>
  </w:style>
  <w:style w:type="character" w:customStyle="1" w:styleId="af5">
    <w:name w:val="Заголовок Знак"/>
    <w:basedOn w:val="a0"/>
    <w:link w:val="af4"/>
    <w:rsid w:val="001C469F"/>
    <w:rPr>
      <w:rFonts w:ascii="Arial Armenian" w:eastAsia="Times New Roman" w:hAnsi="Arial Armenian" w:cs="Times New Roman"/>
      <w:sz w:val="24"/>
      <w:szCs w:val="20"/>
    </w:rPr>
  </w:style>
  <w:style w:type="character" w:styleId="af6">
    <w:name w:val="page number"/>
    <w:basedOn w:val="a0"/>
    <w:rsid w:val="001C469F"/>
  </w:style>
  <w:style w:type="paragraph" w:customStyle="1" w:styleId="CharCharCharCharCharCharCharCharCharCharCharChar">
    <w:name w:val="Char Char Char Char Char Char Char Char Char Char Char Char"/>
    <w:basedOn w:val="a"/>
    <w:rsid w:val="001C469F"/>
    <w:pPr>
      <w:spacing w:line="240" w:lineRule="exact"/>
    </w:pPr>
    <w:rPr>
      <w:rFonts w:ascii="Arial" w:eastAsia="Times New Roman" w:hAnsi="Arial" w:cs="Arial"/>
      <w:sz w:val="20"/>
      <w:szCs w:val="20"/>
    </w:rPr>
  </w:style>
  <w:style w:type="paragraph" w:customStyle="1" w:styleId="norm">
    <w:name w:val="norm"/>
    <w:basedOn w:val="a"/>
    <w:rsid w:val="001C469F"/>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1C469F"/>
    <w:rPr>
      <w:rFonts w:ascii="Arial Armenian" w:hAnsi="Arial Armenian"/>
      <w:sz w:val="22"/>
      <w:lang w:val="en-US" w:eastAsia="ru-RU" w:bidi="ar-SA"/>
    </w:rPr>
  </w:style>
  <w:style w:type="character" w:customStyle="1" w:styleId="CharCharChar">
    <w:name w:val="Char Char Char"/>
    <w:rsid w:val="001C469F"/>
    <w:rPr>
      <w:rFonts w:ascii="Arial LatArm" w:hAnsi="Arial LatArm"/>
      <w:sz w:val="24"/>
      <w:lang w:eastAsia="ru-RU"/>
    </w:rPr>
  </w:style>
  <w:style w:type="paragraph" w:styleId="af7">
    <w:name w:val="Normal (Web)"/>
    <w:basedOn w:val="a"/>
    <w:rsid w:val="001C469F"/>
    <w:pPr>
      <w:spacing w:before="100" w:beforeAutospacing="1" w:after="100" w:afterAutospacing="1" w:line="240" w:lineRule="auto"/>
    </w:pPr>
    <w:rPr>
      <w:rFonts w:ascii="Times New Roman" w:eastAsia="Times New Roman" w:hAnsi="Times New Roman" w:cs="Times New Roman"/>
      <w:sz w:val="24"/>
      <w:szCs w:val="24"/>
    </w:rPr>
  </w:style>
  <w:style w:type="character" w:styleId="af8">
    <w:name w:val="Strong"/>
    <w:uiPriority w:val="22"/>
    <w:qFormat/>
    <w:rsid w:val="001C469F"/>
    <w:rPr>
      <w:b/>
      <w:bCs/>
    </w:rPr>
  </w:style>
  <w:style w:type="character" w:customStyle="1" w:styleId="CharChar22">
    <w:name w:val="Char Char22"/>
    <w:rsid w:val="001C469F"/>
    <w:rPr>
      <w:rFonts w:ascii="Arial Armenian" w:hAnsi="Arial Armenian"/>
      <w:sz w:val="28"/>
      <w:lang w:val="en-US"/>
    </w:rPr>
  </w:style>
  <w:style w:type="character" w:customStyle="1" w:styleId="CharChar20">
    <w:name w:val="Char Char20"/>
    <w:rsid w:val="001C469F"/>
    <w:rPr>
      <w:rFonts w:ascii="Times LatArm" w:hAnsi="Times LatArm"/>
      <w:b/>
      <w:sz w:val="28"/>
      <w:lang w:val="en-US"/>
    </w:rPr>
  </w:style>
  <w:style w:type="character" w:customStyle="1" w:styleId="CharChar16">
    <w:name w:val="Char Char16"/>
    <w:rsid w:val="001C469F"/>
    <w:rPr>
      <w:rFonts w:ascii="Times Armenian" w:hAnsi="Times Armenian"/>
      <w:b/>
      <w:lang w:val="hy-AM"/>
    </w:rPr>
  </w:style>
  <w:style w:type="character" w:customStyle="1" w:styleId="CharChar15">
    <w:name w:val="Char Char15"/>
    <w:rsid w:val="001C469F"/>
    <w:rPr>
      <w:rFonts w:ascii="Times Armenian" w:hAnsi="Times Armenian"/>
      <w:i/>
      <w:lang w:val="nl-NL"/>
    </w:rPr>
  </w:style>
  <w:style w:type="character" w:customStyle="1" w:styleId="CharChar13">
    <w:name w:val="Char Char13"/>
    <w:rsid w:val="001C469F"/>
    <w:rPr>
      <w:rFonts w:ascii="Arial Armenian" w:hAnsi="Arial Armenian"/>
      <w:lang w:val="en-US"/>
    </w:rPr>
  </w:style>
  <w:style w:type="character" w:customStyle="1" w:styleId="af9">
    <w:name w:val="Текст примечания Знак"/>
    <w:basedOn w:val="a0"/>
    <w:link w:val="afa"/>
    <w:semiHidden/>
    <w:rsid w:val="001C469F"/>
    <w:rPr>
      <w:rFonts w:ascii="Times Armenian" w:eastAsia="Times New Roman" w:hAnsi="Times Armenian" w:cs="Times New Roman"/>
      <w:sz w:val="20"/>
      <w:szCs w:val="20"/>
      <w:lang w:eastAsia="ru-RU"/>
    </w:rPr>
  </w:style>
  <w:style w:type="paragraph" w:styleId="afa">
    <w:name w:val="annotation text"/>
    <w:basedOn w:val="a"/>
    <w:link w:val="af9"/>
    <w:semiHidden/>
    <w:rsid w:val="001C469F"/>
    <w:pPr>
      <w:spacing w:after="0" w:line="240" w:lineRule="auto"/>
    </w:pPr>
    <w:rPr>
      <w:rFonts w:ascii="Times Armenian" w:eastAsia="Times New Roman" w:hAnsi="Times Armenian" w:cs="Times New Roman"/>
      <w:sz w:val="20"/>
      <w:szCs w:val="20"/>
      <w:lang w:eastAsia="ru-RU"/>
    </w:rPr>
  </w:style>
  <w:style w:type="character" w:customStyle="1" w:styleId="afb">
    <w:name w:val="Тема примечания Знак"/>
    <w:basedOn w:val="af9"/>
    <w:link w:val="afc"/>
    <w:semiHidden/>
    <w:rsid w:val="001C469F"/>
    <w:rPr>
      <w:rFonts w:ascii="Times Armenian" w:eastAsia="Times New Roman" w:hAnsi="Times Armenian" w:cs="Times New Roman"/>
      <w:b/>
      <w:bCs/>
      <w:sz w:val="20"/>
      <w:szCs w:val="20"/>
      <w:lang w:eastAsia="ru-RU"/>
    </w:rPr>
  </w:style>
  <w:style w:type="paragraph" w:styleId="afc">
    <w:name w:val="annotation subject"/>
    <w:basedOn w:val="afa"/>
    <w:next w:val="afa"/>
    <w:link w:val="afb"/>
    <w:semiHidden/>
    <w:rsid w:val="001C469F"/>
    <w:rPr>
      <w:b/>
      <w:bCs/>
    </w:rPr>
  </w:style>
  <w:style w:type="character" w:customStyle="1" w:styleId="afd">
    <w:name w:val="Текст концевой сноски Знак"/>
    <w:basedOn w:val="a0"/>
    <w:link w:val="afe"/>
    <w:semiHidden/>
    <w:rsid w:val="001C469F"/>
    <w:rPr>
      <w:rFonts w:ascii="Times Armenian" w:eastAsia="Times New Roman" w:hAnsi="Times Armenian" w:cs="Times New Roman"/>
      <w:sz w:val="20"/>
      <w:szCs w:val="20"/>
      <w:lang w:eastAsia="ru-RU"/>
    </w:rPr>
  </w:style>
  <w:style w:type="paragraph" w:styleId="afe">
    <w:name w:val="endnote text"/>
    <w:basedOn w:val="a"/>
    <w:link w:val="afd"/>
    <w:semiHidden/>
    <w:rsid w:val="001C469F"/>
    <w:pPr>
      <w:spacing w:after="0" w:line="240" w:lineRule="auto"/>
    </w:pPr>
    <w:rPr>
      <w:rFonts w:ascii="Times Armenian" w:eastAsia="Times New Roman" w:hAnsi="Times Armenian" w:cs="Times New Roman"/>
      <w:sz w:val="20"/>
      <w:szCs w:val="20"/>
      <w:lang w:eastAsia="ru-RU"/>
    </w:rPr>
  </w:style>
  <w:style w:type="character" w:customStyle="1" w:styleId="aff">
    <w:name w:val="Схема документа Знак"/>
    <w:basedOn w:val="a0"/>
    <w:link w:val="aff0"/>
    <w:semiHidden/>
    <w:rsid w:val="001C469F"/>
    <w:rPr>
      <w:rFonts w:ascii="Tahoma" w:eastAsia="Times New Roman" w:hAnsi="Tahoma" w:cs="Tahoma"/>
      <w:sz w:val="20"/>
      <w:szCs w:val="20"/>
      <w:shd w:val="clear" w:color="auto" w:fill="000080"/>
      <w:lang w:eastAsia="ru-RU"/>
    </w:rPr>
  </w:style>
  <w:style w:type="paragraph" w:styleId="aff0">
    <w:name w:val="Document Map"/>
    <w:basedOn w:val="a"/>
    <w:link w:val="aff"/>
    <w:semiHidden/>
    <w:rsid w:val="001C469F"/>
    <w:pPr>
      <w:shd w:val="clear" w:color="auto" w:fill="000080"/>
      <w:spacing w:after="0" w:line="240" w:lineRule="auto"/>
    </w:pPr>
    <w:rPr>
      <w:rFonts w:ascii="Tahoma" w:eastAsia="Times New Roman" w:hAnsi="Tahoma" w:cs="Tahoma"/>
      <w:sz w:val="20"/>
      <w:szCs w:val="20"/>
      <w:lang w:eastAsia="ru-RU"/>
    </w:rPr>
  </w:style>
  <w:style w:type="paragraph" w:customStyle="1" w:styleId="Char1">
    <w:name w:val="Char1"/>
    <w:basedOn w:val="a"/>
    <w:rsid w:val="001C469F"/>
    <w:pPr>
      <w:spacing w:line="240" w:lineRule="exact"/>
    </w:pPr>
    <w:rPr>
      <w:rFonts w:ascii="Verdana" w:eastAsia="Times New Roman" w:hAnsi="Verdana" w:cs="Times New Roman"/>
      <w:sz w:val="20"/>
      <w:szCs w:val="20"/>
    </w:rPr>
  </w:style>
  <w:style w:type="paragraph" w:customStyle="1" w:styleId="Style2">
    <w:name w:val="Style2"/>
    <w:basedOn w:val="a"/>
    <w:rsid w:val="001C469F"/>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1C469F"/>
    <w:rPr>
      <w:rFonts w:ascii="Arial Armenian" w:hAnsi="Arial Armenian"/>
      <w:sz w:val="28"/>
      <w:lang w:val="en-US" w:eastAsia="ru-RU" w:bidi="ar-SA"/>
    </w:rPr>
  </w:style>
  <w:style w:type="character" w:customStyle="1" w:styleId="CharChar21">
    <w:name w:val="Char Char21"/>
    <w:rsid w:val="001C469F"/>
    <w:rPr>
      <w:rFonts w:ascii="Arial LatArm" w:hAnsi="Arial LatArm"/>
      <w:b/>
      <w:color w:val="0000FF"/>
      <w:lang w:val="en-US" w:eastAsia="ru-RU" w:bidi="ar-SA"/>
    </w:rPr>
  </w:style>
  <w:style w:type="character" w:customStyle="1" w:styleId="CharChar25">
    <w:name w:val="Char Char25"/>
    <w:rsid w:val="001C469F"/>
    <w:rPr>
      <w:rFonts w:ascii="Arial Armenian" w:hAnsi="Arial Armenian"/>
      <w:sz w:val="28"/>
      <w:lang w:val="en-US" w:eastAsia="ru-RU" w:bidi="ar-SA"/>
    </w:rPr>
  </w:style>
  <w:style w:type="character" w:customStyle="1" w:styleId="CharChar24">
    <w:name w:val="Char Char24"/>
    <w:rsid w:val="001C469F"/>
    <w:rPr>
      <w:rFonts w:ascii="Arial LatArm" w:hAnsi="Arial LatArm"/>
      <w:b/>
      <w:color w:val="0000FF"/>
      <w:lang w:val="en-US" w:eastAsia="ru-RU" w:bidi="ar-SA"/>
    </w:rPr>
  </w:style>
  <w:style w:type="paragraph" w:styleId="aff1">
    <w:name w:val="Block Text"/>
    <w:basedOn w:val="a"/>
    <w:rsid w:val="001C469F"/>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a"/>
    <w:next w:val="a"/>
    <w:rsid w:val="001C469F"/>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a"/>
    <w:next w:val="a"/>
    <w:rsid w:val="001C469F"/>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a"/>
    <w:rsid w:val="001C469F"/>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a"/>
    <w:rsid w:val="001C4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a"/>
    <w:rsid w:val="001C4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a"/>
    <w:rsid w:val="001C4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1C4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a"/>
    <w:rsid w:val="001C46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a"/>
    <w:rsid w:val="001C469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1C469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1C469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1C469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a"/>
    <w:rsid w:val="001C469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a"/>
    <w:rsid w:val="001C469F"/>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a"/>
    <w:rsid w:val="001C469F"/>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a"/>
    <w:rsid w:val="001C469F"/>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a"/>
    <w:rsid w:val="001C469F"/>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a"/>
    <w:rsid w:val="001C469F"/>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a"/>
    <w:rsid w:val="001C469F"/>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a"/>
    <w:rsid w:val="001C469F"/>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a"/>
    <w:rsid w:val="001C469F"/>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a"/>
    <w:rsid w:val="001C469F"/>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a"/>
    <w:rsid w:val="001C469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1C469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1C469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a"/>
    <w:rsid w:val="001C469F"/>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a"/>
    <w:rsid w:val="001C469F"/>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2">
    <w:name w:val="FollowedHyperlink"/>
    <w:rsid w:val="001C469F"/>
    <w:rPr>
      <w:color w:val="800080"/>
      <w:u w:val="single"/>
    </w:rPr>
  </w:style>
  <w:style w:type="character" w:customStyle="1" w:styleId="CharCharCharChar1">
    <w:name w:val="Char Char Char Char1"/>
    <w:aliases w:val=" Char Char Char Char Char Char"/>
    <w:rsid w:val="001C469F"/>
    <w:rPr>
      <w:rFonts w:ascii="Arial LatArm" w:hAnsi="Arial LatArm"/>
      <w:sz w:val="24"/>
      <w:lang w:val="en-US" w:eastAsia="ru-RU" w:bidi="ar-SA"/>
    </w:rPr>
  </w:style>
  <w:style w:type="character" w:customStyle="1" w:styleId="CharChar">
    <w:name w:val="Char Char"/>
    <w:locked/>
    <w:rsid w:val="001C469F"/>
    <w:rPr>
      <w:lang w:val="en-US" w:eastAsia="en-US" w:bidi="ar-SA"/>
    </w:rPr>
  </w:style>
  <w:style w:type="character" w:styleId="aff3">
    <w:name w:val="Emphasis"/>
    <w:qFormat/>
    <w:rsid w:val="001C469F"/>
    <w:rPr>
      <w:i/>
      <w:iCs/>
    </w:rPr>
  </w:style>
  <w:style w:type="character" w:customStyle="1" w:styleId="ezkurwreuab5ozgtqnkl">
    <w:name w:val="ezkurwreuab5ozgtqnkl"/>
    <w:basedOn w:val="a0"/>
    <w:rsid w:val="008C6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8045">
      <w:bodyDiv w:val="1"/>
      <w:marLeft w:val="0"/>
      <w:marRight w:val="0"/>
      <w:marTop w:val="0"/>
      <w:marBottom w:val="0"/>
      <w:divBdr>
        <w:top w:val="none" w:sz="0" w:space="0" w:color="auto"/>
        <w:left w:val="none" w:sz="0" w:space="0" w:color="auto"/>
        <w:bottom w:val="none" w:sz="0" w:space="0" w:color="auto"/>
        <w:right w:val="none" w:sz="0" w:space="0" w:color="auto"/>
      </w:divBdr>
    </w:div>
    <w:div w:id="167450961">
      <w:bodyDiv w:val="1"/>
      <w:marLeft w:val="0"/>
      <w:marRight w:val="0"/>
      <w:marTop w:val="0"/>
      <w:marBottom w:val="0"/>
      <w:divBdr>
        <w:top w:val="none" w:sz="0" w:space="0" w:color="auto"/>
        <w:left w:val="none" w:sz="0" w:space="0" w:color="auto"/>
        <w:bottom w:val="none" w:sz="0" w:space="0" w:color="auto"/>
        <w:right w:val="none" w:sz="0" w:space="0" w:color="auto"/>
      </w:divBdr>
    </w:div>
    <w:div w:id="219942514">
      <w:bodyDiv w:val="1"/>
      <w:marLeft w:val="0"/>
      <w:marRight w:val="0"/>
      <w:marTop w:val="0"/>
      <w:marBottom w:val="0"/>
      <w:divBdr>
        <w:top w:val="none" w:sz="0" w:space="0" w:color="auto"/>
        <w:left w:val="none" w:sz="0" w:space="0" w:color="auto"/>
        <w:bottom w:val="none" w:sz="0" w:space="0" w:color="auto"/>
        <w:right w:val="none" w:sz="0" w:space="0" w:color="auto"/>
      </w:divBdr>
    </w:div>
    <w:div w:id="341081622">
      <w:bodyDiv w:val="1"/>
      <w:marLeft w:val="0"/>
      <w:marRight w:val="0"/>
      <w:marTop w:val="0"/>
      <w:marBottom w:val="0"/>
      <w:divBdr>
        <w:top w:val="none" w:sz="0" w:space="0" w:color="auto"/>
        <w:left w:val="none" w:sz="0" w:space="0" w:color="auto"/>
        <w:bottom w:val="none" w:sz="0" w:space="0" w:color="auto"/>
        <w:right w:val="none" w:sz="0" w:space="0" w:color="auto"/>
      </w:divBdr>
    </w:div>
    <w:div w:id="388650490">
      <w:bodyDiv w:val="1"/>
      <w:marLeft w:val="0"/>
      <w:marRight w:val="0"/>
      <w:marTop w:val="0"/>
      <w:marBottom w:val="0"/>
      <w:divBdr>
        <w:top w:val="none" w:sz="0" w:space="0" w:color="auto"/>
        <w:left w:val="none" w:sz="0" w:space="0" w:color="auto"/>
        <w:bottom w:val="none" w:sz="0" w:space="0" w:color="auto"/>
        <w:right w:val="none" w:sz="0" w:space="0" w:color="auto"/>
      </w:divBdr>
    </w:div>
    <w:div w:id="408969197">
      <w:bodyDiv w:val="1"/>
      <w:marLeft w:val="0"/>
      <w:marRight w:val="0"/>
      <w:marTop w:val="0"/>
      <w:marBottom w:val="0"/>
      <w:divBdr>
        <w:top w:val="none" w:sz="0" w:space="0" w:color="auto"/>
        <w:left w:val="none" w:sz="0" w:space="0" w:color="auto"/>
        <w:bottom w:val="none" w:sz="0" w:space="0" w:color="auto"/>
        <w:right w:val="none" w:sz="0" w:space="0" w:color="auto"/>
      </w:divBdr>
    </w:div>
    <w:div w:id="539241320">
      <w:bodyDiv w:val="1"/>
      <w:marLeft w:val="0"/>
      <w:marRight w:val="0"/>
      <w:marTop w:val="0"/>
      <w:marBottom w:val="0"/>
      <w:divBdr>
        <w:top w:val="none" w:sz="0" w:space="0" w:color="auto"/>
        <w:left w:val="none" w:sz="0" w:space="0" w:color="auto"/>
        <w:bottom w:val="none" w:sz="0" w:space="0" w:color="auto"/>
        <w:right w:val="none" w:sz="0" w:space="0" w:color="auto"/>
      </w:divBdr>
    </w:div>
    <w:div w:id="548804657">
      <w:bodyDiv w:val="1"/>
      <w:marLeft w:val="0"/>
      <w:marRight w:val="0"/>
      <w:marTop w:val="0"/>
      <w:marBottom w:val="0"/>
      <w:divBdr>
        <w:top w:val="none" w:sz="0" w:space="0" w:color="auto"/>
        <w:left w:val="none" w:sz="0" w:space="0" w:color="auto"/>
        <w:bottom w:val="none" w:sz="0" w:space="0" w:color="auto"/>
        <w:right w:val="none" w:sz="0" w:space="0" w:color="auto"/>
      </w:divBdr>
    </w:div>
    <w:div w:id="565074263">
      <w:bodyDiv w:val="1"/>
      <w:marLeft w:val="0"/>
      <w:marRight w:val="0"/>
      <w:marTop w:val="0"/>
      <w:marBottom w:val="0"/>
      <w:divBdr>
        <w:top w:val="none" w:sz="0" w:space="0" w:color="auto"/>
        <w:left w:val="none" w:sz="0" w:space="0" w:color="auto"/>
        <w:bottom w:val="none" w:sz="0" w:space="0" w:color="auto"/>
        <w:right w:val="none" w:sz="0" w:space="0" w:color="auto"/>
      </w:divBdr>
    </w:div>
    <w:div w:id="576402032">
      <w:bodyDiv w:val="1"/>
      <w:marLeft w:val="0"/>
      <w:marRight w:val="0"/>
      <w:marTop w:val="0"/>
      <w:marBottom w:val="0"/>
      <w:divBdr>
        <w:top w:val="none" w:sz="0" w:space="0" w:color="auto"/>
        <w:left w:val="none" w:sz="0" w:space="0" w:color="auto"/>
        <w:bottom w:val="none" w:sz="0" w:space="0" w:color="auto"/>
        <w:right w:val="none" w:sz="0" w:space="0" w:color="auto"/>
      </w:divBdr>
    </w:div>
    <w:div w:id="590892769">
      <w:bodyDiv w:val="1"/>
      <w:marLeft w:val="0"/>
      <w:marRight w:val="0"/>
      <w:marTop w:val="0"/>
      <w:marBottom w:val="0"/>
      <w:divBdr>
        <w:top w:val="none" w:sz="0" w:space="0" w:color="auto"/>
        <w:left w:val="none" w:sz="0" w:space="0" w:color="auto"/>
        <w:bottom w:val="none" w:sz="0" w:space="0" w:color="auto"/>
        <w:right w:val="none" w:sz="0" w:space="0" w:color="auto"/>
      </w:divBdr>
    </w:div>
    <w:div w:id="687829700">
      <w:bodyDiv w:val="1"/>
      <w:marLeft w:val="0"/>
      <w:marRight w:val="0"/>
      <w:marTop w:val="0"/>
      <w:marBottom w:val="0"/>
      <w:divBdr>
        <w:top w:val="none" w:sz="0" w:space="0" w:color="auto"/>
        <w:left w:val="none" w:sz="0" w:space="0" w:color="auto"/>
        <w:bottom w:val="none" w:sz="0" w:space="0" w:color="auto"/>
        <w:right w:val="none" w:sz="0" w:space="0" w:color="auto"/>
      </w:divBdr>
    </w:div>
    <w:div w:id="758715992">
      <w:bodyDiv w:val="1"/>
      <w:marLeft w:val="0"/>
      <w:marRight w:val="0"/>
      <w:marTop w:val="0"/>
      <w:marBottom w:val="0"/>
      <w:divBdr>
        <w:top w:val="none" w:sz="0" w:space="0" w:color="auto"/>
        <w:left w:val="none" w:sz="0" w:space="0" w:color="auto"/>
        <w:bottom w:val="none" w:sz="0" w:space="0" w:color="auto"/>
        <w:right w:val="none" w:sz="0" w:space="0" w:color="auto"/>
      </w:divBdr>
    </w:div>
    <w:div w:id="761529054">
      <w:bodyDiv w:val="1"/>
      <w:marLeft w:val="0"/>
      <w:marRight w:val="0"/>
      <w:marTop w:val="0"/>
      <w:marBottom w:val="0"/>
      <w:divBdr>
        <w:top w:val="none" w:sz="0" w:space="0" w:color="auto"/>
        <w:left w:val="none" w:sz="0" w:space="0" w:color="auto"/>
        <w:bottom w:val="none" w:sz="0" w:space="0" w:color="auto"/>
        <w:right w:val="none" w:sz="0" w:space="0" w:color="auto"/>
      </w:divBdr>
    </w:div>
    <w:div w:id="763918477">
      <w:bodyDiv w:val="1"/>
      <w:marLeft w:val="0"/>
      <w:marRight w:val="0"/>
      <w:marTop w:val="0"/>
      <w:marBottom w:val="0"/>
      <w:divBdr>
        <w:top w:val="none" w:sz="0" w:space="0" w:color="auto"/>
        <w:left w:val="none" w:sz="0" w:space="0" w:color="auto"/>
        <w:bottom w:val="none" w:sz="0" w:space="0" w:color="auto"/>
        <w:right w:val="none" w:sz="0" w:space="0" w:color="auto"/>
      </w:divBdr>
    </w:div>
    <w:div w:id="807551888">
      <w:bodyDiv w:val="1"/>
      <w:marLeft w:val="0"/>
      <w:marRight w:val="0"/>
      <w:marTop w:val="0"/>
      <w:marBottom w:val="0"/>
      <w:divBdr>
        <w:top w:val="none" w:sz="0" w:space="0" w:color="auto"/>
        <w:left w:val="none" w:sz="0" w:space="0" w:color="auto"/>
        <w:bottom w:val="none" w:sz="0" w:space="0" w:color="auto"/>
        <w:right w:val="none" w:sz="0" w:space="0" w:color="auto"/>
      </w:divBdr>
    </w:div>
    <w:div w:id="833300870">
      <w:bodyDiv w:val="1"/>
      <w:marLeft w:val="0"/>
      <w:marRight w:val="0"/>
      <w:marTop w:val="0"/>
      <w:marBottom w:val="0"/>
      <w:divBdr>
        <w:top w:val="none" w:sz="0" w:space="0" w:color="auto"/>
        <w:left w:val="none" w:sz="0" w:space="0" w:color="auto"/>
        <w:bottom w:val="none" w:sz="0" w:space="0" w:color="auto"/>
        <w:right w:val="none" w:sz="0" w:space="0" w:color="auto"/>
      </w:divBdr>
    </w:div>
    <w:div w:id="865757021">
      <w:bodyDiv w:val="1"/>
      <w:marLeft w:val="0"/>
      <w:marRight w:val="0"/>
      <w:marTop w:val="0"/>
      <w:marBottom w:val="0"/>
      <w:divBdr>
        <w:top w:val="none" w:sz="0" w:space="0" w:color="auto"/>
        <w:left w:val="none" w:sz="0" w:space="0" w:color="auto"/>
        <w:bottom w:val="none" w:sz="0" w:space="0" w:color="auto"/>
        <w:right w:val="none" w:sz="0" w:space="0" w:color="auto"/>
      </w:divBdr>
    </w:div>
    <w:div w:id="918440213">
      <w:bodyDiv w:val="1"/>
      <w:marLeft w:val="0"/>
      <w:marRight w:val="0"/>
      <w:marTop w:val="0"/>
      <w:marBottom w:val="0"/>
      <w:divBdr>
        <w:top w:val="none" w:sz="0" w:space="0" w:color="auto"/>
        <w:left w:val="none" w:sz="0" w:space="0" w:color="auto"/>
        <w:bottom w:val="none" w:sz="0" w:space="0" w:color="auto"/>
        <w:right w:val="none" w:sz="0" w:space="0" w:color="auto"/>
      </w:divBdr>
    </w:div>
    <w:div w:id="941691450">
      <w:bodyDiv w:val="1"/>
      <w:marLeft w:val="0"/>
      <w:marRight w:val="0"/>
      <w:marTop w:val="0"/>
      <w:marBottom w:val="0"/>
      <w:divBdr>
        <w:top w:val="none" w:sz="0" w:space="0" w:color="auto"/>
        <w:left w:val="none" w:sz="0" w:space="0" w:color="auto"/>
        <w:bottom w:val="none" w:sz="0" w:space="0" w:color="auto"/>
        <w:right w:val="none" w:sz="0" w:space="0" w:color="auto"/>
      </w:divBdr>
    </w:div>
    <w:div w:id="968053553">
      <w:bodyDiv w:val="1"/>
      <w:marLeft w:val="0"/>
      <w:marRight w:val="0"/>
      <w:marTop w:val="0"/>
      <w:marBottom w:val="0"/>
      <w:divBdr>
        <w:top w:val="none" w:sz="0" w:space="0" w:color="auto"/>
        <w:left w:val="none" w:sz="0" w:space="0" w:color="auto"/>
        <w:bottom w:val="none" w:sz="0" w:space="0" w:color="auto"/>
        <w:right w:val="none" w:sz="0" w:space="0" w:color="auto"/>
      </w:divBdr>
    </w:div>
    <w:div w:id="1018972857">
      <w:bodyDiv w:val="1"/>
      <w:marLeft w:val="0"/>
      <w:marRight w:val="0"/>
      <w:marTop w:val="0"/>
      <w:marBottom w:val="0"/>
      <w:divBdr>
        <w:top w:val="none" w:sz="0" w:space="0" w:color="auto"/>
        <w:left w:val="none" w:sz="0" w:space="0" w:color="auto"/>
        <w:bottom w:val="none" w:sz="0" w:space="0" w:color="auto"/>
        <w:right w:val="none" w:sz="0" w:space="0" w:color="auto"/>
      </w:divBdr>
    </w:div>
    <w:div w:id="1055086111">
      <w:bodyDiv w:val="1"/>
      <w:marLeft w:val="0"/>
      <w:marRight w:val="0"/>
      <w:marTop w:val="0"/>
      <w:marBottom w:val="0"/>
      <w:divBdr>
        <w:top w:val="none" w:sz="0" w:space="0" w:color="auto"/>
        <w:left w:val="none" w:sz="0" w:space="0" w:color="auto"/>
        <w:bottom w:val="none" w:sz="0" w:space="0" w:color="auto"/>
        <w:right w:val="none" w:sz="0" w:space="0" w:color="auto"/>
      </w:divBdr>
    </w:div>
    <w:div w:id="1067801651">
      <w:bodyDiv w:val="1"/>
      <w:marLeft w:val="0"/>
      <w:marRight w:val="0"/>
      <w:marTop w:val="0"/>
      <w:marBottom w:val="0"/>
      <w:divBdr>
        <w:top w:val="none" w:sz="0" w:space="0" w:color="auto"/>
        <w:left w:val="none" w:sz="0" w:space="0" w:color="auto"/>
        <w:bottom w:val="none" w:sz="0" w:space="0" w:color="auto"/>
        <w:right w:val="none" w:sz="0" w:space="0" w:color="auto"/>
      </w:divBdr>
    </w:div>
    <w:div w:id="1193496215">
      <w:bodyDiv w:val="1"/>
      <w:marLeft w:val="0"/>
      <w:marRight w:val="0"/>
      <w:marTop w:val="0"/>
      <w:marBottom w:val="0"/>
      <w:divBdr>
        <w:top w:val="none" w:sz="0" w:space="0" w:color="auto"/>
        <w:left w:val="none" w:sz="0" w:space="0" w:color="auto"/>
        <w:bottom w:val="none" w:sz="0" w:space="0" w:color="auto"/>
        <w:right w:val="none" w:sz="0" w:space="0" w:color="auto"/>
      </w:divBdr>
    </w:div>
    <w:div w:id="1210725348">
      <w:bodyDiv w:val="1"/>
      <w:marLeft w:val="0"/>
      <w:marRight w:val="0"/>
      <w:marTop w:val="0"/>
      <w:marBottom w:val="0"/>
      <w:divBdr>
        <w:top w:val="none" w:sz="0" w:space="0" w:color="auto"/>
        <w:left w:val="none" w:sz="0" w:space="0" w:color="auto"/>
        <w:bottom w:val="none" w:sz="0" w:space="0" w:color="auto"/>
        <w:right w:val="none" w:sz="0" w:space="0" w:color="auto"/>
      </w:divBdr>
    </w:div>
    <w:div w:id="1524905663">
      <w:bodyDiv w:val="1"/>
      <w:marLeft w:val="0"/>
      <w:marRight w:val="0"/>
      <w:marTop w:val="0"/>
      <w:marBottom w:val="0"/>
      <w:divBdr>
        <w:top w:val="none" w:sz="0" w:space="0" w:color="auto"/>
        <w:left w:val="none" w:sz="0" w:space="0" w:color="auto"/>
        <w:bottom w:val="none" w:sz="0" w:space="0" w:color="auto"/>
        <w:right w:val="none" w:sz="0" w:space="0" w:color="auto"/>
      </w:divBdr>
    </w:div>
    <w:div w:id="1536843752">
      <w:bodyDiv w:val="1"/>
      <w:marLeft w:val="0"/>
      <w:marRight w:val="0"/>
      <w:marTop w:val="0"/>
      <w:marBottom w:val="0"/>
      <w:divBdr>
        <w:top w:val="none" w:sz="0" w:space="0" w:color="auto"/>
        <w:left w:val="none" w:sz="0" w:space="0" w:color="auto"/>
        <w:bottom w:val="none" w:sz="0" w:space="0" w:color="auto"/>
        <w:right w:val="none" w:sz="0" w:space="0" w:color="auto"/>
      </w:divBdr>
    </w:div>
    <w:div w:id="1544249686">
      <w:bodyDiv w:val="1"/>
      <w:marLeft w:val="0"/>
      <w:marRight w:val="0"/>
      <w:marTop w:val="0"/>
      <w:marBottom w:val="0"/>
      <w:divBdr>
        <w:top w:val="none" w:sz="0" w:space="0" w:color="auto"/>
        <w:left w:val="none" w:sz="0" w:space="0" w:color="auto"/>
        <w:bottom w:val="none" w:sz="0" w:space="0" w:color="auto"/>
        <w:right w:val="none" w:sz="0" w:space="0" w:color="auto"/>
      </w:divBdr>
    </w:div>
    <w:div w:id="1562516665">
      <w:bodyDiv w:val="1"/>
      <w:marLeft w:val="0"/>
      <w:marRight w:val="0"/>
      <w:marTop w:val="0"/>
      <w:marBottom w:val="0"/>
      <w:divBdr>
        <w:top w:val="none" w:sz="0" w:space="0" w:color="auto"/>
        <w:left w:val="none" w:sz="0" w:space="0" w:color="auto"/>
        <w:bottom w:val="none" w:sz="0" w:space="0" w:color="auto"/>
        <w:right w:val="none" w:sz="0" w:space="0" w:color="auto"/>
      </w:divBdr>
    </w:div>
    <w:div w:id="1651866566">
      <w:bodyDiv w:val="1"/>
      <w:marLeft w:val="0"/>
      <w:marRight w:val="0"/>
      <w:marTop w:val="0"/>
      <w:marBottom w:val="0"/>
      <w:divBdr>
        <w:top w:val="none" w:sz="0" w:space="0" w:color="auto"/>
        <w:left w:val="none" w:sz="0" w:space="0" w:color="auto"/>
        <w:bottom w:val="none" w:sz="0" w:space="0" w:color="auto"/>
        <w:right w:val="none" w:sz="0" w:space="0" w:color="auto"/>
      </w:divBdr>
    </w:div>
    <w:div w:id="1653758018">
      <w:bodyDiv w:val="1"/>
      <w:marLeft w:val="0"/>
      <w:marRight w:val="0"/>
      <w:marTop w:val="0"/>
      <w:marBottom w:val="0"/>
      <w:divBdr>
        <w:top w:val="none" w:sz="0" w:space="0" w:color="auto"/>
        <w:left w:val="none" w:sz="0" w:space="0" w:color="auto"/>
        <w:bottom w:val="none" w:sz="0" w:space="0" w:color="auto"/>
        <w:right w:val="none" w:sz="0" w:space="0" w:color="auto"/>
      </w:divBdr>
    </w:div>
    <w:div w:id="1795903575">
      <w:bodyDiv w:val="1"/>
      <w:marLeft w:val="0"/>
      <w:marRight w:val="0"/>
      <w:marTop w:val="0"/>
      <w:marBottom w:val="0"/>
      <w:divBdr>
        <w:top w:val="none" w:sz="0" w:space="0" w:color="auto"/>
        <w:left w:val="none" w:sz="0" w:space="0" w:color="auto"/>
        <w:bottom w:val="none" w:sz="0" w:space="0" w:color="auto"/>
        <w:right w:val="none" w:sz="0" w:space="0" w:color="auto"/>
      </w:divBdr>
    </w:div>
    <w:div w:id="1824422960">
      <w:bodyDiv w:val="1"/>
      <w:marLeft w:val="0"/>
      <w:marRight w:val="0"/>
      <w:marTop w:val="0"/>
      <w:marBottom w:val="0"/>
      <w:divBdr>
        <w:top w:val="none" w:sz="0" w:space="0" w:color="auto"/>
        <w:left w:val="none" w:sz="0" w:space="0" w:color="auto"/>
        <w:bottom w:val="none" w:sz="0" w:space="0" w:color="auto"/>
        <w:right w:val="none" w:sz="0" w:space="0" w:color="auto"/>
      </w:divBdr>
    </w:div>
    <w:div w:id="1857377794">
      <w:bodyDiv w:val="1"/>
      <w:marLeft w:val="0"/>
      <w:marRight w:val="0"/>
      <w:marTop w:val="0"/>
      <w:marBottom w:val="0"/>
      <w:divBdr>
        <w:top w:val="none" w:sz="0" w:space="0" w:color="auto"/>
        <w:left w:val="none" w:sz="0" w:space="0" w:color="auto"/>
        <w:bottom w:val="none" w:sz="0" w:space="0" w:color="auto"/>
        <w:right w:val="none" w:sz="0" w:space="0" w:color="auto"/>
      </w:divBdr>
    </w:div>
    <w:div w:id="1992322176">
      <w:bodyDiv w:val="1"/>
      <w:marLeft w:val="0"/>
      <w:marRight w:val="0"/>
      <w:marTop w:val="0"/>
      <w:marBottom w:val="0"/>
      <w:divBdr>
        <w:top w:val="none" w:sz="0" w:space="0" w:color="auto"/>
        <w:left w:val="none" w:sz="0" w:space="0" w:color="auto"/>
        <w:bottom w:val="none" w:sz="0" w:space="0" w:color="auto"/>
        <w:right w:val="none" w:sz="0" w:space="0" w:color="auto"/>
      </w:divBdr>
    </w:div>
    <w:div w:id="2114739119">
      <w:bodyDiv w:val="1"/>
      <w:marLeft w:val="0"/>
      <w:marRight w:val="0"/>
      <w:marTop w:val="0"/>
      <w:marBottom w:val="0"/>
      <w:divBdr>
        <w:top w:val="none" w:sz="0" w:space="0" w:color="auto"/>
        <w:left w:val="none" w:sz="0" w:space="0" w:color="auto"/>
        <w:bottom w:val="none" w:sz="0" w:space="0" w:color="auto"/>
        <w:right w:val="none" w:sz="0" w:space="0" w:color="auto"/>
      </w:divBdr>
    </w:div>
    <w:div w:id="2119451487">
      <w:bodyDiv w:val="1"/>
      <w:marLeft w:val="0"/>
      <w:marRight w:val="0"/>
      <w:marTop w:val="0"/>
      <w:marBottom w:val="0"/>
      <w:divBdr>
        <w:top w:val="none" w:sz="0" w:space="0" w:color="auto"/>
        <w:left w:val="none" w:sz="0" w:space="0" w:color="auto"/>
        <w:bottom w:val="none" w:sz="0" w:space="0" w:color="auto"/>
        <w:right w:val="none" w:sz="0" w:space="0" w:color="auto"/>
      </w:divBdr>
    </w:div>
    <w:div w:id="212980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90461-D0E9-4C58-87B4-E8D2986F4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61</Pages>
  <Words>20744</Words>
  <Characters>118241</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408</cp:revision>
  <cp:lastPrinted>2025-12-03T07:16:00Z</cp:lastPrinted>
  <dcterms:created xsi:type="dcterms:W3CDTF">2023-11-23T08:47:00Z</dcterms:created>
  <dcterms:modified xsi:type="dcterms:W3CDTF">2025-12-03T11:04:00Z</dcterms:modified>
</cp:coreProperties>
</file>