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129" w:rsidRPr="007E4B7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001B6354">
        <w:rPr>
          <w:rFonts w:ascii="GHEA Grapalat" w:hAnsi="GHEA Grapalat"/>
          <w:i/>
        </w:rPr>
        <w:t>11</w:t>
      </w:r>
    </w:p>
    <w:p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001D5C6E">
        <w:rPr>
          <w:rFonts w:ascii="GHEA Grapalat" w:hAnsi="GHEA Grapalat"/>
          <w:i/>
        </w:rPr>
        <w:t xml:space="preserve">от </w:t>
      </w:r>
      <w:r w:rsidR="00D96E2D">
        <w:rPr>
          <w:rFonts w:ascii="GHEA Grapalat" w:hAnsi="GHEA Grapalat"/>
          <w:i/>
        </w:rPr>
        <w:t xml:space="preserve"> </w:t>
      </w:r>
      <w:r w:rsidR="00F25F94">
        <w:rPr>
          <w:rFonts w:ascii="GHEA Grapalat" w:hAnsi="GHEA Grapalat"/>
          <w:i/>
          <w:lang w:val="hy-AM"/>
        </w:rPr>
        <w:t xml:space="preserve">09 </w:t>
      </w:r>
      <w:r w:rsidR="00D96E2D">
        <w:rPr>
          <w:rFonts w:ascii="GHEA Grapalat" w:hAnsi="GHEA Grapalat"/>
          <w:i/>
        </w:rPr>
        <w:t xml:space="preserve">декабря </w:t>
      </w:r>
      <w:r w:rsidR="001D5C6E">
        <w:rPr>
          <w:rFonts w:ascii="GHEA Grapalat" w:hAnsi="GHEA Grapalat"/>
          <w:i/>
        </w:rPr>
        <w:t xml:space="preserve"> 2025 года № 239</w:t>
      </w:r>
      <w:r w:rsidR="001D5C6E">
        <w:rPr>
          <w:rFonts w:ascii="GHEA Grapalat" w:hAnsi="GHEA Grapalat"/>
          <w:i/>
          <w:lang w:val="hy-AM"/>
        </w:rPr>
        <w:t>-</w:t>
      </w:r>
      <w:r w:rsidR="001D5C6E">
        <w:rPr>
          <w:rFonts w:ascii="GHEA Grapalat" w:hAnsi="GHEA Grapalat"/>
          <w:i/>
        </w:rPr>
        <w:t>A</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7E732A" w:rsidRPr="007E732A">
        <w:rPr>
          <w:rFonts w:ascii="GHEA Grapalat" w:hAnsi="GHEA Grapalat"/>
          <w:i w:val="0"/>
          <w:sz w:val="24"/>
          <w:szCs w:val="24"/>
        </w:rPr>
        <w:t>2</w:t>
      </w:r>
      <w:r w:rsidR="0061146B" w:rsidRPr="0061146B">
        <w:rPr>
          <w:rFonts w:ascii="GHEA Grapalat" w:hAnsi="GHEA Grapalat"/>
          <w:i w:val="0"/>
          <w:sz w:val="24"/>
          <w:szCs w:val="24"/>
        </w:rPr>
        <w:t>6</w:t>
      </w:r>
      <w:r w:rsidRPr="009044F1">
        <w:rPr>
          <w:rFonts w:ascii="GHEA Grapalat" w:hAnsi="GHEA Grapalat"/>
          <w:i w:val="0"/>
          <w:sz w:val="24"/>
          <w:szCs w:val="24"/>
        </w:rPr>
        <w:t>" "</w:t>
      </w:r>
      <w:r w:rsidR="007E732A" w:rsidRPr="007E732A">
        <w:rPr>
          <w:rFonts w:ascii="GHEA Grapalat" w:hAnsi="GHEA Grapalat"/>
          <w:i w:val="0"/>
          <w:sz w:val="24"/>
          <w:szCs w:val="24"/>
        </w:rPr>
        <w:t>02</w:t>
      </w:r>
      <w:r w:rsidRPr="009044F1">
        <w:rPr>
          <w:rFonts w:ascii="GHEA Grapalat" w:hAnsi="GHEA Grapalat"/>
          <w:i w:val="0"/>
          <w:sz w:val="24"/>
          <w:szCs w:val="24"/>
        </w:rPr>
        <w:t>" 20</w:t>
      </w:r>
      <w:r w:rsidR="007E732A" w:rsidRPr="007E732A">
        <w:rPr>
          <w:rFonts w:ascii="GHEA Grapalat" w:hAnsi="GHEA Grapalat"/>
          <w:i w:val="0"/>
          <w:sz w:val="24"/>
          <w:szCs w:val="24"/>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7E732A" w:rsidRPr="007E732A">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E732A">
        <w:rPr>
          <w:rFonts w:ascii="GHEA Grapalat" w:hAnsi="GHEA Grapalat"/>
          <w:i w:val="0"/>
          <w:sz w:val="24"/>
          <w:szCs w:val="24"/>
        </w:rPr>
        <w:t>ԷՋՕԸ–ԳՀԾՁԲ–</w:t>
      </w:r>
      <w:r w:rsidR="0061146B">
        <w:rPr>
          <w:rFonts w:ascii="GHEA Grapalat" w:hAnsi="GHEA Grapalat"/>
          <w:i w:val="0"/>
          <w:sz w:val="24"/>
          <w:szCs w:val="24"/>
        </w:rPr>
        <w:t>2026/14</w:t>
      </w:r>
      <w:r w:rsidR="007E732A">
        <w:rPr>
          <w:rFonts w:ascii="GHEA Grapalat" w:hAnsi="GHEA Grapalat"/>
          <w:i w:val="0"/>
          <w:sz w:val="24"/>
          <w:szCs w:val="24"/>
        </w:rPr>
        <w:t xml:space="preserve"> </w:t>
      </w:r>
    </w:p>
    <w:p w:rsidR="007E732A" w:rsidRPr="009044F1" w:rsidRDefault="007E732A" w:rsidP="007E732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i w:val="0"/>
          <w:sz w:val="24"/>
          <w:szCs w:val="24"/>
        </w:rPr>
        <w:t>«Эчмиадзин»</w:t>
      </w:r>
      <w:r w:rsidRPr="009044F1">
        <w:rPr>
          <w:rFonts w:ascii="GHEA Grapalat" w:hAnsi="GHEA Grapalat"/>
          <w:i w:val="0"/>
          <w:sz w:val="24"/>
          <w:szCs w:val="24"/>
        </w:rPr>
        <w:t xml:space="preserve"> </w:t>
      </w:r>
      <w:r>
        <w:rPr>
          <w:rFonts w:ascii="GHEA Grapalat" w:hAnsi="GHEA Grapalat"/>
          <w:i w:val="0"/>
          <w:sz w:val="24"/>
          <w:szCs w:val="24"/>
        </w:rPr>
        <w:t>ОВП</w:t>
      </w:r>
      <w:r w:rsidRPr="009044F1" w:rsidDel="0036697F">
        <w:rPr>
          <w:rFonts w:ascii="GHEA Grapalat" w:hAnsi="GHEA Grapalat"/>
          <w:i w:val="0"/>
          <w:sz w:val="24"/>
          <w:szCs w:val="24"/>
        </w:rPr>
        <w:t xml:space="preserve"> </w:t>
      </w:r>
      <w:r w:rsidRPr="009044F1">
        <w:rPr>
          <w:rFonts w:ascii="GHEA Grapalat" w:hAnsi="GHEA Grapalat"/>
          <w:i w:val="0"/>
          <w:sz w:val="24"/>
          <w:szCs w:val="24"/>
        </w:rPr>
        <w:t>, находящийся по адресу:</w:t>
      </w:r>
      <w:r w:rsidRPr="0036697F">
        <w:rPr>
          <w:rFonts w:ascii="GHEA Grapalat" w:hAnsi="GHEA Grapalat"/>
          <w:i w:val="0"/>
          <w:sz w:val="24"/>
          <w:szCs w:val="24"/>
        </w:rPr>
        <w:t xml:space="preserve"> </w:t>
      </w:r>
      <w:r>
        <w:rPr>
          <w:rFonts w:ascii="GHEA Grapalat" w:hAnsi="GHEA Grapalat"/>
          <w:i w:val="0"/>
          <w:sz w:val="24"/>
          <w:szCs w:val="24"/>
        </w:rPr>
        <w:t>г.</w:t>
      </w:r>
      <w:r w:rsidRPr="003F2ADE">
        <w:rPr>
          <w:rFonts w:ascii="GHEA Grapalat" w:hAnsi="GHEA Grapalat"/>
          <w:i w:val="0"/>
          <w:sz w:val="24"/>
          <w:szCs w:val="24"/>
        </w:rPr>
        <w:t xml:space="preserve"> </w:t>
      </w:r>
      <w:r>
        <w:rPr>
          <w:rFonts w:ascii="GHEA Grapalat" w:hAnsi="GHEA Grapalat"/>
          <w:i w:val="0"/>
          <w:sz w:val="24"/>
          <w:szCs w:val="24"/>
        </w:rPr>
        <w:t>Эчмиадзин округ Звартноц</w:t>
      </w:r>
      <w:r w:rsidRPr="004775ED" w:rsidDel="0036697F">
        <w:rPr>
          <w:rFonts w:ascii="GHEA Grapalat" w:hAnsi="GHEA Grapalat"/>
          <w:i w:val="0"/>
          <w:sz w:val="24"/>
          <w:szCs w:val="24"/>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782D60" w:rsidRPr="00782D60" w:rsidRDefault="00A20B69" w:rsidP="0061146B">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61146B" w:rsidP="0061146B">
      <w:pPr>
        <w:pStyle w:val="BodyTextIndent"/>
        <w:widowControl w:val="0"/>
        <w:spacing w:line="240" w:lineRule="auto"/>
        <w:ind w:firstLine="0"/>
        <w:rPr>
          <w:rFonts w:ascii="GHEA Grapalat" w:hAnsi="GHEA Grapalat"/>
          <w:i w:val="0"/>
          <w:sz w:val="24"/>
          <w:szCs w:val="24"/>
        </w:rPr>
      </w:pPr>
      <w:r w:rsidRPr="0061146B">
        <w:rPr>
          <w:rFonts w:ascii="GHEA Grapalat" w:hAnsi="GHEA Grapalat"/>
          <w:spacing w:val="6"/>
          <w:sz w:val="22"/>
          <w:szCs w:val="24"/>
        </w:rPr>
        <w:t xml:space="preserve">Ремонт и техническое обслуживание автомобилов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D85563" w:rsidRDefault="009216D6" w:rsidP="007E732A">
      <w:pPr>
        <w:pStyle w:val="BodyTextIndent"/>
        <w:widowControl w:val="0"/>
        <w:spacing w:after="160"/>
        <w:ind w:firstLine="567"/>
        <w:rPr>
          <w:rFonts w:ascii="GHEA Grapalat" w:hAnsi="GHEA Grapalat"/>
          <w:i w:val="0"/>
          <w:sz w:val="24"/>
          <w:szCs w:val="24"/>
        </w:rPr>
      </w:pPr>
      <w:r w:rsidRPr="00D85563">
        <w:rPr>
          <w:rFonts w:ascii="GHEA Grapalat" w:hAnsi="GHEA Grapalat"/>
          <w:i w:val="0"/>
          <w:sz w:val="24"/>
          <w:szCs w:val="24"/>
        </w:rPr>
        <w:t xml:space="preserve">Заявки на на </w:t>
      </w:r>
      <w:r w:rsidR="004E054B">
        <w:rPr>
          <w:rFonts w:ascii="GHEA Grapalat" w:hAnsi="GHEA Grapalat"/>
          <w:i w:val="0"/>
          <w:sz w:val="24"/>
          <w:szCs w:val="24"/>
        </w:rPr>
        <w:t>запрос катировок</w:t>
      </w:r>
      <w:r w:rsidRPr="00D85563">
        <w:rPr>
          <w:rFonts w:ascii="GHEA Grapalat" w:hAnsi="GHEA Grapalat"/>
          <w:i w:val="0"/>
          <w:sz w:val="24"/>
          <w:szCs w:val="24"/>
        </w:rPr>
        <w:t xml:space="preserve"> необходимо подавать по адресу</w:t>
      </w:r>
      <w:r w:rsidR="007E732A" w:rsidRPr="007E732A">
        <w:rPr>
          <w:rFonts w:ascii="GHEA Grapalat" w:hAnsi="GHEA Grapalat"/>
          <w:i w:val="0"/>
          <w:sz w:val="24"/>
          <w:szCs w:val="24"/>
        </w:rPr>
        <w:t xml:space="preserve"> </w:t>
      </w:r>
      <w:r w:rsidR="007E732A">
        <w:rPr>
          <w:rFonts w:ascii="GHEA Grapalat" w:hAnsi="GHEA Grapalat"/>
          <w:i w:val="0"/>
          <w:sz w:val="24"/>
          <w:szCs w:val="24"/>
        </w:rPr>
        <w:t>г.</w:t>
      </w:r>
      <w:r w:rsidR="007E732A" w:rsidRPr="003F2ADE">
        <w:rPr>
          <w:rFonts w:ascii="GHEA Grapalat" w:hAnsi="GHEA Grapalat"/>
          <w:i w:val="0"/>
          <w:sz w:val="24"/>
          <w:szCs w:val="24"/>
        </w:rPr>
        <w:t xml:space="preserve"> </w:t>
      </w:r>
      <w:r w:rsidR="007E732A">
        <w:rPr>
          <w:rFonts w:ascii="GHEA Grapalat" w:hAnsi="GHEA Grapalat"/>
          <w:i w:val="0"/>
          <w:sz w:val="24"/>
          <w:szCs w:val="24"/>
        </w:rPr>
        <w:t>Эчмиадзин округ Звартноц</w:t>
      </w:r>
      <w:r w:rsidR="007E732A" w:rsidRPr="004775ED" w:rsidDel="0036697F">
        <w:rPr>
          <w:rFonts w:ascii="GHEA Grapalat" w:hAnsi="GHEA Grapalat"/>
          <w:i w:val="0"/>
          <w:sz w:val="24"/>
          <w:szCs w:val="24"/>
        </w:rPr>
        <w:t xml:space="preserve"> </w:t>
      </w:r>
      <w:r w:rsidRPr="00D85563">
        <w:rPr>
          <w:rFonts w:ascii="GHEA Grapalat" w:hAnsi="GHEA Grapalat"/>
          <w:i w:val="0"/>
          <w:sz w:val="24"/>
          <w:szCs w:val="24"/>
        </w:rPr>
        <w:t xml:space="preserve">в документарной форме, до </w:t>
      </w:r>
      <w:r w:rsidR="007E732A" w:rsidRPr="007E732A">
        <w:rPr>
          <w:rFonts w:ascii="GHEA Grapalat" w:hAnsi="GHEA Grapalat"/>
          <w:i w:val="0"/>
          <w:sz w:val="24"/>
          <w:szCs w:val="24"/>
        </w:rPr>
        <w:t>1</w:t>
      </w:r>
      <w:r w:rsidR="00685F83" w:rsidRPr="00685F83">
        <w:rPr>
          <w:rFonts w:ascii="GHEA Grapalat" w:hAnsi="GHEA Grapalat"/>
          <w:i w:val="0"/>
          <w:sz w:val="24"/>
          <w:szCs w:val="24"/>
        </w:rPr>
        <w:t>1</w:t>
      </w:r>
      <w:r w:rsidR="007E732A" w:rsidRPr="007E732A">
        <w:rPr>
          <w:rFonts w:ascii="GHEA Grapalat" w:hAnsi="GHEA Grapalat"/>
          <w:i w:val="0"/>
          <w:sz w:val="24"/>
          <w:szCs w:val="24"/>
        </w:rPr>
        <w:t xml:space="preserve">:00 </w:t>
      </w:r>
      <w:r w:rsidRPr="00D85563">
        <w:rPr>
          <w:rFonts w:ascii="GHEA Grapalat" w:hAnsi="GHEA Grapalat"/>
          <w:i w:val="0"/>
          <w:sz w:val="24"/>
          <w:szCs w:val="24"/>
        </w:rPr>
        <w:t xml:space="preserve">часов </w:t>
      </w:r>
      <w:r w:rsidR="007E732A" w:rsidRPr="007E732A">
        <w:rPr>
          <w:rFonts w:ascii="GHEA Grapalat" w:hAnsi="GHEA Grapalat"/>
          <w:i w:val="0"/>
          <w:sz w:val="24"/>
          <w:szCs w:val="24"/>
        </w:rPr>
        <w:t>7</w:t>
      </w:r>
      <w:r w:rsidRPr="00D85563">
        <w:rPr>
          <w:rFonts w:ascii="GHEA Grapalat" w:hAnsi="GHEA Grapalat"/>
          <w:i w:val="0"/>
          <w:sz w:val="24"/>
          <w:szCs w:val="24"/>
        </w:rPr>
        <w:t xml:space="preserve">-го дня со дня опубликования настоящего объявления. Кроме армянского языка заявки могут </w:t>
      </w:r>
      <w:r w:rsidRPr="00D85563">
        <w:rPr>
          <w:rFonts w:ascii="GHEA Grapalat" w:hAnsi="GHEA Grapalat"/>
          <w:i w:val="0"/>
          <w:sz w:val="24"/>
          <w:szCs w:val="24"/>
        </w:rPr>
        <w:lastRenderedPageBreak/>
        <w:t>быть поданы также на английском или русском языке.</w:t>
      </w:r>
    </w:p>
    <w:p w:rsidR="009216D6" w:rsidRDefault="009216D6" w:rsidP="009216D6">
      <w:pPr>
        <w:pStyle w:val="BodyTextIndent"/>
        <w:widowControl w:val="0"/>
        <w:spacing w:after="160"/>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7E732A">
        <w:rPr>
          <w:rFonts w:ascii="GHEA Grapalat" w:hAnsi="GHEA Grapalat"/>
          <w:i w:val="0"/>
          <w:sz w:val="24"/>
          <w:szCs w:val="24"/>
        </w:rPr>
        <w:t>г.</w:t>
      </w:r>
      <w:r w:rsidR="007E732A" w:rsidRPr="003F2ADE">
        <w:rPr>
          <w:rFonts w:ascii="GHEA Grapalat" w:hAnsi="GHEA Grapalat"/>
          <w:i w:val="0"/>
          <w:sz w:val="24"/>
          <w:szCs w:val="24"/>
        </w:rPr>
        <w:t xml:space="preserve"> </w:t>
      </w:r>
      <w:r w:rsidR="007E732A">
        <w:rPr>
          <w:rFonts w:ascii="GHEA Grapalat" w:hAnsi="GHEA Grapalat"/>
          <w:i w:val="0"/>
          <w:sz w:val="24"/>
          <w:szCs w:val="24"/>
        </w:rPr>
        <w:t>Эчмиадзин округ Звартноц</w:t>
      </w:r>
      <w:r w:rsidRPr="00D85563">
        <w:rPr>
          <w:rFonts w:ascii="GHEA Grapalat" w:hAnsi="GHEA Grapalat"/>
          <w:i w:val="0"/>
          <w:sz w:val="24"/>
          <w:szCs w:val="24"/>
        </w:rPr>
        <w:t xml:space="preserve">, в </w:t>
      </w:r>
      <w:r w:rsidR="007E732A" w:rsidRPr="007E732A">
        <w:rPr>
          <w:rFonts w:ascii="GHEA Grapalat" w:hAnsi="GHEA Grapalat"/>
          <w:i w:val="0"/>
          <w:sz w:val="24"/>
          <w:szCs w:val="24"/>
        </w:rPr>
        <w:t>1</w:t>
      </w:r>
      <w:r w:rsidR="00685F83" w:rsidRPr="00685F83">
        <w:rPr>
          <w:rFonts w:ascii="GHEA Grapalat" w:hAnsi="GHEA Grapalat"/>
          <w:i w:val="0"/>
          <w:sz w:val="24"/>
          <w:szCs w:val="24"/>
        </w:rPr>
        <w:t>1</w:t>
      </w:r>
      <w:r w:rsidR="007E732A" w:rsidRPr="007E732A">
        <w:rPr>
          <w:rFonts w:ascii="GHEA Grapalat" w:hAnsi="GHEA Grapalat"/>
          <w:i w:val="0"/>
          <w:sz w:val="24"/>
          <w:szCs w:val="24"/>
        </w:rPr>
        <w:t>:00</w:t>
      </w:r>
      <w:r w:rsidRPr="00D85563">
        <w:rPr>
          <w:rFonts w:ascii="GHEA Grapalat" w:hAnsi="GHEA Grapalat"/>
          <w:i w:val="0"/>
          <w:sz w:val="24"/>
          <w:szCs w:val="24"/>
        </w:rPr>
        <w:t xml:space="preserve"> часов "</w:t>
      </w:r>
      <w:r w:rsidR="0061146B" w:rsidRPr="0061146B">
        <w:rPr>
          <w:rFonts w:ascii="GHEA Grapalat" w:hAnsi="GHEA Grapalat"/>
          <w:i w:val="0"/>
          <w:sz w:val="24"/>
          <w:szCs w:val="24"/>
        </w:rPr>
        <w:t>05</w:t>
      </w:r>
      <w:r w:rsidRPr="00D85563">
        <w:rPr>
          <w:rFonts w:ascii="GHEA Grapalat" w:hAnsi="GHEA Grapalat"/>
          <w:i w:val="0"/>
          <w:sz w:val="24"/>
          <w:szCs w:val="24"/>
        </w:rPr>
        <w:t>" "</w:t>
      </w:r>
      <w:r w:rsidR="007E732A" w:rsidRPr="007E732A">
        <w:rPr>
          <w:rFonts w:ascii="GHEA Grapalat" w:hAnsi="GHEA Grapalat"/>
          <w:i w:val="0"/>
          <w:sz w:val="24"/>
          <w:szCs w:val="24"/>
        </w:rPr>
        <w:t>0</w:t>
      </w:r>
      <w:r w:rsidR="0061146B" w:rsidRPr="0061146B">
        <w:rPr>
          <w:rFonts w:ascii="GHEA Grapalat" w:hAnsi="GHEA Grapalat"/>
          <w:i w:val="0"/>
          <w:sz w:val="24"/>
          <w:szCs w:val="24"/>
        </w:rPr>
        <w:t>3</w:t>
      </w:r>
      <w:r w:rsidRPr="00D85563">
        <w:rPr>
          <w:rFonts w:ascii="GHEA Grapalat" w:hAnsi="GHEA Grapalat"/>
          <w:i w:val="0"/>
          <w:sz w:val="24"/>
          <w:szCs w:val="24"/>
        </w:rPr>
        <w:t>" "</w:t>
      </w:r>
      <w:r w:rsidR="007E732A" w:rsidRPr="007E732A">
        <w:rPr>
          <w:rFonts w:ascii="GHEA Grapalat" w:hAnsi="GHEA Grapalat"/>
          <w:i w:val="0"/>
          <w:sz w:val="24"/>
          <w:szCs w:val="24"/>
        </w:rPr>
        <w:t>2026</w:t>
      </w:r>
      <w:r w:rsidRPr="00D85563">
        <w:rPr>
          <w:rFonts w:ascii="GHEA Grapalat" w:hAnsi="GHEA Grapalat"/>
          <w:i w:val="0"/>
          <w:sz w:val="24"/>
          <w:szCs w:val="24"/>
        </w:rPr>
        <w:t>".</w:t>
      </w:r>
    </w:p>
    <w:p w:rsidR="00F95DBF" w:rsidRPr="001B32D9" w:rsidRDefault="00F95DBF" w:rsidP="00F95D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7E732A" w:rsidRDefault="007E732A" w:rsidP="007E732A">
      <w:pPr>
        <w:pStyle w:val="BodyTextIndent"/>
        <w:widowControl w:val="0"/>
        <w:spacing w:after="160" w:line="240" w:lineRule="auto"/>
        <w:ind w:firstLine="709"/>
        <w:rPr>
          <w:rFonts w:ascii="GHEA Grapalat" w:hAnsi="GHEA Grapalat"/>
          <w:i w:val="0"/>
          <w:sz w:val="24"/>
          <w:szCs w:val="24"/>
        </w:rPr>
      </w:pPr>
      <w:r>
        <w:rPr>
          <w:rFonts w:ascii="GHEA Grapalat" w:hAnsi="GHEA Grapalat"/>
          <w:i w:val="0"/>
          <w:sz w:val="24"/>
          <w:szCs w:val="24"/>
        </w:rPr>
        <w:t>Анжеле Искендарян</w:t>
      </w:r>
      <w:r w:rsidRPr="009044F1">
        <w:rPr>
          <w:rFonts w:ascii="GHEA Grapalat" w:hAnsi="GHEA Grapalat"/>
          <w:i w:val="0"/>
          <w:sz w:val="24"/>
          <w:szCs w:val="24"/>
        </w:rPr>
        <w:t xml:space="preserve"> </w:t>
      </w:r>
    </w:p>
    <w:p w:rsidR="007E732A" w:rsidRPr="009044F1" w:rsidRDefault="007E732A" w:rsidP="007E732A">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093 -20 -92 -82</w:t>
      </w:r>
    </w:p>
    <w:p w:rsidR="007E732A" w:rsidRPr="00DD3A40" w:rsidRDefault="007E732A" w:rsidP="007E732A">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Pr>
          <w:rFonts w:ascii="GHEA Grapalat" w:hAnsi="GHEA Grapalat"/>
          <w:sz w:val="24"/>
          <w:szCs w:val="24"/>
          <w:u w:val="single"/>
          <w:lang w:val="en-US"/>
        </w:rPr>
        <w:t>echmiadzin</w:t>
      </w:r>
      <w:r w:rsidRPr="007E732A">
        <w:rPr>
          <w:rFonts w:ascii="GHEA Grapalat" w:hAnsi="GHEA Grapalat"/>
          <w:sz w:val="24"/>
          <w:szCs w:val="24"/>
          <w:u w:val="single"/>
        </w:rPr>
        <w:t>-</w:t>
      </w:r>
      <w:r>
        <w:rPr>
          <w:rFonts w:ascii="GHEA Grapalat" w:hAnsi="GHEA Grapalat"/>
          <w:sz w:val="24"/>
          <w:szCs w:val="24"/>
          <w:u w:val="single"/>
          <w:lang w:val="en-US"/>
        </w:rPr>
        <w:t>wua</w:t>
      </w:r>
      <w:r w:rsidRPr="00DD3A40">
        <w:rPr>
          <w:rFonts w:ascii="GHEA Grapalat" w:hAnsi="GHEA Grapalat"/>
          <w:sz w:val="24"/>
          <w:szCs w:val="24"/>
          <w:u w:val="single"/>
        </w:rPr>
        <w:t>@</w:t>
      </w:r>
      <w:r w:rsidRPr="00DD3A40">
        <w:rPr>
          <w:rFonts w:ascii="GHEA Grapalat" w:hAnsi="GHEA Grapalat"/>
          <w:sz w:val="24"/>
          <w:szCs w:val="24"/>
          <w:u w:val="single"/>
          <w:lang w:val="en-US"/>
        </w:rPr>
        <w:t>mail</w:t>
      </w:r>
      <w:r w:rsidRPr="00DD3A40">
        <w:rPr>
          <w:rFonts w:ascii="GHEA Grapalat" w:hAnsi="GHEA Grapalat"/>
          <w:sz w:val="24"/>
          <w:szCs w:val="24"/>
          <w:u w:val="single"/>
        </w:rPr>
        <w:t>.</w:t>
      </w:r>
      <w:r w:rsidRPr="00DD3A40">
        <w:rPr>
          <w:rFonts w:ascii="GHEA Grapalat" w:hAnsi="GHEA Grapalat"/>
          <w:sz w:val="24"/>
          <w:szCs w:val="24"/>
          <w:u w:val="single"/>
          <w:lang w:val="en-US"/>
        </w:rPr>
        <w:t>ru</w:t>
      </w:r>
    </w:p>
    <w:p w:rsidR="007E732A" w:rsidRDefault="0061146B" w:rsidP="007E732A">
      <w:pPr>
        <w:pStyle w:val="BodyTextIndent"/>
        <w:widowControl w:val="0"/>
        <w:spacing w:line="240" w:lineRule="auto"/>
        <w:ind w:firstLine="0"/>
        <w:rPr>
          <w:rFonts w:ascii="GHEA Grapalat" w:hAnsi="GHEA Grapalat"/>
          <w:sz w:val="24"/>
          <w:szCs w:val="24"/>
        </w:rPr>
      </w:pPr>
      <w:r>
        <w:rPr>
          <w:rFonts w:ascii="GHEA Grapalat" w:hAnsi="GHEA Grapalat"/>
          <w:lang w:val="en-US"/>
        </w:rPr>
        <w:t xml:space="preserve">                            </w:t>
      </w:r>
      <w:r w:rsidR="007E732A" w:rsidRPr="009044F1">
        <w:rPr>
          <w:rFonts w:ascii="GHEA Grapalat" w:hAnsi="GHEA Grapalat"/>
        </w:rPr>
        <w:t xml:space="preserve">Заказчик </w:t>
      </w:r>
      <w:r w:rsidR="007E732A">
        <w:rPr>
          <w:rFonts w:ascii="GHEA Grapalat" w:hAnsi="GHEA Grapalat"/>
        </w:rPr>
        <w:t>«Эчмиадзин»</w:t>
      </w:r>
      <w:r w:rsidR="007E732A" w:rsidRPr="009044F1">
        <w:rPr>
          <w:rFonts w:ascii="GHEA Grapalat" w:hAnsi="GHEA Grapalat"/>
        </w:rPr>
        <w:t xml:space="preserve"> </w:t>
      </w:r>
      <w:r w:rsidR="007E732A">
        <w:rPr>
          <w:rFonts w:ascii="GHEA Grapalat" w:hAnsi="GHEA Grapalat"/>
        </w:rPr>
        <w:t>ОВП</w:t>
      </w:r>
      <w:r w:rsidR="007E732A" w:rsidRPr="00D3423E" w:rsidDel="0036697F">
        <w:rPr>
          <w:rFonts w:ascii="GHEA Grapalat" w:hAnsi="GHEA Grapalat"/>
        </w:rPr>
        <w:t xml:space="preserve"> </w:t>
      </w:r>
    </w:p>
    <w:p w:rsidR="007E732A" w:rsidRPr="00D5443D" w:rsidRDefault="007E732A" w:rsidP="007E732A">
      <w:pPr>
        <w:pStyle w:val="BodyTextIndent"/>
        <w:widowControl w:val="0"/>
        <w:spacing w:line="240" w:lineRule="auto"/>
        <w:ind w:firstLine="567"/>
        <w:rPr>
          <w:rFonts w:ascii="GHEA Grapalat" w:hAnsi="GHEA Grapalat"/>
          <w:i w:val="0"/>
          <w:sz w:val="16"/>
          <w:szCs w:val="16"/>
        </w:rPr>
      </w:pPr>
      <w:r>
        <w:rPr>
          <w:rFonts w:ascii="GHEA Grapalat" w:hAnsi="GHEA Grapalat" w:cs="Sylfaen"/>
          <w:b/>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7E732A">
        <w:rPr>
          <w:rFonts w:ascii="GHEA Grapalat" w:hAnsi="GHEA Grapalat"/>
          <w:i/>
        </w:rPr>
        <w:t>ԷՋՕԸ–ԳՀԾՁԲ–</w:t>
      </w:r>
      <w:r w:rsidR="0061146B">
        <w:rPr>
          <w:rFonts w:ascii="GHEA Grapalat" w:hAnsi="GHEA Grapalat"/>
          <w:i/>
        </w:rPr>
        <w:t>2026/14</w:t>
      </w:r>
      <w:r w:rsidR="007E732A">
        <w:rPr>
          <w:rFonts w:ascii="GHEA Grapalat" w:hAnsi="GHEA Grapalat"/>
          <w:i/>
        </w:rPr>
        <w:t xml:space="preserve"> </w:t>
      </w:r>
      <w:r w:rsidRPr="001B32D9">
        <w:rPr>
          <w:rFonts w:ascii="GHEA Grapalat" w:hAnsi="GHEA Grapalat" w:cs="Times Armenian"/>
          <w:i/>
        </w:rPr>
        <w:br/>
      </w:r>
      <w:r>
        <w:rPr>
          <w:rFonts w:ascii="GHEA Grapalat" w:hAnsi="GHEA Grapalat"/>
          <w:i/>
        </w:rPr>
        <w:t xml:space="preserve">№ </w:t>
      </w:r>
      <w:r w:rsidR="007E732A" w:rsidRPr="007E732A">
        <w:rPr>
          <w:rFonts w:ascii="GHEA Grapalat" w:hAnsi="GHEA Grapalat"/>
          <w:i/>
        </w:rPr>
        <w:t xml:space="preserve">1 </w:t>
      </w:r>
      <w:r w:rsidR="007E732A">
        <w:rPr>
          <w:rFonts w:ascii="GHEA Grapalat" w:hAnsi="GHEA Grapalat"/>
          <w:i/>
        </w:rPr>
        <w:t xml:space="preserve">от </w:t>
      </w:r>
      <w:r w:rsidR="007E732A" w:rsidRPr="007E732A">
        <w:rPr>
          <w:rFonts w:ascii="GHEA Grapalat" w:hAnsi="GHEA Grapalat"/>
          <w:i/>
        </w:rPr>
        <w:t>2</w:t>
      </w:r>
      <w:r w:rsidR="0061146B" w:rsidRPr="0061146B">
        <w:rPr>
          <w:rFonts w:ascii="GHEA Grapalat" w:hAnsi="GHEA Grapalat"/>
          <w:i/>
        </w:rPr>
        <w:t>6</w:t>
      </w:r>
      <w:r w:rsidR="007E732A" w:rsidRPr="007E732A">
        <w:rPr>
          <w:rFonts w:ascii="GHEA Grapalat" w:hAnsi="GHEA Grapalat"/>
          <w:i/>
        </w:rPr>
        <w:t>.02.</w:t>
      </w:r>
      <w:r w:rsidRPr="009044F1">
        <w:rPr>
          <w:rFonts w:ascii="GHEA Grapalat" w:hAnsi="GHEA Grapalat"/>
          <w:i/>
        </w:rPr>
        <w:t xml:space="preserve"> 20</w:t>
      </w:r>
      <w:r w:rsidR="007E732A" w:rsidRPr="0061146B">
        <w:rPr>
          <w:rFonts w:ascii="GHEA Grapalat" w:hAnsi="GHEA Grapalat"/>
          <w:i/>
        </w:rPr>
        <w:t>26</w:t>
      </w:r>
      <w:r>
        <w:rPr>
          <w:rFonts w:ascii="GHEA Grapalat" w:hAnsi="GHEA Grapalat"/>
          <w:i/>
        </w:rPr>
        <w:t xml:space="preserve"> </w:t>
      </w:r>
      <w:r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7E732A" w:rsidRPr="0068120D" w:rsidRDefault="007E732A" w:rsidP="007E732A">
      <w:pPr>
        <w:pStyle w:val="BodyText"/>
        <w:widowControl w:val="0"/>
        <w:spacing w:after="160"/>
        <w:ind w:right="-7" w:firstLine="567"/>
        <w:jc w:val="center"/>
        <w:rPr>
          <w:rFonts w:ascii="GHEA Grapalat" w:hAnsi="GHEA Grapalat"/>
          <w:sz w:val="28"/>
          <w:szCs w:val="28"/>
        </w:rPr>
      </w:pPr>
      <w:r w:rsidRPr="0068120D">
        <w:rPr>
          <w:rFonts w:ascii="GHEA Grapalat" w:hAnsi="GHEA Grapalat"/>
          <w:i/>
          <w:sz w:val="28"/>
          <w:szCs w:val="28"/>
        </w:rPr>
        <w:t>«Эчмиадзин» ОВП</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7E732A" w:rsidRPr="003B6735" w:rsidRDefault="007E732A" w:rsidP="007E732A">
      <w:pPr>
        <w:pStyle w:val="HTMLPreformatted"/>
        <w:shd w:val="clear" w:color="auto" w:fill="F8F9FA"/>
        <w:spacing w:line="540" w:lineRule="atLeast"/>
        <w:jc w:val="center"/>
        <w:rPr>
          <w:rFonts w:ascii="GHEA Grapalat" w:hAnsi="GHEA Grapalat"/>
          <w:sz w:val="24"/>
          <w:szCs w:val="24"/>
        </w:rPr>
      </w:pPr>
      <w:r w:rsidRPr="003B6735">
        <w:rPr>
          <w:rFonts w:ascii="GHEA Grapalat" w:hAnsi="GHEA Grapalat"/>
          <w:sz w:val="24"/>
          <w:szCs w:val="24"/>
        </w:rPr>
        <w:t xml:space="preserve">НА ЗАПРОС КОТИРОВОК, ОБЪЯВЛЕННЫЙ С ЦЕЛЬЮ ПРИОБРЕТЕНИЯ УСЛУГИ ПО </w:t>
      </w:r>
      <w:r w:rsidR="006A5C2D" w:rsidRPr="006A5C2D">
        <w:rPr>
          <w:rFonts w:ascii="GHEA Grapalat" w:hAnsi="GHEA Grapalat"/>
          <w:sz w:val="24"/>
          <w:szCs w:val="24"/>
        </w:rPr>
        <w:t xml:space="preserve">РЕМОНТ И ТЕХНИЧЕСКОЕ ОБСЛУЖИВАНИЕ АВТОМОБИЛОВ </w:t>
      </w:r>
      <w:r w:rsidRPr="003B6735">
        <w:rPr>
          <w:rFonts w:ascii="GHEA Grapalat" w:hAnsi="GHEA Grapalat"/>
          <w:sz w:val="24"/>
          <w:szCs w:val="24"/>
        </w:rPr>
        <w:t xml:space="preserve">ДЛЯ НУЖД </w:t>
      </w:r>
      <w:r w:rsidRPr="003B6735">
        <w:rPr>
          <w:rFonts w:ascii="GHEA Grapalat" w:hAnsi="GHEA Grapalat"/>
          <w:i/>
          <w:sz w:val="24"/>
          <w:szCs w:val="24"/>
        </w:rPr>
        <w:t>«ЭЧМИАДЗИН» ОВП</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7E732A" w:rsidRDefault="007E732A" w:rsidP="007E732A">
      <w:pPr>
        <w:widowControl w:val="0"/>
        <w:jc w:val="center"/>
        <w:rPr>
          <w:rFonts w:ascii="GHEA Grapalat" w:hAnsi="GHEA Grapalat"/>
          <w:b/>
          <w:sz w:val="22"/>
        </w:rPr>
      </w:pPr>
      <w:r w:rsidRPr="00794837">
        <w:rPr>
          <w:rFonts w:ascii="GHEA Grapalat" w:hAnsi="GHEA Grapalat"/>
          <w:b/>
          <w:sz w:val="22"/>
        </w:rPr>
        <w:t xml:space="preserve">ПРИГЛАШЕНИЯ НА </w:t>
      </w:r>
      <w:r>
        <w:rPr>
          <w:rFonts w:ascii="GHEA Grapalat" w:hAnsi="GHEA Grapalat"/>
          <w:b/>
          <w:sz w:val="22"/>
        </w:rPr>
        <w:t>ЗАПРОС КОТИРОВОК</w:t>
      </w:r>
      <w:r w:rsidRPr="00794837">
        <w:rPr>
          <w:rFonts w:ascii="GHEA Grapalat" w:hAnsi="GHEA Grapalat"/>
          <w:b/>
          <w:sz w:val="22"/>
        </w:rPr>
        <w:t xml:space="preserve">, </w:t>
      </w:r>
      <w:r w:rsidRPr="00794837">
        <w:rPr>
          <w:rFonts w:ascii="GHEA Grapalat" w:hAnsi="GHEA Grapalat"/>
          <w:b/>
          <w:sz w:val="22"/>
        </w:rPr>
        <w:br/>
        <w:t>ОБЪЯВЛЕННЫЙ С ЦЕЛЬЮ ПРИОБРЕТЕНИЯ</w:t>
      </w:r>
    </w:p>
    <w:p w:rsidR="006A5C2D" w:rsidRPr="00794837" w:rsidRDefault="006A5C2D" w:rsidP="007E732A">
      <w:pPr>
        <w:widowControl w:val="0"/>
        <w:jc w:val="center"/>
        <w:rPr>
          <w:rFonts w:ascii="GHEA Grapalat" w:hAnsi="GHEA Grapalat"/>
          <w:i/>
          <w:sz w:val="22"/>
        </w:rPr>
      </w:pPr>
    </w:p>
    <w:p w:rsidR="007E732A" w:rsidRPr="00B42C33" w:rsidRDefault="006A5C2D" w:rsidP="007E732A">
      <w:pPr>
        <w:pStyle w:val="BodyText"/>
        <w:widowControl w:val="0"/>
        <w:spacing w:after="0"/>
        <w:ind w:right="-7" w:firstLine="567"/>
        <w:jc w:val="center"/>
        <w:rPr>
          <w:rFonts w:ascii="GHEA Grapalat" w:hAnsi="GHEA Grapalat"/>
          <w:b/>
        </w:rPr>
      </w:pPr>
      <w:r w:rsidRPr="006A5C2D">
        <w:rPr>
          <w:rFonts w:ascii="GHEA Grapalat" w:hAnsi="GHEA Grapalat"/>
          <w:b/>
        </w:rPr>
        <w:t>РЕМОНТ И ТЕХНИЧЕСКОЕ ОБСЛУЖИВАНИЕ АВТОМОБИЛОВ</w:t>
      </w:r>
      <w:r w:rsidRPr="00B42C33">
        <w:rPr>
          <w:rFonts w:ascii="GHEA Grapalat" w:hAnsi="GHEA Grapalat"/>
          <w:b/>
        </w:rPr>
        <w:t xml:space="preserve"> </w:t>
      </w:r>
      <w:r w:rsidR="007E732A" w:rsidRPr="008E43C8">
        <w:rPr>
          <w:rFonts w:ascii="GHEA Grapalat" w:hAnsi="GHEA Grapalat"/>
          <w:b/>
        </w:rPr>
        <w:t>ДЛЯ НУЖД «ЭЧМИАДЗИН» ОВП</w:t>
      </w:r>
    </w:p>
    <w:p w:rsidR="00160AE4" w:rsidRPr="003A1EBB" w:rsidRDefault="00160AE4" w:rsidP="00B46D58">
      <w:pPr>
        <w:widowControl w:val="0"/>
        <w:spacing w:after="160"/>
        <w:ind w:firstLine="567"/>
        <w:jc w:val="center"/>
        <w:rPr>
          <w:rFonts w:ascii="GHEA Grapalat" w:hAnsi="GHEA Grapalat"/>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E054B">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E732A">
        <w:rPr>
          <w:rFonts w:ascii="GHEA Grapalat" w:hAnsi="GHEA Grapalat"/>
          <w:spacing w:val="-6"/>
        </w:rPr>
        <w:t>ԷՋՕԸ–ԳՀԾՁԲ–</w:t>
      </w:r>
      <w:r w:rsidR="0061146B">
        <w:rPr>
          <w:rFonts w:ascii="GHEA Grapalat" w:hAnsi="GHEA Grapalat"/>
          <w:spacing w:val="-6"/>
        </w:rPr>
        <w:t>2026/14</w:t>
      </w:r>
      <w:r w:rsidR="007E732A">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7E732A">
        <w:rPr>
          <w:rFonts w:ascii="GHEA Grapalat" w:hAnsi="GHEA Grapalat"/>
          <w:sz w:val="24"/>
          <w:szCs w:val="24"/>
          <w:u w:val="single"/>
          <w:lang w:val="en-US"/>
        </w:rPr>
        <w:t>echmiadzin</w:t>
      </w:r>
      <w:r w:rsidR="007E732A" w:rsidRPr="007E732A">
        <w:rPr>
          <w:rFonts w:ascii="GHEA Grapalat" w:hAnsi="GHEA Grapalat"/>
          <w:sz w:val="24"/>
          <w:szCs w:val="24"/>
          <w:u w:val="single"/>
        </w:rPr>
        <w:t>-</w:t>
      </w:r>
      <w:r w:rsidR="007E732A">
        <w:rPr>
          <w:rFonts w:ascii="GHEA Grapalat" w:hAnsi="GHEA Grapalat"/>
          <w:sz w:val="24"/>
          <w:szCs w:val="24"/>
          <w:u w:val="single"/>
          <w:lang w:val="en-US"/>
        </w:rPr>
        <w:t>wua</w:t>
      </w:r>
      <w:r w:rsidR="007E732A" w:rsidRPr="00DD3A40">
        <w:rPr>
          <w:rFonts w:ascii="GHEA Grapalat" w:hAnsi="GHEA Grapalat"/>
          <w:sz w:val="24"/>
          <w:szCs w:val="24"/>
          <w:u w:val="single"/>
        </w:rPr>
        <w:t>@</w:t>
      </w:r>
      <w:r w:rsidR="007E732A" w:rsidRPr="00DD3A40">
        <w:rPr>
          <w:rFonts w:ascii="GHEA Grapalat" w:hAnsi="GHEA Grapalat"/>
          <w:sz w:val="24"/>
          <w:szCs w:val="24"/>
          <w:u w:val="single"/>
          <w:lang w:val="en-US"/>
        </w:rPr>
        <w:t>mail</w:t>
      </w:r>
      <w:r w:rsidR="007E732A" w:rsidRPr="00DD3A40">
        <w:rPr>
          <w:rFonts w:ascii="GHEA Grapalat" w:hAnsi="GHEA Grapalat"/>
          <w:sz w:val="24"/>
          <w:szCs w:val="24"/>
          <w:u w:val="single"/>
        </w:rPr>
        <w:t>.</w:t>
      </w:r>
      <w:r w:rsidR="007E732A" w:rsidRPr="00DD3A40">
        <w:rPr>
          <w:rFonts w:ascii="GHEA Grapalat" w:hAnsi="GHEA Grapalat"/>
          <w:sz w:val="24"/>
          <w:szCs w:val="24"/>
          <w:u w:val="single"/>
          <w:lang w:val="en-US"/>
        </w:rPr>
        <w:t>ru</w:t>
      </w:r>
      <w:r w:rsidR="007E732A"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685F83" w:rsidRPr="00685F83">
        <w:rPr>
          <w:rFonts w:ascii="GHEA Grapalat" w:hAnsi="GHEA Grapalat"/>
          <w:spacing w:val="6"/>
          <w:sz w:val="22"/>
          <w:szCs w:val="24"/>
        </w:rPr>
        <w:t xml:space="preserve"> </w:t>
      </w:r>
      <w:r w:rsidR="006A5C2D" w:rsidRPr="006A5C2D">
        <w:rPr>
          <w:rFonts w:ascii="GHEA Grapalat" w:hAnsi="GHEA Grapalat"/>
          <w:spacing w:val="6"/>
          <w:sz w:val="22"/>
          <w:szCs w:val="24"/>
        </w:rPr>
        <w:t>Ремонт и техническое обслуживание автомобилов</w:t>
      </w:r>
      <w:r w:rsidR="00685F83"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685F83">
        <w:rPr>
          <w:rFonts w:ascii="GHEA Grapalat" w:hAnsi="GHEA Grapalat"/>
          <w:i w:val="0"/>
          <w:sz w:val="24"/>
          <w:szCs w:val="24"/>
        </w:rPr>
        <w:t>«Эчмиадзин»</w:t>
      </w:r>
      <w:r w:rsidR="00685F83" w:rsidRPr="009044F1">
        <w:rPr>
          <w:rFonts w:ascii="GHEA Grapalat" w:hAnsi="GHEA Grapalat"/>
          <w:i w:val="0"/>
          <w:sz w:val="24"/>
          <w:szCs w:val="24"/>
        </w:rPr>
        <w:t xml:space="preserve"> </w:t>
      </w:r>
      <w:r w:rsidR="00685F83">
        <w:rPr>
          <w:rFonts w:ascii="GHEA Grapalat" w:hAnsi="GHEA Grapalat"/>
          <w:i w:val="0"/>
          <w:sz w:val="24"/>
          <w:szCs w:val="24"/>
        </w:rPr>
        <w:t>ОВП</w:t>
      </w:r>
      <w:r w:rsidR="00685F83"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7E732A" w:rsidRPr="007E732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685F83" w:rsidRPr="009044F1" w:rsidTr="00970424">
        <w:trPr>
          <w:jc w:val="center"/>
        </w:trPr>
        <w:tc>
          <w:tcPr>
            <w:tcW w:w="1216" w:type="dxa"/>
            <w:vAlign w:val="center"/>
          </w:tcPr>
          <w:p w:rsidR="00685F83" w:rsidRPr="009044F1" w:rsidRDefault="00685F83" w:rsidP="00685F83">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685F83" w:rsidRPr="009044F1" w:rsidRDefault="00685F83" w:rsidP="00685F83">
            <w:pPr>
              <w:pStyle w:val="BodyTextIndent2"/>
              <w:widowControl w:val="0"/>
              <w:spacing w:after="120" w:line="240" w:lineRule="auto"/>
              <w:ind w:firstLine="0"/>
              <w:jc w:val="center"/>
              <w:rPr>
                <w:rFonts w:ascii="GHEA Grapalat" w:hAnsi="GHEA Grapalat"/>
                <w:sz w:val="24"/>
                <w:szCs w:val="24"/>
              </w:rPr>
            </w:pPr>
          </w:p>
        </w:tc>
        <w:tc>
          <w:tcPr>
            <w:tcW w:w="6600" w:type="dxa"/>
            <w:vAlign w:val="center"/>
          </w:tcPr>
          <w:p w:rsidR="00685F83" w:rsidRPr="004A3E21" w:rsidRDefault="006A5C2D" w:rsidP="00685F83">
            <w:pPr>
              <w:pStyle w:val="BodyTextIndent2"/>
              <w:widowControl w:val="0"/>
              <w:spacing w:line="240" w:lineRule="auto"/>
              <w:ind w:firstLine="0"/>
              <w:rPr>
                <w:rFonts w:ascii="GHEA Grapalat" w:hAnsi="GHEA Grapalat"/>
                <w:sz w:val="24"/>
                <w:szCs w:val="24"/>
                <w:u w:val="single"/>
                <w:vertAlign w:val="subscript"/>
              </w:rPr>
            </w:pPr>
            <w:r>
              <w:rPr>
                <w:rFonts w:ascii="GHEA Grapalat" w:hAnsi="GHEA Grapalat"/>
                <w:spacing w:val="6"/>
                <w:sz w:val="22"/>
                <w:szCs w:val="24"/>
              </w:rPr>
              <w:t>Ремонт и техническое обслуживание автомобилов</w:t>
            </w:r>
          </w:p>
        </w:tc>
      </w:tr>
      <w:tr w:rsidR="00685F83" w:rsidRPr="009044F1" w:rsidTr="00970424">
        <w:trPr>
          <w:jc w:val="center"/>
        </w:trPr>
        <w:tc>
          <w:tcPr>
            <w:tcW w:w="1216" w:type="dxa"/>
            <w:vAlign w:val="center"/>
          </w:tcPr>
          <w:p w:rsidR="00685F83" w:rsidRPr="009044F1" w:rsidRDefault="00685F83" w:rsidP="00685F83">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418" w:type="dxa"/>
            <w:vAlign w:val="center"/>
          </w:tcPr>
          <w:p w:rsidR="00685F83" w:rsidRPr="009044F1" w:rsidRDefault="00685F83" w:rsidP="00685F83">
            <w:pPr>
              <w:pStyle w:val="BodyTextIndent2"/>
              <w:widowControl w:val="0"/>
              <w:spacing w:after="120" w:line="240" w:lineRule="auto"/>
              <w:ind w:firstLine="0"/>
              <w:jc w:val="center"/>
              <w:rPr>
                <w:rFonts w:ascii="GHEA Grapalat" w:hAnsi="GHEA Grapalat"/>
                <w:sz w:val="24"/>
                <w:szCs w:val="24"/>
              </w:rPr>
            </w:pPr>
          </w:p>
        </w:tc>
        <w:tc>
          <w:tcPr>
            <w:tcW w:w="6600" w:type="dxa"/>
            <w:vAlign w:val="center"/>
          </w:tcPr>
          <w:p w:rsidR="00685F83" w:rsidRPr="009044F1" w:rsidRDefault="00685F83" w:rsidP="00685F83">
            <w:pPr>
              <w:pStyle w:val="BodyTextIndent2"/>
              <w:widowControl w:val="0"/>
              <w:spacing w:after="120" w:line="240" w:lineRule="auto"/>
              <w:ind w:firstLine="0"/>
              <w:rPr>
                <w:rFonts w:ascii="GHEA Grapalat" w:hAnsi="GHEA Grapalat"/>
                <w:sz w:val="24"/>
                <w:szCs w:val="24"/>
              </w:rPr>
            </w:pPr>
          </w:p>
        </w:tc>
      </w:tr>
      <w:tr w:rsidR="00685F83" w:rsidRPr="009044F1" w:rsidTr="00970424">
        <w:trPr>
          <w:jc w:val="center"/>
        </w:trPr>
        <w:tc>
          <w:tcPr>
            <w:tcW w:w="1216" w:type="dxa"/>
            <w:vAlign w:val="center"/>
          </w:tcPr>
          <w:p w:rsidR="00685F83" w:rsidRPr="009044F1" w:rsidRDefault="00685F83" w:rsidP="00685F83">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1418" w:type="dxa"/>
            <w:vAlign w:val="center"/>
          </w:tcPr>
          <w:p w:rsidR="00685F83" w:rsidRPr="009044F1" w:rsidRDefault="00685F83" w:rsidP="00685F83">
            <w:pPr>
              <w:pStyle w:val="BodyTextIndent2"/>
              <w:widowControl w:val="0"/>
              <w:spacing w:after="120" w:line="240" w:lineRule="auto"/>
              <w:ind w:firstLine="0"/>
              <w:jc w:val="center"/>
              <w:rPr>
                <w:rFonts w:ascii="GHEA Grapalat" w:hAnsi="GHEA Grapalat"/>
                <w:sz w:val="24"/>
                <w:szCs w:val="24"/>
              </w:rPr>
            </w:pPr>
          </w:p>
        </w:tc>
        <w:tc>
          <w:tcPr>
            <w:tcW w:w="6600" w:type="dxa"/>
            <w:vAlign w:val="center"/>
          </w:tcPr>
          <w:p w:rsidR="00685F83" w:rsidRPr="009044F1" w:rsidRDefault="00685F83" w:rsidP="00685F83">
            <w:pPr>
              <w:pStyle w:val="BodyTextIndent2"/>
              <w:widowControl w:val="0"/>
              <w:spacing w:after="120" w:line="240" w:lineRule="auto"/>
              <w:ind w:firstLine="0"/>
              <w:rPr>
                <w:rFonts w:ascii="GHEA Grapalat" w:hAnsi="GHEA Grapalat"/>
                <w:sz w:val="24"/>
                <w:szCs w:val="24"/>
              </w:rPr>
            </w:pPr>
            <w:r w:rsidRPr="009044F1">
              <w:rPr>
                <w:rFonts w:ascii="GHEA Grapalat" w:hAnsi="GHEA Grapalat"/>
                <w:sz w:val="24"/>
                <w:szCs w:val="24"/>
              </w:rPr>
              <w:t>...</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85236E" w:rsidRPr="009044F1" w:rsidRDefault="00180B4B"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lastRenderedPageBreak/>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w:t>
      </w:r>
      <w:r w:rsidRPr="009044F1">
        <w:rPr>
          <w:rFonts w:ascii="GHEA Grapalat" w:hAnsi="GHEA Grapalat"/>
        </w:rPr>
        <w:lastRenderedPageBreak/>
        <w:t>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w:t>
      </w:r>
      <w:r w:rsidRPr="009044F1">
        <w:rPr>
          <w:rFonts w:ascii="GHEA Grapalat" w:hAnsi="GHEA Grapalat"/>
          <w:color w:val="000000"/>
        </w:rPr>
        <w:lastRenderedPageBreak/>
        <w:t>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lastRenderedPageBreak/>
        <w:t>отношении членов консорциума применяются предусмотренные договором меры ответственности.</w:t>
      </w: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9044F1">
        <w:rPr>
          <w:rFonts w:ascii="GHEA Grapalat" w:hAnsi="GHEA Grapalat"/>
        </w:rPr>
        <w:lastRenderedPageBreak/>
        <w:t xml:space="preserve">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EE5418">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4E054B">
        <w:rPr>
          <w:rFonts w:ascii="GHEA Grapalat" w:hAnsi="GHEA Grapalat"/>
          <w:sz w:val="24"/>
          <w:szCs w:val="24"/>
        </w:rPr>
        <w:t>запрос катировок</w:t>
      </w:r>
      <w:r w:rsidRPr="009044F1">
        <w:rPr>
          <w:rFonts w:ascii="GHEA Grapalat" w:hAnsi="GHEA Grapalat"/>
          <w:sz w:val="24"/>
          <w:szCs w:val="24"/>
        </w:rPr>
        <w:t>.</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0440D4" w:rsidRPr="000440D4">
        <w:rPr>
          <w:rFonts w:ascii="GHEA Grapalat" w:hAnsi="GHEA Grapalat"/>
          <w:i/>
          <w:sz w:val="24"/>
          <w:szCs w:val="24"/>
        </w:rPr>
        <w:t xml:space="preserve"> </w:t>
      </w:r>
      <w:r w:rsidR="000440D4">
        <w:rPr>
          <w:rFonts w:ascii="GHEA Grapalat" w:hAnsi="GHEA Grapalat"/>
          <w:i/>
          <w:sz w:val="24"/>
          <w:szCs w:val="24"/>
        </w:rPr>
        <w:t>г.</w:t>
      </w:r>
      <w:r w:rsidR="000440D4" w:rsidRPr="003F2ADE">
        <w:rPr>
          <w:rFonts w:ascii="GHEA Grapalat" w:hAnsi="GHEA Grapalat"/>
          <w:i/>
          <w:sz w:val="24"/>
          <w:szCs w:val="24"/>
        </w:rPr>
        <w:t xml:space="preserve"> </w:t>
      </w:r>
      <w:r w:rsidR="000440D4">
        <w:rPr>
          <w:rFonts w:ascii="GHEA Grapalat" w:hAnsi="GHEA Grapalat"/>
          <w:i/>
          <w:sz w:val="24"/>
          <w:szCs w:val="24"/>
        </w:rPr>
        <w:t>Эчмиадзин округ Звартноц</w:t>
      </w:r>
      <w:r w:rsidR="000440D4">
        <w:rPr>
          <w:rFonts w:ascii="GHEA Grapalat" w:hAnsi="GHEA Grapalat"/>
          <w:sz w:val="24"/>
          <w:szCs w:val="24"/>
        </w:rPr>
        <w:t xml:space="preserve"> </w:t>
      </w:r>
      <w:r>
        <w:rPr>
          <w:rFonts w:ascii="GHEA Grapalat" w:hAnsi="GHEA Grapalat"/>
          <w:sz w:val="24"/>
          <w:szCs w:val="24"/>
        </w:rPr>
        <w:t>" не позднее, чем "</w:t>
      </w:r>
      <w:r w:rsidR="000440D4" w:rsidRPr="000440D4">
        <w:rPr>
          <w:rFonts w:ascii="GHEA Grapalat" w:hAnsi="GHEA Grapalat"/>
          <w:sz w:val="24"/>
          <w:szCs w:val="24"/>
        </w:rPr>
        <w:t>11:00</w:t>
      </w:r>
      <w:r>
        <w:rPr>
          <w:rFonts w:ascii="GHEA Grapalat" w:hAnsi="GHEA Grapalat"/>
          <w:sz w:val="24"/>
          <w:szCs w:val="24"/>
        </w:rPr>
        <w:t>" часов "</w:t>
      </w:r>
      <w:r w:rsidR="000440D4" w:rsidRPr="000440D4">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440D4" w:rsidRDefault="000371A2" w:rsidP="000440D4">
      <w:pPr>
        <w:pStyle w:val="BodyTextIndent"/>
        <w:widowControl w:val="0"/>
        <w:spacing w:after="160" w:line="240" w:lineRule="auto"/>
        <w:ind w:firstLine="709"/>
        <w:rPr>
          <w:rFonts w:ascii="GHEA Grapalat" w:hAnsi="GHEA Grapalat"/>
          <w:i w:val="0"/>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0440D4" w:rsidRPr="000440D4">
        <w:rPr>
          <w:rFonts w:ascii="GHEA Grapalat" w:hAnsi="GHEA Grapalat"/>
          <w:i w:val="0"/>
          <w:sz w:val="24"/>
          <w:szCs w:val="24"/>
        </w:rPr>
        <w:t xml:space="preserve"> </w:t>
      </w:r>
      <w:r w:rsidR="000440D4">
        <w:rPr>
          <w:rFonts w:ascii="GHEA Grapalat" w:hAnsi="GHEA Grapalat"/>
          <w:i w:val="0"/>
          <w:sz w:val="24"/>
          <w:szCs w:val="24"/>
        </w:rPr>
        <w:t>Анжеле Искендарян</w:t>
      </w:r>
      <w:r w:rsidR="000440D4" w:rsidRPr="009044F1">
        <w:rPr>
          <w:rFonts w:ascii="GHEA Grapalat" w:hAnsi="GHEA Grapalat"/>
          <w:i w:val="0"/>
          <w:sz w:val="24"/>
          <w:szCs w:val="24"/>
        </w:rPr>
        <w:t xml:space="preserve">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85F83" w:rsidRDefault="00685F83"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w:t>
      </w:r>
      <w:r w:rsidR="003B654F">
        <w:rPr>
          <w:rFonts w:ascii="GHEA Grapalat" w:hAnsi="GHEA Grapalat"/>
        </w:rPr>
        <w:t>ы закупки</w:t>
      </w:r>
      <w:r w:rsidRPr="009044F1">
        <w:rPr>
          <w:rFonts w:ascii="GHEA Grapalat" w:hAnsi="GHEA Grapalat"/>
        </w:rPr>
        <w:t xml:space="preserve">. </w:t>
      </w:r>
      <w:r w:rsidR="00407866" w:rsidRPr="003C6EB1">
        <w:rPr>
          <w:rFonts w:ascii="GHEA Grapalat" w:hAnsi="GHEA Grapalat"/>
        </w:rPr>
        <w:t xml:space="preserve">Если ценовое предложение участника превышает цену </w:t>
      </w:r>
      <w:r w:rsidR="00407866">
        <w:rPr>
          <w:rFonts w:ascii="GHEA Grapalat" w:hAnsi="GHEA Grapalat"/>
        </w:rPr>
        <w:t>за</w:t>
      </w:r>
      <w:r w:rsidR="00407866" w:rsidRPr="003C6EB1">
        <w:rPr>
          <w:rFonts w:ascii="GHEA Grapalat" w:hAnsi="GHEA Grapalat"/>
        </w:rPr>
        <w:t>купки, то размер обеспечения заявки равен пяти процентам ценового предложения</w:t>
      </w:r>
      <w:r w:rsidR="00407866">
        <w:rPr>
          <w:rFonts w:ascii="GHEA Grapalat" w:hAnsi="GHEA Grapalat"/>
        </w:rPr>
        <w:t>.</w:t>
      </w:r>
      <w:r w:rsidRPr="009044F1">
        <w:rPr>
          <w:rFonts w:ascii="GHEA Grapalat" w:hAnsi="GHEA Grapalat"/>
        </w:rPr>
        <w:t xml:space="preserve">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w:t>
      </w:r>
      <w:r w:rsidRPr="009044F1">
        <w:rPr>
          <w:rFonts w:ascii="GHEA Grapalat" w:hAnsi="GHEA Grapalat"/>
        </w:rPr>
        <w:lastRenderedPageBreak/>
        <w:t>требованиям Приглашения и не подлежит отклонению.</w:t>
      </w:r>
    </w:p>
    <w:p w:rsidR="001173D4" w:rsidRDefault="001578D4" w:rsidP="00B46D58">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rsidR="0047677B" w:rsidRDefault="0047677B" w:rsidP="0047677B">
      <w:pPr>
        <w:widowControl w:val="0"/>
        <w:spacing w:after="160"/>
        <w:ind w:firstLine="567"/>
        <w:jc w:val="both"/>
        <w:rPr>
          <w:rFonts w:ascii="GHEA Grapalat" w:hAnsi="GHEA Grapalat"/>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Pr>
          <w:rFonts w:ascii="GHEA Grapalat" w:hAnsi="GHEA Grapalat"/>
        </w:rPr>
        <w:t>.</w:t>
      </w:r>
    </w:p>
    <w:p w:rsidR="00685C76" w:rsidRPr="009044F1" w:rsidRDefault="00685C76" w:rsidP="00685C7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E43649">
        <w:rPr>
          <w:rFonts w:ascii="GHEA Grapalat" w:hAnsi="GHEA Grapalat"/>
          <w:vertAlign w:val="superscript"/>
        </w:rPr>
        <w:t>8</w:t>
      </w:r>
      <w:r w:rsidRPr="002D27F1">
        <w:rPr>
          <w:rFonts w:ascii="GHEA Grapalat" w:hAnsi="GHEA Grapalat"/>
          <w:vertAlign w:val="superscript"/>
        </w:rPr>
        <w:t>.1</w:t>
      </w:r>
    </w:p>
    <w:p w:rsidR="00F83250" w:rsidRPr="00AF7C7D" w:rsidRDefault="00F83250" w:rsidP="00180CD3">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685C76" w:rsidRPr="009044F1" w:rsidRDefault="00685C76" w:rsidP="0047677B">
      <w:pPr>
        <w:widowControl w:val="0"/>
        <w:spacing w:after="160"/>
        <w:ind w:firstLine="567"/>
        <w:jc w:val="both"/>
        <w:rPr>
          <w:rFonts w:ascii="GHEA Grapalat" w:hAnsi="GHEA Grapalat" w:cs="Sylfaen"/>
        </w:rPr>
      </w:pPr>
    </w:p>
    <w:p w:rsidR="000A7528" w:rsidRPr="00681F45" w:rsidRDefault="001578D4" w:rsidP="006D42DB">
      <w:pPr>
        <w:widowControl w:val="0"/>
        <w:spacing w:after="160"/>
        <w:ind w:firstLine="567"/>
        <w:jc w:val="both"/>
        <w:rPr>
          <w:rFonts w:ascii="GHEA Grapalat" w:hAnsi="GHEA Grapalat"/>
        </w:rPr>
      </w:pPr>
      <w:r w:rsidRPr="009044F1">
        <w:rPr>
          <w:rFonts w:ascii="GHEA Grapalat" w:hAnsi="GHEA Grapalat"/>
        </w:rPr>
        <w:t xml:space="preserve"> </w:t>
      </w:r>
      <w:r w:rsidR="00283198" w:rsidRPr="009044F1">
        <w:rPr>
          <w:rFonts w:ascii="GHEA Grapalat" w:hAnsi="GHEA Grapalat"/>
        </w:rPr>
        <w:t>7.2.</w:t>
      </w:r>
      <w:r w:rsidR="003A6791" w:rsidRPr="005114D0">
        <w:rPr>
          <w:rFonts w:ascii="GHEA Grapalat" w:hAnsi="GHEA Grapalat"/>
        </w:rPr>
        <w:tab/>
      </w:r>
      <w:r w:rsidR="00283198"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84343E">
        <w:rPr>
          <w:rFonts w:ascii="GHEA Grapalat" w:hAnsi="GHEA Grapalat"/>
        </w:rPr>
        <w:t>а.</w:t>
      </w:r>
      <w:r w:rsidR="003A6791" w:rsidRPr="0084343E">
        <w:rPr>
          <w:rFonts w:ascii="GHEA Grapalat" w:hAnsi="GHEA Grapalat"/>
        </w:rPr>
        <w:tab/>
      </w:r>
      <w:r w:rsidR="004834BA" w:rsidRPr="0084343E">
        <w:rPr>
          <w:rFonts w:ascii="GHEA Grapalat" w:hAnsi="GHEA Grapalat"/>
        </w:rPr>
        <w:t xml:space="preserve">если </w:t>
      </w:r>
      <w:r w:rsidRPr="0084343E">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E03BED">
        <w:rPr>
          <w:rFonts w:ascii="GHEA Grapalat" w:hAnsi="GHEA Grapalat"/>
        </w:rPr>
        <w:t>В</w:t>
      </w:r>
      <w:r w:rsidR="00E03BED" w:rsidRPr="00E03BED">
        <w:rPr>
          <w:rFonts w:ascii="Courier New" w:hAnsi="Courier New" w:cs="Courier New"/>
        </w:rPr>
        <w:t> </w:t>
      </w:r>
      <w:r w:rsidR="00E03BED"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00E03BED" w:rsidRPr="00E03BED">
        <w:rPr>
          <w:rFonts w:ascii="Courier New" w:hAnsi="Courier New" w:cs="Courier New"/>
        </w:rPr>
        <w:t> </w:t>
      </w:r>
      <w:r w:rsidR="00E03BED" w:rsidRPr="00E03BED">
        <w:rPr>
          <w:rFonts w:ascii="GHEA Grapalat" w:hAnsi="GHEA Grapalat"/>
        </w:rPr>
        <w:t>представленным лотам,</w:t>
      </w:r>
      <w:r w:rsidR="00E03BED" w:rsidRPr="00E03BED">
        <w:rPr>
          <w:rFonts w:ascii="GHEA Grapalat" w:hAnsi="GHEA Grapalat"/>
          <w:color w:val="000000" w:themeColor="text1"/>
        </w:rPr>
        <w:t xml:space="preserve"> </w:t>
      </w:r>
      <w:r w:rsidR="00E03BED" w:rsidRPr="00E03BED">
        <w:rPr>
          <w:rFonts w:ascii="GHEA Grapalat" w:hAnsi="GHEA Grapalat"/>
        </w:rPr>
        <w:t xml:space="preserve">а в том случае </w:t>
      </w:r>
      <w:r w:rsidR="00E03BED" w:rsidRPr="00E03BED">
        <w:rPr>
          <w:rFonts w:ascii="GHEA Grapalat" w:hAnsi="GHEA Grapalat"/>
          <w:lang w:val="en-US"/>
        </w:rPr>
        <w:t>e</w:t>
      </w:r>
      <w:r w:rsidR="00E03BED" w:rsidRPr="00E03BED">
        <w:rPr>
          <w:rFonts w:ascii="GHEA Grapalat" w:hAnsi="GHEA Grapalat"/>
        </w:rPr>
        <w:t>сли ценовые предложения превышают цены закупки - в отношении общей суммы ценовых предложений</w:t>
      </w:r>
      <w:r w:rsidR="00E03BED" w:rsidRPr="00E03BED">
        <w:rPr>
          <w:rFonts w:ascii="GHEA Grapalat" w:hAnsi="GHEA Grapalat"/>
          <w:color w:val="000000" w:themeColor="text1"/>
        </w:rPr>
        <w:t xml:space="preserve"> с учетом </w:t>
      </w:r>
      <w:r w:rsidR="00E03BED" w:rsidRPr="00E03BED">
        <w:rPr>
          <w:rFonts w:ascii="GHEA Grapalat" w:hAnsi="GHEA Grapalat" w:cs="Sylfaen"/>
        </w:rPr>
        <w:t>требований абзаца «д» подпункта 1 пункта 32 Порядка</w:t>
      </w:r>
      <w:r w:rsidRPr="00E03BED">
        <w:rPr>
          <w:rFonts w:ascii="GHEA Grapalat" w:hAnsi="GHEA Grapalat"/>
        </w:rPr>
        <w:t>.</w:t>
      </w:r>
      <w:r w:rsidRPr="009044F1">
        <w:rPr>
          <w:rFonts w:ascii="GHEA Grapalat" w:hAnsi="GHEA Grapalat"/>
        </w:rPr>
        <w:t xml:space="preserve"> </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1E17B3">
        <w:rPr>
          <w:rFonts w:ascii="GHEA Grapalat" w:hAnsi="GHEA Grapalat"/>
        </w:rPr>
        <w:t>е</w:t>
      </w:r>
      <w:r w:rsidR="001E17B3" w:rsidRPr="00BB7860">
        <w:rPr>
          <w:rFonts w:ascii="GHEA Grapalat" w:hAnsi="GHEA Grapalat"/>
        </w:rPr>
        <w:t xml:space="preserve">сли участник лишается права заключения договора </w:t>
      </w:r>
      <w:r w:rsidR="001E17B3">
        <w:rPr>
          <w:rFonts w:ascii="GHEA Grapalat" w:hAnsi="GHEA Grapalat"/>
        </w:rPr>
        <w:t>по какому</w:t>
      </w:r>
      <w:r w:rsidR="001E17B3" w:rsidRPr="00BB7860">
        <w:rPr>
          <w:rFonts w:ascii="GHEA Grapalat" w:hAnsi="GHEA Grapalat"/>
        </w:rPr>
        <w:t xml:space="preserve">-либо </w:t>
      </w:r>
      <w:r w:rsidR="001E17B3">
        <w:rPr>
          <w:rFonts w:ascii="GHEA Grapalat" w:hAnsi="GHEA Grapalat"/>
        </w:rPr>
        <w:t>лоту</w:t>
      </w:r>
      <w:r w:rsidR="001E17B3" w:rsidRPr="00BB7860">
        <w:rPr>
          <w:rFonts w:ascii="GHEA Grapalat" w:hAnsi="GHEA Grapalat"/>
        </w:rPr>
        <w:t xml:space="preserve">, то обеспечение заявки выплачивается только в размере обеспечения, </w:t>
      </w:r>
      <w:r w:rsidR="001E17B3" w:rsidRPr="00BB7860">
        <w:rPr>
          <w:rFonts w:ascii="GHEA Grapalat" w:hAnsi="GHEA Grapalat"/>
        </w:rPr>
        <w:lastRenderedPageBreak/>
        <w:t>рассчитанного в отношении это</w:t>
      </w:r>
      <w:r w:rsidR="001E17B3">
        <w:rPr>
          <w:rFonts w:ascii="GHEA Grapalat" w:hAnsi="GHEA Grapalat"/>
        </w:rPr>
        <w:t>го лота</w:t>
      </w:r>
      <w:r w:rsidRPr="009044F1">
        <w:rPr>
          <w:rFonts w:ascii="GHEA Grapalat" w:hAnsi="GHEA Grapalat"/>
        </w:rPr>
        <w:t>.</w:t>
      </w:r>
      <w:r w:rsidR="002F5EC6">
        <w:rPr>
          <w:rStyle w:val="FootnoteReference"/>
        </w:rPr>
        <w:footnoteReference w:customMarkFollows="1" w:id="3"/>
        <w:t>8</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Pr>
          <w:rFonts w:ascii="GHEA Grapalat" w:hAnsi="GHEA Grapalat"/>
        </w:rPr>
        <w:t>.</w:t>
      </w:r>
    </w:p>
    <w:p w:rsidR="00496CA9" w:rsidRPr="00681F45" w:rsidRDefault="00496CA9" w:rsidP="00496CA9">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 xml:space="preserve">Обеспечение заявки должно быть </w:t>
      </w:r>
      <w:r w:rsidR="00F83250" w:rsidRPr="009044F1">
        <w:rPr>
          <w:rFonts w:ascii="GHEA Grapalat" w:hAnsi="GHEA Grapalat"/>
        </w:rPr>
        <w:t>действительн</w:t>
      </w:r>
      <w:r w:rsidR="00F83250">
        <w:rPr>
          <w:rFonts w:ascii="GHEA Grapalat" w:hAnsi="GHEA Grapalat"/>
        </w:rPr>
        <w:t>ым</w:t>
      </w:r>
      <w:r w:rsidR="00F83250" w:rsidRPr="009044F1">
        <w:rPr>
          <w:rFonts w:ascii="GHEA Grapalat" w:hAnsi="GHEA Grapalat"/>
        </w:rPr>
        <w:t xml:space="preserve"> </w:t>
      </w:r>
      <w:r w:rsidRPr="009044F1">
        <w:rPr>
          <w:rFonts w:ascii="GHEA Grapalat" w:hAnsi="GHEA Grapalat"/>
        </w:rPr>
        <w:t>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sidR="00F83250">
        <w:rPr>
          <w:rFonts w:ascii="GHEA Grapalat" w:hAnsi="GHEA Grapalat"/>
        </w:rPr>
        <w:t xml:space="preserve"> </w:t>
      </w:r>
      <w:r w:rsidR="00F83250" w:rsidRPr="009F6BFE">
        <w:rPr>
          <w:rFonts w:ascii="GHEA Grapalat" w:hAnsi="GHEA Grapalat"/>
        </w:rPr>
        <w:t>истечения крайнего срока</w:t>
      </w:r>
      <w:r w:rsidRPr="009044F1">
        <w:rPr>
          <w:rFonts w:ascii="GHEA Grapalat" w:hAnsi="GHEA Grapalat"/>
        </w:rPr>
        <w:t xml:space="preserve"> подачи заяв</w:t>
      </w:r>
      <w:r w:rsidR="00F83250">
        <w:rPr>
          <w:rFonts w:ascii="GHEA Grapalat" w:hAnsi="GHEA Grapalat"/>
        </w:rPr>
        <w:t>о</w:t>
      </w:r>
      <w:r w:rsidRPr="009044F1">
        <w:rPr>
          <w:rFonts w:ascii="GHEA Grapalat" w:hAnsi="GHEA Grapalat"/>
        </w:rPr>
        <w:t>к.</w:t>
      </w:r>
      <w:r w:rsidR="004478A1" w:rsidRPr="004478A1">
        <w:rPr>
          <w:rFonts w:ascii="GHEA Grapalat" w:hAnsi="GHEA Grapalat"/>
          <w:vertAlign w:val="superscript"/>
        </w:rPr>
        <w:t>8.2</w:t>
      </w:r>
      <w:r w:rsidRPr="009044F1">
        <w:rPr>
          <w:rFonts w:ascii="GHEA Grapalat" w:hAnsi="GHEA Grapalat"/>
        </w:rPr>
        <w:t xml:space="preserve"> </w:t>
      </w:r>
    </w:p>
    <w:p w:rsidR="002845BA" w:rsidRDefault="002845BA" w:rsidP="002845BA">
      <w:pPr>
        <w:widowControl w:val="0"/>
        <w:tabs>
          <w:tab w:val="left" w:pos="1134"/>
        </w:tabs>
        <w:ind w:firstLine="567"/>
        <w:jc w:val="both"/>
        <w:rPr>
          <w:rFonts w:ascii="GHEA Grapalat" w:hAnsi="GHEA Grapalat" w:cs="Sylfaen"/>
        </w:rPr>
      </w:pPr>
    </w:p>
    <w:p w:rsidR="00174C94" w:rsidRDefault="00174C94" w:rsidP="002845BA">
      <w:pPr>
        <w:widowControl w:val="0"/>
        <w:tabs>
          <w:tab w:val="left" w:pos="1134"/>
        </w:tabs>
        <w:ind w:firstLine="567"/>
        <w:jc w:val="both"/>
        <w:rPr>
          <w:rFonts w:ascii="GHEA Grapalat" w:hAnsi="GHEA Grapalat" w:cs="Sylfaen"/>
        </w:rPr>
      </w:pPr>
      <w:r>
        <w:rPr>
          <w:rFonts w:ascii="GHEA Grapalat" w:hAnsi="GHEA Grapalat"/>
        </w:rPr>
        <w:t>7.5 Руководитель заказчика</w:t>
      </w:r>
      <w:r w:rsidR="00393241">
        <w:rPr>
          <w:rFonts w:ascii="GHEA Grapalat" w:hAnsi="GHEA Grapalat"/>
        </w:rPr>
        <w:t xml:space="preserve"> в письменной форме</w:t>
      </w:r>
      <w:r>
        <w:rPr>
          <w:rFonts w:ascii="GHEA Grapalat" w:hAnsi="GHEA Grapalat"/>
        </w:rPr>
        <w:t xml:space="preserve"> представляет требование о выплате обеспечения заявки банку, а в случае обеспечения, представленного в виде наличных денег, </w:t>
      </w:r>
      <w:r w:rsidR="00393241">
        <w:rPr>
          <w:rFonts w:ascii="GHEA Grapalat" w:hAnsi="GHEA Grapalat"/>
        </w:rPr>
        <w:t>Министерству Финансов РА</w:t>
      </w:r>
      <w:r w:rsidR="00393241" w:rsidRPr="009F7FAF">
        <w:rPr>
          <w:rFonts w:ascii="GHEA Grapalat" w:hAnsi="GHEA Grapalat"/>
        </w:rPr>
        <w:t xml:space="preserve"> </w:t>
      </w:r>
      <w:r>
        <w:rPr>
          <w:rFonts w:ascii="GHEA Grapalat" w:hAnsi="GHEA Grapalat"/>
        </w:rPr>
        <w:t xml:space="preserve">в течение </w:t>
      </w:r>
      <w:r w:rsidR="00393241">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CA7343">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A7343">
        <w:rPr>
          <w:rFonts w:ascii="GHEA Grapalat" w:hAnsi="GHEA Grapalat"/>
        </w:rPr>
        <w:t xml:space="preserve">письменно </w:t>
      </w:r>
      <w:r>
        <w:rPr>
          <w:rFonts w:ascii="GHEA Grapalat" w:hAnsi="GHEA Grapalat"/>
        </w:rPr>
        <w:t>в течение двух рабочих дней после получения отказа.</w:t>
      </w:r>
    </w:p>
    <w:p w:rsidR="00A225E0" w:rsidRPr="00996C18" w:rsidRDefault="00A225E0" w:rsidP="00A225E0">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685F83" w:rsidRPr="00685F83">
        <w:rPr>
          <w:rFonts w:ascii="GHEA Grapalat" w:hAnsi="GHEA Grapalat"/>
          <w:sz w:val="24"/>
          <w:szCs w:val="24"/>
        </w:rPr>
        <w:t>7</w:t>
      </w:r>
      <w:r w:rsidR="00A9098A" w:rsidRPr="00AD29CE">
        <w:rPr>
          <w:rFonts w:ascii="GHEA Grapalat" w:hAnsi="GHEA Grapalat"/>
          <w:sz w:val="24"/>
          <w:szCs w:val="24"/>
        </w:rPr>
        <w:t>"-</w:t>
      </w:r>
      <w:r w:rsidR="00685F83">
        <w:rPr>
          <w:rFonts w:ascii="GHEA Grapalat" w:hAnsi="GHEA Grapalat"/>
          <w:sz w:val="24"/>
          <w:szCs w:val="24"/>
          <w:lang w:val="en-US"/>
        </w:rPr>
        <w:t>o</w:t>
      </w:r>
      <w:r w:rsidR="00A9098A" w:rsidRPr="00AD29CE">
        <w:rPr>
          <w:rFonts w:ascii="GHEA Grapalat" w:hAnsi="GHEA Grapalat"/>
          <w:sz w:val="24"/>
          <w:szCs w:val="24"/>
        </w:rPr>
        <w:t>й день в "</w:t>
      </w:r>
      <w:r w:rsidR="00685F83" w:rsidRPr="00685F83">
        <w:rPr>
          <w:rFonts w:ascii="GHEA Grapalat" w:hAnsi="GHEA Grapalat"/>
          <w:sz w:val="24"/>
          <w:szCs w:val="24"/>
        </w:rPr>
        <w:t>11:00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 xml:space="preserve">на закупаемые в рамках настоящей процедуры услуги, а также выраженные одним </w:t>
      </w:r>
      <w:r w:rsidRPr="00AD29CE">
        <w:rPr>
          <w:rFonts w:ascii="GHEA Grapalat" w:hAnsi="GHEA Grapalat"/>
        </w:rPr>
        <w:lastRenderedPageBreak/>
        <w:t>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685F83" w:rsidRDefault="00FD2748" w:rsidP="00685F83">
      <w:pPr>
        <w:pStyle w:val="BodyTextIndent"/>
        <w:widowControl w:val="0"/>
        <w:tabs>
          <w:tab w:val="left" w:pos="1134"/>
        </w:tabs>
        <w:spacing w:after="160" w:line="240" w:lineRule="auto"/>
        <w:ind w:firstLine="567"/>
        <w:rPr>
          <w:rFonts w:ascii="GHEA Grapalat" w:hAnsi="GHEA Grapalat"/>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w:t>
      </w:r>
      <w:r w:rsidR="00685F83" w:rsidRPr="00794837">
        <w:rPr>
          <w:rFonts w:ascii="GHEA Grapalat" w:hAnsi="GHEA Grapalat"/>
          <w:i w:val="0"/>
          <w:sz w:val="22"/>
          <w:szCs w:val="24"/>
        </w:rPr>
        <w:t xml:space="preserve">они сопоставляются с драмом Республики Армения по курсу </w:t>
      </w:r>
      <w:r w:rsidR="00685F83" w:rsidRPr="004B37F9">
        <w:rPr>
          <w:rFonts w:ascii="GHEA Grapalat" w:hAnsi="GHEA Grapalat"/>
          <w:i w:val="0"/>
          <w:sz w:val="22"/>
          <w:szCs w:val="24"/>
        </w:rPr>
        <w:t>в день открытия Центрального банка Армении</w:t>
      </w:r>
      <w:r w:rsidR="00685F83" w:rsidRPr="009044F1">
        <w:rPr>
          <w:rFonts w:ascii="GHEA Grapalat" w:hAnsi="GHEA Grapalat"/>
          <w:sz w:val="24"/>
          <w:szCs w:val="24"/>
        </w:rPr>
        <w:t xml:space="preserve"> </w:t>
      </w:r>
    </w:p>
    <w:p w:rsidR="009B6D58" w:rsidRPr="00186559" w:rsidRDefault="00FD2748" w:rsidP="00685F83">
      <w:pPr>
        <w:pStyle w:val="BodyTextIndent"/>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 xml:space="preserve">заявок, в заявке участника фиксируются несоответствия требованиям </w:t>
      </w:r>
      <w:r w:rsidRPr="009044F1">
        <w:rPr>
          <w:rFonts w:ascii="GHEA Grapalat" w:hAnsi="GHEA Grapalat"/>
          <w:sz w:val="24"/>
          <w:szCs w:val="24"/>
        </w:rPr>
        <w:lastRenderedPageBreak/>
        <w:t>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w:t>
      </w:r>
      <w:r w:rsidR="001E4A24" w:rsidRPr="001E4A24">
        <w:rPr>
          <w:rFonts w:ascii="GHEA Grapalat" w:hAnsi="GHEA Grapalat"/>
          <w:sz w:val="24"/>
          <w:szCs w:val="24"/>
        </w:rPr>
        <w:lastRenderedPageBreak/>
        <w:t xml:space="preserve">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lastRenderedPageBreak/>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757B7C">
        <w:rPr>
          <w:rStyle w:val="FootnoteReference"/>
          <w:rFonts w:ascii="GHEA Grapalat" w:hAnsi="GHEA Grapalat"/>
          <w:sz w:val="24"/>
          <w:szCs w:val="24"/>
        </w:rPr>
        <w:footnoteReference w:customMarkFollows="1" w:id="4"/>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w:t>
      </w:r>
      <w:r w:rsidRPr="00747338">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 xml:space="preserve">срок, предусмотренный </w:t>
      </w:r>
      <w:r w:rsidR="00FA59BE">
        <w:rPr>
          <w:rFonts w:ascii="GHEA Grapalat" w:hAnsi="GHEA Grapalat"/>
        </w:rPr>
        <w:t>уведомлением</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случае, если проектом заключаемого договора предусмотрена предоплата </w:t>
      </w:r>
      <w:r w:rsidR="00FA59BE">
        <w:rPr>
          <w:rFonts w:ascii="GHEA Grapalat" w:hAnsi="GHEA Grapalat"/>
        </w:rPr>
        <w:t>-</w:t>
      </w:r>
      <w:r w:rsidR="00B06EC9">
        <w:rPr>
          <w:rFonts w:ascii="GHEA Grapalat" w:hAnsi="GHEA Grapalat"/>
        </w:rPr>
        <w:t xml:space="preserve">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w:t>
      </w:r>
      <w:r w:rsidR="00BE227E">
        <w:rPr>
          <w:rFonts w:ascii="GHEA Grapalat" w:hAnsi="GHEA Grapalat"/>
          <w:lang w:val="hy-AM"/>
        </w:rPr>
        <w:t xml:space="preserve">«» </w:t>
      </w:r>
      <w:r w:rsidR="007C56B2" w:rsidRPr="00F818E0">
        <w:rPr>
          <w:rFonts w:ascii="GHEA Grapalat" w:hAnsi="GHEA Grapalat"/>
        </w:rPr>
        <w:t>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7C56B2" w:rsidRPr="00681C1F">
        <w:rPr>
          <w:rFonts w:ascii="GHEA Grapalat" w:hAnsi="GHEA Grapalat"/>
          <w:color w:val="000000" w:themeColor="text1"/>
        </w:rPr>
        <w:lastRenderedPageBreak/>
        <w:t>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rsidR="00E271A0" w:rsidRDefault="00384973">
      <w:pPr>
        <w:rPr>
          <w:rFonts w:ascii="GHEA Grapalat" w:hAnsi="GHEA Grapalat" w:cs="Sylfaen"/>
        </w:rPr>
      </w:pPr>
      <w:r>
        <w:rPr>
          <w:rFonts w:ascii="GHEA Grapalat" w:hAnsi="GHEA Grapalat" w:cs="Sylfaen"/>
        </w:rPr>
        <w:t>-----------------------------------------------</w:t>
      </w:r>
    </w:p>
    <w:p w:rsidR="00B648A3" w:rsidRPr="00C224A2" w:rsidRDefault="00E271A0" w:rsidP="00B648A3">
      <w:pPr>
        <w:widowControl w:val="0"/>
        <w:tabs>
          <w:tab w:val="left" w:pos="1276"/>
        </w:tabs>
        <w:rPr>
          <w:i/>
          <w:sz w:val="18"/>
          <w:szCs w:val="18"/>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00B648A3">
        <w:rPr>
          <w:rFonts w:ascii="Cambria" w:hAnsi="Cambria"/>
          <w:i/>
          <w:sz w:val="18"/>
          <w:szCs w:val="18"/>
        </w:rPr>
        <w:t>а</w:t>
      </w:r>
      <w:r w:rsidR="00B648A3" w:rsidRPr="008D5170">
        <w:rPr>
          <w:rFonts w:ascii="Times Armenian" w:hAnsi="Times Armenian"/>
          <w:i/>
          <w:sz w:val="18"/>
          <w:szCs w:val="18"/>
        </w:rPr>
        <w:t xml:space="preserve"> </w:t>
      </w:r>
      <w:r w:rsidR="00B648A3" w:rsidRPr="000C4C7C">
        <w:rPr>
          <w:rFonts w:ascii="GHEA Grapalat" w:hAnsi="GHEA Grapalat" w:cs="Sylfaen"/>
          <w:lang w:val="hy-AM"/>
        </w:rPr>
        <w:t>)</w:t>
      </w:r>
      <w:r w:rsidR="00B648A3">
        <w:rPr>
          <w:rFonts w:ascii="GHEA Grapalat" w:hAnsi="GHEA Grapalat" w:cs="Sylfaen"/>
        </w:rPr>
        <w:t xml:space="preserve"> </w:t>
      </w:r>
      <w:r w:rsidR="00B648A3"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E271A0" w:rsidRPr="000B15AE" w:rsidRDefault="00B648A3" w:rsidP="00B648A3">
      <w:pPr>
        <w:pStyle w:val="FootnoteText"/>
        <w:jc w:val="both"/>
        <w:rPr>
          <w:rFonts w:ascii="GHEA Grapalat" w:hAnsi="GHEA Grapalat"/>
          <w:i/>
          <w:sz w:val="16"/>
          <w:szCs w:val="16"/>
        </w:rPr>
      </w:pP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E271A0"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GHEA Grapalat" w:hAnsi="GHEA Grapalat"/>
          <w:i/>
          <w:sz w:val="16"/>
          <w:szCs w:val="16"/>
          <w:lang w:val="hy-AM"/>
        </w:rPr>
        <w:t>«»</w:t>
      </w:r>
      <w:r w:rsidR="00E271A0" w:rsidRPr="00AA15C4">
        <w:rPr>
          <w:rFonts w:ascii="GHEA Grapalat" w:hAnsi="GHEA Grapalat"/>
          <w:i/>
          <w:sz w:val="16"/>
          <w:szCs w:val="16"/>
        </w:rPr>
        <w:t xml:space="preserve"> рабочих дней. " исключается из пункта 10.1, если </w:t>
      </w:r>
    </w:p>
    <w:p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rsidR="0085658A" w:rsidRDefault="0085658A">
      <w:pPr>
        <w:rPr>
          <w:rFonts w:ascii="GHEA Grapalat" w:hAnsi="GHEA Grapalat"/>
        </w:rPr>
      </w:pPr>
    </w:p>
    <w:p w:rsidR="0085658A" w:rsidRDefault="0085658A">
      <w:pPr>
        <w:rPr>
          <w:rFonts w:ascii="GHEA Grapalat" w:hAnsi="GHEA Grapalat"/>
        </w:rPr>
      </w:pPr>
    </w:p>
    <w:p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lastRenderedPageBreak/>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FootnoteReference"/>
          <w:rFonts w:ascii="GHEA Grapalat" w:hAnsi="GHEA Grapalat" w:cs="Sylfaen"/>
        </w:rPr>
        <w:footnoteReference w:customMarkFollows="1" w:id="5"/>
        <w:t>11</w:t>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4E054B">
        <w:rPr>
          <w:rFonts w:ascii="GHEA Grapalat" w:hAnsi="GHEA Grapalat"/>
        </w:rPr>
        <w:t xml:space="preserve">неустойки </w:t>
      </w:r>
      <w:r w:rsidR="001723D6" w:rsidRPr="00853D2D">
        <w:rPr>
          <w:rFonts w:ascii="GHEA Grapalat" w:hAnsi="GHEA Grapalat"/>
        </w:rPr>
        <w:t>(Приложение 5</w:t>
      </w:r>
      <w:r w:rsidR="004E054B">
        <w:rPr>
          <w:rFonts w:ascii="GHEA Grapalat" w:hAnsi="GHEA Grapalat"/>
        </w:rPr>
        <w:t>,1</w:t>
      </w:r>
      <w:r w:rsidR="001723D6" w:rsidRPr="00853D2D">
        <w:rPr>
          <w:rFonts w:ascii="GHEA Grapalat" w:hAnsi="GHEA Grapalat"/>
        </w:rPr>
        <w:t>)</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6"/>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w:t>
      </w:r>
      <w:r w:rsidR="00030D40" w:rsidRPr="009044F1">
        <w:rPr>
          <w:rFonts w:ascii="GHEA Grapalat" w:hAnsi="GHEA Grapalat"/>
        </w:rPr>
        <w:lastRenderedPageBreak/>
        <w:t xml:space="preserve">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7"/>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685F83">
        <w:rPr>
          <w:rFonts w:ascii="GHEA Grapalat" w:hAnsi="GHEA Grapalat"/>
          <w:b/>
          <w:sz w:val="22"/>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8"/>
        <w:t>14</w:t>
      </w:r>
    </w:p>
    <w:p w:rsidR="004E054B"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E054B">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E054B">
        <w:rPr>
          <w:rFonts w:ascii="GHEA Grapalat" w:hAnsi="GHEA Grapalat"/>
          <w:b/>
          <w:sz w:val="24"/>
          <w:szCs w:val="24"/>
        </w:rPr>
        <w:t>запрос катировок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685F83">
        <w:rPr>
          <w:rFonts w:ascii="GHEA Grapalat" w:hAnsi="GHEA Grapalat"/>
          <w:b/>
          <w:sz w:val="24"/>
          <w:szCs w:val="24"/>
        </w:rPr>
        <w:t>ԷՋՕԸ–ԳՀԾՁԲ–</w:t>
      </w:r>
      <w:r w:rsidR="0061146B">
        <w:rPr>
          <w:rFonts w:ascii="GHEA Grapalat" w:hAnsi="GHEA Grapalat"/>
          <w:b/>
          <w:sz w:val="24"/>
          <w:szCs w:val="24"/>
        </w:rPr>
        <w:t>2026/14</w:t>
      </w:r>
      <w:r w:rsidR="00685F83">
        <w:rPr>
          <w:rFonts w:ascii="GHEA Grapalat" w:hAnsi="GHEA Grapalat"/>
          <w:b/>
          <w:sz w:val="24"/>
          <w:szCs w:val="24"/>
        </w:rPr>
        <w:t xml:space="preserve"> </w:t>
      </w:r>
      <w:r w:rsidR="006132ED">
        <w:rPr>
          <w:rFonts w:ascii="GHEA Grapalat" w:hAnsi="GHEA Grapalat"/>
          <w:sz w:val="24"/>
          <w:szCs w:val="24"/>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7E732A">
        <w:rPr>
          <w:rFonts w:ascii="GHEA Grapalat" w:hAnsi="GHEA Grapalat"/>
        </w:rPr>
        <w:t>ԷՋՕԸ–ԳՀԾՁԲ–</w:t>
      </w:r>
      <w:r w:rsidR="0061146B">
        <w:rPr>
          <w:rFonts w:ascii="GHEA Grapalat" w:hAnsi="GHEA Grapalat"/>
        </w:rPr>
        <w:t>2026/14</w:t>
      </w:r>
      <w:r w:rsidR="007E732A">
        <w:rPr>
          <w:rFonts w:ascii="GHEA Grapalat" w:hAnsi="GHEA Grapalat"/>
        </w:rPr>
        <w:t xml:space="preserve"> </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4E054B">
        <w:rPr>
          <w:rFonts w:ascii="GHEA Grapalat" w:hAnsi="GHEA Grapalat"/>
        </w:rPr>
        <w:t>запрос катировок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Pr="001E7AA5">
        <w:rPr>
          <w:rFonts w:ascii="GHEA Grapalat" w:hAnsi="GHEA Grapalat"/>
        </w:rPr>
        <w:t>"</w:t>
      </w:r>
      <w:r w:rsidR="007E732A">
        <w:rPr>
          <w:rFonts w:ascii="GHEA Grapalat" w:hAnsi="GHEA Grapalat"/>
        </w:rPr>
        <w:t>ԷՋՕԸ–ԳՀԾՁԲ–</w:t>
      </w:r>
      <w:r w:rsidR="0061146B">
        <w:rPr>
          <w:rFonts w:ascii="GHEA Grapalat" w:hAnsi="GHEA Grapalat"/>
        </w:rPr>
        <w:t>2026/14</w:t>
      </w:r>
      <w:r w:rsidR="007E732A">
        <w:rPr>
          <w:rFonts w:ascii="GHEA Grapalat" w:hAnsi="GHEA Grapalat"/>
        </w:rPr>
        <w:t xml:space="preserve"> </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под кодом "</w:t>
      </w:r>
      <w:r w:rsidR="007E732A">
        <w:rPr>
          <w:rFonts w:ascii="GHEA Grapalat" w:hAnsi="GHEA Grapalat"/>
        </w:rPr>
        <w:t>ԷՋՕԸ–ԳՀԾՁԲ–</w:t>
      </w:r>
      <w:r w:rsidR="0061146B">
        <w:rPr>
          <w:rFonts w:ascii="GHEA Grapalat" w:hAnsi="GHEA Grapalat"/>
        </w:rPr>
        <w:t>2026/14</w:t>
      </w:r>
      <w:r w:rsidR="007E732A">
        <w:rPr>
          <w:rFonts w:ascii="GHEA Grapalat" w:hAnsi="GHEA Grapalat"/>
        </w:rPr>
        <w:t xml:space="preserve"> </w:t>
      </w:r>
      <w:r w:rsidR="006B3E56" w:rsidRPr="006F3CBD">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4E054B">
        <w:rPr>
          <w:rFonts w:ascii="GHEA Grapalat" w:hAnsi="GHEA Grapalat"/>
        </w:rPr>
        <w:t>запрос катировок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9"/>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4E054B">
        <w:rPr>
          <w:rFonts w:ascii="GHEA Grapalat" w:hAnsi="GHEA Grapalat"/>
          <w:b/>
        </w:rPr>
        <w:t>запрос катировок</w:t>
      </w:r>
    </w:p>
    <w:p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под кодом "</w:t>
      </w:r>
      <w:r w:rsidR="007E732A">
        <w:rPr>
          <w:rFonts w:ascii="GHEA Grapalat" w:hAnsi="GHEA Grapalat"/>
          <w:b/>
          <w:i w:val="0"/>
          <w:sz w:val="24"/>
          <w:szCs w:val="24"/>
        </w:rPr>
        <w:t>ԷՋՕԸ–ԳՀԾՁԲ–</w:t>
      </w:r>
      <w:r w:rsidR="0061146B">
        <w:rPr>
          <w:rFonts w:ascii="GHEA Grapalat" w:hAnsi="GHEA Grapalat"/>
          <w:b/>
          <w:i w:val="0"/>
          <w:sz w:val="24"/>
          <w:szCs w:val="24"/>
        </w:rPr>
        <w:t>2026/14</w:t>
      </w:r>
      <w:r w:rsidR="007E732A">
        <w:rPr>
          <w:rFonts w:ascii="GHEA Grapalat" w:hAnsi="GHEA Grapalat"/>
          <w:b/>
          <w:i w:val="0"/>
          <w:sz w:val="24"/>
          <w:szCs w:val="24"/>
        </w:rPr>
        <w:t xml:space="preserve"> </w:t>
      </w:r>
      <w:r w:rsidRPr="00BD3FDD">
        <w:rPr>
          <w:rFonts w:ascii="GHEA Grapalat" w:hAnsi="GHEA Grapalat"/>
          <w:b/>
          <w:i w:val="0"/>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F53C89"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53C89"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53C89"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53C89"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53C89"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53C89"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F53C8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F53C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F53C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53C89"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F53C8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F53C8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F53C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F53C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53C89"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F53C89"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F53C89"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F53C89"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F53C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F53C89"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F53C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F53C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054B">
        <w:rPr>
          <w:rFonts w:ascii="GHEA Grapalat" w:hAnsi="GHEA Grapalat"/>
          <w:b/>
          <w:sz w:val="24"/>
          <w:szCs w:val="24"/>
        </w:rPr>
        <w:t>запрос катировок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7E732A">
        <w:rPr>
          <w:rFonts w:ascii="GHEA Grapalat" w:hAnsi="GHEA Grapalat"/>
          <w:b/>
          <w:sz w:val="24"/>
          <w:szCs w:val="24"/>
        </w:rPr>
        <w:t>ԷՋՕԸ–ԳՀԾՁԲ–</w:t>
      </w:r>
      <w:r w:rsidR="0061146B">
        <w:rPr>
          <w:rFonts w:ascii="GHEA Grapalat" w:hAnsi="GHEA Grapalat"/>
          <w:b/>
          <w:sz w:val="24"/>
          <w:szCs w:val="24"/>
        </w:rPr>
        <w:t>2026/14</w:t>
      </w:r>
      <w:r w:rsidR="007E732A">
        <w:rPr>
          <w:rFonts w:ascii="GHEA Grapalat" w:hAnsi="GHEA Grapalat"/>
          <w:b/>
          <w:sz w:val="24"/>
          <w:szCs w:val="24"/>
        </w:rPr>
        <w:t xml:space="preserve"> </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0"/>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E054B">
        <w:rPr>
          <w:rFonts w:ascii="GHEA Grapalat" w:hAnsi="GHEA Grapalat"/>
          <w:spacing w:val="-6"/>
        </w:rPr>
        <w:t>запрос катировок</w:t>
      </w:r>
      <w:r w:rsidRPr="005744FC">
        <w:rPr>
          <w:rFonts w:ascii="GHEA Grapalat" w:hAnsi="GHEA Grapalat"/>
          <w:spacing w:val="-6"/>
        </w:rPr>
        <w:t xml:space="preserve"> под кодом </w:t>
      </w:r>
      <w:r w:rsidR="006132ED">
        <w:rPr>
          <w:rFonts w:ascii="GHEA Grapalat" w:hAnsi="GHEA Grapalat"/>
          <w:spacing w:val="-6"/>
        </w:rPr>
        <w:t>"</w:t>
      </w:r>
      <w:r w:rsidR="007E732A">
        <w:rPr>
          <w:rFonts w:ascii="GHEA Grapalat" w:hAnsi="GHEA Grapalat"/>
          <w:spacing w:val="-6"/>
        </w:rPr>
        <w:t>ԷՋՕԸ–ԳՀԾՁԲ–</w:t>
      </w:r>
      <w:r w:rsidR="0061146B">
        <w:rPr>
          <w:rFonts w:ascii="GHEA Grapalat" w:hAnsi="GHEA Grapalat"/>
          <w:spacing w:val="-6"/>
        </w:rPr>
        <w:t>2026/14</w:t>
      </w:r>
      <w:r w:rsidR="007E732A">
        <w:rPr>
          <w:rFonts w:ascii="GHEA Grapalat" w:hAnsi="GHEA Grapalat"/>
          <w:spacing w:val="-6"/>
        </w:rPr>
        <w:t xml:space="preserve"> </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054B">
        <w:rPr>
          <w:rFonts w:ascii="GHEA Grapalat" w:hAnsi="GHEA Grapalat"/>
          <w:b/>
          <w:sz w:val="24"/>
          <w:szCs w:val="24"/>
        </w:rPr>
        <w:t>запрос катировок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7E732A">
        <w:rPr>
          <w:rFonts w:ascii="GHEA Grapalat" w:hAnsi="GHEA Grapalat"/>
          <w:b/>
          <w:sz w:val="24"/>
          <w:szCs w:val="24"/>
        </w:rPr>
        <w:t>ԷՋՕԸ–ԳՀԾՁԲ–</w:t>
      </w:r>
      <w:r w:rsidR="0061146B">
        <w:rPr>
          <w:rFonts w:ascii="GHEA Grapalat" w:hAnsi="GHEA Grapalat"/>
          <w:b/>
          <w:sz w:val="24"/>
          <w:szCs w:val="24"/>
        </w:rPr>
        <w:t>2026/14</w:t>
      </w:r>
      <w:r w:rsidR="007E732A">
        <w:rPr>
          <w:rFonts w:ascii="GHEA Grapalat" w:hAnsi="GHEA Grapalat"/>
          <w:b/>
          <w:sz w:val="24"/>
          <w:szCs w:val="24"/>
        </w:rPr>
        <w:t xml:space="preserve"> </w:t>
      </w:r>
      <w:r w:rsidR="006132ED" w:rsidRPr="00B138F3">
        <w:rPr>
          <w:rFonts w:ascii="GHEA Grapalat" w:hAnsi="GHEA Grapalat"/>
          <w:b/>
          <w:sz w:val="24"/>
          <w:szCs w:val="24"/>
        </w:rPr>
        <w:t>"</w:t>
      </w:r>
      <w:r w:rsidR="009924E6" w:rsidRPr="003543E4">
        <w:rPr>
          <w:rStyle w:val="FootnoteReference"/>
          <w:rFonts w:ascii="GHEA Grapalat" w:hAnsi="GHEA Grapalat"/>
          <w:b/>
          <w:sz w:val="28"/>
          <w:szCs w:val="28"/>
        </w:rPr>
        <w:footnoteReference w:customMarkFollows="1" w:id="12"/>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543E4">
        <w:rPr>
          <w:rFonts w:ascii="GHEA Grapalat" w:eastAsiaTheme="minorHAnsi" w:hAnsi="GHEA Grapalat" w:cstheme="minorBidi"/>
          <w:sz w:val="18"/>
          <w:szCs w:val="18"/>
        </w:rPr>
        <w:t>*</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w:t>
      </w:r>
      <w:r w:rsidR="007D4987" w:rsidRPr="00564E3F">
        <w:rPr>
          <w:rFonts w:ascii="GHEA Grapalat" w:eastAsiaTheme="minorHAnsi" w:hAnsi="GHEA Grapalat" w:cstheme="minorBidi"/>
        </w:rPr>
        <w:lastRenderedPageBreak/>
        <w:t>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542F4F" w:rsidRDefault="00542F4F" w:rsidP="00542F4F">
      <w:pPr>
        <w:rPr>
          <w:rFonts w:ascii="GHEA Grapalat" w:hAnsi="GHEA Grapalat"/>
          <w:i/>
          <w:sz w:val="22"/>
          <w:szCs w:val="22"/>
        </w:rPr>
      </w:pP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4E054B">
        <w:rPr>
          <w:rFonts w:ascii="GHEA Grapalat" w:hAnsi="GHEA Grapalat"/>
          <w:b/>
          <w:i/>
        </w:rPr>
        <w:t>запрос катировок</w:t>
      </w:r>
      <w:r w:rsidRPr="005C48F7">
        <w:rPr>
          <w:rFonts w:ascii="GHEA Grapalat" w:hAnsi="GHEA Grapalat" w:cs="GHEA Grapalat"/>
          <w:b/>
          <w:i/>
        </w:rPr>
        <w:br/>
      </w:r>
      <w:r w:rsidRPr="005C48F7">
        <w:rPr>
          <w:rFonts w:ascii="GHEA Grapalat" w:hAnsi="GHEA Grapalat"/>
          <w:b/>
          <w:i/>
        </w:rPr>
        <w:t>под кодом "</w:t>
      </w:r>
      <w:r w:rsidR="007E732A">
        <w:rPr>
          <w:rFonts w:ascii="GHEA Grapalat" w:hAnsi="GHEA Grapalat"/>
          <w:b/>
          <w:i/>
        </w:rPr>
        <w:t>ԷՋՕԸ–ԳՀԾՁԲ–</w:t>
      </w:r>
      <w:r w:rsidR="0061146B">
        <w:rPr>
          <w:rFonts w:ascii="GHEA Grapalat" w:hAnsi="GHEA Grapalat"/>
          <w:b/>
          <w:i/>
        </w:rPr>
        <w:t>2026/14</w:t>
      </w:r>
      <w:r w:rsidR="007E732A">
        <w:rPr>
          <w:rFonts w:ascii="GHEA Grapalat" w:hAnsi="GHEA Grapalat"/>
          <w:b/>
          <w:i/>
        </w:rPr>
        <w:t xml:space="preserve"> </w:t>
      </w:r>
      <w:r w:rsidRPr="005C48F7">
        <w:rPr>
          <w:rFonts w:ascii="GHEA Grapalat" w:hAnsi="GHEA Grapalat"/>
          <w:b/>
          <w:i/>
        </w:rPr>
        <w:t>"</w:t>
      </w:r>
      <w:r w:rsidRPr="005C48F7">
        <w:rPr>
          <w:rStyle w:val="FootnoteReference"/>
          <w:rFonts w:ascii="GHEA Grapalat" w:hAnsi="GHEA Grapalat"/>
          <w:b/>
          <w:i/>
        </w:rPr>
        <w:footnoteReference w:customMarkFollows="1" w:id="13"/>
        <w:t>*</w:t>
      </w:r>
      <w:r w:rsidR="004B7F14" w:rsidRPr="005C48F7">
        <w:rPr>
          <w:rFonts w:ascii="GHEA Grapalat" w:hAnsi="GHEA Grapalat"/>
          <w:b/>
          <w:i/>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w:t>
      </w:r>
      <w:r w:rsidRPr="00B138F3">
        <w:rPr>
          <w:rFonts w:ascii="GHEA Grapalat" w:hAnsi="GHEA Grapalat"/>
          <w:sz w:val="22"/>
          <w:szCs w:val="22"/>
        </w:rPr>
        <w:lastRenderedPageBreak/>
        <w:t>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685F83" w:rsidP="009216D6">
            <w:pPr>
              <w:widowControl w:val="0"/>
              <w:tabs>
                <w:tab w:val="left" w:pos="3390"/>
              </w:tabs>
              <w:spacing w:after="160"/>
              <w:ind w:left="322"/>
              <w:rPr>
                <w:rFonts w:ascii="GHEA Grapalat" w:hAnsi="GHEA Grapalat" w:cs="Sylfaen"/>
              </w:rPr>
            </w:pPr>
            <w:r>
              <w:rPr>
                <w:rFonts w:ascii="GHEA Grapalat" w:hAnsi="GHEA Grapalat"/>
              </w:rPr>
              <w:t>3</w:t>
            </w:r>
            <w:r>
              <w:rPr>
                <w:rFonts w:ascii="GHEA Grapalat" w:hAnsi="GHEA Grapalat"/>
                <w:lang w:val="en-US"/>
              </w:rPr>
              <w:t xml:space="preserve">  </w:t>
            </w:r>
            <w:r w:rsidR="00E752B6" w:rsidRPr="00B138F3">
              <w:rPr>
                <w:rFonts w:ascii="GHEA Grapalat" w:hAnsi="GHEA Grapalat"/>
              </w:rPr>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85F83"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5F83" w:rsidRPr="00B138F3" w:rsidRDefault="00685F83" w:rsidP="00685F8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685F83"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5F83" w:rsidRPr="00B138F3" w:rsidRDefault="00685F83" w:rsidP="00685F8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85F83"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5F83" w:rsidRPr="00B138F3" w:rsidRDefault="00685F83" w:rsidP="00685F8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685F83"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5F83" w:rsidRPr="00B138F3" w:rsidRDefault="00685F83" w:rsidP="00685F8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685F83"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5F83" w:rsidRPr="00B138F3" w:rsidRDefault="00685F83" w:rsidP="00685F8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w:t>
            </w:r>
            <w:r w:rsidRPr="009139B1">
              <w:rPr>
                <w:rFonts w:ascii="GHEA Grapalat" w:hAnsi="GHEA Grapalat"/>
                <w:sz w:val="18"/>
                <w:szCs w:val="18"/>
              </w:rPr>
              <w:lastRenderedPageBreak/>
              <w:t xml:space="preserve">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685F83" w:rsidRDefault="00685F83" w:rsidP="00235549">
      <w:pPr>
        <w:widowControl w:val="0"/>
        <w:spacing w:after="160"/>
        <w:ind w:firstLine="567"/>
        <w:jc w:val="right"/>
        <w:rPr>
          <w:rFonts w:ascii="GHEA Grapalat" w:hAnsi="GHEA Grapalat"/>
          <w:b/>
        </w:rPr>
      </w:pPr>
    </w:p>
    <w:p w:rsidR="00685F83" w:rsidRDefault="00685F83" w:rsidP="00235549">
      <w:pPr>
        <w:widowControl w:val="0"/>
        <w:spacing w:after="160"/>
        <w:ind w:firstLine="567"/>
        <w:jc w:val="right"/>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4E054B">
        <w:rPr>
          <w:rFonts w:ascii="GHEA Grapalat" w:hAnsi="GHEA Grapalat"/>
          <w:i/>
        </w:rPr>
        <w:t>запрос катировок</w:t>
      </w:r>
      <w:r w:rsidRPr="00B138F3">
        <w:rPr>
          <w:rFonts w:ascii="GHEA Grapalat" w:hAnsi="GHEA Grapalat"/>
          <w:i/>
        </w:rPr>
        <w:br/>
        <w:t>под кодом "</w:t>
      </w:r>
      <w:r w:rsidR="007E732A">
        <w:rPr>
          <w:rFonts w:ascii="GHEA Grapalat" w:hAnsi="GHEA Grapalat"/>
          <w:i/>
        </w:rPr>
        <w:t>ԷՋՕԸ–ԳՀԾՁԲ–</w:t>
      </w:r>
      <w:r w:rsidR="0061146B">
        <w:rPr>
          <w:rFonts w:ascii="GHEA Grapalat" w:hAnsi="GHEA Grapalat"/>
          <w:i/>
        </w:rPr>
        <w:t>2026/14</w:t>
      </w:r>
      <w:r w:rsidR="007E732A">
        <w:rPr>
          <w:rFonts w:ascii="GHEA Grapalat" w:hAnsi="GHEA Grapalat"/>
          <w:i/>
        </w:rPr>
        <w:t xml:space="preserve"> </w:t>
      </w:r>
      <w:r w:rsidRPr="00B138F3">
        <w:rPr>
          <w:rFonts w:ascii="GHEA Grapalat" w:hAnsi="GHEA Grapalat"/>
          <w:i/>
        </w:rPr>
        <w:t>"</w:t>
      </w:r>
      <w:r w:rsidR="000A4ACC" w:rsidRPr="000A4ACC">
        <w:rPr>
          <w:rFonts w:ascii="GHEA Grapalat" w:hAnsi="GHEA Grapalat"/>
          <w:i/>
        </w:rPr>
        <w:t xml:space="preserve"> </w:t>
      </w:r>
      <w:r w:rsidRPr="000A4ACC">
        <w:rPr>
          <w:rStyle w:val="FootnoteReference"/>
          <w:rFonts w:ascii="GHEA Grapalat" w:hAnsi="GHEA Grapalat"/>
          <w:i/>
          <w:sz w:val="36"/>
          <w:szCs w:val="36"/>
        </w:rPr>
        <w:footnoteReference w:customMarkFollows="1" w:id="15"/>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w:t>
      </w:r>
      <w:r w:rsidRPr="00B138F3">
        <w:rPr>
          <w:rFonts w:ascii="GHEA Grapalat" w:hAnsi="GHEA Grapalat"/>
        </w:rPr>
        <w:lastRenderedPageBreak/>
        <w:t>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4E054B" w:rsidP="004E054B">
            <w:pPr>
              <w:widowControl w:val="0"/>
              <w:tabs>
                <w:tab w:val="left" w:pos="3390"/>
              </w:tabs>
              <w:spacing w:after="160"/>
              <w:ind w:left="322"/>
              <w:rPr>
                <w:rFonts w:ascii="GHEA Grapalat" w:hAnsi="GHEA Grapalat" w:cs="Sylfaen"/>
              </w:rPr>
            </w:pPr>
            <w:r>
              <w:rPr>
                <w:rFonts w:ascii="GHEA Grapalat" w:hAnsi="GHEA Grapalat"/>
              </w:rPr>
              <w:t xml:space="preserve">3.  </w:t>
            </w:r>
            <w:r w:rsidR="00E752B6" w:rsidRPr="00B138F3">
              <w:rPr>
                <w:rFonts w:ascii="GHEA Grapalat" w:hAnsi="GHEA Grapalat"/>
              </w:rPr>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85F83"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5F83" w:rsidRPr="00B138F3" w:rsidRDefault="00685F83" w:rsidP="00685F8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685F83"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5F83" w:rsidRPr="00B138F3" w:rsidRDefault="00685F83" w:rsidP="00685F8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85F83"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5F83" w:rsidRPr="00B138F3" w:rsidRDefault="00685F83" w:rsidP="00685F8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685F83"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5F83" w:rsidRPr="00B138F3" w:rsidRDefault="00685F83" w:rsidP="00685F8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685F83"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5F83" w:rsidRPr="00B138F3" w:rsidRDefault="00685F83" w:rsidP="00685F8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131F0B" w:rsidP="004E054B">
      <w:pPr>
        <w:widowControl w:val="0"/>
        <w:spacing w:after="160"/>
        <w:ind w:firstLine="567"/>
        <w:jc w:val="right"/>
        <w:rPr>
          <w:rFonts w:ascii="GHEA Grapalat" w:hAnsi="GHEA Grapalat" w:cs="Sylfaen"/>
          <w:b/>
        </w:rPr>
      </w:pPr>
      <w:r>
        <w:rPr>
          <w:rFonts w:ascii="GHEA Grapalat" w:hAnsi="GHEA Grapalat"/>
          <w:b/>
        </w:rPr>
        <w:lastRenderedPageBreak/>
        <w:br w:type="page"/>
      </w:r>
      <w:r w:rsidR="003B2F27" w:rsidRPr="00AD29CE">
        <w:rPr>
          <w:rFonts w:ascii="GHEA Grapalat" w:hAnsi="GHEA Grapalat"/>
          <w:b/>
        </w:rPr>
        <w:lastRenderedPageBreak/>
        <w:t xml:space="preserve">Приложение № </w:t>
      </w:r>
      <w:r w:rsidR="00B337B0" w:rsidRPr="006F1605">
        <w:rPr>
          <w:rFonts w:ascii="GHEA Grapalat" w:hAnsi="GHEA Grapalat"/>
          <w:b/>
        </w:rPr>
        <w:t>6</w:t>
      </w:r>
    </w:p>
    <w:p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4E054B">
        <w:rPr>
          <w:rFonts w:ascii="GHEA Grapalat" w:hAnsi="GHEA Grapalat"/>
          <w:b/>
          <w:sz w:val="24"/>
          <w:szCs w:val="24"/>
        </w:rPr>
        <w:t>запрос катировок</w:t>
      </w:r>
      <w:r w:rsidRPr="00C95D0C">
        <w:rPr>
          <w:rFonts w:ascii="GHEA Grapalat" w:hAnsi="GHEA Grapalat" w:cs="Sylfaen"/>
          <w:b/>
          <w:sz w:val="24"/>
          <w:szCs w:val="24"/>
        </w:rPr>
        <w:br/>
      </w:r>
      <w:r>
        <w:rPr>
          <w:rFonts w:ascii="GHEA Grapalat" w:hAnsi="GHEA Grapalat"/>
          <w:b/>
          <w:sz w:val="24"/>
          <w:szCs w:val="24"/>
        </w:rPr>
        <w:t>под кодом "</w:t>
      </w:r>
      <w:r w:rsidR="007E732A">
        <w:rPr>
          <w:rFonts w:ascii="GHEA Grapalat" w:hAnsi="GHEA Grapalat"/>
          <w:b/>
          <w:sz w:val="24"/>
          <w:szCs w:val="24"/>
        </w:rPr>
        <w:t>ԷՋՕԸ–ԳՀԾՁԲ–</w:t>
      </w:r>
      <w:r w:rsidR="0061146B">
        <w:rPr>
          <w:rFonts w:ascii="GHEA Grapalat" w:hAnsi="GHEA Grapalat"/>
          <w:b/>
          <w:sz w:val="24"/>
          <w:szCs w:val="24"/>
        </w:rPr>
        <w:t>2026/14</w:t>
      </w:r>
      <w:r w:rsidR="007E732A">
        <w:rPr>
          <w:rFonts w:ascii="GHEA Grapalat" w:hAnsi="GHEA Grapalat"/>
          <w:b/>
          <w:sz w:val="24"/>
          <w:szCs w:val="24"/>
        </w:rPr>
        <w:t xml:space="preserve"> </w:t>
      </w:r>
      <w:r>
        <w:rPr>
          <w:rFonts w:ascii="GHEA Grapalat" w:hAnsi="GHEA Grapalat"/>
          <w:b/>
          <w:sz w:val="24"/>
          <w:szCs w:val="24"/>
        </w:rPr>
        <w:t>"</w:t>
      </w:r>
      <w:r>
        <w:rPr>
          <w:rStyle w:val="FootnoteReference"/>
          <w:rFonts w:ascii="GHEA Grapalat" w:hAnsi="GHEA Grapalat"/>
          <w:b/>
          <w:sz w:val="24"/>
          <w:szCs w:val="24"/>
        </w:rPr>
        <w:footnoteReference w:customMarkFollows="1" w:id="17"/>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w:t>
      </w:r>
      <w:r w:rsidR="00830C72" w:rsidRPr="00830C72">
        <w:rPr>
          <w:rFonts w:ascii="GHEA Grapalat" w:hAnsi="GHEA Grapalat"/>
          <w:i/>
          <w:sz w:val="20"/>
          <w:szCs w:val="20"/>
        </w:rPr>
        <w:lastRenderedPageBreak/>
        <w:t>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w:t>
      </w:r>
      <w:r w:rsidRPr="00675CA2">
        <w:rPr>
          <w:rFonts w:ascii="GHEA Grapalat" w:hAnsi="GHEA Grapalat"/>
        </w:rPr>
        <w:lastRenderedPageBreak/>
        <w:t>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8"/>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9"/>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w:t>
      </w:r>
      <w:r w:rsidR="00076092" w:rsidRPr="00B138F3">
        <w:rPr>
          <w:rFonts w:ascii="GHEA Grapalat" w:hAnsi="GHEA Grapalat"/>
        </w:rPr>
        <w:lastRenderedPageBreak/>
        <w:t>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20"/>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1"/>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2"/>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исчисляются и зачитываются вместе с суммами, подлежащими уплате </w:t>
      </w:r>
      <w:r w:rsidRPr="00AD29CE">
        <w:rPr>
          <w:rFonts w:ascii="GHEA Grapalat" w:hAnsi="GHEA Grapalat"/>
        </w:rPr>
        <w:lastRenderedPageBreak/>
        <w:t>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3"/>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24"/>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5"/>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w:t>
      </w:r>
      <w:r w:rsidRPr="005124C0">
        <w:rPr>
          <w:rFonts w:ascii="GHEA Grapalat" w:hAnsi="GHEA Grapalat"/>
        </w:rPr>
        <w:lastRenderedPageBreak/>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 xml:space="preserve">В отношении настоящего Договора применяется право Республики </w:t>
      </w:r>
      <w:r w:rsidRPr="00AD29CE">
        <w:rPr>
          <w:rFonts w:ascii="GHEA Grapalat" w:hAnsi="GHEA Grapalat"/>
        </w:rPr>
        <w:lastRenderedPageBreak/>
        <w:t>Армения.</w:t>
      </w:r>
    </w:p>
    <w:p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t>----------------------------------------</w:t>
      </w:r>
      <w:r w:rsidR="00936F41" w:rsidRPr="00842146">
        <w:rPr>
          <w:rFonts w:ascii="GHEA Grapalat" w:hAnsi="GHEA Grapalat"/>
        </w:rPr>
        <w:t xml:space="preserve"> </w:t>
      </w:r>
      <w:r w:rsidR="00936F41">
        <w:rPr>
          <w:rFonts w:ascii="GHEA Grapalat" w:hAnsi="GHEA Grapalat"/>
        </w:rPr>
        <w:t xml:space="preserve"> </w:t>
      </w:r>
    </w:p>
    <w:p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lastRenderedPageBreak/>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lastRenderedPageBreak/>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rsidR="003B2F27" w:rsidRPr="00AD29CE" w:rsidRDefault="003B2F27" w:rsidP="00685F83">
      <w:pPr>
        <w:widowControl w:val="0"/>
        <w:jc w:val="right"/>
        <w:rPr>
          <w:rFonts w:ascii="GHEA Grapalat" w:hAnsi="GHEA Grapalat"/>
          <w:i/>
        </w:rPr>
      </w:pPr>
      <w:r w:rsidRPr="00AD29CE">
        <w:rPr>
          <w:rFonts w:ascii="GHEA Grapalat" w:hAnsi="GHEA Grapalat"/>
          <w:i/>
        </w:rPr>
        <w:t>Приложение № 1</w:t>
      </w:r>
    </w:p>
    <w:p w:rsidR="003B2F27" w:rsidRPr="00AD29CE" w:rsidRDefault="003B2F27" w:rsidP="00685F83">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6"/>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
        <w:gridCol w:w="1614"/>
        <w:gridCol w:w="4103"/>
        <w:gridCol w:w="1174"/>
        <w:gridCol w:w="924"/>
        <w:gridCol w:w="822"/>
        <w:gridCol w:w="916"/>
        <w:gridCol w:w="794"/>
        <w:gridCol w:w="19"/>
        <w:gridCol w:w="51"/>
      </w:tblGrid>
      <w:tr w:rsidR="003B2F27" w:rsidRPr="00E40AC8" w:rsidTr="006A5C2D">
        <w:trPr>
          <w:trHeight w:val="422"/>
          <w:jc w:val="center"/>
        </w:trPr>
        <w:tc>
          <w:tcPr>
            <w:tcW w:w="11482" w:type="dxa"/>
            <w:gridSpan w:val="10"/>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6A5C2D">
        <w:trPr>
          <w:gridAfter w:val="1"/>
          <w:wAfter w:w="51" w:type="dxa"/>
          <w:trHeight w:val="247"/>
          <w:jc w:val="center"/>
        </w:trPr>
        <w:tc>
          <w:tcPr>
            <w:tcW w:w="1065" w:type="dxa"/>
            <w:vMerge w:val="restart"/>
            <w:vAlign w:val="center"/>
          </w:tcPr>
          <w:p w:rsidR="00685F83" w:rsidRPr="00685F83"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w:t>
            </w:r>
            <w:r w:rsidR="00685F83" w:rsidRPr="00685F83">
              <w:rPr>
                <w:rFonts w:ascii="GHEA Grapalat" w:hAnsi="GHEA Grapalat"/>
                <w:sz w:val="20"/>
              </w:rPr>
              <w:t xml:space="preserve"> </w:t>
            </w:r>
            <w:r w:rsidRPr="00E40AC8">
              <w:rPr>
                <w:rFonts w:ascii="GHEA Grapalat" w:hAnsi="GHEA Grapalat"/>
                <w:sz w:val="20"/>
              </w:rPr>
              <w:t>тренного пригла</w:t>
            </w:r>
            <w:r w:rsidR="00685F83" w:rsidRPr="00685F83">
              <w:rPr>
                <w:rFonts w:ascii="GHEA Grapalat" w:hAnsi="GHEA Grapalat"/>
                <w:sz w:val="20"/>
              </w:rPr>
              <w:t xml:space="preserve"> </w:t>
            </w:r>
          </w:p>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шением лота</w:t>
            </w:r>
          </w:p>
        </w:tc>
        <w:tc>
          <w:tcPr>
            <w:tcW w:w="1614" w:type="dxa"/>
            <w:vMerge w:val="restart"/>
            <w:vAlign w:val="center"/>
          </w:tcPr>
          <w:p w:rsidR="003B2F27" w:rsidRPr="00E40AC8" w:rsidRDefault="00685F83" w:rsidP="005B7138">
            <w:pPr>
              <w:widowControl w:val="0"/>
              <w:spacing w:after="120"/>
              <w:jc w:val="center"/>
              <w:rPr>
                <w:rFonts w:ascii="GHEA Grapalat" w:hAnsi="GHEA Grapalat"/>
                <w:sz w:val="20"/>
              </w:rPr>
            </w:pPr>
            <w:r w:rsidRPr="00E40AC8">
              <w:rPr>
                <w:rFonts w:ascii="GHEA Grapalat" w:hAnsi="GHEA Grapalat"/>
                <w:sz w:val="20"/>
              </w:rPr>
              <w:t>П</w:t>
            </w:r>
            <w:r w:rsidR="003B2F27" w:rsidRPr="00E40AC8">
              <w:rPr>
                <w:rFonts w:ascii="GHEA Grapalat" w:hAnsi="GHEA Grapalat"/>
                <w:sz w:val="20"/>
              </w:rPr>
              <w:t>ромежу</w:t>
            </w:r>
            <w:r w:rsidRPr="00685F83">
              <w:rPr>
                <w:rFonts w:ascii="GHEA Grapalat" w:hAnsi="GHEA Grapalat"/>
                <w:sz w:val="20"/>
              </w:rPr>
              <w:t xml:space="preserve"> </w:t>
            </w:r>
            <w:r w:rsidR="003B2F27" w:rsidRPr="00E40AC8">
              <w:rPr>
                <w:rFonts w:ascii="GHEA Grapalat" w:hAnsi="GHEA Grapalat"/>
                <w:sz w:val="20"/>
              </w:rPr>
              <w:t>точный код, предус</w:t>
            </w:r>
            <w:r w:rsidRPr="00685F83">
              <w:rPr>
                <w:rFonts w:ascii="GHEA Grapalat" w:hAnsi="GHEA Grapalat"/>
                <w:sz w:val="20"/>
              </w:rPr>
              <w:t xml:space="preserve"> </w:t>
            </w:r>
            <w:r w:rsidR="003B2F27" w:rsidRPr="00E40AC8">
              <w:rPr>
                <w:rFonts w:ascii="GHEA Grapalat" w:hAnsi="GHEA Grapalat"/>
                <w:sz w:val="20"/>
              </w:rPr>
              <w:t xml:space="preserve">мотренный планом </w:t>
            </w:r>
            <w:r w:rsidRPr="00685F83">
              <w:rPr>
                <w:rFonts w:ascii="GHEA Grapalat" w:hAnsi="GHEA Grapalat"/>
                <w:sz w:val="20"/>
              </w:rPr>
              <w:t xml:space="preserve"> </w:t>
            </w:r>
            <w:r w:rsidR="003B2F27" w:rsidRPr="00E40AC8">
              <w:rPr>
                <w:rFonts w:ascii="GHEA Grapalat" w:hAnsi="GHEA Grapalat"/>
                <w:sz w:val="20"/>
              </w:rPr>
              <w:t>закупок по классификации ЕЗК (CPV)</w:t>
            </w:r>
          </w:p>
        </w:tc>
        <w:tc>
          <w:tcPr>
            <w:tcW w:w="4103"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92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r w:rsidR="006A5C2D">
              <w:rPr>
                <w:rFonts w:ascii="GHEA Grapalat" w:hAnsi="GHEA Grapalat"/>
                <w:sz w:val="20"/>
                <w:lang w:val="en-US"/>
              </w:rPr>
              <w:t xml:space="preserve"> </w:t>
            </w:r>
            <w:r w:rsidRPr="00E40AC8">
              <w:rPr>
                <w:rFonts w:ascii="GHEA Grapalat" w:hAnsi="GHEA Grapalat"/>
                <w:sz w:val="20"/>
              </w:rPr>
              <w:t>драмов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29" w:type="dxa"/>
            <w:gridSpan w:val="3"/>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6A5C2D">
        <w:trPr>
          <w:gridAfter w:val="2"/>
          <w:wAfter w:w="70" w:type="dxa"/>
          <w:trHeight w:val="501"/>
          <w:jc w:val="center"/>
        </w:trPr>
        <w:tc>
          <w:tcPr>
            <w:tcW w:w="1065" w:type="dxa"/>
            <w:vMerge/>
            <w:vAlign w:val="center"/>
          </w:tcPr>
          <w:p w:rsidR="003B2F27" w:rsidRPr="00E40AC8" w:rsidRDefault="003B2F27" w:rsidP="005B7138">
            <w:pPr>
              <w:widowControl w:val="0"/>
              <w:spacing w:after="120"/>
              <w:jc w:val="center"/>
              <w:rPr>
                <w:rFonts w:ascii="GHEA Grapalat" w:hAnsi="GHEA Grapalat"/>
                <w:sz w:val="20"/>
              </w:rPr>
            </w:pPr>
          </w:p>
        </w:tc>
        <w:tc>
          <w:tcPr>
            <w:tcW w:w="1614" w:type="dxa"/>
            <w:vMerge/>
            <w:vAlign w:val="center"/>
          </w:tcPr>
          <w:p w:rsidR="003B2F27" w:rsidRPr="00E40AC8" w:rsidRDefault="003B2F27" w:rsidP="005B7138">
            <w:pPr>
              <w:widowControl w:val="0"/>
              <w:spacing w:after="120"/>
              <w:jc w:val="center"/>
              <w:rPr>
                <w:rFonts w:ascii="GHEA Grapalat" w:hAnsi="GHEA Grapalat"/>
                <w:sz w:val="20"/>
              </w:rPr>
            </w:pPr>
          </w:p>
        </w:tc>
        <w:tc>
          <w:tcPr>
            <w:tcW w:w="4103"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924"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916"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794"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7"/>
              <w:t>**</w:t>
            </w:r>
          </w:p>
        </w:tc>
      </w:tr>
      <w:tr w:rsidR="006A5C2D" w:rsidRPr="00E40AC8" w:rsidTr="006A5C2D">
        <w:trPr>
          <w:gridAfter w:val="2"/>
          <w:wAfter w:w="70" w:type="dxa"/>
          <w:trHeight w:val="277"/>
          <w:jc w:val="center"/>
        </w:trPr>
        <w:tc>
          <w:tcPr>
            <w:tcW w:w="1065" w:type="dxa"/>
          </w:tcPr>
          <w:p w:rsidR="006A5C2D" w:rsidRPr="00685F83" w:rsidRDefault="006A5C2D" w:rsidP="006A5C2D">
            <w:pPr>
              <w:widowControl w:val="0"/>
              <w:spacing w:after="120"/>
              <w:jc w:val="center"/>
              <w:rPr>
                <w:rFonts w:ascii="GHEA Grapalat" w:hAnsi="GHEA Grapalat"/>
                <w:sz w:val="20"/>
                <w:lang w:val="en-US"/>
              </w:rPr>
            </w:pPr>
            <w:r>
              <w:rPr>
                <w:rFonts w:ascii="GHEA Grapalat" w:hAnsi="GHEA Grapalat"/>
                <w:sz w:val="20"/>
                <w:lang w:val="en-US"/>
              </w:rPr>
              <w:t>1</w:t>
            </w:r>
          </w:p>
        </w:tc>
        <w:tc>
          <w:tcPr>
            <w:tcW w:w="1614" w:type="dxa"/>
            <w:vAlign w:val="center"/>
          </w:tcPr>
          <w:p w:rsidR="006A5C2D" w:rsidRPr="00064ADD" w:rsidRDefault="006A5C2D" w:rsidP="006A5C2D">
            <w:pPr>
              <w:jc w:val="center"/>
              <w:rPr>
                <w:rFonts w:ascii="GHEA Grapalat" w:hAnsi="GHEA Grapalat"/>
                <w:sz w:val="20"/>
              </w:rPr>
            </w:pPr>
            <w:r w:rsidRPr="00AB7A87">
              <w:rPr>
                <w:rFonts w:ascii="Calibri" w:hAnsi="Calibri" w:cs="Calibri"/>
                <w:sz w:val="16"/>
                <w:szCs w:val="16"/>
              </w:rPr>
              <w:t>5011</w:t>
            </w:r>
            <w:r w:rsidRPr="00AB7A87">
              <w:rPr>
                <w:rFonts w:ascii="Calibri" w:hAnsi="Calibri" w:cs="Calibri"/>
                <w:sz w:val="16"/>
                <w:szCs w:val="16"/>
                <w:lang w:val="hy-AM"/>
              </w:rPr>
              <w:t>113</w:t>
            </w:r>
            <w:r w:rsidRPr="00AB7A87">
              <w:rPr>
                <w:rFonts w:ascii="Calibri" w:hAnsi="Calibri" w:cs="Calibri"/>
                <w:sz w:val="16"/>
                <w:szCs w:val="16"/>
              </w:rPr>
              <w:t>0</w:t>
            </w:r>
          </w:p>
        </w:tc>
        <w:tc>
          <w:tcPr>
            <w:tcW w:w="4103" w:type="dxa"/>
          </w:tcPr>
          <w:p w:rsidR="006A5C2D" w:rsidRPr="006B65E9" w:rsidRDefault="006A5C2D" w:rsidP="006A5C2D">
            <w:pPr>
              <w:widowControl w:val="0"/>
              <w:jc w:val="center"/>
              <w:rPr>
                <w:rFonts w:ascii="GHEA Grapalat" w:hAnsi="GHEA Grapalat"/>
                <w:sz w:val="18"/>
              </w:rPr>
            </w:pPr>
            <w:r w:rsidRPr="006B65E9">
              <w:rPr>
                <w:rFonts w:ascii="GHEA Grapalat" w:hAnsi="GHEA Grapalat"/>
                <w:sz w:val="18"/>
              </w:rPr>
              <w:t>Необходимо ремонтировать и обслуживать экскаватор, принадлежащий учреждению.</w:t>
            </w:r>
          </w:p>
          <w:p w:rsidR="006A5C2D" w:rsidRPr="006B65E9" w:rsidRDefault="006A5C2D" w:rsidP="006A5C2D">
            <w:pPr>
              <w:widowControl w:val="0"/>
              <w:jc w:val="center"/>
              <w:rPr>
                <w:rFonts w:ascii="GHEA Grapalat" w:hAnsi="GHEA Grapalat"/>
                <w:sz w:val="18"/>
              </w:rPr>
            </w:pPr>
            <w:r w:rsidRPr="006B65E9">
              <w:rPr>
                <w:rFonts w:ascii="GHEA Grapalat" w:hAnsi="GHEA Grapalat"/>
                <w:sz w:val="18"/>
              </w:rPr>
              <w:t>Ремонт экскаватора будет производиться на месте, а в случае невозможности транспортные расходы будут покрыты подрядчиком.</w:t>
            </w:r>
          </w:p>
          <w:p w:rsidR="006A5C2D" w:rsidRPr="006B65E9" w:rsidRDefault="006A5C2D" w:rsidP="006A5C2D">
            <w:pPr>
              <w:widowControl w:val="0"/>
              <w:jc w:val="center"/>
              <w:rPr>
                <w:rFonts w:ascii="GHEA Grapalat" w:hAnsi="GHEA Grapalat"/>
                <w:sz w:val="18"/>
              </w:rPr>
            </w:pPr>
            <w:r w:rsidRPr="006B65E9">
              <w:rPr>
                <w:rFonts w:ascii="GHEA Grapalat" w:hAnsi="GHEA Grapalat"/>
                <w:sz w:val="18"/>
              </w:rPr>
              <w:t>В приложении к приглашению представлены максимальные цены на каждую возможную услугу и продукты, которые будут рассчитаны путем расчета процента от покупной цены и цены подпи</w:t>
            </w:r>
            <w:r>
              <w:rPr>
                <w:rFonts w:ascii="GHEA Grapalat" w:hAnsi="GHEA Grapalat"/>
                <w:sz w:val="18"/>
              </w:rPr>
              <w:t xml:space="preserve">санного контракта (см. таблицу </w:t>
            </w:r>
            <w:r w:rsidRPr="006B65E9">
              <w:rPr>
                <w:rFonts w:ascii="GHEA Grapalat" w:hAnsi="GHEA Grapalat"/>
                <w:sz w:val="18"/>
              </w:rPr>
              <w:t>).</w:t>
            </w:r>
          </w:p>
          <w:p w:rsidR="006A5C2D" w:rsidRPr="004F53EB" w:rsidRDefault="006A5C2D" w:rsidP="006A5C2D">
            <w:pPr>
              <w:widowControl w:val="0"/>
              <w:jc w:val="center"/>
              <w:rPr>
                <w:rFonts w:ascii="GHEA Grapalat" w:hAnsi="GHEA Grapalat"/>
                <w:sz w:val="18"/>
              </w:rPr>
            </w:pPr>
            <w:r w:rsidRPr="006B65E9">
              <w:rPr>
                <w:rFonts w:ascii="GHEA Grapalat" w:hAnsi="GHEA Grapalat"/>
                <w:sz w:val="18"/>
              </w:rPr>
              <w:t>Цена услуги будет рассчитываться исходя из положений пункта 4.3 договора. Запасные части предоставляются подрядчиком.</w:t>
            </w:r>
          </w:p>
        </w:tc>
        <w:tc>
          <w:tcPr>
            <w:tcW w:w="1174" w:type="dxa"/>
          </w:tcPr>
          <w:p w:rsidR="006A5C2D" w:rsidRPr="00B414AE" w:rsidRDefault="006A5C2D" w:rsidP="006A5C2D">
            <w:pPr>
              <w:widowControl w:val="0"/>
              <w:jc w:val="center"/>
              <w:rPr>
                <w:rFonts w:ascii="GHEA Grapalat" w:hAnsi="GHEA Grapalat"/>
                <w:sz w:val="18"/>
                <w:lang w:val="en-US"/>
              </w:rPr>
            </w:pPr>
            <w:r>
              <w:rPr>
                <w:rFonts w:ascii="GHEA Grapalat" w:hAnsi="GHEA Grapalat"/>
                <w:sz w:val="18"/>
                <w:lang w:val="en-US"/>
              </w:rPr>
              <w:t>драм</w:t>
            </w:r>
          </w:p>
        </w:tc>
        <w:tc>
          <w:tcPr>
            <w:tcW w:w="924" w:type="dxa"/>
            <w:vAlign w:val="center"/>
          </w:tcPr>
          <w:p w:rsidR="006A5C2D" w:rsidRPr="00EC0F81" w:rsidRDefault="006A5C2D" w:rsidP="006A5C2D">
            <w:pPr>
              <w:jc w:val="center"/>
              <w:rPr>
                <w:rFonts w:ascii="GHEA Grapalat" w:hAnsi="GHEA Grapalat"/>
                <w:sz w:val="20"/>
                <w:lang w:val="en-US"/>
              </w:rPr>
            </w:pPr>
          </w:p>
        </w:tc>
        <w:tc>
          <w:tcPr>
            <w:tcW w:w="822" w:type="dxa"/>
            <w:vAlign w:val="center"/>
          </w:tcPr>
          <w:p w:rsidR="006A5C2D" w:rsidRPr="00712340" w:rsidRDefault="006A5C2D" w:rsidP="006A5C2D">
            <w:pPr>
              <w:jc w:val="center"/>
              <w:rPr>
                <w:rFonts w:ascii="GHEA Grapalat" w:hAnsi="GHEA Grapalat"/>
                <w:sz w:val="20"/>
              </w:rPr>
            </w:pPr>
            <w:r>
              <w:rPr>
                <w:rFonts w:ascii="GHEA Grapalat" w:hAnsi="GHEA Grapalat"/>
                <w:sz w:val="20"/>
              </w:rPr>
              <w:t>1</w:t>
            </w:r>
          </w:p>
        </w:tc>
        <w:tc>
          <w:tcPr>
            <w:tcW w:w="916" w:type="dxa"/>
          </w:tcPr>
          <w:p w:rsidR="006A5C2D" w:rsidRPr="004A3E21" w:rsidRDefault="006A5C2D" w:rsidP="006A5C2D">
            <w:pPr>
              <w:widowControl w:val="0"/>
              <w:jc w:val="center"/>
              <w:rPr>
                <w:rFonts w:ascii="GHEA Grapalat" w:hAnsi="GHEA Grapalat"/>
                <w:sz w:val="18"/>
              </w:rPr>
            </w:pPr>
            <w:r w:rsidRPr="00B414AE">
              <w:rPr>
                <w:rFonts w:ascii="GHEA Grapalat" w:hAnsi="GHEA Grapalat"/>
                <w:sz w:val="18"/>
              </w:rPr>
              <w:t>А</w:t>
            </w:r>
            <w:r>
              <w:rPr>
                <w:rFonts w:ascii="GHEA Grapalat" w:hAnsi="GHEA Grapalat"/>
                <w:sz w:val="18"/>
              </w:rPr>
              <w:t>рагацо</w:t>
            </w:r>
            <w:r w:rsidRPr="006A5C2D">
              <w:rPr>
                <w:rFonts w:ascii="GHEA Grapalat" w:hAnsi="GHEA Grapalat"/>
                <w:sz w:val="18"/>
              </w:rPr>
              <w:t xml:space="preserve"> </w:t>
            </w:r>
            <w:r>
              <w:rPr>
                <w:rFonts w:ascii="GHEA Grapalat" w:hAnsi="GHEA Grapalat"/>
                <w:sz w:val="18"/>
              </w:rPr>
              <w:t xml:space="preserve">тнская область РА, </w:t>
            </w:r>
            <w:r w:rsidRPr="004A3E21">
              <w:rPr>
                <w:rFonts w:ascii="GHEA Grapalat" w:hAnsi="GHEA Grapalat"/>
                <w:sz w:val="18"/>
              </w:rPr>
              <w:t>о</w:t>
            </w:r>
            <w:r>
              <w:rPr>
                <w:rFonts w:ascii="GHEA Grapalat" w:hAnsi="GHEA Grapalat"/>
                <w:sz w:val="18"/>
              </w:rPr>
              <w:t>. А</w:t>
            </w:r>
            <w:r w:rsidRPr="004A3E21">
              <w:rPr>
                <w:rFonts w:ascii="GHEA Grapalat" w:hAnsi="GHEA Grapalat"/>
                <w:sz w:val="18"/>
              </w:rPr>
              <w:t>штарак</w:t>
            </w:r>
          </w:p>
        </w:tc>
        <w:tc>
          <w:tcPr>
            <w:tcW w:w="794" w:type="dxa"/>
          </w:tcPr>
          <w:p w:rsidR="006A5C2D" w:rsidRPr="00393DDD" w:rsidRDefault="006A5C2D" w:rsidP="006A5C2D">
            <w:pPr>
              <w:widowControl w:val="0"/>
              <w:ind w:left="-119" w:firstLine="119"/>
              <w:jc w:val="center"/>
              <w:rPr>
                <w:rFonts w:ascii="GHEA Grapalat" w:hAnsi="GHEA Grapalat"/>
                <w:sz w:val="20"/>
                <w:lang w:val="en-US"/>
              </w:rPr>
            </w:pPr>
            <w:r>
              <w:rPr>
                <w:rFonts w:ascii="GHEA Grapalat" w:hAnsi="GHEA Grapalat"/>
                <w:sz w:val="20"/>
                <w:lang w:val="en-US"/>
              </w:rPr>
              <w:t>До 30.12.</w:t>
            </w:r>
            <w:r>
              <w:rPr>
                <w:rFonts w:ascii="GHEA Grapalat" w:hAnsi="GHEA Grapalat"/>
                <w:sz w:val="20"/>
                <w:lang w:val="en-US"/>
              </w:rPr>
              <w:t xml:space="preserve"> </w:t>
            </w:r>
            <w:r>
              <w:rPr>
                <w:rFonts w:ascii="GHEA Grapalat" w:hAnsi="GHEA Grapalat"/>
                <w:sz w:val="20"/>
                <w:lang w:val="en-US"/>
              </w:rPr>
              <w:t>202</w:t>
            </w:r>
            <w:r>
              <w:rPr>
                <w:rFonts w:ascii="GHEA Grapalat" w:hAnsi="GHEA Grapalat"/>
                <w:sz w:val="20"/>
                <w:lang w:val="en-US"/>
              </w:rPr>
              <w:t>6</w:t>
            </w:r>
            <w:r>
              <w:rPr>
                <w:rFonts w:ascii="GHEA Grapalat" w:hAnsi="GHEA Grapalat"/>
                <w:sz w:val="20"/>
                <w:lang w:val="en-US"/>
              </w:rPr>
              <w:t>г</w:t>
            </w:r>
          </w:p>
        </w:tc>
      </w:tr>
      <w:tr w:rsidR="006A5C2D" w:rsidRPr="00E40AC8" w:rsidTr="006A5C2D">
        <w:trPr>
          <w:gridAfter w:val="2"/>
          <w:wAfter w:w="70" w:type="dxa"/>
          <w:trHeight w:val="439"/>
          <w:jc w:val="center"/>
        </w:trPr>
        <w:tc>
          <w:tcPr>
            <w:tcW w:w="1065" w:type="dxa"/>
          </w:tcPr>
          <w:p w:rsidR="006A5C2D" w:rsidRPr="00E40AC8" w:rsidRDefault="006A5C2D" w:rsidP="006A5C2D">
            <w:pPr>
              <w:widowControl w:val="0"/>
              <w:spacing w:after="120"/>
              <w:jc w:val="center"/>
              <w:rPr>
                <w:rFonts w:ascii="GHEA Grapalat" w:hAnsi="GHEA Grapalat"/>
                <w:sz w:val="20"/>
              </w:rPr>
            </w:pPr>
          </w:p>
        </w:tc>
        <w:tc>
          <w:tcPr>
            <w:tcW w:w="1614" w:type="dxa"/>
          </w:tcPr>
          <w:p w:rsidR="006A5C2D" w:rsidRPr="00E40AC8" w:rsidRDefault="006A5C2D" w:rsidP="006A5C2D">
            <w:pPr>
              <w:widowControl w:val="0"/>
              <w:spacing w:after="120"/>
              <w:jc w:val="center"/>
              <w:rPr>
                <w:rFonts w:ascii="GHEA Grapalat" w:hAnsi="GHEA Grapalat"/>
                <w:sz w:val="20"/>
              </w:rPr>
            </w:pPr>
          </w:p>
        </w:tc>
        <w:tc>
          <w:tcPr>
            <w:tcW w:w="4103" w:type="dxa"/>
          </w:tcPr>
          <w:p w:rsidR="006A5C2D" w:rsidRPr="00E40AC8" w:rsidRDefault="006A5C2D" w:rsidP="006A5C2D">
            <w:pPr>
              <w:widowControl w:val="0"/>
              <w:spacing w:after="120"/>
              <w:jc w:val="center"/>
              <w:rPr>
                <w:rFonts w:ascii="GHEA Grapalat" w:hAnsi="GHEA Grapalat"/>
                <w:sz w:val="20"/>
              </w:rPr>
            </w:pPr>
          </w:p>
        </w:tc>
        <w:tc>
          <w:tcPr>
            <w:tcW w:w="1174" w:type="dxa"/>
          </w:tcPr>
          <w:p w:rsidR="006A5C2D" w:rsidRPr="00E40AC8" w:rsidRDefault="006A5C2D" w:rsidP="006A5C2D">
            <w:pPr>
              <w:widowControl w:val="0"/>
              <w:spacing w:after="120"/>
              <w:jc w:val="center"/>
              <w:rPr>
                <w:rFonts w:ascii="GHEA Grapalat" w:hAnsi="GHEA Grapalat"/>
                <w:sz w:val="20"/>
              </w:rPr>
            </w:pPr>
          </w:p>
        </w:tc>
        <w:tc>
          <w:tcPr>
            <w:tcW w:w="924" w:type="dxa"/>
          </w:tcPr>
          <w:p w:rsidR="006A5C2D" w:rsidRPr="00E40AC8" w:rsidRDefault="006A5C2D" w:rsidP="006A5C2D">
            <w:pPr>
              <w:widowControl w:val="0"/>
              <w:spacing w:after="120"/>
              <w:jc w:val="center"/>
              <w:rPr>
                <w:rFonts w:ascii="GHEA Grapalat" w:hAnsi="GHEA Grapalat"/>
                <w:sz w:val="20"/>
              </w:rPr>
            </w:pPr>
          </w:p>
        </w:tc>
        <w:tc>
          <w:tcPr>
            <w:tcW w:w="822" w:type="dxa"/>
          </w:tcPr>
          <w:p w:rsidR="006A5C2D" w:rsidRPr="00E40AC8" w:rsidRDefault="006A5C2D" w:rsidP="006A5C2D">
            <w:pPr>
              <w:widowControl w:val="0"/>
              <w:spacing w:after="120"/>
              <w:jc w:val="center"/>
              <w:rPr>
                <w:rFonts w:ascii="GHEA Grapalat" w:hAnsi="GHEA Grapalat"/>
                <w:sz w:val="20"/>
              </w:rPr>
            </w:pPr>
          </w:p>
        </w:tc>
        <w:tc>
          <w:tcPr>
            <w:tcW w:w="916" w:type="dxa"/>
          </w:tcPr>
          <w:p w:rsidR="006A5C2D" w:rsidRPr="00E40AC8" w:rsidRDefault="006A5C2D" w:rsidP="006A5C2D">
            <w:pPr>
              <w:widowControl w:val="0"/>
              <w:spacing w:after="120"/>
              <w:jc w:val="center"/>
              <w:rPr>
                <w:rFonts w:ascii="GHEA Grapalat" w:hAnsi="GHEA Grapalat"/>
                <w:sz w:val="20"/>
              </w:rPr>
            </w:pPr>
          </w:p>
        </w:tc>
        <w:tc>
          <w:tcPr>
            <w:tcW w:w="794" w:type="dxa"/>
          </w:tcPr>
          <w:p w:rsidR="006A5C2D" w:rsidRPr="00E40AC8" w:rsidRDefault="006A5C2D" w:rsidP="006A5C2D">
            <w:pPr>
              <w:widowControl w:val="0"/>
              <w:spacing w:after="120"/>
              <w:jc w:val="center"/>
              <w:rPr>
                <w:rFonts w:ascii="GHEA Grapalat" w:hAnsi="GHEA Grapalat"/>
                <w:sz w:val="20"/>
              </w:rPr>
            </w:pPr>
          </w:p>
        </w:tc>
      </w:tr>
    </w:tbl>
    <w:p w:rsidR="003B2F27" w:rsidRPr="00AD29CE" w:rsidRDefault="00FF26DE" w:rsidP="00FF26DE">
      <w:pPr>
        <w:widowControl w:val="0"/>
        <w:ind w:left="-567" w:firstLine="709"/>
        <w:jc w:val="both"/>
        <w:rPr>
          <w:rFonts w:ascii="GHEA Grapalat" w:hAnsi="GHEA Grapalat"/>
        </w:rPr>
      </w:pPr>
      <w:r w:rsidRPr="00FF26DE">
        <w:rPr>
          <w:rFonts w:ascii="GHEA Grapalat" w:hAnsi="GHEA Grapalat"/>
        </w:rPr>
        <w:t>В случае возможности различного (двойного) толкования текстов объявления и (или) приглашения, опубликованных на русском и армянском языках, преимущественную силу имеет армянский текст.</w:t>
      </w: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685F83" w:rsidRDefault="003B2F27" w:rsidP="006A5C2D">
      <w:pPr>
        <w:widowControl w:val="0"/>
        <w:spacing w:after="160" w:line="360" w:lineRule="auto"/>
        <w:jc w:val="center"/>
        <w:rPr>
          <w:rFonts w:ascii="GHEA Grapalat" w:hAnsi="GHEA Grapalat"/>
          <w:i/>
        </w:rPr>
      </w:pPr>
      <w:r w:rsidRPr="00AD29CE">
        <w:rPr>
          <w:rFonts w:ascii="GHEA Grapalat" w:hAnsi="GHEA Grapalat"/>
        </w:rPr>
        <w:br w:type="page"/>
      </w:r>
    </w:p>
    <w:p w:rsidR="006A5C2D" w:rsidRDefault="006A5C2D" w:rsidP="006A5C2D">
      <w:pPr>
        <w:jc w:val="center"/>
        <w:rPr>
          <w:rFonts w:ascii="GHEA Grapalat" w:hAnsi="GHEA Grapalat"/>
          <w:sz w:val="28"/>
        </w:rPr>
      </w:pPr>
      <w:r>
        <w:rPr>
          <w:rFonts w:ascii="GHEA Grapalat" w:hAnsi="GHEA Grapalat"/>
          <w:sz w:val="28"/>
          <w:lang w:val="en-US"/>
        </w:rPr>
        <w:lastRenderedPageBreak/>
        <w:t>Таблица</w:t>
      </w:r>
      <w:r>
        <w:rPr>
          <w:rFonts w:ascii="GHEA Grapalat" w:hAnsi="GHEA Grapalat"/>
          <w:sz w:val="28"/>
        </w:rPr>
        <w:t xml:space="preserve"> </w:t>
      </w:r>
    </w:p>
    <w:tbl>
      <w:tblPr>
        <w:tblW w:w="10598" w:type="dxa"/>
        <w:tblInd w:w="-601" w:type="dxa"/>
        <w:tblLayout w:type="fixed"/>
        <w:tblLook w:val="04A0" w:firstRow="1" w:lastRow="0" w:firstColumn="1" w:lastColumn="0" w:noHBand="0" w:noVBand="1"/>
      </w:tblPr>
      <w:tblGrid>
        <w:gridCol w:w="724"/>
        <w:gridCol w:w="2531"/>
        <w:gridCol w:w="3975"/>
        <w:gridCol w:w="850"/>
        <w:gridCol w:w="1134"/>
        <w:gridCol w:w="1384"/>
      </w:tblGrid>
      <w:tr w:rsidR="006A5C2D" w:rsidTr="00E951AC">
        <w:trPr>
          <w:trHeight w:val="645"/>
        </w:trPr>
        <w:tc>
          <w:tcPr>
            <w:tcW w:w="10598" w:type="dxa"/>
            <w:gridSpan w:val="6"/>
            <w:tcBorders>
              <w:top w:val="single" w:sz="4" w:space="0" w:color="auto"/>
              <w:left w:val="single" w:sz="4" w:space="0" w:color="auto"/>
              <w:bottom w:val="single" w:sz="8" w:space="0" w:color="auto"/>
              <w:right w:val="nil"/>
            </w:tcBorders>
            <w:shd w:val="clear" w:color="000000" w:fill="FFC000"/>
            <w:noWrap/>
            <w:vAlign w:val="center"/>
            <w:hideMark/>
          </w:tcPr>
          <w:p w:rsidR="006A5C2D" w:rsidRDefault="006A5C2D" w:rsidP="00E951AC">
            <w:pPr>
              <w:jc w:val="center"/>
              <w:rPr>
                <w:rFonts w:ascii="Arial LatArm" w:hAnsi="Arial LatArm"/>
                <w:b/>
                <w:bCs/>
                <w:sz w:val="28"/>
                <w:szCs w:val="28"/>
              </w:rPr>
            </w:pPr>
            <w:r>
              <w:rPr>
                <w:rFonts w:ascii="Sylfaen" w:hAnsi="Sylfaen" w:cs="Sylfaen"/>
                <w:b/>
                <w:bCs/>
                <w:sz w:val="28"/>
                <w:szCs w:val="28"/>
                <w:lang w:val="en-US"/>
              </w:rPr>
              <w:t>Автозапчасти</w:t>
            </w:r>
          </w:p>
        </w:tc>
      </w:tr>
      <w:tr w:rsidR="006A5C2D" w:rsidTr="00E951AC">
        <w:trPr>
          <w:cantSplit/>
          <w:trHeight w:val="1637"/>
        </w:trPr>
        <w:tc>
          <w:tcPr>
            <w:tcW w:w="724" w:type="dxa"/>
            <w:tcBorders>
              <w:top w:val="nil"/>
              <w:left w:val="single" w:sz="8" w:space="0" w:color="auto"/>
              <w:bottom w:val="single" w:sz="8" w:space="0" w:color="auto"/>
              <w:right w:val="single" w:sz="8" w:space="0" w:color="auto"/>
            </w:tcBorders>
            <w:shd w:val="clear" w:color="000000" w:fill="FFFF00"/>
            <w:noWrap/>
            <w:vAlign w:val="center"/>
            <w:hideMark/>
          </w:tcPr>
          <w:p w:rsidR="006A5C2D" w:rsidRDefault="006A5C2D" w:rsidP="00E951AC">
            <w:pPr>
              <w:jc w:val="center"/>
              <w:rPr>
                <w:rFonts w:ascii="Arial LatArm" w:hAnsi="Arial LatArm"/>
                <w:b/>
                <w:bCs/>
                <w:sz w:val="22"/>
                <w:szCs w:val="22"/>
              </w:rPr>
            </w:pPr>
            <w:r w:rsidRPr="007041AF">
              <w:rPr>
                <w:rFonts w:ascii="Sylfaen" w:hAnsi="Sylfaen" w:cs="Sylfaen"/>
                <w:b/>
                <w:bCs/>
                <w:sz w:val="22"/>
                <w:szCs w:val="22"/>
              </w:rPr>
              <w:t>Н/Д</w:t>
            </w:r>
          </w:p>
        </w:tc>
        <w:tc>
          <w:tcPr>
            <w:tcW w:w="2531" w:type="dxa"/>
            <w:tcBorders>
              <w:top w:val="nil"/>
              <w:left w:val="nil"/>
              <w:bottom w:val="single" w:sz="8" w:space="0" w:color="auto"/>
              <w:right w:val="single" w:sz="8" w:space="0" w:color="auto"/>
            </w:tcBorders>
            <w:shd w:val="clear" w:color="000000" w:fill="FFFF00"/>
            <w:noWrap/>
            <w:vAlign w:val="center"/>
            <w:hideMark/>
          </w:tcPr>
          <w:p w:rsidR="006A5C2D" w:rsidRDefault="006A5C2D" w:rsidP="00E951AC">
            <w:pPr>
              <w:jc w:val="center"/>
              <w:rPr>
                <w:rFonts w:ascii="Arial LatArm" w:hAnsi="Arial LatArm"/>
                <w:b/>
                <w:bCs/>
                <w:sz w:val="22"/>
                <w:szCs w:val="22"/>
              </w:rPr>
            </w:pPr>
            <w:r w:rsidRPr="007041AF">
              <w:rPr>
                <w:rFonts w:ascii="Sylfaen" w:hAnsi="Sylfaen" w:cs="Sylfaen"/>
                <w:b/>
                <w:bCs/>
                <w:sz w:val="22"/>
                <w:szCs w:val="22"/>
              </w:rPr>
              <w:t>Название</w:t>
            </w:r>
          </w:p>
        </w:tc>
        <w:tc>
          <w:tcPr>
            <w:tcW w:w="3975" w:type="dxa"/>
            <w:tcBorders>
              <w:top w:val="nil"/>
              <w:left w:val="nil"/>
              <w:bottom w:val="single" w:sz="8" w:space="0" w:color="auto"/>
              <w:right w:val="single" w:sz="8" w:space="0" w:color="auto"/>
            </w:tcBorders>
            <w:shd w:val="clear" w:color="000000" w:fill="FFFF00"/>
            <w:vAlign w:val="center"/>
            <w:hideMark/>
          </w:tcPr>
          <w:p w:rsidR="006A5C2D" w:rsidRDefault="006A5C2D" w:rsidP="00E951AC">
            <w:pPr>
              <w:jc w:val="center"/>
              <w:rPr>
                <w:rFonts w:ascii="Arial LatArm" w:hAnsi="Arial LatArm"/>
                <w:b/>
                <w:bCs/>
                <w:sz w:val="22"/>
                <w:szCs w:val="22"/>
              </w:rPr>
            </w:pPr>
            <w:r w:rsidRPr="007041AF">
              <w:rPr>
                <w:rFonts w:ascii="Sylfaen" w:hAnsi="Sylfaen" w:cs="Sylfaen"/>
                <w:b/>
                <w:bCs/>
                <w:sz w:val="22"/>
                <w:szCs w:val="22"/>
              </w:rPr>
              <w:t>Техническая спецификация</w:t>
            </w:r>
          </w:p>
        </w:tc>
        <w:tc>
          <w:tcPr>
            <w:tcW w:w="850" w:type="dxa"/>
            <w:tcBorders>
              <w:top w:val="nil"/>
              <w:left w:val="nil"/>
              <w:bottom w:val="single" w:sz="8" w:space="0" w:color="auto"/>
              <w:right w:val="single" w:sz="8" w:space="0" w:color="auto"/>
            </w:tcBorders>
            <w:shd w:val="clear" w:color="000000" w:fill="FFFF00"/>
            <w:textDirection w:val="btLr"/>
            <w:vAlign w:val="center"/>
            <w:hideMark/>
          </w:tcPr>
          <w:p w:rsidR="006A5C2D" w:rsidRDefault="006A5C2D" w:rsidP="00E951AC">
            <w:pPr>
              <w:ind w:left="113" w:right="113"/>
              <w:jc w:val="center"/>
              <w:rPr>
                <w:rFonts w:ascii="Arial LatArm" w:hAnsi="Arial LatArm"/>
                <w:b/>
                <w:bCs/>
                <w:sz w:val="22"/>
                <w:szCs w:val="22"/>
              </w:rPr>
            </w:pPr>
            <w:r w:rsidRPr="007041AF">
              <w:rPr>
                <w:rFonts w:ascii="Sylfaen" w:hAnsi="Sylfaen" w:cs="Sylfaen"/>
                <w:b/>
                <w:bCs/>
                <w:sz w:val="22"/>
                <w:szCs w:val="22"/>
              </w:rPr>
              <w:t>Единица измерения</w:t>
            </w:r>
          </w:p>
        </w:tc>
        <w:tc>
          <w:tcPr>
            <w:tcW w:w="1134" w:type="dxa"/>
            <w:tcBorders>
              <w:top w:val="nil"/>
              <w:left w:val="nil"/>
              <w:bottom w:val="single" w:sz="8" w:space="0" w:color="auto"/>
              <w:right w:val="single" w:sz="8" w:space="0" w:color="auto"/>
            </w:tcBorders>
            <w:shd w:val="clear" w:color="000000" w:fill="FFFF00"/>
            <w:textDirection w:val="btLr"/>
            <w:vAlign w:val="center"/>
            <w:hideMark/>
          </w:tcPr>
          <w:p w:rsidR="006A5C2D" w:rsidRDefault="006A5C2D" w:rsidP="00E951AC">
            <w:pPr>
              <w:ind w:left="113" w:right="113"/>
              <w:jc w:val="center"/>
              <w:rPr>
                <w:rFonts w:ascii="Arial LatArm" w:hAnsi="Arial LatArm"/>
                <w:b/>
                <w:bCs/>
                <w:sz w:val="22"/>
                <w:szCs w:val="22"/>
              </w:rPr>
            </w:pPr>
            <w:r w:rsidRPr="005364D4">
              <w:rPr>
                <w:rFonts w:ascii="Sylfaen" w:hAnsi="Sylfaen" w:cs="Sylfaen"/>
                <w:b/>
                <w:bCs/>
                <w:sz w:val="22"/>
                <w:szCs w:val="22"/>
              </w:rPr>
              <w:t>Стоимость единицы запчасти</w:t>
            </w:r>
          </w:p>
        </w:tc>
        <w:tc>
          <w:tcPr>
            <w:tcW w:w="1384" w:type="dxa"/>
            <w:tcBorders>
              <w:top w:val="nil"/>
              <w:left w:val="nil"/>
              <w:bottom w:val="single" w:sz="8" w:space="0" w:color="auto"/>
              <w:right w:val="single" w:sz="8" w:space="0" w:color="auto"/>
            </w:tcBorders>
            <w:shd w:val="clear" w:color="000000" w:fill="FFFF00"/>
            <w:textDirection w:val="btLr"/>
            <w:vAlign w:val="center"/>
            <w:hideMark/>
          </w:tcPr>
          <w:p w:rsidR="006A5C2D" w:rsidRDefault="006A5C2D" w:rsidP="00E951AC">
            <w:pPr>
              <w:ind w:left="113" w:right="113"/>
              <w:jc w:val="center"/>
              <w:rPr>
                <w:rFonts w:ascii="Arial LatArm" w:hAnsi="Arial LatArm"/>
                <w:b/>
                <w:bCs/>
                <w:sz w:val="22"/>
                <w:szCs w:val="22"/>
              </w:rPr>
            </w:pPr>
            <w:r w:rsidRPr="005364D4">
              <w:rPr>
                <w:rFonts w:ascii="Sylfaen" w:hAnsi="Sylfaen" w:cs="Sylfaen"/>
                <w:b/>
                <w:bCs/>
                <w:sz w:val="22"/>
                <w:szCs w:val="22"/>
              </w:rPr>
              <w:t>Стоимость единицы услуги</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lang w:val="en-US"/>
              </w:rPr>
            </w:pPr>
            <w:r>
              <w:rPr>
                <w:sz w:val="20"/>
                <w:lang w:val="en-US"/>
              </w:rPr>
              <w:t>мост</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Мост на автомобиль ВАЗ, новый, в рабочем состоянии.</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sz w:val="20"/>
                <w:szCs w:val="20"/>
              </w:rPr>
            </w:pPr>
            <w:r w:rsidRPr="00054498">
              <w:rPr>
                <w:rFonts w:ascii="GHEA Grapalat" w:hAnsi="GHEA Grapalat" w:cs="Tahoma"/>
                <w:color w:val="000000"/>
                <w:sz w:val="20"/>
                <w:szCs w:val="20"/>
              </w:rPr>
              <w:t>8 000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2121</w:t>
            </w:r>
            <w:r>
              <w:rPr>
                <w:sz w:val="20"/>
                <w:lang w:val="en-US"/>
              </w:rPr>
              <w:t xml:space="preserve"> кардан,</w:t>
            </w:r>
            <w:r w:rsidRPr="00063956">
              <w:rPr>
                <w:sz w:val="20"/>
              </w:rPr>
              <w:t xml:space="preserve"> короче</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Короткий кардан предназначен для автомобиля ВАЗ 2121, новый, в рабочем состоянии.</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sz w:val="20"/>
                <w:szCs w:val="20"/>
              </w:rPr>
            </w:pPr>
            <w:r w:rsidRPr="00054498">
              <w:rPr>
                <w:rFonts w:ascii="GHEA Grapalat" w:hAnsi="GHEA Grapalat" w:cs="Tahoma"/>
                <w:color w:val="000000"/>
                <w:sz w:val="20"/>
                <w:szCs w:val="20"/>
              </w:rPr>
              <w:t>8 000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 xml:space="preserve">Боковая </w:t>
            </w:r>
            <w:r>
              <w:rPr>
                <w:sz w:val="20"/>
                <w:lang w:val="en-US"/>
              </w:rPr>
              <w:t>резин</w:t>
            </w:r>
            <w:r w:rsidRPr="00063956">
              <w:rPr>
                <w:sz w:val="20"/>
              </w:rPr>
              <w:t xml:space="preserve"> с 6 отверстиями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Покрышка боковая 6 дырок, новая, в рабочем состоянии, для автомобилей ВАЗ.</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4</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Амортизатор ВАЗ.</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Амортизатор для автомобилей ВАЗ, новый, в рабочем состоянии.</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Амортизатор Нива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Амортизатор на автомобили типа ВАЗ 2121, новый, в рабочем состоянии.</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передний амортизатор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Амортизатор передний на автомобили ВАЗ, новый, в рабочем состоянии.</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14 000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7</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стоика амортизатор</w:t>
            </w:r>
            <w:r>
              <w:rPr>
                <w:sz w:val="20"/>
                <w:lang w:val="en-US"/>
              </w:rPr>
              <w:t>а</w:t>
            </w:r>
            <w:r w:rsidRPr="00063956">
              <w:rPr>
                <w:sz w:val="20"/>
              </w:rPr>
              <w:t xml:space="preserve"> </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Стойка амортизатора, для автомобилей ВАЗ, новая, в рабочем состоянии.</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Резин</w:t>
            </w:r>
            <w:r>
              <w:rPr>
                <w:sz w:val="20"/>
                <w:lang w:val="en-US"/>
              </w:rPr>
              <w:t xml:space="preserve"> </w:t>
            </w:r>
            <w:r>
              <w:rPr>
                <w:sz w:val="20"/>
              </w:rPr>
              <w:t>амортизатора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Амортизатор резиновый, для автомобилей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втулка амортизатора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Втулка амортизатора для автомобилей ВАЗ, новая.</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свечи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Свечи зажигания для автомобилей ВАЗ, ГАЗ, типа УАЗ, новые, в рабочем состоянии.</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11</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Свечные провода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Провода свечей зажигания, для автомобилей ВАЗ, ГАЗ, УАЗ, новые, в рабочем состоянии.</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lang w:val="en-US"/>
              </w:rPr>
            </w:pPr>
            <w:r>
              <w:rPr>
                <w:sz w:val="20"/>
                <w:lang w:val="en-US"/>
              </w:rPr>
              <w:t>Гайка шины</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Ступицы, шпильки для автомобилей ВАЗ, ГАЗ, типа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sz w:val="20"/>
                <w:lang w:val="en-US"/>
              </w:rPr>
              <w:t xml:space="preserve">Трос </w:t>
            </w:r>
            <w:r w:rsidRPr="00063956">
              <w:rPr>
                <w:sz w:val="20"/>
              </w:rPr>
              <w:t>стекла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cs="Tahoma"/>
                <w:color w:val="000000"/>
                <w:sz w:val="20"/>
                <w:szCs w:val="20"/>
              </w:rPr>
            </w:pPr>
            <w:r w:rsidRPr="00054498">
              <w:rPr>
                <w:rFonts w:ascii="GHEA Grapalat" w:hAnsi="GHEA Grapalat" w:cs="Tahoma"/>
                <w:color w:val="000000"/>
                <w:sz w:val="20"/>
                <w:szCs w:val="20"/>
              </w:rPr>
              <w:t>2 500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cs="Tahoma"/>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14</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подшипник</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cs="Tahoma"/>
                <w:color w:val="000000"/>
                <w:sz w:val="20"/>
                <w:szCs w:val="20"/>
              </w:rPr>
            </w:pPr>
            <w:r w:rsidRPr="00054498">
              <w:rPr>
                <w:rFonts w:ascii="GHEA Grapalat" w:hAnsi="GHEA Grapalat" w:cs="Tahoma"/>
                <w:color w:val="000000"/>
                <w:sz w:val="20"/>
                <w:szCs w:val="20"/>
              </w:rPr>
              <w:t>4 000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cs="Tahoma"/>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подшипник шкива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837BA2" w:rsidRDefault="006A5C2D" w:rsidP="00E951AC">
            <w:pPr>
              <w:jc w:val="center"/>
              <w:rPr>
                <w:rFonts w:ascii="GHEA Grapalat" w:hAnsi="GHEA Grapalat"/>
                <w:bCs/>
                <w:color w:val="000000"/>
                <w:sz w:val="20"/>
                <w:szCs w:val="20"/>
                <w:highlight w:val="yellow"/>
              </w:rPr>
            </w:pPr>
            <w:r w:rsidRPr="00054498">
              <w:rPr>
                <w:rFonts w:ascii="GHEA Grapalat" w:hAnsi="GHEA Grapalat" w:cs="Tahoma"/>
                <w:color w:val="000000"/>
                <w:sz w:val="20"/>
                <w:szCs w:val="20"/>
              </w:rPr>
              <w:t>7 500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подшипник первичного вала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837BA2" w:rsidRDefault="006A5C2D" w:rsidP="00E951AC">
            <w:pPr>
              <w:jc w:val="center"/>
              <w:rPr>
                <w:rFonts w:ascii="GHEA Grapalat" w:hAnsi="GHEA Grapalat"/>
                <w:bCs/>
                <w:color w:val="000000"/>
                <w:sz w:val="20"/>
                <w:szCs w:val="20"/>
                <w:highlight w:val="yellow"/>
              </w:rPr>
            </w:pPr>
            <w:r w:rsidRPr="00054498">
              <w:rPr>
                <w:rFonts w:ascii="GHEA Grapalat" w:hAnsi="GHEA Grapalat" w:cs="Tahoma"/>
                <w:color w:val="000000"/>
                <w:sz w:val="20"/>
                <w:szCs w:val="20"/>
              </w:rPr>
              <w:t>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17</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передняя рагатка ВАЗ</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передняя рагатка НИВА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lang w:val="en-US"/>
              </w:rPr>
            </w:pPr>
            <w:r w:rsidRPr="00063956">
              <w:rPr>
                <w:sz w:val="20"/>
              </w:rPr>
              <w:t>газовый трос</w:t>
            </w:r>
            <w:r>
              <w:rPr>
                <w:sz w:val="20"/>
                <w:lang w:val="en-US"/>
              </w:rPr>
              <w:t xml:space="preserve"> </w:t>
            </w:r>
            <w:r w:rsidRPr="00063956">
              <w:rPr>
                <w:sz w:val="20"/>
              </w:rPr>
              <w:t>авт</w:t>
            </w:r>
            <w:r>
              <w:rPr>
                <w:sz w:val="20"/>
                <w:lang w:val="en-US"/>
              </w:rPr>
              <w:t>омобилей</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20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Главный тормозной цилиндр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9 000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21</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тормозная трубка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22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тормозн</w:t>
            </w:r>
            <w:r>
              <w:rPr>
                <w:sz w:val="20"/>
                <w:lang w:val="en-US"/>
              </w:rPr>
              <w:t>ий</w:t>
            </w:r>
            <w:r>
              <w:rPr>
                <w:sz w:val="20"/>
              </w:rPr>
              <w:t xml:space="preserve"> калод</w:t>
            </w:r>
            <w:r w:rsidRPr="00063956">
              <w:rPr>
                <w:sz w:val="20"/>
              </w:rPr>
              <w:t>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23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тормозная жидкость</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Тормозная жидкость, используемая в тормозной системе автомобилей, в бутылках от 400 г до 1 л, DOT4, прозрачная.</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24</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lang w:val="en-US"/>
              </w:rPr>
            </w:pPr>
            <w:r w:rsidRPr="00063956">
              <w:rPr>
                <w:sz w:val="20"/>
              </w:rPr>
              <w:t xml:space="preserve">задние тормозные </w:t>
            </w:r>
            <w:r>
              <w:rPr>
                <w:sz w:val="20"/>
                <w:lang w:val="en-US"/>
              </w:rPr>
              <w:t>бачок</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25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тормозной шланг</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1 200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26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lang w:val="en-US"/>
              </w:rPr>
            </w:pPr>
            <w:r>
              <w:rPr>
                <w:sz w:val="20"/>
                <w:lang w:val="en-US"/>
              </w:rPr>
              <w:t>Башмак</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lastRenderedPageBreak/>
              <w:t>27</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подушка двигателя</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28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lang w:val="en-US"/>
              </w:rPr>
              <w:t xml:space="preserve"> </w:t>
            </w:r>
            <w:r w:rsidRPr="00063956">
              <w:rPr>
                <w:sz w:val="20"/>
              </w:rPr>
              <w:t>Бензонасос Нива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29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Бензонасос ВАЗ.</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30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Бензонасос УАЗ</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31</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топливный фильтр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32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газовый редуктор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18 000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33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Галовки Праглатка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34</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Галовки Праглатка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35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генераторные угли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36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глушитель посередине</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37</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глушитель конец</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38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прогладка глушитель</w:t>
            </w:r>
            <w:r>
              <w:rPr>
                <w:sz w:val="20"/>
                <w:lang w:val="en-US"/>
              </w:rPr>
              <w:t>я</w:t>
            </w:r>
            <w:r w:rsidRPr="00063956">
              <w:rPr>
                <w:sz w:val="20"/>
              </w:rPr>
              <w:t xml:space="preserve"> </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15"/>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39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lang w:val="en-US"/>
              </w:rPr>
            </w:pPr>
            <w:r>
              <w:rPr>
                <w:sz w:val="20"/>
                <w:lang w:val="en-US"/>
              </w:rPr>
              <w:t>Гранат</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15"/>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40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rFonts w:ascii="Sylfaen" w:hAnsi="Sylfaen"/>
                <w:sz w:val="20"/>
                <w:lang w:val="en-US"/>
              </w:rPr>
              <w:t>Г</w:t>
            </w:r>
            <w:r w:rsidRPr="00063956">
              <w:rPr>
                <w:sz w:val="20"/>
              </w:rPr>
              <w:t>ранат</w:t>
            </w:r>
            <w:r>
              <w:rPr>
                <w:sz w:val="20"/>
              </w:rPr>
              <w:t xml:space="preserve"> </w:t>
            </w:r>
            <w:r w:rsidRPr="00063956">
              <w:rPr>
                <w:sz w:val="20"/>
              </w:rPr>
              <w:t>внешней стороне</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14 000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15"/>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41</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граната внутри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15"/>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42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Чехол Гранат</w:t>
            </w:r>
            <w:r>
              <w:rPr>
                <w:sz w:val="20"/>
              </w:rPr>
              <w:t>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15"/>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43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 xml:space="preserve">смазочное масло </w:t>
            </w:r>
            <w:r>
              <w:rPr>
                <w:sz w:val="20"/>
              </w:rPr>
              <w:t>граната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0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44</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Лампы для фар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0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45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Лампы для фар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ГАЗ, 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0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46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lang w:val="en-US"/>
              </w:rPr>
            </w:pPr>
            <w:r>
              <w:rPr>
                <w:sz w:val="20"/>
                <w:lang w:val="en-US"/>
              </w:rPr>
              <w:t>Мост переднее</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6A5C2D" w:rsidTr="00E951AC">
        <w:trPr>
          <w:trHeight w:val="30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47</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динамо</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48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уголь динамо</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49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катушка динамо</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50</w:t>
            </w:r>
          </w:p>
        </w:tc>
        <w:tc>
          <w:tcPr>
            <w:tcW w:w="2531" w:type="dxa"/>
            <w:tcBorders>
              <w:top w:val="nil"/>
              <w:left w:val="nil"/>
              <w:bottom w:val="single" w:sz="4" w:space="0" w:color="auto"/>
              <w:right w:val="single" w:sz="4" w:space="0" w:color="auto"/>
            </w:tcBorders>
            <w:shd w:val="clear" w:color="000000" w:fill="FFFFFF"/>
          </w:tcPr>
          <w:p w:rsidR="006A5C2D" w:rsidRPr="001A53D1" w:rsidRDefault="006A5C2D" w:rsidP="00E951AC">
            <w:pPr>
              <w:rPr>
                <w:sz w:val="20"/>
                <w:lang w:val="en-US"/>
              </w:rPr>
            </w:pPr>
            <w:r w:rsidRPr="00063956">
              <w:rPr>
                <w:sz w:val="20"/>
              </w:rPr>
              <w:t>диск</w:t>
            </w:r>
            <w:r>
              <w:rPr>
                <w:sz w:val="20"/>
                <w:lang w:val="en-US"/>
              </w:rPr>
              <w:t>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51</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Диск</w:t>
            </w:r>
            <w:r>
              <w:rPr>
                <w:sz w:val="20"/>
                <w:lang w:val="en-US"/>
              </w:rPr>
              <w:t>и,</w:t>
            </w:r>
            <w:r w:rsidRPr="00063956">
              <w:rPr>
                <w:sz w:val="20"/>
              </w:rPr>
              <w:t xml:space="preserve"> пластина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52</w:t>
            </w:r>
          </w:p>
        </w:tc>
        <w:tc>
          <w:tcPr>
            <w:tcW w:w="2531" w:type="dxa"/>
            <w:tcBorders>
              <w:top w:val="nil"/>
              <w:left w:val="nil"/>
              <w:bottom w:val="single" w:sz="4" w:space="0" w:color="auto"/>
              <w:right w:val="single" w:sz="4" w:space="0" w:color="auto"/>
            </w:tcBorders>
            <w:shd w:val="clear" w:color="000000" w:fill="FFFFFF"/>
          </w:tcPr>
          <w:p w:rsidR="006A5C2D" w:rsidRPr="001A53D1" w:rsidRDefault="006A5C2D" w:rsidP="00E951AC">
            <w:pPr>
              <w:rPr>
                <w:sz w:val="20"/>
                <w:lang w:val="en-US"/>
              </w:rPr>
            </w:pPr>
            <w:r w:rsidRPr="00063956">
              <w:rPr>
                <w:sz w:val="20"/>
              </w:rPr>
              <w:t>Диск</w:t>
            </w:r>
            <w:r>
              <w:rPr>
                <w:sz w:val="20"/>
                <w:lang w:val="en-US"/>
              </w:rPr>
              <w:t>и,</w:t>
            </w:r>
            <w:r w:rsidRPr="00063956">
              <w:rPr>
                <w:sz w:val="20"/>
              </w:rPr>
              <w:t xml:space="preserve"> пластина</w:t>
            </w:r>
            <w:r>
              <w:rPr>
                <w:sz w:val="20"/>
                <w:lang w:val="en-US"/>
              </w:rPr>
              <w:t xml:space="preserve">, </w:t>
            </w:r>
            <w:r w:rsidRPr="001A53D1">
              <w:rPr>
                <w:sz w:val="20"/>
                <w:lang w:val="en-US"/>
              </w:rPr>
              <w:t>вижи</w:t>
            </w:r>
            <w:r>
              <w:rPr>
                <w:sz w:val="20"/>
                <w:lang w:val="en-US"/>
              </w:rPr>
              <w:t>м</w:t>
            </w:r>
            <w:r w:rsidRPr="001A53D1">
              <w:rPr>
                <w:sz w:val="20"/>
                <w:lang w:val="en-US"/>
              </w:rPr>
              <w:t>н</w:t>
            </w:r>
            <w:r>
              <w:rPr>
                <w:sz w:val="20"/>
                <w:lang w:val="en-US"/>
              </w:rPr>
              <w:t>ой</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53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замок зажигани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54</w:t>
            </w:r>
          </w:p>
        </w:tc>
        <w:tc>
          <w:tcPr>
            <w:tcW w:w="2531" w:type="dxa"/>
            <w:tcBorders>
              <w:top w:val="nil"/>
              <w:left w:val="nil"/>
              <w:bottom w:val="single" w:sz="4" w:space="0" w:color="auto"/>
              <w:right w:val="single" w:sz="4" w:space="0" w:color="auto"/>
            </w:tcBorders>
            <w:shd w:val="clear" w:color="000000" w:fill="FFFFFF"/>
          </w:tcPr>
          <w:p w:rsidR="006A5C2D" w:rsidRPr="001A53D1" w:rsidRDefault="006A5C2D" w:rsidP="00E951AC">
            <w:pPr>
              <w:rPr>
                <w:sz w:val="20"/>
                <w:lang w:val="en-US"/>
              </w:rPr>
            </w:pPr>
            <w:r>
              <w:rPr>
                <w:sz w:val="20"/>
                <w:lang w:val="en-US"/>
              </w:rPr>
              <w:t>пружина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55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эластичный</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56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термостат</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57</w:t>
            </w:r>
          </w:p>
        </w:tc>
        <w:tc>
          <w:tcPr>
            <w:tcW w:w="2531" w:type="dxa"/>
            <w:tcBorders>
              <w:top w:val="nil"/>
              <w:left w:val="nil"/>
              <w:bottom w:val="single" w:sz="4" w:space="0" w:color="auto"/>
              <w:right w:val="single" w:sz="4" w:space="0" w:color="auto"/>
            </w:tcBorders>
            <w:shd w:val="clear" w:color="000000" w:fill="FFFFFF"/>
          </w:tcPr>
          <w:p w:rsidR="006A5C2D" w:rsidRPr="001A53D1" w:rsidRDefault="006A5C2D" w:rsidP="00E951AC">
            <w:pPr>
              <w:rPr>
                <w:sz w:val="20"/>
                <w:lang w:val="en-US"/>
              </w:rPr>
            </w:pPr>
            <w:r w:rsidRPr="00063956">
              <w:rPr>
                <w:sz w:val="20"/>
              </w:rPr>
              <w:t>бачок жидкост</w:t>
            </w:r>
            <w:r>
              <w:rPr>
                <w:sz w:val="20"/>
                <w:lang w:val="en-US"/>
              </w:rPr>
              <w:t>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58</w:t>
            </w:r>
          </w:p>
        </w:tc>
        <w:tc>
          <w:tcPr>
            <w:tcW w:w="2531" w:type="dxa"/>
            <w:tcBorders>
              <w:top w:val="nil"/>
              <w:left w:val="nil"/>
              <w:bottom w:val="single" w:sz="4" w:space="0" w:color="auto"/>
              <w:right w:val="single" w:sz="4" w:space="0" w:color="auto"/>
            </w:tcBorders>
            <w:shd w:val="clear" w:color="000000" w:fill="FFFFFF"/>
          </w:tcPr>
          <w:p w:rsidR="006A5C2D" w:rsidRPr="001A53D1" w:rsidRDefault="006A5C2D" w:rsidP="00E951AC">
            <w:pPr>
              <w:rPr>
                <w:sz w:val="20"/>
                <w:lang w:val="en-US"/>
              </w:rPr>
            </w:pPr>
            <w:r>
              <w:rPr>
                <w:sz w:val="20"/>
                <w:lang w:val="en-US"/>
              </w:rPr>
              <w:t>Крест</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59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sz w:val="20"/>
              </w:rPr>
              <w:t>Кр</w:t>
            </w:r>
            <w:r>
              <w:rPr>
                <w:sz w:val="20"/>
                <w:lang w:val="en-US"/>
              </w:rPr>
              <w:t>е</w:t>
            </w:r>
            <w:r w:rsidRPr="00063956">
              <w:rPr>
                <w:sz w:val="20"/>
              </w:rPr>
              <w:t>с</w:t>
            </w:r>
            <w:r>
              <w:rPr>
                <w:sz w:val="20"/>
                <w:lang w:val="en-US"/>
              </w:rPr>
              <w:t>т</w:t>
            </w:r>
            <w:r w:rsidRPr="00063956">
              <w:rPr>
                <w:sz w:val="20"/>
              </w:rPr>
              <w:t xml:space="preserve"> 2121</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60</w:t>
            </w:r>
          </w:p>
        </w:tc>
        <w:tc>
          <w:tcPr>
            <w:tcW w:w="2531" w:type="dxa"/>
            <w:tcBorders>
              <w:top w:val="nil"/>
              <w:left w:val="nil"/>
              <w:bottom w:val="single" w:sz="4" w:space="0" w:color="auto"/>
              <w:right w:val="single" w:sz="4" w:space="0" w:color="auto"/>
            </w:tcBorders>
            <w:shd w:val="clear" w:color="000000" w:fill="FFFFFF"/>
          </w:tcPr>
          <w:p w:rsidR="006A5C2D" w:rsidRPr="001A53D1" w:rsidRDefault="006A5C2D" w:rsidP="00E951AC">
            <w:pPr>
              <w:rPr>
                <w:sz w:val="20"/>
                <w:lang w:val="en-US"/>
              </w:rPr>
            </w:pPr>
            <w:r w:rsidRPr="00063956">
              <w:rPr>
                <w:sz w:val="20"/>
              </w:rPr>
              <w:t>Праглатка</w:t>
            </w:r>
            <w:r>
              <w:rPr>
                <w:sz w:val="20"/>
                <w:lang w:val="en-US"/>
              </w:rPr>
              <w:t xml:space="preserve"> </w:t>
            </w:r>
            <w:r w:rsidRPr="00063956">
              <w:rPr>
                <w:sz w:val="20"/>
              </w:rPr>
              <w:t>коллек</w:t>
            </w:r>
            <w:r>
              <w:rPr>
                <w:sz w:val="20"/>
                <w:lang w:val="en-US"/>
              </w:rPr>
              <w:t>тора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61</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Калодка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62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 xml:space="preserve">Калотка </w:t>
            </w:r>
            <w:r>
              <w:rPr>
                <w:sz w:val="20"/>
                <w:lang w:val="en-US"/>
              </w:rPr>
              <w:t>переднее, заднее</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63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камера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64</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канецко сальник</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65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сальник</w:t>
            </w:r>
            <w:r>
              <w:rPr>
                <w:sz w:val="20"/>
              </w:rPr>
              <w:t xml:space="preserve"> полуси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66</w:t>
            </w:r>
          </w:p>
        </w:tc>
        <w:tc>
          <w:tcPr>
            <w:tcW w:w="2531" w:type="dxa"/>
            <w:tcBorders>
              <w:top w:val="nil"/>
              <w:left w:val="nil"/>
              <w:bottom w:val="single" w:sz="4" w:space="0" w:color="auto"/>
              <w:right w:val="single" w:sz="4" w:space="0" w:color="auto"/>
            </w:tcBorders>
            <w:shd w:val="clear" w:color="000000" w:fill="FFFFFF"/>
          </w:tcPr>
          <w:p w:rsidR="006A5C2D" w:rsidRPr="001A53D1" w:rsidRDefault="006A5C2D" w:rsidP="00E951AC">
            <w:pPr>
              <w:rPr>
                <w:sz w:val="20"/>
                <w:lang w:val="en-US"/>
              </w:rPr>
            </w:pPr>
            <w:r w:rsidRPr="00063956">
              <w:rPr>
                <w:sz w:val="20"/>
              </w:rPr>
              <w:t>Трос Капот</w:t>
            </w:r>
            <w:r>
              <w:rPr>
                <w:sz w:val="20"/>
                <w:lang w:val="en-US"/>
              </w:rPr>
              <w:t>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67</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клапан капота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68</w:t>
            </w:r>
          </w:p>
        </w:tc>
        <w:tc>
          <w:tcPr>
            <w:tcW w:w="2531" w:type="dxa"/>
            <w:tcBorders>
              <w:top w:val="nil"/>
              <w:left w:val="nil"/>
              <w:bottom w:val="single" w:sz="4" w:space="0" w:color="auto"/>
              <w:right w:val="single" w:sz="4" w:space="0" w:color="auto"/>
            </w:tcBorders>
            <w:shd w:val="clear" w:color="000000" w:fill="FFFFFF"/>
          </w:tcPr>
          <w:p w:rsidR="006A5C2D" w:rsidRPr="001A53D1" w:rsidRDefault="006A5C2D" w:rsidP="00E951AC">
            <w:pPr>
              <w:rPr>
                <w:sz w:val="20"/>
                <w:lang w:val="en-US"/>
              </w:rPr>
            </w:pPr>
            <w:r>
              <w:rPr>
                <w:sz w:val="20"/>
                <w:lang w:val="en-US"/>
              </w:rPr>
              <w:t xml:space="preserve">Вилка </w:t>
            </w:r>
            <w:r w:rsidRPr="001A53D1">
              <w:rPr>
                <w:sz w:val="20"/>
                <w:lang w:val="en-US"/>
              </w:rPr>
              <w:t>коробки передач</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69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карбюратор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26 000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5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70</w:t>
            </w:r>
          </w:p>
        </w:tc>
        <w:tc>
          <w:tcPr>
            <w:tcW w:w="2531" w:type="dxa"/>
            <w:tcBorders>
              <w:top w:val="nil"/>
              <w:left w:val="nil"/>
              <w:bottom w:val="single" w:sz="4" w:space="0" w:color="auto"/>
              <w:right w:val="single" w:sz="4" w:space="0" w:color="auto"/>
            </w:tcBorders>
            <w:shd w:val="clear" w:color="000000" w:fill="FFFFFF"/>
          </w:tcPr>
          <w:p w:rsidR="006A5C2D" w:rsidRPr="001A53D1" w:rsidRDefault="006A5C2D" w:rsidP="00E951AC">
            <w:pPr>
              <w:rPr>
                <w:sz w:val="20"/>
                <w:lang w:val="en-US"/>
              </w:rPr>
            </w:pPr>
            <w:r>
              <w:rPr>
                <w:sz w:val="20"/>
                <w:lang w:val="en-US"/>
              </w:rPr>
              <w:t>кардан</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lastRenderedPageBreak/>
              <w:t>71</w:t>
            </w:r>
          </w:p>
        </w:tc>
        <w:tc>
          <w:tcPr>
            <w:tcW w:w="2531" w:type="dxa"/>
            <w:tcBorders>
              <w:top w:val="nil"/>
              <w:left w:val="nil"/>
              <w:bottom w:val="single" w:sz="4" w:space="0" w:color="auto"/>
              <w:right w:val="single" w:sz="4" w:space="0" w:color="auto"/>
            </w:tcBorders>
            <w:shd w:val="clear" w:color="000000" w:fill="FFFFFF"/>
          </w:tcPr>
          <w:p w:rsidR="006A5C2D" w:rsidRPr="001A53D1" w:rsidRDefault="006A5C2D" w:rsidP="00E951AC">
            <w:pPr>
              <w:rPr>
                <w:sz w:val="20"/>
                <w:lang w:val="en-US"/>
              </w:rPr>
            </w:pPr>
            <w:r>
              <w:rPr>
                <w:sz w:val="20"/>
                <w:lang w:val="en-US"/>
              </w:rPr>
              <w:t>Кардан переднее</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72</w:t>
            </w:r>
          </w:p>
        </w:tc>
        <w:tc>
          <w:tcPr>
            <w:tcW w:w="2531" w:type="dxa"/>
            <w:tcBorders>
              <w:top w:val="nil"/>
              <w:left w:val="nil"/>
              <w:bottom w:val="single" w:sz="4" w:space="0" w:color="auto"/>
              <w:right w:val="single" w:sz="4" w:space="0" w:color="auto"/>
            </w:tcBorders>
            <w:shd w:val="clear" w:color="000000" w:fill="FFFFFF"/>
          </w:tcPr>
          <w:p w:rsidR="006A5C2D" w:rsidRPr="001A53D1" w:rsidRDefault="006A5C2D" w:rsidP="00E951AC">
            <w:pPr>
              <w:rPr>
                <w:sz w:val="20"/>
                <w:lang w:val="en-US"/>
              </w:rPr>
            </w:pPr>
            <w:r>
              <w:rPr>
                <w:sz w:val="20"/>
                <w:lang w:val="en-US"/>
              </w:rPr>
              <w:t>Кардан заднее</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73</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sz w:val="20"/>
                <w:lang w:val="en-US"/>
              </w:rPr>
            </w:pPr>
            <w:r w:rsidRPr="00063956">
              <w:rPr>
                <w:sz w:val="20"/>
              </w:rPr>
              <w:t xml:space="preserve">гайка болта </w:t>
            </w:r>
            <w:r>
              <w:rPr>
                <w:sz w:val="20"/>
                <w:lang w:val="en-US"/>
              </w:rPr>
              <w:t>кардана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74</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 xml:space="preserve">проглатка каробки </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75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Праглатка Картер</w:t>
            </w:r>
            <w:r>
              <w:rPr>
                <w:sz w:val="20"/>
                <w:lang w:val="en-US"/>
              </w:rPr>
              <w:t>а</w:t>
            </w:r>
            <w:r w:rsidRPr="00063956">
              <w:rPr>
                <w:sz w:val="20"/>
              </w:rPr>
              <w:t xml:space="preserve"> </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76</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sz w:val="20"/>
                <w:lang w:val="en-US"/>
              </w:rPr>
            </w:pPr>
            <w:r>
              <w:rPr>
                <w:rFonts w:ascii="Sylfaen" w:hAnsi="Sylfaen"/>
                <w:sz w:val="20"/>
                <w:lang w:val="en-US"/>
              </w:rPr>
              <w:t>пробка</w:t>
            </w:r>
            <w:r w:rsidRPr="00063956">
              <w:rPr>
                <w:sz w:val="20"/>
              </w:rPr>
              <w:t xml:space="preserve"> карт</w:t>
            </w:r>
            <w:r>
              <w:rPr>
                <w:sz w:val="20"/>
                <w:lang w:val="en-US"/>
              </w:rPr>
              <w:t>ера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9 000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77</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rFonts w:ascii="Sylfaen" w:hAnsi="Sylfaen"/>
                <w:sz w:val="20"/>
                <w:lang w:val="en-US"/>
              </w:rPr>
            </w:pPr>
            <w:r>
              <w:rPr>
                <w:rFonts w:ascii="Sylfaen" w:hAnsi="Sylfaen"/>
                <w:sz w:val="20"/>
                <w:lang w:val="en-US"/>
              </w:rPr>
              <w:t>Полавина луна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78</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sz w:val="20"/>
                <w:lang w:val="en-US"/>
              </w:rPr>
            </w:pPr>
            <w:r>
              <w:rPr>
                <w:sz w:val="20"/>
                <w:lang w:val="en-US"/>
              </w:rPr>
              <w:t>Шатун</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9 000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79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Цилиндр +0,50</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80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Поршневое кольцо +0,50 320-09214</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81</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поршневые кольца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82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кладиш</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83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кладиш</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84</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коль</w:t>
            </w:r>
            <w:r>
              <w:rPr>
                <w:sz w:val="20"/>
                <w:lang w:val="en-US"/>
              </w:rPr>
              <w:t>ц</w:t>
            </w:r>
            <w:r w:rsidRPr="00063956">
              <w:rPr>
                <w:sz w:val="20"/>
              </w:rPr>
              <w:t>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85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масляный насос</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86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sz w:val="20"/>
                <w:lang w:val="en-US"/>
              </w:rPr>
              <w:t>сальник</w:t>
            </w:r>
            <w:r w:rsidRPr="00063956">
              <w:rPr>
                <w:sz w:val="20"/>
              </w:rPr>
              <w:t xml:space="preserve"> клапана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87</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шток клапана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88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клеммный провод</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89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коллекторная проглатка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90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Конусный шланг</w:t>
            </w:r>
            <w:r>
              <w:rPr>
                <w:sz w:val="20"/>
                <w:lang w:val="en-US"/>
              </w:rPr>
              <w:t>,</w:t>
            </w:r>
            <w:r w:rsidRPr="00063956">
              <w:rPr>
                <w:sz w:val="20"/>
              </w:rPr>
              <w:t xml:space="preserve"> бачок</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91</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Конусный пистолет</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92</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sz w:val="20"/>
                <w:lang w:val="en-US"/>
              </w:rPr>
            </w:pPr>
            <w:r>
              <w:rPr>
                <w:sz w:val="20"/>
                <w:lang w:val="en-US"/>
              </w:rPr>
              <w:t>фитинг</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93</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sz w:val="20"/>
                <w:lang w:val="en-US"/>
              </w:rPr>
            </w:pPr>
            <w:r>
              <w:rPr>
                <w:sz w:val="20"/>
                <w:lang w:val="en-US"/>
              </w:rPr>
              <w:t>Пластик номера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94</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sz w:val="20"/>
                <w:lang w:val="en-US"/>
              </w:rPr>
            </w:pPr>
            <w:r>
              <w:rPr>
                <w:sz w:val="20"/>
                <w:lang w:val="en-US"/>
              </w:rPr>
              <w:t>Болт, гайка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95</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sz w:val="20"/>
                <w:lang w:val="en-US"/>
              </w:rPr>
            </w:pPr>
            <w:r>
              <w:rPr>
                <w:sz w:val="20"/>
                <w:lang w:val="en-US"/>
              </w:rPr>
              <w:t>герметик</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96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руль</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97</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рулевая система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98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масло гидроусилителя руля</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99</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sz w:val="20"/>
                <w:lang w:val="en-US"/>
              </w:rPr>
            </w:pPr>
            <w:r>
              <w:rPr>
                <w:sz w:val="20"/>
                <w:lang w:val="en-US"/>
              </w:rPr>
              <w:t>Маховик</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100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Маятник</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101</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sz w:val="20"/>
                <w:lang w:val="en-US"/>
              </w:rPr>
            </w:pPr>
            <w:r w:rsidRPr="00063956">
              <w:rPr>
                <w:sz w:val="20"/>
              </w:rPr>
              <w:t xml:space="preserve">патрупка </w:t>
            </w:r>
            <w:r>
              <w:rPr>
                <w:sz w:val="20"/>
                <w:lang w:val="en-US"/>
              </w:rPr>
              <w:t>мотора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102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стартер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103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стартер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28 000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104</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sz w:val="20"/>
                <w:lang w:val="en-US"/>
              </w:rPr>
            </w:pPr>
            <w:r>
              <w:rPr>
                <w:sz w:val="20"/>
                <w:lang w:val="en-US"/>
              </w:rPr>
              <w:t>муфт</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105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масляный фильтр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106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масляный фильтр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107</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масляный фильтр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ГАЗ,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108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Помпа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109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Помпа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110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sz w:val="20"/>
                <w:lang w:val="en-US"/>
              </w:rPr>
              <w:t>шаравой</w:t>
            </w:r>
            <w:r w:rsidRPr="00063956">
              <w:rPr>
                <w:sz w:val="20"/>
              </w:rPr>
              <w:t xml:space="preserve"> Нива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111</w:t>
            </w:r>
          </w:p>
        </w:tc>
        <w:tc>
          <w:tcPr>
            <w:tcW w:w="2531" w:type="dxa"/>
            <w:tcBorders>
              <w:top w:val="nil"/>
              <w:left w:val="nil"/>
              <w:bottom w:val="single" w:sz="4" w:space="0" w:color="auto"/>
              <w:right w:val="single" w:sz="4" w:space="0" w:color="auto"/>
            </w:tcBorders>
            <w:shd w:val="clear" w:color="000000" w:fill="FFFFFF"/>
          </w:tcPr>
          <w:p w:rsidR="006A5C2D" w:rsidRPr="00436C70" w:rsidRDefault="006A5C2D" w:rsidP="00E951AC">
            <w:pPr>
              <w:rPr>
                <w:sz w:val="20"/>
                <w:lang w:val="en-US"/>
              </w:rPr>
            </w:pPr>
            <w:r>
              <w:rPr>
                <w:sz w:val="20"/>
                <w:lang w:val="en-US"/>
              </w:rPr>
              <w:t>Комплект штанга Ниви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112</w:t>
            </w:r>
          </w:p>
        </w:tc>
        <w:tc>
          <w:tcPr>
            <w:tcW w:w="2531" w:type="dxa"/>
            <w:tcBorders>
              <w:top w:val="nil"/>
              <w:left w:val="nil"/>
              <w:bottom w:val="single" w:sz="4" w:space="0" w:color="auto"/>
              <w:right w:val="single" w:sz="4" w:space="0" w:color="auto"/>
            </w:tcBorders>
            <w:shd w:val="clear" w:color="000000" w:fill="FFFFFF"/>
          </w:tcPr>
          <w:p w:rsidR="006A5C2D" w:rsidRPr="00873A36" w:rsidRDefault="006A5C2D" w:rsidP="00E951AC">
            <w:pPr>
              <w:rPr>
                <w:sz w:val="20"/>
                <w:lang w:val="en-US"/>
              </w:rPr>
            </w:pPr>
            <w:r w:rsidRPr="00063956">
              <w:rPr>
                <w:sz w:val="20"/>
              </w:rPr>
              <w:t>резин</w:t>
            </w:r>
            <w:r>
              <w:rPr>
                <w:sz w:val="20"/>
              </w:rPr>
              <w:t xml:space="preserve"> рагатк</w:t>
            </w:r>
            <w:r w:rsidRPr="00063956">
              <w:rPr>
                <w:sz w:val="20"/>
              </w:rPr>
              <w:t>а</w:t>
            </w:r>
            <w:r>
              <w:rPr>
                <w:sz w:val="20"/>
                <w:lang w:val="en-US"/>
              </w:rPr>
              <w:t xml:space="preserve"> </w:t>
            </w:r>
            <w:r w:rsidRPr="00063956">
              <w:rPr>
                <w:sz w:val="20"/>
              </w:rPr>
              <w:t>нива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lastRenderedPageBreak/>
              <w:t>113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 xml:space="preserve">радиатор Нива </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19 000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114</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 xml:space="preserve">тулки </w:t>
            </w:r>
            <w:r>
              <w:rPr>
                <w:sz w:val="20"/>
              </w:rPr>
              <w:t xml:space="preserve">развала </w:t>
            </w:r>
            <w:r w:rsidRPr="00063956">
              <w:rPr>
                <w:sz w:val="20"/>
              </w:rPr>
              <w:t>нива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115</w:t>
            </w:r>
          </w:p>
        </w:tc>
        <w:tc>
          <w:tcPr>
            <w:tcW w:w="2531" w:type="dxa"/>
            <w:tcBorders>
              <w:top w:val="nil"/>
              <w:left w:val="nil"/>
              <w:bottom w:val="single" w:sz="4" w:space="0" w:color="auto"/>
              <w:right w:val="single" w:sz="4" w:space="0" w:color="auto"/>
            </w:tcBorders>
            <w:shd w:val="clear" w:color="000000" w:fill="FFFFFF"/>
          </w:tcPr>
          <w:p w:rsidR="006A5C2D" w:rsidRPr="00873A36" w:rsidRDefault="006A5C2D" w:rsidP="00E951AC">
            <w:pPr>
              <w:rPr>
                <w:sz w:val="20"/>
                <w:lang w:val="en-US"/>
              </w:rPr>
            </w:pPr>
            <w:r>
              <w:rPr>
                <w:sz w:val="20"/>
                <w:lang w:val="en-US"/>
              </w:rPr>
              <w:t>Вакум Нива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14 000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116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Тиага Нивы</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117</w:t>
            </w:r>
          </w:p>
        </w:tc>
        <w:tc>
          <w:tcPr>
            <w:tcW w:w="2531" w:type="dxa"/>
            <w:tcBorders>
              <w:top w:val="nil"/>
              <w:left w:val="nil"/>
              <w:bottom w:val="single" w:sz="4" w:space="0" w:color="auto"/>
              <w:right w:val="single" w:sz="4" w:space="0" w:color="auto"/>
            </w:tcBorders>
            <w:shd w:val="clear" w:color="000000" w:fill="FFFFFF"/>
          </w:tcPr>
          <w:p w:rsidR="006A5C2D" w:rsidRPr="00873A36" w:rsidRDefault="006A5C2D" w:rsidP="00E951AC">
            <w:pPr>
              <w:rPr>
                <w:sz w:val="20"/>
                <w:lang w:val="en-US"/>
              </w:rPr>
            </w:pPr>
            <w:r>
              <w:rPr>
                <w:sz w:val="20"/>
                <w:lang w:val="en-US"/>
              </w:rPr>
              <w:t>суппорт</w:t>
            </w:r>
            <w:r w:rsidRPr="00063956">
              <w:rPr>
                <w:sz w:val="20"/>
              </w:rPr>
              <w:t xml:space="preserve"> тормозов</w:t>
            </w:r>
            <w:r>
              <w:rPr>
                <w:sz w:val="20"/>
                <w:lang w:val="en-US"/>
              </w:rPr>
              <w:t xml:space="preserve"> Ниви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118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тарелка перед</w:t>
            </w:r>
            <w:r>
              <w:rPr>
                <w:sz w:val="20"/>
                <w:lang w:val="en-US"/>
              </w:rPr>
              <w:t>нее, Нива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119</w:t>
            </w:r>
          </w:p>
        </w:tc>
        <w:tc>
          <w:tcPr>
            <w:tcW w:w="2531" w:type="dxa"/>
            <w:tcBorders>
              <w:top w:val="nil"/>
              <w:left w:val="nil"/>
              <w:bottom w:val="single" w:sz="4" w:space="0" w:color="auto"/>
              <w:right w:val="single" w:sz="4" w:space="0" w:color="auto"/>
            </w:tcBorders>
            <w:shd w:val="clear" w:color="000000" w:fill="FFFFFF"/>
          </w:tcPr>
          <w:p w:rsidR="006A5C2D" w:rsidRPr="00873A36" w:rsidRDefault="006A5C2D" w:rsidP="00E951AC">
            <w:pPr>
              <w:rPr>
                <w:sz w:val="20"/>
                <w:lang w:val="en-US"/>
              </w:rPr>
            </w:pPr>
            <w:r w:rsidRPr="00063956">
              <w:rPr>
                <w:sz w:val="20"/>
              </w:rPr>
              <w:t>резин</w:t>
            </w:r>
            <w:r>
              <w:rPr>
                <w:sz w:val="20"/>
                <w:lang w:val="en-US"/>
              </w:rPr>
              <w:t>ь</w:t>
            </w:r>
            <w:r w:rsidRPr="00063956">
              <w:rPr>
                <w:sz w:val="20"/>
              </w:rPr>
              <w:t xml:space="preserve"> </w:t>
            </w:r>
            <w:r>
              <w:rPr>
                <w:sz w:val="20"/>
                <w:lang w:val="en-US"/>
              </w:rPr>
              <w:t>штанга, Нива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120</w:t>
            </w:r>
          </w:p>
        </w:tc>
        <w:tc>
          <w:tcPr>
            <w:tcW w:w="2531" w:type="dxa"/>
            <w:tcBorders>
              <w:top w:val="nil"/>
              <w:left w:val="nil"/>
              <w:bottom w:val="single" w:sz="4" w:space="0" w:color="auto"/>
              <w:right w:val="single" w:sz="4" w:space="0" w:color="auto"/>
            </w:tcBorders>
            <w:shd w:val="clear" w:color="000000" w:fill="FFFFFF"/>
          </w:tcPr>
          <w:p w:rsidR="006A5C2D" w:rsidRPr="00873A36" w:rsidRDefault="006A5C2D" w:rsidP="00E951AC">
            <w:pPr>
              <w:rPr>
                <w:sz w:val="20"/>
                <w:lang w:val="en-US"/>
              </w:rPr>
            </w:pPr>
            <w:r w:rsidRPr="00063956">
              <w:rPr>
                <w:sz w:val="20"/>
              </w:rPr>
              <w:t xml:space="preserve">кран печи </w:t>
            </w:r>
            <w:r>
              <w:rPr>
                <w:sz w:val="20"/>
                <w:lang w:val="en-US"/>
              </w:rPr>
              <w:t>Нива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121</w:t>
            </w:r>
          </w:p>
        </w:tc>
        <w:tc>
          <w:tcPr>
            <w:tcW w:w="2531" w:type="dxa"/>
            <w:tcBorders>
              <w:top w:val="nil"/>
              <w:left w:val="nil"/>
              <w:bottom w:val="single" w:sz="4" w:space="0" w:color="auto"/>
              <w:right w:val="single" w:sz="4" w:space="0" w:color="auto"/>
            </w:tcBorders>
            <w:shd w:val="clear" w:color="000000" w:fill="FFFFFF"/>
          </w:tcPr>
          <w:p w:rsidR="006A5C2D" w:rsidRPr="00873A36" w:rsidRDefault="006A5C2D" w:rsidP="00E951AC">
            <w:pPr>
              <w:rPr>
                <w:sz w:val="20"/>
                <w:lang w:val="en-US"/>
              </w:rPr>
            </w:pPr>
            <w:r w:rsidRPr="00063956">
              <w:rPr>
                <w:sz w:val="20"/>
              </w:rPr>
              <w:t>шланг для печки</w:t>
            </w:r>
            <w:r>
              <w:rPr>
                <w:sz w:val="20"/>
                <w:lang w:val="en-US"/>
              </w:rPr>
              <w:t>, Нива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122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sz w:val="20"/>
                <w:lang w:val="en-US"/>
              </w:rPr>
              <w:t>ремен</w:t>
            </w:r>
            <w:r w:rsidRPr="00063956">
              <w:rPr>
                <w:sz w:val="20"/>
              </w:rPr>
              <w:t xml:space="preserve"> двигателя</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123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sz w:val="20"/>
                <w:lang w:val="en-US"/>
              </w:rPr>
              <w:t>ремен</w:t>
            </w:r>
            <w:r w:rsidRPr="00063956">
              <w:rPr>
                <w:sz w:val="20"/>
              </w:rPr>
              <w:t xml:space="preserve"> двигателя</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124</w:t>
            </w:r>
          </w:p>
        </w:tc>
        <w:tc>
          <w:tcPr>
            <w:tcW w:w="2531" w:type="dxa"/>
            <w:tcBorders>
              <w:top w:val="nil"/>
              <w:left w:val="nil"/>
              <w:bottom w:val="single" w:sz="4" w:space="0" w:color="auto"/>
              <w:right w:val="single" w:sz="4" w:space="0" w:color="auto"/>
            </w:tcBorders>
            <w:shd w:val="clear" w:color="000000" w:fill="FFFFFF"/>
          </w:tcPr>
          <w:p w:rsidR="006A5C2D" w:rsidRPr="00873A36" w:rsidRDefault="006A5C2D" w:rsidP="00E951AC">
            <w:pPr>
              <w:rPr>
                <w:sz w:val="20"/>
                <w:lang w:val="en-US"/>
              </w:rPr>
            </w:pPr>
            <w:r w:rsidRPr="00063956">
              <w:rPr>
                <w:sz w:val="20"/>
              </w:rPr>
              <w:t xml:space="preserve">Газовый шланг </w:t>
            </w:r>
            <w:r>
              <w:rPr>
                <w:sz w:val="20"/>
                <w:lang w:val="en-US"/>
              </w:rPr>
              <w:t>УАЗ</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125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УАЗ диск</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9 500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126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Рулевая вышка УАЗ</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127</w:t>
            </w:r>
          </w:p>
        </w:tc>
        <w:tc>
          <w:tcPr>
            <w:tcW w:w="2531" w:type="dxa"/>
            <w:tcBorders>
              <w:top w:val="nil"/>
              <w:left w:val="nil"/>
              <w:bottom w:val="single" w:sz="4" w:space="0" w:color="auto"/>
              <w:right w:val="single" w:sz="4" w:space="0" w:color="auto"/>
            </w:tcBorders>
            <w:shd w:val="clear" w:color="000000" w:fill="FFFFFF"/>
          </w:tcPr>
          <w:p w:rsidR="006A5C2D" w:rsidRPr="00873A36" w:rsidRDefault="006A5C2D" w:rsidP="00E951AC">
            <w:pPr>
              <w:rPr>
                <w:sz w:val="20"/>
                <w:lang w:val="en-US"/>
              </w:rPr>
            </w:pPr>
            <w:r>
              <w:rPr>
                <w:sz w:val="20"/>
                <w:lang w:val="en-US"/>
              </w:rPr>
              <w:t>Мост УАЗ</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120 000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128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Ремкомплект двигателя УАЗ.</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129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Уази калодка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3 750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130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упорни шайба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131</w:t>
            </w:r>
          </w:p>
        </w:tc>
        <w:tc>
          <w:tcPr>
            <w:tcW w:w="2531" w:type="dxa"/>
            <w:tcBorders>
              <w:top w:val="nil"/>
              <w:left w:val="nil"/>
              <w:bottom w:val="single" w:sz="4" w:space="0" w:color="auto"/>
              <w:right w:val="single" w:sz="4" w:space="0" w:color="auto"/>
            </w:tcBorders>
            <w:shd w:val="clear" w:color="000000" w:fill="FFFFFF"/>
          </w:tcPr>
          <w:p w:rsidR="006A5C2D" w:rsidRPr="00873A36" w:rsidRDefault="006A5C2D" w:rsidP="00E951AC">
            <w:pPr>
              <w:rPr>
                <w:sz w:val="20"/>
                <w:lang w:val="en-US"/>
              </w:rPr>
            </w:pPr>
            <w:r>
              <w:rPr>
                <w:sz w:val="20"/>
                <w:lang w:val="en-US"/>
              </w:rPr>
              <w:t>Успакаитель</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132</w:t>
            </w:r>
          </w:p>
        </w:tc>
        <w:tc>
          <w:tcPr>
            <w:tcW w:w="2531" w:type="dxa"/>
            <w:tcBorders>
              <w:top w:val="nil"/>
              <w:left w:val="nil"/>
              <w:bottom w:val="single" w:sz="4" w:space="0" w:color="auto"/>
              <w:right w:val="single" w:sz="4" w:space="0" w:color="auto"/>
            </w:tcBorders>
            <w:shd w:val="clear" w:color="000000" w:fill="FFFFFF"/>
          </w:tcPr>
          <w:p w:rsidR="006A5C2D" w:rsidRPr="00873A36" w:rsidRDefault="006A5C2D" w:rsidP="00E951AC">
            <w:pPr>
              <w:rPr>
                <w:sz w:val="20"/>
                <w:lang w:val="en-US"/>
              </w:rPr>
            </w:pPr>
            <w:r>
              <w:rPr>
                <w:sz w:val="20"/>
                <w:lang w:val="en-US"/>
              </w:rPr>
              <w:t>чхол</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133</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четк</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134</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Резин четка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135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падвесной</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136</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Палець</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137</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подшипник</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138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патрупка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139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патрупка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140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патрупка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Мерседес,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141</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Подшипник полуса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142</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Сальник полуса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143</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Сальник полуса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144</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Подшипник полуса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145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Масляный насос</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146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Масляный насос</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147</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привд</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148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Радиатор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19 000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149</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Подушка раздатка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150</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sidRPr="00063956">
              <w:rPr>
                <w:sz w:val="20"/>
              </w:rPr>
              <w:t>болт</w:t>
            </w:r>
            <w:r>
              <w:rPr>
                <w:sz w:val="20"/>
                <w:lang w:val="en-US"/>
              </w:rPr>
              <w:t xml:space="preserve"> раздатка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151</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распредвал</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26 000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152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Газовый редуктор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18 000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153</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rPr>
              <w:t xml:space="preserve">Резин </w:t>
            </w:r>
            <w:r>
              <w:rPr>
                <w:sz w:val="20"/>
                <w:lang w:val="en-US"/>
              </w:rPr>
              <w:t>ресора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154</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топливной</w:t>
            </w:r>
            <w:r w:rsidRPr="00063956">
              <w:rPr>
                <w:sz w:val="20"/>
              </w:rPr>
              <w:t xml:space="preserve"> </w:t>
            </w:r>
            <w:r>
              <w:rPr>
                <w:sz w:val="20"/>
                <w:lang w:val="en-US"/>
              </w:rPr>
              <w:t xml:space="preserve">подрупка </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155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Ручной Трос</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lastRenderedPageBreak/>
              <w:t>156</w:t>
            </w:r>
          </w:p>
        </w:tc>
        <w:tc>
          <w:tcPr>
            <w:tcW w:w="2531" w:type="dxa"/>
            <w:tcBorders>
              <w:top w:val="nil"/>
              <w:left w:val="nil"/>
              <w:bottom w:val="single" w:sz="4" w:space="0" w:color="auto"/>
              <w:right w:val="single" w:sz="4" w:space="0" w:color="auto"/>
            </w:tcBorders>
            <w:shd w:val="clear" w:color="000000" w:fill="FFFFFF"/>
          </w:tcPr>
          <w:p w:rsidR="006A5C2D" w:rsidRPr="00901BF0" w:rsidRDefault="006A5C2D" w:rsidP="00E951AC">
            <w:pPr>
              <w:rPr>
                <w:sz w:val="20"/>
                <w:lang w:val="en-US"/>
              </w:rPr>
            </w:pPr>
            <w:r>
              <w:rPr>
                <w:sz w:val="20"/>
                <w:lang w:val="en-US"/>
              </w:rPr>
              <w:t>Салникы</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сборка:</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157</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синхронизатор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158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rFonts w:ascii="Sylfaen" w:hAnsi="Sylfaen"/>
                <w:sz w:val="20"/>
                <w:lang w:val="en-US"/>
              </w:rPr>
              <w:t>хамут</w:t>
            </w:r>
            <w:r w:rsidRPr="00063956">
              <w:rPr>
                <w:sz w:val="20"/>
              </w:rPr>
              <w:t xml:space="preserve"> стабилизатора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159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sz w:val="20"/>
                <w:lang w:val="en-US"/>
              </w:rPr>
              <w:t>Рзинь с</w:t>
            </w:r>
            <w:r>
              <w:rPr>
                <w:sz w:val="20"/>
              </w:rPr>
              <w:t>табилизатора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160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кнопка стартера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161</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кнопка стартера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162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Кабели ВАЗ 2121</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30 000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163</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 xml:space="preserve">ВАЗ 2121 дачик </w:t>
            </w:r>
            <w:r>
              <w:rPr>
                <w:sz w:val="20"/>
              </w:rPr>
              <w:t>Каленвала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164</w:t>
            </w:r>
          </w:p>
        </w:tc>
        <w:tc>
          <w:tcPr>
            <w:tcW w:w="2531" w:type="dxa"/>
            <w:tcBorders>
              <w:top w:val="nil"/>
              <w:left w:val="nil"/>
              <w:bottom w:val="single" w:sz="4" w:space="0" w:color="auto"/>
              <w:right w:val="single" w:sz="4" w:space="0" w:color="auto"/>
            </w:tcBorders>
            <w:shd w:val="clear" w:color="000000" w:fill="FFFFFF"/>
          </w:tcPr>
          <w:p w:rsidR="006A5C2D" w:rsidRPr="00C767C3" w:rsidRDefault="006A5C2D" w:rsidP="00E951AC">
            <w:pPr>
              <w:rPr>
                <w:sz w:val="20"/>
                <w:lang w:val="en-US"/>
              </w:rPr>
            </w:pPr>
            <w:r w:rsidRPr="00063956">
              <w:rPr>
                <w:sz w:val="20"/>
              </w:rPr>
              <w:t xml:space="preserve">ВАЗ 2121 </w:t>
            </w:r>
            <w:r>
              <w:rPr>
                <w:sz w:val="20"/>
                <w:lang w:val="en-US"/>
              </w:rPr>
              <w:t>катушка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14 000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165</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 xml:space="preserve">ВАЗ 2121 </w:t>
            </w:r>
            <w:r>
              <w:rPr>
                <w:sz w:val="20"/>
              </w:rPr>
              <w:t>вакум</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166</w:t>
            </w:r>
          </w:p>
        </w:tc>
        <w:tc>
          <w:tcPr>
            <w:tcW w:w="2531" w:type="dxa"/>
            <w:tcBorders>
              <w:top w:val="nil"/>
              <w:left w:val="nil"/>
              <w:bottom w:val="single" w:sz="4" w:space="0" w:color="auto"/>
              <w:right w:val="single" w:sz="4" w:space="0" w:color="auto"/>
            </w:tcBorders>
            <w:shd w:val="clear" w:color="000000" w:fill="FFFFFF"/>
          </w:tcPr>
          <w:p w:rsidR="006A5C2D" w:rsidRPr="00C767C3" w:rsidRDefault="006A5C2D" w:rsidP="00E951AC">
            <w:pPr>
              <w:rPr>
                <w:sz w:val="20"/>
                <w:lang w:val="en-US"/>
              </w:rPr>
            </w:pPr>
            <w:r>
              <w:rPr>
                <w:sz w:val="20"/>
                <w:lang w:val="en-US"/>
              </w:rPr>
              <w:t>Вижимной</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167</w:t>
            </w:r>
          </w:p>
        </w:tc>
        <w:tc>
          <w:tcPr>
            <w:tcW w:w="2531" w:type="dxa"/>
            <w:tcBorders>
              <w:top w:val="nil"/>
              <w:left w:val="nil"/>
              <w:bottom w:val="single" w:sz="4" w:space="0" w:color="auto"/>
              <w:right w:val="single" w:sz="4" w:space="0" w:color="auto"/>
            </w:tcBorders>
            <w:shd w:val="clear" w:color="000000" w:fill="FFFFFF"/>
          </w:tcPr>
          <w:p w:rsidR="006A5C2D" w:rsidRPr="00C767C3" w:rsidRDefault="006A5C2D" w:rsidP="00E951AC">
            <w:pPr>
              <w:rPr>
                <w:sz w:val="20"/>
                <w:lang w:val="en-US"/>
              </w:rPr>
            </w:pPr>
            <w:r>
              <w:rPr>
                <w:sz w:val="20"/>
                <w:lang w:val="en-US"/>
              </w:rPr>
              <w:t>Вижимной</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168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Вентилятор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Вентилятор механический для автомобилей ВАЗ, ГАЗ,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169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Вентилятор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Электровентилятор 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170</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sz w:val="20"/>
              </w:rPr>
              <w:t>Вискозин</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масло трансмиссионное ТЭП 15, новое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171</w:t>
            </w:r>
          </w:p>
        </w:tc>
        <w:tc>
          <w:tcPr>
            <w:tcW w:w="2531" w:type="dxa"/>
            <w:tcBorders>
              <w:top w:val="nil"/>
              <w:left w:val="nil"/>
              <w:bottom w:val="single" w:sz="4" w:space="0" w:color="auto"/>
              <w:right w:val="single" w:sz="4" w:space="0" w:color="auto"/>
            </w:tcBorders>
            <w:shd w:val="clear" w:color="000000" w:fill="FFFFFF"/>
          </w:tcPr>
          <w:p w:rsidR="006A5C2D" w:rsidRPr="00C767C3" w:rsidRDefault="006A5C2D" w:rsidP="00E951AC">
            <w:pPr>
              <w:rPr>
                <w:sz w:val="20"/>
                <w:lang w:val="en-US"/>
              </w:rPr>
            </w:pPr>
            <w:r>
              <w:rPr>
                <w:sz w:val="20"/>
                <w:lang w:val="en-US"/>
              </w:rPr>
              <w:t>ТАД 17</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масло трансмиссионное ТАД 17, новое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172</w:t>
            </w:r>
          </w:p>
        </w:tc>
        <w:tc>
          <w:tcPr>
            <w:tcW w:w="2531" w:type="dxa"/>
            <w:tcBorders>
              <w:top w:val="nil"/>
              <w:left w:val="nil"/>
              <w:bottom w:val="single" w:sz="4" w:space="0" w:color="auto"/>
              <w:right w:val="single" w:sz="4" w:space="0" w:color="auto"/>
            </w:tcBorders>
            <w:shd w:val="clear" w:color="000000" w:fill="FFFFFF"/>
          </w:tcPr>
          <w:p w:rsidR="006A5C2D" w:rsidRPr="00C767C3" w:rsidRDefault="006A5C2D" w:rsidP="00E951AC">
            <w:pPr>
              <w:rPr>
                <w:sz w:val="20"/>
                <w:lang w:val="en-US"/>
              </w:rPr>
            </w:pPr>
            <w:r>
              <w:rPr>
                <w:sz w:val="20"/>
                <w:lang w:val="en-US"/>
              </w:rPr>
              <w:t>Талькатель</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компл</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13 000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173</w:t>
            </w:r>
          </w:p>
        </w:tc>
        <w:tc>
          <w:tcPr>
            <w:tcW w:w="2531" w:type="dxa"/>
            <w:tcBorders>
              <w:top w:val="nil"/>
              <w:left w:val="nil"/>
              <w:bottom w:val="single" w:sz="4" w:space="0" w:color="auto"/>
              <w:right w:val="single" w:sz="4" w:space="0" w:color="auto"/>
            </w:tcBorders>
            <w:shd w:val="clear" w:color="000000" w:fill="FFFFFF"/>
          </w:tcPr>
          <w:p w:rsidR="006A5C2D" w:rsidRPr="00C767C3" w:rsidRDefault="006A5C2D" w:rsidP="00E951AC">
            <w:pPr>
              <w:rPr>
                <w:sz w:val="20"/>
                <w:lang w:val="en-US"/>
              </w:rPr>
            </w:pPr>
            <w:r>
              <w:rPr>
                <w:sz w:val="20"/>
                <w:lang w:val="en-US"/>
              </w:rPr>
              <w:t>Смазочная масло</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Смазка Литол-24 – универсальная водостойкая смазка на основе минерального масла, литиевого мыла и пакета высокоэффективных присадок. Работает при температуре от -40 до +120°С, кратковременно работает при температуре до +130°С. отмеряется в емкостях по 0,4-1 кг.</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кг</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Pr>
                <w:rFonts w:ascii="GHEA Grapalat" w:hAnsi="GHEA Grapalat" w:cs="Tahoma"/>
                <w:color w:val="000000"/>
                <w:sz w:val="20"/>
                <w:szCs w:val="20"/>
              </w:rPr>
              <w:t>3000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174</w:t>
            </w:r>
          </w:p>
        </w:tc>
        <w:tc>
          <w:tcPr>
            <w:tcW w:w="2531" w:type="dxa"/>
            <w:tcBorders>
              <w:top w:val="nil"/>
              <w:left w:val="nil"/>
              <w:bottom w:val="single" w:sz="4" w:space="0" w:color="auto"/>
              <w:right w:val="single" w:sz="4" w:space="0" w:color="auto"/>
            </w:tcBorders>
            <w:shd w:val="clear" w:color="000000" w:fill="FFFFFF"/>
          </w:tcPr>
          <w:p w:rsidR="006A5C2D" w:rsidRPr="00C767C3" w:rsidRDefault="006A5C2D" w:rsidP="00E951AC">
            <w:pPr>
              <w:rPr>
                <w:sz w:val="20"/>
                <w:lang w:val="en-US"/>
              </w:rPr>
            </w:pPr>
            <w:r>
              <w:rPr>
                <w:sz w:val="20"/>
                <w:lang w:val="en-US"/>
              </w:rPr>
              <w:t>Тарельки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11 000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175</w:t>
            </w:r>
          </w:p>
        </w:tc>
        <w:tc>
          <w:tcPr>
            <w:tcW w:w="2531" w:type="dxa"/>
            <w:tcBorders>
              <w:top w:val="nil"/>
              <w:left w:val="nil"/>
              <w:bottom w:val="single" w:sz="4" w:space="0" w:color="auto"/>
              <w:right w:val="single" w:sz="4" w:space="0" w:color="auto"/>
            </w:tcBorders>
            <w:shd w:val="clear" w:color="000000" w:fill="FFFFFF"/>
          </w:tcPr>
          <w:p w:rsidR="006A5C2D" w:rsidRPr="00C767C3" w:rsidRDefault="006A5C2D" w:rsidP="00E951AC">
            <w:pPr>
              <w:rPr>
                <w:sz w:val="20"/>
                <w:lang w:val="en-US"/>
              </w:rPr>
            </w:pPr>
            <w:r>
              <w:rPr>
                <w:sz w:val="20"/>
                <w:lang w:val="en-US"/>
              </w:rPr>
              <w:t>Траверс</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16 000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176</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цапка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8 500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177</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цапка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178</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sz w:val="20"/>
                <w:lang w:val="en-US"/>
              </w:rPr>
              <w:t xml:space="preserve">Подшипник </w:t>
            </w:r>
            <w:r w:rsidRPr="00063956">
              <w:rPr>
                <w:sz w:val="20"/>
              </w:rPr>
              <w:t>цапки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179</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Pr>
                <w:sz w:val="20"/>
                <w:lang w:val="en-US"/>
              </w:rPr>
              <w:t xml:space="preserve">Подшипник </w:t>
            </w:r>
            <w:r w:rsidRPr="00063956">
              <w:rPr>
                <w:sz w:val="20"/>
              </w:rPr>
              <w:t>цапки</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УАЗ,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180</w:t>
            </w:r>
          </w:p>
        </w:tc>
        <w:tc>
          <w:tcPr>
            <w:tcW w:w="2531" w:type="dxa"/>
            <w:tcBorders>
              <w:top w:val="nil"/>
              <w:left w:val="nil"/>
              <w:bottom w:val="single" w:sz="4" w:space="0" w:color="auto"/>
              <w:right w:val="single" w:sz="4" w:space="0" w:color="auto"/>
            </w:tcBorders>
            <w:shd w:val="clear" w:color="000000" w:fill="FFFFFF"/>
          </w:tcPr>
          <w:p w:rsidR="006A5C2D" w:rsidRPr="00C767C3" w:rsidRDefault="006A5C2D" w:rsidP="00E951AC">
            <w:pPr>
              <w:rPr>
                <w:sz w:val="20"/>
                <w:lang w:val="en-US"/>
              </w:rPr>
            </w:pPr>
            <w:r>
              <w:rPr>
                <w:sz w:val="20"/>
                <w:lang w:val="en-US"/>
              </w:rPr>
              <w:t>Цеп</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181</w:t>
            </w:r>
          </w:p>
        </w:tc>
        <w:tc>
          <w:tcPr>
            <w:tcW w:w="2531" w:type="dxa"/>
            <w:tcBorders>
              <w:top w:val="nil"/>
              <w:left w:val="nil"/>
              <w:bottom w:val="single" w:sz="4" w:space="0" w:color="auto"/>
              <w:right w:val="single" w:sz="4" w:space="0" w:color="auto"/>
            </w:tcBorders>
            <w:shd w:val="clear" w:color="000000" w:fill="FFFFFF"/>
          </w:tcPr>
          <w:p w:rsidR="006A5C2D" w:rsidRPr="00C767C3" w:rsidRDefault="006A5C2D" w:rsidP="00E951AC">
            <w:pPr>
              <w:rPr>
                <w:sz w:val="20"/>
                <w:lang w:val="en-US"/>
              </w:rPr>
            </w:pPr>
            <w:r w:rsidRPr="00063956">
              <w:rPr>
                <w:sz w:val="20"/>
              </w:rPr>
              <w:t xml:space="preserve">накечник </w:t>
            </w:r>
            <w:r>
              <w:rPr>
                <w:sz w:val="20"/>
              </w:rPr>
              <w:t>цеп</w:t>
            </w:r>
            <w:r>
              <w:rPr>
                <w:sz w:val="20"/>
                <w:lang w:val="en-US"/>
              </w:rPr>
              <w:t>а</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типа ВАЗ 2121, новый.</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6A5C2D" w:rsidTr="00E951AC">
        <w:trPr>
          <w:trHeight w:val="330"/>
        </w:trPr>
        <w:tc>
          <w:tcPr>
            <w:tcW w:w="724" w:type="dxa"/>
            <w:tcBorders>
              <w:top w:val="nil"/>
              <w:left w:val="single" w:sz="4" w:space="0" w:color="auto"/>
              <w:bottom w:val="single" w:sz="4" w:space="0" w:color="auto"/>
              <w:right w:val="single" w:sz="4" w:space="0" w:color="auto"/>
            </w:tcBorders>
            <w:shd w:val="clear" w:color="000000" w:fill="FFFFFF"/>
            <w:vAlign w:val="bottom"/>
          </w:tcPr>
          <w:p w:rsidR="006A5C2D" w:rsidRDefault="006A5C2D" w:rsidP="00E951AC">
            <w:pPr>
              <w:jc w:val="right"/>
              <w:rPr>
                <w:rFonts w:ascii="Arial" w:hAnsi="Arial" w:cs="Arial"/>
                <w:sz w:val="20"/>
                <w:szCs w:val="20"/>
              </w:rPr>
            </w:pPr>
            <w:r>
              <w:rPr>
                <w:rFonts w:ascii="Arial" w:hAnsi="Arial" w:cs="Arial"/>
                <w:sz w:val="20"/>
                <w:szCs w:val="20"/>
              </w:rPr>
              <w:t>182</w:t>
            </w:r>
          </w:p>
        </w:tc>
        <w:tc>
          <w:tcPr>
            <w:tcW w:w="2531" w:type="dxa"/>
            <w:tcBorders>
              <w:top w:val="nil"/>
              <w:left w:val="nil"/>
              <w:bottom w:val="single" w:sz="4" w:space="0" w:color="auto"/>
              <w:right w:val="single" w:sz="4" w:space="0" w:color="auto"/>
            </w:tcBorders>
            <w:shd w:val="clear" w:color="000000" w:fill="FFFFFF"/>
          </w:tcPr>
          <w:p w:rsidR="006A5C2D" w:rsidRPr="00063956" w:rsidRDefault="006A5C2D" w:rsidP="00E951AC">
            <w:pPr>
              <w:rPr>
                <w:sz w:val="20"/>
              </w:rPr>
            </w:pPr>
            <w:r w:rsidRPr="00063956">
              <w:rPr>
                <w:sz w:val="20"/>
              </w:rPr>
              <w:t>Воздушный фильтр</w:t>
            </w:r>
          </w:p>
        </w:tc>
        <w:tc>
          <w:tcPr>
            <w:tcW w:w="3975" w:type="dxa"/>
            <w:tcBorders>
              <w:top w:val="nil"/>
              <w:left w:val="nil"/>
              <w:bottom w:val="single" w:sz="4" w:space="0" w:color="auto"/>
              <w:right w:val="single" w:sz="4" w:space="0" w:color="auto"/>
            </w:tcBorders>
            <w:shd w:val="clear" w:color="000000" w:fill="FFFFFF"/>
          </w:tcPr>
          <w:p w:rsidR="006A5C2D" w:rsidRPr="0018218A" w:rsidRDefault="006A5C2D" w:rsidP="00E951AC">
            <w:pPr>
              <w:rPr>
                <w:sz w:val="20"/>
              </w:rPr>
            </w:pPr>
            <w:r w:rsidRPr="0018218A">
              <w:rPr>
                <w:sz w:val="20"/>
              </w:rPr>
              <w:t>Для автомобилей ВАЗ, ГАЗ, УАЗ, новые</w:t>
            </w:r>
          </w:p>
        </w:tc>
        <w:tc>
          <w:tcPr>
            <w:tcW w:w="850" w:type="dxa"/>
            <w:tcBorders>
              <w:top w:val="nil"/>
              <w:left w:val="nil"/>
              <w:bottom w:val="single" w:sz="4" w:space="0" w:color="auto"/>
              <w:right w:val="single" w:sz="4" w:space="0" w:color="auto"/>
            </w:tcBorders>
            <w:shd w:val="clear" w:color="000000" w:fill="FFFFFF"/>
          </w:tcPr>
          <w:p w:rsidR="006A5C2D" w:rsidRPr="00063956" w:rsidRDefault="006A5C2D" w:rsidP="00E951AC">
            <w:pPr>
              <w:jc w:val="center"/>
              <w:rPr>
                <w:sz w:val="20"/>
              </w:rPr>
            </w:pPr>
            <w:r w:rsidRPr="00063956">
              <w:rPr>
                <w:sz w:val="20"/>
              </w:rPr>
              <w:t>шт.</w:t>
            </w:r>
          </w:p>
        </w:tc>
        <w:tc>
          <w:tcPr>
            <w:tcW w:w="113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tcBorders>
              <w:top w:val="nil"/>
              <w:left w:val="nil"/>
              <w:bottom w:val="single" w:sz="4" w:space="0" w:color="auto"/>
              <w:right w:val="single" w:sz="4" w:space="0" w:color="auto"/>
            </w:tcBorders>
            <w:shd w:val="clear" w:color="000000" w:fill="FFFFFF"/>
            <w:vAlign w:val="center"/>
          </w:tcPr>
          <w:p w:rsidR="006A5C2D" w:rsidRPr="00054498" w:rsidRDefault="006A5C2D" w:rsidP="00E951AC">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6A5C2D" w:rsidTr="00E951AC">
        <w:trPr>
          <w:trHeight w:val="330"/>
        </w:trPr>
        <w:tc>
          <w:tcPr>
            <w:tcW w:w="8080" w:type="dxa"/>
            <w:gridSpan w:val="4"/>
            <w:tcBorders>
              <w:top w:val="nil"/>
              <w:left w:val="single" w:sz="4" w:space="0" w:color="auto"/>
              <w:bottom w:val="single" w:sz="4" w:space="0" w:color="auto"/>
              <w:right w:val="single" w:sz="4" w:space="0" w:color="auto"/>
            </w:tcBorders>
            <w:shd w:val="clear" w:color="000000" w:fill="FFFFFF"/>
          </w:tcPr>
          <w:p w:rsidR="006A5C2D" w:rsidRPr="00B7505F" w:rsidRDefault="006A5C2D" w:rsidP="00E951AC">
            <w:r w:rsidRPr="00B7505F">
              <w:t>Общая стоимость единицы поставки запасных частей</w:t>
            </w:r>
          </w:p>
        </w:tc>
        <w:tc>
          <w:tcPr>
            <w:tcW w:w="1134" w:type="dxa"/>
            <w:tcBorders>
              <w:top w:val="nil"/>
              <w:left w:val="single" w:sz="4" w:space="0" w:color="auto"/>
              <w:bottom w:val="single" w:sz="4" w:space="0" w:color="auto"/>
              <w:right w:val="single" w:sz="4" w:space="0" w:color="auto"/>
            </w:tcBorders>
            <w:shd w:val="clear" w:color="000000" w:fill="FFFFFF"/>
          </w:tcPr>
          <w:p w:rsidR="006A5C2D" w:rsidRPr="00C767C3" w:rsidRDefault="006A5C2D" w:rsidP="00E951AC">
            <w:pPr>
              <w:jc w:val="center"/>
              <w:rPr>
                <w:rFonts w:ascii="Arial LatArm" w:hAnsi="Arial LatArm"/>
                <w:b/>
                <w:bCs/>
                <w:color w:val="000000"/>
                <w:sz w:val="22"/>
                <w:szCs w:val="22"/>
                <w:lang w:val="en-US"/>
              </w:rPr>
            </w:pPr>
            <w:r w:rsidRPr="00C767C3">
              <w:rPr>
                <w:rFonts w:ascii="Arial LatArm" w:hAnsi="Arial LatArm"/>
                <w:b/>
                <w:bCs/>
                <w:color w:val="000000"/>
                <w:sz w:val="22"/>
                <w:szCs w:val="22"/>
                <w:lang w:val="en-US"/>
              </w:rPr>
              <w:t>2068750</w:t>
            </w:r>
          </w:p>
        </w:tc>
        <w:tc>
          <w:tcPr>
            <w:tcW w:w="1384" w:type="dxa"/>
            <w:tcBorders>
              <w:top w:val="nil"/>
              <w:left w:val="nil"/>
              <w:bottom w:val="single" w:sz="4" w:space="0" w:color="auto"/>
              <w:right w:val="single" w:sz="4" w:space="0" w:color="auto"/>
            </w:tcBorders>
            <w:shd w:val="clear" w:color="000000" w:fill="FFFFFF"/>
          </w:tcPr>
          <w:p w:rsidR="006A5C2D" w:rsidRDefault="006A5C2D" w:rsidP="00E951AC">
            <w:pPr>
              <w:jc w:val="center"/>
              <w:rPr>
                <w:rFonts w:ascii="Arial LatArm" w:hAnsi="Arial LatArm"/>
                <w:b/>
                <w:bCs/>
                <w:color w:val="000000"/>
                <w:sz w:val="22"/>
                <w:szCs w:val="22"/>
              </w:rPr>
            </w:pPr>
            <w:r>
              <w:rPr>
                <w:rFonts w:ascii="Arial LatArm" w:hAnsi="Arial LatArm"/>
                <w:b/>
                <w:bCs/>
                <w:color w:val="000000"/>
                <w:sz w:val="22"/>
                <w:szCs w:val="22"/>
                <w:lang w:val="en-US"/>
              </w:rPr>
              <w:t>5960</w:t>
            </w:r>
            <w:r>
              <w:rPr>
                <w:rFonts w:ascii="Arial LatArm" w:hAnsi="Arial LatArm"/>
                <w:b/>
                <w:bCs/>
                <w:color w:val="000000"/>
                <w:sz w:val="22"/>
                <w:szCs w:val="22"/>
              </w:rPr>
              <w:t>00</w:t>
            </w:r>
          </w:p>
        </w:tc>
      </w:tr>
      <w:tr w:rsidR="006A5C2D" w:rsidTr="00E951AC">
        <w:trPr>
          <w:trHeight w:val="330"/>
        </w:trPr>
        <w:tc>
          <w:tcPr>
            <w:tcW w:w="9214" w:type="dxa"/>
            <w:gridSpan w:val="5"/>
            <w:tcBorders>
              <w:top w:val="nil"/>
              <w:left w:val="single" w:sz="4" w:space="0" w:color="auto"/>
              <w:bottom w:val="single" w:sz="4" w:space="0" w:color="auto"/>
              <w:right w:val="single" w:sz="4" w:space="0" w:color="auto"/>
            </w:tcBorders>
            <w:shd w:val="clear" w:color="000000" w:fill="FFFFFF"/>
          </w:tcPr>
          <w:p w:rsidR="006A5C2D" w:rsidRDefault="006A5C2D" w:rsidP="00E951AC">
            <w:r w:rsidRPr="00B7505F">
              <w:t>Общая сумма стоимости единицы ремонта</w:t>
            </w:r>
          </w:p>
        </w:tc>
        <w:tc>
          <w:tcPr>
            <w:tcW w:w="1384" w:type="dxa"/>
            <w:tcBorders>
              <w:top w:val="nil"/>
              <w:left w:val="nil"/>
              <w:bottom w:val="single" w:sz="4" w:space="0" w:color="auto"/>
              <w:right w:val="single" w:sz="4" w:space="0" w:color="auto"/>
            </w:tcBorders>
            <w:shd w:val="clear" w:color="000000" w:fill="FFFFFF"/>
          </w:tcPr>
          <w:p w:rsidR="006A5C2D" w:rsidRDefault="006A5C2D" w:rsidP="00E951AC">
            <w:pPr>
              <w:jc w:val="center"/>
              <w:rPr>
                <w:rFonts w:ascii="Arial LatArm" w:hAnsi="Arial LatArm"/>
                <w:b/>
                <w:bCs/>
                <w:color w:val="000000"/>
                <w:sz w:val="22"/>
                <w:szCs w:val="22"/>
              </w:rPr>
            </w:pPr>
            <w:r>
              <w:rPr>
                <w:rFonts w:ascii="Arial LatArm" w:hAnsi="Arial LatArm"/>
                <w:b/>
                <w:bCs/>
                <w:color w:val="000000"/>
                <w:sz w:val="22"/>
                <w:szCs w:val="22"/>
              </w:rPr>
              <w:t>2</w:t>
            </w:r>
            <w:r>
              <w:rPr>
                <w:rFonts w:ascii="Arial LatArm" w:hAnsi="Arial LatArm"/>
                <w:b/>
                <w:bCs/>
                <w:color w:val="000000"/>
                <w:sz w:val="22"/>
                <w:szCs w:val="22"/>
                <w:lang w:val="en-US"/>
              </w:rPr>
              <w:t>6647</w:t>
            </w:r>
            <w:r>
              <w:rPr>
                <w:rFonts w:ascii="Arial LatArm" w:hAnsi="Arial LatArm"/>
                <w:b/>
                <w:bCs/>
                <w:color w:val="000000"/>
                <w:sz w:val="22"/>
                <w:szCs w:val="22"/>
              </w:rPr>
              <w:t>50</w:t>
            </w:r>
          </w:p>
        </w:tc>
      </w:tr>
    </w:tbl>
    <w:p w:rsidR="006A5C2D" w:rsidRDefault="006A5C2D" w:rsidP="006A5C2D">
      <w:pPr>
        <w:jc w:val="right"/>
        <w:rPr>
          <w:rFonts w:ascii="GHEA Grapalat" w:hAnsi="GHEA Grapalat"/>
          <w:i/>
          <w:sz w:val="22"/>
        </w:rPr>
      </w:pPr>
    </w:p>
    <w:p w:rsidR="006A5C2D" w:rsidRPr="00714D76" w:rsidRDefault="006A5C2D" w:rsidP="006A5C2D">
      <w:pPr>
        <w:jc w:val="both"/>
        <w:rPr>
          <w:rFonts w:ascii="GHEA Grapalat" w:hAnsi="GHEA Grapalat"/>
          <w:i/>
          <w:sz w:val="22"/>
        </w:rPr>
      </w:pPr>
      <w:r w:rsidRPr="00714D76">
        <w:rPr>
          <w:rFonts w:ascii="GHEA Grapalat" w:hAnsi="GHEA Grapalat"/>
          <w:i/>
          <w:sz w:val="22"/>
        </w:rPr>
        <w:t>Ремонт и обслуживание автомобилей следует производить на расстоянии не более 5 км от административного здания Эчмиадзинской ВЭС Армавирского марза РА.</w:t>
      </w:r>
    </w:p>
    <w:p w:rsidR="006A5C2D" w:rsidRDefault="006A5C2D" w:rsidP="006A5C2D">
      <w:pPr>
        <w:jc w:val="both"/>
        <w:rPr>
          <w:rFonts w:ascii="GHEA Grapalat" w:hAnsi="GHEA Grapalat"/>
          <w:i/>
          <w:sz w:val="22"/>
        </w:rPr>
      </w:pPr>
      <w:r w:rsidRPr="00714D76">
        <w:rPr>
          <w:rFonts w:ascii="GHEA Grapalat" w:hAnsi="GHEA Grapalat"/>
          <w:i/>
          <w:sz w:val="22"/>
        </w:rPr>
        <w:t>Текущие услуги по ремонту и техническому обслуживанию автомобиля должны быть выполнены в течение одного дня после уведомления исполнителя посредством электронной почты, телефонного звонка и других возможных средств связи, а услуги по капитальному ремонту - не более пяти дней.</w:t>
      </w:r>
    </w:p>
    <w:p w:rsidR="00685F83" w:rsidRDefault="00685F83" w:rsidP="003B2F27">
      <w:pPr>
        <w:widowControl w:val="0"/>
        <w:spacing w:after="160" w:line="360" w:lineRule="auto"/>
        <w:jc w:val="right"/>
        <w:rPr>
          <w:rFonts w:ascii="GHEA Grapalat" w:hAnsi="GHEA Grapalat"/>
          <w:i/>
        </w:rPr>
      </w:pPr>
    </w:p>
    <w:p w:rsidR="003B2F27" w:rsidRPr="00AD29CE" w:rsidRDefault="006A5C2D" w:rsidP="006A5C2D">
      <w:pPr>
        <w:widowControl w:val="0"/>
        <w:tabs>
          <w:tab w:val="left" w:pos="8160"/>
        </w:tabs>
        <w:rPr>
          <w:rFonts w:ascii="GHEA Grapalat" w:hAnsi="GHEA Grapalat"/>
          <w:i/>
        </w:rPr>
      </w:pPr>
      <w:r>
        <w:rPr>
          <w:rFonts w:ascii="GHEA Grapalat" w:hAnsi="GHEA Grapalat"/>
          <w:i/>
          <w:lang w:val="en-US"/>
        </w:rPr>
        <w:lastRenderedPageBreak/>
        <w:t xml:space="preserve">                                                                                                  </w:t>
      </w:r>
      <w:r w:rsidR="003B2F27" w:rsidRPr="00AD29CE">
        <w:rPr>
          <w:rFonts w:ascii="GHEA Grapalat" w:hAnsi="GHEA Grapalat"/>
          <w:i/>
        </w:rPr>
        <w:t>Приложение № 2</w:t>
      </w:r>
    </w:p>
    <w:p w:rsidR="003B2F27" w:rsidRPr="00AD29CE" w:rsidRDefault="003B2F27" w:rsidP="006A5C2D">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8"/>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1212"/>
        <w:gridCol w:w="1349"/>
        <w:gridCol w:w="490"/>
        <w:gridCol w:w="426"/>
        <w:gridCol w:w="472"/>
        <w:gridCol w:w="443"/>
        <w:gridCol w:w="425"/>
        <w:gridCol w:w="410"/>
        <w:gridCol w:w="421"/>
        <w:gridCol w:w="481"/>
        <w:gridCol w:w="426"/>
        <w:gridCol w:w="410"/>
        <w:gridCol w:w="425"/>
        <w:gridCol w:w="425"/>
        <w:gridCol w:w="697"/>
        <w:gridCol w:w="14"/>
      </w:tblGrid>
      <w:tr w:rsidR="003B2F27" w:rsidRPr="00F412AC" w:rsidTr="006A5C2D">
        <w:trPr>
          <w:gridAfter w:val="1"/>
          <w:wAfter w:w="14" w:type="dxa"/>
          <w:trHeight w:val="363"/>
          <w:jc w:val="center"/>
        </w:trPr>
        <w:tc>
          <w:tcPr>
            <w:tcW w:w="951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6A5C2D">
        <w:trPr>
          <w:gridAfter w:val="1"/>
          <w:wAfter w:w="14" w:type="dxa"/>
          <w:trHeight w:val="1781"/>
          <w:jc w:val="center"/>
        </w:trPr>
        <w:tc>
          <w:tcPr>
            <w:tcW w:w="1005"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349"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5951" w:type="dxa"/>
            <w:gridSpan w:val="13"/>
            <w:vAlign w:val="center"/>
          </w:tcPr>
          <w:p w:rsidR="003B2F27" w:rsidRPr="00CA2754" w:rsidRDefault="003B2F27" w:rsidP="006A5C2D">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sidR="006A5C2D">
              <w:rPr>
                <w:rFonts w:ascii="GHEA Grapalat" w:hAnsi="GHEA Grapalat"/>
                <w:sz w:val="16"/>
              </w:rPr>
              <w:t>едусматривается произвести в 20</w:t>
            </w:r>
            <w:r w:rsidR="006A5C2D" w:rsidRPr="006A5C2D">
              <w:rPr>
                <w:rFonts w:ascii="GHEA Grapalat" w:hAnsi="GHEA Grapalat"/>
                <w:sz w:val="16"/>
              </w:rPr>
              <w:t>26</w:t>
            </w:r>
            <w:r>
              <w:rPr>
                <w:rFonts w:ascii="GHEA Grapalat" w:hAnsi="GHEA Grapalat"/>
                <w:sz w:val="16"/>
              </w:rPr>
              <w:t>г., по месяцам, в том числе</w:t>
            </w:r>
            <w:r>
              <w:rPr>
                <w:rStyle w:val="FootnoteReference"/>
                <w:rFonts w:ascii="GHEA Grapalat" w:hAnsi="GHEA Grapalat"/>
                <w:sz w:val="16"/>
              </w:rPr>
              <w:footnoteReference w:customMarkFollows="1" w:id="29"/>
              <w:t>**</w:t>
            </w:r>
          </w:p>
        </w:tc>
      </w:tr>
      <w:tr w:rsidR="003B2F27" w:rsidRPr="00F412AC" w:rsidTr="006A5C2D">
        <w:trPr>
          <w:cantSplit/>
          <w:trHeight w:val="1134"/>
          <w:jc w:val="center"/>
        </w:trPr>
        <w:tc>
          <w:tcPr>
            <w:tcW w:w="1005"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1349" w:type="dxa"/>
          </w:tcPr>
          <w:p w:rsidR="003B2F27" w:rsidRPr="00F412AC" w:rsidRDefault="003B2F27" w:rsidP="005B7138">
            <w:pPr>
              <w:widowControl w:val="0"/>
              <w:spacing w:after="120"/>
              <w:jc w:val="center"/>
              <w:rPr>
                <w:rFonts w:ascii="GHEA Grapalat" w:hAnsi="GHEA Grapalat"/>
                <w:sz w:val="16"/>
              </w:rPr>
            </w:pPr>
          </w:p>
        </w:tc>
        <w:tc>
          <w:tcPr>
            <w:tcW w:w="490" w:type="dxa"/>
            <w:textDirection w:val="btLr"/>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426" w:type="dxa"/>
            <w:textDirection w:val="btLr"/>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472" w:type="dxa"/>
            <w:textDirection w:val="btLr"/>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443" w:type="dxa"/>
            <w:textDirection w:val="btLr"/>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425" w:type="dxa"/>
            <w:textDirection w:val="btLr"/>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410" w:type="dxa"/>
            <w:textDirection w:val="btLr"/>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421" w:type="dxa"/>
            <w:textDirection w:val="btLr"/>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481" w:type="dxa"/>
            <w:textDirection w:val="btLr"/>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426" w:type="dxa"/>
            <w:textDirection w:val="btLr"/>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410" w:type="dxa"/>
            <w:textDirection w:val="btLr"/>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425" w:type="dxa"/>
            <w:textDirection w:val="btLr"/>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425" w:type="dxa"/>
            <w:textDirection w:val="btLr"/>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711" w:type="dxa"/>
            <w:gridSpan w:val="2"/>
            <w:textDirection w:val="btLr"/>
            <w:vAlign w:val="center"/>
          </w:tcPr>
          <w:p w:rsidR="003B2F27" w:rsidRPr="00CA2754" w:rsidRDefault="003B2F27" w:rsidP="006A5C2D">
            <w:pPr>
              <w:widowControl w:val="0"/>
              <w:spacing w:after="120"/>
              <w:ind w:left="113" w:right="-1"/>
              <w:jc w:val="center"/>
              <w:rPr>
                <w:rFonts w:ascii="GHEA Grapalat" w:hAnsi="GHEA Grapalat"/>
                <w:sz w:val="16"/>
                <w:lang w:val="en-US"/>
              </w:rPr>
            </w:pPr>
            <w:r w:rsidRPr="00F412AC">
              <w:rPr>
                <w:rFonts w:ascii="GHEA Grapalat" w:hAnsi="GHEA Grapalat"/>
                <w:sz w:val="16"/>
              </w:rPr>
              <w:t>Всего</w:t>
            </w:r>
          </w:p>
        </w:tc>
      </w:tr>
      <w:tr w:rsidR="006A5C2D" w:rsidRPr="00F412AC" w:rsidTr="006A5C2D">
        <w:trPr>
          <w:trHeight w:val="363"/>
          <w:jc w:val="center"/>
        </w:trPr>
        <w:tc>
          <w:tcPr>
            <w:tcW w:w="1005" w:type="dxa"/>
          </w:tcPr>
          <w:p w:rsidR="006A5C2D" w:rsidRPr="00685F83" w:rsidRDefault="006A5C2D" w:rsidP="006A5C2D">
            <w:pPr>
              <w:widowControl w:val="0"/>
              <w:spacing w:after="120"/>
              <w:jc w:val="center"/>
              <w:rPr>
                <w:rFonts w:ascii="GHEA Grapalat" w:hAnsi="GHEA Grapalat"/>
                <w:sz w:val="16"/>
                <w:lang w:val="en-US"/>
              </w:rPr>
            </w:pPr>
            <w:r>
              <w:rPr>
                <w:rFonts w:ascii="GHEA Grapalat" w:hAnsi="GHEA Grapalat"/>
                <w:sz w:val="16"/>
                <w:lang w:val="en-US"/>
              </w:rPr>
              <w:t>1</w:t>
            </w:r>
          </w:p>
        </w:tc>
        <w:tc>
          <w:tcPr>
            <w:tcW w:w="1212" w:type="dxa"/>
            <w:vAlign w:val="center"/>
          </w:tcPr>
          <w:p w:rsidR="006A5C2D" w:rsidRPr="00064ADD" w:rsidRDefault="006A5C2D" w:rsidP="006A5C2D">
            <w:pPr>
              <w:jc w:val="center"/>
              <w:rPr>
                <w:rFonts w:ascii="GHEA Grapalat" w:hAnsi="GHEA Grapalat"/>
                <w:sz w:val="20"/>
              </w:rPr>
            </w:pPr>
            <w:r w:rsidRPr="00AB7A87">
              <w:rPr>
                <w:rFonts w:ascii="Calibri" w:hAnsi="Calibri" w:cs="Calibri"/>
                <w:sz w:val="16"/>
                <w:szCs w:val="16"/>
              </w:rPr>
              <w:t>5011</w:t>
            </w:r>
            <w:r w:rsidRPr="00AB7A87">
              <w:rPr>
                <w:rFonts w:ascii="Calibri" w:hAnsi="Calibri" w:cs="Calibri"/>
                <w:sz w:val="16"/>
                <w:szCs w:val="16"/>
                <w:lang w:val="hy-AM"/>
              </w:rPr>
              <w:t>113</w:t>
            </w:r>
            <w:r w:rsidRPr="00AB7A87">
              <w:rPr>
                <w:rFonts w:ascii="Calibri" w:hAnsi="Calibri" w:cs="Calibri"/>
                <w:sz w:val="16"/>
                <w:szCs w:val="16"/>
              </w:rPr>
              <w:t>0</w:t>
            </w:r>
          </w:p>
        </w:tc>
        <w:tc>
          <w:tcPr>
            <w:tcW w:w="1349" w:type="dxa"/>
            <w:vAlign w:val="center"/>
          </w:tcPr>
          <w:p w:rsidR="006A5C2D" w:rsidRPr="006A5C2D" w:rsidRDefault="006A5C2D" w:rsidP="006A5C2D">
            <w:pPr>
              <w:pStyle w:val="BodyTextIndent2"/>
              <w:widowControl w:val="0"/>
              <w:spacing w:line="240" w:lineRule="auto"/>
              <w:ind w:firstLine="0"/>
              <w:jc w:val="left"/>
              <w:rPr>
                <w:rFonts w:ascii="GHEA Grapalat" w:hAnsi="GHEA Grapalat"/>
                <w:sz w:val="18"/>
                <w:szCs w:val="24"/>
                <w:u w:val="single"/>
                <w:vertAlign w:val="subscript"/>
              </w:rPr>
            </w:pPr>
            <w:r w:rsidRPr="006A5C2D">
              <w:rPr>
                <w:rFonts w:ascii="GHEA Grapalat" w:hAnsi="GHEA Grapalat"/>
                <w:sz w:val="18"/>
                <w:szCs w:val="24"/>
              </w:rPr>
              <w:t>Ремонт и техническое обслуживание автомобилов</w:t>
            </w:r>
          </w:p>
        </w:tc>
        <w:tc>
          <w:tcPr>
            <w:tcW w:w="490" w:type="dxa"/>
            <w:vAlign w:val="center"/>
          </w:tcPr>
          <w:p w:rsidR="006A5C2D" w:rsidRPr="00F412AC" w:rsidRDefault="006A5C2D" w:rsidP="006A5C2D">
            <w:pPr>
              <w:widowControl w:val="0"/>
              <w:spacing w:after="120"/>
              <w:jc w:val="center"/>
              <w:rPr>
                <w:rFonts w:ascii="GHEA Grapalat" w:hAnsi="GHEA Grapalat"/>
                <w:sz w:val="16"/>
              </w:rPr>
            </w:pPr>
            <w:r w:rsidRPr="00F412AC">
              <w:rPr>
                <w:rFonts w:ascii="GHEA Grapalat" w:hAnsi="GHEA Grapalat"/>
                <w:sz w:val="16"/>
              </w:rPr>
              <w:t>... %</w:t>
            </w:r>
          </w:p>
        </w:tc>
        <w:tc>
          <w:tcPr>
            <w:tcW w:w="426" w:type="dxa"/>
            <w:vAlign w:val="center"/>
          </w:tcPr>
          <w:p w:rsidR="006A5C2D" w:rsidRPr="00F412AC" w:rsidRDefault="006A5C2D" w:rsidP="006A5C2D">
            <w:pPr>
              <w:widowControl w:val="0"/>
              <w:spacing w:after="120"/>
              <w:jc w:val="center"/>
              <w:rPr>
                <w:rFonts w:ascii="GHEA Grapalat" w:hAnsi="GHEA Grapalat"/>
                <w:sz w:val="16"/>
              </w:rPr>
            </w:pPr>
            <w:r w:rsidRPr="00F412AC">
              <w:rPr>
                <w:rFonts w:ascii="GHEA Grapalat" w:hAnsi="GHEA Grapalat"/>
                <w:sz w:val="16"/>
              </w:rPr>
              <w:t>... %</w:t>
            </w:r>
          </w:p>
        </w:tc>
        <w:tc>
          <w:tcPr>
            <w:tcW w:w="472" w:type="dxa"/>
            <w:vAlign w:val="center"/>
          </w:tcPr>
          <w:p w:rsidR="006A5C2D" w:rsidRPr="00F412AC" w:rsidRDefault="006A5C2D" w:rsidP="006A5C2D">
            <w:pPr>
              <w:widowControl w:val="0"/>
              <w:spacing w:after="120"/>
              <w:jc w:val="center"/>
              <w:rPr>
                <w:rFonts w:ascii="GHEA Grapalat" w:hAnsi="GHEA Grapalat" w:cs="Arial"/>
                <w:sz w:val="16"/>
              </w:rPr>
            </w:pPr>
            <w:r w:rsidRPr="00F412AC">
              <w:rPr>
                <w:rFonts w:ascii="GHEA Grapalat" w:hAnsi="GHEA Grapalat"/>
                <w:sz w:val="16"/>
              </w:rPr>
              <w:t>...</w:t>
            </w:r>
            <w:bookmarkStart w:id="6" w:name="_GoBack"/>
            <w:bookmarkEnd w:id="6"/>
            <w:r w:rsidRPr="00F412AC">
              <w:rPr>
                <w:rFonts w:ascii="GHEA Grapalat" w:hAnsi="GHEA Grapalat"/>
                <w:sz w:val="16"/>
              </w:rPr>
              <w:t xml:space="preserve"> %</w:t>
            </w:r>
          </w:p>
        </w:tc>
        <w:tc>
          <w:tcPr>
            <w:tcW w:w="443" w:type="dxa"/>
            <w:vAlign w:val="center"/>
          </w:tcPr>
          <w:p w:rsidR="006A5C2D" w:rsidRPr="00F412AC" w:rsidRDefault="006A5C2D" w:rsidP="006A5C2D">
            <w:pPr>
              <w:widowControl w:val="0"/>
              <w:spacing w:after="120"/>
              <w:jc w:val="center"/>
              <w:rPr>
                <w:rFonts w:ascii="GHEA Grapalat" w:hAnsi="GHEA Grapalat" w:cs="Arial"/>
                <w:sz w:val="16"/>
              </w:rPr>
            </w:pPr>
            <w:r w:rsidRPr="00F412AC">
              <w:rPr>
                <w:rFonts w:ascii="GHEA Grapalat" w:hAnsi="GHEA Grapalat"/>
                <w:sz w:val="16"/>
              </w:rPr>
              <w:t>... %</w:t>
            </w:r>
          </w:p>
        </w:tc>
        <w:tc>
          <w:tcPr>
            <w:tcW w:w="425" w:type="dxa"/>
            <w:vAlign w:val="center"/>
          </w:tcPr>
          <w:p w:rsidR="006A5C2D" w:rsidRPr="00F412AC" w:rsidRDefault="006A5C2D" w:rsidP="006A5C2D">
            <w:pPr>
              <w:widowControl w:val="0"/>
              <w:spacing w:after="120"/>
              <w:jc w:val="center"/>
              <w:rPr>
                <w:rFonts w:ascii="GHEA Grapalat" w:hAnsi="GHEA Grapalat" w:cs="Arial"/>
                <w:sz w:val="16"/>
              </w:rPr>
            </w:pPr>
            <w:r w:rsidRPr="00F412AC">
              <w:rPr>
                <w:rFonts w:ascii="GHEA Grapalat" w:hAnsi="GHEA Grapalat"/>
                <w:sz w:val="16"/>
              </w:rPr>
              <w:t>... %</w:t>
            </w:r>
          </w:p>
        </w:tc>
        <w:tc>
          <w:tcPr>
            <w:tcW w:w="410" w:type="dxa"/>
            <w:vAlign w:val="center"/>
          </w:tcPr>
          <w:p w:rsidR="006A5C2D" w:rsidRPr="00F412AC" w:rsidRDefault="006A5C2D" w:rsidP="006A5C2D">
            <w:pPr>
              <w:widowControl w:val="0"/>
              <w:spacing w:after="120"/>
              <w:jc w:val="center"/>
              <w:rPr>
                <w:rFonts w:ascii="GHEA Grapalat" w:hAnsi="GHEA Grapalat" w:cs="Arial"/>
                <w:sz w:val="16"/>
              </w:rPr>
            </w:pPr>
            <w:r w:rsidRPr="00F412AC">
              <w:rPr>
                <w:rFonts w:ascii="GHEA Grapalat" w:hAnsi="GHEA Grapalat"/>
                <w:sz w:val="16"/>
              </w:rPr>
              <w:t>... %</w:t>
            </w:r>
          </w:p>
        </w:tc>
        <w:tc>
          <w:tcPr>
            <w:tcW w:w="421" w:type="dxa"/>
            <w:vAlign w:val="center"/>
          </w:tcPr>
          <w:p w:rsidR="006A5C2D" w:rsidRPr="00F412AC" w:rsidRDefault="006A5C2D" w:rsidP="006A5C2D">
            <w:pPr>
              <w:widowControl w:val="0"/>
              <w:spacing w:after="120"/>
              <w:jc w:val="center"/>
              <w:rPr>
                <w:rFonts w:ascii="GHEA Grapalat" w:hAnsi="GHEA Grapalat" w:cs="Arial"/>
                <w:sz w:val="16"/>
              </w:rPr>
            </w:pPr>
            <w:r w:rsidRPr="00F412AC">
              <w:rPr>
                <w:rFonts w:ascii="GHEA Grapalat" w:hAnsi="GHEA Grapalat"/>
                <w:sz w:val="16"/>
              </w:rPr>
              <w:t>... %</w:t>
            </w:r>
          </w:p>
        </w:tc>
        <w:tc>
          <w:tcPr>
            <w:tcW w:w="481" w:type="dxa"/>
            <w:vAlign w:val="center"/>
          </w:tcPr>
          <w:p w:rsidR="006A5C2D" w:rsidRPr="00F412AC" w:rsidRDefault="006A5C2D" w:rsidP="006A5C2D">
            <w:pPr>
              <w:widowControl w:val="0"/>
              <w:spacing w:after="120"/>
              <w:jc w:val="center"/>
              <w:rPr>
                <w:rFonts w:ascii="GHEA Grapalat" w:hAnsi="GHEA Grapalat" w:cs="Arial"/>
                <w:sz w:val="16"/>
              </w:rPr>
            </w:pPr>
            <w:r w:rsidRPr="00F412AC">
              <w:rPr>
                <w:rFonts w:ascii="GHEA Grapalat" w:hAnsi="GHEA Grapalat"/>
                <w:sz w:val="16"/>
              </w:rPr>
              <w:t>... %</w:t>
            </w:r>
          </w:p>
        </w:tc>
        <w:tc>
          <w:tcPr>
            <w:tcW w:w="426" w:type="dxa"/>
            <w:vAlign w:val="center"/>
          </w:tcPr>
          <w:p w:rsidR="006A5C2D" w:rsidRPr="00F412AC" w:rsidRDefault="006A5C2D" w:rsidP="006A5C2D">
            <w:pPr>
              <w:widowControl w:val="0"/>
              <w:spacing w:after="120"/>
              <w:jc w:val="center"/>
              <w:rPr>
                <w:rFonts w:ascii="GHEA Grapalat" w:hAnsi="GHEA Grapalat" w:cs="Arial"/>
                <w:sz w:val="16"/>
              </w:rPr>
            </w:pPr>
            <w:r w:rsidRPr="00F412AC">
              <w:rPr>
                <w:rFonts w:ascii="GHEA Grapalat" w:hAnsi="GHEA Grapalat"/>
                <w:sz w:val="16"/>
              </w:rPr>
              <w:t>... %</w:t>
            </w:r>
          </w:p>
        </w:tc>
        <w:tc>
          <w:tcPr>
            <w:tcW w:w="410" w:type="dxa"/>
            <w:vAlign w:val="center"/>
          </w:tcPr>
          <w:p w:rsidR="006A5C2D" w:rsidRPr="00F412AC" w:rsidRDefault="006A5C2D" w:rsidP="006A5C2D">
            <w:pPr>
              <w:widowControl w:val="0"/>
              <w:spacing w:after="120"/>
              <w:jc w:val="center"/>
              <w:rPr>
                <w:rFonts w:ascii="GHEA Grapalat" w:hAnsi="GHEA Grapalat" w:cs="Arial"/>
                <w:sz w:val="16"/>
              </w:rPr>
            </w:pPr>
            <w:r w:rsidRPr="00F412AC">
              <w:rPr>
                <w:rFonts w:ascii="GHEA Grapalat" w:hAnsi="GHEA Grapalat"/>
                <w:sz w:val="16"/>
              </w:rPr>
              <w:t>... %</w:t>
            </w:r>
          </w:p>
        </w:tc>
        <w:tc>
          <w:tcPr>
            <w:tcW w:w="425" w:type="dxa"/>
            <w:vAlign w:val="center"/>
          </w:tcPr>
          <w:p w:rsidR="006A5C2D" w:rsidRPr="00F412AC" w:rsidRDefault="006A5C2D" w:rsidP="006A5C2D">
            <w:pPr>
              <w:widowControl w:val="0"/>
              <w:spacing w:after="120"/>
              <w:jc w:val="center"/>
              <w:rPr>
                <w:rFonts w:ascii="GHEA Grapalat" w:hAnsi="GHEA Grapalat" w:cs="Arial"/>
                <w:sz w:val="16"/>
              </w:rPr>
            </w:pPr>
            <w:r w:rsidRPr="00F412AC">
              <w:rPr>
                <w:rFonts w:ascii="GHEA Grapalat" w:hAnsi="GHEA Grapalat"/>
                <w:sz w:val="16"/>
              </w:rPr>
              <w:t>... %</w:t>
            </w:r>
          </w:p>
        </w:tc>
        <w:tc>
          <w:tcPr>
            <w:tcW w:w="425" w:type="dxa"/>
            <w:vAlign w:val="center"/>
          </w:tcPr>
          <w:p w:rsidR="006A5C2D" w:rsidRPr="00F412AC" w:rsidRDefault="006A5C2D" w:rsidP="006A5C2D">
            <w:pPr>
              <w:widowControl w:val="0"/>
              <w:spacing w:after="120"/>
              <w:jc w:val="center"/>
              <w:rPr>
                <w:rFonts w:ascii="GHEA Grapalat" w:hAnsi="GHEA Grapalat" w:cs="Arial"/>
                <w:sz w:val="16"/>
              </w:rPr>
            </w:pPr>
            <w:r w:rsidRPr="00F412AC">
              <w:rPr>
                <w:rFonts w:ascii="GHEA Grapalat" w:hAnsi="GHEA Grapalat"/>
                <w:sz w:val="16"/>
              </w:rPr>
              <w:t>... %</w:t>
            </w:r>
          </w:p>
        </w:tc>
        <w:tc>
          <w:tcPr>
            <w:tcW w:w="711" w:type="dxa"/>
            <w:gridSpan w:val="2"/>
            <w:vAlign w:val="center"/>
          </w:tcPr>
          <w:p w:rsidR="006A5C2D" w:rsidRPr="00F412AC" w:rsidRDefault="006A5C2D" w:rsidP="006A5C2D">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7E732A">
          <w:footerReference w:type="default" r:id="rId8"/>
          <w:footnotePr>
            <w:pos w:val="beneathText"/>
          </w:footnotePr>
          <w:pgSz w:w="11907" w:h="16840" w:code="9"/>
          <w:pgMar w:top="426"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Default="008D352C"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CE3DEB" w:rsidRPr="00A33C34" w:rsidRDefault="00CE3DEB" w:rsidP="00CE3DEB">
      <w:pPr>
        <w:jc w:val="center"/>
        <w:rPr>
          <w:rFonts w:ascii="GHEA Grapalat" w:hAnsi="GHEA Grapalat" w:cs="GHEA Grapalat"/>
        </w:rPr>
      </w:pPr>
    </w:p>
    <w:p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rsidR="00CE3DEB" w:rsidRPr="00A33C34" w:rsidRDefault="00CE3DEB" w:rsidP="00CE3DEB">
      <w:pPr>
        <w:jc w:val="center"/>
        <w:rPr>
          <w:rFonts w:ascii="GHEA Grapalat" w:hAnsi="GHEA Grapalat" w:cs="GHEA Grapalat"/>
          <w:lang w:val="hy-AM"/>
        </w:rPr>
      </w:pPr>
    </w:p>
    <w:p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CE3DEB" w:rsidRPr="00A33C34" w:rsidRDefault="00CE3DEB" w:rsidP="00CE3DEB">
      <w:pPr>
        <w:rPr>
          <w:rFonts w:ascii="GHEA Grapalat" w:hAnsi="GHEA Grapalat"/>
          <w:vertAlign w:val="superscript"/>
          <w:lang w:val="es-ES"/>
        </w:rPr>
      </w:pPr>
    </w:p>
    <w:p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CE3DEB" w:rsidRPr="00A33C34" w:rsidRDefault="00CE3DEB" w:rsidP="00CE3DEB">
      <w:pPr>
        <w:rPr>
          <w:rFonts w:ascii="GHEA Grapalat" w:hAnsi="GHEA Grapalat" w:cs="Sylfaen"/>
          <w:sz w:val="20"/>
          <w:szCs w:val="20"/>
          <w:lang w:val="es-ES"/>
        </w:rPr>
      </w:pPr>
    </w:p>
    <w:p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CE3DEB" w:rsidRPr="00A33C34" w:rsidRDefault="00CE3DEB" w:rsidP="00CE3DEB">
      <w:pPr>
        <w:jc w:val="center"/>
        <w:rPr>
          <w:rFonts w:ascii="GHEA Grapalat" w:hAnsi="GHEA Grapalat" w:cs="GHEA Grapalat"/>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CE3DEB" w:rsidRPr="00A33C34" w:rsidRDefault="00CE3DEB" w:rsidP="00CE3DEB">
      <w:pPr>
        <w:jc w:val="center"/>
        <w:rPr>
          <w:rFonts w:ascii="GHEA Grapalat" w:hAnsi="GHEA Grapalat" w:cs="Sylfaen"/>
          <w:sz w:val="16"/>
          <w:szCs w:val="16"/>
          <w:lang w:val="es-ES"/>
        </w:rPr>
      </w:pPr>
    </w:p>
    <w:p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C89" w:rsidRDefault="00F53C89">
      <w:r>
        <w:separator/>
      </w:r>
    </w:p>
  </w:endnote>
  <w:endnote w:type="continuationSeparator" w:id="0">
    <w:p w:rsidR="00F53C89" w:rsidRDefault="00F53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7E732A" w:rsidRPr="00305BEC" w:rsidRDefault="007E732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A5C2D">
          <w:rPr>
            <w:rFonts w:ascii="GHEA Grapalat" w:hAnsi="GHEA Grapalat"/>
            <w:noProof/>
            <w:sz w:val="24"/>
            <w:szCs w:val="24"/>
          </w:rPr>
          <w:t>102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C89" w:rsidRDefault="00F53C89">
      <w:r>
        <w:separator/>
      </w:r>
    </w:p>
  </w:footnote>
  <w:footnote w:type="continuationSeparator" w:id="0">
    <w:p w:rsidR="00F53C89" w:rsidRDefault="00F53C89">
      <w:r>
        <w:continuationSeparator/>
      </w:r>
    </w:p>
  </w:footnote>
  <w:footnote w:id="1">
    <w:p w:rsidR="007E732A" w:rsidRPr="001C4811" w:rsidRDefault="007E732A"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r>
        <w:rPr>
          <w:rFonts w:ascii="GHEA Grapalat" w:hAnsi="GHEA Grapalat"/>
          <w:i/>
          <w:lang w:val="hy-AM"/>
        </w:rPr>
        <w:t>.</w:t>
      </w:r>
    </w:p>
  </w:footnote>
  <w:footnote w:id="2">
    <w:p w:rsidR="007E732A" w:rsidRPr="00617E69" w:rsidRDefault="007E732A"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7E732A" w:rsidRPr="00CD6B60" w:rsidRDefault="007E732A"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E732A" w:rsidRPr="001115E9" w:rsidRDefault="007E732A"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E732A" w:rsidRPr="00CD6B60" w:rsidRDefault="007E732A"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rsidR="007E732A" w:rsidRDefault="007E732A" w:rsidP="00B351F5">
      <w:pPr>
        <w:pStyle w:val="FootnoteText"/>
        <w:rPr>
          <w:ins w:id="0" w:author="Vardan" w:date="2022-10-30T19:26:00Z"/>
          <w:rFonts w:ascii="GHEA Grapalat" w:hAnsi="GHEA Grapalat"/>
          <w:i/>
        </w:rPr>
      </w:pPr>
      <w:r>
        <w:rPr>
          <w:rStyle w:val="FootnoteReference"/>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rsidR="007E732A" w:rsidRPr="0093507A" w:rsidRDefault="007E732A" w:rsidP="00CB2961">
      <w:pPr>
        <w:pStyle w:val="FootnoteText"/>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7E732A" w:rsidRPr="0093507A" w:rsidRDefault="007E732A" w:rsidP="00814D5C">
      <w:pPr>
        <w:pStyle w:val="FootnoteText"/>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rsidR="007E732A" w:rsidRPr="002C2499" w:rsidRDefault="007E732A" w:rsidP="00814D5C">
      <w:pPr>
        <w:pStyle w:val="FootnoteText"/>
        <w:jc w:val="both"/>
      </w:pPr>
    </w:p>
    <w:p w:rsidR="007E732A" w:rsidRPr="000811C1" w:rsidRDefault="007E732A">
      <w:pPr>
        <w:pStyle w:val="FootnoteText"/>
        <w:rPr>
          <w:rFonts w:asciiTheme="minorHAnsi" w:hAnsiTheme="minorHAnsi"/>
        </w:rPr>
      </w:pPr>
    </w:p>
  </w:footnote>
  <w:footnote w:id="4">
    <w:p w:rsidR="007E732A" w:rsidRPr="008842CE" w:rsidRDefault="007E732A"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E732A" w:rsidRPr="000811C1" w:rsidRDefault="007E732A">
      <w:pPr>
        <w:pStyle w:val="FootnoteText"/>
        <w:rPr>
          <w:lang w:val="af-ZA"/>
        </w:rPr>
      </w:pPr>
    </w:p>
  </w:footnote>
  <w:footnote w:id="5">
    <w:p w:rsidR="007E732A" w:rsidRPr="00503411" w:rsidRDefault="007E732A"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rsidR="007E732A" w:rsidRPr="001D0DD7" w:rsidRDefault="007E732A"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7E732A" w:rsidRPr="00503411" w:rsidRDefault="007E732A"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7E732A" w:rsidRPr="00CD2651" w:rsidRDefault="007E732A">
      <w:pPr>
        <w:pStyle w:val="FootnoteText"/>
      </w:pPr>
    </w:p>
  </w:footnote>
  <w:footnote w:id="6">
    <w:p w:rsidR="007E732A" w:rsidRPr="00511966" w:rsidRDefault="007E732A"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7E732A" w:rsidRPr="00B15560" w:rsidRDefault="007E732A"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7E732A" w:rsidRPr="000811C1" w:rsidRDefault="007E732A" w:rsidP="0027573B">
      <w:pPr>
        <w:pStyle w:val="FootnoteText"/>
        <w:rPr>
          <w:rFonts w:ascii="Sylfaen" w:hAnsi="Sylfaen"/>
          <w:sz w:val="18"/>
          <w:szCs w:val="18"/>
        </w:rPr>
      </w:pPr>
    </w:p>
  </w:footnote>
  <w:footnote w:id="8">
    <w:p w:rsidR="007E732A" w:rsidRPr="00A31673" w:rsidRDefault="007E732A">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7E732A" w:rsidRDefault="007E732A" w:rsidP="006B3E56">
      <w:pPr>
        <w:jc w:val="both"/>
      </w:pPr>
    </w:p>
    <w:p w:rsidR="007E732A" w:rsidRDefault="007E732A"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7E732A" w:rsidRPr="00503980" w:rsidRDefault="007E732A"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7E732A" w:rsidRPr="003905B4" w:rsidRDefault="007E732A"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7E732A" w:rsidRPr="008D64EE" w:rsidRDefault="007E732A" w:rsidP="006B3E56">
      <w:pPr>
        <w:pStyle w:val="FootnoteText"/>
        <w:rPr>
          <w:rFonts w:asciiTheme="minorHAnsi" w:hAnsiTheme="minorHAnsi"/>
        </w:rPr>
      </w:pPr>
    </w:p>
  </w:footnote>
  <w:footnote w:id="10">
    <w:p w:rsidR="007E732A" w:rsidRPr="00DC619D" w:rsidRDefault="007E732A"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7E732A" w:rsidRPr="00D3436F" w:rsidRDefault="007E732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7E732A" w:rsidRPr="00D3436F" w:rsidRDefault="007E732A">
      <w:pPr>
        <w:pStyle w:val="FootnoteText"/>
        <w:rPr>
          <w:lang w:val="es-ES"/>
        </w:rPr>
      </w:pPr>
    </w:p>
  </w:footnote>
  <w:footnote w:id="12">
    <w:p w:rsidR="007E732A" w:rsidRPr="00E10F7D" w:rsidRDefault="007E732A">
      <w:pPr>
        <w:pStyle w:val="FootnoteText"/>
        <w:rPr>
          <w:rFonts w:ascii="GHEA Grapalat" w:hAnsi="GHEA Grapalat"/>
          <w:i/>
        </w:rPr>
      </w:pPr>
      <w:r w:rsidRPr="00E10F7D">
        <w:rPr>
          <w:rStyle w:val="FootnoteReference"/>
        </w:rPr>
        <w:t>*</w:t>
      </w:r>
      <w:r w:rsidRPr="00E10F7D">
        <w:t xml:space="preserve"> </w:t>
      </w:r>
      <w:r w:rsidRPr="00E10F7D">
        <w:rPr>
          <w:rFonts w:ascii="GHEA Grapalat" w:hAnsi="GHEA Grapalat"/>
          <w:i/>
        </w:rPr>
        <w:t>Заполняется секретарем Комиссии до опубликования приглашения в бюллетене.</w:t>
      </w:r>
    </w:p>
    <w:p w:rsidR="007E732A" w:rsidRPr="00C8334C" w:rsidRDefault="007E732A" w:rsidP="00E10F7D">
      <w:pPr>
        <w:widowControl w:val="0"/>
        <w:spacing w:after="160"/>
        <w:ind w:right="-1"/>
        <w:jc w:val="both"/>
        <w:rPr>
          <w:rFonts w:ascii="GHEA Grapalat" w:hAnsi="GHEA Grapalat"/>
          <w:b/>
          <w:sz w:val="20"/>
          <w:szCs w:val="20"/>
        </w:rPr>
      </w:pPr>
      <w:r w:rsidRPr="00E10F7D">
        <w:rPr>
          <w:rFonts w:ascii="GHEA Grapalat" w:hAnsi="GHEA Grapalat"/>
          <w:i/>
        </w:rPr>
        <w:t>**</w:t>
      </w:r>
      <w:r w:rsidRPr="00E10F7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rsidR="007E732A" w:rsidRPr="00217344" w:rsidRDefault="007E732A">
      <w:pPr>
        <w:pStyle w:val="FootnoteText"/>
      </w:pPr>
    </w:p>
  </w:footnote>
  <w:footnote w:id="13">
    <w:p w:rsidR="007E732A" w:rsidRPr="008842CE" w:rsidRDefault="007E732A"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E732A" w:rsidRPr="008842CE" w:rsidRDefault="007E732A" w:rsidP="00673870">
      <w:pPr>
        <w:pStyle w:val="FootnoteText"/>
        <w:jc w:val="both"/>
        <w:rPr>
          <w:rFonts w:ascii="GHEA Grapalat" w:hAnsi="GHEA Grapalat"/>
        </w:rPr>
      </w:pPr>
    </w:p>
  </w:footnote>
  <w:footnote w:id="14">
    <w:p w:rsidR="007E732A" w:rsidRPr="008842CE" w:rsidRDefault="007E732A" w:rsidP="003D2FE2">
      <w:pPr>
        <w:pStyle w:val="FootnoteText"/>
        <w:jc w:val="both"/>
      </w:pPr>
    </w:p>
  </w:footnote>
  <w:footnote w:id="15">
    <w:p w:rsidR="007E732A" w:rsidRPr="008842CE" w:rsidRDefault="007E732A"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E732A" w:rsidRPr="008842CE" w:rsidRDefault="007E732A" w:rsidP="000A214C">
      <w:pPr>
        <w:pStyle w:val="FootnoteText"/>
        <w:jc w:val="both"/>
        <w:rPr>
          <w:rFonts w:ascii="GHEA Grapalat" w:hAnsi="GHEA Grapalat"/>
        </w:rPr>
      </w:pPr>
    </w:p>
  </w:footnote>
  <w:footnote w:id="16">
    <w:p w:rsidR="007E732A" w:rsidRPr="008842CE" w:rsidRDefault="007E732A" w:rsidP="000A214C">
      <w:pPr>
        <w:pStyle w:val="FootnoteText"/>
        <w:jc w:val="both"/>
      </w:pPr>
    </w:p>
  </w:footnote>
  <w:footnote w:id="17">
    <w:p w:rsidR="007E732A" w:rsidRDefault="007E732A"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rsidR="007E732A" w:rsidRPr="002A1F5A" w:rsidRDefault="007E732A"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rsidR="007E732A" w:rsidRPr="002A1F5A" w:rsidRDefault="007E732A" w:rsidP="003B2F27">
      <w:pPr>
        <w:pStyle w:val="FootnoteText"/>
        <w:jc w:val="both"/>
        <w:rPr>
          <w:rFonts w:asciiTheme="minorHAnsi" w:hAnsiTheme="minorHAnsi"/>
        </w:rPr>
      </w:pPr>
    </w:p>
  </w:footnote>
  <w:footnote w:id="18">
    <w:p w:rsidR="007E732A" w:rsidRPr="002A7C6E" w:rsidRDefault="007E732A"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7E732A" w:rsidRPr="00D81E0E" w:rsidRDefault="007E732A"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9">
    <w:p w:rsidR="007E732A" w:rsidRPr="006F5F33" w:rsidRDefault="007E732A"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0">
    <w:p w:rsidR="007E732A" w:rsidRPr="006F5F33" w:rsidRDefault="007E732A"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1">
    <w:p w:rsidR="007E732A" w:rsidRPr="00EB336B" w:rsidRDefault="007E732A"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7E732A" w:rsidRDefault="007E732A" w:rsidP="003B2F27">
      <w:pPr>
        <w:pStyle w:val="FootnoteText"/>
        <w:rPr>
          <w:rFonts w:asciiTheme="minorHAnsi" w:hAnsiTheme="minorHAnsi"/>
        </w:rPr>
      </w:pPr>
    </w:p>
    <w:p w:rsidR="007E732A" w:rsidRPr="008F6EF8" w:rsidRDefault="007E732A"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7E732A" w:rsidRPr="00576D9C" w:rsidRDefault="007E732A" w:rsidP="003B2F27">
      <w:pPr>
        <w:pStyle w:val="FootnoteText"/>
        <w:rPr>
          <w:rFonts w:asciiTheme="minorHAnsi" w:hAnsiTheme="minorHAnsi"/>
        </w:rPr>
      </w:pPr>
    </w:p>
  </w:footnote>
  <w:footnote w:id="22">
    <w:p w:rsidR="007E732A" w:rsidRPr="00892F7F" w:rsidRDefault="007E732A"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7E732A" w:rsidRPr="0013046C" w:rsidRDefault="007E732A"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7E732A" w:rsidRPr="0013046C" w:rsidRDefault="007E732A"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7E732A" w:rsidRPr="006F5F33" w:rsidRDefault="007E732A"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7E732A" w:rsidRPr="00552B23" w:rsidTr="00E3441C">
        <w:tc>
          <w:tcPr>
            <w:tcW w:w="2631"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7E732A" w:rsidRPr="0067463A" w:rsidRDefault="007E732A"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7E732A" w:rsidRPr="0067463A" w:rsidRDefault="007E732A"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7E732A" w:rsidRPr="00552B23" w:rsidTr="00E3441C">
        <w:tc>
          <w:tcPr>
            <w:tcW w:w="2631"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c>
          <w:tcPr>
            <w:tcW w:w="2631"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c>
          <w:tcPr>
            <w:tcW w:w="2632"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r>
      <w:tr w:rsidR="007E732A" w:rsidRPr="00552B23" w:rsidTr="00E3441C">
        <w:tc>
          <w:tcPr>
            <w:tcW w:w="2631"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c>
          <w:tcPr>
            <w:tcW w:w="2631"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c>
          <w:tcPr>
            <w:tcW w:w="2632"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r>
      <w:tr w:rsidR="007E732A" w:rsidRPr="00552B23" w:rsidTr="00E3441C">
        <w:tc>
          <w:tcPr>
            <w:tcW w:w="2631"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c>
          <w:tcPr>
            <w:tcW w:w="2631"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c>
          <w:tcPr>
            <w:tcW w:w="2632"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r>
      <w:tr w:rsidR="007E732A" w:rsidRPr="00552B23" w:rsidTr="00E3441C">
        <w:tc>
          <w:tcPr>
            <w:tcW w:w="2631"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c>
          <w:tcPr>
            <w:tcW w:w="2631"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c>
          <w:tcPr>
            <w:tcW w:w="2632" w:type="dxa"/>
          </w:tcPr>
          <w:p w:rsidR="007E732A" w:rsidRPr="00552B23" w:rsidRDefault="007E732A" w:rsidP="00E3441C">
            <w:pPr>
              <w:pStyle w:val="NormalWeb"/>
              <w:spacing w:before="0" w:beforeAutospacing="0" w:after="0" w:afterAutospacing="0" w:line="360" w:lineRule="auto"/>
              <w:jc w:val="center"/>
              <w:rPr>
                <w:rFonts w:ascii="GHEA Grapalat" w:hAnsi="GHEA Grapalat"/>
                <w:i/>
                <w:sz w:val="16"/>
              </w:rPr>
            </w:pPr>
          </w:p>
        </w:tc>
      </w:tr>
    </w:tbl>
    <w:p w:rsidR="007E732A" w:rsidRPr="006F5F33" w:rsidRDefault="007E732A"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7E732A" w:rsidRPr="00576D9C" w:rsidRDefault="007E732A" w:rsidP="003B2F27">
      <w:pPr>
        <w:pStyle w:val="FootnoteText"/>
        <w:jc w:val="both"/>
        <w:rPr>
          <w:rFonts w:ascii="GHEA Grapalat" w:hAnsi="GHEA Grapalat"/>
          <w:lang w:val="hy-AM"/>
        </w:rPr>
      </w:pPr>
    </w:p>
  </w:footnote>
  <w:footnote w:id="23">
    <w:p w:rsidR="007E732A" w:rsidRPr="006F5F33" w:rsidRDefault="007E732A"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rsidR="007E732A" w:rsidRPr="006F5F33" w:rsidRDefault="007E732A"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7E732A" w:rsidRPr="006F5F33" w:rsidRDefault="007E732A"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6">
    <w:p w:rsidR="007E732A" w:rsidRPr="00357333" w:rsidRDefault="007E732A" w:rsidP="003B2F27">
      <w:pPr>
        <w:pStyle w:val="FootnoteText"/>
        <w:jc w:val="both"/>
        <w:rPr>
          <w:sz w:val="16"/>
        </w:rPr>
      </w:pPr>
      <w:r w:rsidRPr="00357333">
        <w:rPr>
          <w:rStyle w:val="FootnoteReference"/>
          <w:sz w:val="16"/>
        </w:rPr>
        <w:t>*</w:t>
      </w:r>
      <w:r w:rsidRPr="00357333">
        <w:rPr>
          <w:rFonts w:ascii="GHEA Grapalat" w:eastAsiaTheme="minorEastAsia" w:hAnsi="GHEA Grapalat" w:cstheme="minorBidi"/>
          <w:i/>
          <w:sz w:val="18"/>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357333">
        <w:rPr>
          <w:rFonts w:ascii="GHEA Grapalat" w:hAnsi="GHEA Grapalat"/>
          <w:i/>
          <w:sz w:val="16"/>
        </w:rPr>
        <w:t>.</w:t>
      </w:r>
    </w:p>
  </w:footnote>
  <w:footnote w:id="27">
    <w:p w:rsidR="007E732A" w:rsidRPr="00E40AC8" w:rsidRDefault="007E732A" w:rsidP="003B2F27">
      <w:pPr>
        <w:pStyle w:val="FootnoteText"/>
        <w:jc w:val="both"/>
      </w:pPr>
      <w:r w:rsidRPr="00357333">
        <w:rPr>
          <w:rStyle w:val="FootnoteReference"/>
          <w:sz w:val="16"/>
        </w:rPr>
        <w:t>**</w:t>
      </w:r>
      <w:r w:rsidRPr="00357333">
        <w:rPr>
          <w:sz w:val="16"/>
        </w:rPr>
        <w:t xml:space="preserve"> </w:t>
      </w:r>
      <w:r w:rsidRPr="00357333">
        <w:rPr>
          <w:rFonts w:ascii="GHEA Grapalat" w:hAnsi="GHEA Grapalat"/>
          <w:i/>
          <w:sz w:val="16"/>
        </w:rPr>
        <w:t xml:space="preserve">Если договор заключается на основании части 6 статьи 15 Закона РА "О закупках", то в </w:t>
      </w:r>
      <w:r w:rsidRPr="00357333">
        <w:rPr>
          <w:rFonts w:ascii="GHEA Grapalat" w:hAnsi="GHEA Grapalat"/>
          <w:sz w:val="16"/>
        </w:rPr>
        <w:t xml:space="preserve">графе </w:t>
      </w:r>
      <w:r w:rsidRPr="00357333">
        <w:rPr>
          <w:rFonts w:ascii="GHEA Grapalat" w:hAnsi="GHEA Grapalat"/>
          <w:i/>
          <w:sz w:val="16"/>
        </w:rPr>
        <w:t xml:space="preserve">срок </w:t>
      </w:r>
      <w:r w:rsidRPr="00357333">
        <w:rPr>
          <w:rFonts w:ascii="GHEA Grapalat" w:hAnsi="GHEA Grapalat"/>
          <w:i/>
          <w:color w:val="000000" w:themeColor="text1"/>
          <w:sz w:val="18"/>
          <w:szCs w:val="22"/>
        </w:rPr>
        <w:t>устанавливается в календарных днях, а его</w:t>
      </w:r>
      <w:r w:rsidRPr="00357333">
        <w:rPr>
          <w:rFonts w:ascii="GHEA Grapalat" w:hAnsi="GHEA Grapalat"/>
          <w:i/>
          <w:sz w:val="16"/>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r w:rsidRPr="00AD29CE">
        <w:rPr>
          <w:rFonts w:ascii="GHEA Grapalat" w:hAnsi="GHEA Grapalat"/>
          <w:i/>
        </w:rPr>
        <w:t>.</w:t>
      </w:r>
    </w:p>
  </w:footnote>
  <w:footnote w:id="28">
    <w:p w:rsidR="007E732A" w:rsidRPr="00CA2754" w:rsidRDefault="007E732A"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7E732A" w:rsidRPr="00CA2754" w:rsidRDefault="007E732A" w:rsidP="003B2F27">
      <w:pPr>
        <w:pStyle w:val="FootnoteText"/>
        <w:jc w:val="both"/>
        <w:rPr>
          <w:sz w:val="2"/>
          <w:szCs w:val="2"/>
        </w:rPr>
      </w:pPr>
    </w:p>
  </w:footnote>
  <w:footnote w:id="29">
    <w:p w:rsidR="007E732A" w:rsidRPr="00CA2754" w:rsidRDefault="007E732A"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F384FE5"/>
    <w:multiLevelType w:val="hybridMultilevel"/>
    <w:tmpl w:val="5074E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4"/>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9"/>
  </w:num>
  <w:num w:numId="13">
    <w:abstractNumId w:val="27"/>
  </w:num>
  <w:num w:numId="14">
    <w:abstractNumId w:val="12"/>
  </w:num>
  <w:num w:numId="15">
    <w:abstractNumId w:val="28"/>
  </w:num>
  <w:num w:numId="16">
    <w:abstractNumId w:val="13"/>
  </w:num>
  <w:num w:numId="17">
    <w:abstractNumId w:val="6"/>
  </w:num>
  <w:num w:numId="18">
    <w:abstractNumId w:val="1"/>
  </w:num>
  <w:num w:numId="19">
    <w:abstractNumId w:val="15"/>
  </w:num>
  <w:num w:numId="20">
    <w:abstractNumId w:val="15"/>
  </w:num>
  <w:num w:numId="21">
    <w:abstractNumId w:val="18"/>
  </w:num>
  <w:num w:numId="22">
    <w:abstractNumId w:val="22"/>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9"/>
  </w:num>
  <w:num w:numId="34">
    <w:abstractNumId w:val="2"/>
  </w:num>
  <w:num w:numId="35">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40D4"/>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333"/>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54B"/>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46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5F83"/>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5C2D"/>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E732A"/>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99E"/>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20"/>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8A3"/>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7E"/>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AA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18"/>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C89"/>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6DE"/>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D615F9"/>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unhideWhenUsed/>
    <w:rsid w:val="007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7E732A"/>
    <w:rPr>
      <w:rFonts w:ascii="Courier New" w:hAnsi="Courier New" w:cs="Courier New"/>
      <w:lang w:bidi="ar-SA"/>
    </w:rPr>
  </w:style>
  <w:style w:type="character" w:customStyle="1" w:styleId="y2iqfc">
    <w:name w:val="y2iqfc"/>
    <w:basedOn w:val="DefaultParagraphFont"/>
    <w:rsid w:val="0068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F8340-C9EF-4C6B-A0CA-ED1E30249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2386</TotalTime>
  <Pages>107</Pages>
  <Words>23852</Words>
  <Characters>135961</Characters>
  <Application>Microsoft Office Word</Application>
  <DocSecurity>0</DocSecurity>
  <Lines>1133</Lines>
  <Paragraphs>318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159495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1683</cp:revision>
  <cp:lastPrinted>2018-02-16T07:12:00Z</cp:lastPrinted>
  <dcterms:created xsi:type="dcterms:W3CDTF">2019-10-28T07:04:00Z</dcterms:created>
  <dcterms:modified xsi:type="dcterms:W3CDTF">2026-02-26T06:42:00Z</dcterms:modified>
</cp:coreProperties>
</file>