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1A0" w:rsidRPr="00802D61" w:rsidRDefault="00D711A0" w:rsidP="00EA176E">
      <w:pPr>
        <w:pStyle w:val="BodyTextIndent"/>
        <w:spacing w:after="160"/>
        <w:ind w:left="567" w:right="565" w:firstLine="0"/>
        <w:jc w:val="center"/>
        <w:rPr>
          <w:rFonts w:ascii="GHEA Grapalat" w:hAnsi="GHEA Grapalat"/>
          <w:i w:val="0"/>
          <w:sz w:val="24"/>
          <w:szCs w:val="24"/>
        </w:rPr>
      </w:pPr>
      <w:r w:rsidRPr="00FD0971">
        <w:rPr>
          <w:rFonts w:ascii="GHEA Grapalat" w:hAnsi="GHEA Grapalat"/>
          <w:i w:val="0"/>
          <w:sz w:val="24"/>
          <w:szCs w:val="24"/>
        </w:rPr>
        <w:t>ОБЪЯВЛЕНИЕ</w:t>
      </w:r>
      <w:r>
        <w:rPr>
          <w:rFonts w:ascii="GHEA Grapalat" w:hAnsi="GHEA Grapalat"/>
          <w:i w:val="0"/>
          <w:sz w:val="24"/>
          <w:szCs w:val="24"/>
        </w:rPr>
        <w:br/>
      </w:r>
      <w:r w:rsidRPr="00FD0971">
        <w:rPr>
          <w:rFonts w:ascii="GHEA Grapalat" w:hAnsi="GHEA Grapalat"/>
          <w:i w:val="0"/>
          <w:sz w:val="24"/>
          <w:szCs w:val="24"/>
        </w:rPr>
        <w:t>О ЗАПРОСЕ КОТИРОВОК</w:t>
      </w:r>
      <w:r w:rsidRPr="00802D61">
        <w:rPr>
          <w:rFonts w:ascii="GHEA Grapalat" w:hAnsi="GHEA Grapalat"/>
          <w:i w:val="0"/>
          <w:sz w:val="24"/>
          <w:szCs w:val="24"/>
        </w:rPr>
        <w:t xml:space="preserve"> </w:t>
      </w:r>
    </w:p>
    <w:p w:rsidR="00D711A0" w:rsidRPr="00E75F64" w:rsidRDefault="00D711A0" w:rsidP="00EA176E">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Настоящий текст объявления утвержден решением Комиссии по</w:t>
      </w:r>
      <w:r>
        <w:rPr>
          <w:rFonts w:ascii="Courier New" w:hAnsi="Courier New" w:cs="Courier New"/>
          <w:i w:val="0"/>
          <w:sz w:val="24"/>
          <w:szCs w:val="24"/>
        </w:rPr>
        <w:t> </w:t>
      </w:r>
      <w:r w:rsidRPr="00FD0971">
        <w:rPr>
          <w:rFonts w:ascii="GHEA Grapalat" w:hAnsi="GHEA Grapalat"/>
          <w:i w:val="0"/>
          <w:sz w:val="24"/>
          <w:szCs w:val="24"/>
        </w:rPr>
        <w:t>запросу кот</w:t>
      </w:r>
      <w:r w:rsidR="0053131C">
        <w:rPr>
          <w:rFonts w:ascii="GHEA Grapalat" w:hAnsi="GHEA Grapalat"/>
          <w:i w:val="0"/>
          <w:sz w:val="24"/>
          <w:szCs w:val="24"/>
        </w:rPr>
        <w:t xml:space="preserve">ировок </w:t>
      </w:r>
      <w:r w:rsidR="0053131C" w:rsidRPr="0084194C">
        <w:rPr>
          <w:rFonts w:ascii="GHEA Grapalat" w:hAnsi="GHEA Grapalat"/>
          <w:i w:val="0"/>
          <w:sz w:val="24"/>
          <w:szCs w:val="24"/>
        </w:rPr>
        <w:t xml:space="preserve">от </w:t>
      </w:r>
      <w:r w:rsidR="00F37A32" w:rsidRPr="00F37A32">
        <w:rPr>
          <w:rFonts w:ascii="GHEA Grapalat" w:hAnsi="GHEA Grapalat"/>
          <w:i w:val="0"/>
          <w:sz w:val="24"/>
          <w:szCs w:val="24"/>
        </w:rPr>
        <w:t>1</w:t>
      </w:r>
      <w:r w:rsidR="00767841">
        <w:rPr>
          <w:rFonts w:ascii="GHEA Grapalat" w:hAnsi="GHEA Grapalat"/>
          <w:i w:val="0"/>
          <w:sz w:val="24"/>
          <w:szCs w:val="24"/>
          <w:lang w:val="hy-AM"/>
        </w:rPr>
        <w:t>8</w:t>
      </w:r>
      <w:r w:rsidRPr="00E91C57">
        <w:rPr>
          <w:rFonts w:ascii="GHEA Grapalat" w:hAnsi="GHEA Grapalat"/>
          <w:i w:val="0"/>
          <w:sz w:val="24"/>
          <w:szCs w:val="24"/>
        </w:rPr>
        <w:t>.</w:t>
      </w:r>
      <w:r w:rsidR="00767841">
        <w:rPr>
          <w:rFonts w:ascii="GHEA Grapalat" w:hAnsi="GHEA Grapalat"/>
          <w:i w:val="0"/>
          <w:sz w:val="24"/>
          <w:szCs w:val="24"/>
          <w:lang w:val="hy-AM"/>
        </w:rPr>
        <w:t>03</w:t>
      </w:r>
      <w:r w:rsidR="00767841">
        <w:rPr>
          <w:rFonts w:ascii="GHEA Grapalat" w:hAnsi="GHEA Grapalat"/>
          <w:i w:val="0"/>
          <w:sz w:val="24"/>
          <w:szCs w:val="24"/>
        </w:rPr>
        <w:t>.2025</w:t>
      </w:r>
      <w:r>
        <w:rPr>
          <w:rFonts w:ascii="GHEA Grapalat" w:hAnsi="GHEA Grapalat"/>
          <w:i w:val="0"/>
          <w:sz w:val="24"/>
          <w:szCs w:val="24"/>
        </w:rPr>
        <w:t xml:space="preserve"> </w:t>
      </w:r>
      <w:r w:rsidRPr="00FD0971">
        <w:rPr>
          <w:rFonts w:ascii="GHEA Grapalat" w:hAnsi="GHEA Grapalat"/>
          <w:i w:val="0"/>
          <w:sz w:val="24"/>
          <w:szCs w:val="24"/>
        </w:rPr>
        <w:t xml:space="preserve">года </w:t>
      </w:r>
      <w:r w:rsidR="002F1DDA">
        <w:rPr>
          <w:rFonts w:ascii="GHEA Grapalat" w:hAnsi="GHEA Grapalat"/>
          <w:i w:val="0"/>
          <w:sz w:val="24"/>
          <w:szCs w:val="24"/>
        </w:rPr>
        <w:t>N</w:t>
      </w:r>
      <w:r w:rsidR="0023670E">
        <w:rPr>
          <w:rFonts w:ascii="GHEA Grapalat" w:hAnsi="GHEA Grapalat"/>
          <w:i w:val="0"/>
          <w:sz w:val="24"/>
          <w:szCs w:val="24"/>
          <w:lang w:val="hy-AM"/>
        </w:rPr>
        <w:t>2</w:t>
      </w:r>
      <w:r w:rsidRPr="00FD0971">
        <w:rPr>
          <w:rFonts w:ascii="GHEA Grapalat" w:hAnsi="GHEA Grapalat"/>
          <w:i w:val="0"/>
          <w:sz w:val="24"/>
          <w:szCs w:val="24"/>
        </w:rPr>
        <w:t xml:space="preserve"> </w:t>
      </w:r>
      <w:r w:rsidRPr="00413E59">
        <w:rPr>
          <w:rFonts w:ascii="GHEA Grapalat" w:hAnsi="GHEA Grapalat"/>
          <w:i w:val="0"/>
          <w:sz w:val="24"/>
          <w:szCs w:val="24"/>
        </w:rPr>
        <w:t xml:space="preserve"> </w:t>
      </w:r>
      <w:r w:rsidRPr="00E46DE8">
        <w:rPr>
          <w:rFonts w:ascii="GHEA Grapalat" w:hAnsi="GHEA Grapalat"/>
          <w:i w:val="0"/>
          <w:sz w:val="24"/>
          <w:szCs w:val="24"/>
        </w:rPr>
        <w:t xml:space="preserve"> </w:t>
      </w:r>
      <w:r w:rsidRPr="00413E59">
        <w:rPr>
          <w:rFonts w:ascii="GHEA Grapalat" w:hAnsi="GHEA Grapalat"/>
          <w:i w:val="0"/>
          <w:sz w:val="24"/>
          <w:szCs w:val="24"/>
        </w:rPr>
        <w:t xml:space="preserve"> </w:t>
      </w:r>
      <w:r w:rsidRPr="00B9339C">
        <w:rPr>
          <w:rFonts w:ascii="GHEA Grapalat" w:hAnsi="GHEA Grapalat"/>
          <w:i w:val="0"/>
          <w:sz w:val="24"/>
          <w:szCs w:val="24"/>
        </w:rPr>
        <w:t xml:space="preserve"> </w:t>
      </w:r>
      <w:r w:rsidRPr="00E75F64">
        <w:rPr>
          <w:rFonts w:ascii="GHEA Grapalat" w:hAnsi="GHEA Grapalat"/>
          <w:i w:val="0"/>
          <w:sz w:val="24"/>
          <w:szCs w:val="24"/>
        </w:rPr>
        <w:t xml:space="preserve"> </w:t>
      </w:r>
    </w:p>
    <w:p w:rsidR="00D711A0" w:rsidRPr="00E46DE8" w:rsidRDefault="00D711A0" w:rsidP="00EA176E">
      <w:pPr>
        <w:pStyle w:val="BodyTextIndent"/>
        <w:spacing w:after="160" w:line="336" w:lineRule="auto"/>
        <w:ind w:right="565" w:firstLine="0"/>
        <w:jc w:val="center"/>
        <w:rPr>
          <w:rFonts w:ascii="GHEA Grapalat" w:hAnsi="GHEA Grapalat"/>
          <w:i w:val="0"/>
          <w:sz w:val="24"/>
          <w:szCs w:val="24"/>
        </w:rPr>
      </w:pPr>
      <w:r w:rsidRPr="00FD0971">
        <w:rPr>
          <w:rFonts w:ascii="GHEA Grapalat" w:hAnsi="GHEA Grapalat"/>
          <w:i w:val="0"/>
          <w:sz w:val="24"/>
          <w:szCs w:val="24"/>
        </w:rPr>
        <w:t xml:space="preserve">Код запроса котировок </w:t>
      </w:r>
      <w:r>
        <w:rPr>
          <w:rFonts w:ascii="GHEA Grapalat" w:hAnsi="GHEA Grapalat"/>
          <w:i w:val="0"/>
          <w:sz w:val="24"/>
          <w:szCs w:val="24"/>
        </w:rPr>
        <w:t xml:space="preserve"> </w:t>
      </w:r>
      <w:r w:rsidRPr="006B18CD">
        <w:rPr>
          <w:rFonts w:ascii="GHEA Grapalat" w:hAnsi="GHEA Grapalat"/>
          <w:i w:val="0"/>
          <w:sz w:val="24"/>
          <w:szCs w:val="24"/>
        </w:rPr>
        <w:t>ЕГС</w:t>
      </w:r>
      <w:r>
        <w:rPr>
          <w:rFonts w:ascii="GHEA Grapalat" w:hAnsi="GHEA Grapalat"/>
          <w:i w:val="0"/>
          <w:sz w:val="24"/>
          <w:szCs w:val="24"/>
        </w:rPr>
        <w:t>-</w:t>
      </w:r>
      <w:r w:rsidRPr="00FD0971">
        <w:rPr>
          <w:rFonts w:ascii="GHEA Grapalat" w:hAnsi="GHEA Grapalat"/>
          <w:i w:val="0"/>
          <w:sz w:val="24"/>
          <w:szCs w:val="24"/>
        </w:rPr>
        <w:t>GHAPDzB</w:t>
      </w:r>
      <w:r>
        <w:rPr>
          <w:rFonts w:ascii="GHEA Grapalat" w:hAnsi="GHEA Grapalat"/>
          <w:i w:val="0"/>
          <w:sz w:val="24"/>
          <w:szCs w:val="24"/>
        </w:rPr>
        <w:t>-</w:t>
      </w:r>
      <w:r w:rsidR="00DE51CD">
        <w:rPr>
          <w:rFonts w:ascii="GHEA Grapalat" w:hAnsi="GHEA Grapalat"/>
          <w:i w:val="0"/>
          <w:sz w:val="24"/>
          <w:szCs w:val="24"/>
        </w:rPr>
        <w:t>25/</w:t>
      </w:r>
      <w:r w:rsidR="00DE51CD" w:rsidRPr="00767841">
        <w:rPr>
          <w:rFonts w:ascii="GHEA Grapalat" w:hAnsi="GHEA Grapalat"/>
          <w:i w:val="0"/>
          <w:sz w:val="24"/>
          <w:szCs w:val="24"/>
        </w:rPr>
        <w:t>9</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002C4A44" w:rsidRPr="00FD14D7">
        <w:rPr>
          <w:rFonts w:ascii="GHEA Grapalat" w:hAnsi="GHEA Grapalat"/>
          <w:i w:val="0"/>
          <w:sz w:val="24"/>
          <w:szCs w:val="24"/>
        </w:rPr>
        <w:t xml:space="preserve"> </w:t>
      </w:r>
      <w:r w:rsidRPr="00413E59">
        <w:rPr>
          <w:rFonts w:ascii="GHEA Grapalat" w:hAnsi="GHEA Grapalat"/>
          <w:i w:val="0"/>
          <w:sz w:val="24"/>
          <w:szCs w:val="24"/>
        </w:rPr>
        <w:t xml:space="preserve"> </w:t>
      </w:r>
      <w:r w:rsidR="009268A6" w:rsidRPr="00FD14D7">
        <w:rPr>
          <w:rFonts w:ascii="GHEA Grapalat" w:hAnsi="GHEA Grapalat"/>
          <w:i w:val="0"/>
          <w:sz w:val="24"/>
          <w:szCs w:val="24"/>
        </w:rPr>
        <w:t xml:space="preserve"> </w:t>
      </w:r>
      <w:r w:rsidR="005C63A2" w:rsidRPr="00885259">
        <w:rPr>
          <w:rFonts w:ascii="GHEA Grapalat" w:hAnsi="GHEA Grapalat"/>
          <w:i w:val="0"/>
          <w:sz w:val="24"/>
          <w:szCs w:val="24"/>
        </w:rPr>
        <w:t xml:space="preserve">  </w:t>
      </w:r>
      <w:r w:rsidR="009268A6"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46DE8">
        <w:rPr>
          <w:rFonts w:ascii="GHEA Grapalat" w:hAnsi="GHEA Grapalat"/>
          <w:i w:val="0"/>
          <w:sz w:val="24"/>
          <w:szCs w:val="24"/>
        </w:rPr>
        <w:t xml:space="preserve"> </w:t>
      </w:r>
      <w:r w:rsidRPr="00E75F64">
        <w:rPr>
          <w:rFonts w:ascii="GHEA Grapalat" w:hAnsi="GHEA Grapalat"/>
          <w:i w:val="0"/>
          <w:sz w:val="24"/>
          <w:szCs w:val="24"/>
        </w:rPr>
        <w:t xml:space="preserve"> </w:t>
      </w:r>
      <w:r w:rsidRPr="00E46DE8">
        <w:rPr>
          <w:rFonts w:ascii="GHEA Grapalat" w:hAnsi="GHEA Grapalat"/>
          <w:i w:val="0"/>
          <w:sz w:val="24"/>
          <w:szCs w:val="24"/>
        </w:rPr>
        <w:t xml:space="preserve">  </w:t>
      </w:r>
    </w:p>
    <w:p w:rsidR="00D711A0" w:rsidRPr="00FD0971" w:rsidRDefault="00D711A0" w:rsidP="00EA176E">
      <w:pPr>
        <w:pStyle w:val="BodyTextIndent"/>
        <w:spacing w:line="240" w:lineRule="auto"/>
        <w:ind w:firstLine="567"/>
        <w:rPr>
          <w:rFonts w:ascii="GHEA Grapalat" w:hAnsi="GHEA Grapalat"/>
          <w:i w:val="0"/>
          <w:sz w:val="24"/>
          <w:szCs w:val="24"/>
        </w:rPr>
      </w:pPr>
      <w:r w:rsidRPr="00FB551E">
        <w:rPr>
          <w:rFonts w:ascii="GHEA Grapalat" w:hAnsi="GHEA Grapalat"/>
          <w:i w:val="0"/>
          <w:sz w:val="24"/>
          <w:szCs w:val="24"/>
        </w:rPr>
        <w:t xml:space="preserve">Заказчик ЗАО “Ергорсвет”, находящийся по адресу: РА г.Ереван, ул. Бузанда 1/4, объявляет </w:t>
      </w:r>
      <w:r w:rsidR="00885259">
        <w:rPr>
          <w:rFonts w:ascii="GHEA Grapalat" w:hAnsi="GHEA Grapalat"/>
          <w:i w:val="0"/>
          <w:sz w:val="24"/>
          <w:szCs w:val="24"/>
        </w:rPr>
        <w:t>запрос</w:t>
      </w:r>
      <w:r w:rsidR="00885259" w:rsidRPr="00885259">
        <w:rPr>
          <w:rFonts w:ascii="GHEA Grapalat" w:hAnsi="GHEA Grapalat"/>
          <w:i w:val="0"/>
          <w:sz w:val="24"/>
          <w:szCs w:val="24"/>
        </w:rPr>
        <w:t xml:space="preserve"> котировок</w:t>
      </w:r>
      <w:r w:rsidRPr="00FB551E">
        <w:rPr>
          <w:rFonts w:ascii="GHEA Grapalat" w:hAnsi="GHEA Grapalat"/>
          <w:i w:val="0"/>
          <w:sz w:val="24"/>
          <w:szCs w:val="24"/>
        </w:rPr>
        <w:t>, который проводится одним этапом</w:t>
      </w:r>
      <w:r w:rsidRPr="00FD0971">
        <w:rPr>
          <w:rFonts w:ascii="GHEA Grapalat" w:hAnsi="GHEA Grapalat"/>
          <w:i w:val="0"/>
          <w:sz w:val="24"/>
          <w:szCs w:val="24"/>
        </w:rPr>
        <w:t>.</w:t>
      </w:r>
    </w:p>
    <w:p w:rsidR="00AA76C5" w:rsidRPr="009A58DF" w:rsidRDefault="00AA76C5" w:rsidP="00AA76C5">
      <w:pPr>
        <w:pStyle w:val="BodyTextIndent"/>
        <w:spacing w:line="240" w:lineRule="auto"/>
        <w:ind w:firstLine="567"/>
        <w:rPr>
          <w:rFonts w:ascii="GHEA Grapalat" w:hAnsi="GHEA Grapalat"/>
          <w:i w:val="0"/>
          <w:sz w:val="24"/>
          <w:szCs w:val="24"/>
        </w:rPr>
      </w:pPr>
      <w:r w:rsidRPr="009A58DF">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6A2548">
        <w:rPr>
          <w:rFonts w:ascii="GHEA Grapalat" w:hAnsi="GHEA Grapalat"/>
          <w:i w:val="0"/>
          <w:sz w:val="24"/>
          <w:szCs w:val="24"/>
        </w:rPr>
        <w:t>светотехничес</w:t>
      </w:r>
      <w:r w:rsidR="00F37A32" w:rsidRPr="00582113">
        <w:rPr>
          <w:rFonts w:ascii="GHEA Grapalat" w:hAnsi="GHEA Grapalat"/>
          <w:i w:val="0"/>
          <w:sz w:val="24"/>
          <w:szCs w:val="24"/>
        </w:rPr>
        <w:t xml:space="preserve">ких товаров  </w:t>
      </w:r>
      <w:r w:rsidRPr="009A58DF">
        <w:rPr>
          <w:rFonts w:ascii="GHEA Grapalat" w:hAnsi="GHEA Grapalat"/>
          <w:i w:val="0"/>
          <w:sz w:val="24"/>
          <w:szCs w:val="24"/>
        </w:rPr>
        <w:t xml:space="preserve">(далее — договор). </w:t>
      </w:r>
    </w:p>
    <w:p w:rsidR="00D711A0" w:rsidRPr="009044F1" w:rsidRDefault="00D711A0" w:rsidP="00EA176E">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D711A0" w:rsidRPr="00F677F1" w:rsidRDefault="00D711A0" w:rsidP="00EA176E">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D711A0" w:rsidRPr="003F762C" w:rsidRDefault="00D711A0" w:rsidP="00EA176E">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D711A0" w:rsidRPr="00D5443D" w:rsidRDefault="00D711A0" w:rsidP="00EA176E">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D711A0" w:rsidRPr="000F11E5" w:rsidRDefault="00D711A0" w:rsidP="00EA176E">
      <w:pPr>
        <w:pStyle w:val="BodyTextIndent"/>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0F5AE7" w:rsidRPr="00FD0971">
        <w:rPr>
          <w:rFonts w:ascii="GHEA Grapalat" w:hAnsi="GHEA Grapalat"/>
          <w:i w:val="0"/>
          <w:sz w:val="24"/>
          <w:szCs w:val="24"/>
        </w:rPr>
        <w:t xml:space="preserve">запроса котировок </w:t>
      </w:r>
      <w:r w:rsidR="000F5AE7">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РА г.Ереван, ул. Бузанда 1/4, в докум</w:t>
      </w:r>
      <w:r>
        <w:rPr>
          <w:rFonts w:ascii="GHEA Grapalat" w:hAnsi="GHEA Grapalat"/>
          <w:i w:val="0"/>
          <w:sz w:val="24"/>
          <w:szCs w:val="24"/>
        </w:rPr>
        <w:t xml:space="preserve">ентарной форме, до </w:t>
      </w:r>
      <w:r w:rsidR="0053131C" w:rsidRPr="00FD14D7">
        <w:rPr>
          <w:rFonts w:ascii="GHEA Grapalat" w:hAnsi="GHEA Grapalat"/>
          <w:i w:val="0"/>
          <w:sz w:val="24"/>
          <w:szCs w:val="24"/>
        </w:rPr>
        <w:t>11</w:t>
      </w:r>
      <w:r>
        <w:rPr>
          <w:rFonts w:ascii="GHEA Grapalat" w:hAnsi="GHEA Grapalat"/>
          <w:i w:val="0"/>
          <w:sz w:val="24"/>
          <w:szCs w:val="24"/>
        </w:rPr>
        <w:t xml:space="preserve">:00 часов </w:t>
      </w:r>
      <w:r w:rsidRPr="00E75F64">
        <w:rPr>
          <w:rFonts w:ascii="GHEA Grapalat" w:hAnsi="GHEA Grapalat"/>
          <w:i w:val="0"/>
          <w:sz w:val="24"/>
          <w:szCs w:val="24"/>
        </w:rPr>
        <w:t>7</w:t>
      </w:r>
      <w:r w:rsidRPr="009F7C63">
        <w:rPr>
          <w:rFonts w:ascii="GHEA Grapalat" w:hAnsi="GHEA Grapalat"/>
          <w:i w:val="0"/>
          <w:sz w:val="24"/>
          <w:szCs w:val="24"/>
        </w:rPr>
        <w:t xml:space="preserve">-го дня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D711A0" w:rsidRPr="009F7C63" w:rsidRDefault="00D711A0" w:rsidP="00EA176E">
      <w:pPr>
        <w:pStyle w:val="BodyTextIndent"/>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9F7C63">
        <w:rPr>
          <w:rFonts w:ascii="GHEA Grapalat" w:hAnsi="GHEA Grapalat"/>
          <w:i w:val="0"/>
          <w:sz w:val="24"/>
          <w:szCs w:val="24"/>
        </w:rPr>
        <w:t>РА г.</w:t>
      </w:r>
      <w:r w:rsidR="00C9055D" w:rsidRPr="00C9055D">
        <w:rPr>
          <w:rFonts w:ascii="GHEA Grapalat" w:hAnsi="GHEA Grapalat"/>
          <w:i w:val="0"/>
          <w:sz w:val="24"/>
          <w:szCs w:val="24"/>
        </w:rPr>
        <w:t xml:space="preserve"> </w:t>
      </w:r>
      <w:r w:rsidRPr="009F7C63">
        <w:rPr>
          <w:rFonts w:ascii="GHEA Grapalat" w:hAnsi="GHEA Grapalat"/>
          <w:i w:val="0"/>
          <w:sz w:val="24"/>
          <w:szCs w:val="24"/>
        </w:rPr>
        <w:t>Ереван, у</w:t>
      </w:r>
      <w:r>
        <w:rPr>
          <w:rFonts w:ascii="GHEA Grapalat" w:hAnsi="GHEA Grapalat"/>
          <w:i w:val="0"/>
          <w:sz w:val="24"/>
          <w:szCs w:val="24"/>
        </w:rPr>
        <w:t>л. Бузанда 1/4, в 1</w:t>
      </w:r>
      <w:r w:rsidR="00533A69" w:rsidRPr="00885259">
        <w:rPr>
          <w:rFonts w:ascii="GHEA Grapalat" w:hAnsi="GHEA Grapalat"/>
          <w:i w:val="0"/>
          <w:sz w:val="24"/>
          <w:szCs w:val="24"/>
        </w:rPr>
        <w:t>1</w:t>
      </w:r>
      <w:r w:rsidR="0084194C">
        <w:rPr>
          <w:rFonts w:ascii="GHEA Grapalat" w:hAnsi="GHEA Grapalat"/>
          <w:i w:val="0"/>
          <w:sz w:val="24"/>
          <w:szCs w:val="24"/>
        </w:rPr>
        <w:t>:</w:t>
      </w:r>
      <w:r w:rsidR="00533A69" w:rsidRPr="00885259">
        <w:rPr>
          <w:rFonts w:ascii="GHEA Grapalat" w:hAnsi="GHEA Grapalat"/>
          <w:i w:val="0"/>
          <w:sz w:val="24"/>
          <w:szCs w:val="24"/>
        </w:rPr>
        <w:t>0</w:t>
      </w:r>
      <w:r>
        <w:rPr>
          <w:rFonts w:ascii="GHEA Grapalat" w:hAnsi="GHEA Grapalat"/>
          <w:i w:val="0"/>
          <w:sz w:val="24"/>
          <w:szCs w:val="24"/>
        </w:rPr>
        <w:t>0 часов</w:t>
      </w:r>
      <w:bookmarkStart w:id="0" w:name="_GoBack"/>
      <w:bookmarkEnd w:id="0"/>
      <w:r w:rsidRPr="00935EFC">
        <w:rPr>
          <w:rFonts w:ascii="GHEA Grapalat" w:hAnsi="GHEA Grapalat"/>
          <w:i w:val="0"/>
          <w:sz w:val="24"/>
          <w:szCs w:val="24"/>
        </w:rPr>
        <w:t xml:space="preserve">, </w:t>
      </w:r>
      <w:r w:rsidR="00796136" w:rsidRPr="00935EFC">
        <w:rPr>
          <w:rFonts w:ascii="GHEA Grapalat" w:hAnsi="GHEA Grapalat"/>
          <w:i w:val="0"/>
          <w:sz w:val="24"/>
          <w:szCs w:val="24"/>
        </w:rPr>
        <w:t>25</w:t>
      </w:r>
      <w:r w:rsidRPr="00935EFC">
        <w:rPr>
          <w:rFonts w:ascii="GHEA Grapalat" w:hAnsi="GHEA Grapalat"/>
          <w:i w:val="0"/>
          <w:sz w:val="24"/>
          <w:szCs w:val="24"/>
        </w:rPr>
        <w:t>.</w:t>
      </w:r>
      <w:r w:rsidR="00796136" w:rsidRPr="00935EFC">
        <w:rPr>
          <w:rFonts w:ascii="GHEA Grapalat" w:hAnsi="GHEA Grapalat"/>
          <w:i w:val="0"/>
          <w:sz w:val="24"/>
          <w:szCs w:val="24"/>
        </w:rPr>
        <w:t>03</w:t>
      </w:r>
      <w:r w:rsidRPr="00935EFC">
        <w:rPr>
          <w:rFonts w:ascii="GHEA Grapalat" w:hAnsi="GHEA Grapalat"/>
          <w:i w:val="0"/>
          <w:sz w:val="24"/>
          <w:szCs w:val="24"/>
        </w:rPr>
        <w:t>.20</w:t>
      </w:r>
      <w:r w:rsidR="006A2548" w:rsidRPr="00935EFC">
        <w:rPr>
          <w:rFonts w:ascii="GHEA Grapalat" w:hAnsi="GHEA Grapalat"/>
          <w:i w:val="0"/>
          <w:sz w:val="24"/>
          <w:szCs w:val="24"/>
        </w:rPr>
        <w:t>25</w:t>
      </w:r>
      <w:r w:rsidRPr="00935EFC">
        <w:rPr>
          <w:rFonts w:ascii="GHEA Grapalat" w:hAnsi="GHEA Grapalat"/>
          <w:i w:val="0"/>
          <w:sz w:val="24"/>
          <w:szCs w:val="24"/>
        </w:rPr>
        <w:t>г.</w:t>
      </w:r>
    </w:p>
    <w:p w:rsidR="00D711A0" w:rsidRPr="001B32D9" w:rsidRDefault="00D711A0" w:rsidP="00EA176E">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D711A0" w:rsidRPr="009F7C63" w:rsidRDefault="00D711A0" w:rsidP="00EA176E">
      <w:pPr>
        <w:pStyle w:val="BodyTextIndent"/>
        <w:spacing w:after="160" w:line="240" w:lineRule="auto"/>
        <w:ind w:firstLine="567"/>
        <w:rPr>
          <w:rFonts w:ascii="GHEA Grapalat" w:hAnsi="GHEA Grapalat"/>
          <w:i w:val="0"/>
          <w:sz w:val="24"/>
          <w:szCs w:val="24"/>
        </w:rPr>
      </w:pPr>
      <w:r w:rsidRPr="009F7C6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651BF1">
        <w:rPr>
          <w:rFonts w:ascii="GHEA Grapalat" w:hAnsi="GHEA Grapalat"/>
          <w:i w:val="0"/>
          <w:sz w:val="24"/>
          <w:szCs w:val="24"/>
        </w:rPr>
        <w:t>Нарине Абраамяну.</w:t>
      </w:r>
    </w:p>
    <w:p w:rsidR="00D711A0" w:rsidRPr="009F7C63" w:rsidRDefault="00D711A0" w:rsidP="00EA176E">
      <w:pPr>
        <w:ind w:firstLine="708"/>
        <w:jc w:val="both"/>
        <w:rPr>
          <w:rFonts w:ascii="GHEA Grapalat" w:hAnsi="GHEA Grapalat"/>
        </w:rPr>
      </w:pPr>
      <w:r w:rsidRPr="009F7C63">
        <w:rPr>
          <w:rFonts w:ascii="GHEA Grapalat" w:hAnsi="GHEA Grapalat"/>
        </w:rPr>
        <w:t xml:space="preserve">               тел. 010 54 39 80</w:t>
      </w:r>
    </w:p>
    <w:p w:rsidR="00F84B46" w:rsidRPr="003E4E74" w:rsidRDefault="00D711A0" w:rsidP="00F84B46">
      <w:pPr>
        <w:pStyle w:val="BodyTextIndent"/>
        <w:spacing w:line="240" w:lineRule="auto"/>
        <w:jc w:val="left"/>
        <w:rPr>
          <w:rFonts w:ascii="GHEA Grapalat" w:hAnsi="GHEA Grapalat"/>
          <w:i w:val="0"/>
          <w:sz w:val="22"/>
          <w:szCs w:val="22"/>
          <w:lang w:val="af-ZA"/>
        </w:rPr>
      </w:pPr>
      <w:r w:rsidRPr="009F7C63">
        <w:rPr>
          <w:rFonts w:ascii="GHEA Grapalat" w:hAnsi="GHEA Grapalat"/>
        </w:rPr>
        <w:t xml:space="preserve">       эл.почта. </w:t>
      </w:r>
      <w:hyperlink r:id="rId8" w:history="1">
        <w:r w:rsidR="00F84B46" w:rsidRPr="009A4E55">
          <w:rPr>
            <w:rStyle w:val="Hyperlink"/>
            <w:rFonts w:ascii="GHEA Grapalat" w:hAnsi="GHEA Grapalat"/>
            <w:lang w:val="hy-AM"/>
          </w:rPr>
          <w:t>narine</w:t>
        </w:r>
        <w:r w:rsidR="00F84B46" w:rsidRPr="009A4E55">
          <w:rPr>
            <w:rStyle w:val="Hyperlink"/>
            <w:rFonts w:ascii="GHEA Grapalat" w:hAnsi="GHEA Grapalat"/>
            <w:lang w:val="af-ZA"/>
          </w:rPr>
          <w:t>.abrahamyan@yerevan.am</w:t>
        </w:r>
      </w:hyperlink>
    </w:p>
    <w:p w:rsidR="00D711A0" w:rsidRPr="009F7C63" w:rsidRDefault="00D711A0" w:rsidP="00EA176E">
      <w:pPr>
        <w:ind w:firstLine="708"/>
        <w:jc w:val="both"/>
        <w:rPr>
          <w:rFonts w:ascii="GHEA Grapalat" w:hAnsi="GHEA Grapalat"/>
        </w:rPr>
      </w:pPr>
      <w:r w:rsidRPr="009F7C63">
        <w:rPr>
          <w:rFonts w:ascii="GHEA Grapalat" w:hAnsi="GHEA Grapalat"/>
        </w:rPr>
        <w:t xml:space="preserve">      Заказчик. ЗАО “Ергорсвет”</w:t>
      </w:r>
    </w:p>
    <w:p w:rsidR="00D711A0" w:rsidRPr="001B32D9" w:rsidRDefault="00D711A0" w:rsidP="00EA176E">
      <w:pPr>
        <w:pStyle w:val="BodyTextIndent"/>
        <w:widowControl w:val="0"/>
        <w:spacing w:after="160" w:line="240" w:lineRule="auto"/>
        <w:ind w:firstLine="567"/>
        <w:rPr>
          <w:rFonts w:ascii="GHEA Grapalat" w:hAnsi="GHEA Grapalat"/>
          <w:i w:val="0"/>
          <w:sz w:val="24"/>
          <w:szCs w:val="24"/>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9044F1" w:rsidRDefault="00D711A0" w:rsidP="000F5AE7">
      <w:pPr>
        <w:pStyle w:val="BodyText"/>
        <w:widowControl w:val="0"/>
        <w:spacing w:after="0"/>
        <w:ind w:firstLine="567"/>
        <w:jc w:val="right"/>
        <w:rPr>
          <w:rFonts w:ascii="GHEA Grapalat" w:hAnsi="GHEA Grapalat" w:cs="Sylfaen"/>
          <w:i/>
        </w:rPr>
      </w:pPr>
      <w:r w:rsidRPr="009044F1">
        <w:rPr>
          <w:rFonts w:ascii="GHEA Grapalat" w:hAnsi="GHEA Grapalat"/>
          <w:i/>
        </w:rPr>
        <w:t>Утверждено</w:t>
      </w:r>
    </w:p>
    <w:p w:rsidR="00D711A0" w:rsidRPr="00016450" w:rsidRDefault="00D711A0" w:rsidP="000F5AE7">
      <w:pPr>
        <w:pStyle w:val="BodyText"/>
        <w:widowControl w:val="0"/>
        <w:spacing w:after="0"/>
        <w:ind w:firstLine="567"/>
        <w:jc w:val="right"/>
        <w:rPr>
          <w:rFonts w:ascii="GHEA Grapalat" w:hAnsi="GHEA Grapalat"/>
          <w:i/>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016450">
        <w:rPr>
          <w:rFonts w:ascii="GHEA Grapalat" w:hAnsi="GHEA Grapalat"/>
          <w:i/>
        </w:rPr>
        <w:t xml:space="preserve">запроса котировок под кодом </w:t>
      </w:r>
      <w:r w:rsidRPr="006B18CD">
        <w:rPr>
          <w:rFonts w:ascii="GHEA Grapalat" w:hAnsi="GHEA Grapalat"/>
          <w:i/>
        </w:rPr>
        <w:t>ЕГС</w:t>
      </w:r>
      <w:r>
        <w:rPr>
          <w:rFonts w:ascii="GHEA Grapalat" w:hAnsi="GHEA Grapalat"/>
          <w:i/>
        </w:rPr>
        <w:t>-</w:t>
      </w:r>
      <w:r w:rsidRPr="00FD0971">
        <w:rPr>
          <w:rFonts w:ascii="GHEA Grapalat" w:hAnsi="GHEA Grapalat"/>
          <w:i/>
        </w:rPr>
        <w:t>GHAPDzB</w:t>
      </w:r>
      <w:r>
        <w:rPr>
          <w:rFonts w:ascii="GHEA Grapalat" w:hAnsi="GHEA Grapalat"/>
          <w:i/>
        </w:rPr>
        <w:t>-</w:t>
      </w:r>
      <w:r w:rsidR="00B746DE">
        <w:rPr>
          <w:rFonts w:ascii="GHEA Grapalat" w:hAnsi="GHEA Grapalat"/>
          <w:i/>
        </w:rPr>
        <w:t>25/9</w:t>
      </w:r>
      <w:r w:rsidRPr="00515889">
        <w:rPr>
          <w:rFonts w:ascii="GHEA Grapalat" w:hAnsi="GHEA Grapalat" w:cs="Times Armenian"/>
          <w:i/>
        </w:rPr>
        <w:br/>
      </w:r>
      <w:r>
        <w:rPr>
          <w:rFonts w:ascii="GHEA Grapalat" w:hAnsi="GHEA Grapalat"/>
          <w:i/>
        </w:rPr>
        <w:t xml:space="preserve">№ </w:t>
      </w:r>
      <w:r w:rsidR="0023670E">
        <w:rPr>
          <w:rFonts w:ascii="GHEA Grapalat" w:hAnsi="GHEA Grapalat"/>
          <w:i/>
        </w:rPr>
        <w:t xml:space="preserve"> 3</w:t>
      </w:r>
      <w:r w:rsidR="0023670E">
        <w:rPr>
          <w:rFonts w:ascii="GHEA Grapalat" w:hAnsi="GHEA Grapalat"/>
          <w:i/>
          <w:lang w:val="hy-AM"/>
        </w:rPr>
        <w:t xml:space="preserve"> </w:t>
      </w:r>
      <w:r w:rsidRPr="006D6765">
        <w:rPr>
          <w:rFonts w:ascii="GHEA Grapalat" w:hAnsi="GHEA Grapalat"/>
          <w:i/>
        </w:rPr>
        <w:t xml:space="preserve">от </w:t>
      </w:r>
      <w:r w:rsidR="005A5274" w:rsidRPr="00935EFC">
        <w:rPr>
          <w:rFonts w:ascii="GHEA Grapalat" w:hAnsi="GHEA Grapalat"/>
          <w:i/>
        </w:rPr>
        <w:t>18</w:t>
      </w:r>
      <w:r w:rsidRPr="006D6765">
        <w:rPr>
          <w:rFonts w:ascii="GHEA Grapalat" w:hAnsi="GHEA Grapalat"/>
          <w:i/>
        </w:rPr>
        <w:t>.</w:t>
      </w:r>
      <w:r w:rsidR="006A2548" w:rsidRPr="00767841">
        <w:rPr>
          <w:rFonts w:ascii="GHEA Grapalat" w:hAnsi="GHEA Grapalat"/>
          <w:i/>
        </w:rPr>
        <w:t>03</w:t>
      </w:r>
      <w:r w:rsidRPr="006D6765">
        <w:rPr>
          <w:rFonts w:ascii="GHEA Grapalat" w:hAnsi="GHEA Grapalat"/>
          <w:i/>
        </w:rPr>
        <w:t>.</w:t>
      </w:r>
      <w:r>
        <w:rPr>
          <w:rFonts w:ascii="GHEA Grapalat" w:hAnsi="GHEA Grapalat"/>
          <w:i/>
        </w:rPr>
        <w:t>202</w:t>
      </w:r>
      <w:r w:rsidR="006A2548" w:rsidRPr="00767841">
        <w:rPr>
          <w:rFonts w:ascii="GHEA Grapalat" w:hAnsi="GHEA Grapalat"/>
          <w:i/>
        </w:rPr>
        <w:t>5</w:t>
      </w:r>
      <w:r w:rsidRPr="00016450">
        <w:rPr>
          <w:rFonts w:ascii="GHEA Grapalat" w:hAnsi="GHEA Grapalat"/>
          <w:i/>
        </w:rPr>
        <w:t>г.</w:t>
      </w:r>
    </w:p>
    <w:p w:rsidR="00D711A0" w:rsidRPr="009044F1" w:rsidRDefault="00D711A0" w:rsidP="00EA176E">
      <w:pPr>
        <w:pStyle w:val="BodyText"/>
        <w:widowControl w:val="0"/>
        <w:spacing w:after="160"/>
        <w:ind w:right="-7" w:firstLine="567"/>
        <w:jc w:val="center"/>
        <w:rPr>
          <w:rFonts w:ascii="GHEA Grapalat" w:hAnsi="GHEA Grapalat"/>
        </w:rPr>
      </w:pPr>
    </w:p>
    <w:p w:rsidR="00D711A0" w:rsidRPr="003A1EBB" w:rsidRDefault="00D711A0" w:rsidP="00EA176E">
      <w:pPr>
        <w:pStyle w:val="BodyText"/>
        <w:widowControl w:val="0"/>
        <w:spacing w:after="160"/>
        <w:ind w:right="-7" w:firstLine="567"/>
        <w:jc w:val="center"/>
        <w:rPr>
          <w:rFonts w:ascii="GHEA Grapalat" w:hAnsi="GHEA Grapalat"/>
        </w:rPr>
      </w:pPr>
    </w:p>
    <w:p w:rsidR="00D711A0" w:rsidRPr="003A1EBB" w:rsidRDefault="00D711A0" w:rsidP="00EA176E">
      <w:pPr>
        <w:pStyle w:val="BodyText"/>
        <w:widowControl w:val="0"/>
        <w:spacing w:after="160"/>
        <w:ind w:right="-7" w:firstLine="567"/>
        <w:jc w:val="center"/>
        <w:rPr>
          <w:rFonts w:ascii="GHEA Grapalat" w:hAnsi="GHEA Grapalat"/>
        </w:rPr>
      </w:pPr>
    </w:p>
    <w:p w:rsidR="00D711A0" w:rsidRPr="002106B9" w:rsidRDefault="00D711A0" w:rsidP="00EA176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D711A0" w:rsidRPr="00016450" w:rsidRDefault="00D711A0" w:rsidP="00EA176E">
      <w:pPr>
        <w:pStyle w:val="BodyText"/>
        <w:widowControl w:val="0"/>
        <w:spacing w:after="160" w:line="360" w:lineRule="auto"/>
        <w:ind w:right="-7"/>
        <w:jc w:val="center"/>
        <w:rPr>
          <w:rFonts w:ascii="GHEA Grapalat" w:hAnsi="GHEA Grapalat"/>
        </w:rPr>
      </w:pPr>
    </w:p>
    <w:p w:rsidR="00D711A0" w:rsidRPr="00016450" w:rsidRDefault="00D711A0" w:rsidP="00EA176E">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D711A0" w:rsidRPr="00016450" w:rsidRDefault="00D711A0" w:rsidP="00EA176E">
      <w:pPr>
        <w:pStyle w:val="BodyText"/>
        <w:widowControl w:val="0"/>
        <w:spacing w:after="160" w:line="360" w:lineRule="auto"/>
        <w:ind w:right="-7"/>
        <w:jc w:val="center"/>
        <w:rPr>
          <w:rFonts w:ascii="GHEA Grapalat" w:hAnsi="GHEA Grapalat" w:cs="Sylfaen"/>
        </w:rPr>
      </w:pPr>
    </w:p>
    <w:p w:rsidR="00D711A0" w:rsidRPr="00C90F08" w:rsidRDefault="00D711A0" w:rsidP="00EA176E">
      <w:pPr>
        <w:pStyle w:val="BodyText"/>
        <w:widowControl w:val="0"/>
        <w:spacing w:after="160" w:line="360" w:lineRule="auto"/>
        <w:ind w:right="-7"/>
        <w:jc w:val="center"/>
        <w:rPr>
          <w:rFonts w:ascii="GHEA Grapalat" w:hAnsi="GHEA Grapalat"/>
        </w:rPr>
      </w:pPr>
      <w:r w:rsidRPr="00016450">
        <w:rPr>
          <w:rFonts w:ascii="GHEA Grapalat" w:hAnsi="GHEA Grapalat"/>
        </w:rPr>
        <w:t xml:space="preserve">НА ЗАПРОС КОТИРОВОК, ОБЪЯВЛЕННЫЙ С ЦЕЛЬЮ </w:t>
      </w:r>
      <w:r w:rsidR="00EB3226" w:rsidRPr="00016450">
        <w:rPr>
          <w:rFonts w:ascii="GHEA Grapalat" w:hAnsi="GHEA Grapalat"/>
        </w:rPr>
        <w:t xml:space="preserve">ПРИОБРЕТЕНИЯ </w:t>
      </w:r>
      <w:r w:rsidR="006A2548" w:rsidRPr="00767841">
        <w:rPr>
          <w:rFonts w:ascii="GHEA Grapalat" w:hAnsi="GHEA Grapalat"/>
        </w:rPr>
        <w:t>СВЕТОТЕХНИЧЕСКИХ</w:t>
      </w:r>
      <w:r w:rsidR="00031828" w:rsidRPr="00582113">
        <w:rPr>
          <w:rFonts w:ascii="GHEA Grapalat" w:hAnsi="GHEA Grapalat"/>
        </w:rPr>
        <w:t xml:space="preserve"> ТОВАРОВ  </w:t>
      </w:r>
      <w:r w:rsidRPr="00016450">
        <w:rPr>
          <w:rFonts w:ascii="GHEA Grapalat" w:hAnsi="GHEA Grapalat"/>
        </w:rPr>
        <w:t xml:space="preserve">ДЛЯ НУЖД </w:t>
      </w:r>
    </w:p>
    <w:p w:rsidR="00D711A0" w:rsidRPr="002106B9" w:rsidRDefault="00031828" w:rsidP="00EA176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D711A0" w:rsidRPr="009044F1" w:rsidRDefault="00D711A0" w:rsidP="00EA176E">
      <w:pPr>
        <w:pStyle w:val="BodyText"/>
        <w:widowControl w:val="0"/>
        <w:spacing w:after="160"/>
        <w:ind w:right="-7" w:firstLine="567"/>
        <w:jc w:val="center"/>
        <w:rPr>
          <w:rFonts w:ascii="GHEA Grapalat" w:hAnsi="GHEA Grapalat"/>
        </w:rPr>
      </w:pPr>
    </w:p>
    <w:p w:rsidR="00D711A0" w:rsidRPr="009044F1" w:rsidRDefault="00D711A0" w:rsidP="00EA176E">
      <w:pPr>
        <w:pStyle w:val="BodyText"/>
        <w:widowControl w:val="0"/>
        <w:spacing w:after="160"/>
        <w:ind w:right="-7" w:firstLine="567"/>
        <w:jc w:val="center"/>
        <w:rPr>
          <w:rFonts w:ascii="GHEA Grapalat" w:hAnsi="GHEA Grapalat"/>
        </w:rPr>
      </w:pPr>
    </w:p>
    <w:p w:rsidR="00D711A0" w:rsidRDefault="00D711A0" w:rsidP="00EA176E">
      <w:pPr>
        <w:rPr>
          <w:rFonts w:ascii="GHEA Grapalat" w:hAnsi="GHEA Grapalat"/>
        </w:rPr>
      </w:pPr>
      <w:r>
        <w:rPr>
          <w:rFonts w:ascii="GHEA Grapalat" w:hAnsi="GHEA Grapalat"/>
        </w:rPr>
        <w:br w:type="page"/>
      </w:r>
    </w:p>
    <w:p w:rsidR="00D711A0" w:rsidRPr="009044F1" w:rsidRDefault="00D711A0" w:rsidP="00EA176E">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711A0" w:rsidRPr="009044F1" w:rsidRDefault="00D711A0" w:rsidP="00EA176E">
      <w:pPr>
        <w:widowControl w:val="0"/>
        <w:spacing w:after="160"/>
        <w:ind w:firstLine="567"/>
        <w:jc w:val="center"/>
        <w:rPr>
          <w:rFonts w:ascii="GHEA Grapalat" w:hAnsi="GHEA Grapalat" w:cs="Sylfaen"/>
          <w:b/>
        </w:rPr>
      </w:pPr>
    </w:p>
    <w:p w:rsidR="00D711A0" w:rsidRPr="009044F1" w:rsidRDefault="00D711A0" w:rsidP="00EA176E">
      <w:pPr>
        <w:widowControl w:val="0"/>
        <w:spacing w:after="160"/>
        <w:jc w:val="center"/>
        <w:rPr>
          <w:rFonts w:ascii="GHEA Grapalat" w:hAnsi="GHEA Grapalat"/>
          <w:b/>
        </w:rPr>
      </w:pPr>
      <w:r w:rsidRPr="009044F1">
        <w:rPr>
          <w:rFonts w:ascii="GHEA Grapalat" w:hAnsi="GHEA Grapalat"/>
          <w:b/>
        </w:rPr>
        <w:t>СОДЕРЖАНИЕ</w:t>
      </w:r>
    </w:p>
    <w:p w:rsidR="00D711A0" w:rsidRPr="009044F1" w:rsidRDefault="00D711A0" w:rsidP="00EA176E">
      <w:pPr>
        <w:widowControl w:val="0"/>
        <w:spacing w:after="160"/>
        <w:jc w:val="center"/>
        <w:rPr>
          <w:rFonts w:ascii="GHEA Grapalat" w:hAnsi="GHEA Grapalat"/>
          <w:i/>
        </w:rPr>
      </w:pPr>
      <w:r w:rsidRPr="009044F1">
        <w:rPr>
          <w:rFonts w:ascii="GHEA Grapalat" w:hAnsi="GHEA Grapalat"/>
          <w:b/>
        </w:rPr>
        <w:t xml:space="preserve">ПРИГЛАШЕНИЯ НА </w:t>
      </w:r>
      <w:r w:rsidRPr="00D84422">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D711A0" w:rsidRPr="002106B9" w:rsidRDefault="006A2548" w:rsidP="00EA176E">
      <w:pPr>
        <w:pStyle w:val="BodyText"/>
        <w:widowControl w:val="0"/>
        <w:spacing w:after="160" w:line="360" w:lineRule="auto"/>
        <w:ind w:right="-7"/>
        <w:jc w:val="center"/>
        <w:rPr>
          <w:rFonts w:ascii="GHEA Grapalat" w:hAnsi="GHEA Grapalat"/>
          <w:b/>
        </w:rPr>
      </w:pPr>
      <w:r w:rsidRPr="006A2548">
        <w:rPr>
          <w:rFonts w:ascii="GHEA Grapalat" w:hAnsi="GHEA Grapalat"/>
          <w:b/>
        </w:rPr>
        <w:t>СВЕТОТЕХНИЧЕСКИХ</w:t>
      </w:r>
      <w:r w:rsidRPr="00031828">
        <w:rPr>
          <w:rFonts w:ascii="GHEA Grapalat" w:hAnsi="GHEA Grapalat"/>
          <w:b/>
        </w:rPr>
        <w:t xml:space="preserve"> </w:t>
      </w:r>
      <w:r w:rsidR="00031828" w:rsidRPr="00031828">
        <w:rPr>
          <w:rFonts w:ascii="GHEA Grapalat" w:hAnsi="GHEA Grapalat"/>
          <w:b/>
        </w:rPr>
        <w:t>ТОВАРОВ</w:t>
      </w:r>
      <w:r w:rsidR="00031828" w:rsidRPr="00582113">
        <w:rPr>
          <w:rFonts w:ascii="GHEA Grapalat" w:hAnsi="GHEA Grapalat"/>
        </w:rPr>
        <w:t xml:space="preserve">  </w:t>
      </w:r>
      <w:r w:rsidR="00D711A0">
        <w:rPr>
          <w:rFonts w:ascii="GHEA Grapalat" w:hAnsi="GHEA Grapalat"/>
          <w:b/>
        </w:rPr>
        <w:t xml:space="preserve">ДЛЯ НУЖД </w:t>
      </w:r>
      <w:r w:rsidR="00031828" w:rsidRPr="002106B9">
        <w:rPr>
          <w:rFonts w:ascii="GHEA Grapalat" w:hAnsi="GHEA Grapalat"/>
          <w:b/>
        </w:rPr>
        <w:t>ЗАО “ЕРГОРСВЕТ”</w:t>
      </w:r>
    </w:p>
    <w:p w:rsidR="00D711A0" w:rsidRPr="009044F1" w:rsidRDefault="00D711A0" w:rsidP="00EA176E">
      <w:pPr>
        <w:widowControl w:val="0"/>
        <w:spacing w:after="160"/>
        <w:jc w:val="center"/>
        <w:rPr>
          <w:rFonts w:ascii="GHEA Grapalat" w:hAnsi="GHEA Grapalat" w:cs="Sylfaen"/>
          <w:b/>
        </w:rPr>
      </w:pPr>
    </w:p>
    <w:p w:rsidR="00D711A0" w:rsidRPr="009044F1" w:rsidRDefault="00D711A0" w:rsidP="00EA176E">
      <w:pPr>
        <w:widowControl w:val="0"/>
        <w:spacing w:after="160"/>
        <w:jc w:val="center"/>
        <w:rPr>
          <w:rFonts w:ascii="GHEA Grapalat" w:hAnsi="GHEA Grapalat" w:cs="Sylfaen"/>
          <w:b/>
        </w:rPr>
      </w:pPr>
    </w:p>
    <w:p w:rsidR="00D711A0" w:rsidRPr="008842CE" w:rsidRDefault="00D711A0" w:rsidP="00EA176E">
      <w:pPr>
        <w:widowControl w:val="0"/>
        <w:spacing w:after="160"/>
        <w:jc w:val="center"/>
        <w:rPr>
          <w:rFonts w:ascii="GHEA Grapalat" w:hAnsi="GHEA Grapalat"/>
          <w:b/>
        </w:rPr>
      </w:pPr>
      <w:r w:rsidRPr="009044F1">
        <w:rPr>
          <w:rFonts w:ascii="GHEA Grapalat" w:hAnsi="GHEA Grapalat"/>
          <w:b/>
        </w:rPr>
        <w:t>ЧАСТЬ I.</w:t>
      </w:r>
    </w:p>
    <w:p w:rsidR="00D711A0" w:rsidRPr="008842CE" w:rsidRDefault="00D711A0" w:rsidP="00EA176E">
      <w:pPr>
        <w:widowControl w:val="0"/>
        <w:spacing w:after="160"/>
        <w:jc w:val="center"/>
        <w:rPr>
          <w:rFonts w:ascii="GHEA Grapalat" w:hAnsi="GHEA Grapalat"/>
        </w:rPr>
      </w:pP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D711A0" w:rsidRPr="00543BAE"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D711A0" w:rsidRPr="009044F1" w:rsidRDefault="00D711A0" w:rsidP="00EA176E">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D711A0" w:rsidRPr="009044F1"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D711A0" w:rsidRPr="008842CE" w:rsidRDefault="00D711A0" w:rsidP="00EA176E">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D711A0" w:rsidRPr="00543BAE"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D711A0" w:rsidRDefault="00D711A0"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D711A0" w:rsidRDefault="00D711A0" w:rsidP="00EA176E">
      <w:pPr>
        <w:widowControl w:val="0"/>
        <w:spacing w:after="160"/>
        <w:jc w:val="center"/>
        <w:rPr>
          <w:rFonts w:ascii="GHEA Grapalat" w:hAnsi="GHEA Grapalat"/>
          <w:b/>
        </w:rPr>
      </w:pPr>
    </w:p>
    <w:p w:rsidR="00D711A0" w:rsidRPr="00374F4A" w:rsidRDefault="00D711A0" w:rsidP="00EA176E">
      <w:pPr>
        <w:widowControl w:val="0"/>
        <w:spacing w:after="160"/>
        <w:jc w:val="center"/>
        <w:rPr>
          <w:rFonts w:ascii="GHEA Grapalat" w:hAnsi="GHEA Grapalat"/>
          <w:b/>
        </w:rPr>
      </w:pPr>
      <w:r>
        <w:rPr>
          <w:rFonts w:ascii="GHEA Grapalat" w:hAnsi="GHEA Grapalat"/>
          <w:b/>
        </w:rPr>
        <w:lastRenderedPageBreak/>
        <w:t xml:space="preserve">ЧАСТЬ II. </w:t>
      </w:r>
    </w:p>
    <w:p w:rsidR="00D711A0" w:rsidRPr="00374F4A" w:rsidRDefault="00D711A0" w:rsidP="00EA176E">
      <w:pPr>
        <w:widowControl w:val="0"/>
        <w:spacing w:after="160"/>
        <w:jc w:val="center"/>
        <w:rPr>
          <w:rFonts w:ascii="GHEA Grapalat" w:hAnsi="GHEA Grapalat"/>
          <w:b/>
        </w:rPr>
      </w:pPr>
    </w:p>
    <w:p w:rsidR="00D711A0" w:rsidRDefault="00D711A0" w:rsidP="00EA176E">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D84422">
        <w:rPr>
          <w:rFonts w:ascii="GHEA Grapalat" w:hAnsi="GHEA Grapalat"/>
          <w:b/>
        </w:rPr>
        <w:t>ЗАПРОС КОТИРОВОК</w:t>
      </w:r>
    </w:p>
    <w:p w:rsidR="00D711A0" w:rsidRPr="008842CE" w:rsidRDefault="00D711A0" w:rsidP="00EA176E">
      <w:pPr>
        <w:widowControl w:val="0"/>
        <w:spacing w:after="160"/>
        <w:jc w:val="center"/>
        <w:rPr>
          <w:rFonts w:ascii="GHEA Grapalat" w:hAnsi="GHEA Grapalat"/>
          <w:b/>
        </w:rPr>
      </w:pP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D711A0" w:rsidRPr="003A1EBB"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D711A0" w:rsidRPr="00625529"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D711A0" w:rsidRPr="006D2DF7" w:rsidRDefault="00D711A0" w:rsidP="00EA176E">
      <w:pPr>
        <w:widowControl w:val="0"/>
        <w:spacing w:after="160"/>
        <w:ind w:hanging="567"/>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E46DE8">
        <w:rPr>
          <w:rFonts w:ascii="GHEA Grapalat" w:hAnsi="GHEA Grapalat"/>
          <w:spacing w:val="-6"/>
        </w:rPr>
        <w:t xml:space="preserve"> </w:t>
      </w:r>
      <w:r w:rsidRPr="008D299A">
        <w:rPr>
          <w:rFonts w:ascii="GHEA Grapalat" w:hAnsi="GHEA Grapalat"/>
          <w:spacing w:val="-4"/>
        </w:rPr>
        <w:t>запросе котировок,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Pr>
          <w:rFonts w:ascii="GHEA Grapalat" w:hAnsi="GHEA Grapalat"/>
        </w:rPr>
        <w:t>ЕГС-GHAPDzB-</w:t>
      </w:r>
      <w:r w:rsidR="00B746DE">
        <w:rPr>
          <w:rFonts w:ascii="GHEA Grapalat" w:hAnsi="GHEA Grapalat"/>
        </w:rPr>
        <w:t>25/9</w:t>
      </w:r>
      <w:r w:rsidRPr="008D299A">
        <w:rPr>
          <w:rFonts w:ascii="GHEA Grapalat" w:hAnsi="GHEA Grapalat"/>
          <w:spacing w:val="-4"/>
        </w:rPr>
        <w:t xml:space="preserve"> </w:t>
      </w:r>
      <w:r w:rsidRPr="00C90F08">
        <w:rPr>
          <w:rFonts w:ascii="GHEA Grapalat" w:hAnsi="GHEA Grapalat"/>
          <w:spacing w:val="-4"/>
        </w:rPr>
        <w:t xml:space="preserve"> </w:t>
      </w:r>
      <w:r w:rsidRPr="006D2DF7">
        <w:rPr>
          <w:rFonts w:ascii="GHEA Grapalat" w:hAnsi="GHEA Grapalat"/>
          <w:spacing w:val="-6"/>
        </w:rPr>
        <w:t>(далее — процедура).</w:t>
      </w:r>
    </w:p>
    <w:p w:rsidR="00D711A0" w:rsidRPr="000B2CFA" w:rsidRDefault="00D711A0" w:rsidP="00EA176E">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D711A0" w:rsidRPr="009044F1" w:rsidRDefault="00D711A0" w:rsidP="00EA176E">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D711A0" w:rsidRPr="009044F1" w:rsidRDefault="00D711A0" w:rsidP="00EA176E">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D711A0" w:rsidRPr="00E75F64" w:rsidRDefault="00D711A0" w:rsidP="00EA176E">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A621CB" w:rsidRPr="003E4E74" w:rsidRDefault="008804DB" w:rsidP="00A621CB">
      <w:pPr>
        <w:pStyle w:val="BodyTextIndent"/>
        <w:spacing w:line="240" w:lineRule="auto"/>
        <w:jc w:val="left"/>
        <w:rPr>
          <w:rFonts w:ascii="GHEA Grapalat" w:hAnsi="GHEA Grapalat"/>
          <w:i w:val="0"/>
          <w:sz w:val="22"/>
          <w:szCs w:val="22"/>
          <w:lang w:val="af-ZA"/>
        </w:rPr>
      </w:pPr>
      <w:hyperlink r:id="rId9" w:history="1">
        <w:r w:rsidR="00A621CB" w:rsidRPr="009A4E55">
          <w:rPr>
            <w:rStyle w:val="Hyperlink"/>
            <w:rFonts w:ascii="GHEA Grapalat" w:hAnsi="GHEA Grapalat"/>
            <w:lang w:val="hy-AM"/>
          </w:rPr>
          <w:t>narine</w:t>
        </w:r>
        <w:r w:rsidR="00A621CB" w:rsidRPr="009A4E55">
          <w:rPr>
            <w:rStyle w:val="Hyperlink"/>
            <w:rFonts w:ascii="GHEA Grapalat" w:hAnsi="GHEA Grapalat"/>
            <w:lang w:val="af-ZA"/>
          </w:rPr>
          <w:t>.abrahamyan@yerevan.am</w:t>
        </w:r>
      </w:hyperlink>
    </w:p>
    <w:p w:rsidR="00D711A0" w:rsidRPr="00F37A32" w:rsidRDefault="00D711A0" w:rsidP="00EA176E">
      <w:pPr>
        <w:pStyle w:val="BodyTextIndent2"/>
        <w:widowControl w:val="0"/>
        <w:spacing w:after="160" w:line="240" w:lineRule="auto"/>
        <w:ind w:firstLine="567"/>
        <w:jc w:val="center"/>
        <w:rPr>
          <w:rFonts w:ascii="GHEA Grapalat" w:hAnsi="GHEA Grapalat"/>
          <w:lang w:val="en-US"/>
        </w:rPr>
      </w:pPr>
      <w:r w:rsidRPr="00F37A32">
        <w:rPr>
          <w:rFonts w:ascii="GHEA Grapalat" w:hAnsi="GHEA Grapalat"/>
          <w:sz w:val="24"/>
          <w:szCs w:val="24"/>
          <w:lang w:val="en-US"/>
        </w:rPr>
        <w:br w:type="page"/>
      </w:r>
      <w:r w:rsidRPr="00E2692D">
        <w:rPr>
          <w:rFonts w:ascii="GHEA Grapalat" w:hAnsi="GHEA Grapalat"/>
          <w:b/>
          <w:sz w:val="24"/>
          <w:szCs w:val="24"/>
        </w:rPr>
        <w:lastRenderedPageBreak/>
        <w:t>ЧАСТЬ</w:t>
      </w:r>
      <w:r w:rsidRPr="00F37A32">
        <w:rPr>
          <w:rFonts w:ascii="GHEA Grapalat" w:hAnsi="GHEA Grapalat"/>
          <w:b/>
          <w:sz w:val="24"/>
          <w:szCs w:val="24"/>
          <w:lang w:val="en-US"/>
        </w:rPr>
        <w:t xml:space="preserve"> I</w:t>
      </w:r>
    </w:p>
    <w:p w:rsidR="00D711A0" w:rsidRPr="00F37A32" w:rsidRDefault="00D711A0" w:rsidP="00EA176E">
      <w:pPr>
        <w:pStyle w:val="Heading3"/>
        <w:keepNext w:val="0"/>
        <w:widowControl w:val="0"/>
        <w:spacing w:after="160" w:line="240" w:lineRule="auto"/>
        <w:rPr>
          <w:rFonts w:ascii="GHEA Grapalat" w:hAnsi="GHEA Grapalat"/>
          <w:sz w:val="24"/>
          <w:szCs w:val="24"/>
          <w:lang w:val="en-US"/>
        </w:rPr>
      </w:pPr>
    </w:p>
    <w:p w:rsidR="00D711A0" w:rsidRPr="009044F1" w:rsidRDefault="00D711A0" w:rsidP="00EA176E">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D711A0" w:rsidRPr="009044F1" w:rsidRDefault="00D711A0" w:rsidP="00D711A0">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9A3C70">
        <w:rPr>
          <w:rFonts w:ascii="GHEA Grapalat" w:hAnsi="GHEA Grapalat"/>
          <w:b/>
          <w:i w:val="0"/>
          <w:sz w:val="24"/>
          <w:szCs w:val="24"/>
        </w:rPr>
        <w:t xml:space="preserve">" </w:t>
      </w:r>
      <w:r w:rsidR="006A2548">
        <w:rPr>
          <w:rFonts w:ascii="GHEA Grapalat" w:hAnsi="GHEA Grapalat"/>
          <w:i w:val="0"/>
          <w:sz w:val="24"/>
          <w:szCs w:val="24"/>
        </w:rPr>
        <w:t>светотехничес</w:t>
      </w:r>
      <w:r w:rsidR="006A2548" w:rsidRPr="00582113">
        <w:rPr>
          <w:rFonts w:ascii="GHEA Grapalat" w:hAnsi="GHEA Grapalat"/>
          <w:i w:val="0"/>
          <w:sz w:val="24"/>
          <w:szCs w:val="24"/>
        </w:rPr>
        <w:t xml:space="preserve">ких </w:t>
      </w:r>
      <w:r w:rsidR="001855F2" w:rsidRPr="00582113">
        <w:rPr>
          <w:rFonts w:ascii="GHEA Grapalat" w:hAnsi="GHEA Grapalat"/>
          <w:i w:val="0"/>
          <w:sz w:val="24"/>
          <w:szCs w:val="24"/>
        </w:rPr>
        <w:t xml:space="preserve">товаров  </w:t>
      </w:r>
      <w:r w:rsidRPr="009044F1">
        <w:rPr>
          <w:rFonts w:ascii="GHEA Grapalat" w:hAnsi="GHEA Grapalat"/>
          <w:i w:val="0"/>
          <w:sz w:val="24"/>
          <w:szCs w:val="24"/>
        </w:rPr>
        <w:t>" (далее — также товар) для нужд "</w:t>
      </w:r>
      <w:r w:rsidRPr="00E16843">
        <w:rPr>
          <w:rFonts w:ascii="GHEA Grapalat" w:hAnsi="GHEA Grapalat"/>
        </w:rPr>
        <w:t xml:space="preserve"> </w:t>
      </w:r>
      <w:r w:rsidRPr="00E16843">
        <w:rPr>
          <w:rFonts w:ascii="GHEA Grapalat" w:hAnsi="GHEA Grapalat"/>
          <w:i w:val="0"/>
          <w:sz w:val="24"/>
          <w:szCs w:val="24"/>
        </w:rPr>
        <w:t>ЗАО “Ергорсвет</w:t>
      </w:r>
      <w:r w:rsidRPr="000B2CFA">
        <w:rPr>
          <w:rFonts w:ascii="GHEA Grapalat" w:hAnsi="GHEA Grapalat"/>
        </w:rPr>
        <w:t xml:space="preserve"> </w:t>
      </w:r>
      <w:r w:rsidRPr="009044F1">
        <w:rPr>
          <w:rFonts w:ascii="GHEA Grapalat" w:hAnsi="GHEA Grapalat"/>
          <w:i w:val="0"/>
          <w:sz w:val="24"/>
          <w:szCs w:val="24"/>
        </w:rPr>
        <w:t>", которые сгруппированы в лоты "</w:t>
      </w:r>
      <w:r w:rsidR="00746773">
        <w:rPr>
          <w:rFonts w:ascii="GHEA Grapalat" w:hAnsi="GHEA Grapalat"/>
          <w:i w:val="0"/>
          <w:sz w:val="24"/>
          <w:szCs w:val="24"/>
        </w:rPr>
        <w:t xml:space="preserve"> </w:t>
      </w:r>
      <w:r w:rsidR="006A2548" w:rsidRPr="00767841">
        <w:rPr>
          <w:rFonts w:ascii="GHEA Grapalat" w:hAnsi="GHEA Grapalat"/>
          <w:i w:val="0"/>
          <w:sz w:val="24"/>
          <w:szCs w:val="24"/>
        </w:rPr>
        <w:t>7</w:t>
      </w:r>
      <w:r w:rsidRPr="00FD14D7">
        <w:rPr>
          <w:rFonts w:ascii="GHEA Grapalat" w:hAnsi="GHEA Grapalat"/>
          <w:i w:val="0"/>
          <w:sz w:val="24"/>
          <w:szCs w:val="24"/>
        </w:rPr>
        <w:t xml:space="preserve"> </w:t>
      </w:r>
      <w:r w:rsidRPr="009044F1">
        <w:rPr>
          <w:rFonts w:ascii="GHEA Grapalat" w:hAnsi="GHEA Grapalat"/>
          <w:i w:val="0"/>
          <w:sz w:val="24"/>
          <w:szCs w:val="24"/>
        </w:rPr>
        <w:t>":</w:t>
      </w:r>
      <w:r w:rsidR="001855F2">
        <w:rPr>
          <w:rFonts w:ascii="GHEA Grapalat" w:hAnsi="GHEA Grapalat"/>
          <w:i w:val="0"/>
          <w:sz w:val="24"/>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417"/>
        <w:gridCol w:w="5287"/>
      </w:tblGrid>
      <w:tr w:rsidR="00922B0C" w:rsidRPr="00B16478" w:rsidTr="00606D91">
        <w:trPr>
          <w:jc w:val="center"/>
        </w:trPr>
        <w:tc>
          <w:tcPr>
            <w:tcW w:w="3947" w:type="dxa"/>
            <w:gridSpan w:val="2"/>
            <w:vAlign w:val="center"/>
          </w:tcPr>
          <w:p w:rsidR="00922B0C" w:rsidRPr="00B16478" w:rsidRDefault="00922B0C" w:rsidP="00885259">
            <w:pPr>
              <w:pStyle w:val="BodyTextIndent2"/>
              <w:widowControl w:val="0"/>
              <w:spacing w:after="120" w:line="240" w:lineRule="auto"/>
              <w:ind w:firstLine="0"/>
              <w:jc w:val="center"/>
              <w:rPr>
                <w:rFonts w:ascii="GHEA Grapalat" w:hAnsi="GHEA Grapalat"/>
                <w:b/>
                <w:i/>
                <w:sz w:val="24"/>
                <w:szCs w:val="24"/>
              </w:rPr>
            </w:pPr>
            <w:r w:rsidRPr="00B16478">
              <w:rPr>
                <w:rFonts w:ascii="GHEA Grapalat" w:hAnsi="GHEA Grapalat"/>
                <w:b/>
                <w:i/>
                <w:sz w:val="24"/>
                <w:szCs w:val="24"/>
              </w:rPr>
              <w:t>Лотов</w:t>
            </w:r>
          </w:p>
        </w:tc>
        <w:tc>
          <w:tcPr>
            <w:tcW w:w="5287" w:type="dxa"/>
            <w:vMerge w:val="restart"/>
            <w:vAlign w:val="center"/>
          </w:tcPr>
          <w:p w:rsidR="00922B0C" w:rsidRPr="00B16478" w:rsidRDefault="00922B0C" w:rsidP="00885259">
            <w:pPr>
              <w:pStyle w:val="BodyTextIndent2"/>
              <w:widowControl w:val="0"/>
              <w:spacing w:after="120" w:line="240" w:lineRule="auto"/>
              <w:ind w:firstLine="0"/>
              <w:jc w:val="center"/>
              <w:rPr>
                <w:rFonts w:ascii="GHEA Grapalat" w:hAnsi="GHEA Grapalat"/>
                <w:b/>
                <w:i/>
                <w:sz w:val="24"/>
                <w:szCs w:val="24"/>
              </w:rPr>
            </w:pPr>
            <w:r w:rsidRPr="00B16478">
              <w:rPr>
                <w:rFonts w:ascii="GHEA Grapalat" w:hAnsi="GHEA Grapalat"/>
                <w:b/>
                <w:i/>
                <w:sz w:val="24"/>
                <w:szCs w:val="24"/>
              </w:rPr>
              <w:t>Наименование лота</w:t>
            </w:r>
          </w:p>
        </w:tc>
      </w:tr>
      <w:tr w:rsidR="00922B0C" w:rsidRPr="00B16478" w:rsidTr="00606D91">
        <w:trPr>
          <w:jc w:val="center"/>
        </w:trPr>
        <w:tc>
          <w:tcPr>
            <w:tcW w:w="1530" w:type="dxa"/>
            <w:vAlign w:val="center"/>
          </w:tcPr>
          <w:p w:rsidR="00922B0C" w:rsidRPr="00B16478" w:rsidRDefault="00922B0C" w:rsidP="00885259">
            <w:pPr>
              <w:pStyle w:val="BodyTextIndent2"/>
              <w:widowControl w:val="0"/>
              <w:spacing w:line="240" w:lineRule="auto"/>
              <w:ind w:firstLine="0"/>
              <w:jc w:val="center"/>
              <w:rPr>
                <w:rFonts w:ascii="GHEA Grapalat" w:hAnsi="GHEA Grapalat"/>
                <w:sz w:val="24"/>
                <w:szCs w:val="24"/>
              </w:rPr>
            </w:pPr>
            <w:r w:rsidRPr="00B16478">
              <w:rPr>
                <w:rFonts w:ascii="GHEA Grapalat" w:hAnsi="GHEA Grapalat"/>
                <w:b/>
                <w:i/>
                <w:sz w:val="24"/>
                <w:szCs w:val="24"/>
              </w:rPr>
              <w:t>Номера</w:t>
            </w:r>
          </w:p>
        </w:tc>
        <w:tc>
          <w:tcPr>
            <w:tcW w:w="2417" w:type="dxa"/>
            <w:vAlign w:val="center"/>
          </w:tcPr>
          <w:p w:rsidR="00922B0C" w:rsidRPr="00B16478" w:rsidRDefault="00922B0C" w:rsidP="00885259">
            <w:pPr>
              <w:pStyle w:val="BodyTextIndent2"/>
              <w:widowControl w:val="0"/>
              <w:spacing w:line="240" w:lineRule="auto"/>
              <w:ind w:firstLine="0"/>
              <w:jc w:val="center"/>
              <w:rPr>
                <w:rFonts w:ascii="GHEA Grapalat" w:hAnsi="GHEA Grapalat"/>
                <w:b/>
                <w:i/>
                <w:sz w:val="24"/>
                <w:szCs w:val="24"/>
                <w:lang w:val="en-US"/>
              </w:rPr>
            </w:pPr>
            <w:r w:rsidRPr="00B16478">
              <w:rPr>
                <w:rFonts w:ascii="GHEA Grapalat" w:hAnsi="GHEA Grapalat"/>
                <w:b/>
                <w:i/>
                <w:sz w:val="24"/>
                <w:szCs w:val="24"/>
              </w:rPr>
              <w:t>Цена закупки</w:t>
            </w:r>
          </w:p>
          <w:p w:rsidR="00922B0C" w:rsidRPr="00B16478" w:rsidRDefault="00922B0C" w:rsidP="006A2548">
            <w:pPr>
              <w:widowControl w:val="0"/>
              <w:jc w:val="center"/>
              <w:rPr>
                <w:rFonts w:ascii="GHEA Grapalat" w:hAnsi="GHEA Grapalat"/>
                <w:lang w:val="en-US"/>
              </w:rPr>
            </w:pPr>
            <w:r w:rsidRPr="00B16478">
              <w:rPr>
                <w:rFonts w:ascii="GHEA Grapalat" w:hAnsi="GHEA Grapalat"/>
              </w:rPr>
              <w:t>драмов РА</w:t>
            </w:r>
            <w:r w:rsidRPr="00B16478">
              <w:rPr>
                <w:rFonts w:ascii="GHEA Grapalat" w:hAnsi="GHEA Grapalat"/>
                <w:lang w:val="en-US"/>
              </w:rPr>
              <w:t xml:space="preserve"> </w:t>
            </w:r>
          </w:p>
        </w:tc>
        <w:tc>
          <w:tcPr>
            <w:tcW w:w="5287" w:type="dxa"/>
            <w:vMerge/>
            <w:vAlign w:val="center"/>
          </w:tcPr>
          <w:p w:rsidR="00922B0C" w:rsidRPr="00B16478" w:rsidRDefault="00922B0C" w:rsidP="00885259">
            <w:pPr>
              <w:pStyle w:val="BodyTextIndent2"/>
              <w:widowControl w:val="0"/>
              <w:spacing w:after="120" w:line="240" w:lineRule="auto"/>
              <w:ind w:firstLine="0"/>
              <w:rPr>
                <w:rFonts w:ascii="GHEA Grapalat" w:hAnsi="GHEA Grapalat"/>
                <w:b/>
                <w:i/>
                <w:sz w:val="24"/>
                <w:szCs w:val="24"/>
              </w:rPr>
            </w:pPr>
          </w:p>
        </w:tc>
      </w:tr>
      <w:tr w:rsidR="006A2548" w:rsidRPr="009044F1" w:rsidTr="00606D91">
        <w:trPr>
          <w:trHeight w:val="476"/>
          <w:jc w:val="center"/>
        </w:trPr>
        <w:tc>
          <w:tcPr>
            <w:tcW w:w="1530" w:type="dxa"/>
          </w:tcPr>
          <w:p w:rsidR="006A2548" w:rsidRPr="006A2548" w:rsidRDefault="006A2548" w:rsidP="006A2548">
            <w:pPr>
              <w:pStyle w:val="BodyTextIndent2"/>
              <w:spacing w:line="240" w:lineRule="auto"/>
              <w:ind w:firstLine="0"/>
              <w:jc w:val="center"/>
              <w:rPr>
                <w:rFonts w:ascii="Arial" w:hAnsi="Arial" w:cs="Arial"/>
                <w:sz w:val="22"/>
                <w:lang w:val="en-US"/>
              </w:rPr>
            </w:pPr>
            <w:r>
              <w:rPr>
                <w:rFonts w:ascii="Arial" w:hAnsi="Arial" w:cs="Arial"/>
                <w:sz w:val="22"/>
                <w:lang w:val="en-US"/>
              </w:rPr>
              <w:t>1</w:t>
            </w:r>
          </w:p>
        </w:tc>
        <w:tc>
          <w:tcPr>
            <w:tcW w:w="2417" w:type="dxa"/>
            <w:vAlign w:val="center"/>
          </w:tcPr>
          <w:p w:rsidR="006A2548" w:rsidRDefault="006A2548" w:rsidP="006A2548">
            <w:pPr>
              <w:jc w:val="center"/>
              <w:rPr>
                <w:rFonts w:ascii="Arial LatArm" w:hAnsi="Arial LatArm" w:cs="Arial"/>
              </w:rPr>
            </w:pPr>
            <w:r>
              <w:rPr>
                <w:rFonts w:ascii="Arial LatArm" w:hAnsi="Arial LatArm" w:cs="Arial"/>
              </w:rPr>
              <w:t>270000</w:t>
            </w:r>
          </w:p>
        </w:tc>
        <w:tc>
          <w:tcPr>
            <w:tcW w:w="5287" w:type="dxa"/>
            <w:vAlign w:val="center"/>
          </w:tcPr>
          <w:p w:rsidR="006A2548" w:rsidRPr="006A2548" w:rsidRDefault="006A2548" w:rsidP="006A2548">
            <w:pPr>
              <w:rPr>
                <w:rFonts w:ascii="GHEA Grapalat" w:hAnsi="GHEA Grapalat"/>
              </w:rPr>
            </w:pPr>
            <w:r w:rsidRPr="006A2548">
              <w:rPr>
                <w:rFonts w:ascii="GHEA Grapalat" w:hAnsi="GHEA Grapalat"/>
              </w:rPr>
              <w:t>Лампа LED 7 Вт</w:t>
            </w:r>
          </w:p>
        </w:tc>
      </w:tr>
      <w:tr w:rsidR="006A2548" w:rsidRPr="009044F1" w:rsidTr="00606D91">
        <w:trPr>
          <w:trHeight w:val="476"/>
          <w:jc w:val="center"/>
        </w:trPr>
        <w:tc>
          <w:tcPr>
            <w:tcW w:w="1530" w:type="dxa"/>
          </w:tcPr>
          <w:p w:rsidR="006A2548" w:rsidRPr="006A2548" w:rsidRDefault="006A2548" w:rsidP="006A2548">
            <w:pPr>
              <w:pStyle w:val="BodyTextIndent2"/>
              <w:spacing w:line="240" w:lineRule="auto"/>
              <w:ind w:firstLine="0"/>
              <w:jc w:val="center"/>
              <w:rPr>
                <w:rFonts w:ascii="Arial" w:hAnsi="Arial" w:cs="Arial"/>
                <w:sz w:val="22"/>
                <w:lang w:val="en-US"/>
              </w:rPr>
            </w:pPr>
            <w:r>
              <w:rPr>
                <w:rFonts w:ascii="Arial" w:hAnsi="Arial" w:cs="Arial"/>
                <w:sz w:val="22"/>
                <w:lang w:val="en-US"/>
              </w:rPr>
              <w:t>2</w:t>
            </w:r>
          </w:p>
        </w:tc>
        <w:tc>
          <w:tcPr>
            <w:tcW w:w="2417" w:type="dxa"/>
            <w:vAlign w:val="center"/>
          </w:tcPr>
          <w:p w:rsidR="006A2548" w:rsidRDefault="006A2548" w:rsidP="006A2548">
            <w:pPr>
              <w:jc w:val="center"/>
              <w:rPr>
                <w:rFonts w:ascii="Arial LatArm" w:hAnsi="Arial LatArm" w:cs="Arial"/>
              </w:rPr>
            </w:pPr>
            <w:r>
              <w:rPr>
                <w:rFonts w:ascii="Arial LatArm" w:hAnsi="Arial LatArm" w:cs="Arial"/>
              </w:rPr>
              <w:t>1320000</w:t>
            </w:r>
          </w:p>
        </w:tc>
        <w:tc>
          <w:tcPr>
            <w:tcW w:w="5287" w:type="dxa"/>
            <w:vAlign w:val="center"/>
          </w:tcPr>
          <w:p w:rsidR="006A2548" w:rsidRPr="006A2548" w:rsidRDefault="006A2548" w:rsidP="006A2548">
            <w:pPr>
              <w:rPr>
                <w:rFonts w:ascii="GHEA Grapalat" w:hAnsi="GHEA Grapalat"/>
              </w:rPr>
            </w:pPr>
            <w:r w:rsidRPr="006A2548">
              <w:rPr>
                <w:rFonts w:ascii="GHEA Grapalat" w:hAnsi="GHEA Grapalat"/>
              </w:rPr>
              <w:t>Лампа LED 15 Вт</w:t>
            </w:r>
          </w:p>
        </w:tc>
      </w:tr>
      <w:tr w:rsidR="006A2548" w:rsidRPr="009044F1" w:rsidTr="00606D91">
        <w:trPr>
          <w:trHeight w:val="476"/>
          <w:jc w:val="center"/>
        </w:trPr>
        <w:tc>
          <w:tcPr>
            <w:tcW w:w="1530" w:type="dxa"/>
          </w:tcPr>
          <w:p w:rsidR="006A2548" w:rsidRPr="006A2548" w:rsidRDefault="006A2548" w:rsidP="006A2548">
            <w:pPr>
              <w:pStyle w:val="BodyTextIndent2"/>
              <w:spacing w:line="240" w:lineRule="auto"/>
              <w:ind w:firstLine="0"/>
              <w:jc w:val="center"/>
              <w:rPr>
                <w:rFonts w:ascii="Arial" w:hAnsi="Arial" w:cs="Arial"/>
                <w:sz w:val="22"/>
                <w:lang w:val="en-US"/>
              </w:rPr>
            </w:pPr>
            <w:r>
              <w:rPr>
                <w:rFonts w:ascii="Arial" w:hAnsi="Arial" w:cs="Arial"/>
                <w:sz w:val="22"/>
                <w:lang w:val="en-US"/>
              </w:rPr>
              <w:t>3</w:t>
            </w:r>
          </w:p>
        </w:tc>
        <w:tc>
          <w:tcPr>
            <w:tcW w:w="2417" w:type="dxa"/>
            <w:vAlign w:val="center"/>
          </w:tcPr>
          <w:p w:rsidR="006A2548" w:rsidRDefault="006A2548" w:rsidP="006A2548">
            <w:pPr>
              <w:jc w:val="center"/>
              <w:rPr>
                <w:rFonts w:ascii="Arial LatArm" w:hAnsi="Arial LatArm" w:cs="Arial"/>
              </w:rPr>
            </w:pPr>
            <w:r>
              <w:rPr>
                <w:rFonts w:ascii="Arial LatArm" w:hAnsi="Arial LatArm" w:cs="Arial"/>
              </w:rPr>
              <w:t>3580000</w:t>
            </w:r>
          </w:p>
        </w:tc>
        <w:tc>
          <w:tcPr>
            <w:tcW w:w="5287" w:type="dxa"/>
            <w:vAlign w:val="center"/>
          </w:tcPr>
          <w:p w:rsidR="006A2548" w:rsidRPr="006A2548" w:rsidRDefault="006A2548" w:rsidP="006A2548">
            <w:pPr>
              <w:rPr>
                <w:rFonts w:ascii="GHEA Grapalat" w:hAnsi="GHEA Grapalat"/>
              </w:rPr>
            </w:pPr>
            <w:r w:rsidRPr="006A2548">
              <w:rPr>
                <w:rFonts w:ascii="GHEA Grapalat" w:hAnsi="GHEA Grapalat"/>
              </w:rPr>
              <w:t>Лампа LED 80 Вт</w:t>
            </w:r>
          </w:p>
        </w:tc>
      </w:tr>
      <w:tr w:rsidR="006A2548" w:rsidRPr="009044F1" w:rsidTr="00606D91">
        <w:trPr>
          <w:trHeight w:val="476"/>
          <w:jc w:val="center"/>
        </w:trPr>
        <w:tc>
          <w:tcPr>
            <w:tcW w:w="1530" w:type="dxa"/>
          </w:tcPr>
          <w:p w:rsidR="006A2548" w:rsidRPr="006A2548" w:rsidRDefault="006A2548" w:rsidP="006A2548">
            <w:pPr>
              <w:pStyle w:val="BodyTextIndent2"/>
              <w:spacing w:line="240" w:lineRule="auto"/>
              <w:ind w:firstLine="0"/>
              <w:jc w:val="center"/>
              <w:rPr>
                <w:rFonts w:ascii="Arial" w:hAnsi="Arial" w:cs="Arial"/>
                <w:sz w:val="22"/>
                <w:lang w:val="en-US"/>
              </w:rPr>
            </w:pPr>
            <w:r>
              <w:rPr>
                <w:rFonts w:ascii="Arial" w:hAnsi="Arial" w:cs="Arial"/>
                <w:sz w:val="22"/>
                <w:lang w:val="en-US"/>
              </w:rPr>
              <w:t>4</w:t>
            </w:r>
          </w:p>
        </w:tc>
        <w:tc>
          <w:tcPr>
            <w:tcW w:w="2417" w:type="dxa"/>
            <w:vAlign w:val="center"/>
          </w:tcPr>
          <w:p w:rsidR="006A2548" w:rsidRDefault="006A2548" w:rsidP="006A2548">
            <w:pPr>
              <w:jc w:val="center"/>
              <w:rPr>
                <w:rFonts w:ascii="Arial LatArm" w:hAnsi="Arial LatArm" w:cs="Arial"/>
              </w:rPr>
            </w:pPr>
            <w:r>
              <w:rPr>
                <w:rFonts w:ascii="Arial LatArm" w:hAnsi="Arial LatArm" w:cs="Arial"/>
              </w:rPr>
              <w:t>3800000</w:t>
            </w:r>
          </w:p>
        </w:tc>
        <w:tc>
          <w:tcPr>
            <w:tcW w:w="5287" w:type="dxa"/>
            <w:vAlign w:val="center"/>
          </w:tcPr>
          <w:p w:rsidR="006A2548" w:rsidRPr="006A2548" w:rsidRDefault="006A2548" w:rsidP="006A2548">
            <w:pPr>
              <w:rPr>
                <w:rFonts w:ascii="GHEA Grapalat" w:hAnsi="GHEA Grapalat"/>
              </w:rPr>
            </w:pPr>
            <w:r w:rsidRPr="006A2548">
              <w:rPr>
                <w:rFonts w:ascii="GHEA Grapalat" w:hAnsi="GHEA Grapalat"/>
              </w:rPr>
              <w:t>Светодиодный прожектор 50 Вт, с дальним светом</w:t>
            </w:r>
          </w:p>
        </w:tc>
      </w:tr>
      <w:tr w:rsidR="006A2548" w:rsidRPr="009044F1" w:rsidTr="00606D91">
        <w:trPr>
          <w:trHeight w:val="476"/>
          <w:jc w:val="center"/>
        </w:trPr>
        <w:tc>
          <w:tcPr>
            <w:tcW w:w="1530" w:type="dxa"/>
          </w:tcPr>
          <w:p w:rsidR="006A2548" w:rsidRPr="006A2548" w:rsidRDefault="006A2548" w:rsidP="006A2548">
            <w:pPr>
              <w:pStyle w:val="BodyTextIndent2"/>
              <w:spacing w:line="240" w:lineRule="auto"/>
              <w:ind w:firstLine="0"/>
              <w:jc w:val="center"/>
              <w:rPr>
                <w:rFonts w:ascii="Arial" w:hAnsi="Arial" w:cs="Arial"/>
                <w:sz w:val="22"/>
                <w:lang w:val="en-US"/>
              </w:rPr>
            </w:pPr>
            <w:r>
              <w:rPr>
                <w:rFonts w:ascii="Arial" w:hAnsi="Arial" w:cs="Arial"/>
                <w:sz w:val="22"/>
                <w:lang w:val="en-US"/>
              </w:rPr>
              <w:t>5</w:t>
            </w:r>
          </w:p>
        </w:tc>
        <w:tc>
          <w:tcPr>
            <w:tcW w:w="2417" w:type="dxa"/>
            <w:vAlign w:val="center"/>
          </w:tcPr>
          <w:p w:rsidR="006A2548" w:rsidRDefault="006A2548" w:rsidP="006A2548">
            <w:pPr>
              <w:jc w:val="center"/>
              <w:rPr>
                <w:rFonts w:ascii="Arial LatArm" w:hAnsi="Arial LatArm" w:cs="Arial"/>
              </w:rPr>
            </w:pPr>
            <w:r>
              <w:rPr>
                <w:rFonts w:ascii="Arial LatArm" w:hAnsi="Arial LatArm" w:cs="Arial"/>
              </w:rPr>
              <w:t>6400000</w:t>
            </w:r>
          </w:p>
        </w:tc>
        <w:tc>
          <w:tcPr>
            <w:tcW w:w="5287" w:type="dxa"/>
            <w:vAlign w:val="center"/>
          </w:tcPr>
          <w:p w:rsidR="006A2548" w:rsidRPr="006A2548" w:rsidRDefault="006A2548" w:rsidP="006A2548">
            <w:pPr>
              <w:rPr>
                <w:rFonts w:ascii="GHEA Grapalat" w:hAnsi="GHEA Grapalat"/>
              </w:rPr>
            </w:pPr>
            <w:r w:rsidRPr="006A2548">
              <w:rPr>
                <w:rFonts w:ascii="GHEA Grapalat" w:hAnsi="GHEA Grapalat"/>
              </w:rPr>
              <w:t xml:space="preserve">Светодиодный прожектор </w:t>
            </w:r>
            <w:r w:rsidRPr="00767841">
              <w:rPr>
                <w:rFonts w:ascii="GHEA Grapalat" w:hAnsi="GHEA Grapalat"/>
              </w:rPr>
              <w:t>10</w:t>
            </w:r>
            <w:r w:rsidRPr="006A2548">
              <w:rPr>
                <w:rFonts w:ascii="GHEA Grapalat" w:hAnsi="GHEA Grapalat"/>
              </w:rPr>
              <w:t>0 Вт, с дальним светом</w:t>
            </w:r>
          </w:p>
        </w:tc>
      </w:tr>
      <w:tr w:rsidR="006A2548" w:rsidRPr="009044F1" w:rsidTr="00606D91">
        <w:trPr>
          <w:trHeight w:val="476"/>
          <w:jc w:val="center"/>
        </w:trPr>
        <w:tc>
          <w:tcPr>
            <w:tcW w:w="1530" w:type="dxa"/>
          </w:tcPr>
          <w:p w:rsidR="006A2548" w:rsidRPr="006A2548" w:rsidRDefault="006A2548" w:rsidP="006A2548">
            <w:pPr>
              <w:pStyle w:val="BodyTextIndent2"/>
              <w:spacing w:line="240" w:lineRule="auto"/>
              <w:ind w:firstLine="0"/>
              <w:jc w:val="center"/>
              <w:rPr>
                <w:rFonts w:ascii="Arial" w:hAnsi="Arial" w:cs="Arial"/>
                <w:sz w:val="22"/>
                <w:lang w:val="en-US"/>
              </w:rPr>
            </w:pPr>
            <w:r>
              <w:rPr>
                <w:rFonts w:ascii="Arial" w:hAnsi="Arial" w:cs="Arial"/>
                <w:sz w:val="22"/>
                <w:lang w:val="en-US"/>
              </w:rPr>
              <w:t>6</w:t>
            </w:r>
          </w:p>
        </w:tc>
        <w:tc>
          <w:tcPr>
            <w:tcW w:w="2417" w:type="dxa"/>
            <w:vAlign w:val="center"/>
          </w:tcPr>
          <w:p w:rsidR="006A2548" w:rsidRDefault="006A2548" w:rsidP="006A2548">
            <w:pPr>
              <w:jc w:val="center"/>
              <w:rPr>
                <w:rFonts w:ascii="Arial LatArm" w:hAnsi="Arial LatArm" w:cs="Arial"/>
              </w:rPr>
            </w:pPr>
            <w:r>
              <w:rPr>
                <w:rFonts w:ascii="Arial LatArm" w:hAnsi="Arial LatArm" w:cs="Arial"/>
              </w:rPr>
              <w:t>2680000</w:t>
            </w:r>
          </w:p>
        </w:tc>
        <w:tc>
          <w:tcPr>
            <w:tcW w:w="5287" w:type="dxa"/>
            <w:vAlign w:val="center"/>
          </w:tcPr>
          <w:p w:rsidR="006A2548" w:rsidRPr="006A2548" w:rsidRDefault="006A2548" w:rsidP="006A2548">
            <w:pPr>
              <w:rPr>
                <w:rFonts w:ascii="GHEA Grapalat" w:hAnsi="GHEA Grapalat"/>
              </w:rPr>
            </w:pPr>
            <w:r w:rsidRPr="006A2548">
              <w:rPr>
                <w:rFonts w:ascii="GHEA Grapalat" w:hAnsi="GHEA Grapalat"/>
              </w:rPr>
              <w:t xml:space="preserve">Светодиодный прожектор </w:t>
            </w:r>
            <w:r w:rsidRPr="00767841">
              <w:rPr>
                <w:rFonts w:ascii="GHEA Grapalat" w:hAnsi="GHEA Grapalat"/>
              </w:rPr>
              <w:t>400</w:t>
            </w:r>
            <w:r w:rsidRPr="006A2548">
              <w:rPr>
                <w:rFonts w:ascii="GHEA Grapalat" w:hAnsi="GHEA Grapalat"/>
              </w:rPr>
              <w:t xml:space="preserve"> Вт, с дальним светом</w:t>
            </w:r>
          </w:p>
        </w:tc>
      </w:tr>
      <w:tr w:rsidR="006A2548" w:rsidRPr="009044F1" w:rsidTr="00606D91">
        <w:trPr>
          <w:trHeight w:val="476"/>
          <w:jc w:val="center"/>
        </w:trPr>
        <w:tc>
          <w:tcPr>
            <w:tcW w:w="1530" w:type="dxa"/>
          </w:tcPr>
          <w:p w:rsidR="006A2548" w:rsidRPr="006A2548" w:rsidRDefault="006A2548" w:rsidP="006A2548">
            <w:pPr>
              <w:pStyle w:val="BodyTextIndent2"/>
              <w:spacing w:line="240" w:lineRule="auto"/>
              <w:ind w:firstLine="0"/>
              <w:jc w:val="center"/>
              <w:rPr>
                <w:rFonts w:ascii="Arial" w:hAnsi="Arial" w:cs="Arial"/>
                <w:sz w:val="22"/>
                <w:lang w:val="en-US"/>
              </w:rPr>
            </w:pPr>
            <w:r>
              <w:rPr>
                <w:rFonts w:ascii="Arial" w:hAnsi="Arial" w:cs="Arial"/>
                <w:sz w:val="22"/>
                <w:lang w:val="en-US"/>
              </w:rPr>
              <w:t>7</w:t>
            </w:r>
          </w:p>
        </w:tc>
        <w:tc>
          <w:tcPr>
            <w:tcW w:w="2417" w:type="dxa"/>
            <w:vAlign w:val="center"/>
          </w:tcPr>
          <w:p w:rsidR="006A2548" w:rsidRDefault="006A2548" w:rsidP="006A2548">
            <w:pPr>
              <w:jc w:val="center"/>
              <w:rPr>
                <w:rFonts w:ascii="Arial LatArm" w:hAnsi="Arial LatArm" w:cs="Arial"/>
              </w:rPr>
            </w:pPr>
            <w:r>
              <w:rPr>
                <w:rFonts w:ascii="Arial LatArm" w:hAnsi="Arial LatArm" w:cs="Arial"/>
              </w:rPr>
              <w:t>1635000</w:t>
            </w:r>
          </w:p>
        </w:tc>
        <w:tc>
          <w:tcPr>
            <w:tcW w:w="5287" w:type="dxa"/>
            <w:vAlign w:val="center"/>
          </w:tcPr>
          <w:p w:rsidR="006A2548" w:rsidRPr="006A2548" w:rsidRDefault="006A2548" w:rsidP="006A2548">
            <w:pPr>
              <w:rPr>
                <w:rFonts w:ascii="GHEA Grapalat" w:hAnsi="GHEA Grapalat"/>
              </w:rPr>
            </w:pPr>
            <w:r w:rsidRPr="006A2548">
              <w:rPr>
                <w:rFonts w:ascii="GHEA Grapalat" w:hAnsi="GHEA Grapalat"/>
              </w:rPr>
              <w:t xml:space="preserve">Светодиодный прожектор </w:t>
            </w:r>
            <w:r>
              <w:rPr>
                <w:rFonts w:ascii="GHEA Grapalat" w:hAnsi="GHEA Grapalat"/>
              </w:rPr>
              <w:t>1000</w:t>
            </w:r>
            <w:r w:rsidRPr="006A2548">
              <w:rPr>
                <w:rFonts w:ascii="GHEA Grapalat" w:hAnsi="GHEA Grapalat"/>
              </w:rPr>
              <w:t xml:space="preserve"> Вт, с дальним светом</w:t>
            </w:r>
          </w:p>
        </w:tc>
      </w:tr>
    </w:tbl>
    <w:p w:rsidR="00096865" w:rsidRDefault="00096865" w:rsidP="00B46D58">
      <w:pPr>
        <w:widowControl w:val="0"/>
        <w:spacing w:after="160"/>
        <w:ind w:firstLine="567"/>
        <w:jc w:val="center"/>
        <w:rPr>
          <w:rFonts w:ascii="GHEA Grapalat" w:hAnsi="GHEA Grapalat" w:cs="Sylfaen"/>
          <w:i/>
        </w:rPr>
      </w:pPr>
    </w:p>
    <w:p w:rsidR="00C47A9B" w:rsidRPr="00AF4F8A" w:rsidRDefault="00C47A9B" w:rsidP="00C47A9B">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D14D7">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C47A9B" w:rsidRPr="009044F1" w:rsidRDefault="00C47A9B" w:rsidP="00C47A9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C47A9B" w:rsidRPr="00AA5BD2" w:rsidRDefault="00C47A9B" w:rsidP="00C47A9B">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C47A9B" w:rsidRDefault="00C47A9B"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w:t>
      </w:r>
      <w:r w:rsidRPr="009044F1">
        <w:rPr>
          <w:rFonts w:ascii="GHEA Grapalat" w:hAnsi="GHEA Grapalat"/>
        </w:rPr>
        <w:lastRenderedPageBreak/>
        <w:t>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lastRenderedPageBreak/>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E75EE4" w:rsidRDefault="00E75EE4"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FF1FA5" w:rsidRPr="009044F1" w:rsidRDefault="00FF1FA5" w:rsidP="00E75EE4">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FF1FA5" w:rsidRPr="009044F1" w:rsidRDefault="00FF1FA5" w:rsidP="00E75EE4">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заявку как для каждого лота, так и для нескольких или </w:t>
      </w:r>
      <w:r w:rsidRPr="009044F1">
        <w:rPr>
          <w:rFonts w:ascii="GHEA Grapalat" w:hAnsi="GHEA Grapalat"/>
          <w:sz w:val="24"/>
          <w:szCs w:val="24"/>
        </w:rPr>
        <w:lastRenderedPageBreak/>
        <w:t>всех лотов.</w:t>
      </w:r>
      <w:r>
        <w:rPr>
          <w:rFonts w:ascii="GHEA Grapalat" w:hAnsi="GHEA Grapalat"/>
          <w:sz w:val="24"/>
          <w:szCs w:val="24"/>
        </w:rPr>
        <w:t xml:space="preserve"> </w:t>
      </w:r>
    </w:p>
    <w:p w:rsidR="00FF1FA5" w:rsidRPr="009044F1" w:rsidRDefault="00FF1FA5" w:rsidP="00E75EE4">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FF1FA5" w:rsidRPr="005114D0" w:rsidRDefault="00FF1FA5" w:rsidP="00E75EE4">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0F5AE7">
        <w:rPr>
          <w:rFonts w:ascii="GHEA Grapalat" w:hAnsi="GHEA Grapalat"/>
          <w:sz w:val="24"/>
          <w:szCs w:val="24"/>
        </w:rPr>
        <w:t>запроса котировок</w:t>
      </w:r>
      <w:r w:rsidRPr="009044F1">
        <w:rPr>
          <w:rFonts w:ascii="GHEA Grapalat" w:hAnsi="GHEA Grapalat"/>
          <w:sz w:val="24"/>
          <w:szCs w:val="24"/>
        </w:rPr>
        <w:t>.</w:t>
      </w:r>
    </w:p>
    <w:p w:rsidR="00FF1FA5" w:rsidRPr="00956B41" w:rsidRDefault="00FF1FA5" w:rsidP="00FF1FA5">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Заявки на процедуру необходимо представить в комиссию по адресу  РА г.</w:t>
      </w:r>
      <w:r w:rsidR="00614393">
        <w:rPr>
          <w:rFonts w:ascii="GHEA Grapalat" w:hAnsi="GHEA Grapalat"/>
          <w:b/>
          <w:sz w:val="24"/>
          <w:szCs w:val="24"/>
        </w:rPr>
        <w:t xml:space="preserve"> </w:t>
      </w:r>
      <w:r w:rsidRPr="002C7467">
        <w:rPr>
          <w:rFonts w:ascii="GHEA Grapalat" w:hAnsi="GHEA Grapalat"/>
          <w:b/>
          <w:sz w:val="24"/>
          <w:szCs w:val="24"/>
        </w:rPr>
        <w:t>Ереван, ул. Бузанда 1/4, не позднее, чем 1</w:t>
      </w:r>
      <w:r w:rsidR="00A51C73" w:rsidRPr="00FD14D7">
        <w:rPr>
          <w:rFonts w:ascii="GHEA Grapalat" w:hAnsi="GHEA Grapalat"/>
          <w:b/>
          <w:sz w:val="24"/>
          <w:szCs w:val="24"/>
        </w:rPr>
        <w:t>1</w:t>
      </w:r>
      <w:r w:rsidRPr="002C7467">
        <w:rPr>
          <w:rFonts w:ascii="GHEA Grapalat" w:hAnsi="GHEA Grapalat"/>
          <w:b/>
          <w:sz w:val="24"/>
          <w:szCs w:val="24"/>
        </w:rPr>
        <w:t xml:space="preserve">:00  часов </w:t>
      </w:r>
      <w:r w:rsidRPr="00661596">
        <w:rPr>
          <w:rFonts w:ascii="GHEA Grapalat" w:hAnsi="GHEA Grapalat"/>
          <w:b/>
          <w:sz w:val="24"/>
          <w:szCs w:val="24"/>
        </w:rPr>
        <w:t>7</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FF1FA5" w:rsidRDefault="00FF1FA5" w:rsidP="00FF1FA5">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661596">
        <w:rPr>
          <w:rFonts w:ascii="GHEA Grapalat" w:hAnsi="GHEA Grapalat"/>
          <w:sz w:val="24"/>
          <w:szCs w:val="24"/>
        </w:rPr>
        <w:t xml:space="preserve"> </w:t>
      </w:r>
      <w:r w:rsidR="00A83834">
        <w:rPr>
          <w:rFonts w:ascii="GHEA Grapalat" w:hAnsi="GHEA Grapalat"/>
          <w:sz w:val="24"/>
          <w:szCs w:val="24"/>
        </w:rPr>
        <w:t>Нарине Абраамян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д</w:t>
      </w:r>
      <w:r w:rsidRPr="00FD14D7">
        <w:rPr>
          <w:rFonts w:ascii="GHEA Grapalat" w:hAnsi="GHEA Grapalat"/>
          <w:b/>
          <w:sz w:val="24"/>
          <w:szCs w:val="24"/>
        </w:rPr>
        <w:t xml:space="preserve">) </w:t>
      </w:r>
      <w:r w:rsidR="00B5181E" w:rsidRPr="00FD14D7">
        <w:rPr>
          <w:rFonts w:ascii="GHEA Grapalat" w:hAnsi="GHEA Grapalat"/>
          <w:b/>
          <w:sz w:val="24"/>
          <w:szCs w:val="24"/>
        </w:rPr>
        <w:t>д</w:t>
      </w:r>
      <w:r w:rsidR="00695E8D" w:rsidRPr="00FD14D7">
        <w:rPr>
          <w:rFonts w:ascii="GHEA Grapalat" w:hAnsi="GHEA Grapalat"/>
          <w:b/>
          <w:sz w:val="24"/>
          <w:szCs w:val="24"/>
        </w:rPr>
        <w:t>екларацию</w:t>
      </w:r>
      <w:r w:rsidR="006A7E82" w:rsidRPr="00FD14D7">
        <w:rPr>
          <w:rFonts w:ascii="GHEA Grapalat" w:hAnsi="GHEA Grapalat"/>
          <w:b/>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D14D7">
        <w:rPr>
          <w:rFonts w:ascii="GHEA Grapalat" w:hAnsi="GHEA Grapalat"/>
          <w:b/>
          <w:sz w:val="24"/>
          <w:szCs w:val="24"/>
        </w:rPr>
        <w:t xml:space="preserve">При этом, если участник объявляется отобранным участником, то предусмотренная настоящим абзацем </w:t>
      </w:r>
      <w:r w:rsidR="006A7E82" w:rsidRPr="00FD14D7">
        <w:rPr>
          <w:rFonts w:ascii="GHEA Grapalat" w:hAnsi="GHEA Grapalat"/>
          <w:b/>
          <w:sz w:val="24"/>
          <w:szCs w:val="24"/>
        </w:rPr>
        <w:t>деклация</w:t>
      </w:r>
      <w:r w:rsidRPr="00FD14D7">
        <w:rPr>
          <w:rFonts w:ascii="GHEA Grapalat" w:hAnsi="GHEA Grapalat"/>
          <w:b/>
          <w:sz w:val="24"/>
          <w:szCs w:val="24"/>
        </w:rPr>
        <w:t>, после вскрытия заявок публик</w:t>
      </w:r>
      <w:r w:rsidR="006A7E82" w:rsidRPr="00FD14D7">
        <w:rPr>
          <w:rFonts w:ascii="GHEA Grapalat" w:hAnsi="GHEA Grapalat"/>
          <w:b/>
          <w:sz w:val="24"/>
          <w:szCs w:val="24"/>
        </w:rPr>
        <w:t>у</w:t>
      </w:r>
      <w:r w:rsidRPr="00FD14D7">
        <w:rPr>
          <w:rFonts w:ascii="GHEA Grapalat" w:hAnsi="GHEA Grapalat"/>
          <w:b/>
          <w:sz w:val="24"/>
          <w:szCs w:val="24"/>
        </w:rPr>
        <w:t>ется в бюллетене вместе с объявлением о решении заключить догово</w:t>
      </w:r>
      <w:r>
        <w:rPr>
          <w:rFonts w:ascii="GHEA Grapalat" w:hAnsi="GHEA Grapalat"/>
          <w:sz w:val="24"/>
          <w:szCs w:val="24"/>
        </w:rPr>
        <w:t>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FD14D7">
        <w:rPr>
          <w:rFonts w:ascii="GHEA Grapalat" w:hAnsi="GHEA Grapalat"/>
          <w:b/>
          <w:sz w:val="24"/>
          <w:szCs w:val="24"/>
        </w:rPr>
        <w:t>технические характеристики</w:t>
      </w:r>
      <w:r w:rsidR="00932115" w:rsidRPr="00FD14D7">
        <w:rPr>
          <w:rFonts w:ascii="GHEA Grapalat" w:hAnsi="GHEA Grapalat" w:cs="Sylfaen"/>
          <w:b/>
          <w:sz w:val="24"/>
          <w:szCs w:val="24"/>
        </w:rPr>
        <w:t xml:space="preserve"> предлагаемого им товара</w:t>
      </w:r>
      <w:r w:rsidR="005F25EF" w:rsidRPr="00FD14D7">
        <w:rPr>
          <w:rFonts w:ascii="GHEA Grapalat" w:hAnsi="GHEA Grapalat"/>
          <w:b/>
          <w:sz w:val="24"/>
          <w:szCs w:val="24"/>
        </w:rPr>
        <w:t xml:space="preserve">, а также товарный знак, </w:t>
      </w:r>
      <w:r w:rsidR="00932115" w:rsidRPr="00FD14D7">
        <w:rPr>
          <w:rFonts w:ascii="GHEA Grapalat" w:hAnsi="GHEA Grapalat" w:cs="Sylfaen"/>
          <w:b/>
          <w:sz w:val="24"/>
          <w:szCs w:val="24"/>
        </w:rPr>
        <w:t xml:space="preserve">фирменное наименование, </w:t>
      </w:r>
      <w:r w:rsidR="005F6602" w:rsidRPr="00FD14D7">
        <w:rPr>
          <w:rFonts w:ascii="GHEA Grapalat" w:hAnsi="GHEA Grapalat" w:cs="Sylfaen"/>
          <w:b/>
          <w:sz w:val="24"/>
          <w:szCs w:val="24"/>
        </w:rPr>
        <w:t xml:space="preserve">модель </w:t>
      </w:r>
      <w:r w:rsidR="00932115" w:rsidRPr="00FD14D7">
        <w:rPr>
          <w:rFonts w:ascii="GHEA Grapalat" w:hAnsi="GHEA Grapalat" w:cs="Sylfaen"/>
          <w:b/>
          <w:sz w:val="24"/>
          <w:szCs w:val="24"/>
        </w:rPr>
        <w:t>и</w:t>
      </w:r>
      <w:r w:rsidR="00932115" w:rsidRPr="00FD14D7">
        <w:rPr>
          <w:rFonts w:ascii="GHEA Grapalat" w:hAnsi="GHEA Grapalat"/>
          <w:b/>
          <w:sz w:val="24"/>
          <w:szCs w:val="24"/>
        </w:rPr>
        <w:t xml:space="preserve"> </w:t>
      </w:r>
      <w:r w:rsidR="005F25EF" w:rsidRPr="00FD14D7">
        <w:rPr>
          <w:rFonts w:ascii="GHEA Grapalat" w:hAnsi="GHEA Grapalat"/>
          <w:b/>
          <w:sz w:val="24"/>
          <w:szCs w:val="24"/>
        </w:rPr>
        <w:t>наименование производителя, (далее — полное описание товара</w:t>
      </w:r>
      <w:r w:rsidR="005F25EF" w:rsidRPr="00FD14D7">
        <w:rPr>
          <w:rFonts w:ascii="GHEA Grapalat" w:hAnsi="GHEA Grapalat"/>
          <w:b/>
        </w:rPr>
        <w:t>)</w:t>
      </w:r>
      <w:r w:rsidR="00B82520" w:rsidRPr="00FD14D7">
        <w:rPr>
          <w:rFonts w:ascii="GHEA Grapalat" w:hAnsi="GHEA Grapalat"/>
          <w:b/>
        </w:rPr>
        <w:t xml:space="preserve">. </w:t>
      </w:r>
      <w:r w:rsidR="00B82520" w:rsidRPr="00FD14D7">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FD14D7">
        <w:rPr>
          <w:rFonts w:ascii="GHEA Grapalat" w:hAnsi="GHEA Grapalat"/>
          <w:b/>
          <w:sz w:val="24"/>
          <w:szCs w:val="24"/>
        </w:rPr>
        <w:t xml:space="preserve">модель </w:t>
      </w:r>
      <w:r w:rsidR="005F6602" w:rsidRPr="00FD14D7">
        <w:rPr>
          <w:rFonts w:ascii="GHEA Grapalat" w:hAnsi="GHEA Grapalat"/>
          <w:b/>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3"/>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w:t>
      </w:r>
      <w:r w:rsidR="00F677F1" w:rsidRPr="009044F1">
        <w:rPr>
          <w:rFonts w:ascii="GHEA Grapalat" w:hAnsi="GHEA Grapalat"/>
          <w:sz w:val="24"/>
          <w:szCs w:val="24"/>
        </w:rPr>
        <w:lastRenderedPageBreak/>
        <w:t xml:space="preserve">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66B8B" w:rsidRDefault="00FD2748" w:rsidP="00B66B8B">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B66B8B" w:rsidRPr="009044F1">
        <w:rPr>
          <w:rFonts w:ascii="GHEA Grapalat" w:hAnsi="GHEA Grapalat"/>
          <w:sz w:val="24"/>
          <w:szCs w:val="24"/>
        </w:rPr>
        <w:t>Вскрытие заявок произойдет на "</w:t>
      </w:r>
      <w:r w:rsidR="00B66B8B" w:rsidRPr="00016450">
        <w:rPr>
          <w:rFonts w:ascii="GHEA Grapalat" w:hAnsi="GHEA Grapalat"/>
        </w:rPr>
        <w:t>"</w:t>
      </w:r>
      <w:r w:rsidR="00B66B8B" w:rsidRPr="00661596">
        <w:rPr>
          <w:rFonts w:ascii="GHEA Grapalat" w:hAnsi="GHEA Grapalat"/>
        </w:rPr>
        <w:t>7</w:t>
      </w:r>
      <w:r w:rsidR="00B66B8B">
        <w:rPr>
          <w:rFonts w:ascii="GHEA Grapalat" w:hAnsi="GHEA Grapalat"/>
          <w:sz w:val="24"/>
          <w:szCs w:val="24"/>
        </w:rPr>
        <w:t>"-</w:t>
      </w:r>
      <w:r w:rsidR="00B66B8B" w:rsidRPr="009044F1">
        <w:rPr>
          <w:rFonts w:ascii="GHEA Grapalat" w:hAnsi="GHEA Grapalat"/>
          <w:sz w:val="24"/>
          <w:szCs w:val="24"/>
        </w:rPr>
        <w:t>й день в "</w:t>
      </w:r>
      <w:r w:rsidR="00B66B8B" w:rsidRPr="00016450">
        <w:rPr>
          <w:rFonts w:ascii="GHEA Grapalat" w:hAnsi="GHEA Grapalat"/>
        </w:rPr>
        <w:t>"</w:t>
      </w:r>
      <w:r w:rsidR="00B66B8B" w:rsidRPr="00EB1B19">
        <w:rPr>
          <w:rFonts w:ascii="GHEA Grapalat" w:hAnsi="GHEA Grapalat"/>
        </w:rPr>
        <w:t>1</w:t>
      </w:r>
      <w:r w:rsidR="00B738AB" w:rsidRPr="00FD14D7">
        <w:rPr>
          <w:rFonts w:ascii="GHEA Grapalat" w:hAnsi="GHEA Grapalat"/>
        </w:rPr>
        <w:t>1</w:t>
      </w:r>
      <w:r w:rsidR="00B66B8B" w:rsidRPr="00EB1B19">
        <w:rPr>
          <w:rFonts w:ascii="GHEA Grapalat" w:hAnsi="GHEA Grapalat"/>
        </w:rPr>
        <w:t>:</w:t>
      </w:r>
      <w:r w:rsidR="00B66B8B" w:rsidRPr="00C90F08">
        <w:rPr>
          <w:rFonts w:ascii="GHEA Grapalat" w:hAnsi="GHEA Grapalat"/>
        </w:rPr>
        <w:t>0</w:t>
      </w:r>
      <w:r w:rsidR="00B66B8B" w:rsidRPr="00EB1B19">
        <w:rPr>
          <w:rFonts w:ascii="GHEA Grapalat" w:hAnsi="GHEA Grapalat"/>
        </w:rPr>
        <w:t>0</w:t>
      </w:r>
      <w:r w:rsidR="00B66B8B" w:rsidRPr="00016450">
        <w:rPr>
          <w:rFonts w:ascii="GHEA Grapalat" w:hAnsi="GHEA Grapalat"/>
        </w:rPr>
        <w:t xml:space="preserve">" </w:t>
      </w:r>
      <w:r w:rsidR="00B66B8B" w:rsidRPr="009044F1">
        <w:rPr>
          <w:rFonts w:ascii="GHEA Grapalat" w:hAnsi="GHEA Grapalat"/>
          <w:sz w:val="24"/>
          <w:szCs w:val="24"/>
        </w:rPr>
        <w:t xml:space="preserve">" со дня опубликования в </w:t>
      </w:r>
      <w:r w:rsidR="00B66B8B">
        <w:rPr>
          <w:rFonts w:ascii="GHEA Grapalat" w:hAnsi="GHEA Grapalat"/>
          <w:sz w:val="24"/>
          <w:szCs w:val="24"/>
        </w:rPr>
        <w:t>бюллетене</w:t>
      </w:r>
      <w:r w:rsidR="00B66B8B" w:rsidRPr="009044F1">
        <w:rPr>
          <w:rFonts w:ascii="GHEA Grapalat" w:hAnsi="GHEA Grapalat"/>
          <w:sz w:val="24"/>
          <w:szCs w:val="24"/>
        </w:rPr>
        <w:t xml:space="preserve"> объявления и приглашения на настоящую процедуру. </w:t>
      </w:r>
    </w:p>
    <w:p w:rsidR="00B66B8B" w:rsidRPr="00FD14D7" w:rsidRDefault="00B66B8B" w:rsidP="00B66B8B">
      <w:pPr>
        <w:pStyle w:val="BodyTextIndent2"/>
        <w:widowControl w:val="0"/>
        <w:tabs>
          <w:tab w:val="left" w:pos="1134"/>
        </w:tabs>
        <w:spacing w:after="160" w:line="240" w:lineRule="auto"/>
        <w:ind w:firstLine="567"/>
        <w:rPr>
          <w:rFonts w:ascii="GHEA Grapalat" w:hAnsi="GHEA Grapalat"/>
          <w:sz w:val="24"/>
          <w:szCs w:val="24"/>
        </w:rPr>
      </w:pPr>
      <w:r w:rsidRPr="00FD14D7">
        <w:rPr>
          <w:rFonts w:ascii="GHEA Grapalat" w:hAnsi="GHEA Grapalat"/>
          <w:sz w:val="24"/>
          <w:szCs w:val="24"/>
        </w:rPr>
        <w:t>На заседании по вскрытию и оценке заявок:</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w:t>
      </w:r>
      <w:r w:rsidRPr="009044F1">
        <w:rPr>
          <w:rFonts w:ascii="GHEA Grapalat" w:hAnsi="GHEA Grapalat"/>
        </w:rPr>
        <w:lastRenderedPageBreak/>
        <w:t xml:space="preserve">заседание открытым и оглашает выраженную одним числом цену </w:t>
      </w:r>
      <w:r w:rsidR="00A11105">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E20ED0" w:rsidRPr="009044F1">
        <w:rPr>
          <w:rFonts w:ascii="GHEA Grapalat" w:hAnsi="GHEA Grapalat"/>
          <w:i w:val="0"/>
          <w:sz w:val="24"/>
          <w:szCs w:val="24"/>
        </w:rPr>
        <w:t xml:space="preserve">с драмом Республики Армения по курсу </w:t>
      </w:r>
      <w:r w:rsidR="00E20ED0" w:rsidRPr="00C90F08">
        <w:rPr>
          <w:rFonts w:ascii="GHEA Grapalat" w:hAnsi="GHEA Grapalat"/>
          <w:i w:val="0"/>
          <w:sz w:val="24"/>
          <w:szCs w:val="24"/>
        </w:rPr>
        <w:t xml:space="preserve">ЦБ </w:t>
      </w:r>
      <w:r w:rsidR="00E20ED0" w:rsidRPr="00016450">
        <w:rPr>
          <w:rFonts w:ascii="GHEA Grapalat" w:hAnsi="GHEA Grapalat"/>
          <w:i w:val="0"/>
          <w:sz w:val="24"/>
          <w:szCs w:val="24"/>
        </w:rPr>
        <w:t xml:space="preserve"> </w:t>
      </w:r>
      <w:r w:rsidR="00E20ED0" w:rsidRPr="00C90F08">
        <w:rPr>
          <w:rFonts w:ascii="GHEA Grapalat" w:hAnsi="GHEA Grapalat"/>
          <w:i w:val="0"/>
          <w:sz w:val="24"/>
          <w:szCs w:val="24"/>
        </w:rPr>
        <w:t>Армении</w:t>
      </w:r>
      <w:r w:rsidR="00E20ED0" w:rsidRPr="009044F1" w:rsidDel="00E20ED0">
        <w:rPr>
          <w:rFonts w:ascii="GHEA Grapalat" w:hAnsi="GHEA Grapalat"/>
          <w:i w:val="0"/>
          <w:sz w:val="24"/>
          <w:szCs w:val="24"/>
        </w:rPr>
        <w:t xml:space="preserve"> </w:t>
      </w:r>
      <w:r w:rsidR="003C78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 xml:space="preserve">уполномоченный орган на основании мотивированного решения </w:t>
      </w:r>
      <w:r w:rsidR="0052468C" w:rsidRPr="00551FD6">
        <w:rPr>
          <w:rFonts w:ascii="GHEA Grapalat" w:hAnsi="GHEA Grapalat"/>
        </w:rPr>
        <w:lastRenderedPageBreak/>
        <w:t>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 xml:space="preserve">их </w:t>
      </w:r>
      <w:r w:rsidR="00A74478">
        <w:rPr>
          <w:rFonts w:ascii="GHEA Grapalat" w:hAnsi="GHEA Grapalat"/>
          <w:sz w:val="24"/>
          <w:szCs w:val="24"/>
        </w:rPr>
        <w:lastRenderedPageBreak/>
        <w:t>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D14D7" w:rsidRDefault="00A150A9" w:rsidP="00B46D58">
      <w:pPr>
        <w:pStyle w:val="BodyTextIndent2"/>
        <w:widowControl w:val="0"/>
        <w:tabs>
          <w:tab w:val="left" w:pos="1276"/>
        </w:tabs>
        <w:spacing w:after="160" w:line="240" w:lineRule="auto"/>
        <w:ind w:firstLine="567"/>
        <w:rPr>
          <w:rFonts w:ascii="GHEA Grapalat" w:hAnsi="GHEA Grapalat"/>
          <w:b/>
          <w:sz w:val="24"/>
          <w:szCs w:val="24"/>
        </w:rPr>
      </w:pPr>
      <w:r w:rsidRPr="00FD14D7">
        <w:rPr>
          <w:rFonts w:ascii="GHEA Grapalat" w:hAnsi="GHEA Grapalat"/>
          <w:b/>
          <w:sz w:val="24"/>
          <w:szCs w:val="24"/>
        </w:rPr>
        <w:t>8.</w:t>
      </w:r>
      <w:r w:rsidR="000E624C" w:rsidRPr="00FD14D7">
        <w:rPr>
          <w:rFonts w:ascii="GHEA Grapalat" w:hAnsi="GHEA Grapalat"/>
          <w:b/>
          <w:sz w:val="24"/>
          <w:szCs w:val="24"/>
          <w:lang w:val="hy-AM"/>
        </w:rPr>
        <w:t>1</w:t>
      </w:r>
      <w:r w:rsidR="00B325AF" w:rsidRPr="00FD14D7">
        <w:rPr>
          <w:rFonts w:ascii="GHEA Grapalat" w:hAnsi="GHEA Grapalat"/>
          <w:b/>
          <w:sz w:val="24"/>
          <w:szCs w:val="24"/>
        </w:rPr>
        <w:t>8</w:t>
      </w:r>
      <w:r w:rsidRPr="00FD14D7">
        <w:rPr>
          <w:rFonts w:ascii="GHEA Grapalat" w:hAnsi="GHEA Grapalat"/>
          <w:b/>
          <w:sz w:val="24"/>
          <w:szCs w:val="24"/>
        </w:rPr>
        <w:t>.</w:t>
      </w:r>
      <w:r w:rsidR="00EE0CB1" w:rsidRPr="00FD14D7">
        <w:rPr>
          <w:rFonts w:ascii="GHEA Grapalat" w:hAnsi="GHEA Grapalat"/>
          <w:b/>
          <w:sz w:val="24"/>
          <w:szCs w:val="24"/>
        </w:rPr>
        <w:tab/>
      </w:r>
      <w:r w:rsidRPr="00FD14D7">
        <w:rPr>
          <w:rFonts w:ascii="GHEA Grapalat" w:hAnsi="GHEA Grapalat"/>
          <w:b/>
          <w:sz w:val="24"/>
          <w:szCs w:val="24"/>
        </w:rPr>
        <w:t>Оценка заявок и определение отобранного участника осуществляются по отдельным лотам</w:t>
      </w:r>
      <w:r w:rsidR="00FE2802" w:rsidRPr="00FD14D7">
        <w:rPr>
          <w:rStyle w:val="FootnoteReference"/>
          <w:rFonts w:ascii="GHEA Grapalat" w:hAnsi="GHEA Grapalat"/>
          <w:b/>
          <w:sz w:val="24"/>
          <w:szCs w:val="24"/>
        </w:rPr>
        <w:footnoteReference w:customMarkFollows="1" w:id="5"/>
        <w:t>11</w:t>
      </w:r>
      <w:r w:rsidRPr="00FD14D7">
        <w:rPr>
          <w:rFonts w:ascii="GHEA Grapalat" w:hAnsi="GHEA Grapalat"/>
          <w:b/>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w:t>
      </w:r>
      <w:r w:rsidRPr="009044F1">
        <w:rPr>
          <w:rFonts w:ascii="GHEA Grapalat" w:hAnsi="GHEA Grapalat"/>
          <w:sz w:val="24"/>
          <w:szCs w:val="24"/>
        </w:rPr>
        <w:lastRenderedPageBreak/>
        <w:t>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FD14D7" w:rsidRDefault="0084513E" w:rsidP="0084513E">
      <w:pPr>
        <w:pStyle w:val="BodyTextIndent2"/>
        <w:widowControl w:val="0"/>
        <w:spacing w:after="160" w:line="240" w:lineRule="auto"/>
        <w:ind w:left="284" w:firstLine="567"/>
        <w:contextualSpacing/>
        <w:rPr>
          <w:rFonts w:ascii="GHEA Grapalat" w:hAnsi="GHEA Grapalat"/>
          <w:b/>
          <w:sz w:val="24"/>
          <w:szCs w:val="24"/>
        </w:rPr>
      </w:pPr>
      <w:r w:rsidRPr="00FD14D7">
        <w:rPr>
          <w:rFonts w:ascii="GHEA Grapalat" w:hAnsi="GHEA Grapalat"/>
          <w:b/>
          <w:sz w:val="24"/>
          <w:szCs w:val="24"/>
        </w:rPr>
        <w:t>Период ожидания в случае настоящей процедуры составляет "</w:t>
      </w:r>
      <w:r w:rsidR="003A5B8F" w:rsidRPr="00FD14D7">
        <w:rPr>
          <w:rFonts w:ascii="GHEA Grapalat" w:hAnsi="GHEA Grapalat"/>
          <w:b/>
          <w:sz w:val="24"/>
          <w:szCs w:val="24"/>
        </w:rPr>
        <w:t>10</w:t>
      </w:r>
      <w:r w:rsidRPr="00FD14D7">
        <w:rPr>
          <w:rFonts w:ascii="GHEA Grapalat" w:hAnsi="GHEA Grapalat"/>
          <w:b/>
          <w:sz w:val="24"/>
          <w:szCs w:val="24"/>
        </w:rPr>
        <w:t>" календарных дней. Период ожидания:</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w:t>
      </w:r>
      <w:r w:rsidR="00646B97" w:rsidRPr="00FD14D7">
        <w:rPr>
          <w:rFonts w:ascii="GHEA Grapalat" w:hAnsi="GHEA Grapalat"/>
          <w:b/>
          <w:color w:val="000000" w:themeColor="text1"/>
        </w:rPr>
        <w:t xml:space="preserve">в течение 5-и рабочих дней </w:t>
      </w:r>
      <w:r w:rsidR="009D228B" w:rsidRPr="00FD14D7">
        <w:rPr>
          <w:rFonts w:ascii="GHEA Grapalat" w:hAnsi="GHEA Grapalat"/>
          <w:b/>
          <w:color w:val="000000" w:themeColor="text1"/>
        </w:rPr>
        <w:t xml:space="preserve">после </w:t>
      </w:r>
      <w:r w:rsidR="00646B97" w:rsidRPr="00FD14D7">
        <w:rPr>
          <w:rFonts w:ascii="GHEA Grapalat" w:hAnsi="GHEA Grapalat"/>
          <w:b/>
          <w:color w:val="000000" w:themeColor="text1"/>
        </w:rPr>
        <w:t>дня его получения,</w:t>
      </w:r>
      <w:r w:rsidR="00646B97" w:rsidRPr="00681C1F">
        <w:rPr>
          <w:rFonts w:ascii="GHEA Grapalat" w:hAnsi="GHEA Grapalat"/>
          <w:color w:val="000000" w:themeColor="text1"/>
        </w:rPr>
        <w:t xml:space="preserve">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FD14D7">
        <w:rPr>
          <w:rFonts w:ascii="GHEA Grapalat" w:hAnsi="GHEA Grapalat"/>
          <w:b/>
        </w:rPr>
        <w:t xml:space="preserve">Размер обеспечения квалификации равен </w:t>
      </w:r>
      <w:r w:rsidR="009F0DAD">
        <w:rPr>
          <w:rFonts w:ascii="GHEA Grapalat" w:hAnsi="GHEA Grapalat"/>
          <w:b/>
        </w:rPr>
        <w:t>15</w:t>
      </w:r>
      <w:r w:rsidR="003D57AD" w:rsidRPr="00FD14D7">
        <w:rPr>
          <w:rFonts w:ascii="GHEA Grapalat" w:hAnsi="GHEA Grapalat"/>
          <w:b/>
        </w:rPr>
        <w:t xml:space="preserve"> процентам </w:t>
      </w:r>
      <w:r w:rsidR="00E70468" w:rsidRPr="00FD14D7">
        <w:rPr>
          <w:rFonts w:ascii="GHEA Grapalat" w:hAnsi="GHEA Grapalat"/>
          <w:b/>
        </w:rPr>
        <w:t>от цены закупки товаров закупаемых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w:t>
      </w:r>
      <w:r w:rsidR="003D57AD" w:rsidRPr="00370E40">
        <w:rPr>
          <w:rFonts w:ascii="GHEA Grapalat" w:hAnsi="GHEA Grapalat"/>
        </w:rPr>
        <w:lastRenderedPageBreak/>
        <w:t xml:space="preserve">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обязательство, которое влечет за собой </w:t>
      </w:r>
      <w:r w:rsidRPr="002406D8">
        <w:rPr>
          <w:rFonts w:ascii="GHEA Grapalat" w:hAnsi="GHEA Grapalat" w:cs="Sylfaen"/>
        </w:rPr>
        <w:lastRenderedPageBreak/>
        <w:t>одностороннее расторжение договора заказчиком</w:t>
      </w:r>
      <w:r>
        <w:rPr>
          <w:rFonts w:ascii="GHEA Grapalat" w:hAnsi="GHEA Grapalat" w:cs="Sylfaen"/>
        </w:rPr>
        <w:t>.</w:t>
      </w:r>
    </w:p>
    <w:p w:rsidR="00367A7C" w:rsidRDefault="00030D40" w:rsidP="00367A7C">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FD14D7">
        <w:rPr>
          <w:rFonts w:ascii="GHEA Grapalat" w:hAnsi="GHEA Grapalat"/>
          <w:b/>
        </w:rPr>
        <w:t xml:space="preserve">Размер обеспечения договора составляет 10 процентов от цены </w:t>
      </w:r>
      <w:r w:rsidR="00E562C0" w:rsidRPr="00FD14D7">
        <w:rPr>
          <w:rFonts w:ascii="GHEA Grapalat" w:hAnsi="GHEA Grapalat"/>
          <w:b/>
        </w:rPr>
        <w:t>закупки</w:t>
      </w:r>
      <w:r w:rsidRPr="00FD14D7">
        <w:rPr>
          <w:rFonts w:ascii="GHEA Grapalat" w:hAnsi="GHEA Grapalat"/>
          <w:b/>
        </w:rPr>
        <w:t xml:space="preserve">. </w:t>
      </w:r>
      <w:r w:rsidR="00367A7C" w:rsidRPr="002D492B">
        <w:rPr>
          <w:rFonts w:ascii="GHEA Grapalat" w:hAnsi="GHEA Grapalat"/>
        </w:rPr>
        <w:t xml:space="preserve">Если цена закупки товара меньше цены заключаемого договора, то размер обеспечения </w:t>
      </w:r>
      <w:r w:rsidR="00367A7C">
        <w:rPr>
          <w:rFonts w:ascii="GHEA Grapalat" w:hAnsi="GHEA Grapalat"/>
        </w:rPr>
        <w:t>договора</w:t>
      </w:r>
      <w:r w:rsidR="00367A7C" w:rsidRPr="002D492B">
        <w:rPr>
          <w:rFonts w:ascii="GHEA Grapalat" w:hAnsi="GHEA Grapalat"/>
        </w:rPr>
        <w:t xml:space="preserve"> исчисляется в отношении цены договора.</w:t>
      </w:r>
      <w:r w:rsidR="00367A7C">
        <w:rPr>
          <w:rFonts w:ascii="GHEA Grapalat" w:hAnsi="GHEA Grapalat"/>
        </w:rPr>
        <w:t xml:space="preserve"> О</w:t>
      </w:r>
      <w:r w:rsidR="00367A7C" w:rsidRPr="001647D2">
        <w:rPr>
          <w:rFonts w:ascii="GHEA Grapalat" w:hAnsi="GHEA Grapalat"/>
        </w:rPr>
        <w:t xml:space="preserve">беспечение </w:t>
      </w:r>
      <w:r w:rsidR="00367A7C">
        <w:rPr>
          <w:rFonts w:ascii="GHEA Grapalat" w:hAnsi="GHEA Grapalat"/>
        </w:rPr>
        <w:t>договора</w:t>
      </w:r>
      <w:r w:rsidR="00367A7C" w:rsidRPr="001647D2">
        <w:rPr>
          <w:rFonts w:ascii="GHEA Grapalat" w:hAnsi="GHEA Grapalat"/>
        </w:rPr>
        <w:t xml:space="preserve"> представляется </w:t>
      </w:r>
      <w:r w:rsidR="00367A7C" w:rsidRPr="00DA3D75">
        <w:rPr>
          <w:rFonts w:ascii="GHEA Grapalat" w:hAnsi="GHEA Grapalat"/>
        </w:rPr>
        <w:t>в одностороннем порядке утвержденного заявления-в виде неустойки (приложение 5.1) или наличных денег</w:t>
      </w:r>
      <w:r w:rsidR="00367A7C">
        <w:rPr>
          <w:rStyle w:val="FootnoteReference"/>
          <w:rFonts w:ascii="GHEA Grapalat" w:hAnsi="GHEA Grapalat"/>
        </w:rPr>
        <w:t xml:space="preserve"> </w:t>
      </w:r>
      <w:r w:rsidR="00367A7C">
        <w:rPr>
          <w:rStyle w:val="FootnoteReference"/>
          <w:rFonts w:ascii="GHEA Grapalat" w:hAnsi="GHEA Grapalat"/>
        </w:rPr>
        <w:footnoteReference w:customMarkFollows="1" w:id="6"/>
        <w:t>13</w:t>
      </w:r>
      <w:r w:rsidR="00367A7C">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367A7C" w:rsidRPr="00FD14D7">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lastRenderedPageBreak/>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D81E58"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27573B">
        <w:rPr>
          <w:rStyle w:val="FootnoteReference"/>
          <w:rFonts w:ascii="GHEA Grapalat" w:hAnsi="GHEA Grapalat"/>
        </w:rPr>
        <w:footnoteReference w:customMarkFollows="1" w:id="7"/>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0060029A" w:rsidRPr="009044F1">
        <w:rPr>
          <w:rFonts w:ascii="GHEA Grapalat" w:hAnsi="GHEA Grapalat"/>
          <w:b/>
        </w:rPr>
        <w:t xml:space="preserve">ЗАЯВКИ НА </w:t>
      </w:r>
      <w:r w:rsidR="00932BB7">
        <w:rPr>
          <w:rFonts w:ascii="GHEA Grapalat" w:hAnsi="GHEA Grapalat"/>
          <w:b/>
        </w:rPr>
        <w:t>ЗАПРОС</w:t>
      </w:r>
      <w:r w:rsidR="0060029A" w:rsidRPr="0060029A">
        <w:rPr>
          <w:rFonts w:ascii="GHEA Grapalat" w:hAnsi="GHEA Grapalat"/>
          <w:b/>
        </w:rPr>
        <w:t xml:space="preserve"> КОТИРОВОК</w:t>
      </w:r>
      <w:r w:rsidR="0060029A" w:rsidRPr="00FD0971">
        <w:rPr>
          <w:rFonts w:ascii="GHEA Grapalat" w:hAnsi="GHEA Grapalat"/>
        </w:rPr>
        <w:t xml:space="preserve"> </w:t>
      </w:r>
      <w:r w:rsidR="0060029A">
        <w:rPr>
          <w:rFonts w:ascii="GHEA Grapalat" w:hAnsi="GHEA Grapalat"/>
        </w:rPr>
        <w:t xml:space="preserve"> </w:t>
      </w:r>
    </w:p>
    <w:p w:rsidR="00096865" w:rsidRPr="009044F1" w:rsidRDefault="00096865" w:rsidP="00B46D58">
      <w:pPr>
        <w:widowControl w:val="0"/>
        <w:spacing w:after="160"/>
        <w:jc w:val="center"/>
        <w:rPr>
          <w:rFonts w:ascii="GHEA Grapalat" w:hAnsi="GHEA Grapalat"/>
        </w:rPr>
      </w:pPr>
    </w:p>
    <w:p w:rsidR="00096865" w:rsidRPr="009044F1" w:rsidRDefault="008D5016" w:rsidP="006240D3">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6240D3">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6240D3">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6240D3">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6240D3">
      <w:pPr>
        <w:widowControl w:val="0"/>
        <w:jc w:val="center"/>
        <w:rPr>
          <w:rFonts w:ascii="GHEA Grapalat" w:hAnsi="GHEA Grapalat"/>
          <w:b/>
        </w:rPr>
      </w:pPr>
    </w:p>
    <w:p w:rsidR="008F15B9" w:rsidRDefault="008F15B9" w:rsidP="006240D3">
      <w:pPr>
        <w:widowControl w:val="0"/>
        <w:jc w:val="center"/>
        <w:rPr>
          <w:rFonts w:ascii="GHEA Grapalat" w:hAnsi="GHEA Grapalat"/>
          <w:b/>
        </w:rPr>
      </w:pPr>
    </w:p>
    <w:p w:rsidR="00096865" w:rsidRPr="009044F1" w:rsidRDefault="008D5016" w:rsidP="006240D3">
      <w:pPr>
        <w:widowControl w:val="0"/>
        <w:jc w:val="center"/>
        <w:rPr>
          <w:rFonts w:ascii="GHEA Grapalat" w:hAnsi="GHEA Grapalat"/>
          <w:b/>
        </w:rPr>
      </w:pPr>
      <w:r w:rsidRPr="009044F1">
        <w:rPr>
          <w:rFonts w:ascii="GHEA Grapalat" w:hAnsi="GHEA Grapalat"/>
          <w:b/>
        </w:rPr>
        <w:t>2. ЗАЯВКА НА ПРОЦЕДУРУ</w:t>
      </w:r>
    </w:p>
    <w:p w:rsidR="008F15B9" w:rsidRDefault="00EA1314" w:rsidP="006240D3">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6240D3">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6240D3">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6240D3">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6240D3">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8"/>
        <w:t>15</w:t>
      </w:r>
    </w:p>
    <w:p w:rsidR="00E67BA7" w:rsidRDefault="00096865" w:rsidP="006240D3">
      <w:pPr>
        <w:widowControl w:val="0"/>
        <w:tabs>
          <w:tab w:val="left" w:pos="1134"/>
        </w:tabs>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6F2303" w:rsidRDefault="006F2303" w:rsidP="006240D3">
      <w:pPr>
        <w:widowControl w:val="0"/>
        <w:jc w:val="center"/>
        <w:rPr>
          <w:rFonts w:ascii="GHEA Grapalat" w:hAnsi="GHEA Grapalat"/>
          <w:b/>
        </w:rPr>
      </w:pPr>
    </w:p>
    <w:p w:rsidR="008937EA" w:rsidRDefault="008937EA" w:rsidP="006240D3">
      <w:pPr>
        <w:widowControl w:val="0"/>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6240D3">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6240D3">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F1F02" w:rsidRPr="00FD14D7">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6240D3">
      <w:pPr>
        <w:widowControl w:val="0"/>
        <w:ind w:firstLine="567"/>
        <w:jc w:val="both"/>
        <w:rPr>
          <w:rFonts w:ascii="GHEA Grapalat" w:hAnsi="GHEA Grapalat"/>
        </w:rPr>
      </w:pPr>
      <w:r w:rsidRPr="002658C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w:t>
      </w:r>
      <w:r w:rsidRPr="002658C9">
        <w:rPr>
          <w:rFonts w:ascii="GHEA Grapalat" w:hAnsi="GHEA Grapalat"/>
        </w:rPr>
        <w:lastRenderedPageBreak/>
        <w:t>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6240D3">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6240D3">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6240D3">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6240D3">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6240D3">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6240D3">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6240D3">
      <w:pPr>
        <w:widowControl w:val="0"/>
        <w:tabs>
          <w:tab w:val="left" w:pos="1134"/>
        </w:tabs>
        <w:ind w:firstLine="567"/>
        <w:jc w:val="both"/>
        <w:rPr>
          <w:rFonts w:ascii="GHEA Grapalat" w:hAnsi="GHEA Grapalat"/>
        </w:rPr>
      </w:pPr>
    </w:p>
    <w:p w:rsidR="00ED59E0" w:rsidRDefault="00ED59E0" w:rsidP="006240D3">
      <w:pPr>
        <w:widowControl w:val="0"/>
        <w:tabs>
          <w:tab w:val="left" w:pos="1134"/>
        </w:tabs>
        <w:ind w:firstLine="567"/>
        <w:jc w:val="both"/>
        <w:rPr>
          <w:rFonts w:ascii="GHEA Grapalat" w:hAnsi="GHEA Grapalat"/>
        </w:rPr>
      </w:pPr>
    </w:p>
    <w:p w:rsidR="00ED59E0" w:rsidRPr="00E267E5" w:rsidRDefault="00ED59E0" w:rsidP="006240D3">
      <w:pPr>
        <w:widowControl w:val="0"/>
        <w:tabs>
          <w:tab w:val="left" w:pos="1134"/>
        </w:tabs>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6F2303">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573BE" w:rsidRPr="00F37A32" w:rsidRDefault="008573BE" w:rsidP="006F2303">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sidR="00B746DE">
        <w:rPr>
          <w:rFonts w:ascii="GHEA Grapalat" w:hAnsi="GHEA Grapalat"/>
          <w:b/>
          <w:sz w:val="24"/>
          <w:szCs w:val="24"/>
        </w:rPr>
        <w:t>25/9</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0029A" w:rsidRPr="00FD0971">
        <w:rPr>
          <w:rFonts w:ascii="GHEA Grapalat" w:hAnsi="GHEA Grapalat"/>
          <w:sz w:val="24"/>
          <w:szCs w:val="24"/>
        </w:rPr>
        <w:t>запрос</w:t>
      </w:r>
      <w:r w:rsidR="0060029A">
        <w:rPr>
          <w:rFonts w:ascii="GHEA Grapalat" w:hAnsi="GHEA Grapalat"/>
          <w:sz w:val="24"/>
          <w:szCs w:val="24"/>
        </w:rPr>
        <w:t>е</w:t>
      </w:r>
      <w:r w:rsidR="0060029A" w:rsidRPr="00FD0971">
        <w:rPr>
          <w:rFonts w:ascii="GHEA Grapalat" w:hAnsi="GHEA Grapalat"/>
          <w:sz w:val="24"/>
          <w:szCs w:val="24"/>
        </w:rPr>
        <w:t xml:space="preserve"> котировок </w:t>
      </w:r>
      <w:r w:rsidR="0060029A">
        <w:rPr>
          <w:rFonts w:ascii="GHEA Grapalat" w:hAnsi="GHEA Grapalat"/>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134D7B" w:rsidRPr="00DA5EA0" w:rsidRDefault="00134D7B" w:rsidP="00134D7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134D7B" w:rsidRPr="000C1746" w:rsidRDefault="00134D7B" w:rsidP="00134D7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134D7B" w:rsidRPr="00F37A32" w:rsidRDefault="00134D7B" w:rsidP="00134D7B">
      <w:pPr>
        <w:jc w:val="both"/>
        <w:rPr>
          <w:rFonts w:ascii="GHEA Grapalat" w:hAnsi="GHEA Grapalat" w:cs="Sylfaen"/>
        </w:rPr>
      </w:pPr>
      <w:r>
        <w:rPr>
          <w:rFonts w:ascii="GHEA Grapalat" w:hAnsi="GHEA Grapalat"/>
        </w:rPr>
        <w:t>_________</w:t>
      </w:r>
      <w:r w:rsidRPr="00E272DC">
        <w:rPr>
          <w:rFonts w:ascii="GHEA Grapalat" w:hAnsi="GHEA Grapalat"/>
        </w:rPr>
        <w:t xml:space="preserve"> </w:t>
      </w:r>
      <w:r w:rsidRPr="00E272DC">
        <w:rPr>
          <w:rFonts w:ascii="GHEA Grapalat" w:hAnsi="GHEA Grapalat"/>
          <w:u w:val="single"/>
        </w:rPr>
        <w:t>ЗАО “Ергорсвет”</w:t>
      </w:r>
      <w:r>
        <w:rPr>
          <w:rFonts w:ascii="GHEA Grapalat" w:hAnsi="GHEA Grapalat"/>
        </w:rPr>
        <w:t>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ЕГС-GHAPDzB-</w:t>
      </w:r>
      <w:r w:rsidR="00B746DE">
        <w:rPr>
          <w:rFonts w:ascii="GHEA Grapalat" w:hAnsi="GHEA Grapalat"/>
          <w:b/>
        </w:rPr>
        <w:t>25/9</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031828" w:rsidP="00B46D58">
      <w:pPr>
        <w:spacing w:after="160"/>
        <w:jc w:val="both"/>
        <w:rPr>
          <w:rFonts w:ascii="GHEA Grapalat" w:hAnsi="GHEA Grapalat"/>
        </w:rPr>
      </w:pPr>
      <w:r w:rsidRPr="00FD0971">
        <w:rPr>
          <w:rFonts w:ascii="GHEA Grapalat" w:hAnsi="GHEA Grapalat"/>
        </w:rPr>
        <w:t xml:space="preserve">запроса котировок </w:t>
      </w:r>
      <w:r>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134D7B"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AA5BD2">
        <w:rPr>
          <w:rFonts w:ascii="GHEA Grapalat" w:hAnsi="GHEA Grapalat"/>
        </w:rPr>
        <w:t>запрос котировок</w:t>
      </w:r>
      <w:r w:rsidRPr="003D58E1">
        <w:rPr>
          <w:rFonts w:ascii="GHEA Grapalat" w:hAnsi="GHEA Grapalat"/>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Pr>
          <w:rFonts w:ascii="GHEA Grapalat" w:hAnsi="GHEA Grapalat"/>
          <w:b/>
        </w:rPr>
        <w:t>ЕГС-GH</w:t>
      </w:r>
      <w:r w:rsidRPr="00AA05DB">
        <w:rPr>
          <w:rFonts w:ascii="GHEA Grapalat" w:hAnsi="GHEA Grapalat"/>
          <w:b/>
        </w:rPr>
        <w:t>APDzB</w:t>
      </w:r>
      <w:r>
        <w:rPr>
          <w:rFonts w:ascii="GHEA Grapalat" w:hAnsi="GHEA Grapalat"/>
          <w:b/>
        </w:rPr>
        <w:t>-</w:t>
      </w:r>
      <w:r w:rsidR="00B746DE">
        <w:rPr>
          <w:rFonts w:ascii="GHEA Grapalat" w:hAnsi="GHEA Grapalat"/>
          <w:b/>
        </w:rPr>
        <w:t>25/9</w:t>
      </w:r>
      <w:r w:rsidRPr="00CA1276">
        <w:rPr>
          <w:rFonts w:ascii="GHEA Grapalat" w:hAnsi="GHEA Grapalat"/>
          <w:b/>
        </w:rPr>
        <w:t xml:space="preserve"> </w:t>
      </w:r>
      <w:r w:rsidR="009E1F0A" w:rsidRPr="004F23CF">
        <w:rPr>
          <w:rFonts w:ascii="GHEA Grapalat" w:hAnsi="GHEA Grapalat"/>
          <w:color w:val="000000" w:themeColor="text1"/>
        </w:rPr>
        <w:t>и</w:t>
      </w:r>
      <w:r w:rsidR="009E1F0A" w:rsidRPr="004F23CF">
        <w:rPr>
          <w:rFonts w:ascii="GHEA Grapalat" w:hAnsi="GHEA Grapalat"/>
          <w:sz w:val="20"/>
          <w:u w:val="single"/>
          <w:lang w:val="hy-AM"/>
        </w:rPr>
        <w:t xml:space="preserve">  </w:t>
      </w:r>
      <w:r w:rsidR="009E1F0A" w:rsidRPr="004F23CF">
        <w:rPr>
          <w:rFonts w:ascii="GHEA Grapalat" w:hAnsi="GHEA Grapalat"/>
          <w:sz w:val="20"/>
          <w:u w:val="single"/>
        </w:rPr>
        <w:t>---------------------------------</w:t>
      </w:r>
      <w:r w:rsidR="006247D8">
        <w:rPr>
          <w:rFonts w:ascii="GHEA Grapalat" w:hAnsi="GHEA Grapalat"/>
          <w:sz w:val="20"/>
          <w:u w:val="single"/>
        </w:rPr>
        <w:t>-------</w:t>
      </w:r>
      <w:r w:rsidR="009E1F0A" w:rsidRPr="004F23CF">
        <w:rPr>
          <w:rFonts w:ascii="GHEA Grapalat" w:hAnsi="GHEA Grapalat"/>
          <w:sz w:val="20"/>
          <w:u w:val="single"/>
          <w:lang w:val="hy-AM"/>
        </w:rPr>
        <w:t xml:space="preserve">                                        </w:t>
      </w:r>
      <w:r w:rsidR="009E1F0A" w:rsidRPr="004F23CF">
        <w:rPr>
          <w:rFonts w:ascii="GHEA Grapalat" w:hAnsi="GHEA Grapalat"/>
          <w:sz w:val="20"/>
          <w:u w:val="single"/>
          <w:lang w:val="es-ES"/>
        </w:rPr>
        <w:t xml:space="preserve">                         </w:t>
      </w:r>
      <w:r w:rsidR="009E1F0A" w:rsidRPr="004F23CF">
        <w:rPr>
          <w:rFonts w:ascii="GHEA Grapalat" w:hAnsi="GHEA Grapalat"/>
          <w:sz w:val="20"/>
          <w:u w:val="single"/>
          <w:lang w:val="hy-AM"/>
        </w:rPr>
        <w:t xml:space="preserve">          </w:t>
      </w:r>
      <w:r w:rsidR="009E1F0A"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F13AC8" w:rsidRPr="00AF791F" w:rsidRDefault="00F13AC8" w:rsidP="00F13AC8">
      <w:pPr>
        <w:pStyle w:val="ListParagraph"/>
        <w:widowControl w:val="0"/>
        <w:numPr>
          <w:ilvl w:val="0"/>
          <w:numId w:val="22"/>
        </w:numPr>
        <w:tabs>
          <w:tab w:val="left" w:pos="567"/>
        </w:tabs>
        <w:spacing w:after="160"/>
        <w:jc w:val="both"/>
        <w:rPr>
          <w:rFonts w:ascii="GHEA Grapalat" w:hAnsi="GHEA Grapalat" w:cs="Arial"/>
        </w:rPr>
      </w:pPr>
      <w:r w:rsidRPr="00AF791F">
        <w:rPr>
          <w:rFonts w:ascii="GHEA Grapalat" w:hAnsi="GHEA Grapalat"/>
        </w:rPr>
        <w:t xml:space="preserve">в рамках участия </w:t>
      </w:r>
      <w:r>
        <w:rPr>
          <w:rFonts w:ascii="GHEA Grapalat" w:hAnsi="GHEA Grapalat"/>
        </w:rPr>
        <w:t xml:space="preserve">в </w:t>
      </w:r>
      <w:r w:rsidRPr="005A1346">
        <w:rPr>
          <w:rFonts w:ascii="GHEA Grapalat" w:hAnsi="GHEA Grapalat"/>
        </w:rPr>
        <w:t xml:space="preserve">запросе котировок </w:t>
      </w:r>
      <w:r w:rsidRPr="00AF791F">
        <w:rPr>
          <w:rFonts w:ascii="GHEA Grapalat" w:hAnsi="GHEA Grapalat"/>
        </w:rPr>
        <w:t xml:space="preserve">под кодом </w:t>
      </w:r>
      <w:r>
        <w:rPr>
          <w:rFonts w:ascii="GHEA Grapalat" w:hAnsi="GHEA Grapalat"/>
          <w:b/>
        </w:rPr>
        <w:t>ЕГС-GH</w:t>
      </w:r>
      <w:r w:rsidRPr="00AA05DB">
        <w:rPr>
          <w:rFonts w:ascii="GHEA Grapalat" w:hAnsi="GHEA Grapalat"/>
          <w:b/>
        </w:rPr>
        <w:t>APDzB</w:t>
      </w:r>
      <w:r>
        <w:rPr>
          <w:rFonts w:ascii="GHEA Grapalat" w:hAnsi="GHEA Grapalat"/>
          <w:b/>
        </w:rPr>
        <w:t>-</w:t>
      </w:r>
      <w:r w:rsidR="00B746DE">
        <w:rPr>
          <w:rFonts w:ascii="GHEA Grapalat" w:hAnsi="GHEA Grapalat"/>
          <w:b/>
        </w:rPr>
        <w:t>25/9</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D91E1B" w:rsidRPr="00C6146A">
        <w:rPr>
          <w:rFonts w:ascii="GHEA Grapalat" w:hAnsi="GHEA Grapalat"/>
        </w:rPr>
        <w:t>запрос котировок</w:t>
      </w:r>
      <w:r w:rsidR="00D91E1B">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9"/>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27206E">
      <w:pPr>
        <w:rPr>
          <w:rFonts w:ascii="GHEA Grapalat" w:hAnsi="GHEA Grapalat"/>
          <w:b/>
        </w:rPr>
      </w:pPr>
    </w:p>
    <w:p w:rsidR="00D043C1" w:rsidRPr="009044F1" w:rsidRDefault="00D043C1" w:rsidP="0027206E">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366DF0" w:rsidRPr="00935EFC">
        <w:rPr>
          <w:rFonts w:ascii="GHEA Grapalat" w:hAnsi="GHEA Grapalat"/>
          <w:b/>
          <w:i w:val="0"/>
          <w:sz w:val="24"/>
          <w:szCs w:val="24"/>
        </w:rPr>
        <w:t>.</w:t>
      </w:r>
      <w:r w:rsidRPr="009044F1">
        <w:rPr>
          <w:rFonts w:ascii="GHEA Grapalat" w:hAnsi="GHEA Grapalat"/>
          <w:b/>
          <w:i w:val="0"/>
          <w:sz w:val="24"/>
          <w:szCs w:val="24"/>
        </w:rPr>
        <w:t>1</w:t>
      </w:r>
    </w:p>
    <w:p w:rsidR="008573BE" w:rsidRPr="00F37A32" w:rsidRDefault="008573BE" w:rsidP="0027206E">
      <w:pPr>
        <w:pStyle w:val="BodyTextIndent3"/>
        <w:widowControl w:val="0"/>
        <w:spacing w:after="160"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B746DE">
        <w:rPr>
          <w:rFonts w:ascii="GHEA Grapalat" w:hAnsi="GHEA Grapalat"/>
          <w:b/>
          <w:sz w:val="24"/>
          <w:szCs w:val="24"/>
        </w:rPr>
        <w:t>25/9</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8E3CB3" w:rsidRPr="009044F1" w:rsidRDefault="008E3CB3" w:rsidP="008E3CB3">
      <w:pPr>
        <w:widowControl w:val="0"/>
        <w:spacing w:after="160"/>
        <w:jc w:val="both"/>
        <w:rPr>
          <w:rFonts w:ascii="GHEA Grapalat" w:hAnsi="GHEA Grapalat"/>
        </w:rPr>
      </w:pPr>
      <w:r w:rsidRPr="009044F1">
        <w:rPr>
          <w:rFonts w:ascii="GHEA Grapalat" w:hAnsi="GHEA Grapalat"/>
        </w:rPr>
        <w:t xml:space="preserve">рамках </w:t>
      </w:r>
      <w:r w:rsidR="00D91E1B" w:rsidRPr="00C6146A">
        <w:rPr>
          <w:rFonts w:ascii="GHEA Grapalat" w:hAnsi="GHEA Grapalat"/>
        </w:rPr>
        <w:t>запрос</w:t>
      </w:r>
      <w:r w:rsidR="00D91E1B">
        <w:rPr>
          <w:rFonts w:ascii="GHEA Grapalat" w:hAnsi="GHEA Grapalat"/>
          <w:lang w:val="en-US"/>
        </w:rPr>
        <w:t>a</w:t>
      </w:r>
      <w:r w:rsidR="00D91E1B" w:rsidRPr="00C6146A">
        <w:rPr>
          <w:rFonts w:ascii="GHEA Grapalat" w:hAnsi="GHEA Grapalat"/>
        </w:rPr>
        <w:t xml:space="preserve"> котировок</w:t>
      </w:r>
      <w:r w:rsidR="00D91E1B">
        <w:rPr>
          <w:rFonts w:ascii="GHEA Grapalat" w:hAnsi="GHEA Grapalat"/>
        </w:rPr>
        <w:t xml:space="preserve"> </w:t>
      </w:r>
      <w:r w:rsidRPr="009044F1">
        <w:rPr>
          <w:rFonts w:ascii="GHEA Grapalat" w:hAnsi="GHEA Grapalat"/>
        </w:rPr>
        <w:t xml:space="preserve">под кодом </w:t>
      </w:r>
      <w:r>
        <w:rPr>
          <w:rFonts w:ascii="GHEA Grapalat" w:hAnsi="GHEA Grapalat"/>
          <w:b/>
        </w:rPr>
        <w:t>ЕГС-</w:t>
      </w:r>
      <w:r w:rsidR="003331E1">
        <w:rPr>
          <w:rFonts w:ascii="GHEA Grapalat" w:hAnsi="GHEA Grapalat"/>
          <w:b/>
          <w:lang w:val="en-US"/>
        </w:rPr>
        <w:t>GH</w:t>
      </w:r>
      <w:r w:rsidRPr="00AA05DB">
        <w:rPr>
          <w:rFonts w:ascii="GHEA Grapalat" w:hAnsi="GHEA Grapalat"/>
          <w:b/>
        </w:rPr>
        <w:t>APDzB</w:t>
      </w:r>
      <w:r>
        <w:rPr>
          <w:rFonts w:ascii="GHEA Grapalat" w:hAnsi="GHEA Grapalat"/>
          <w:b/>
        </w:rPr>
        <w:t>-</w:t>
      </w:r>
      <w:r w:rsidR="00B746DE">
        <w:rPr>
          <w:rFonts w:ascii="GHEA Grapalat" w:hAnsi="GHEA Grapalat"/>
          <w:b/>
        </w:rPr>
        <w:t>25/9</w:t>
      </w:r>
      <w:r w:rsidRPr="00710204">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8573BE" w:rsidRPr="00F37A32" w:rsidRDefault="008573BE" w:rsidP="008573BE">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B746DE">
        <w:rPr>
          <w:rFonts w:ascii="GHEA Grapalat" w:hAnsi="GHEA Grapalat"/>
          <w:b/>
          <w:sz w:val="24"/>
          <w:szCs w:val="24"/>
        </w:rPr>
        <w:t>25/9</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8804DB"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804DB"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8804DB"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804DB"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8804DB"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804DB"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8804DB"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8804D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8804D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8804DB"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8804DB"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8804DB"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F016A2" w:rsidRPr="00C843BA" w:rsidRDefault="008804D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8804D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8804DB"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8804DB"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8804DB"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8804DB"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8804D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8804DB"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8804D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8804DB"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rFonts w:ascii="GHEA Grapalat" w:hAnsi="GHEA Grapalat"/>
          <w:b/>
        </w:rPr>
      </w:pP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r w:rsidRPr="000306ED">
        <w:rPr>
          <w:rFonts w:ascii="GHEA Grapalat" w:hAnsi="GHEA Grapalat"/>
        </w:rPr>
        <w:lastRenderedPageBreak/>
        <w:t xml:space="preserve">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w:t>
      </w:r>
      <w:r w:rsidRPr="000306ED">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E22585">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8573BE" w:rsidRPr="00F37A32" w:rsidRDefault="008573BE" w:rsidP="00E22585">
      <w:pPr>
        <w:pStyle w:val="BodyTextIndent3"/>
        <w:widowControl w:val="0"/>
        <w:spacing w:after="160"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B746DE">
        <w:rPr>
          <w:rFonts w:ascii="GHEA Grapalat" w:hAnsi="GHEA Grapalat"/>
          <w:b/>
          <w:sz w:val="24"/>
          <w:szCs w:val="24"/>
        </w:rPr>
        <w:t>25/9</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FD14D7">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BF24CE" w:rsidRPr="00C6146A">
        <w:rPr>
          <w:rFonts w:ascii="GHEA Grapalat" w:hAnsi="GHEA Grapalat"/>
        </w:rPr>
        <w:t>запрос котировок</w:t>
      </w:r>
      <w:r w:rsidR="00BF24CE">
        <w:rPr>
          <w:rFonts w:ascii="GHEA Grapalat" w:hAnsi="GHEA Grapalat"/>
        </w:rPr>
        <w:t xml:space="preserve"> </w:t>
      </w:r>
      <w:r w:rsidRPr="005744FC">
        <w:rPr>
          <w:rFonts w:ascii="GHEA Grapalat" w:hAnsi="GHEA Grapalat"/>
          <w:spacing w:val="-6"/>
        </w:rPr>
        <w:t xml:space="preserve">под кодом </w:t>
      </w:r>
      <w:r w:rsidR="00BF24CE">
        <w:rPr>
          <w:rFonts w:ascii="GHEA Grapalat" w:hAnsi="GHEA Grapalat"/>
          <w:b/>
        </w:rPr>
        <w:t>ЕГС-GHAPDzB-</w:t>
      </w:r>
      <w:r w:rsidR="00B746DE">
        <w:rPr>
          <w:rFonts w:ascii="GHEA Grapalat" w:hAnsi="GHEA Grapalat"/>
          <w:b/>
        </w:rPr>
        <w:t>25/9</w:t>
      </w:r>
      <w:r w:rsidR="00BF24CE" w:rsidRPr="00FD14D7">
        <w:rPr>
          <w:rFonts w:ascii="GHEA Grapalat" w:hAnsi="GHEA Grapalat"/>
          <w:b/>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10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gridCol w:w="1701"/>
      </w:tblGrid>
      <w:tr w:rsidR="00BF24CE" w:rsidRPr="005744FC" w:rsidTr="00FD14D7">
        <w:trPr>
          <w:trHeight w:val="916"/>
          <w:jc w:val="center"/>
        </w:trPr>
        <w:tc>
          <w:tcPr>
            <w:tcW w:w="1368"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BF24CE" w:rsidRPr="00DE2AE3" w:rsidRDefault="00BF24CE"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BF24CE" w:rsidRPr="0009191C" w:rsidRDefault="00BF24CE"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BF24CE" w:rsidRPr="005744FC" w:rsidRDefault="00BF24CE"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tcPr>
          <w:p w:rsidR="00BF24CE" w:rsidRPr="005744FC" w:rsidRDefault="00BF24CE" w:rsidP="00B46D58">
            <w:pPr>
              <w:widowControl w:val="0"/>
              <w:jc w:val="center"/>
              <w:rPr>
                <w:rFonts w:ascii="GHEA Grapalat" w:hAnsi="GHEA Grapalat"/>
                <w:b/>
                <w:sz w:val="20"/>
                <w:szCs w:val="20"/>
              </w:rPr>
            </w:pPr>
          </w:p>
        </w:tc>
        <w:tc>
          <w:tcPr>
            <w:tcW w:w="1701" w:type="dxa"/>
            <w:tcBorders>
              <w:top w:val="single" w:sz="4" w:space="0" w:color="auto"/>
              <w:left w:val="single" w:sz="4" w:space="0" w:color="auto"/>
              <w:right w:val="single" w:sz="4" w:space="0" w:color="auto"/>
            </w:tcBorders>
            <w:vAlign w:val="center"/>
          </w:tcPr>
          <w:p w:rsidR="00BF24CE" w:rsidRDefault="00BF24CE"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BF24CE" w:rsidRPr="005744FC" w:rsidTr="00FD14D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F24CE" w:rsidRPr="005744FC" w:rsidRDefault="00BF24CE"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Default="00BF24CE" w:rsidP="00B46D58">
            <w:pPr>
              <w:widowControl w:val="0"/>
              <w:jc w:val="center"/>
              <w:rPr>
                <w:rFonts w:ascii="GHEA Grapalat" w:hAnsi="GHEA Grapalat"/>
                <w:b/>
                <w:i/>
                <w:sz w:val="20"/>
                <w:szCs w:val="20"/>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Pr="00E02389" w:rsidRDefault="00BF24CE"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E02389">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F24CE" w:rsidRPr="005744FC" w:rsidTr="00FD14D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FD14D7">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rPr>
                <w:rFonts w:ascii="GHEA Grapalat" w:hAnsi="GHEA Grapalat"/>
                <w:sz w:val="20"/>
                <w:szCs w:val="20"/>
              </w:rPr>
            </w:pPr>
          </w:p>
        </w:tc>
      </w:tr>
      <w:tr w:rsidR="00BF24CE" w:rsidRPr="005744FC" w:rsidTr="00FD14D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FD14D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FD14D7">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0E1C75">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8573BE" w:rsidRPr="00F37A32" w:rsidRDefault="008573BE" w:rsidP="000E1C75">
      <w:pPr>
        <w:pStyle w:val="BodyTextIndent3"/>
        <w:widowControl w:val="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B746DE">
        <w:rPr>
          <w:rFonts w:ascii="GHEA Grapalat" w:hAnsi="GHEA Grapalat"/>
          <w:b/>
          <w:sz w:val="24"/>
          <w:szCs w:val="24"/>
        </w:rPr>
        <w:t>25/9</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BF24CE" w:rsidRPr="00B138F3" w:rsidRDefault="00BF24CE" w:rsidP="00BF24CE">
      <w:pPr>
        <w:widowControl w:val="0"/>
        <w:tabs>
          <w:tab w:val="left" w:pos="567"/>
        </w:tabs>
        <w:ind w:firstLine="540"/>
        <w:jc w:val="both"/>
        <w:rPr>
          <w:rFonts w:ascii="GHEA Grapalat" w:hAnsi="GHEA Grapalat" w:cs="GHEA Grapalat"/>
          <w:spacing w:val="-6"/>
          <w:sz w:val="22"/>
          <w:szCs w:val="22"/>
        </w:rPr>
      </w:pP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BF24CE" w:rsidRPr="00B138F3" w:rsidRDefault="00BF24CE" w:rsidP="00BF24CE">
      <w:pPr>
        <w:widowControl w:val="0"/>
        <w:tabs>
          <w:tab w:val="left" w:pos="90"/>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ЕГС-GHAPDzB-</w:t>
      </w:r>
      <w:r w:rsidR="00B746DE">
        <w:rPr>
          <w:rFonts w:ascii="GHEA Grapalat" w:hAnsi="GHEA Grapalat"/>
          <w:b/>
        </w:rPr>
        <w:t>25/9</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Default="001005B0" w:rsidP="00B46D58">
      <w:pPr>
        <w:widowControl w:val="0"/>
        <w:spacing w:after="160"/>
        <w:ind w:left="567" w:right="565"/>
        <w:jc w:val="center"/>
        <w:rPr>
          <w:rFonts w:ascii="GHEA Grapalat" w:hAnsi="GHEA Grapalat"/>
          <w:b/>
          <w:sz w:val="22"/>
          <w:szCs w:val="22"/>
        </w:rPr>
      </w:pPr>
    </w:p>
    <w:p w:rsidR="00BF24CE" w:rsidRPr="00B138F3" w:rsidRDefault="00BF24CE"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F24C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BF24C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BF24C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BF24C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BF24C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0E1C75">
      <w:pPr>
        <w:widowControl w:val="0"/>
        <w:ind w:left="567" w:right="565"/>
        <w:jc w:val="center"/>
        <w:rPr>
          <w:rFonts w:ascii="GHEA Grapalat" w:hAnsi="GHEA Grapalat"/>
          <w:b/>
        </w:rPr>
      </w:pPr>
    </w:p>
    <w:p w:rsidR="000A214C" w:rsidRPr="00B138F3" w:rsidRDefault="000A214C" w:rsidP="000E1C75">
      <w:pPr>
        <w:widowControl w:val="0"/>
        <w:jc w:val="right"/>
        <w:rPr>
          <w:rFonts w:ascii="GHEA Grapalat" w:hAnsi="GHEA Grapalat" w:cs="GHEA Grapalat"/>
          <w:i/>
        </w:rPr>
      </w:pPr>
      <w:r w:rsidRPr="00B138F3">
        <w:rPr>
          <w:rFonts w:ascii="GHEA Grapalat" w:hAnsi="GHEA Grapalat"/>
          <w:i/>
        </w:rPr>
        <w:t>Приложение № 5.1</w:t>
      </w:r>
    </w:p>
    <w:p w:rsidR="008573BE" w:rsidRPr="00FD14D7" w:rsidRDefault="008573BE" w:rsidP="000E1C75">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B746DE">
        <w:rPr>
          <w:rFonts w:ascii="GHEA Grapalat" w:hAnsi="GHEA Grapalat"/>
          <w:b/>
          <w:sz w:val="24"/>
          <w:szCs w:val="24"/>
        </w:rPr>
        <w:t>25/9</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17A05" w:rsidRPr="00B138F3" w:rsidRDefault="00417A05" w:rsidP="00F74BF0">
      <w:pPr>
        <w:widowControl w:val="0"/>
        <w:tabs>
          <w:tab w:val="left" w:pos="567"/>
        </w:tabs>
        <w:jc w:val="both"/>
        <w:rPr>
          <w:rFonts w:ascii="GHEA Grapalat" w:hAnsi="GHEA Grapalat" w:cs="GHEA Grapalat"/>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Pr>
          <w:rFonts w:ascii="GHEA Grapalat" w:hAnsi="GHEA Grapalat"/>
          <w:b/>
        </w:rPr>
        <w:t>ЕГС-GHAPDzB-</w:t>
      </w:r>
      <w:r w:rsidR="00B746DE">
        <w:rPr>
          <w:rFonts w:ascii="GHEA Grapalat" w:hAnsi="GHEA Grapalat"/>
          <w:b/>
        </w:rPr>
        <w:t>25/9</w:t>
      </w:r>
      <w:r w:rsidRPr="00C90F08">
        <w:rPr>
          <w:rFonts w:ascii="GHEA Grapalat" w:hAnsi="GHEA Grapalat"/>
          <w:b/>
        </w:rPr>
        <w:t>.</w:t>
      </w:r>
    </w:p>
    <w:p w:rsidR="000A214C" w:rsidRPr="00B138F3" w:rsidRDefault="00F74BF0" w:rsidP="00F74BF0">
      <w:pPr>
        <w:widowControl w:val="0"/>
        <w:tabs>
          <w:tab w:val="left" w:pos="1134"/>
        </w:tabs>
        <w:spacing w:after="160"/>
        <w:jc w:val="both"/>
        <w:rPr>
          <w:rFonts w:ascii="GHEA Grapalat" w:hAnsi="GHEA Grapalat" w:cs="GHEA Grapalat"/>
        </w:rPr>
      </w:pPr>
      <w:r>
        <w:rPr>
          <w:rFonts w:ascii="GHEA Grapalat" w:hAnsi="GHEA Grapalat"/>
        </w:rPr>
        <w:t xml:space="preserve">1.2. </w:t>
      </w:r>
      <w:r w:rsidR="000A214C" w:rsidRPr="00B138F3">
        <w:rPr>
          <w:rFonts w:ascii="GHEA Grapalat" w:hAnsi="GHEA Grapalat"/>
        </w:rPr>
        <w:t>В качестве обеспечения исполнения договора, заключаемого в</w:t>
      </w:r>
      <w:r w:rsidR="000A214C" w:rsidRPr="00B138F3">
        <w:rPr>
          <w:rFonts w:ascii="Courier New" w:hAnsi="Courier New" w:cs="Courier New"/>
          <w:lang w:val="en-US"/>
        </w:rPr>
        <w:t> </w:t>
      </w:r>
      <w:r w:rsidR="000A214C"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74BF0">
      <w:pPr>
        <w:widowControl w:val="0"/>
        <w:tabs>
          <w:tab w:val="left" w:pos="1134"/>
        </w:tabs>
        <w:spacing w:after="160"/>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F74BF0"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F74BF0" w:rsidRPr="00F74BF0">
        <w:rPr>
          <w:rFonts w:ascii="GHEA Grapalat" w:hAnsi="GHEA Grapalat"/>
        </w:rPr>
        <w:t>М. П.</w:t>
      </w: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                                                                               </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17A05"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417A05"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417A05"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417A05"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417A05"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8573BE" w:rsidRPr="00FD14D7" w:rsidRDefault="008573BE" w:rsidP="008573BE">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B746DE">
        <w:rPr>
          <w:rFonts w:ascii="GHEA Grapalat" w:hAnsi="GHEA Grapalat"/>
          <w:b/>
          <w:sz w:val="24"/>
          <w:szCs w:val="24"/>
        </w:rPr>
        <w:t>25/9</w:t>
      </w:r>
    </w:p>
    <w:p w:rsidR="008D352C" w:rsidRPr="00B138F3" w:rsidRDefault="008D352C" w:rsidP="00B46D58">
      <w:pPr>
        <w:widowControl w:val="0"/>
        <w:spacing w:after="160"/>
        <w:ind w:left="-142" w:firstLine="142"/>
        <w:jc w:val="center"/>
        <w:rPr>
          <w:rFonts w:ascii="GHEA Grapalat" w:hAnsi="GHEA Grapalat"/>
          <w:i/>
        </w:rPr>
      </w:pPr>
    </w:p>
    <w:p w:rsidR="00417A05" w:rsidRPr="00B138F3" w:rsidRDefault="00417A05" w:rsidP="00417A05">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417A05" w:rsidRPr="00B138F3" w:rsidRDefault="00417A05" w:rsidP="00417A05">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417A05" w:rsidRPr="00F37A32" w:rsidRDefault="00417A05" w:rsidP="00417A05">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ЕГС-GHAPDzB-</w:t>
      </w:r>
      <w:r w:rsidR="000F5AE7">
        <w:rPr>
          <w:rFonts w:ascii="GHEA Grapalat" w:hAnsi="GHEA Grapalat"/>
          <w:b/>
        </w:rPr>
        <w:t>25/</w:t>
      </w:r>
      <w:r w:rsidR="00372255">
        <w:rPr>
          <w:rFonts w:ascii="GHEA Grapalat" w:hAnsi="GHEA Grapalat"/>
          <w:b/>
        </w:rPr>
        <w:t>9</w:t>
      </w:r>
    </w:p>
    <w:p w:rsidR="00071D1C" w:rsidRPr="00FD14D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FD12BC" w:rsidRDefault="00F83E0A" w:rsidP="00B46D58">
            <w:pPr>
              <w:widowControl w:val="0"/>
              <w:spacing w:after="160"/>
              <w:rPr>
                <w:rFonts w:ascii="GHEA Grapalat" w:hAnsi="GHEA Grapalat" w:cs="Sylfaen"/>
                <w:lang w:val="en-US"/>
              </w:rPr>
            </w:pPr>
            <w:r w:rsidRPr="00FD14D7">
              <w:rPr>
                <w:rFonts w:ascii="GHEA Grapalat" w:hAnsi="GHEA Grapalat"/>
              </w:rPr>
              <w:tab/>
            </w:r>
            <w:r w:rsidR="00F15CED" w:rsidRPr="00B138F3">
              <w:rPr>
                <w:rFonts w:ascii="GHEA Grapalat" w:hAnsi="GHEA Grapalat"/>
              </w:rPr>
              <w:t>г</w:t>
            </w:r>
            <w:r w:rsidR="00FD12BC">
              <w:rPr>
                <w:rFonts w:ascii="GHEA Grapalat" w:hAnsi="GHEA Grapalat"/>
                <w:lang w:val="en-US"/>
              </w:rPr>
              <w:t xml:space="preserve"> Ереван</w:t>
            </w:r>
          </w:p>
        </w:tc>
        <w:tc>
          <w:tcPr>
            <w:tcW w:w="4643" w:type="dxa"/>
          </w:tcPr>
          <w:p w:rsidR="00F15CED" w:rsidRPr="00B138F3" w:rsidRDefault="00F15CED" w:rsidP="00372255">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372255">
              <w:rPr>
                <w:rFonts w:ascii="GHEA Grapalat" w:hAnsi="GHEA Grapalat"/>
                <w:lang w:val="en-US"/>
              </w:rPr>
              <w:t>25</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Default="00071D1C" w:rsidP="00FD14D7">
      <w:pPr>
        <w:widowControl w:val="0"/>
        <w:spacing w:after="160"/>
        <w:ind w:firstLine="709"/>
        <w:jc w:val="both"/>
        <w:rPr>
          <w:rFonts w:ascii="GHEA Grapalat" w:hAnsi="GHEA Grapalat" w:cs="Sylfaen"/>
          <w:b/>
        </w:rPr>
      </w:pPr>
    </w:p>
    <w:p w:rsidR="00417A05" w:rsidRPr="00B138F3" w:rsidRDefault="00417A05" w:rsidP="00417A05">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417A05" w:rsidRPr="00C90F08" w:rsidRDefault="00417A05" w:rsidP="00417A05">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A33D5D" w:rsidRDefault="00417A05" w:rsidP="00417A05">
      <w:pPr>
        <w:widowControl w:val="0"/>
        <w:tabs>
          <w:tab w:val="left" w:pos="1134"/>
        </w:tabs>
        <w:spacing w:after="160" w:line="360" w:lineRule="auto"/>
        <w:jc w:val="both"/>
        <w:rPr>
          <w:rFonts w:ascii="GHEA Grapalat" w:hAnsi="GHEA Grapalat"/>
        </w:rPr>
      </w:pPr>
      <w:r w:rsidRPr="00FD14D7">
        <w:rPr>
          <w:rFonts w:ascii="Sylfaen" w:hAnsi="Sylfaen"/>
          <w:szCs w:val="22"/>
        </w:rPr>
        <w:t xml:space="preserve">      </w:t>
      </w:r>
      <w:r w:rsidRPr="00BF078C">
        <w:rPr>
          <w:rFonts w:ascii="Sylfaen" w:hAnsi="Sylfaen"/>
          <w:szCs w:val="22"/>
        </w:rPr>
        <w:t>1.</w:t>
      </w:r>
      <w:r w:rsidRPr="00FD14D7">
        <w:rPr>
          <w:rFonts w:ascii="Sylfaen" w:hAnsi="Sylfaen"/>
          <w:szCs w:val="22"/>
        </w:rPr>
        <w:t>2</w:t>
      </w:r>
      <w:r w:rsidRPr="00C90F08">
        <w:rPr>
          <w:rFonts w:ascii="Sylfaen" w:hAnsi="Sylfaen"/>
          <w:sz w:val="20"/>
          <w:szCs w:val="22"/>
        </w:rPr>
        <w:t xml:space="preserve"> </w:t>
      </w:r>
      <w:r w:rsidRPr="00C90F08">
        <w:rPr>
          <w:rFonts w:ascii="GHEA Grapalat" w:hAnsi="GHEA Grapalat"/>
        </w:rPr>
        <w:t xml:space="preserve">Поставка производиться на основании заявки товара от Покупателя, согласно количеству заказа. </w:t>
      </w:r>
    </w:p>
    <w:p w:rsidR="00A33D5D" w:rsidRDefault="00A33D5D" w:rsidP="00A33D5D">
      <w:pPr>
        <w:widowControl w:val="0"/>
        <w:tabs>
          <w:tab w:val="left" w:pos="1134"/>
        </w:tabs>
        <w:spacing w:after="160" w:line="360" w:lineRule="auto"/>
        <w:ind w:firstLine="567"/>
        <w:jc w:val="both"/>
        <w:rPr>
          <w:rFonts w:ascii="GHEA Grapalat" w:hAnsi="GHEA Grapalat"/>
        </w:rPr>
      </w:pPr>
      <w:r w:rsidRPr="00767841">
        <w:rPr>
          <w:rFonts w:ascii="GHEA Grapalat" w:hAnsi="GHEA Grapalat"/>
          <w:b/>
        </w:rPr>
        <w:t>За 1-й и 2-й лот</w:t>
      </w:r>
      <w:r w:rsidRPr="00767841">
        <w:rPr>
          <w:rFonts w:ascii="GHEA Grapalat" w:hAnsi="GHEA Grapalat"/>
        </w:rPr>
        <w:t xml:space="preserve"> с</w:t>
      </w:r>
      <w:r w:rsidR="00417A05" w:rsidRPr="00C90F08">
        <w:rPr>
          <w:rFonts w:ascii="GHEA Grapalat" w:hAnsi="GHEA Grapalat"/>
        </w:rPr>
        <w:t xml:space="preserve">рок поставки товара устанавливаться </w:t>
      </w:r>
      <w:r w:rsidR="00417A05" w:rsidRPr="00A33D5D">
        <w:rPr>
          <w:rFonts w:ascii="GHEA Grapalat" w:hAnsi="GHEA Grapalat"/>
          <w:b/>
        </w:rPr>
        <w:t>20 календарных дней</w:t>
      </w:r>
      <w:r w:rsidR="00417A05" w:rsidRPr="00C90F08">
        <w:rPr>
          <w:rFonts w:ascii="GHEA Grapalat" w:hAnsi="GHEA Grapalat"/>
        </w:rPr>
        <w:t>,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доставить товар в более короткий срок.</w:t>
      </w:r>
    </w:p>
    <w:p w:rsidR="00A33D5D" w:rsidRDefault="00A33D5D" w:rsidP="00A33D5D">
      <w:pPr>
        <w:widowControl w:val="0"/>
        <w:tabs>
          <w:tab w:val="left" w:pos="1134"/>
        </w:tabs>
        <w:spacing w:after="160" w:line="360" w:lineRule="auto"/>
        <w:ind w:firstLine="567"/>
        <w:jc w:val="both"/>
        <w:rPr>
          <w:rFonts w:ascii="GHEA Grapalat" w:hAnsi="GHEA Grapalat"/>
        </w:rPr>
      </w:pPr>
      <w:r w:rsidRPr="00767841">
        <w:rPr>
          <w:rFonts w:ascii="GHEA Grapalat" w:hAnsi="GHEA Grapalat"/>
          <w:b/>
        </w:rPr>
        <w:t>За 3-й, 4-й, 5-й, 6-й и 7-й лот</w:t>
      </w:r>
      <w:r w:rsidRPr="00767841">
        <w:rPr>
          <w:rFonts w:ascii="GHEA Grapalat" w:hAnsi="GHEA Grapalat"/>
        </w:rPr>
        <w:t xml:space="preserve"> с</w:t>
      </w:r>
      <w:r w:rsidRPr="00C90F08">
        <w:rPr>
          <w:rFonts w:ascii="GHEA Grapalat" w:hAnsi="GHEA Grapalat"/>
        </w:rPr>
        <w:t xml:space="preserve">рок поставки товара устанавливаться </w:t>
      </w:r>
      <w:r w:rsidRPr="00A33D5D">
        <w:rPr>
          <w:rFonts w:ascii="GHEA Grapalat" w:hAnsi="GHEA Grapalat"/>
          <w:b/>
        </w:rPr>
        <w:t>40 календарных дней,</w:t>
      </w:r>
      <w:r w:rsidRPr="00C90F08">
        <w:rPr>
          <w:rFonts w:ascii="GHEA Grapalat" w:hAnsi="GHEA Grapalat"/>
        </w:rPr>
        <w:t xml:space="preserve"> расчет срока которого осуществляется со деня  вступления в силу предусмотренных договором условий прав и обязанностей сторон, если только </w:t>
      </w:r>
      <w:r w:rsidRPr="00C90F08">
        <w:rPr>
          <w:rFonts w:ascii="GHEA Grapalat" w:hAnsi="GHEA Grapalat"/>
        </w:rPr>
        <w:lastRenderedPageBreak/>
        <w:t>выбранный участник не согласен доставить товар в более короткий срок.</w:t>
      </w:r>
    </w:p>
    <w:p w:rsidR="00417A05" w:rsidRPr="00C90F08" w:rsidRDefault="00417A05" w:rsidP="00417A05">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w:t>
      </w:r>
      <w:r w:rsidRPr="00FD14D7">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417A05" w:rsidRPr="00B138F3" w:rsidRDefault="00417A05" w:rsidP="00417A05">
      <w:pPr>
        <w:widowControl w:val="0"/>
        <w:spacing w:after="160"/>
        <w:ind w:firstLine="709"/>
        <w:jc w:val="both"/>
        <w:rPr>
          <w:rFonts w:ascii="GHEA Grapalat" w:hAnsi="GHEA Grapalat" w:cs="Times Armenian"/>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2.ПРАВА И ОБЯЗАННОСТИ СТОРОН</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 xml:space="preserve">результате </w:t>
      </w:r>
      <w:r w:rsidRPr="00B138F3">
        <w:rPr>
          <w:rFonts w:ascii="GHEA Grapalat" w:hAnsi="GHEA Grapalat"/>
        </w:rPr>
        <w:lastRenderedPageBreak/>
        <w:t>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17A05" w:rsidRPr="00B138F3" w:rsidRDefault="00417A05" w:rsidP="00417A05">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417A05" w:rsidRPr="00B138F3" w:rsidRDefault="00417A05" w:rsidP="00417A05">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2.4.</w:t>
      </w:r>
      <w:r w:rsidRPr="00B138F3">
        <w:rPr>
          <w:rFonts w:ascii="GHEA Grapalat" w:hAnsi="GHEA Grapalat"/>
          <w:b/>
        </w:rPr>
        <w:tab/>
        <w:t>Продавец обязан:</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17A05" w:rsidRPr="00B138F3" w:rsidRDefault="00417A05" w:rsidP="00417A05">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17A05" w:rsidRPr="00B138F3" w:rsidRDefault="00417A05" w:rsidP="00417A05">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417A05" w:rsidRPr="00016450" w:rsidRDefault="00417A05" w:rsidP="00417A05">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w:t>
      </w:r>
      <w:r w:rsidRPr="00016450">
        <w:rPr>
          <w:rFonts w:ascii="GHEA Grapalat" w:hAnsi="GHEA Grapalat"/>
        </w:rPr>
        <w:lastRenderedPageBreak/>
        <w:t>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417A05" w:rsidRPr="00B138F3" w:rsidRDefault="00417A05" w:rsidP="00417A05">
      <w:pPr>
        <w:widowControl w:val="0"/>
        <w:spacing w:after="160"/>
        <w:ind w:firstLine="720"/>
        <w:jc w:val="both"/>
        <w:rPr>
          <w:rFonts w:ascii="GHEA Grapalat" w:hAnsi="GHEA Grapalat" w:cs="Sylfaen"/>
          <w:i/>
          <w:u w:val="single"/>
          <w:lang w:val="hy-AM"/>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417A05" w:rsidRPr="00BE51DD"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417A05" w:rsidRPr="00BE51DD" w:rsidRDefault="00417A05" w:rsidP="00417A05">
      <w:pPr>
        <w:widowControl w:val="0"/>
        <w:tabs>
          <w:tab w:val="left" w:pos="1134"/>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5. ПЕРЕДАЧА И ПРИЕМ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417A05" w:rsidRDefault="00417A05" w:rsidP="00417A05">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417A05"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F72AE6">
        <w:rPr>
          <w:rFonts w:ascii="GHEA Grapalat" w:hAnsi="GHEA Grapalat"/>
        </w:rPr>
        <w:t>20</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17A05" w:rsidRDefault="00417A05" w:rsidP="00417A05">
      <w:pPr>
        <w:widowControl w:val="0"/>
        <w:tabs>
          <w:tab w:val="left" w:pos="1134"/>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6. ОТВЕТСТВЕННОСТЬ СТОРОН</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 xml:space="preserve">Продавец несет ответственность за качество переданного товара и </w:t>
      </w:r>
      <w:r w:rsidRPr="00B138F3">
        <w:rPr>
          <w:rFonts w:ascii="GHEA Grapalat" w:hAnsi="GHEA Grapalat"/>
        </w:rPr>
        <w:lastRenderedPageBreak/>
        <w:t>соблюдение предусмотренных договором сроков поставки.</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4"/>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417A05" w:rsidRPr="00B138F3" w:rsidRDefault="00417A05" w:rsidP="00417A05">
      <w:pPr>
        <w:rPr>
          <w:rFonts w:ascii="GHEA Grapalat" w:hAnsi="GHEA Grapalat"/>
          <w:lang w:val="hy-AM"/>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17A05" w:rsidRPr="00B138F3" w:rsidRDefault="00417A05" w:rsidP="00417A05">
      <w:pPr>
        <w:widowControl w:val="0"/>
        <w:spacing w:after="160"/>
        <w:jc w:val="center"/>
        <w:rPr>
          <w:rFonts w:ascii="GHEA Grapalat" w:hAnsi="GHEA Grapalat"/>
          <w:lang w:val="hy-AM"/>
        </w:rPr>
      </w:pPr>
    </w:p>
    <w:p w:rsidR="00417A05" w:rsidRPr="00016450" w:rsidRDefault="00417A05" w:rsidP="00417A05">
      <w:pPr>
        <w:widowControl w:val="0"/>
        <w:spacing w:after="160" w:line="360" w:lineRule="auto"/>
        <w:jc w:val="center"/>
        <w:rPr>
          <w:rFonts w:ascii="GHEA Grapalat" w:hAnsi="GHEA Grapalat"/>
          <w:b/>
        </w:rPr>
      </w:pPr>
      <w:r w:rsidRPr="00016450">
        <w:rPr>
          <w:rFonts w:ascii="GHEA Grapalat" w:hAnsi="GHEA Grapalat"/>
          <w:b/>
        </w:rPr>
        <w:t>8. ИНЫЕ УСЛОВИЯ</w:t>
      </w:r>
    </w:p>
    <w:p w:rsidR="00417A05" w:rsidRPr="00C90F08" w:rsidRDefault="00417A05" w:rsidP="00417A05">
      <w:pPr>
        <w:widowControl w:val="0"/>
        <w:tabs>
          <w:tab w:val="left" w:pos="1134"/>
        </w:tabs>
        <w:spacing w:line="276" w:lineRule="auto"/>
        <w:ind w:firstLine="567"/>
        <w:jc w:val="both"/>
        <w:rPr>
          <w:rFonts w:ascii="GHEA Grapalat" w:hAnsi="GHEA Grapalat"/>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Pr>
          <w:rFonts w:ascii="GHEA Grapalat" w:hAnsi="GHEA Grapalat"/>
        </w:rPr>
        <w:lastRenderedPageBreak/>
        <w:t xml:space="preserve">до </w:t>
      </w:r>
      <w:r w:rsidRPr="00016450">
        <w:rPr>
          <w:rFonts w:ascii="GHEA Grapalat" w:hAnsi="GHEA Grapalat"/>
        </w:rPr>
        <w:t xml:space="preserve">выполнения в полном объеме принятых Сторонами по Договору </w:t>
      </w:r>
      <w:r>
        <w:rPr>
          <w:rFonts w:ascii="GHEA Grapalat" w:hAnsi="GHEA Grapalat"/>
        </w:rPr>
        <w:t>обязательств.</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417A05" w:rsidRPr="00B138F3" w:rsidRDefault="00417A05" w:rsidP="00417A05">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15"/>
        <w:t>22</w:t>
      </w:r>
      <w:r w:rsidRPr="00B138F3">
        <w:rPr>
          <w:rFonts w:ascii="GHEA Grapalat" w:hAnsi="GHEA Grapalat"/>
        </w:rPr>
        <w:t>.</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w:t>
      </w:r>
      <w:r w:rsidRPr="00B138F3">
        <w:rPr>
          <w:rFonts w:ascii="GHEA Grapalat" w:hAnsi="GHEA Grapalat"/>
        </w:rPr>
        <w:lastRenderedPageBreak/>
        <w:t>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16"/>
        <w:t>23</w:t>
      </w:r>
      <w:r w:rsidRPr="00B138F3">
        <w:rPr>
          <w:rFonts w:ascii="GHEA Grapalat" w:hAnsi="GHEA Grapalat"/>
        </w:rPr>
        <w:t>.</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FD14D7">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417A05" w:rsidRDefault="00417A05" w:rsidP="00417A05">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6E35D2" w:rsidRPr="00183A85" w:rsidRDefault="006E35D2" w:rsidP="00417A05">
      <w:pPr>
        <w:widowControl w:val="0"/>
        <w:tabs>
          <w:tab w:val="left" w:pos="1276"/>
        </w:tabs>
        <w:spacing w:after="160"/>
        <w:ind w:firstLine="567"/>
        <w:jc w:val="both"/>
        <w:rPr>
          <w:rFonts w:ascii="GHEA Grapalat" w:eastAsiaTheme="minorHAnsi" w:hAnsi="GHEA Grapalat" w:cstheme="minorBidi"/>
          <w:sz w:val="22"/>
          <w:szCs w:val="22"/>
          <w:lang w:eastAsia="en-US" w:bidi="ar-SA"/>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w:t>
      </w:r>
      <w:r w:rsidRPr="006F0A20">
        <w:rPr>
          <w:rFonts w:ascii="GHEA Grapalat" w:eastAsiaTheme="minorHAnsi" w:hAnsi="GHEA Grapalat" w:cstheme="minorBidi"/>
          <w:sz w:val="22"/>
          <w:szCs w:val="22"/>
          <w:lang w:eastAsia="en-US" w:bidi="ar-SA"/>
        </w:rPr>
        <w:lastRenderedPageBreak/>
        <w:t>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xml:space="preserve">) Покупатель производит платеж, установленный договором, финансовому агенту, если уведомление было получено в день, предшествующий дню </w:t>
      </w:r>
      <w:r w:rsidR="00183A85" w:rsidRPr="00183A85">
        <w:rPr>
          <w:rFonts w:ascii="GHEA Grapalat" w:eastAsiaTheme="minorHAnsi" w:hAnsi="GHEA Grapalat" w:cstheme="minorBidi"/>
          <w:sz w:val="22"/>
          <w:szCs w:val="22"/>
          <w:lang w:eastAsia="en-US" w:bidi="ar-SA"/>
        </w:rPr>
        <w:t xml:space="preserve">выдачи </w:t>
      </w:r>
      <w:r w:rsidR="00183A85" w:rsidRPr="006F0A20">
        <w:rPr>
          <w:rFonts w:ascii="GHEA Grapalat" w:eastAsiaTheme="minorHAnsi" w:hAnsi="GHEA Grapalat" w:cstheme="minorBidi"/>
          <w:sz w:val="22"/>
          <w:szCs w:val="22"/>
          <w:lang w:eastAsia="en-US" w:bidi="ar-SA"/>
        </w:rPr>
        <w:t>Покупателем</w:t>
      </w:r>
      <w:r w:rsidR="00183A85" w:rsidRPr="00183A85">
        <w:rPr>
          <w:rFonts w:ascii="GHEA Grapalat" w:eastAsiaTheme="minorHAnsi" w:hAnsi="GHEA Grapalat" w:cstheme="minorBidi"/>
          <w:sz w:val="22"/>
          <w:szCs w:val="22"/>
          <w:lang w:eastAsia="en-US" w:bidi="ar-SA"/>
        </w:rPr>
        <w:t xml:space="preserve"> платежного поручения банку</w:t>
      </w:r>
      <w:r w:rsidRPr="00932431">
        <w:rPr>
          <w:rFonts w:ascii="GHEA Grapalat" w:eastAsiaTheme="minorHAnsi" w:hAnsi="GHEA Grapalat" w:cstheme="minorBidi"/>
          <w:sz w:val="22"/>
          <w:szCs w:val="22"/>
          <w:lang w:eastAsia="en-US" w:bidi="ar-SA"/>
        </w:rPr>
        <w:t>.</w:t>
      </w:r>
    </w:p>
    <w:p w:rsidR="00417A05" w:rsidRPr="00B138F3" w:rsidRDefault="00417A05" w:rsidP="00417A05">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C429EF" w:rsidRPr="00767841">
        <w:rPr>
          <w:rFonts w:ascii="GHEA Grapalat" w:hAnsi="GHEA Grapalat"/>
        </w:rPr>
        <w:t>13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w:t>
      </w:r>
      <w:r w:rsidR="00C429EF" w:rsidRPr="00767841">
        <w:rPr>
          <w:rFonts w:ascii="GHEA Grapalat" w:hAnsi="GHEA Grapalat"/>
        </w:rPr>
        <w:t>4</w:t>
      </w:r>
      <w:r w:rsidRPr="00B138F3">
        <w:rPr>
          <w:rFonts w:ascii="GHEA Grapalat" w:hAnsi="GHEA Grapalat"/>
        </w:rPr>
        <w:t>.</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417A05"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w:t>
      </w:r>
      <w:r w:rsidR="00C429EF" w:rsidRPr="0076784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rsidR="00417A05" w:rsidRPr="00974EA8"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w:t>
      </w:r>
      <w:r w:rsidR="00C429EF" w:rsidRPr="0076784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1D70E4" w:rsidRPr="001D70E4">
        <w:rPr>
          <w:rFonts w:ascii="GHEA Grapalat" w:hAnsi="GHEA Grapalat"/>
        </w:rPr>
        <w:t xml:space="preserve"> </w:t>
      </w:r>
      <w:r w:rsidR="001D70E4"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FootnoteReference"/>
          <w:rFonts w:ascii="GHEA Grapalat" w:hAnsi="GHEA Grapalat"/>
        </w:rPr>
        <w:footnoteReference w:customMarkFollows="1" w:id="17"/>
        <w:t>24</w:t>
      </w:r>
    </w:p>
    <w:p w:rsidR="00417A05" w:rsidRPr="000D6FF5" w:rsidRDefault="00417A05" w:rsidP="00417A05">
      <w:pPr>
        <w:widowControl w:val="0"/>
        <w:tabs>
          <w:tab w:val="left" w:pos="1276"/>
        </w:tabs>
        <w:spacing w:after="160"/>
        <w:ind w:firstLine="567"/>
        <w:jc w:val="both"/>
        <w:rPr>
          <w:rFonts w:ascii="GHEA Grapalat" w:hAnsi="GHEA Grapalat"/>
        </w:rPr>
      </w:pPr>
    </w:p>
    <w:p w:rsidR="00417A05" w:rsidRPr="000D6FF5" w:rsidRDefault="00417A05" w:rsidP="00417A05">
      <w:pPr>
        <w:widowControl w:val="0"/>
        <w:tabs>
          <w:tab w:val="left" w:pos="1276"/>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417A05" w:rsidRPr="00B138F3" w:rsidTr="00EA176E">
        <w:tc>
          <w:tcPr>
            <w:tcW w:w="4536"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ПОКУПАТЕЛЬ</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_______________________</w:t>
            </w:r>
          </w:p>
          <w:p w:rsidR="00417A05" w:rsidRPr="00B138F3" w:rsidRDefault="00417A05" w:rsidP="00EA176E">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17A05" w:rsidRPr="00B138F3" w:rsidRDefault="00417A05" w:rsidP="00EA176E">
            <w:pPr>
              <w:widowControl w:val="0"/>
              <w:spacing w:after="160"/>
              <w:jc w:val="center"/>
              <w:rPr>
                <w:rFonts w:ascii="GHEA Grapalat" w:hAnsi="GHEA Grapalat"/>
              </w:rPr>
            </w:pPr>
            <w:r w:rsidRPr="00B138F3">
              <w:rPr>
                <w:rFonts w:ascii="GHEA Grapalat" w:hAnsi="GHEA Grapalat"/>
              </w:rPr>
              <w:t>М. П.</w:t>
            </w:r>
          </w:p>
        </w:tc>
        <w:tc>
          <w:tcPr>
            <w:tcW w:w="760" w:type="dxa"/>
          </w:tcPr>
          <w:p w:rsidR="00417A05" w:rsidRPr="00B138F3" w:rsidRDefault="00417A05" w:rsidP="00EA176E">
            <w:pPr>
              <w:widowControl w:val="0"/>
              <w:spacing w:after="160"/>
              <w:jc w:val="center"/>
              <w:rPr>
                <w:rFonts w:ascii="GHEA Grapalat" w:hAnsi="GHEA Grapalat"/>
              </w:rPr>
            </w:pPr>
          </w:p>
        </w:tc>
        <w:tc>
          <w:tcPr>
            <w:tcW w:w="4343"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ПРОДАВЕЦ</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w:t>
            </w:r>
          </w:p>
          <w:p w:rsidR="00417A05" w:rsidRPr="00B138F3" w:rsidRDefault="00417A05" w:rsidP="00EA176E">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17A05" w:rsidRPr="00B138F3" w:rsidRDefault="00417A05" w:rsidP="00EA176E">
            <w:pPr>
              <w:widowControl w:val="0"/>
              <w:spacing w:after="160"/>
              <w:jc w:val="center"/>
              <w:rPr>
                <w:rFonts w:ascii="GHEA Grapalat" w:hAnsi="GHEA Grapalat"/>
              </w:rPr>
            </w:pPr>
            <w:r w:rsidRPr="00B138F3">
              <w:rPr>
                <w:rFonts w:ascii="GHEA Grapalat" w:hAnsi="GHEA Grapalat"/>
              </w:rPr>
              <w:t>М. П.</w:t>
            </w:r>
          </w:p>
        </w:tc>
      </w:tr>
    </w:tbl>
    <w:p w:rsidR="00417A05" w:rsidRDefault="00417A05" w:rsidP="00417A05">
      <w:pPr>
        <w:widowControl w:val="0"/>
        <w:spacing w:after="160"/>
        <w:ind w:firstLine="567"/>
        <w:jc w:val="both"/>
        <w:rPr>
          <w:rFonts w:ascii="GHEA Grapalat" w:hAnsi="GHEA Grapalat"/>
          <w:i/>
          <w:lang w:val="hy-AM"/>
        </w:rPr>
      </w:pP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i/>
        </w:rPr>
        <w:lastRenderedPageBreak/>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417A05" w:rsidRPr="00382B60" w:rsidRDefault="00417A05" w:rsidP="00417A05">
      <w:pPr>
        <w:widowControl w:val="0"/>
        <w:spacing w:after="160"/>
        <w:jc w:val="right"/>
        <w:rPr>
          <w:rFonts w:ascii="GHEA Grapalat" w:hAnsi="GHEA Grapalat"/>
        </w:rPr>
        <w:sectPr w:rsidR="00417A05" w:rsidRPr="00382B60" w:rsidSect="00EA176E">
          <w:footerReference w:type="default" r:id="rId10"/>
          <w:footnotePr>
            <w:pos w:val="beneathText"/>
          </w:footnotePr>
          <w:pgSz w:w="11906" w:h="16838" w:code="9"/>
          <w:pgMar w:top="450" w:right="926" w:bottom="810" w:left="1418" w:header="561" w:footer="561" w:gutter="0"/>
          <w:cols w:space="720"/>
          <w:docGrid w:linePitch="326"/>
        </w:sectPr>
      </w:pPr>
    </w:p>
    <w:p w:rsidR="00417A05" w:rsidRPr="00016450" w:rsidRDefault="00417A05" w:rsidP="00417A05">
      <w:pPr>
        <w:widowControl w:val="0"/>
        <w:spacing w:after="160"/>
        <w:jc w:val="right"/>
        <w:rPr>
          <w:rFonts w:ascii="GHEA Grapalat" w:hAnsi="GHEA Grapalat"/>
          <w:i/>
        </w:rPr>
      </w:pPr>
      <w:r w:rsidRPr="00016450">
        <w:rPr>
          <w:rFonts w:ascii="GHEA Grapalat" w:hAnsi="GHEA Grapalat"/>
          <w:i/>
        </w:rPr>
        <w:lastRenderedPageBreak/>
        <w:t>Приложение № 1</w:t>
      </w:r>
    </w:p>
    <w:p w:rsidR="00417A05" w:rsidRPr="00F37A32" w:rsidRDefault="00417A05" w:rsidP="00417A05">
      <w:pPr>
        <w:pStyle w:val="BodyTextIndent3"/>
        <w:widowControl w:val="0"/>
        <w:spacing w:after="160"/>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Pr>
          <w:rFonts w:ascii="GHEA Grapalat" w:hAnsi="GHEA Grapalat"/>
          <w:b/>
          <w:sz w:val="24"/>
          <w:szCs w:val="24"/>
          <w:lang w:val="en-US"/>
        </w:rPr>
        <w:t>GH</w:t>
      </w:r>
      <w:r w:rsidRPr="00AA05DB">
        <w:rPr>
          <w:rFonts w:ascii="GHEA Grapalat" w:hAnsi="GHEA Grapalat"/>
          <w:b/>
          <w:sz w:val="24"/>
          <w:szCs w:val="24"/>
        </w:rPr>
        <w:t>APDzB</w:t>
      </w:r>
      <w:r>
        <w:rPr>
          <w:rFonts w:ascii="GHEA Grapalat" w:hAnsi="GHEA Grapalat"/>
          <w:b/>
          <w:sz w:val="24"/>
          <w:szCs w:val="24"/>
        </w:rPr>
        <w:t>-</w:t>
      </w:r>
      <w:r w:rsidR="00B746DE">
        <w:rPr>
          <w:rFonts w:ascii="GHEA Grapalat" w:hAnsi="GHEA Grapalat"/>
          <w:b/>
          <w:sz w:val="24"/>
          <w:szCs w:val="24"/>
        </w:rPr>
        <w:t>25/9</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w:t>
      </w:r>
      <w:r w:rsidR="00372255" w:rsidRPr="00767841">
        <w:rPr>
          <w:rFonts w:ascii="GHEA Grapalat" w:hAnsi="GHEA Grapalat"/>
          <w:i/>
        </w:rPr>
        <w:t>5</w:t>
      </w:r>
      <w:r w:rsidRPr="00FD14D7">
        <w:rPr>
          <w:rFonts w:ascii="GHEA Grapalat" w:hAnsi="GHEA Grapalat"/>
          <w:i/>
        </w:rPr>
        <w:t xml:space="preserve"> </w:t>
      </w:r>
      <w:r w:rsidRPr="00AA5BD2">
        <w:rPr>
          <w:rFonts w:ascii="GHEA Grapalat" w:hAnsi="GHEA Grapalat"/>
          <w:i/>
        </w:rPr>
        <w:t>г.</w:t>
      </w:r>
    </w:p>
    <w:p w:rsidR="00651C77" w:rsidRPr="00016450" w:rsidRDefault="00651C77" w:rsidP="00651C77">
      <w:pPr>
        <w:widowControl w:val="0"/>
        <w:spacing w:after="160" w:line="360"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651C77" w:rsidRPr="00016450" w:rsidRDefault="00651C77" w:rsidP="00651C77">
      <w:pPr>
        <w:widowControl w:val="0"/>
        <w:spacing w:after="160" w:line="360" w:lineRule="auto"/>
        <w:jc w:val="right"/>
        <w:rPr>
          <w:rFonts w:ascii="GHEA Grapalat" w:hAnsi="GHEA Grapalat"/>
        </w:rPr>
      </w:pPr>
      <w:r w:rsidRPr="00016450">
        <w:rPr>
          <w:rFonts w:ascii="GHEA Grapalat" w:hAnsi="GHEA Grapalat"/>
        </w:rPr>
        <w:t>драмов РА</w:t>
      </w:r>
    </w:p>
    <w:tbl>
      <w:tblPr>
        <w:tblW w:w="15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1306"/>
        <w:gridCol w:w="395"/>
        <w:gridCol w:w="1843"/>
        <w:gridCol w:w="1843"/>
        <w:gridCol w:w="2687"/>
        <w:gridCol w:w="1239"/>
        <w:gridCol w:w="1715"/>
        <w:gridCol w:w="1620"/>
        <w:gridCol w:w="1314"/>
      </w:tblGrid>
      <w:tr w:rsidR="00651C77" w:rsidRPr="00576215" w:rsidTr="00651C77">
        <w:trPr>
          <w:trHeight w:val="361"/>
          <w:jc w:val="center"/>
        </w:trPr>
        <w:tc>
          <w:tcPr>
            <w:tcW w:w="15057" w:type="dxa"/>
            <w:gridSpan w:val="10"/>
          </w:tcPr>
          <w:p w:rsidR="00651C77" w:rsidRPr="00576215" w:rsidRDefault="00651C77" w:rsidP="00651C77">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651C77" w:rsidRPr="00576215" w:rsidTr="00651C77">
        <w:trPr>
          <w:trHeight w:val="1031"/>
          <w:jc w:val="center"/>
        </w:trPr>
        <w:tc>
          <w:tcPr>
            <w:tcW w:w="1095" w:type="dxa"/>
            <w:vAlign w:val="center"/>
          </w:tcPr>
          <w:p w:rsidR="00651C77" w:rsidRPr="00422C6A" w:rsidRDefault="00651C77" w:rsidP="00651C77">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701" w:type="dxa"/>
            <w:gridSpan w:val="2"/>
            <w:vAlign w:val="center"/>
          </w:tcPr>
          <w:p w:rsidR="00651C77" w:rsidRPr="00422C6A" w:rsidRDefault="00651C77" w:rsidP="00651C77">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843" w:type="dxa"/>
            <w:vAlign w:val="center"/>
          </w:tcPr>
          <w:p w:rsidR="00651C77" w:rsidRPr="004777FA" w:rsidRDefault="00651C77" w:rsidP="00651C77">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843" w:type="dxa"/>
            <w:vAlign w:val="center"/>
          </w:tcPr>
          <w:p w:rsidR="00651C77" w:rsidRPr="004777FA" w:rsidRDefault="00651C77" w:rsidP="00651C77">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2687" w:type="dxa"/>
            <w:vAlign w:val="center"/>
          </w:tcPr>
          <w:p w:rsidR="00651C77" w:rsidRPr="00422C6A" w:rsidRDefault="00651C77" w:rsidP="00651C77">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1239" w:type="dxa"/>
            <w:vAlign w:val="center"/>
          </w:tcPr>
          <w:p w:rsidR="00651C77" w:rsidRPr="00422C6A" w:rsidRDefault="00651C77" w:rsidP="00651C77">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715" w:type="dxa"/>
            <w:vAlign w:val="center"/>
          </w:tcPr>
          <w:p w:rsidR="00651C77" w:rsidRPr="00422C6A" w:rsidRDefault="00651C77" w:rsidP="00651C77">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651C77" w:rsidRPr="00422C6A" w:rsidRDefault="00651C77" w:rsidP="00651C77">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651C77" w:rsidRPr="00C90F08" w:rsidRDefault="00651C77" w:rsidP="00651C77">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w:t>
            </w:r>
          </w:p>
        </w:tc>
      </w:tr>
      <w:tr w:rsidR="00F03CD2" w:rsidRPr="00576215" w:rsidTr="00651C77">
        <w:trPr>
          <w:trHeight w:val="406"/>
          <w:jc w:val="center"/>
        </w:trPr>
        <w:tc>
          <w:tcPr>
            <w:tcW w:w="1095" w:type="dxa"/>
            <w:vAlign w:val="center"/>
          </w:tcPr>
          <w:p w:rsidR="00F03CD2" w:rsidRPr="00120D20" w:rsidRDefault="00F03CD2" w:rsidP="00F03CD2">
            <w:pPr>
              <w:jc w:val="center"/>
              <w:rPr>
                <w:rFonts w:ascii="GHEA Grapalat" w:hAnsi="GHEA Grapalat"/>
              </w:rPr>
            </w:pPr>
            <w:r w:rsidRPr="00120D20">
              <w:rPr>
                <w:rFonts w:ascii="GHEA Grapalat" w:hAnsi="GHEA Grapalat"/>
              </w:rPr>
              <w:t>1</w:t>
            </w:r>
          </w:p>
        </w:tc>
        <w:tc>
          <w:tcPr>
            <w:tcW w:w="1701" w:type="dxa"/>
            <w:gridSpan w:val="2"/>
            <w:vAlign w:val="center"/>
          </w:tcPr>
          <w:p w:rsidR="00F03CD2" w:rsidRPr="00120D20" w:rsidRDefault="00F03CD2" w:rsidP="00F03CD2">
            <w:pPr>
              <w:jc w:val="center"/>
              <w:rPr>
                <w:rFonts w:ascii="GHEA Grapalat" w:hAnsi="GHEA Grapalat"/>
              </w:rPr>
            </w:pPr>
            <w:r>
              <w:rPr>
                <w:rFonts w:ascii="Arial Unicode" w:hAnsi="Arial Unicode" w:cs="Arial"/>
                <w:sz w:val="22"/>
                <w:szCs w:val="22"/>
              </w:rPr>
              <w:t>31531300</w:t>
            </w:r>
          </w:p>
        </w:tc>
        <w:tc>
          <w:tcPr>
            <w:tcW w:w="1843" w:type="dxa"/>
            <w:vAlign w:val="center"/>
          </w:tcPr>
          <w:p w:rsidR="00F03CD2" w:rsidRPr="006A2548" w:rsidRDefault="00F03CD2" w:rsidP="00F03CD2">
            <w:pPr>
              <w:rPr>
                <w:rFonts w:ascii="GHEA Grapalat" w:hAnsi="GHEA Grapalat"/>
              </w:rPr>
            </w:pPr>
            <w:r w:rsidRPr="006A2548">
              <w:rPr>
                <w:rFonts w:ascii="GHEA Grapalat" w:hAnsi="GHEA Grapalat"/>
              </w:rPr>
              <w:t>Лампа LED 7 Вт</w:t>
            </w:r>
          </w:p>
        </w:tc>
        <w:tc>
          <w:tcPr>
            <w:tcW w:w="1843" w:type="dxa"/>
            <w:vAlign w:val="center"/>
          </w:tcPr>
          <w:p w:rsidR="00F03CD2" w:rsidRPr="004368E0" w:rsidRDefault="00F03CD2" w:rsidP="00F03CD2">
            <w:pPr>
              <w:widowControl w:val="0"/>
              <w:spacing w:after="120"/>
              <w:jc w:val="center"/>
              <w:rPr>
                <w:rFonts w:ascii="GHEA Grapalat" w:hAnsi="GHEA Grapalat"/>
                <w:sz w:val="22"/>
                <w:szCs w:val="20"/>
              </w:rPr>
            </w:pPr>
          </w:p>
        </w:tc>
        <w:tc>
          <w:tcPr>
            <w:tcW w:w="2687" w:type="dxa"/>
            <w:vAlign w:val="center"/>
          </w:tcPr>
          <w:p w:rsidR="00F03CD2" w:rsidRPr="00DB21A3" w:rsidRDefault="00F03CD2" w:rsidP="00F03CD2">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F03CD2" w:rsidRPr="003E1027" w:rsidRDefault="00F03CD2" w:rsidP="00F03CD2">
            <w:pPr>
              <w:widowControl w:val="0"/>
              <w:spacing w:after="120"/>
              <w:jc w:val="center"/>
              <w:rPr>
                <w:rFonts w:ascii="GHEA Grapalat" w:hAnsi="GHEA Grapalat"/>
                <w:sz w:val="16"/>
                <w:szCs w:val="20"/>
                <w:lang w:val="en-US"/>
              </w:rPr>
            </w:pPr>
            <w:r w:rsidRPr="00141322">
              <w:rPr>
                <w:rFonts w:ascii="GHEA Grapalat" w:hAnsi="GHEA Grapalat"/>
                <w:sz w:val="26"/>
                <w:szCs w:val="20"/>
                <w:lang w:val="en-US"/>
              </w:rPr>
              <w:t>штука</w:t>
            </w:r>
          </w:p>
        </w:tc>
        <w:tc>
          <w:tcPr>
            <w:tcW w:w="1715" w:type="dxa"/>
            <w:vAlign w:val="center"/>
          </w:tcPr>
          <w:p w:rsidR="00F03CD2" w:rsidRPr="00493A87" w:rsidRDefault="00F03CD2" w:rsidP="00F03CD2">
            <w:pPr>
              <w:widowControl w:val="0"/>
              <w:spacing w:after="120"/>
              <w:jc w:val="center"/>
              <w:rPr>
                <w:rFonts w:ascii="GHEA Grapalat" w:hAnsi="GHEA Grapalat"/>
                <w:sz w:val="16"/>
                <w:szCs w:val="20"/>
                <w:lang w:val="en-US"/>
              </w:rPr>
            </w:pPr>
          </w:p>
        </w:tc>
        <w:tc>
          <w:tcPr>
            <w:tcW w:w="1620" w:type="dxa"/>
            <w:vAlign w:val="center"/>
          </w:tcPr>
          <w:p w:rsidR="00F03CD2" w:rsidRPr="004777FA" w:rsidRDefault="00F03CD2" w:rsidP="00F03CD2">
            <w:pPr>
              <w:jc w:val="center"/>
              <w:rPr>
                <w:rFonts w:ascii="GHEA Grapalat" w:hAnsi="GHEA Grapalat"/>
                <w:sz w:val="22"/>
                <w:szCs w:val="20"/>
              </w:rPr>
            </w:pPr>
          </w:p>
        </w:tc>
        <w:tc>
          <w:tcPr>
            <w:tcW w:w="1314" w:type="dxa"/>
            <w:vAlign w:val="center"/>
          </w:tcPr>
          <w:p w:rsidR="00F03CD2" w:rsidRDefault="00F03CD2" w:rsidP="00F03CD2">
            <w:pPr>
              <w:jc w:val="center"/>
              <w:rPr>
                <w:rFonts w:ascii="Arial" w:hAnsi="Arial" w:cs="Arial"/>
              </w:rPr>
            </w:pPr>
            <w:r>
              <w:rPr>
                <w:rFonts w:ascii="Arial" w:hAnsi="Arial" w:cs="Arial"/>
              </w:rPr>
              <w:t>600</w:t>
            </w:r>
          </w:p>
        </w:tc>
      </w:tr>
      <w:tr w:rsidR="00F03CD2" w:rsidRPr="00576215" w:rsidTr="00651C77">
        <w:trPr>
          <w:trHeight w:val="406"/>
          <w:jc w:val="center"/>
        </w:trPr>
        <w:tc>
          <w:tcPr>
            <w:tcW w:w="1095" w:type="dxa"/>
            <w:vAlign w:val="center"/>
          </w:tcPr>
          <w:p w:rsidR="00F03CD2" w:rsidRPr="00120D20" w:rsidRDefault="00F03CD2" w:rsidP="00F03CD2">
            <w:pPr>
              <w:jc w:val="center"/>
              <w:rPr>
                <w:rFonts w:ascii="GHEA Grapalat" w:hAnsi="GHEA Grapalat"/>
              </w:rPr>
            </w:pPr>
            <w:r>
              <w:rPr>
                <w:rFonts w:ascii="GHEA Grapalat" w:hAnsi="GHEA Grapalat"/>
              </w:rPr>
              <w:t>2</w:t>
            </w:r>
          </w:p>
        </w:tc>
        <w:tc>
          <w:tcPr>
            <w:tcW w:w="1701" w:type="dxa"/>
            <w:gridSpan w:val="2"/>
            <w:vAlign w:val="center"/>
          </w:tcPr>
          <w:p w:rsidR="00F03CD2" w:rsidRPr="00120D20" w:rsidRDefault="00F03CD2" w:rsidP="00F03CD2">
            <w:pPr>
              <w:jc w:val="center"/>
              <w:rPr>
                <w:rFonts w:ascii="GHEA Grapalat" w:hAnsi="GHEA Grapalat"/>
              </w:rPr>
            </w:pPr>
            <w:r>
              <w:rPr>
                <w:rFonts w:ascii="Arial Unicode" w:hAnsi="Arial Unicode" w:cs="Arial"/>
              </w:rPr>
              <w:t>31531300/1</w:t>
            </w:r>
          </w:p>
        </w:tc>
        <w:tc>
          <w:tcPr>
            <w:tcW w:w="1843" w:type="dxa"/>
            <w:vAlign w:val="center"/>
          </w:tcPr>
          <w:p w:rsidR="00F03CD2" w:rsidRPr="006A2548" w:rsidRDefault="00F03CD2" w:rsidP="00F03CD2">
            <w:pPr>
              <w:rPr>
                <w:rFonts w:ascii="GHEA Grapalat" w:hAnsi="GHEA Grapalat"/>
              </w:rPr>
            </w:pPr>
            <w:r w:rsidRPr="006A2548">
              <w:rPr>
                <w:rFonts w:ascii="GHEA Grapalat" w:hAnsi="GHEA Grapalat"/>
              </w:rPr>
              <w:t>Лампа LED 15 Вт</w:t>
            </w:r>
          </w:p>
        </w:tc>
        <w:tc>
          <w:tcPr>
            <w:tcW w:w="1843" w:type="dxa"/>
            <w:vAlign w:val="center"/>
          </w:tcPr>
          <w:p w:rsidR="00F03CD2" w:rsidRPr="004368E0" w:rsidRDefault="00F03CD2" w:rsidP="00F03CD2">
            <w:pPr>
              <w:widowControl w:val="0"/>
              <w:spacing w:after="120"/>
              <w:jc w:val="center"/>
              <w:rPr>
                <w:rFonts w:ascii="GHEA Grapalat" w:hAnsi="GHEA Grapalat"/>
                <w:sz w:val="22"/>
                <w:szCs w:val="20"/>
              </w:rPr>
            </w:pPr>
          </w:p>
        </w:tc>
        <w:tc>
          <w:tcPr>
            <w:tcW w:w="2687" w:type="dxa"/>
            <w:vAlign w:val="center"/>
          </w:tcPr>
          <w:p w:rsidR="00F03CD2" w:rsidRPr="00DB21A3" w:rsidRDefault="00F03CD2" w:rsidP="00F03CD2">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F03CD2" w:rsidRPr="00141322" w:rsidRDefault="00F03CD2" w:rsidP="00F03CD2">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F03CD2" w:rsidRPr="00493A87" w:rsidRDefault="00F03CD2" w:rsidP="00F03CD2">
            <w:pPr>
              <w:widowControl w:val="0"/>
              <w:spacing w:after="120"/>
              <w:jc w:val="center"/>
              <w:rPr>
                <w:rFonts w:ascii="GHEA Grapalat" w:hAnsi="GHEA Grapalat"/>
                <w:sz w:val="16"/>
                <w:szCs w:val="20"/>
                <w:lang w:val="en-US"/>
              </w:rPr>
            </w:pPr>
          </w:p>
        </w:tc>
        <w:tc>
          <w:tcPr>
            <w:tcW w:w="1620" w:type="dxa"/>
            <w:vAlign w:val="center"/>
          </w:tcPr>
          <w:p w:rsidR="00F03CD2" w:rsidRPr="004777FA" w:rsidRDefault="00F03CD2" w:rsidP="00F03CD2">
            <w:pPr>
              <w:jc w:val="center"/>
              <w:rPr>
                <w:rFonts w:ascii="GHEA Grapalat" w:hAnsi="GHEA Grapalat"/>
                <w:sz w:val="22"/>
                <w:szCs w:val="20"/>
              </w:rPr>
            </w:pPr>
          </w:p>
        </w:tc>
        <w:tc>
          <w:tcPr>
            <w:tcW w:w="1314" w:type="dxa"/>
            <w:vAlign w:val="center"/>
          </w:tcPr>
          <w:p w:rsidR="00F03CD2" w:rsidRDefault="00F03CD2" w:rsidP="00F03CD2">
            <w:pPr>
              <w:jc w:val="center"/>
              <w:rPr>
                <w:rFonts w:ascii="Arial LatArm" w:hAnsi="Arial LatArm" w:cs="Arial"/>
              </w:rPr>
            </w:pPr>
            <w:r>
              <w:rPr>
                <w:rFonts w:ascii="Arial LatArm" w:hAnsi="Arial LatArm" w:cs="Arial"/>
              </w:rPr>
              <w:t>1200</w:t>
            </w:r>
          </w:p>
        </w:tc>
      </w:tr>
      <w:tr w:rsidR="00F03CD2" w:rsidRPr="00576215" w:rsidTr="00651C77">
        <w:trPr>
          <w:trHeight w:val="406"/>
          <w:jc w:val="center"/>
        </w:trPr>
        <w:tc>
          <w:tcPr>
            <w:tcW w:w="1095" w:type="dxa"/>
            <w:vAlign w:val="center"/>
          </w:tcPr>
          <w:p w:rsidR="00F03CD2" w:rsidRPr="00120D20" w:rsidRDefault="00F03CD2" w:rsidP="00F03CD2">
            <w:pPr>
              <w:jc w:val="center"/>
              <w:rPr>
                <w:rFonts w:ascii="GHEA Grapalat" w:hAnsi="GHEA Grapalat"/>
              </w:rPr>
            </w:pPr>
            <w:r>
              <w:rPr>
                <w:rFonts w:ascii="GHEA Grapalat" w:hAnsi="GHEA Grapalat"/>
              </w:rPr>
              <w:t>3</w:t>
            </w:r>
          </w:p>
        </w:tc>
        <w:tc>
          <w:tcPr>
            <w:tcW w:w="1701" w:type="dxa"/>
            <w:gridSpan w:val="2"/>
            <w:vAlign w:val="center"/>
          </w:tcPr>
          <w:p w:rsidR="00F03CD2" w:rsidRPr="00120D20" w:rsidRDefault="00F03CD2" w:rsidP="00F03CD2">
            <w:pPr>
              <w:jc w:val="center"/>
              <w:rPr>
                <w:rFonts w:ascii="GHEA Grapalat" w:hAnsi="GHEA Grapalat"/>
              </w:rPr>
            </w:pPr>
            <w:r>
              <w:rPr>
                <w:rFonts w:ascii="Arial Unicode" w:hAnsi="Arial Unicode" w:cs="Arial"/>
              </w:rPr>
              <w:t>31531300</w:t>
            </w:r>
          </w:p>
        </w:tc>
        <w:tc>
          <w:tcPr>
            <w:tcW w:w="1843" w:type="dxa"/>
            <w:vAlign w:val="center"/>
          </w:tcPr>
          <w:p w:rsidR="00F03CD2" w:rsidRPr="006A2548" w:rsidRDefault="00F03CD2" w:rsidP="00F03CD2">
            <w:pPr>
              <w:rPr>
                <w:rFonts w:ascii="GHEA Grapalat" w:hAnsi="GHEA Grapalat"/>
              </w:rPr>
            </w:pPr>
            <w:r w:rsidRPr="006A2548">
              <w:rPr>
                <w:rFonts w:ascii="GHEA Grapalat" w:hAnsi="GHEA Grapalat"/>
              </w:rPr>
              <w:t>Лампа LED 80 Вт</w:t>
            </w:r>
          </w:p>
        </w:tc>
        <w:tc>
          <w:tcPr>
            <w:tcW w:w="1843" w:type="dxa"/>
            <w:vAlign w:val="center"/>
          </w:tcPr>
          <w:p w:rsidR="00F03CD2" w:rsidRPr="004368E0" w:rsidRDefault="00F03CD2" w:rsidP="00F03CD2">
            <w:pPr>
              <w:widowControl w:val="0"/>
              <w:spacing w:after="120"/>
              <w:jc w:val="center"/>
              <w:rPr>
                <w:rFonts w:ascii="GHEA Grapalat" w:hAnsi="GHEA Grapalat"/>
                <w:sz w:val="22"/>
                <w:szCs w:val="20"/>
              </w:rPr>
            </w:pPr>
          </w:p>
        </w:tc>
        <w:tc>
          <w:tcPr>
            <w:tcW w:w="2687" w:type="dxa"/>
            <w:vAlign w:val="center"/>
          </w:tcPr>
          <w:p w:rsidR="00F03CD2" w:rsidRPr="00DB21A3" w:rsidRDefault="00F03CD2" w:rsidP="00F03CD2">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F03CD2" w:rsidRPr="00141322" w:rsidRDefault="00F03CD2" w:rsidP="00F03CD2">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F03CD2" w:rsidRPr="00493A87" w:rsidRDefault="00F03CD2" w:rsidP="00F03CD2">
            <w:pPr>
              <w:widowControl w:val="0"/>
              <w:spacing w:after="120"/>
              <w:jc w:val="center"/>
              <w:rPr>
                <w:rFonts w:ascii="GHEA Grapalat" w:hAnsi="GHEA Grapalat"/>
                <w:sz w:val="16"/>
                <w:szCs w:val="20"/>
                <w:lang w:val="en-US"/>
              </w:rPr>
            </w:pPr>
          </w:p>
        </w:tc>
        <w:tc>
          <w:tcPr>
            <w:tcW w:w="1620" w:type="dxa"/>
            <w:vAlign w:val="center"/>
          </w:tcPr>
          <w:p w:rsidR="00F03CD2" w:rsidRPr="004777FA" w:rsidRDefault="00F03CD2" w:rsidP="00F03CD2">
            <w:pPr>
              <w:jc w:val="center"/>
              <w:rPr>
                <w:rFonts w:ascii="GHEA Grapalat" w:hAnsi="GHEA Grapalat"/>
                <w:sz w:val="22"/>
                <w:szCs w:val="20"/>
              </w:rPr>
            </w:pPr>
          </w:p>
        </w:tc>
        <w:tc>
          <w:tcPr>
            <w:tcW w:w="1314" w:type="dxa"/>
            <w:vAlign w:val="center"/>
          </w:tcPr>
          <w:p w:rsidR="00F03CD2" w:rsidRDefault="00F03CD2" w:rsidP="00F03CD2">
            <w:pPr>
              <w:jc w:val="center"/>
              <w:rPr>
                <w:rFonts w:ascii="Arial LatArm" w:hAnsi="Arial LatArm" w:cs="Arial"/>
              </w:rPr>
            </w:pPr>
            <w:r>
              <w:rPr>
                <w:rFonts w:ascii="Arial LatArm" w:hAnsi="Arial LatArm" w:cs="Arial"/>
              </w:rPr>
              <w:t>200</w:t>
            </w:r>
          </w:p>
        </w:tc>
      </w:tr>
      <w:tr w:rsidR="00F03CD2" w:rsidRPr="00576215" w:rsidTr="00651C77">
        <w:trPr>
          <w:trHeight w:val="406"/>
          <w:jc w:val="center"/>
        </w:trPr>
        <w:tc>
          <w:tcPr>
            <w:tcW w:w="1095" w:type="dxa"/>
            <w:vAlign w:val="center"/>
          </w:tcPr>
          <w:p w:rsidR="00F03CD2" w:rsidRDefault="00F03CD2" w:rsidP="00F03CD2">
            <w:pPr>
              <w:jc w:val="center"/>
              <w:rPr>
                <w:rFonts w:ascii="GHEA Grapalat" w:hAnsi="GHEA Grapalat"/>
              </w:rPr>
            </w:pPr>
            <w:r>
              <w:rPr>
                <w:rFonts w:ascii="GHEA Grapalat" w:hAnsi="GHEA Grapalat"/>
              </w:rPr>
              <w:lastRenderedPageBreak/>
              <w:t>4</w:t>
            </w:r>
          </w:p>
        </w:tc>
        <w:tc>
          <w:tcPr>
            <w:tcW w:w="1701" w:type="dxa"/>
            <w:gridSpan w:val="2"/>
            <w:vAlign w:val="center"/>
          </w:tcPr>
          <w:p w:rsidR="00F03CD2" w:rsidRPr="00120D20" w:rsidRDefault="00F03CD2" w:rsidP="00F03CD2">
            <w:pPr>
              <w:jc w:val="center"/>
              <w:rPr>
                <w:rFonts w:ascii="GHEA Grapalat" w:hAnsi="GHEA Grapalat"/>
              </w:rPr>
            </w:pPr>
            <w:r>
              <w:rPr>
                <w:rFonts w:ascii="Arial Unicode" w:hAnsi="Arial Unicode" w:cs="Arial"/>
                <w:sz w:val="22"/>
                <w:szCs w:val="22"/>
              </w:rPr>
              <w:t>31512360</w:t>
            </w:r>
          </w:p>
        </w:tc>
        <w:tc>
          <w:tcPr>
            <w:tcW w:w="1843" w:type="dxa"/>
            <w:vAlign w:val="center"/>
          </w:tcPr>
          <w:p w:rsidR="00F03CD2" w:rsidRPr="006A2548" w:rsidRDefault="00F03CD2" w:rsidP="00F03CD2">
            <w:pPr>
              <w:rPr>
                <w:rFonts w:ascii="GHEA Grapalat" w:hAnsi="GHEA Grapalat"/>
              </w:rPr>
            </w:pPr>
            <w:r w:rsidRPr="006A2548">
              <w:rPr>
                <w:rFonts w:ascii="GHEA Grapalat" w:hAnsi="GHEA Grapalat"/>
              </w:rPr>
              <w:t>Светодиодный прожектор 50 Вт, с дальним светом</w:t>
            </w:r>
          </w:p>
        </w:tc>
        <w:tc>
          <w:tcPr>
            <w:tcW w:w="1843" w:type="dxa"/>
            <w:vAlign w:val="center"/>
          </w:tcPr>
          <w:p w:rsidR="00F03CD2" w:rsidRPr="00602E8F" w:rsidRDefault="00F03CD2" w:rsidP="00F03CD2">
            <w:pPr>
              <w:widowControl w:val="0"/>
              <w:spacing w:after="120"/>
              <w:jc w:val="center"/>
              <w:rPr>
                <w:rFonts w:ascii="GHEA Grapalat" w:hAnsi="GHEA Grapalat"/>
                <w:sz w:val="22"/>
                <w:szCs w:val="20"/>
              </w:rPr>
            </w:pPr>
          </w:p>
        </w:tc>
        <w:tc>
          <w:tcPr>
            <w:tcW w:w="2687" w:type="dxa"/>
            <w:vAlign w:val="center"/>
          </w:tcPr>
          <w:p w:rsidR="00F03CD2" w:rsidRPr="00DB21A3" w:rsidRDefault="00F03CD2" w:rsidP="00F03CD2">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F03CD2" w:rsidRPr="00141322" w:rsidRDefault="00F03CD2" w:rsidP="00F03CD2">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F03CD2" w:rsidRPr="00493A87" w:rsidRDefault="00F03CD2" w:rsidP="00F03CD2">
            <w:pPr>
              <w:widowControl w:val="0"/>
              <w:spacing w:after="120"/>
              <w:jc w:val="center"/>
              <w:rPr>
                <w:rFonts w:ascii="GHEA Grapalat" w:hAnsi="GHEA Grapalat"/>
                <w:sz w:val="16"/>
                <w:szCs w:val="20"/>
                <w:lang w:val="en-US"/>
              </w:rPr>
            </w:pPr>
          </w:p>
        </w:tc>
        <w:tc>
          <w:tcPr>
            <w:tcW w:w="1620" w:type="dxa"/>
            <w:vAlign w:val="center"/>
          </w:tcPr>
          <w:p w:rsidR="00F03CD2" w:rsidRPr="004777FA" w:rsidRDefault="00F03CD2" w:rsidP="00F03CD2">
            <w:pPr>
              <w:jc w:val="center"/>
              <w:rPr>
                <w:rFonts w:ascii="GHEA Grapalat" w:hAnsi="GHEA Grapalat"/>
                <w:sz w:val="22"/>
                <w:szCs w:val="20"/>
              </w:rPr>
            </w:pPr>
          </w:p>
        </w:tc>
        <w:tc>
          <w:tcPr>
            <w:tcW w:w="1314" w:type="dxa"/>
            <w:vAlign w:val="center"/>
          </w:tcPr>
          <w:p w:rsidR="00F03CD2" w:rsidRDefault="00F03CD2" w:rsidP="00F03CD2">
            <w:pPr>
              <w:jc w:val="center"/>
              <w:rPr>
                <w:rFonts w:ascii="Arial LatArm" w:hAnsi="Arial LatArm" w:cs="Arial"/>
              </w:rPr>
            </w:pPr>
            <w:r>
              <w:rPr>
                <w:rFonts w:ascii="Arial LatArm" w:hAnsi="Arial LatArm" w:cs="Arial"/>
              </w:rPr>
              <w:t>100</w:t>
            </w:r>
          </w:p>
        </w:tc>
      </w:tr>
      <w:tr w:rsidR="00F03CD2" w:rsidRPr="00576215" w:rsidTr="00651C77">
        <w:trPr>
          <w:trHeight w:val="406"/>
          <w:jc w:val="center"/>
        </w:trPr>
        <w:tc>
          <w:tcPr>
            <w:tcW w:w="1095" w:type="dxa"/>
            <w:vAlign w:val="center"/>
          </w:tcPr>
          <w:p w:rsidR="00F03CD2" w:rsidRDefault="00F03CD2" w:rsidP="00F03CD2">
            <w:pPr>
              <w:jc w:val="center"/>
              <w:rPr>
                <w:rFonts w:ascii="GHEA Grapalat" w:hAnsi="GHEA Grapalat"/>
              </w:rPr>
            </w:pPr>
            <w:r>
              <w:rPr>
                <w:rFonts w:ascii="GHEA Grapalat" w:hAnsi="GHEA Grapalat"/>
              </w:rPr>
              <w:t>5</w:t>
            </w:r>
          </w:p>
        </w:tc>
        <w:tc>
          <w:tcPr>
            <w:tcW w:w="1701" w:type="dxa"/>
            <w:gridSpan w:val="2"/>
            <w:vAlign w:val="center"/>
          </w:tcPr>
          <w:p w:rsidR="00F03CD2" w:rsidRPr="00120D20" w:rsidRDefault="00F03CD2" w:rsidP="00F03CD2">
            <w:pPr>
              <w:jc w:val="center"/>
              <w:rPr>
                <w:rFonts w:ascii="GHEA Grapalat" w:hAnsi="GHEA Grapalat"/>
              </w:rPr>
            </w:pPr>
            <w:r>
              <w:rPr>
                <w:rFonts w:ascii="Arial Unicode" w:hAnsi="Arial Unicode" w:cs="Arial"/>
                <w:sz w:val="22"/>
                <w:szCs w:val="22"/>
              </w:rPr>
              <w:t>31512360</w:t>
            </w:r>
          </w:p>
        </w:tc>
        <w:tc>
          <w:tcPr>
            <w:tcW w:w="1843" w:type="dxa"/>
            <w:vAlign w:val="center"/>
          </w:tcPr>
          <w:p w:rsidR="00F03CD2" w:rsidRPr="006A2548" w:rsidRDefault="00F03CD2" w:rsidP="00F03CD2">
            <w:pPr>
              <w:rPr>
                <w:rFonts w:ascii="GHEA Grapalat" w:hAnsi="GHEA Grapalat"/>
              </w:rPr>
            </w:pPr>
            <w:r w:rsidRPr="006A2548">
              <w:rPr>
                <w:rFonts w:ascii="GHEA Grapalat" w:hAnsi="GHEA Grapalat"/>
              </w:rPr>
              <w:t xml:space="preserve">Светодиодный прожектор </w:t>
            </w:r>
            <w:r w:rsidRPr="00767841">
              <w:rPr>
                <w:rFonts w:ascii="GHEA Grapalat" w:hAnsi="GHEA Grapalat"/>
              </w:rPr>
              <w:t>10</w:t>
            </w:r>
            <w:r w:rsidRPr="006A2548">
              <w:rPr>
                <w:rFonts w:ascii="GHEA Grapalat" w:hAnsi="GHEA Grapalat"/>
              </w:rPr>
              <w:t>0 Вт, с дальним светом</w:t>
            </w:r>
          </w:p>
        </w:tc>
        <w:tc>
          <w:tcPr>
            <w:tcW w:w="1843" w:type="dxa"/>
            <w:vAlign w:val="center"/>
          </w:tcPr>
          <w:p w:rsidR="00F03CD2" w:rsidRPr="00602E8F" w:rsidRDefault="00F03CD2" w:rsidP="00F03CD2">
            <w:pPr>
              <w:widowControl w:val="0"/>
              <w:spacing w:after="120"/>
              <w:jc w:val="center"/>
              <w:rPr>
                <w:rFonts w:ascii="GHEA Grapalat" w:hAnsi="GHEA Grapalat"/>
                <w:sz w:val="22"/>
                <w:szCs w:val="20"/>
              </w:rPr>
            </w:pPr>
          </w:p>
        </w:tc>
        <w:tc>
          <w:tcPr>
            <w:tcW w:w="2687" w:type="dxa"/>
            <w:vAlign w:val="center"/>
          </w:tcPr>
          <w:p w:rsidR="00F03CD2" w:rsidRPr="00DB21A3" w:rsidRDefault="00F03CD2" w:rsidP="00F03CD2">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F03CD2" w:rsidRPr="00141322" w:rsidRDefault="00F03CD2" w:rsidP="00F03CD2">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F03CD2" w:rsidRPr="00493A87" w:rsidRDefault="00F03CD2" w:rsidP="00F03CD2">
            <w:pPr>
              <w:widowControl w:val="0"/>
              <w:spacing w:after="120"/>
              <w:jc w:val="center"/>
              <w:rPr>
                <w:rFonts w:ascii="GHEA Grapalat" w:hAnsi="GHEA Grapalat"/>
                <w:sz w:val="16"/>
                <w:szCs w:val="20"/>
                <w:lang w:val="en-US"/>
              </w:rPr>
            </w:pPr>
          </w:p>
        </w:tc>
        <w:tc>
          <w:tcPr>
            <w:tcW w:w="1620" w:type="dxa"/>
            <w:vAlign w:val="center"/>
          </w:tcPr>
          <w:p w:rsidR="00F03CD2" w:rsidRPr="004777FA" w:rsidRDefault="00F03CD2" w:rsidP="00F03CD2">
            <w:pPr>
              <w:jc w:val="center"/>
              <w:rPr>
                <w:rFonts w:ascii="GHEA Grapalat" w:hAnsi="GHEA Grapalat"/>
                <w:sz w:val="22"/>
                <w:szCs w:val="20"/>
              </w:rPr>
            </w:pPr>
          </w:p>
        </w:tc>
        <w:tc>
          <w:tcPr>
            <w:tcW w:w="1314" w:type="dxa"/>
            <w:vAlign w:val="center"/>
          </w:tcPr>
          <w:p w:rsidR="00F03CD2" w:rsidRDefault="00F03CD2" w:rsidP="00F03CD2">
            <w:pPr>
              <w:jc w:val="center"/>
              <w:rPr>
                <w:rFonts w:ascii="Arial LatArm" w:hAnsi="Arial LatArm" w:cs="Arial"/>
              </w:rPr>
            </w:pPr>
            <w:r>
              <w:rPr>
                <w:rFonts w:ascii="Arial LatArm" w:hAnsi="Arial LatArm" w:cs="Arial"/>
              </w:rPr>
              <w:t>100</w:t>
            </w:r>
          </w:p>
        </w:tc>
      </w:tr>
      <w:tr w:rsidR="00F03CD2" w:rsidRPr="00576215" w:rsidTr="00651C77">
        <w:trPr>
          <w:trHeight w:val="406"/>
          <w:jc w:val="center"/>
        </w:trPr>
        <w:tc>
          <w:tcPr>
            <w:tcW w:w="1095" w:type="dxa"/>
            <w:vAlign w:val="center"/>
          </w:tcPr>
          <w:p w:rsidR="00F03CD2" w:rsidRDefault="00F03CD2" w:rsidP="00F03CD2">
            <w:pPr>
              <w:jc w:val="center"/>
              <w:rPr>
                <w:rFonts w:ascii="GHEA Grapalat" w:hAnsi="GHEA Grapalat"/>
              </w:rPr>
            </w:pPr>
            <w:r>
              <w:rPr>
                <w:rFonts w:ascii="GHEA Grapalat" w:hAnsi="GHEA Grapalat"/>
              </w:rPr>
              <w:t>6</w:t>
            </w:r>
          </w:p>
        </w:tc>
        <w:tc>
          <w:tcPr>
            <w:tcW w:w="1701" w:type="dxa"/>
            <w:gridSpan w:val="2"/>
            <w:vAlign w:val="center"/>
          </w:tcPr>
          <w:p w:rsidR="00F03CD2" w:rsidRPr="00120D20" w:rsidRDefault="00F03CD2" w:rsidP="00F03CD2">
            <w:pPr>
              <w:jc w:val="center"/>
              <w:rPr>
                <w:rFonts w:ascii="GHEA Grapalat" w:hAnsi="GHEA Grapalat"/>
              </w:rPr>
            </w:pPr>
            <w:r>
              <w:rPr>
                <w:rFonts w:ascii="Arial Unicode" w:hAnsi="Arial Unicode" w:cs="Arial"/>
                <w:sz w:val="22"/>
                <w:szCs w:val="22"/>
              </w:rPr>
              <w:t>31512360</w:t>
            </w:r>
          </w:p>
        </w:tc>
        <w:tc>
          <w:tcPr>
            <w:tcW w:w="1843" w:type="dxa"/>
            <w:vAlign w:val="center"/>
          </w:tcPr>
          <w:p w:rsidR="00F03CD2" w:rsidRPr="006A2548" w:rsidRDefault="00F03CD2" w:rsidP="00F03CD2">
            <w:pPr>
              <w:rPr>
                <w:rFonts w:ascii="GHEA Grapalat" w:hAnsi="GHEA Grapalat"/>
              </w:rPr>
            </w:pPr>
            <w:r w:rsidRPr="006A2548">
              <w:rPr>
                <w:rFonts w:ascii="GHEA Grapalat" w:hAnsi="GHEA Grapalat"/>
              </w:rPr>
              <w:t xml:space="preserve">Светодиодный прожектор </w:t>
            </w:r>
            <w:r w:rsidRPr="00767841">
              <w:rPr>
                <w:rFonts w:ascii="GHEA Grapalat" w:hAnsi="GHEA Grapalat"/>
              </w:rPr>
              <w:t>400</w:t>
            </w:r>
            <w:r w:rsidRPr="006A2548">
              <w:rPr>
                <w:rFonts w:ascii="GHEA Grapalat" w:hAnsi="GHEA Grapalat"/>
              </w:rPr>
              <w:t xml:space="preserve"> Вт, с дальним светом</w:t>
            </w:r>
          </w:p>
        </w:tc>
        <w:tc>
          <w:tcPr>
            <w:tcW w:w="1843" w:type="dxa"/>
            <w:vAlign w:val="center"/>
          </w:tcPr>
          <w:p w:rsidR="00F03CD2" w:rsidRPr="00602E8F" w:rsidRDefault="00F03CD2" w:rsidP="00F03CD2">
            <w:pPr>
              <w:widowControl w:val="0"/>
              <w:spacing w:after="120"/>
              <w:jc w:val="center"/>
              <w:rPr>
                <w:rFonts w:ascii="GHEA Grapalat" w:hAnsi="GHEA Grapalat"/>
                <w:sz w:val="22"/>
                <w:szCs w:val="20"/>
              </w:rPr>
            </w:pPr>
          </w:p>
        </w:tc>
        <w:tc>
          <w:tcPr>
            <w:tcW w:w="2687" w:type="dxa"/>
            <w:vAlign w:val="center"/>
          </w:tcPr>
          <w:p w:rsidR="00F03CD2" w:rsidRPr="00DB21A3" w:rsidRDefault="00F03CD2" w:rsidP="00F03CD2">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F03CD2" w:rsidRPr="00141322" w:rsidRDefault="00F03CD2" w:rsidP="00F03CD2">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F03CD2" w:rsidRPr="00493A87" w:rsidRDefault="00F03CD2" w:rsidP="00F03CD2">
            <w:pPr>
              <w:widowControl w:val="0"/>
              <w:spacing w:after="120"/>
              <w:jc w:val="center"/>
              <w:rPr>
                <w:rFonts w:ascii="GHEA Grapalat" w:hAnsi="GHEA Grapalat"/>
                <w:sz w:val="16"/>
                <w:szCs w:val="20"/>
                <w:lang w:val="en-US"/>
              </w:rPr>
            </w:pPr>
          </w:p>
        </w:tc>
        <w:tc>
          <w:tcPr>
            <w:tcW w:w="1620" w:type="dxa"/>
            <w:vAlign w:val="center"/>
          </w:tcPr>
          <w:p w:rsidR="00F03CD2" w:rsidRPr="004777FA" w:rsidRDefault="00F03CD2" w:rsidP="00F03CD2">
            <w:pPr>
              <w:jc w:val="center"/>
              <w:rPr>
                <w:rFonts w:ascii="GHEA Grapalat" w:hAnsi="GHEA Grapalat"/>
                <w:sz w:val="22"/>
                <w:szCs w:val="20"/>
              </w:rPr>
            </w:pPr>
          </w:p>
        </w:tc>
        <w:tc>
          <w:tcPr>
            <w:tcW w:w="1314" w:type="dxa"/>
            <w:vAlign w:val="center"/>
          </w:tcPr>
          <w:p w:rsidR="00F03CD2" w:rsidRDefault="00F03CD2" w:rsidP="00F03CD2">
            <w:pPr>
              <w:jc w:val="center"/>
              <w:rPr>
                <w:rFonts w:ascii="Arial LatArm" w:hAnsi="Arial LatArm" w:cs="Arial"/>
              </w:rPr>
            </w:pPr>
            <w:r>
              <w:rPr>
                <w:rFonts w:ascii="Arial LatArm" w:hAnsi="Arial LatArm" w:cs="Arial"/>
              </w:rPr>
              <w:t>20</w:t>
            </w:r>
          </w:p>
        </w:tc>
      </w:tr>
      <w:tr w:rsidR="00F03CD2" w:rsidRPr="00576215" w:rsidTr="00651C77">
        <w:trPr>
          <w:trHeight w:val="406"/>
          <w:jc w:val="center"/>
        </w:trPr>
        <w:tc>
          <w:tcPr>
            <w:tcW w:w="1095" w:type="dxa"/>
            <w:vAlign w:val="center"/>
          </w:tcPr>
          <w:p w:rsidR="00F03CD2" w:rsidRDefault="00F03CD2" w:rsidP="00F03CD2">
            <w:pPr>
              <w:jc w:val="center"/>
              <w:rPr>
                <w:rFonts w:ascii="GHEA Grapalat" w:hAnsi="GHEA Grapalat"/>
              </w:rPr>
            </w:pPr>
            <w:r>
              <w:rPr>
                <w:rFonts w:ascii="GHEA Grapalat" w:hAnsi="GHEA Grapalat"/>
              </w:rPr>
              <w:t>7</w:t>
            </w:r>
          </w:p>
        </w:tc>
        <w:tc>
          <w:tcPr>
            <w:tcW w:w="1701" w:type="dxa"/>
            <w:gridSpan w:val="2"/>
            <w:vAlign w:val="center"/>
          </w:tcPr>
          <w:p w:rsidR="00F03CD2" w:rsidRPr="00120D20" w:rsidRDefault="00F03CD2" w:rsidP="00F03CD2">
            <w:pPr>
              <w:jc w:val="center"/>
              <w:rPr>
                <w:rFonts w:ascii="GHEA Grapalat" w:hAnsi="GHEA Grapalat"/>
              </w:rPr>
            </w:pPr>
            <w:r>
              <w:rPr>
                <w:rFonts w:ascii="Arial Unicode" w:hAnsi="Arial Unicode" w:cs="Arial"/>
                <w:sz w:val="22"/>
                <w:szCs w:val="22"/>
              </w:rPr>
              <w:t>31512360</w:t>
            </w:r>
          </w:p>
        </w:tc>
        <w:tc>
          <w:tcPr>
            <w:tcW w:w="1843" w:type="dxa"/>
            <w:vAlign w:val="center"/>
          </w:tcPr>
          <w:p w:rsidR="00F03CD2" w:rsidRPr="006A2548" w:rsidRDefault="00F03CD2" w:rsidP="00F03CD2">
            <w:pPr>
              <w:rPr>
                <w:rFonts w:ascii="GHEA Grapalat" w:hAnsi="GHEA Grapalat"/>
              </w:rPr>
            </w:pPr>
            <w:r w:rsidRPr="006A2548">
              <w:rPr>
                <w:rFonts w:ascii="GHEA Grapalat" w:hAnsi="GHEA Grapalat"/>
              </w:rPr>
              <w:t xml:space="preserve">Светодиодный прожектор </w:t>
            </w:r>
            <w:r>
              <w:rPr>
                <w:rFonts w:ascii="GHEA Grapalat" w:hAnsi="GHEA Grapalat"/>
              </w:rPr>
              <w:t>1000</w:t>
            </w:r>
            <w:r w:rsidRPr="006A2548">
              <w:rPr>
                <w:rFonts w:ascii="GHEA Grapalat" w:hAnsi="GHEA Grapalat"/>
              </w:rPr>
              <w:t xml:space="preserve"> Вт, с дальним светом</w:t>
            </w:r>
          </w:p>
        </w:tc>
        <w:tc>
          <w:tcPr>
            <w:tcW w:w="1843" w:type="dxa"/>
            <w:vAlign w:val="center"/>
          </w:tcPr>
          <w:p w:rsidR="00F03CD2" w:rsidRPr="00602E8F" w:rsidRDefault="00F03CD2" w:rsidP="00F03CD2">
            <w:pPr>
              <w:widowControl w:val="0"/>
              <w:spacing w:after="120"/>
              <w:jc w:val="center"/>
              <w:rPr>
                <w:rFonts w:ascii="GHEA Grapalat" w:hAnsi="GHEA Grapalat"/>
                <w:sz w:val="22"/>
                <w:szCs w:val="20"/>
              </w:rPr>
            </w:pPr>
          </w:p>
        </w:tc>
        <w:tc>
          <w:tcPr>
            <w:tcW w:w="2687" w:type="dxa"/>
            <w:vAlign w:val="center"/>
          </w:tcPr>
          <w:p w:rsidR="00F03CD2" w:rsidRPr="00DB21A3" w:rsidRDefault="00F03CD2" w:rsidP="00F03CD2">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F03CD2" w:rsidRPr="00141322" w:rsidRDefault="00F03CD2" w:rsidP="00F03CD2">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F03CD2" w:rsidRPr="00493A87" w:rsidRDefault="00F03CD2" w:rsidP="00F03CD2">
            <w:pPr>
              <w:widowControl w:val="0"/>
              <w:spacing w:after="120"/>
              <w:jc w:val="center"/>
              <w:rPr>
                <w:rFonts w:ascii="GHEA Grapalat" w:hAnsi="GHEA Grapalat"/>
                <w:sz w:val="16"/>
                <w:szCs w:val="20"/>
                <w:lang w:val="en-US"/>
              </w:rPr>
            </w:pPr>
          </w:p>
        </w:tc>
        <w:tc>
          <w:tcPr>
            <w:tcW w:w="1620" w:type="dxa"/>
            <w:vAlign w:val="center"/>
          </w:tcPr>
          <w:p w:rsidR="00F03CD2" w:rsidRPr="004777FA" w:rsidRDefault="00F03CD2" w:rsidP="00F03CD2">
            <w:pPr>
              <w:jc w:val="center"/>
              <w:rPr>
                <w:rFonts w:ascii="GHEA Grapalat" w:hAnsi="GHEA Grapalat"/>
                <w:sz w:val="22"/>
                <w:szCs w:val="20"/>
              </w:rPr>
            </w:pPr>
          </w:p>
        </w:tc>
        <w:tc>
          <w:tcPr>
            <w:tcW w:w="1314" w:type="dxa"/>
            <w:vAlign w:val="center"/>
          </w:tcPr>
          <w:p w:rsidR="00F03CD2" w:rsidRDefault="00F03CD2" w:rsidP="00F03CD2">
            <w:pPr>
              <w:jc w:val="center"/>
              <w:rPr>
                <w:rFonts w:ascii="Arial LatArm" w:hAnsi="Arial LatArm" w:cs="Arial"/>
              </w:rPr>
            </w:pPr>
            <w:r>
              <w:rPr>
                <w:rFonts w:ascii="Arial LatArm" w:hAnsi="Arial LatArm" w:cs="Arial"/>
              </w:rPr>
              <w:t>5</w:t>
            </w:r>
          </w:p>
        </w:tc>
      </w:tr>
      <w:tr w:rsidR="00651C77" w:rsidRPr="00576215" w:rsidTr="00651C77">
        <w:trPr>
          <w:trHeight w:val="391"/>
          <w:jc w:val="center"/>
        </w:trPr>
        <w:tc>
          <w:tcPr>
            <w:tcW w:w="9169" w:type="dxa"/>
            <w:gridSpan w:val="6"/>
          </w:tcPr>
          <w:p w:rsidR="00651C77" w:rsidRPr="00087BEA" w:rsidRDefault="00651C77" w:rsidP="00651C77">
            <w:pPr>
              <w:widowControl w:val="0"/>
              <w:spacing w:after="120"/>
              <w:rPr>
                <w:rFonts w:ascii="GHEA Grapalat" w:hAnsi="GHEA Grapalat"/>
                <w:b/>
                <w:sz w:val="16"/>
                <w:szCs w:val="20"/>
              </w:rPr>
            </w:pPr>
            <w:r w:rsidRPr="00087BEA">
              <w:rPr>
                <w:rFonts w:ascii="GHEA Grapalat" w:hAnsi="GHEA Grapalat"/>
                <w:b/>
                <w:szCs w:val="20"/>
              </w:rPr>
              <w:t>Всего</w:t>
            </w:r>
          </w:p>
        </w:tc>
        <w:tc>
          <w:tcPr>
            <w:tcW w:w="1239" w:type="dxa"/>
          </w:tcPr>
          <w:p w:rsidR="00651C77" w:rsidRPr="00576215" w:rsidRDefault="00651C77" w:rsidP="00651C77">
            <w:pPr>
              <w:widowControl w:val="0"/>
              <w:spacing w:after="120"/>
              <w:jc w:val="center"/>
              <w:rPr>
                <w:rFonts w:ascii="GHEA Grapalat" w:hAnsi="GHEA Grapalat"/>
                <w:sz w:val="16"/>
                <w:szCs w:val="20"/>
              </w:rPr>
            </w:pPr>
          </w:p>
        </w:tc>
        <w:tc>
          <w:tcPr>
            <w:tcW w:w="1715" w:type="dxa"/>
          </w:tcPr>
          <w:p w:rsidR="00651C77" w:rsidRPr="00576215" w:rsidRDefault="00651C77" w:rsidP="00651C77">
            <w:pPr>
              <w:widowControl w:val="0"/>
              <w:spacing w:after="120"/>
              <w:jc w:val="center"/>
              <w:rPr>
                <w:rFonts w:ascii="GHEA Grapalat" w:hAnsi="GHEA Grapalat"/>
                <w:sz w:val="16"/>
                <w:szCs w:val="20"/>
              </w:rPr>
            </w:pPr>
          </w:p>
        </w:tc>
        <w:tc>
          <w:tcPr>
            <w:tcW w:w="1620" w:type="dxa"/>
          </w:tcPr>
          <w:p w:rsidR="00651C77" w:rsidRPr="00576215" w:rsidRDefault="00651C77" w:rsidP="00651C77">
            <w:pPr>
              <w:widowControl w:val="0"/>
              <w:spacing w:after="120"/>
              <w:jc w:val="center"/>
              <w:rPr>
                <w:rFonts w:ascii="GHEA Grapalat" w:hAnsi="GHEA Grapalat"/>
                <w:sz w:val="16"/>
                <w:szCs w:val="20"/>
              </w:rPr>
            </w:pPr>
          </w:p>
        </w:tc>
        <w:tc>
          <w:tcPr>
            <w:tcW w:w="1314" w:type="dxa"/>
          </w:tcPr>
          <w:p w:rsidR="00651C77" w:rsidRPr="00576215" w:rsidRDefault="00651C77" w:rsidP="00651C77">
            <w:pPr>
              <w:widowControl w:val="0"/>
              <w:spacing w:after="120"/>
              <w:jc w:val="center"/>
              <w:rPr>
                <w:rFonts w:ascii="GHEA Grapalat" w:hAnsi="GHEA Grapalat"/>
                <w:sz w:val="16"/>
                <w:szCs w:val="20"/>
              </w:rPr>
            </w:pPr>
          </w:p>
        </w:tc>
      </w:tr>
      <w:tr w:rsidR="00651C77" w:rsidRPr="00576215" w:rsidTr="00651C77">
        <w:trPr>
          <w:trHeight w:val="1130"/>
          <w:jc w:val="center"/>
        </w:trPr>
        <w:tc>
          <w:tcPr>
            <w:tcW w:w="2401" w:type="dxa"/>
            <w:gridSpan w:val="2"/>
            <w:vMerge w:val="restart"/>
            <w:vAlign w:val="center"/>
          </w:tcPr>
          <w:p w:rsidR="00651C77" w:rsidRPr="007968B5" w:rsidRDefault="00651C77" w:rsidP="00651C77">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8"/>
            <w:vAlign w:val="center"/>
          </w:tcPr>
          <w:p w:rsidR="00651C77" w:rsidRPr="00C90F08" w:rsidRDefault="00651C77" w:rsidP="00651C77">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651C77" w:rsidRPr="00C90F08" w:rsidRDefault="00651C77" w:rsidP="00651C77">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651C77" w:rsidRPr="00576215" w:rsidTr="00651C77">
        <w:trPr>
          <w:trHeight w:val="605"/>
          <w:jc w:val="center"/>
        </w:trPr>
        <w:tc>
          <w:tcPr>
            <w:tcW w:w="2401" w:type="dxa"/>
            <w:gridSpan w:val="2"/>
            <w:vMerge/>
            <w:vAlign w:val="center"/>
          </w:tcPr>
          <w:p w:rsidR="00651C77" w:rsidRPr="007968B5" w:rsidRDefault="00651C77" w:rsidP="00651C77">
            <w:pPr>
              <w:widowControl w:val="0"/>
              <w:spacing w:after="120"/>
              <w:jc w:val="center"/>
              <w:rPr>
                <w:rFonts w:ascii="GHEA Grapalat" w:hAnsi="GHEA Grapalat"/>
                <w:sz w:val="22"/>
                <w:szCs w:val="20"/>
              </w:rPr>
            </w:pPr>
          </w:p>
        </w:tc>
        <w:tc>
          <w:tcPr>
            <w:tcW w:w="12656" w:type="dxa"/>
            <w:gridSpan w:val="8"/>
            <w:vAlign w:val="center"/>
          </w:tcPr>
          <w:p w:rsidR="00651C77" w:rsidRPr="00C90F08" w:rsidRDefault="00651C77" w:rsidP="00651C77">
            <w:pPr>
              <w:widowControl w:val="0"/>
              <w:jc w:val="both"/>
              <w:rPr>
                <w:rFonts w:ascii="Arial" w:hAnsi="Arial" w:cs="Arial"/>
              </w:rPr>
            </w:pPr>
            <w:r w:rsidRPr="00425D09">
              <w:rPr>
                <w:rFonts w:ascii="Arial" w:hAnsi="Arial" w:cs="Arial"/>
                <w:b/>
              </w:rPr>
              <w:t>С</w:t>
            </w:r>
            <w:r w:rsidRPr="00C90F08">
              <w:rPr>
                <w:rFonts w:ascii="Arial" w:hAnsi="Arial" w:cs="Arial"/>
                <w:b/>
              </w:rPr>
              <w:t>роки поставки</w:t>
            </w:r>
            <w:r w:rsidRPr="00C90F08">
              <w:rPr>
                <w:rFonts w:ascii="Arial" w:hAnsi="Arial" w:cs="Arial"/>
              </w:rPr>
              <w:t xml:space="preserve">  Согласно пункт</w:t>
            </w:r>
            <w:r w:rsidRPr="00425D09">
              <w:rPr>
                <w:rFonts w:ascii="Arial" w:hAnsi="Arial" w:cs="Arial"/>
              </w:rPr>
              <w:t>а</w:t>
            </w:r>
            <w:r w:rsidRPr="00C90F08">
              <w:rPr>
                <w:rFonts w:ascii="Arial" w:hAnsi="Arial" w:cs="Arial"/>
              </w:rPr>
              <w:t xml:space="preserve">  1.</w:t>
            </w:r>
            <w:r w:rsidRPr="00BD39D8">
              <w:rPr>
                <w:rFonts w:ascii="Arial" w:hAnsi="Arial" w:cs="Arial"/>
              </w:rPr>
              <w:t>2</w:t>
            </w:r>
            <w:r>
              <w:rPr>
                <w:rFonts w:ascii="Arial" w:hAnsi="Arial" w:cs="Arial"/>
              </w:rPr>
              <w:t xml:space="preserve"> данного договора</w:t>
            </w:r>
            <w:r w:rsidRPr="00425D09">
              <w:rPr>
                <w:rFonts w:ascii="Arial" w:hAnsi="Arial" w:cs="Arial"/>
              </w:rPr>
              <w:t>.</w:t>
            </w:r>
          </w:p>
        </w:tc>
      </w:tr>
      <w:tr w:rsidR="00651C77" w:rsidRPr="00576215" w:rsidTr="00651C77">
        <w:trPr>
          <w:trHeight w:val="557"/>
          <w:jc w:val="center"/>
        </w:trPr>
        <w:tc>
          <w:tcPr>
            <w:tcW w:w="2401" w:type="dxa"/>
            <w:gridSpan w:val="2"/>
            <w:vMerge/>
            <w:vAlign w:val="center"/>
          </w:tcPr>
          <w:p w:rsidR="00651C77" w:rsidRPr="007968B5" w:rsidRDefault="00651C77" w:rsidP="00651C77">
            <w:pPr>
              <w:widowControl w:val="0"/>
              <w:spacing w:after="120"/>
              <w:jc w:val="center"/>
              <w:rPr>
                <w:rFonts w:ascii="GHEA Grapalat" w:hAnsi="GHEA Grapalat"/>
                <w:sz w:val="22"/>
                <w:szCs w:val="20"/>
              </w:rPr>
            </w:pPr>
          </w:p>
        </w:tc>
        <w:tc>
          <w:tcPr>
            <w:tcW w:w="12656" w:type="dxa"/>
            <w:gridSpan w:val="8"/>
            <w:vAlign w:val="center"/>
          </w:tcPr>
          <w:p w:rsidR="00651C77" w:rsidRPr="00857718" w:rsidRDefault="00651C77" w:rsidP="00651C77">
            <w:pPr>
              <w:rPr>
                <w:rFonts w:ascii="Arial LatArm" w:hAnsi="Arial LatArm" w:cs="Calibri"/>
                <w:color w:val="000000"/>
              </w:rPr>
            </w:pPr>
            <w:r w:rsidRPr="00655C33">
              <w:rPr>
                <w:rFonts w:ascii="Arial" w:hAnsi="Arial" w:cs="Arial"/>
                <w:color w:val="000000"/>
              </w:rPr>
              <w:t xml:space="preserve">Продавец вместе с поставленным товаром представляет гарантийный талон </w:t>
            </w:r>
          </w:p>
        </w:tc>
      </w:tr>
      <w:tr w:rsidR="00651C77" w:rsidRPr="00576215" w:rsidTr="00651C77">
        <w:trPr>
          <w:trHeight w:val="1430"/>
          <w:jc w:val="center"/>
        </w:trPr>
        <w:tc>
          <w:tcPr>
            <w:tcW w:w="2401" w:type="dxa"/>
            <w:gridSpan w:val="2"/>
            <w:vMerge/>
            <w:vAlign w:val="center"/>
          </w:tcPr>
          <w:p w:rsidR="00651C77" w:rsidRPr="007968B5" w:rsidRDefault="00651C77" w:rsidP="00651C77">
            <w:pPr>
              <w:widowControl w:val="0"/>
              <w:spacing w:after="120"/>
              <w:jc w:val="center"/>
              <w:rPr>
                <w:rFonts w:ascii="GHEA Grapalat" w:hAnsi="GHEA Grapalat"/>
                <w:sz w:val="22"/>
                <w:szCs w:val="20"/>
              </w:rPr>
            </w:pPr>
          </w:p>
        </w:tc>
        <w:tc>
          <w:tcPr>
            <w:tcW w:w="12656" w:type="dxa"/>
            <w:gridSpan w:val="8"/>
            <w:vAlign w:val="center"/>
          </w:tcPr>
          <w:p w:rsidR="00651C77" w:rsidRPr="00857718" w:rsidRDefault="00651C77" w:rsidP="00651C77">
            <w:pPr>
              <w:jc w:val="center"/>
              <w:rPr>
                <w:rFonts w:ascii="Arial" w:hAnsi="Arial" w:cs="Arial"/>
                <w:color w:val="000000"/>
              </w:rPr>
            </w:pPr>
            <w:r w:rsidRPr="00655C33">
              <w:rPr>
                <w:rFonts w:ascii="Arial" w:hAnsi="Arial" w:cs="Arial"/>
                <w:color w:val="000000"/>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bl>
    <w:p w:rsidR="00651C77" w:rsidRDefault="00651C77" w:rsidP="00651C77"/>
    <w:tbl>
      <w:tblPr>
        <w:tblW w:w="0" w:type="auto"/>
        <w:jc w:val="center"/>
        <w:tblLayout w:type="fixed"/>
        <w:tblLook w:val="0000" w:firstRow="0" w:lastRow="0" w:firstColumn="0" w:lastColumn="0" w:noHBand="0" w:noVBand="0"/>
      </w:tblPr>
      <w:tblGrid>
        <w:gridCol w:w="4536"/>
        <w:gridCol w:w="760"/>
        <w:gridCol w:w="4343"/>
      </w:tblGrid>
      <w:tr w:rsidR="00651C77" w:rsidRPr="000D2933" w:rsidTr="00651C77">
        <w:trPr>
          <w:jc w:val="center"/>
        </w:trPr>
        <w:tc>
          <w:tcPr>
            <w:tcW w:w="4536" w:type="dxa"/>
          </w:tcPr>
          <w:p w:rsidR="00651C77" w:rsidRPr="00DD2B43" w:rsidRDefault="00651C77" w:rsidP="00651C77">
            <w:pPr>
              <w:widowControl w:val="0"/>
              <w:spacing w:after="160" w:line="360" w:lineRule="auto"/>
              <w:jc w:val="center"/>
              <w:rPr>
                <w:rFonts w:ascii="GHEA Grapalat" w:hAnsi="GHEA Grapalat"/>
              </w:rPr>
            </w:pPr>
            <w:r w:rsidRPr="000D2933">
              <w:rPr>
                <w:rFonts w:ascii="GHEA Grapalat" w:hAnsi="GHEA Grapalat"/>
              </w:rPr>
              <w:t xml:space="preserve">ПРОДАВЕЦ </w:t>
            </w:r>
          </w:p>
          <w:p w:rsidR="00651C77" w:rsidRPr="000D2933" w:rsidRDefault="00651C77" w:rsidP="00651C77">
            <w:pPr>
              <w:widowControl w:val="0"/>
              <w:jc w:val="center"/>
              <w:rPr>
                <w:rFonts w:ascii="GHEA Grapalat" w:hAnsi="GHEA Grapalat"/>
              </w:rPr>
            </w:pPr>
            <w:r w:rsidRPr="000D2933">
              <w:rPr>
                <w:rFonts w:ascii="GHEA Grapalat" w:hAnsi="GHEA Grapalat"/>
              </w:rPr>
              <w:t>__________________________</w:t>
            </w:r>
          </w:p>
          <w:p w:rsidR="00651C77" w:rsidRPr="000D2933" w:rsidRDefault="00651C77" w:rsidP="00651C77">
            <w:pPr>
              <w:widowControl w:val="0"/>
              <w:spacing w:after="160" w:line="360" w:lineRule="auto"/>
              <w:jc w:val="center"/>
              <w:rPr>
                <w:rFonts w:ascii="GHEA Grapalat" w:hAnsi="GHEA Grapalat"/>
              </w:rPr>
            </w:pPr>
            <w:r w:rsidRPr="000D2933">
              <w:rPr>
                <w:rFonts w:ascii="GHEA Grapalat" w:hAnsi="GHEA Grapalat"/>
              </w:rPr>
              <w:t>/подпись/</w:t>
            </w:r>
          </w:p>
          <w:p w:rsidR="00651C77" w:rsidRPr="00DD2B43" w:rsidRDefault="00651C77" w:rsidP="00651C77">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651C77" w:rsidRPr="00DD2B43" w:rsidRDefault="00651C77" w:rsidP="00651C77">
            <w:pPr>
              <w:widowControl w:val="0"/>
              <w:spacing w:after="160" w:line="360" w:lineRule="auto"/>
              <w:jc w:val="center"/>
              <w:rPr>
                <w:rFonts w:ascii="GHEA Grapalat" w:hAnsi="GHEA Grapalat"/>
              </w:rPr>
            </w:pPr>
          </w:p>
        </w:tc>
        <w:tc>
          <w:tcPr>
            <w:tcW w:w="4343" w:type="dxa"/>
          </w:tcPr>
          <w:p w:rsidR="00651C77" w:rsidRPr="00DD2B43" w:rsidRDefault="00651C77" w:rsidP="00651C77">
            <w:pPr>
              <w:widowControl w:val="0"/>
              <w:spacing w:after="160" w:line="360" w:lineRule="auto"/>
              <w:jc w:val="center"/>
              <w:rPr>
                <w:rFonts w:ascii="GHEA Grapalat" w:hAnsi="GHEA Grapalat"/>
              </w:rPr>
            </w:pPr>
            <w:r w:rsidRPr="000D2933">
              <w:rPr>
                <w:rFonts w:ascii="GHEA Grapalat" w:hAnsi="GHEA Grapalat"/>
              </w:rPr>
              <w:t>ПОКУПАТЕЛЬ</w:t>
            </w:r>
          </w:p>
          <w:p w:rsidR="00651C77" w:rsidRPr="000D2933" w:rsidRDefault="00651C77" w:rsidP="00651C77">
            <w:pPr>
              <w:widowControl w:val="0"/>
              <w:jc w:val="center"/>
              <w:rPr>
                <w:rFonts w:ascii="GHEA Grapalat" w:hAnsi="GHEA Grapalat"/>
              </w:rPr>
            </w:pPr>
            <w:r w:rsidRPr="000D2933">
              <w:rPr>
                <w:rFonts w:ascii="GHEA Grapalat" w:hAnsi="GHEA Grapalat"/>
              </w:rPr>
              <w:t>__________________________</w:t>
            </w:r>
          </w:p>
          <w:p w:rsidR="00651C77" w:rsidRPr="000D2933" w:rsidRDefault="00651C77" w:rsidP="00651C77">
            <w:pPr>
              <w:widowControl w:val="0"/>
              <w:spacing w:after="160" w:line="360" w:lineRule="auto"/>
              <w:jc w:val="center"/>
              <w:rPr>
                <w:rFonts w:ascii="GHEA Grapalat" w:hAnsi="GHEA Grapalat"/>
              </w:rPr>
            </w:pPr>
            <w:r w:rsidRPr="000D2933">
              <w:rPr>
                <w:rFonts w:ascii="GHEA Grapalat" w:hAnsi="GHEA Grapalat"/>
              </w:rPr>
              <w:t>/подпись/</w:t>
            </w:r>
          </w:p>
          <w:p w:rsidR="00651C77" w:rsidRPr="00DD2B43" w:rsidRDefault="00651C77" w:rsidP="00651C77">
            <w:pPr>
              <w:widowControl w:val="0"/>
              <w:spacing w:after="160" w:line="360" w:lineRule="auto"/>
              <w:jc w:val="center"/>
              <w:rPr>
                <w:rFonts w:ascii="GHEA Grapalat" w:hAnsi="GHEA Grapalat"/>
              </w:rPr>
            </w:pPr>
            <w:r w:rsidRPr="00DD2B43">
              <w:rPr>
                <w:rFonts w:ascii="GHEA Grapalat" w:hAnsi="GHEA Grapalat"/>
              </w:rPr>
              <w:t>М. П.</w:t>
            </w:r>
          </w:p>
        </w:tc>
      </w:tr>
    </w:tbl>
    <w:p w:rsidR="00651C77" w:rsidRPr="000D2933" w:rsidRDefault="00651C77" w:rsidP="00651C77">
      <w:pPr>
        <w:pStyle w:val="FootnoteText"/>
        <w:widowControl w:val="0"/>
        <w:jc w:val="both"/>
        <w:rPr>
          <w:rFonts w:ascii="GHEA Grapalat" w:hAnsi="GHEA Grapalat"/>
          <w:sz w:val="24"/>
          <w:szCs w:val="24"/>
        </w:rPr>
      </w:pPr>
      <w:r w:rsidRPr="000D2933">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651C77" w:rsidRPr="000D2933" w:rsidRDefault="00651C77" w:rsidP="00651C77">
      <w:pPr>
        <w:rPr>
          <w:rFonts w:ascii="GHEA Grapalat" w:hAnsi="GHEA Grapalat"/>
        </w:rPr>
      </w:pPr>
    </w:p>
    <w:p w:rsidR="00651C77" w:rsidRPr="00CA1276" w:rsidRDefault="00651C77" w:rsidP="00651C77">
      <w:pPr>
        <w:pStyle w:val="FootnoteText"/>
        <w:widowControl w:val="0"/>
        <w:jc w:val="both"/>
        <w:rPr>
          <w:rFonts w:ascii="GHEA Grapalat" w:hAnsi="GHEA Grapalat"/>
          <w:sz w:val="24"/>
          <w:szCs w:val="24"/>
        </w:rPr>
      </w:pPr>
      <w:r w:rsidRPr="00B46E5A">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651C77" w:rsidRPr="00CA1276" w:rsidRDefault="00651C77" w:rsidP="00651C77">
      <w:pPr>
        <w:pStyle w:val="FootnoteText"/>
        <w:widowControl w:val="0"/>
        <w:jc w:val="both"/>
        <w:rPr>
          <w:rFonts w:ascii="GHEA Grapalat" w:hAnsi="GHEA Grapalat"/>
        </w:rPr>
      </w:pPr>
    </w:p>
    <w:p w:rsidR="00651C77" w:rsidRDefault="00651C77" w:rsidP="00651C77">
      <w:pPr>
        <w:widowControl w:val="0"/>
        <w:spacing w:after="160" w:line="360" w:lineRule="auto"/>
        <w:jc w:val="right"/>
        <w:rPr>
          <w:rFonts w:ascii="GHEA Grapalat" w:hAnsi="GHEA Grapalat"/>
          <w:i/>
        </w:rPr>
        <w:sectPr w:rsidR="00651C77" w:rsidSect="00651C77">
          <w:footnotePr>
            <w:pos w:val="beneathText"/>
          </w:footnotePr>
          <w:pgSz w:w="16838" w:h="11906" w:orient="landscape" w:code="9"/>
          <w:pgMar w:top="900" w:right="1418" w:bottom="1418" w:left="1418" w:header="561" w:footer="561" w:gutter="0"/>
          <w:cols w:space="720"/>
        </w:sectPr>
      </w:pPr>
    </w:p>
    <w:p w:rsidR="00651C77" w:rsidRPr="00AA5BD2" w:rsidRDefault="00651C77" w:rsidP="00651C77">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651C77" w:rsidRPr="00AA5BD2" w:rsidRDefault="00651C77" w:rsidP="00651C77">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00B2588C">
        <w:rPr>
          <w:rFonts w:ascii="GHEA Grapalat" w:hAnsi="GHEA Grapalat"/>
          <w:b/>
          <w:lang w:val="en-US"/>
        </w:rPr>
        <w:t>GH</w:t>
      </w:r>
      <w:r w:rsidRPr="00AA05DB">
        <w:rPr>
          <w:rFonts w:ascii="GHEA Grapalat" w:hAnsi="GHEA Grapalat"/>
          <w:b/>
        </w:rPr>
        <w:t>APDzB</w:t>
      </w:r>
      <w:r>
        <w:rPr>
          <w:rFonts w:ascii="GHEA Grapalat" w:hAnsi="GHEA Grapalat"/>
          <w:b/>
        </w:rPr>
        <w:t>-</w:t>
      </w:r>
      <w:r w:rsidRPr="000D6FF5">
        <w:rPr>
          <w:rFonts w:ascii="GHEA Grapalat" w:hAnsi="GHEA Grapalat"/>
          <w:b/>
        </w:rPr>
        <w:t>2</w:t>
      </w:r>
      <w:r w:rsidRPr="00F63B41">
        <w:rPr>
          <w:rFonts w:ascii="GHEA Grapalat" w:hAnsi="GHEA Grapalat"/>
          <w:b/>
        </w:rPr>
        <w:t>5</w:t>
      </w:r>
      <w:r w:rsidRPr="00077CEB">
        <w:rPr>
          <w:rFonts w:ascii="GHEA Grapalat" w:hAnsi="GHEA Grapalat"/>
          <w:b/>
        </w:rPr>
        <w:t>/</w:t>
      </w:r>
      <w:r w:rsidR="00372255">
        <w:rPr>
          <w:rFonts w:ascii="GHEA Grapalat" w:hAnsi="GHEA Grapalat"/>
          <w:b/>
        </w:rPr>
        <w:t>9</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372255" w:rsidRPr="00767841">
        <w:rPr>
          <w:rFonts w:ascii="GHEA Grapalat" w:hAnsi="GHEA Grapalat"/>
          <w:i/>
        </w:rPr>
        <w:t>5</w:t>
      </w:r>
      <w:r w:rsidRPr="00F63B41">
        <w:rPr>
          <w:rFonts w:ascii="GHEA Grapalat" w:hAnsi="GHEA Grapalat"/>
          <w:i/>
        </w:rPr>
        <w:t xml:space="preserve"> </w:t>
      </w:r>
      <w:r w:rsidRPr="00AA5BD2">
        <w:rPr>
          <w:rFonts w:ascii="GHEA Grapalat" w:hAnsi="GHEA Grapalat"/>
          <w:i/>
        </w:rPr>
        <w:t>г.</w:t>
      </w:r>
    </w:p>
    <w:p w:rsidR="00651C77" w:rsidRPr="00C56EFA" w:rsidRDefault="00651C77" w:rsidP="00651C77">
      <w:pPr>
        <w:widowControl w:val="0"/>
        <w:spacing w:after="160" w:line="360" w:lineRule="auto"/>
        <w:jc w:val="center"/>
        <w:rPr>
          <w:rFonts w:ascii="GHEA Grapalat" w:hAnsi="GHEA Grapalat"/>
          <w:b/>
          <w:sz w:val="28"/>
        </w:rPr>
      </w:pPr>
      <w:r w:rsidRPr="00C56EFA">
        <w:rPr>
          <w:rFonts w:ascii="GHEA Grapalat" w:hAnsi="GHEA Grapalat"/>
          <w:b/>
          <w:i/>
          <w:sz w:val="32"/>
        </w:rPr>
        <w:t xml:space="preserve">Техническая </w:t>
      </w:r>
      <w:r w:rsidRPr="00C56EFA">
        <w:rPr>
          <w:rFonts w:ascii="GHEA Grapalat" w:hAnsi="GHEA Grapalat"/>
          <w:b/>
          <w:sz w:val="28"/>
          <w:szCs w:val="20"/>
        </w:rPr>
        <w:t>характеристика</w:t>
      </w:r>
      <w:r w:rsidRPr="00C56EFA">
        <w:rPr>
          <w:rFonts w:ascii="GHEA Grapalat" w:hAnsi="GHEA Grapalat"/>
          <w:b/>
          <w:sz w:val="28"/>
        </w:rPr>
        <w:t xml:space="preserve"> </w:t>
      </w:r>
    </w:p>
    <w:p w:rsidR="002C32C4" w:rsidRPr="00151827" w:rsidRDefault="002C32C4" w:rsidP="002C32C4">
      <w:pPr>
        <w:ind w:left="284" w:right="-142"/>
        <w:rPr>
          <w:rFonts w:ascii="GHEA Grapalat" w:hAnsi="GHEA Grapalat"/>
          <w:b/>
          <w:sz w:val="28"/>
          <w:szCs w:val="28"/>
          <w:lang w:val="hy-AM"/>
        </w:rPr>
      </w:pPr>
      <w:r w:rsidRPr="00151827">
        <w:rPr>
          <w:rFonts w:ascii="GHEA Grapalat" w:hAnsi="GHEA Grapalat"/>
          <w:b/>
          <w:sz w:val="28"/>
          <w:szCs w:val="28"/>
        </w:rPr>
        <w:t xml:space="preserve">1. 1-й Лот,       </w:t>
      </w:r>
      <w:r w:rsidRPr="00151827">
        <w:rPr>
          <w:rFonts w:ascii="GHEA Grapalat" w:hAnsi="GHEA Grapalat"/>
          <w:b/>
          <w:sz w:val="28"/>
          <w:szCs w:val="28"/>
          <w:lang w:val="hy-AM"/>
        </w:rPr>
        <w:t>Лампа LED 7 Вт,</w:t>
      </w:r>
    </w:p>
    <w:p w:rsidR="002C32C4" w:rsidRPr="0063386B" w:rsidRDefault="002C32C4" w:rsidP="002C32C4">
      <w:pPr>
        <w:ind w:left="284" w:right="283" w:firstLine="425"/>
        <w:jc w:val="both"/>
        <w:rPr>
          <w:rFonts w:ascii="GHEA Grapalat" w:hAnsi="GHEA Grapalat"/>
          <w:lang w:val="hy-AM"/>
        </w:rPr>
      </w:pPr>
      <w:r w:rsidRPr="0063386B">
        <w:rPr>
          <w:rFonts w:ascii="GHEA Grapalat" w:hAnsi="GHEA Grapalat"/>
          <w:lang w:val="hy-AM"/>
        </w:rPr>
        <w:t>Лампа LED</w:t>
      </w:r>
      <w:r w:rsidRPr="0063386B">
        <w:rPr>
          <w:rFonts w:ascii="GHEA Grapalat" w:hAnsi="GHEA Grapalat"/>
        </w:rPr>
        <w:t xml:space="preserve"> </w:t>
      </w:r>
      <w:r w:rsidRPr="0063386B">
        <w:rPr>
          <w:rFonts w:ascii="GHEA Grapalat" w:hAnsi="GHEA Grapalat"/>
          <w:lang w:val="hy-AM"/>
        </w:rPr>
        <w:t xml:space="preserve"> мощность 7 Вт</w:t>
      </w:r>
      <w:r w:rsidRPr="0063386B">
        <w:rPr>
          <w:rFonts w:ascii="GHEA Grapalat" w:hAnsi="GHEA Grapalat"/>
        </w:rPr>
        <w:t xml:space="preserve">, </w:t>
      </w:r>
      <w:r w:rsidRPr="0063386B">
        <w:rPr>
          <w:rFonts w:ascii="GHEA Grapalat" w:hAnsi="GHEA Grapalat"/>
          <w:lang w:val="hy-AM"/>
        </w:rPr>
        <w:t xml:space="preserve"> допустимое отклонение + - 5 %, 4000-4500 кельвин, не менее 80лм/вт, E 27, входное напряжение  не менее 2</w:t>
      </w:r>
      <w:r w:rsidRPr="0063386B">
        <w:rPr>
          <w:rFonts w:ascii="GHEA Grapalat" w:hAnsi="GHEA Grapalat"/>
        </w:rPr>
        <w:t>0</w:t>
      </w:r>
      <w:r w:rsidRPr="0063386B">
        <w:rPr>
          <w:rFonts w:ascii="GHEA Grapalat" w:hAnsi="GHEA Grapalat"/>
          <w:lang w:val="hy-AM"/>
        </w:rPr>
        <w:t>0-240, частота 50/60 Гц,  срок службы-не менее 25000 ч</w:t>
      </w:r>
      <w:r w:rsidR="00634D7A">
        <w:rPr>
          <w:rFonts w:ascii="GHEA Grapalat" w:hAnsi="GHEA Grapalat"/>
          <w:lang w:val="hy-AM"/>
        </w:rPr>
        <w:t>асов, диаметр  колбы  не более 5</w:t>
      </w:r>
      <w:r w:rsidR="00C504EE">
        <w:rPr>
          <w:rFonts w:ascii="GHEA Grapalat" w:hAnsi="GHEA Grapalat"/>
          <w:lang w:val="hy-AM"/>
        </w:rPr>
        <w:t>0</w:t>
      </w:r>
      <w:r w:rsidRPr="0063386B">
        <w:rPr>
          <w:rFonts w:ascii="GHEA Grapalat" w:hAnsi="GHEA Grapalat"/>
          <w:lang w:val="hy-AM"/>
        </w:rPr>
        <w:t xml:space="preserve">мм . </w:t>
      </w:r>
    </w:p>
    <w:p w:rsidR="002C32C4" w:rsidRPr="0063386B" w:rsidRDefault="002C32C4" w:rsidP="002C32C4">
      <w:pPr>
        <w:ind w:left="284" w:right="283" w:firstLine="425"/>
        <w:jc w:val="both"/>
        <w:rPr>
          <w:rFonts w:ascii="GHEA Grapalat" w:hAnsi="GHEA Grapalat"/>
          <w:lang w:val="hy-AM"/>
        </w:rPr>
      </w:pPr>
      <w:r w:rsidRPr="0063386B">
        <w:rPr>
          <w:rFonts w:ascii="GHEA Grapalat" w:hAnsi="GHEA Grapalat"/>
          <w:lang w:val="hy-AM"/>
        </w:rPr>
        <w:t xml:space="preserve">Неиспользованная. Произведена не раннее 2024 года. </w:t>
      </w:r>
    </w:p>
    <w:p w:rsidR="002C32C4" w:rsidRDefault="002C32C4" w:rsidP="002C32C4">
      <w:pPr>
        <w:ind w:left="284" w:right="283" w:firstLine="425"/>
        <w:jc w:val="both"/>
        <w:rPr>
          <w:rFonts w:ascii="GHEA Grapalat" w:hAnsi="GHEA Grapalat"/>
          <w:sz w:val="22"/>
          <w:lang w:val="hy-AM"/>
        </w:rPr>
      </w:pPr>
      <w:r w:rsidRPr="0063386B">
        <w:rPr>
          <w:rFonts w:ascii="GHEA Grapalat" w:hAnsi="GHEA Grapalat"/>
          <w:lang w:val="hy-AM"/>
        </w:rPr>
        <w:t>Гарантийный срок не менее 2 года. Продавец вместе с поставленным товаром представляет сертификат качества,  технический паспорт и  гарантийный талон</w:t>
      </w:r>
      <w:r w:rsidRPr="00263571">
        <w:rPr>
          <w:rFonts w:ascii="GHEA Grapalat" w:hAnsi="GHEA Grapalat"/>
          <w:sz w:val="22"/>
          <w:lang w:val="hy-AM"/>
        </w:rPr>
        <w:t>.</w:t>
      </w:r>
    </w:p>
    <w:p w:rsidR="009C5E48" w:rsidRDefault="009C5E48" w:rsidP="002C32C4">
      <w:pPr>
        <w:ind w:left="284" w:right="283"/>
        <w:rPr>
          <w:rFonts w:ascii="GHEA Grapalat" w:hAnsi="GHEA Grapalat"/>
          <w:kern w:val="2"/>
          <w:lang w:val="hy-AM"/>
        </w:rPr>
      </w:pPr>
    </w:p>
    <w:p w:rsidR="002C32C4" w:rsidRPr="00151827" w:rsidRDefault="002C32C4" w:rsidP="002C32C4">
      <w:pPr>
        <w:ind w:left="284" w:right="283"/>
        <w:rPr>
          <w:rFonts w:ascii="GHEA Grapalat" w:hAnsi="GHEA Grapalat"/>
          <w:b/>
          <w:sz w:val="28"/>
          <w:szCs w:val="28"/>
          <w:lang w:val="hy-AM"/>
        </w:rPr>
      </w:pPr>
      <w:r w:rsidRPr="00151827">
        <w:rPr>
          <w:rFonts w:ascii="GHEA Grapalat" w:hAnsi="GHEA Grapalat"/>
          <w:b/>
          <w:sz w:val="28"/>
          <w:szCs w:val="28"/>
        </w:rPr>
        <w:t xml:space="preserve">2. 2-й Лот,        </w:t>
      </w:r>
      <w:r w:rsidRPr="00151827">
        <w:rPr>
          <w:rFonts w:ascii="GHEA Grapalat" w:hAnsi="GHEA Grapalat"/>
          <w:b/>
          <w:sz w:val="28"/>
          <w:szCs w:val="28"/>
          <w:lang w:val="hy-AM"/>
        </w:rPr>
        <w:t>Лампа LED 15 Вт,</w:t>
      </w:r>
    </w:p>
    <w:p w:rsidR="002C32C4" w:rsidRDefault="002C32C4" w:rsidP="002C32C4">
      <w:pPr>
        <w:ind w:left="284" w:right="283" w:firstLine="425"/>
        <w:jc w:val="both"/>
        <w:rPr>
          <w:rFonts w:ascii="GHEA Grapalat" w:hAnsi="GHEA Grapalat"/>
          <w:lang w:val="hy-AM"/>
        </w:rPr>
      </w:pPr>
      <w:r w:rsidRPr="0063386B">
        <w:rPr>
          <w:rFonts w:ascii="GHEA Grapalat" w:hAnsi="GHEA Grapalat"/>
          <w:lang w:val="hy-AM"/>
        </w:rPr>
        <w:t>Лампа LED,  мощность 15 Вт допустимое отклонение + - 5 %, 4000-4500 кельвин, не менее 80лм/вт, E 27, входное напряжение  не менее 2</w:t>
      </w:r>
      <w:r w:rsidRPr="0063386B">
        <w:rPr>
          <w:rFonts w:ascii="GHEA Grapalat" w:hAnsi="GHEA Grapalat"/>
        </w:rPr>
        <w:t>0</w:t>
      </w:r>
      <w:r w:rsidRPr="0063386B">
        <w:rPr>
          <w:rFonts w:ascii="GHEA Grapalat" w:hAnsi="GHEA Grapalat"/>
          <w:lang w:val="hy-AM"/>
        </w:rPr>
        <w:t xml:space="preserve">0-240, частота 50/60 Гц,  срок службы-не менее 25000 часов, диаметр  колбы  не более 65мм . </w:t>
      </w:r>
    </w:p>
    <w:p w:rsidR="002C32C4" w:rsidRPr="0063386B" w:rsidRDefault="002C32C4" w:rsidP="002C32C4">
      <w:pPr>
        <w:ind w:left="284" w:right="283" w:firstLine="425"/>
        <w:jc w:val="both"/>
        <w:rPr>
          <w:rFonts w:ascii="GHEA Grapalat" w:hAnsi="GHEA Grapalat"/>
          <w:lang w:val="hy-AM"/>
        </w:rPr>
      </w:pPr>
      <w:r w:rsidRPr="0063386B">
        <w:rPr>
          <w:rFonts w:ascii="GHEA Grapalat" w:hAnsi="GHEA Grapalat"/>
          <w:lang w:val="hy-AM"/>
        </w:rPr>
        <w:t xml:space="preserve">Неиспользованная. Произведена не раннее 2024 года. </w:t>
      </w:r>
    </w:p>
    <w:p w:rsidR="002C32C4" w:rsidRDefault="002C32C4" w:rsidP="002C32C4">
      <w:pPr>
        <w:ind w:left="284" w:right="283" w:firstLine="425"/>
        <w:jc w:val="both"/>
        <w:rPr>
          <w:rFonts w:ascii="GHEA Grapalat" w:hAnsi="GHEA Grapalat"/>
          <w:sz w:val="22"/>
          <w:lang w:val="hy-AM"/>
        </w:rPr>
      </w:pPr>
      <w:r w:rsidRPr="0063386B">
        <w:rPr>
          <w:rFonts w:ascii="GHEA Grapalat" w:hAnsi="GHEA Grapalat"/>
          <w:lang w:val="hy-AM"/>
        </w:rPr>
        <w:t>Гарантийный срок не менее 2 года. Продавец вместе с поставленным товаром представляет сертификат качества,  технический паспорт и  гарантийный талон</w:t>
      </w:r>
      <w:r w:rsidRPr="00263571">
        <w:rPr>
          <w:rFonts w:ascii="GHEA Grapalat" w:hAnsi="GHEA Grapalat"/>
          <w:sz w:val="22"/>
          <w:lang w:val="hy-AM"/>
        </w:rPr>
        <w:t>.</w:t>
      </w:r>
    </w:p>
    <w:p w:rsidR="002C32C4" w:rsidRDefault="002C32C4" w:rsidP="002C32C4">
      <w:pPr>
        <w:ind w:left="284" w:right="283"/>
        <w:rPr>
          <w:rFonts w:ascii="GHEA Grapalat" w:hAnsi="GHEA Grapalat"/>
          <w:sz w:val="22"/>
          <w:lang w:val="hy-AM"/>
        </w:rPr>
      </w:pPr>
    </w:p>
    <w:p w:rsidR="002C32C4" w:rsidRPr="00151827" w:rsidRDefault="002C32C4" w:rsidP="002C32C4">
      <w:pPr>
        <w:ind w:left="284" w:right="283"/>
        <w:rPr>
          <w:rFonts w:ascii="GHEA Grapalat" w:hAnsi="GHEA Grapalat"/>
          <w:b/>
          <w:sz w:val="28"/>
          <w:szCs w:val="28"/>
          <w:lang w:val="hy-AM"/>
        </w:rPr>
      </w:pPr>
      <w:r w:rsidRPr="00151827">
        <w:rPr>
          <w:rFonts w:ascii="GHEA Grapalat" w:hAnsi="GHEA Grapalat"/>
          <w:b/>
          <w:sz w:val="28"/>
          <w:szCs w:val="28"/>
        </w:rPr>
        <w:t xml:space="preserve">3. 3-й Лот,  </w:t>
      </w:r>
      <w:r w:rsidRPr="00151827">
        <w:rPr>
          <w:rFonts w:ascii="GHEA Grapalat" w:hAnsi="GHEA Grapalat"/>
          <w:b/>
          <w:sz w:val="28"/>
          <w:szCs w:val="28"/>
          <w:lang w:val="hy-AM"/>
        </w:rPr>
        <w:t>Лампа LED 80 Вт,</w:t>
      </w:r>
    </w:p>
    <w:p w:rsidR="002C32C4" w:rsidRPr="00EF7903" w:rsidRDefault="002C32C4" w:rsidP="002C32C4">
      <w:pPr>
        <w:ind w:left="284" w:right="283" w:firstLine="425"/>
        <w:rPr>
          <w:rFonts w:ascii="GHEA Grapalat" w:hAnsi="GHEA Grapalat"/>
          <w:lang w:val="hy-AM"/>
        </w:rPr>
      </w:pPr>
      <w:r w:rsidRPr="00EF7903">
        <w:rPr>
          <w:rFonts w:ascii="GHEA Grapalat" w:hAnsi="GHEA Grapalat"/>
          <w:lang w:val="hy-AM"/>
        </w:rPr>
        <w:t xml:space="preserve">Лампа LED,  мощность 80 Вт,  </w:t>
      </w:r>
      <w:r w:rsidRPr="0063386B">
        <w:rPr>
          <w:rFonts w:ascii="GHEA Grapalat" w:hAnsi="GHEA Grapalat"/>
          <w:lang w:val="hy-AM"/>
        </w:rPr>
        <w:t>входное напряжение  не менее 2</w:t>
      </w:r>
      <w:r w:rsidRPr="0063386B">
        <w:rPr>
          <w:rFonts w:ascii="GHEA Grapalat" w:hAnsi="GHEA Grapalat"/>
        </w:rPr>
        <w:t>0</w:t>
      </w:r>
      <w:r w:rsidRPr="0063386B">
        <w:rPr>
          <w:rFonts w:ascii="GHEA Grapalat" w:hAnsi="GHEA Grapalat"/>
          <w:lang w:val="hy-AM"/>
        </w:rPr>
        <w:t>0-240,</w:t>
      </w:r>
      <w:r w:rsidRPr="00EF7903">
        <w:rPr>
          <w:rFonts w:ascii="GHEA Grapalat" w:hAnsi="GHEA Grapalat"/>
          <w:lang w:val="hy-AM"/>
        </w:rPr>
        <w:t xml:space="preserve">, частота 50/60 Гц, 2000-2200 кельвин, не менее 140 люмен/вт,   угол рассеивания света 360 градусов, цоколь E 40, размеры-длина от 28см  до 31см, диаметр от 6см  до 9см,  матрица трубчатой формы, длина матрицы 18см  до 21см, матрица собрана из 210( + - 5 %) светодиодов, в верхней части лампы не менее  10 светодиодов.       </w:t>
      </w:r>
    </w:p>
    <w:p w:rsidR="002C32C4" w:rsidRPr="00EF7903" w:rsidRDefault="002C32C4" w:rsidP="002C32C4">
      <w:pPr>
        <w:ind w:left="284" w:right="283" w:firstLine="425"/>
        <w:rPr>
          <w:rFonts w:ascii="GHEA Grapalat" w:hAnsi="GHEA Grapalat"/>
          <w:lang w:val="hy-AM"/>
        </w:rPr>
      </w:pPr>
      <w:r w:rsidRPr="00EF7903">
        <w:rPr>
          <w:rFonts w:ascii="GHEA Grapalat" w:hAnsi="GHEA Grapalat"/>
          <w:lang w:val="hy-AM"/>
        </w:rPr>
        <w:t xml:space="preserve">Срок службы-не менее 30000 часов. </w:t>
      </w:r>
    </w:p>
    <w:p w:rsidR="00687895" w:rsidRDefault="002C32C4" w:rsidP="002C32C4">
      <w:pPr>
        <w:ind w:left="284" w:right="283" w:firstLine="425"/>
        <w:rPr>
          <w:rFonts w:ascii="GHEA Grapalat" w:hAnsi="GHEA Grapalat"/>
          <w:lang w:val="hy-AM"/>
        </w:rPr>
      </w:pPr>
      <w:r w:rsidRPr="00EF7903">
        <w:rPr>
          <w:rFonts w:ascii="GHEA Grapalat" w:hAnsi="GHEA Grapalat"/>
          <w:lang w:val="hy-AM"/>
        </w:rPr>
        <w:t xml:space="preserve">На лампе должно быть написано название  Yerqaghluys. </w:t>
      </w:r>
    </w:p>
    <w:p w:rsidR="002C32C4" w:rsidRDefault="00687895" w:rsidP="00687895">
      <w:pPr>
        <w:ind w:left="284" w:right="283" w:firstLine="425"/>
        <w:jc w:val="both"/>
        <w:rPr>
          <w:rFonts w:ascii="GHEA Grapalat" w:hAnsi="GHEA Grapalat"/>
          <w:lang w:val="hy-AM"/>
        </w:rPr>
      </w:pPr>
      <w:r w:rsidRPr="0063386B">
        <w:rPr>
          <w:rFonts w:ascii="GHEA Grapalat" w:hAnsi="GHEA Grapalat"/>
          <w:lang w:val="hy-AM"/>
        </w:rPr>
        <w:t xml:space="preserve">Неиспользованная. Произведена не раннее 2024 года. </w:t>
      </w:r>
      <w:r w:rsidR="002C32C4" w:rsidRPr="00EF7903">
        <w:rPr>
          <w:rFonts w:ascii="GHEA Grapalat" w:hAnsi="GHEA Grapalat"/>
          <w:lang w:val="hy-AM"/>
        </w:rPr>
        <w:t xml:space="preserve">   </w:t>
      </w:r>
    </w:p>
    <w:p w:rsidR="002C32C4" w:rsidRDefault="002C32C4" w:rsidP="002C32C4">
      <w:pPr>
        <w:ind w:left="284" w:right="283" w:firstLine="425"/>
        <w:jc w:val="both"/>
        <w:rPr>
          <w:rFonts w:ascii="GHEA Grapalat" w:hAnsi="GHEA Grapalat"/>
          <w:sz w:val="22"/>
          <w:lang w:val="hy-AM"/>
        </w:rPr>
      </w:pPr>
      <w:r w:rsidRPr="0063386B">
        <w:rPr>
          <w:rFonts w:ascii="GHEA Grapalat" w:hAnsi="GHEA Grapalat"/>
          <w:lang w:val="hy-AM"/>
        </w:rPr>
        <w:t>Гарантийный срок не менее 2 года. Продавец вместе с поставленным товаром представляет сертификат качества,  технический паспорт и  гарантийный талон</w:t>
      </w:r>
      <w:r w:rsidRPr="00263571">
        <w:rPr>
          <w:rFonts w:ascii="GHEA Grapalat" w:hAnsi="GHEA Grapalat"/>
          <w:sz w:val="22"/>
          <w:lang w:val="hy-AM"/>
        </w:rPr>
        <w:t>.</w:t>
      </w:r>
    </w:p>
    <w:p w:rsidR="002C32C4" w:rsidRDefault="002C32C4" w:rsidP="002C32C4">
      <w:pPr>
        <w:ind w:left="284" w:right="-142"/>
        <w:rPr>
          <w:rFonts w:ascii="GHEA Grapalat" w:hAnsi="GHEA Grapalat"/>
          <w:b/>
          <w:sz w:val="28"/>
          <w:szCs w:val="28"/>
        </w:rPr>
      </w:pPr>
    </w:p>
    <w:p w:rsidR="00C44F52" w:rsidRDefault="00C44F52" w:rsidP="002C32C4">
      <w:pPr>
        <w:ind w:left="284" w:right="-142"/>
        <w:rPr>
          <w:rFonts w:ascii="GHEA Grapalat" w:hAnsi="GHEA Grapalat"/>
          <w:b/>
          <w:sz w:val="28"/>
          <w:szCs w:val="28"/>
        </w:rPr>
      </w:pPr>
    </w:p>
    <w:p w:rsidR="00C44F52" w:rsidRDefault="00C44F52" w:rsidP="002C32C4">
      <w:pPr>
        <w:ind w:left="284" w:right="-142"/>
        <w:rPr>
          <w:rFonts w:ascii="GHEA Grapalat" w:hAnsi="GHEA Grapalat"/>
          <w:b/>
          <w:sz w:val="28"/>
          <w:szCs w:val="28"/>
        </w:rPr>
      </w:pPr>
    </w:p>
    <w:p w:rsidR="00C44F52" w:rsidRDefault="00C44F52" w:rsidP="002C32C4">
      <w:pPr>
        <w:ind w:left="284" w:right="-142"/>
        <w:rPr>
          <w:rFonts w:ascii="GHEA Grapalat" w:hAnsi="GHEA Grapalat"/>
          <w:b/>
          <w:sz w:val="28"/>
          <w:szCs w:val="28"/>
        </w:rPr>
      </w:pPr>
    </w:p>
    <w:p w:rsidR="00C44F52" w:rsidRDefault="00C44F52" w:rsidP="002C32C4">
      <w:pPr>
        <w:ind w:left="284" w:right="-142"/>
        <w:rPr>
          <w:rFonts w:ascii="GHEA Grapalat" w:hAnsi="GHEA Grapalat"/>
          <w:b/>
          <w:sz w:val="28"/>
          <w:szCs w:val="28"/>
        </w:rPr>
      </w:pPr>
    </w:p>
    <w:p w:rsidR="00C44F52" w:rsidRDefault="00C44F52" w:rsidP="002C32C4">
      <w:pPr>
        <w:ind w:left="284" w:right="-142"/>
        <w:rPr>
          <w:rFonts w:ascii="GHEA Grapalat" w:hAnsi="GHEA Grapalat"/>
          <w:b/>
          <w:sz w:val="28"/>
          <w:szCs w:val="28"/>
        </w:rPr>
      </w:pPr>
    </w:p>
    <w:p w:rsidR="00C44F52" w:rsidRPr="00151827" w:rsidRDefault="00C44F52" w:rsidP="002C32C4">
      <w:pPr>
        <w:ind w:left="284" w:right="-142"/>
        <w:rPr>
          <w:rFonts w:ascii="GHEA Grapalat" w:hAnsi="GHEA Grapalat"/>
          <w:b/>
          <w:sz w:val="28"/>
          <w:szCs w:val="28"/>
        </w:rPr>
      </w:pPr>
    </w:p>
    <w:p w:rsidR="002C32C4" w:rsidRPr="00C44F52" w:rsidRDefault="002C32C4" w:rsidP="00C44F52">
      <w:pPr>
        <w:pStyle w:val="ListParagraph"/>
        <w:numPr>
          <w:ilvl w:val="0"/>
          <w:numId w:val="37"/>
        </w:numPr>
        <w:ind w:left="0" w:hanging="142"/>
        <w:jc w:val="center"/>
        <w:rPr>
          <w:rFonts w:ascii="GHEA Grapalat" w:hAnsi="GHEA Grapalat"/>
          <w:b/>
          <w:bCs/>
          <w:sz w:val="28"/>
          <w:szCs w:val="28"/>
          <w:lang w:val="hy-AM"/>
        </w:rPr>
      </w:pPr>
      <w:r w:rsidRPr="00C44F52">
        <w:rPr>
          <w:rFonts w:ascii="GHEA Grapalat" w:hAnsi="GHEA Grapalat"/>
          <w:b/>
          <w:bCs/>
          <w:sz w:val="28"/>
          <w:szCs w:val="28"/>
          <w:lang w:val="hy-AM"/>
        </w:rPr>
        <w:lastRenderedPageBreak/>
        <w:t>4-</w:t>
      </w:r>
      <w:r w:rsidRPr="00C44F52">
        <w:rPr>
          <w:rFonts w:ascii="GHEA Grapalat" w:hAnsi="GHEA Grapalat" w:cs="Cambria"/>
          <w:b/>
          <w:bCs/>
          <w:sz w:val="28"/>
          <w:szCs w:val="28"/>
          <w:lang w:val="hy-AM"/>
        </w:rPr>
        <w:t>й</w:t>
      </w:r>
      <w:r w:rsidRPr="00C44F52">
        <w:rPr>
          <w:rFonts w:ascii="GHEA Grapalat" w:hAnsi="GHEA Grapalat"/>
          <w:b/>
          <w:bCs/>
          <w:sz w:val="28"/>
          <w:szCs w:val="28"/>
          <w:lang w:val="hy-AM"/>
        </w:rPr>
        <w:t xml:space="preserve"> </w:t>
      </w:r>
      <w:r w:rsidRPr="00C44F52">
        <w:rPr>
          <w:rFonts w:ascii="GHEA Grapalat" w:hAnsi="GHEA Grapalat" w:cs="Cambria"/>
          <w:b/>
          <w:bCs/>
          <w:sz w:val="28"/>
          <w:szCs w:val="28"/>
          <w:lang w:val="hy-AM"/>
        </w:rPr>
        <w:t>Лот</w:t>
      </w:r>
      <w:r w:rsidRPr="00C44F52">
        <w:rPr>
          <w:rFonts w:ascii="GHEA Grapalat" w:hAnsi="GHEA Grapalat"/>
          <w:bCs/>
          <w:sz w:val="28"/>
          <w:szCs w:val="28"/>
          <w:lang w:val="hy-AM"/>
        </w:rPr>
        <w:t>,</w:t>
      </w:r>
      <w:r w:rsidRPr="00C44F52">
        <w:rPr>
          <w:rFonts w:ascii="GHEA Grapalat" w:hAnsi="GHEA Grapalat"/>
          <w:bCs/>
          <w:sz w:val="28"/>
          <w:szCs w:val="28"/>
        </w:rPr>
        <w:t xml:space="preserve"> </w:t>
      </w:r>
      <w:r w:rsidRPr="00C44F52">
        <w:rPr>
          <w:rFonts w:ascii="GHEA Grapalat" w:hAnsi="GHEA Grapalat"/>
          <w:b/>
          <w:bCs/>
          <w:sz w:val="28"/>
          <w:szCs w:val="28"/>
          <w:lang w:val="hy-AM"/>
        </w:rPr>
        <w:t>Светодиодный прожектор 50 Вт</w:t>
      </w:r>
      <w:r w:rsidRPr="00C44F52">
        <w:rPr>
          <w:rFonts w:ascii="GHEA Grapalat" w:hAnsi="GHEA Grapalat"/>
          <w:b/>
          <w:bCs/>
          <w:sz w:val="28"/>
          <w:szCs w:val="28"/>
        </w:rPr>
        <w:t xml:space="preserve">, </w:t>
      </w:r>
      <w:r w:rsidRPr="00C44F52">
        <w:rPr>
          <w:rFonts w:ascii="GHEA Grapalat" w:hAnsi="GHEA Grapalat"/>
          <w:b/>
          <w:bCs/>
          <w:sz w:val="28"/>
          <w:szCs w:val="28"/>
          <w:lang w:val="hy-AM"/>
        </w:rPr>
        <w:t xml:space="preserve">с дальним светом </w:t>
      </w:r>
    </w:p>
    <w:p w:rsidR="00C44F52" w:rsidRPr="00C44F52" w:rsidRDefault="00C44F52" w:rsidP="00C44F52">
      <w:pPr>
        <w:pStyle w:val="ListParagraph"/>
        <w:rPr>
          <w:rFonts w:ascii="GHEA Grapalat" w:hAnsi="GHEA Grapalat"/>
          <w:b/>
          <w:bCs/>
          <w:sz w:val="28"/>
          <w:szCs w:val="28"/>
          <w:lang w:val="hy-AM"/>
        </w:rPr>
      </w:pPr>
    </w:p>
    <w:tbl>
      <w:tblPr>
        <w:tblStyle w:val="TableGrid"/>
        <w:tblW w:w="0" w:type="auto"/>
        <w:tblInd w:w="108" w:type="dxa"/>
        <w:tblLook w:val="04A0" w:firstRow="1" w:lastRow="0" w:firstColumn="1" w:lastColumn="0" w:noHBand="0" w:noVBand="1"/>
      </w:tblPr>
      <w:tblGrid>
        <w:gridCol w:w="9967"/>
      </w:tblGrid>
      <w:tr w:rsidR="002C32C4" w:rsidTr="00C87A75">
        <w:tc>
          <w:tcPr>
            <w:tcW w:w="10456" w:type="dxa"/>
          </w:tcPr>
          <w:p w:rsidR="002C32C4" w:rsidRDefault="002C32C4" w:rsidP="00C87A75">
            <w:pPr>
              <w:spacing w:line="276" w:lineRule="auto"/>
              <w:ind w:left="460" w:right="283" w:firstLine="566"/>
              <w:rPr>
                <w:rFonts w:ascii="GHEA Grapalat" w:hAnsi="GHEA Grapalat"/>
              </w:rPr>
            </w:pP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1. </w:t>
            </w:r>
            <w:r>
              <w:rPr>
                <w:rFonts w:ascii="GHEA Grapalat" w:hAnsi="GHEA Grapalat"/>
              </w:rPr>
              <w:t>Корпус</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Материал: алюминий или дюралюминий,</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Максимальная длина: 300 мм, максимальная ширина: 250 мм</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Степень защиты от внешних воздействий: не менее IP65</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Цветовая температура: 4000-4500К</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2. Поверхность </w:t>
            </w:r>
            <w:r>
              <w:rPr>
                <w:rFonts w:ascii="GHEA Grapalat" w:hAnsi="GHEA Grapalat"/>
              </w:rPr>
              <w:t>свето</w:t>
            </w:r>
            <w:r w:rsidRPr="00743896">
              <w:rPr>
                <w:rFonts w:ascii="GHEA Grapalat" w:hAnsi="GHEA Grapalat"/>
              </w:rPr>
              <w:t>излучения</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Оптическое стекло с высокой прозрачностью</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Угол луча: 35–60°</w:t>
            </w:r>
            <w:r>
              <w:rPr>
                <w:rFonts w:ascii="GHEA Grapalat" w:hAnsi="GHEA Grapalat"/>
              </w:rPr>
              <w:t>-</w:t>
            </w:r>
            <w:r w:rsidRPr="00743896">
              <w:rPr>
                <w:rFonts w:ascii="GHEA Grapalat" w:hAnsi="GHEA Grapalat"/>
              </w:rPr>
              <w:t>для сфокусированного освещения</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 </w:t>
            </w:r>
            <w:r>
              <w:rPr>
                <w:rFonts w:ascii="GHEA Grapalat" w:hAnsi="GHEA Grapalat"/>
                <w:kern w:val="2"/>
              </w:rPr>
              <w:t xml:space="preserve">Эффективность; </w:t>
            </w:r>
            <w:r w:rsidRPr="00743896">
              <w:rPr>
                <w:rFonts w:ascii="GHEA Grapalat" w:hAnsi="GHEA Grapalat"/>
              </w:rPr>
              <w:t>не менее 140 лм/Вт</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3. Электр</w:t>
            </w:r>
            <w:r>
              <w:rPr>
                <w:rFonts w:ascii="GHEA Grapalat" w:hAnsi="GHEA Grapalat"/>
              </w:rPr>
              <w:t>отехнические х</w:t>
            </w:r>
            <w:r w:rsidRPr="00743896">
              <w:rPr>
                <w:rFonts w:ascii="GHEA Grapalat" w:hAnsi="GHEA Grapalat"/>
              </w:rPr>
              <w:t>арактеристики</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Светодиод (светоизлучающий диод)</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Мощность: 50 Вт, допустимое отклонение: + - 5%</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Входное напряжение: не менее 200-240 В</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CRI (индекс цветопередачи): ≥90</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Частота: 50/60 Гц</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 </w:t>
            </w:r>
            <w:r w:rsidRPr="00930024">
              <w:rPr>
                <w:rFonts w:ascii="GHEA Grapalat" w:hAnsi="GHEA Grapalat"/>
              </w:rPr>
              <w:t>Работа</w:t>
            </w:r>
            <w:r w:rsidRPr="00743896">
              <w:rPr>
                <w:rFonts w:ascii="GHEA Grapalat" w:hAnsi="GHEA Grapalat"/>
              </w:rPr>
              <w:t xml:space="preserve"> при температуре окружающей среды не менее -30⁰C - +40⁰C</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Индекс цветопередачи (RA, %) не менее 70</w:t>
            </w:r>
          </w:p>
          <w:p w:rsidR="00151827" w:rsidRDefault="002C32C4" w:rsidP="00151827">
            <w:pPr>
              <w:spacing w:line="276" w:lineRule="auto"/>
              <w:ind w:left="460" w:right="283" w:firstLine="566"/>
              <w:rPr>
                <w:rFonts w:ascii="GHEA Grapalat" w:hAnsi="GHEA Grapalat"/>
              </w:rPr>
            </w:pPr>
            <w:r w:rsidRPr="00743896">
              <w:rPr>
                <w:rFonts w:ascii="GHEA Grapalat" w:hAnsi="GHEA Grapalat"/>
              </w:rPr>
              <w:t>• Срок службы: не менее 30 000 часов</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4. Система установки</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Регулируемая ручка</w:t>
            </w:r>
            <w:r>
              <w:rPr>
                <w:rFonts w:ascii="GHEA Grapalat" w:hAnsi="GHEA Grapalat"/>
              </w:rPr>
              <w:t>,</w:t>
            </w:r>
            <w:r w:rsidRPr="00743896">
              <w:rPr>
                <w:rFonts w:ascii="GHEA Grapalat" w:hAnsi="GHEA Grapalat"/>
              </w:rPr>
              <w:t xml:space="preserve"> с регулировкой угла наклона от 15° до 90° для различных вариантов установки</w:t>
            </w:r>
            <w:r>
              <w:rPr>
                <w:rFonts w:ascii="GHEA Grapalat" w:hAnsi="GHEA Grapalat"/>
              </w:rPr>
              <w:t>.</w:t>
            </w:r>
          </w:p>
          <w:p w:rsidR="002C32C4" w:rsidRPr="0063386B" w:rsidRDefault="002C32C4" w:rsidP="00C87A75">
            <w:pPr>
              <w:ind w:left="284" w:right="283" w:firstLine="425"/>
              <w:jc w:val="both"/>
              <w:rPr>
                <w:rFonts w:ascii="GHEA Grapalat" w:hAnsi="GHEA Grapalat"/>
                <w:lang w:val="hy-AM"/>
              </w:rPr>
            </w:pPr>
            <w:r w:rsidRPr="0063386B">
              <w:rPr>
                <w:rFonts w:ascii="GHEA Grapalat" w:hAnsi="GHEA Grapalat"/>
                <w:lang w:val="hy-AM"/>
              </w:rPr>
              <w:t xml:space="preserve">Неиспользованная. Произведена не раннее 2024 года. </w:t>
            </w:r>
          </w:p>
          <w:p w:rsidR="002C32C4" w:rsidRDefault="002C32C4" w:rsidP="00C87A75">
            <w:pPr>
              <w:ind w:left="284" w:right="283" w:firstLine="425"/>
              <w:jc w:val="both"/>
              <w:rPr>
                <w:rFonts w:ascii="GHEA Grapalat" w:hAnsi="GHEA Grapalat"/>
                <w:lang w:val="hy-AM"/>
              </w:rPr>
            </w:pPr>
            <w:r w:rsidRPr="0063386B">
              <w:rPr>
                <w:rFonts w:ascii="GHEA Grapalat" w:hAnsi="GHEA Grapalat"/>
                <w:lang w:val="hy-AM"/>
              </w:rPr>
              <w:t xml:space="preserve">Гарантийный срок не менее </w:t>
            </w:r>
            <w:r>
              <w:rPr>
                <w:rFonts w:ascii="GHEA Grapalat" w:hAnsi="GHEA Grapalat"/>
              </w:rPr>
              <w:t>3</w:t>
            </w:r>
            <w:r w:rsidRPr="0063386B">
              <w:rPr>
                <w:rFonts w:ascii="GHEA Grapalat" w:hAnsi="GHEA Grapalat"/>
                <w:lang w:val="hy-AM"/>
              </w:rPr>
              <w:t xml:space="preserve"> года. Продавец вместе с поставленным товаром представляет сертификат качества,  технический паспорт и  гарантийный талон</w:t>
            </w:r>
            <w:r w:rsidRPr="00263571">
              <w:rPr>
                <w:rFonts w:ascii="GHEA Grapalat" w:hAnsi="GHEA Grapalat"/>
                <w:lang w:val="hy-AM"/>
              </w:rPr>
              <w:t>.</w:t>
            </w:r>
          </w:p>
          <w:p w:rsidR="002C32C4" w:rsidRDefault="002C32C4" w:rsidP="009C5E48">
            <w:pPr>
              <w:ind w:left="284" w:right="283" w:firstLine="425"/>
              <w:jc w:val="both"/>
              <w:rPr>
                <w:rFonts w:ascii="GHEA Grapalat" w:hAnsi="GHEA Grapalat"/>
                <w:b/>
                <w:bCs/>
                <w:sz w:val="28"/>
                <w:szCs w:val="28"/>
                <w:lang w:val="hy-AM"/>
              </w:rPr>
            </w:pPr>
          </w:p>
        </w:tc>
      </w:tr>
    </w:tbl>
    <w:p w:rsidR="002C32C4" w:rsidRDefault="002C32C4" w:rsidP="002C32C4">
      <w:pPr>
        <w:ind w:left="360"/>
        <w:jc w:val="center"/>
        <w:rPr>
          <w:rFonts w:ascii="GHEA Grapalat" w:hAnsi="GHEA Grapalat"/>
          <w:b/>
          <w:bCs/>
          <w:sz w:val="28"/>
          <w:szCs w:val="28"/>
          <w:lang w:val="hy-AM"/>
        </w:rPr>
      </w:pPr>
    </w:p>
    <w:p w:rsidR="002C32C4" w:rsidRPr="00C44F52" w:rsidRDefault="002C32C4" w:rsidP="00C44F52">
      <w:pPr>
        <w:pStyle w:val="ListParagraph"/>
        <w:numPr>
          <w:ilvl w:val="0"/>
          <w:numId w:val="37"/>
        </w:numPr>
        <w:jc w:val="center"/>
        <w:rPr>
          <w:rFonts w:ascii="GHEA Grapalat" w:hAnsi="GHEA Grapalat"/>
          <w:b/>
          <w:bCs/>
          <w:sz w:val="28"/>
          <w:szCs w:val="28"/>
          <w:lang w:val="hy-AM"/>
        </w:rPr>
      </w:pPr>
      <w:r w:rsidRPr="00C44F52">
        <w:rPr>
          <w:rFonts w:ascii="GHEA Grapalat" w:hAnsi="GHEA Grapalat"/>
          <w:b/>
          <w:bCs/>
          <w:sz w:val="28"/>
          <w:szCs w:val="28"/>
          <w:lang w:val="hy-AM"/>
        </w:rPr>
        <w:t>5-й Лот</w:t>
      </w:r>
      <w:r w:rsidRPr="00C44F52">
        <w:rPr>
          <w:rFonts w:ascii="GHEA Grapalat" w:hAnsi="GHEA Grapalat"/>
          <w:bCs/>
          <w:sz w:val="28"/>
          <w:szCs w:val="28"/>
          <w:lang w:val="hy-AM"/>
        </w:rPr>
        <w:t>,</w:t>
      </w:r>
      <w:r w:rsidRPr="00C44F52">
        <w:rPr>
          <w:rFonts w:ascii="GHEA Grapalat" w:hAnsi="GHEA Grapalat"/>
          <w:bCs/>
          <w:sz w:val="28"/>
          <w:szCs w:val="28"/>
        </w:rPr>
        <w:t xml:space="preserve"> </w:t>
      </w:r>
      <w:r w:rsidRPr="00C44F52">
        <w:rPr>
          <w:rFonts w:ascii="GHEA Grapalat" w:hAnsi="GHEA Grapalat"/>
          <w:b/>
          <w:bCs/>
          <w:sz w:val="28"/>
          <w:szCs w:val="28"/>
          <w:lang w:val="hy-AM"/>
        </w:rPr>
        <w:t>Светодиодный прожектор 100 Вт</w:t>
      </w:r>
      <w:r w:rsidRPr="00C44F52">
        <w:rPr>
          <w:rFonts w:ascii="GHEA Grapalat" w:hAnsi="GHEA Grapalat"/>
          <w:b/>
          <w:bCs/>
          <w:sz w:val="28"/>
          <w:szCs w:val="28"/>
        </w:rPr>
        <w:t xml:space="preserve">, </w:t>
      </w:r>
      <w:r w:rsidRPr="00C44F52">
        <w:rPr>
          <w:rFonts w:ascii="GHEA Grapalat" w:hAnsi="GHEA Grapalat"/>
          <w:b/>
          <w:bCs/>
          <w:sz w:val="28"/>
          <w:szCs w:val="28"/>
          <w:lang w:val="hy-AM"/>
        </w:rPr>
        <w:t xml:space="preserve">с дальним светом </w:t>
      </w:r>
    </w:p>
    <w:p w:rsidR="00C44F52" w:rsidRPr="00C44F52" w:rsidRDefault="00C44F52" w:rsidP="00C44F52">
      <w:pPr>
        <w:pStyle w:val="ListParagraph"/>
        <w:rPr>
          <w:rFonts w:ascii="GHEA Grapalat" w:hAnsi="GHEA Grapalat"/>
          <w:b/>
          <w:bCs/>
          <w:sz w:val="28"/>
          <w:szCs w:val="28"/>
          <w:lang w:val="hy-AM"/>
        </w:rPr>
      </w:pPr>
    </w:p>
    <w:tbl>
      <w:tblPr>
        <w:tblStyle w:val="TableGrid"/>
        <w:tblW w:w="0" w:type="auto"/>
        <w:tblLook w:val="04A0" w:firstRow="1" w:lastRow="0" w:firstColumn="1" w:lastColumn="0" w:noHBand="0" w:noVBand="1"/>
      </w:tblPr>
      <w:tblGrid>
        <w:gridCol w:w="10075"/>
      </w:tblGrid>
      <w:tr w:rsidR="002C32C4" w:rsidTr="00C87A75">
        <w:tc>
          <w:tcPr>
            <w:tcW w:w="10564" w:type="dxa"/>
          </w:tcPr>
          <w:p w:rsidR="002C32C4" w:rsidRDefault="002C32C4" w:rsidP="00C87A75">
            <w:pPr>
              <w:spacing w:line="276" w:lineRule="auto"/>
              <w:ind w:left="567" w:firstLine="567"/>
              <w:rPr>
                <w:rFonts w:ascii="GHEA Grapalat" w:hAnsi="GHEA Grapalat"/>
              </w:rPr>
            </w:pP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1. </w:t>
            </w:r>
            <w:r>
              <w:rPr>
                <w:rFonts w:ascii="GHEA Grapalat" w:hAnsi="GHEA Grapalat"/>
              </w:rPr>
              <w:t>Корпус</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Материал: алюминий или дюралюминий,</w:t>
            </w:r>
          </w:p>
          <w:p w:rsidR="002C32C4" w:rsidRDefault="002C32C4" w:rsidP="00C87A75">
            <w:pPr>
              <w:spacing w:line="276" w:lineRule="auto"/>
              <w:ind w:left="460" w:right="283" w:firstLine="566"/>
              <w:rPr>
                <w:rFonts w:ascii="GHEA Grapalat" w:hAnsi="GHEA Grapalat"/>
              </w:rPr>
            </w:pPr>
            <w:r w:rsidRPr="00743896">
              <w:rPr>
                <w:rFonts w:ascii="GHEA Grapalat" w:hAnsi="GHEA Grapalat"/>
              </w:rPr>
              <w:t xml:space="preserve">• Максимальная длина: </w:t>
            </w:r>
            <w:r>
              <w:rPr>
                <w:rFonts w:ascii="GHEA Grapalat" w:hAnsi="GHEA Grapalat"/>
              </w:rPr>
              <w:t>33</w:t>
            </w:r>
            <w:r w:rsidRPr="00743896">
              <w:rPr>
                <w:rFonts w:ascii="GHEA Grapalat" w:hAnsi="GHEA Grapalat"/>
              </w:rPr>
              <w:t>0 мм, максимальная ширина: 2</w:t>
            </w:r>
            <w:r>
              <w:rPr>
                <w:rFonts w:ascii="GHEA Grapalat" w:hAnsi="GHEA Grapalat"/>
              </w:rPr>
              <w:t>7</w:t>
            </w:r>
            <w:r w:rsidRPr="00743896">
              <w:rPr>
                <w:rFonts w:ascii="GHEA Grapalat" w:hAnsi="GHEA Grapalat"/>
              </w:rPr>
              <w:t>0 мм</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Степень защиты от внешних воздействий: не менее IP65</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Цветовая температура: 4000-4500К</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2. Поверхность </w:t>
            </w:r>
            <w:r>
              <w:rPr>
                <w:rFonts w:ascii="GHEA Grapalat" w:hAnsi="GHEA Grapalat"/>
              </w:rPr>
              <w:t>свето</w:t>
            </w:r>
            <w:r w:rsidRPr="00743896">
              <w:rPr>
                <w:rFonts w:ascii="GHEA Grapalat" w:hAnsi="GHEA Grapalat"/>
              </w:rPr>
              <w:t>излучения</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lastRenderedPageBreak/>
              <w:t>• Оптическое стекло с высокой прозрачностью</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Угол луча: 35–60°</w:t>
            </w:r>
            <w:r>
              <w:rPr>
                <w:rFonts w:ascii="GHEA Grapalat" w:hAnsi="GHEA Grapalat"/>
              </w:rPr>
              <w:t>-</w:t>
            </w:r>
            <w:r w:rsidRPr="00743896">
              <w:rPr>
                <w:rFonts w:ascii="GHEA Grapalat" w:hAnsi="GHEA Grapalat"/>
              </w:rPr>
              <w:t>для сфокусированного освещения</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 </w:t>
            </w:r>
            <w:r>
              <w:rPr>
                <w:rFonts w:ascii="GHEA Grapalat" w:hAnsi="GHEA Grapalat"/>
                <w:kern w:val="2"/>
              </w:rPr>
              <w:t xml:space="preserve">Эффективность; </w:t>
            </w:r>
            <w:r w:rsidRPr="00743896">
              <w:rPr>
                <w:rFonts w:ascii="GHEA Grapalat" w:hAnsi="GHEA Grapalat"/>
              </w:rPr>
              <w:t>не менее 140 лм/Вт</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3. Электр</w:t>
            </w:r>
            <w:r>
              <w:rPr>
                <w:rFonts w:ascii="GHEA Grapalat" w:hAnsi="GHEA Grapalat"/>
              </w:rPr>
              <w:t>отехнические х</w:t>
            </w:r>
            <w:r w:rsidRPr="00743896">
              <w:rPr>
                <w:rFonts w:ascii="GHEA Grapalat" w:hAnsi="GHEA Grapalat"/>
              </w:rPr>
              <w:t>арактеристики</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Светодиод (светоизлучающий диод)</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 Мощность: </w:t>
            </w:r>
            <w:r>
              <w:rPr>
                <w:rFonts w:ascii="GHEA Grapalat" w:hAnsi="GHEA Grapalat"/>
              </w:rPr>
              <w:t>10</w:t>
            </w:r>
            <w:r w:rsidRPr="00743896">
              <w:rPr>
                <w:rFonts w:ascii="GHEA Grapalat" w:hAnsi="GHEA Grapalat"/>
              </w:rPr>
              <w:t>0 Вт, допустимое отклонение: + - 5%</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Входное напряжение: не менее 200-240 В</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CRI (индекс цветопередачи): ≥90</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Частота: 50/60 Гц</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 </w:t>
            </w:r>
            <w:r w:rsidRPr="00930024">
              <w:rPr>
                <w:rFonts w:ascii="GHEA Grapalat" w:hAnsi="GHEA Grapalat"/>
              </w:rPr>
              <w:t>Работа</w:t>
            </w:r>
            <w:r w:rsidRPr="00743896">
              <w:rPr>
                <w:rFonts w:ascii="GHEA Grapalat" w:hAnsi="GHEA Grapalat"/>
              </w:rPr>
              <w:t xml:space="preserve"> при температуре окружающей среды не менее -30⁰C - +40⁰C</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Индекс цветопередачи (RA, %) не менее 70</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Срок службы: не менее 30 000 часов</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4. Система установки</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Регулируемая ручка</w:t>
            </w:r>
            <w:r>
              <w:rPr>
                <w:rFonts w:ascii="GHEA Grapalat" w:hAnsi="GHEA Grapalat"/>
              </w:rPr>
              <w:t>,</w:t>
            </w:r>
            <w:r w:rsidRPr="00743896">
              <w:rPr>
                <w:rFonts w:ascii="GHEA Grapalat" w:hAnsi="GHEA Grapalat"/>
              </w:rPr>
              <w:t xml:space="preserve"> с регулировкой угла наклона от 15° до 90° для различных вариантов установки</w:t>
            </w:r>
            <w:r>
              <w:rPr>
                <w:rFonts w:ascii="GHEA Grapalat" w:hAnsi="GHEA Grapalat"/>
              </w:rPr>
              <w:t>.</w:t>
            </w:r>
          </w:p>
          <w:p w:rsidR="002C32C4" w:rsidRPr="0063386B" w:rsidRDefault="002C32C4" w:rsidP="00C87A75">
            <w:pPr>
              <w:ind w:left="284" w:right="283" w:firstLine="425"/>
              <w:jc w:val="both"/>
              <w:rPr>
                <w:rFonts w:ascii="GHEA Grapalat" w:hAnsi="GHEA Grapalat"/>
                <w:lang w:val="hy-AM"/>
              </w:rPr>
            </w:pPr>
            <w:r w:rsidRPr="0063386B">
              <w:rPr>
                <w:rFonts w:ascii="GHEA Grapalat" w:hAnsi="GHEA Grapalat"/>
                <w:lang w:val="hy-AM"/>
              </w:rPr>
              <w:t xml:space="preserve">Неиспользованная. Произведена не раннее 2024 года. </w:t>
            </w:r>
          </w:p>
          <w:p w:rsidR="002C32C4" w:rsidRDefault="002C32C4" w:rsidP="00C87A75">
            <w:pPr>
              <w:ind w:left="284" w:right="283" w:firstLine="425"/>
              <w:jc w:val="both"/>
              <w:rPr>
                <w:rFonts w:ascii="GHEA Grapalat" w:hAnsi="GHEA Grapalat"/>
                <w:lang w:val="hy-AM"/>
              </w:rPr>
            </w:pPr>
            <w:r w:rsidRPr="0063386B">
              <w:rPr>
                <w:rFonts w:ascii="GHEA Grapalat" w:hAnsi="GHEA Grapalat"/>
                <w:lang w:val="hy-AM"/>
              </w:rPr>
              <w:t xml:space="preserve">Гарантийный срок не менее </w:t>
            </w:r>
            <w:r>
              <w:rPr>
                <w:rFonts w:ascii="GHEA Grapalat" w:hAnsi="GHEA Grapalat"/>
              </w:rPr>
              <w:t>3</w:t>
            </w:r>
            <w:r w:rsidRPr="0063386B">
              <w:rPr>
                <w:rFonts w:ascii="GHEA Grapalat" w:hAnsi="GHEA Grapalat"/>
                <w:lang w:val="hy-AM"/>
              </w:rPr>
              <w:t xml:space="preserve"> года. Продавец вместе с поставленным товаром представляет сертификат качества,  технический паспорт и  гарантийный талон</w:t>
            </w:r>
            <w:r w:rsidRPr="00263571">
              <w:rPr>
                <w:rFonts w:ascii="GHEA Grapalat" w:hAnsi="GHEA Grapalat"/>
                <w:lang w:val="hy-AM"/>
              </w:rPr>
              <w:t>.</w:t>
            </w:r>
          </w:p>
          <w:p w:rsidR="002C32C4" w:rsidRDefault="002C32C4" w:rsidP="009C5E48">
            <w:pPr>
              <w:ind w:left="284" w:right="283" w:firstLine="425"/>
              <w:jc w:val="both"/>
              <w:rPr>
                <w:rFonts w:ascii="GHEA Grapalat" w:hAnsi="GHEA Grapalat"/>
                <w:lang w:val="hy-AM"/>
              </w:rPr>
            </w:pPr>
          </w:p>
        </w:tc>
      </w:tr>
    </w:tbl>
    <w:p w:rsidR="002C32C4" w:rsidRDefault="002C32C4" w:rsidP="002C32C4">
      <w:pPr>
        <w:rPr>
          <w:rFonts w:ascii="GHEA Grapalat" w:hAnsi="GHEA Grapalat"/>
          <w:sz w:val="22"/>
          <w:lang w:val="hy-AM"/>
        </w:rPr>
      </w:pPr>
    </w:p>
    <w:p w:rsidR="002C32C4" w:rsidRPr="00BA7697" w:rsidRDefault="002C32C4" w:rsidP="00C44F52">
      <w:pPr>
        <w:pStyle w:val="ListParagraph"/>
        <w:numPr>
          <w:ilvl w:val="0"/>
          <w:numId w:val="37"/>
        </w:numPr>
        <w:jc w:val="center"/>
        <w:rPr>
          <w:rFonts w:ascii="GHEA Grapalat" w:hAnsi="GHEA Grapalat"/>
          <w:b/>
          <w:bCs/>
          <w:sz w:val="28"/>
          <w:szCs w:val="28"/>
          <w:lang w:val="hy-AM"/>
        </w:rPr>
      </w:pPr>
      <w:r w:rsidRPr="00BA7697">
        <w:rPr>
          <w:rFonts w:ascii="GHEA Grapalat" w:hAnsi="GHEA Grapalat"/>
          <w:b/>
          <w:bCs/>
          <w:sz w:val="28"/>
          <w:szCs w:val="28"/>
          <w:lang w:val="hy-AM"/>
        </w:rPr>
        <w:t>6-й Лот</w:t>
      </w:r>
      <w:r w:rsidRPr="00BA7697">
        <w:rPr>
          <w:rFonts w:ascii="GHEA Grapalat" w:hAnsi="GHEA Grapalat"/>
          <w:bCs/>
          <w:sz w:val="28"/>
          <w:szCs w:val="28"/>
          <w:lang w:val="hy-AM"/>
        </w:rPr>
        <w:t>,</w:t>
      </w:r>
      <w:r w:rsidRPr="00BA7697">
        <w:rPr>
          <w:rFonts w:ascii="GHEA Grapalat" w:hAnsi="GHEA Grapalat"/>
          <w:bCs/>
          <w:sz w:val="28"/>
          <w:szCs w:val="28"/>
        </w:rPr>
        <w:t xml:space="preserve"> </w:t>
      </w:r>
      <w:r w:rsidRPr="00BA7697">
        <w:rPr>
          <w:rFonts w:ascii="GHEA Grapalat" w:hAnsi="GHEA Grapalat"/>
          <w:b/>
          <w:bCs/>
          <w:sz w:val="28"/>
          <w:szCs w:val="28"/>
          <w:lang w:val="hy-AM"/>
        </w:rPr>
        <w:t>Светодиодный прожектор 400 Вт</w:t>
      </w:r>
      <w:r w:rsidRPr="00BA7697">
        <w:rPr>
          <w:rFonts w:ascii="GHEA Grapalat" w:hAnsi="GHEA Grapalat"/>
          <w:b/>
          <w:bCs/>
          <w:sz w:val="28"/>
          <w:szCs w:val="28"/>
        </w:rPr>
        <w:t xml:space="preserve">, </w:t>
      </w:r>
      <w:r w:rsidRPr="00BA7697">
        <w:rPr>
          <w:rFonts w:ascii="GHEA Grapalat" w:hAnsi="GHEA Grapalat"/>
          <w:b/>
          <w:bCs/>
          <w:sz w:val="28"/>
          <w:szCs w:val="28"/>
          <w:lang w:val="hy-AM"/>
        </w:rPr>
        <w:t xml:space="preserve">с дальним светом </w:t>
      </w:r>
    </w:p>
    <w:p w:rsidR="00BA7697" w:rsidRPr="00BA7697" w:rsidRDefault="00BA7697" w:rsidP="00BA7697">
      <w:pPr>
        <w:pStyle w:val="ListParagraph"/>
        <w:rPr>
          <w:rFonts w:ascii="GHEA Grapalat" w:hAnsi="GHEA Grapalat"/>
          <w:b/>
          <w:bCs/>
          <w:sz w:val="28"/>
          <w:szCs w:val="28"/>
          <w:lang w:val="hy-AM"/>
        </w:rPr>
      </w:pPr>
    </w:p>
    <w:tbl>
      <w:tblPr>
        <w:tblStyle w:val="TableGrid"/>
        <w:tblW w:w="0" w:type="auto"/>
        <w:tblInd w:w="-34" w:type="dxa"/>
        <w:tblLook w:val="04A0" w:firstRow="1" w:lastRow="0" w:firstColumn="1" w:lastColumn="0" w:noHBand="0" w:noVBand="1"/>
      </w:tblPr>
      <w:tblGrid>
        <w:gridCol w:w="10109"/>
      </w:tblGrid>
      <w:tr w:rsidR="002C32C4" w:rsidTr="00C87A75">
        <w:tc>
          <w:tcPr>
            <w:tcW w:w="10598" w:type="dxa"/>
          </w:tcPr>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1. </w:t>
            </w:r>
            <w:r>
              <w:rPr>
                <w:rFonts w:ascii="GHEA Grapalat" w:hAnsi="GHEA Grapalat"/>
              </w:rPr>
              <w:t>Корпус</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Материал: алюминий или дюралюминий,</w:t>
            </w:r>
          </w:p>
          <w:p w:rsidR="002C32C4" w:rsidRDefault="002C32C4" w:rsidP="00C87A75">
            <w:pPr>
              <w:spacing w:line="276" w:lineRule="auto"/>
              <w:ind w:left="460" w:right="283" w:firstLine="566"/>
              <w:rPr>
                <w:rFonts w:ascii="GHEA Grapalat" w:hAnsi="GHEA Grapalat"/>
              </w:rPr>
            </w:pPr>
            <w:r w:rsidRPr="00743896">
              <w:rPr>
                <w:rFonts w:ascii="GHEA Grapalat" w:hAnsi="GHEA Grapalat"/>
              </w:rPr>
              <w:t xml:space="preserve">• Максимальная длина: </w:t>
            </w:r>
            <w:r>
              <w:rPr>
                <w:rFonts w:ascii="GHEA Grapalat" w:hAnsi="GHEA Grapalat"/>
              </w:rPr>
              <w:t>40</w:t>
            </w:r>
            <w:r w:rsidRPr="00743896">
              <w:rPr>
                <w:rFonts w:ascii="GHEA Grapalat" w:hAnsi="GHEA Grapalat"/>
              </w:rPr>
              <w:t xml:space="preserve">0 мм, максимальная ширина: </w:t>
            </w:r>
            <w:r>
              <w:rPr>
                <w:rFonts w:ascii="GHEA Grapalat" w:hAnsi="GHEA Grapalat"/>
              </w:rPr>
              <w:t>40</w:t>
            </w:r>
            <w:r w:rsidRPr="00743896">
              <w:rPr>
                <w:rFonts w:ascii="GHEA Grapalat" w:hAnsi="GHEA Grapalat"/>
              </w:rPr>
              <w:t>0 мм</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Степень защиты от внешних воздействий: не менее IP65</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Цветовая температура: 4000-4500К</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2. Поверхность </w:t>
            </w:r>
            <w:r>
              <w:rPr>
                <w:rFonts w:ascii="GHEA Grapalat" w:hAnsi="GHEA Grapalat"/>
              </w:rPr>
              <w:t>свето</w:t>
            </w:r>
            <w:r w:rsidRPr="00743896">
              <w:rPr>
                <w:rFonts w:ascii="GHEA Grapalat" w:hAnsi="GHEA Grapalat"/>
              </w:rPr>
              <w:t>излучения</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Оптическое стекло с высокой прозрачностью</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Угол луча: 35–60°</w:t>
            </w:r>
            <w:r>
              <w:rPr>
                <w:rFonts w:ascii="GHEA Grapalat" w:hAnsi="GHEA Grapalat"/>
              </w:rPr>
              <w:t>-</w:t>
            </w:r>
            <w:r w:rsidRPr="00743896">
              <w:rPr>
                <w:rFonts w:ascii="GHEA Grapalat" w:hAnsi="GHEA Grapalat"/>
              </w:rPr>
              <w:t>для сфокусированного освещения</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 </w:t>
            </w:r>
            <w:r>
              <w:rPr>
                <w:rFonts w:ascii="GHEA Grapalat" w:hAnsi="GHEA Grapalat"/>
                <w:kern w:val="2"/>
              </w:rPr>
              <w:t xml:space="preserve">Эффективность; </w:t>
            </w:r>
            <w:r w:rsidRPr="00743896">
              <w:rPr>
                <w:rFonts w:ascii="GHEA Grapalat" w:hAnsi="GHEA Grapalat"/>
              </w:rPr>
              <w:t>не менее 140 лм/Вт</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3. Электр</w:t>
            </w:r>
            <w:r>
              <w:rPr>
                <w:rFonts w:ascii="GHEA Grapalat" w:hAnsi="GHEA Grapalat"/>
              </w:rPr>
              <w:t>отехнические х</w:t>
            </w:r>
            <w:r w:rsidRPr="00743896">
              <w:rPr>
                <w:rFonts w:ascii="GHEA Grapalat" w:hAnsi="GHEA Grapalat"/>
              </w:rPr>
              <w:t>арактеристики</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Светодиод (светоизлучающий диод)</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 Мощность: </w:t>
            </w:r>
            <w:r>
              <w:rPr>
                <w:rFonts w:ascii="GHEA Grapalat" w:hAnsi="GHEA Grapalat"/>
              </w:rPr>
              <w:t>40</w:t>
            </w:r>
            <w:r w:rsidRPr="00743896">
              <w:rPr>
                <w:rFonts w:ascii="GHEA Grapalat" w:hAnsi="GHEA Grapalat"/>
              </w:rPr>
              <w:t>0 Вт, допустимое отклонение: + - 5%</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Входное напряжение: не менее 200-240 В</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CRI (индекс цветопередачи): ≥90</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Частота: 50/60 Гц</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 </w:t>
            </w:r>
            <w:r w:rsidRPr="00930024">
              <w:rPr>
                <w:rFonts w:ascii="GHEA Grapalat" w:hAnsi="GHEA Grapalat"/>
              </w:rPr>
              <w:t>Работа</w:t>
            </w:r>
            <w:r w:rsidRPr="00743896">
              <w:rPr>
                <w:rFonts w:ascii="GHEA Grapalat" w:hAnsi="GHEA Grapalat"/>
              </w:rPr>
              <w:t xml:space="preserve"> при температуре окружающей среды не менее -30⁰C - +40⁰C</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lastRenderedPageBreak/>
              <w:t>• Индекс цветопередачи (RA, %) не менее 70</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 Срок службы: не менее </w:t>
            </w:r>
            <w:r>
              <w:rPr>
                <w:rFonts w:ascii="GHEA Grapalat" w:hAnsi="GHEA Grapalat"/>
              </w:rPr>
              <w:t>5</w:t>
            </w:r>
            <w:r w:rsidRPr="00743896">
              <w:rPr>
                <w:rFonts w:ascii="GHEA Grapalat" w:hAnsi="GHEA Grapalat"/>
              </w:rPr>
              <w:t>0 000 часов</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4. Система установки</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Регулируемая ручка</w:t>
            </w:r>
            <w:r>
              <w:rPr>
                <w:rFonts w:ascii="GHEA Grapalat" w:hAnsi="GHEA Grapalat"/>
              </w:rPr>
              <w:t>,</w:t>
            </w:r>
            <w:r w:rsidRPr="00743896">
              <w:rPr>
                <w:rFonts w:ascii="GHEA Grapalat" w:hAnsi="GHEA Grapalat"/>
              </w:rPr>
              <w:t xml:space="preserve"> с регулировкой угла наклона от 15° до 90° для различных вариантов установки</w:t>
            </w:r>
            <w:r>
              <w:rPr>
                <w:rFonts w:ascii="GHEA Grapalat" w:hAnsi="GHEA Grapalat"/>
              </w:rPr>
              <w:t>.</w:t>
            </w:r>
          </w:p>
          <w:p w:rsidR="002C32C4" w:rsidRPr="0063386B" w:rsidRDefault="002C32C4" w:rsidP="00C87A75">
            <w:pPr>
              <w:ind w:left="284" w:right="283" w:firstLine="425"/>
              <w:jc w:val="both"/>
              <w:rPr>
                <w:rFonts w:ascii="GHEA Grapalat" w:hAnsi="GHEA Grapalat"/>
                <w:lang w:val="hy-AM"/>
              </w:rPr>
            </w:pPr>
            <w:r w:rsidRPr="0063386B">
              <w:rPr>
                <w:rFonts w:ascii="GHEA Grapalat" w:hAnsi="GHEA Grapalat"/>
                <w:lang w:val="hy-AM"/>
              </w:rPr>
              <w:t xml:space="preserve">Неиспользованная. Произведена не раннее 2024 года. </w:t>
            </w:r>
          </w:p>
          <w:p w:rsidR="002C32C4" w:rsidRDefault="002C32C4" w:rsidP="00C87A75">
            <w:pPr>
              <w:ind w:left="284" w:right="283" w:firstLine="425"/>
              <w:jc w:val="both"/>
              <w:rPr>
                <w:rFonts w:ascii="GHEA Grapalat" w:hAnsi="GHEA Grapalat"/>
                <w:lang w:val="hy-AM"/>
              </w:rPr>
            </w:pPr>
            <w:r w:rsidRPr="0063386B">
              <w:rPr>
                <w:rFonts w:ascii="GHEA Grapalat" w:hAnsi="GHEA Grapalat"/>
                <w:lang w:val="hy-AM"/>
              </w:rPr>
              <w:t xml:space="preserve">Гарантийный срок не менее </w:t>
            </w:r>
            <w:r>
              <w:rPr>
                <w:rFonts w:ascii="GHEA Grapalat" w:hAnsi="GHEA Grapalat"/>
              </w:rPr>
              <w:t>3</w:t>
            </w:r>
            <w:r w:rsidRPr="0063386B">
              <w:rPr>
                <w:rFonts w:ascii="GHEA Grapalat" w:hAnsi="GHEA Grapalat"/>
                <w:lang w:val="hy-AM"/>
              </w:rPr>
              <w:t xml:space="preserve"> года. Продавец вместе с поставленным товаром представляет сертификат качества,  технический паспорт и  гарантийный талон</w:t>
            </w:r>
            <w:r w:rsidRPr="00263571">
              <w:rPr>
                <w:rFonts w:ascii="GHEA Grapalat" w:hAnsi="GHEA Grapalat"/>
                <w:lang w:val="hy-AM"/>
              </w:rPr>
              <w:t>.</w:t>
            </w:r>
          </w:p>
          <w:p w:rsidR="002C32C4" w:rsidRDefault="002C32C4" w:rsidP="009C5E48">
            <w:pPr>
              <w:ind w:left="284" w:right="283" w:firstLine="425"/>
              <w:jc w:val="both"/>
              <w:rPr>
                <w:rFonts w:ascii="GHEA Grapalat" w:hAnsi="GHEA Grapalat"/>
                <w:lang w:val="hy-AM"/>
              </w:rPr>
            </w:pPr>
          </w:p>
        </w:tc>
      </w:tr>
    </w:tbl>
    <w:p w:rsidR="002C32C4" w:rsidRDefault="002C32C4" w:rsidP="002C32C4">
      <w:pPr>
        <w:ind w:left="360"/>
        <w:rPr>
          <w:rFonts w:ascii="GHEA Grapalat" w:hAnsi="GHEA Grapalat"/>
          <w:sz w:val="22"/>
          <w:lang w:val="hy-AM"/>
        </w:rPr>
      </w:pPr>
    </w:p>
    <w:p w:rsidR="002C32C4" w:rsidRPr="00C44F52" w:rsidRDefault="002C32C4" w:rsidP="00C44F52">
      <w:pPr>
        <w:pStyle w:val="ListParagraph"/>
        <w:numPr>
          <w:ilvl w:val="0"/>
          <w:numId w:val="37"/>
        </w:numPr>
        <w:jc w:val="center"/>
        <w:rPr>
          <w:rFonts w:ascii="GHEA Grapalat" w:hAnsi="GHEA Grapalat"/>
          <w:b/>
          <w:bCs/>
          <w:sz w:val="28"/>
          <w:szCs w:val="28"/>
          <w:lang w:val="hy-AM"/>
        </w:rPr>
      </w:pPr>
      <w:r w:rsidRPr="00C44F52">
        <w:rPr>
          <w:rFonts w:ascii="GHEA Grapalat" w:hAnsi="GHEA Grapalat"/>
          <w:bCs/>
          <w:sz w:val="28"/>
          <w:szCs w:val="28"/>
        </w:rPr>
        <w:t>7</w:t>
      </w:r>
      <w:r w:rsidRPr="00C44F52">
        <w:rPr>
          <w:rFonts w:ascii="GHEA Grapalat" w:hAnsi="GHEA Grapalat"/>
          <w:b/>
          <w:bCs/>
          <w:sz w:val="28"/>
          <w:szCs w:val="28"/>
          <w:lang w:val="hy-AM"/>
        </w:rPr>
        <w:t>-й Лот</w:t>
      </w:r>
      <w:r w:rsidRPr="00C44F52">
        <w:rPr>
          <w:rFonts w:ascii="GHEA Grapalat" w:hAnsi="GHEA Grapalat"/>
          <w:bCs/>
          <w:sz w:val="28"/>
          <w:szCs w:val="28"/>
          <w:lang w:val="hy-AM"/>
        </w:rPr>
        <w:t>,</w:t>
      </w:r>
      <w:r w:rsidRPr="00C44F52">
        <w:rPr>
          <w:rFonts w:ascii="GHEA Grapalat" w:hAnsi="GHEA Grapalat"/>
          <w:bCs/>
          <w:sz w:val="28"/>
          <w:szCs w:val="28"/>
        </w:rPr>
        <w:t xml:space="preserve"> </w:t>
      </w:r>
      <w:r w:rsidRPr="00C44F52">
        <w:rPr>
          <w:rFonts w:ascii="GHEA Grapalat" w:hAnsi="GHEA Grapalat"/>
          <w:b/>
          <w:bCs/>
          <w:sz w:val="28"/>
          <w:szCs w:val="28"/>
          <w:lang w:val="hy-AM"/>
        </w:rPr>
        <w:t xml:space="preserve">Светодиодный прожектор </w:t>
      </w:r>
      <w:r w:rsidRPr="00C44F52">
        <w:rPr>
          <w:rFonts w:ascii="GHEA Grapalat" w:hAnsi="GHEA Grapalat"/>
          <w:b/>
          <w:bCs/>
          <w:sz w:val="28"/>
          <w:szCs w:val="28"/>
        </w:rPr>
        <w:t>10</w:t>
      </w:r>
      <w:r w:rsidRPr="00C44F52">
        <w:rPr>
          <w:rFonts w:ascii="GHEA Grapalat" w:hAnsi="GHEA Grapalat"/>
          <w:b/>
          <w:bCs/>
          <w:sz w:val="28"/>
          <w:szCs w:val="28"/>
          <w:lang w:val="hy-AM"/>
        </w:rPr>
        <w:t>00 Вт</w:t>
      </w:r>
      <w:r w:rsidRPr="00C44F52">
        <w:rPr>
          <w:rFonts w:ascii="GHEA Grapalat" w:hAnsi="GHEA Grapalat"/>
          <w:b/>
          <w:bCs/>
          <w:sz w:val="28"/>
          <w:szCs w:val="28"/>
        </w:rPr>
        <w:t xml:space="preserve">, </w:t>
      </w:r>
      <w:r w:rsidRPr="00C44F52">
        <w:rPr>
          <w:rFonts w:ascii="GHEA Grapalat" w:hAnsi="GHEA Grapalat"/>
          <w:b/>
          <w:bCs/>
          <w:sz w:val="28"/>
          <w:szCs w:val="28"/>
          <w:lang w:val="hy-AM"/>
        </w:rPr>
        <w:t xml:space="preserve">с дальним светом </w:t>
      </w:r>
    </w:p>
    <w:p w:rsidR="00C44F52" w:rsidRPr="00C44F52" w:rsidRDefault="00C44F52" w:rsidP="00C44F52">
      <w:pPr>
        <w:pStyle w:val="ListParagraph"/>
        <w:rPr>
          <w:rFonts w:ascii="GHEA Grapalat" w:hAnsi="GHEA Grapalat"/>
          <w:b/>
          <w:bCs/>
          <w:sz w:val="28"/>
          <w:szCs w:val="28"/>
          <w:lang w:val="hy-AM"/>
        </w:rPr>
      </w:pPr>
    </w:p>
    <w:tbl>
      <w:tblPr>
        <w:tblStyle w:val="TableGrid"/>
        <w:tblW w:w="0" w:type="auto"/>
        <w:tblLook w:val="04A0" w:firstRow="1" w:lastRow="0" w:firstColumn="1" w:lastColumn="0" w:noHBand="0" w:noVBand="1"/>
      </w:tblPr>
      <w:tblGrid>
        <w:gridCol w:w="10075"/>
      </w:tblGrid>
      <w:tr w:rsidR="002C32C4" w:rsidTr="00C87A75">
        <w:tc>
          <w:tcPr>
            <w:tcW w:w="10564" w:type="dxa"/>
          </w:tcPr>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1. </w:t>
            </w:r>
            <w:r>
              <w:rPr>
                <w:rFonts w:ascii="GHEA Grapalat" w:hAnsi="GHEA Grapalat"/>
              </w:rPr>
              <w:t>Корпус</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Материал: алюминий или дюралюминий,</w:t>
            </w:r>
          </w:p>
          <w:p w:rsidR="002C32C4" w:rsidRDefault="002C32C4" w:rsidP="00C87A75">
            <w:pPr>
              <w:spacing w:line="276" w:lineRule="auto"/>
              <w:ind w:left="460" w:right="283" w:firstLine="566"/>
              <w:rPr>
                <w:rFonts w:ascii="GHEA Grapalat" w:hAnsi="GHEA Grapalat"/>
              </w:rPr>
            </w:pPr>
            <w:r w:rsidRPr="00743896">
              <w:rPr>
                <w:rFonts w:ascii="GHEA Grapalat" w:hAnsi="GHEA Grapalat"/>
              </w:rPr>
              <w:t xml:space="preserve">• Максимальная длина: </w:t>
            </w:r>
            <w:r>
              <w:rPr>
                <w:rFonts w:ascii="GHEA Grapalat" w:hAnsi="GHEA Grapalat"/>
              </w:rPr>
              <w:t>50</w:t>
            </w:r>
            <w:r w:rsidRPr="00743896">
              <w:rPr>
                <w:rFonts w:ascii="GHEA Grapalat" w:hAnsi="GHEA Grapalat"/>
              </w:rPr>
              <w:t xml:space="preserve">0 мм, максимальная ширина: </w:t>
            </w:r>
            <w:r>
              <w:rPr>
                <w:rFonts w:ascii="GHEA Grapalat" w:hAnsi="GHEA Grapalat"/>
              </w:rPr>
              <w:t>50</w:t>
            </w:r>
            <w:r w:rsidRPr="00743896">
              <w:rPr>
                <w:rFonts w:ascii="GHEA Grapalat" w:hAnsi="GHEA Grapalat"/>
              </w:rPr>
              <w:t>0 мм</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Степень защиты от внешних воздействий: не менее IP65</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Цветовая температура: 4000-4500К</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2. Поверхность </w:t>
            </w:r>
            <w:r>
              <w:rPr>
                <w:rFonts w:ascii="GHEA Grapalat" w:hAnsi="GHEA Grapalat"/>
              </w:rPr>
              <w:t>свето</w:t>
            </w:r>
            <w:r w:rsidRPr="00743896">
              <w:rPr>
                <w:rFonts w:ascii="GHEA Grapalat" w:hAnsi="GHEA Grapalat"/>
              </w:rPr>
              <w:t>излучения</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Оптическое стекло с высокой прозрачностью</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 Угол луча: </w:t>
            </w:r>
            <w:r w:rsidR="00EE0EF4" w:rsidRPr="000655DB">
              <w:rPr>
                <w:rFonts w:ascii="GHEA Grapalat" w:hAnsi="GHEA Grapalat"/>
                <w:lang w:val="hy-AM"/>
              </w:rPr>
              <w:t>60</w:t>
            </w:r>
            <w:r w:rsidR="00EE0EF4">
              <w:rPr>
                <w:rFonts w:ascii="GHEA Grapalat" w:hAnsi="GHEA Grapalat"/>
                <w:lang w:val="hy-AM"/>
              </w:rPr>
              <w:t>-80</w:t>
            </w:r>
            <w:r w:rsidRPr="00743896">
              <w:rPr>
                <w:rFonts w:ascii="GHEA Grapalat" w:hAnsi="GHEA Grapalat"/>
              </w:rPr>
              <w:t>°</w:t>
            </w:r>
            <w:r>
              <w:rPr>
                <w:rFonts w:ascii="GHEA Grapalat" w:hAnsi="GHEA Grapalat"/>
              </w:rPr>
              <w:t>-</w:t>
            </w:r>
            <w:r w:rsidRPr="00743896">
              <w:rPr>
                <w:rFonts w:ascii="GHEA Grapalat" w:hAnsi="GHEA Grapalat"/>
              </w:rPr>
              <w:t>для сфокусированного освещения</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 </w:t>
            </w:r>
            <w:r>
              <w:rPr>
                <w:rFonts w:ascii="GHEA Grapalat" w:hAnsi="GHEA Grapalat"/>
                <w:kern w:val="2"/>
              </w:rPr>
              <w:t xml:space="preserve">Эффективность; </w:t>
            </w:r>
            <w:r w:rsidRPr="00743896">
              <w:rPr>
                <w:rFonts w:ascii="GHEA Grapalat" w:hAnsi="GHEA Grapalat"/>
              </w:rPr>
              <w:t>не менее 140 лм/Вт</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3. Электр</w:t>
            </w:r>
            <w:r>
              <w:rPr>
                <w:rFonts w:ascii="GHEA Grapalat" w:hAnsi="GHEA Grapalat"/>
              </w:rPr>
              <w:t>отехнические х</w:t>
            </w:r>
            <w:r w:rsidRPr="00743896">
              <w:rPr>
                <w:rFonts w:ascii="GHEA Grapalat" w:hAnsi="GHEA Grapalat"/>
              </w:rPr>
              <w:t>арактеристики</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Светодиод (светоизлучающий диод)</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 Мощность: </w:t>
            </w:r>
            <w:r>
              <w:rPr>
                <w:rFonts w:ascii="GHEA Grapalat" w:hAnsi="GHEA Grapalat"/>
              </w:rPr>
              <w:t>100</w:t>
            </w:r>
            <w:r w:rsidRPr="00743896">
              <w:rPr>
                <w:rFonts w:ascii="GHEA Grapalat" w:hAnsi="GHEA Grapalat"/>
              </w:rPr>
              <w:t>0 Вт, допустимое отклонение: + - 5%</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Входное напряжение: не менее 200-240 В</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CRI (индекс цветопередачи): ≥90</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Частота: 50/60 Гц</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 </w:t>
            </w:r>
            <w:r w:rsidRPr="00930024">
              <w:rPr>
                <w:rFonts w:ascii="GHEA Grapalat" w:hAnsi="GHEA Grapalat"/>
              </w:rPr>
              <w:t>Работа</w:t>
            </w:r>
            <w:r w:rsidRPr="00743896">
              <w:rPr>
                <w:rFonts w:ascii="GHEA Grapalat" w:hAnsi="GHEA Grapalat"/>
              </w:rPr>
              <w:t xml:space="preserve"> при температуре окружающей среды не менее -30⁰C - +40⁰C</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Индекс цветопередачи (RA, %) не менее 70</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xml:space="preserve">• Срок службы: не менее </w:t>
            </w:r>
            <w:r>
              <w:rPr>
                <w:rFonts w:ascii="GHEA Grapalat" w:hAnsi="GHEA Grapalat"/>
              </w:rPr>
              <w:t>5</w:t>
            </w:r>
            <w:r w:rsidRPr="00743896">
              <w:rPr>
                <w:rFonts w:ascii="GHEA Grapalat" w:hAnsi="GHEA Grapalat"/>
              </w:rPr>
              <w:t>0 000 часов</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4. Система установки</w:t>
            </w:r>
          </w:p>
          <w:p w:rsidR="002C32C4" w:rsidRPr="00743896" w:rsidRDefault="002C32C4" w:rsidP="00C87A75">
            <w:pPr>
              <w:spacing w:line="276" w:lineRule="auto"/>
              <w:ind w:left="460" w:right="283" w:firstLine="566"/>
              <w:rPr>
                <w:rFonts w:ascii="GHEA Grapalat" w:hAnsi="GHEA Grapalat"/>
              </w:rPr>
            </w:pPr>
            <w:r w:rsidRPr="00743896">
              <w:rPr>
                <w:rFonts w:ascii="GHEA Grapalat" w:hAnsi="GHEA Grapalat"/>
              </w:rPr>
              <w:t>• Регулируемая ручка</w:t>
            </w:r>
            <w:r>
              <w:rPr>
                <w:rFonts w:ascii="GHEA Grapalat" w:hAnsi="GHEA Grapalat"/>
              </w:rPr>
              <w:t>,</w:t>
            </w:r>
            <w:r w:rsidRPr="00743896">
              <w:rPr>
                <w:rFonts w:ascii="GHEA Grapalat" w:hAnsi="GHEA Grapalat"/>
              </w:rPr>
              <w:t xml:space="preserve"> с регулировкой угла наклона от 15° до 90° для различных вариантов установки</w:t>
            </w:r>
            <w:r>
              <w:rPr>
                <w:rFonts w:ascii="GHEA Grapalat" w:hAnsi="GHEA Grapalat"/>
              </w:rPr>
              <w:t>.</w:t>
            </w:r>
          </w:p>
          <w:p w:rsidR="002C32C4" w:rsidRPr="0063386B" w:rsidRDefault="002C32C4" w:rsidP="00C87A75">
            <w:pPr>
              <w:ind w:left="284" w:right="283" w:firstLine="425"/>
              <w:jc w:val="both"/>
              <w:rPr>
                <w:rFonts w:ascii="GHEA Grapalat" w:hAnsi="GHEA Grapalat"/>
                <w:lang w:val="hy-AM"/>
              </w:rPr>
            </w:pPr>
            <w:r w:rsidRPr="0063386B">
              <w:rPr>
                <w:rFonts w:ascii="GHEA Grapalat" w:hAnsi="GHEA Grapalat"/>
                <w:lang w:val="hy-AM"/>
              </w:rPr>
              <w:t xml:space="preserve">Неиспользованная. Произведена не раннее 2024 года. </w:t>
            </w:r>
          </w:p>
          <w:p w:rsidR="002C32C4" w:rsidRDefault="002C32C4" w:rsidP="00C87A75">
            <w:pPr>
              <w:ind w:left="284" w:right="283" w:firstLine="425"/>
              <w:jc w:val="both"/>
              <w:rPr>
                <w:rFonts w:ascii="GHEA Grapalat" w:hAnsi="GHEA Grapalat"/>
                <w:lang w:val="hy-AM"/>
              </w:rPr>
            </w:pPr>
            <w:r w:rsidRPr="0063386B">
              <w:rPr>
                <w:rFonts w:ascii="GHEA Grapalat" w:hAnsi="GHEA Grapalat"/>
                <w:lang w:val="hy-AM"/>
              </w:rPr>
              <w:t xml:space="preserve">Гарантийный срок не менее </w:t>
            </w:r>
            <w:r>
              <w:rPr>
                <w:rFonts w:ascii="GHEA Grapalat" w:hAnsi="GHEA Grapalat"/>
              </w:rPr>
              <w:t>3</w:t>
            </w:r>
            <w:r w:rsidRPr="0063386B">
              <w:rPr>
                <w:rFonts w:ascii="GHEA Grapalat" w:hAnsi="GHEA Grapalat"/>
                <w:lang w:val="hy-AM"/>
              </w:rPr>
              <w:t xml:space="preserve"> года. Продавец вместе с поставленным товаром представляет сертификат качества,  технический паспорт и  гарантийный талон</w:t>
            </w:r>
            <w:r w:rsidRPr="00263571">
              <w:rPr>
                <w:rFonts w:ascii="GHEA Grapalat" w:hAnsi="GHEA Grapalat"/>
                <w:lang w:val="hy-AM"/>
              </w:rPr>
              <w:t>.</w:t>
            </w:r>
          </w:p>
          <w:p w:rsidR="002C32C4" w:rsidRDefault="002C32C4" w:rsidP="009C5E48">
            <w:pPr>
              <w:ind w:left="284" w:right="283" w:firstLine="425"/>
              <w:jc w:val="both"/>
              <w:rPr>
                <w:rFonts w:ascii="GHEA Grapalat" w:hAnsi="GHEA Grapalat"/>
                <w:lang w:val="hy-AM"/>
              </w:rPr>
            </w:pPr>
          </w:p>
        </w:tc>
      </w:tr>
    </w:tbl>
    <w:p w:rsidR="002C32C4" w:rsidRDefault="002C32C4" w:rsidP="002C32C4">
      <w:pPr>
        <w:rPr>
          <w:rFonts w:ascii="GHEA Grapalat" w:hAnsi="GHEA Grapalat"/>
          <w:sz w:val="22"/>
          <w:lang w:val="hy-AM"/>
        </w:rPr>
      </w:pPr>
    </w:p>
    <w:p w:rsidR="002C32C4" w:rsidRDefault="002C32C4" w:rsidP="002C32C4">
      <w:pPr>
        <w:ind w:left="284" w:right="-142"/>
        <w:rPr>
          <w:rFonts w:ascii="GHEA Grapalat" w:hAnsi="GHEA Grapalat"/>
          <w:sz w:val="22"/>
          <w:lang w:val="hy-AM"/>
        </w:rPr>
      </w:pPr>
    </w:p>
    <w:tbl>
      <w:tblPr>
        <w:tblW w:w="0" w:type="auto"/>
        <w:jc w:val="center"/>
        <w:tblLayout w:type="fixed"/>
        <w:tblLook w:val="0000" w:firstRow="0" w:lastRow="0" w:firstColumn="0" w:lastColumn="0" w:noHBand="0" w:noVBand="0"/>
      </w:tblPr>
      <w:tblGrid>
        <w:gridCol w:w="4536"/>
        <w:gridCol w:w="760"/>
        <w:gridCol w:w="4343"/>
      </w:tblGrid>
      <w:tr w:rsidR="002C32C4" w:rsidRPr="000D2933" w:rsidTr="00C87A75">
        <w:trPr>
          <w:jc w:val="center"/>
        </w:trPr>
        <w:tc>
          <w:tcPr>
            <w:tcW w:w="4536" w:type="dxa"/>
          </w:tcPr>
          <w:p w:rsidR="002C32C4" w:rsidRPr="00DD2B43" w:rsidRDefault="002C32C4" w:rsidP="00C87A75">
            <w:pPr>
              <w:widowControl w:val="0"/>
              <w:spacing w:after="160" w:line="360" w:lineRule="auto"/>
              <w:jc w:val="center"/>
              <w:rPr>
                <w:rFonts w:ascii="GHEA Grapalat" w:hAnsi="GHEA Grapalat"/>
              </w:rPr>
            </w:pPr>
            <w:r w:rsidRPr="000D2933">
              <w:rPr>
                <w:rFonts w:ascii="GHEA Grapalat" w:hAnsi="GHEA Grapalat"/>
              </w:rPr>
              <w:lastRenderedPageBreak/>
              <w:t xml:space="preserve">ПРОДАВЕЦ </w:t>
            </w:r>
          </w:p>
          <w:p w:rsidR="002C32C4" w:rsidRPr="000D2933" w:rsidRDefault="002C32C4" w:rsidP="00C87A75">
            <w:pPr>
              <w:widowControl w:val="0"/>
              <w:jc w:val="center"/>
              <w:rPr>
                <w:rFonts w:ascii="GHEA Grapalat" w:hAnsi="GHEA Grapalat"/>
              </w:rPr>
            </w:pPr>
            <w:r w:rsidRPr="000D2933">
              <w:rPr>
                <w:rFonts w:ascii="GHEA Grapalat" w:hAnsi="GHEA Grapalat"/>
              </w:rPr>
              <w:t>__________________________</w:t>
            </w:r>
          </w:p>
          <w:p w:rsidR="002C32C4" w:rsidRPr="000D2933" w:rsidRDefault="002C32C4" w:rsidP="00C87A75">
            <w:pPr>
              <w:widowControl w:val="0"/>
              <w:spacing w:after="160" w:line="360" w:lineRule="auto"/>
              <w:jc w:val="center"/>
              <w:rPr>
                <w:rFonts w:ascii="GHEA Grapalat" w:hAnsi="GHEA Grapalat"/>
              </w:rPr>
            </w:pPr>
            <w:r w:rsidRPr="000D2933">
              <w:rPr>
                <w:rFonts w:ascii="GHEA Grapalat" w:hAnsi="GHEA Grapalat"/>
              </w:rPr>
              <w:t>/подпись/</w:t>
            </w:r>
          </w:p>
          <w:p w:rsidR="002C32C4" w:rsidRPr="00DD2B43" w:rsidRDefault="002C32C4" w:rsidP="00C87A75">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2C32C4" w:rsidRPr="00DD2B43" w:rsidRDefault="002C32C4" w:rsidP="00C87A75">
            <w:pPr>
              <w:widowControl w:val="0"/>
              <w:spacing w:after="160" w:line="360" w:lineRule="auto"/>
              <w:jc w:val="center"/>
              <w:rPr>
                <w:rFonts w:ascii="GHEA Grapalat" w:hAnsi="GHEA Grapalat"/>
              </w:rPr>
            </w:pPr>
          </w:p>
        </w:tc>
        <w:tc>
          <w:tcPr>
            <w:tcW w:w="4343" w:type="dxa"/>
          </w:tcPr>
          <w:p w:rsidR="002C32C4" w:rsidRPr="00DD2B43" w:rsidRDefault="002C32C4" w:rsidP="00C87A75">
            <w:pPr>
              <w:widowControl w:val="0"/>
              <w:spacing w:after="160" w:line="360" w:lineRule="auto"/>
              <w:jc w:val="center"/>
              <w:rPr>
                <w:rFonts w:ascii="GHEA Grapalat" w:hAnsi="GHEA Grapalat"/>
              </w:rPr>
            </w:pPr>
            <w:r w:rsidRPr="000D2933">
              <w:rPr>
                <w:rFonts w:ascii="GHEA Grapalat" w:hAnsi="GHEA Grapalat"/>
              </w:rPr>
              <w:t>ПОКУПАТЕЛЬ</w:t>
            </w:r>
          </w:p>
          <w:p w:rsidR="002C32C4" w:rsidRPr="000D2933" w:rsidRDefault="002C32C4" w:rsidP="00C87A75">
            <w:pPr>
              <w:widowControl w:val="0"/>
              <w:jc w:val="center"/>
              <w:rPr>
                <w:rFonts w:ascii="GHEA Grapalat" w:hAnsi="GHEA Grapalat"/>
              </w:rPr>
            </w:pPr>
            <w:r w:rsidRPr="000D2933">
              <w:rPr>
                <w:rFonts w:ascii="GHEA Grapalat" w:hAnsi="GHEA Grapalat"/>
              </w:rPr>
              <w:t>__________________________</w:t>
            </w:r>
          </w:p>
          <w:p w:rsidR="002C32C4" w:rsidRPr="000D2933" w:rsidRDefault="002C32C4" w:rsidP="00C87A75">
            <w:pPr>
              <w:widowControl w:val="0"/>
              <w:spacing w:after="160" w:line="360" w:lineRule="auto"/>
              <w:jc w:val="center"/>
              <w:rPr>
                <w:rFonts w:ascii="GHEA Grapalat" w:hAnsi="GHEA Grapalat"/>
              </w:rPr>
            </w:pPr>
            <w:r w:rsidRPr="000D2933">
              <w:rPr>
                <w:rFonts w:ascii="GHEA Grapalat" w:hAnsi="GHEA Grapalat"/>
              </w:rPr>
              <w:t>/подпись/</w:t>
            </w:r>
          </w:p>
          <w:p w:rsidR="002C32C4" w:rsidRPr="00DD2B43" w:rsidRDefault="002C32C4" w:rsidP="00C87A75">
            <w:pPr>
              <w:widowControl w:val="0"/>
              <w:spacing w:after="160" w:line="360" w:lineRule="auto"/>
              <w:jc w:val="center"/>
              <w:rPr>
                <w:rFonts w:ascii="GHEA Grapalat" w:hAnsi="GHEA Grapalat"/>
              </w:rPr>
            </w:pPr>
            <w:r w:rsidRPr="00DD2B43">
              <w:rPr>
                <w:rFonts w:ascii="GHEA Grapalat" w:hAnsi="GHEA Grapalat"/>
              </w:rPr>
              <w:t>М. П.</w:t>
            </w:r>
          </w:p>
        </w:tc>
      </w:tr>
    </w:tbl>
    <w:p w:rsidR="002C32C4" w:rsidRDefault="002C32C4" w:rsidP="00BE2816">
      <w:pPr>
        <w:widowControl w:val="0"/>
        <w:spacing w:after="160"/>
        <w:jc w:val="right"/>
        <w:rPr>
          <w:rFonts w:ascii="GHEA Grapalat" w:hAnsi="GHEA Grapalat"/>
          <w:i/>
        </w:rPr>
        <w:sectPr w:rsidR="002C32C4" w:rsidSect="002C32C4">
          <w:footnotePr>
            <w:pos w:val="beneathText"/>
          </w:footnotePr>
          <w:pgSz w:w="11906" w:h="16838" w:code="9"/>
          <w:pgMar w:top="1418" w:right="1418" w:bottom="1418" w:left="629" w:header="561" w:footer="561" w:gutter="0"/>
          <w:cols w:space="720"/>
        </w:sectPr>
      </w:pPr>
    </w:p>
    <w:p w:rsidR="002C32C4" w:rsidRDefault="002C32C4" w:rsidP="00BE2816">
      <w:pPr>
        <w:widowControl w:val="0"/>
        <w:spacing w:after="160"/>
        <w:jc w:val="right"/>
        <w:rPr>
          <w:rFonts w:ascii="GHEA Grapalat" w:hAnsi="GHEA Grapalat"/>
          <w:i/>
        </w:rPr>
      </w:pPr>
    </w:p>
    <w:p w:rsidR="00417A05" w:rsidRPr="00AA5BD2" w:rsidRDefault="00417A05" w:rsidP="00BE2816">
      <w:pPr>
        <w:widowControl w:val="0"/>
        <w:spacing w:after="160"/>
        <w:jc w:val="right"/>
        <w:rPr>
          <w:rFonts w:ascii="GHEA Grapalat" w:hAnsi="GHEA Grapalat"/>
          <w:i/>
        </w:rPr>
      </w:pPr>
      <w:r w:rsidRPr="00AA5BD2">
        <w:rPr>
          <w:rFonts w:ascii="GHEA Grapalat" w:hAnsi="GHEA Grapalat"/>
          <w:i/>
        </w:rPr>
        <w:t>Приложение № 2</w:t>
      </w:r>
    </w:p>
    <w:p w:rsidR="00417A05" w:rsidRPr="00AA5BD2" w:rsidRDefault="00417A05" w:rsidP="00BE2816">
      <w:pPr>
        <w:widowControl w:val="0"/>
        <w:spacing w:after="160"/>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0F5AE7">
        <w:rPr>
          <w:rFonts w:ascii="GHEA Grapalat" w:hAnsi="GHEA Grapalat"/>
          <w:b/>
        </w:rPr>
        <w:t>25/</w:t>
      </w:r>
      <w:r w:rsidR="009F1545" w:rsidRPr="009F1545">
        <w:rPr>
          <w:rFonts w:ascii="GHEA Grapalat" w:hAnsi="GHEA Grapalat"/>
          <w:b/>
        </w:rPr>
        <w:t>9</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820826">
        <w:rPr>
          <w:rFonts w:ascii="GHEA Grapalat" w:hAnsi="GHEA Grapalat"/>
          <w:i/>
        </w:rPr>
        <w:t>5</w:t>
      </w:r>
      <w:r w:rsidRPr="00FD14D7">
        <w:rPr>
          <w:rFonts w:ascii="GHEA Grapalat" w:hAnsi="GHEA Grapalat"/>
          <w:i/>
        </w:rPr>
        <w:t xml:space="preserve"> </w:t>
      </w:r>
      <w:r w:rsidRPr="00AA5BD2">
        <w:rPr>
          <w:rFonts w:ascii="GHEA Grapalat" w:hAnsi="GHEA Grapalat"/>
          <w:i/>
        </w:rPr>
        <w:t>г.</w:t>
      </w:r>
    </w:p>
    <w:p w:rsidR="00417A05" w:rsidRPr="00016450" w:rsidRDefault="00417A05" w:rsidP="00417A05">
      <w:pPr>
        <w:widowControl w:val="0"/>
        <w:spacing w:after="160"/>
        <w:jc w:val="center"/>
        <w:rPr>
          <w:rFonts w:ascii="GHEA Grapalat" w:hAnsi="GHEA Grapalat"/>
        </w:rPr>
      </w:pPr>
      <w:r>
        <w:rPr>
          <w:rFonts w:ascii="GHEA Grapalat" w:hAnsi="GHEA Grapalat"/>
        </w:rPr>
        <w:t>ГРАФИК ОПЛАТЫ</w:t>
      </w:r>
    </w:p>
    <w:p w:rsidR="00417A05" w:rsidRPr="00016450" w:rsidRDefault="00417A05" w:rsidP="00417A05">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364BAB" w:rsidRPr="00576215" w:rsidTr="00885259">
        <w:trPr>
          <w:jc w:val="center"/>
        </w:trPr>
        <w:tc>
          <w:tcPr>
            <w:tcW w:w="15952" w:type="dxa"/>
            <w:gridSpan w:val="5"/>
            <w:vAlign w:val="center"/>
          </w:tcPr>
          <w:p w:rsidR="00364BAB" w:rsidRPr="001C4292" w:rsidRDefault="00364BAB" w:rsidP="00885259">
            <w:pPr>
              <w:widowControl w:val="0"/>
              <w:spacing w:after="120"/>
              <w:jc w:val="center"/>
              <w:rPr>
                <w:rFonts w:ascii="GHEA Grapalat" w:hAnsi="GHEA Grapalat"/>
                <w:szCs w:val="20"/>
              </w:rPr>
            </w:pPr>
            <w:r w:rsidRPr="001C4292">
              <w:rPr>
                <w:rFonts w:ascii="GHEA Grapalat" w:hAnsi="GHEA Grapalat"/>
                <w:szCs w:val="20"/>
              </w:rPr>
              <w:t>Товар</w:t>
            </w:r>
          </w:p>
        </w:tc>
      </w:tr>
      <w:tr w:rsidR="00364BAB" w:rsidRPr="00576215" w:rsidTr="00885259">
        <w:trPr>
          <w:jc w:val="center"/>
        </w:trPr>
        <w:tc>
          <w:tcPr>
            <w:tcW w:w="0" w:type="auto"/>
            <w:vAlign w:val="center"/>
          </w:tcPr>
          <w:p w:rsidR="00364BAB" w:rsidRPr="00E9005B" w:rsidRDefault="00364BAB" w:rsidP="00885259">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364BAB" w:rsidRPr="00E9005B" w:rsidRDefault="00364BAB" w:rsidP="00885259">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364BAB" w:rsidRPr="00E9005B" w:rsidRDefault="00364BAB" w:rsidP="00885259">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622" w:type="dxa"/>
            <w:gridSpan w:val="2"/>
            <w:vAlign w:val="center"/>
          </w:tcPr>
          <w:p w:rsidR="00364BAB" w:rsidRPr="00004CC4" w:rsidRDefault="00364BAB" w:rsidP="00885259">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00820826" w:rsidRPr="00767841">
              <w:rPr>
                <w:rFonts w:ascii="GHEA Grapalat" w:hAnsi="GHEA Grapalat"/>
                <w:szCs w:val="20"/>
              </w:rPr>
              <w:t>5</w:t>
            </w:r>
            <w:r w:rsidRPr="00004CC4">
              <w:rPr>
                <w:rFonts w:ascii="GHEA Grapalat" w:hAnsi="GHEA Grapalat"/>
                <w:szCs w:val="20"/>
              </w:rPr>
              <w:t>г</w:t>
            </w:r>
          </w:p>
          <w:p w:rsidR="00364BAB" w:rsidRPr="00E9005B" w:rsidRDefault="00364BAB" w:rsidP="00885259">
            <w:pPr>
              <w:widowControl w:val="0"/>
              <w:spacing w:after="120"/>
              <w:jc w:val="center"/>
              <w:rPr>
                <w:rFonts w:ascii="GHEA Grapalat" w:hAnsi="GHEA Grapalat"/>
                <w:szCs w:val="20"/>
              </w:rPr>
            </w:pPr>
          </w:p>
        </w:tc>
      </w:tr>
      <w:tr w:rsidR="00F03CD2" w:rsidRPr="00576215" w:rsidTr="00885259">
        <w:trPr>
          <w:jc w:val="center"/>
        </w:trPr>
        <w:tc>
          <w:tcPr>
            <w:tcW w:w="0" w:type="auto"/>
            <w:vAlign w:val="center"/>
          </w:tcPr>
          <w:p w:rsidR="00F03CD2" w:rsidRPr="00120D20" w:rsidRDefault="00F03CD2" w:rsidP="00F03CD2">
            <w:pPr>
              <w:jc w:val="center"/>
              <w:rPr>
                <w:rFonts w:ascii="GHEA Grapalat" w:hAnsi="GHEA Grapalat"/>
              </w:rPr>
            </w:pPr>
            <w:r w:rsidRPr="00120D20">
              <w:rPr>
                <w:rFonts w:ascii="GHEA Grapalat" w:hAnsi="GHEA Grapalat"/>
              </w:rPr>
              <w:t>1</w:t>
            </w:r>
          </w:p>
        </w:tc>
        <w:tc>
          <w:tcPr>
            <w:tcW w:w="2315" w:type="dxa"/>
            <w:vAlign w:val="center"/>
          </w:tcPr>
          <w:p w:rsidR="00F03CD2" w:rsidRPr="00120D20" w:rsidRDefault="00F03CD2" w:rsidP="00F03CD2">
            <w:pPr>
              <w:jc w:val="center"/>
              <w:rPr>
                <w:rFonts w:ascii="GHEA Grapalat" w:hAnsi="GHEA Grapalat"/>
              </w:rPr>
            </w:pPr>
            <w:r>
              <w:rPr>
                <w:rFonts w:ascii="Arial Unicode" w:hAnsi="Arial Unicode" w:cs="Arial"/>
                <w:sz w:val="22"/>
                <w:szCs w:val="22"/>
              </w:rPr>
              <w:t>31531300</w:t>
            </w:r>
          </w:p>
        </w:tc>
        <w:tc>
          <w:tcPr>
            <w:tcW w:w="3727" w:type="dxa"/>
            <w:vAlign w:val="center"/>
          </w:tcPr>
          <w:p w:rsidR="00F03CD2" w:rsidRPr="006A2548" w:rsidRDefault="00F03CD2" w:rsidP="00F03CD2">
            <w:pPr>
              <w:rPr>
                <w:rFonts w:ascii="GHEA Grapalat" w:hAnsi="GHEA Grapalat"/>
              </w:rPr>
            </w:pPr>
            <w:r w:rsidRPr="006A2548">
              <w:rPr>
                <w:rFonts w:ascii="GHEA Grapalat" w:hAnsi="GHEA Grapalat"/>
              </w:rPr>
              <w:t>Лампа LED 7 Вт</w:t>
            </w:r>
          </w:p>
        </w:tc>
        <w:tc>
          <w:tcPr>
            <w:tcW w:w="6438" w:type="dxa"/>
            <w:vAlign w:val="center"/>
          </w:tcPr>
          <w:p w:rsidR="00F03CD2" w:rsidRPr="00E9005B" w:rsidRDefault="00F03CD2" w:rsidP="00F03CD2">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F03CD2" w:rsidRPr="00576215" w:rsidRDefault="00F03CD2" w:rsidP="00F03CD2">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F03CD2" w:rsidRPr="00576215" w:rsidTr="00885259">
        <w:trPr>
          <w:jc w:val="center"/>
        </w:trPr>
        <w:tc>
          <w:tcPr>
            <w:tcW w:w="0" w:type="auto"/>
            <w:vAlign w:val="center"/>
          </w:tcPr>
          <w:p w:rsidR="00F03CD2" w:rsidRPr="00120D20" w:rsidRDefault="00F03CD2" w:rsidP="00F03CD2">
            <w:pPr>
              <w:jc w:val="center"/>
              <w:rPr>
                <w:rFonts w:ascii="GHEA Grapalat" w:hAnsi="GHEA Grapalat"/>
              </w:rPr>
            </w:pPr>
            <w:r>
              <w:rPr>
                <w:rFonts w:ascii="GHEA Grapalat" w:hAnsi="GHEA Grapalat"/>
              </w:rPr>
              <w:t>2</w:t>
            </w:r>
          </w:p>
        </w:tc>
        <w:tc>
          <w:tcPr>
            <w:tcW w:w="2315" w:type="dxa"/>
            <w:vAlign w:val="center"/>
          </w:tcPr>
          <w:p w:rsidR="00F03CD2" w:rsidRPr="00120D20" w:rsidRDefault="00F03CD2" w:rsidP="00F03CD2">
            <w:pPr>
              <w:jc w:val="center"/>
              <w:rPr>
                <w:rFonts w:ascii="GHEA Grapalat" w:hAnsi="GHEA Grapalat"/>
              </w:rPr>
            </w:pPr>
            <w:r>
              <w:rPr>
                <w:rFonts w:ascii="Arial Unicode" w:hAnsi="Arial Unicode" w:cs="Arial"/>
              </w:rPr>
              <w:t>31531300/1</w:t>
            </w:r>
          </w:p>
        </w:tc>
        <w:tc>
          <w:tcPr>
            <w:tcW w:w="3727" w:type="dxa"/>
            <w:vAlign w:val="center"/>
          </w:tcPr>
          <w:p w:rsidR="00F03CD2" w:rsidRPr="006A2548" w:rsidRDefault="00F03CD2" w:rsidP="00F03CD2">
            <w:pPr>
              <w:rPr>
                <w:rFonts w:ascii="GHEA Grapalat" w:hAnsi="GHEA Grapalat"/>
              </w:rPr>
            </w:pPr>
            <w:r w:rsidRPr="006A2548">
              <w:rPr>
                <w:rFonts w:ascii="GHEA Grapalat" w:hAnsi="GHEA Grapalat"/>
              </w:rPr>
              <w:t>Лампа LED 15 Вт</w:t>
            </w:r>
          </w:p>
        </w:tc>
        <w:tc>
          <w:tcPr>
            <w:tcW w:w="6438" w:type="dxa"/>
            <w:vAlign w:val="center"/>
          </w:tcPr>
          <w:p w:rsidR="00F03CD2" w:rsidRPr="00E9005B" w:rsidRDefault="00F03CD2" w:rsidP="00F03CD2">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F03CD2" w:rsidRPr="00576215" w:rsidRDefault="00F03CD2" w:rsidP="00F03CD2">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F03CD2" w:rsidRPr="00576215" w:rsidTr="00885259">
        <w:trPr>
          <w:jc w:val="center"/>
        </w:trPr>
        <w:tc>
          <w:tcPr>
            <w:tcW w:w="0" w:type="auto"/>
            <w:vAlign w:val="center"/>
          </w:tcPr>
          <w:p w:rsidR="00F03CD2" w:rsidRPr="00120D20" w:rsidRDefault="00F03CD2" w:rsidP="00F03CD2">
            <w:pPr>
              <w:jc w:val="center"/>
              <w:rPr>
                <w:rFonts w:ascii="GHEA Grapalat" w:hAnsi="GHEA Grapalat"/>
              </w:rPr>
            </w:pPr>
            <w:r>
              <w:rPr>
                <w:rFonts w:ascii="GHEA Grapalat" w:hAnsi="GHEA Grapalat"/>
              </w:rPr>
              <w:t>3</w:t>
            </w:r>
          </w:p>
        </w:tc>
        <w:tc>
          <w:tcPr>
            <w:tcW w:w="2315" w:type="dxa"/>
            <w:vAlign w:val="center"/>
          </w:tcPr>
          <w:p w:rsidR="00F03CD2" w:rsidRPr="00120D20" w:rsidRDefault="00F03CD2" w:rsidP="00F03CD2">
            <w:pPr>
              <w:jc w:val="center"/>
              <w:rPr>
                <w:rFonts w:ascii="GHEA Grapalat" w:hAnsi="GHEA Grapalat"/>
              </w:rPr>
            </w:pPr>
            <w:r>
              <w:rPr>
                <w:rFonts w:ascii="Arial Unicode" w:hAnsi="Arial Unicode" w:cs="Arial"/>
              </w:rPr>
              <w:t>31531300</w:t>
            </w:r>
          </w:p>
        </w:tc>
        <w:tc>
          <w:tcPr>
            <w:tcW w:w="3727" w:type="dxa"/>
            <w:vAlign w:val="center"/>
          </w:tcPr>
          <w:p w:rsidR="00F03CD2" w:rsidRPr="006A2548" w:rsidRDefault="00F03CD2" w:rsidP="00F03CD2">
            <w:pPr>
              <w:rPr>
                <w:rFonts w:ascii="GHEA Grapalat" w:hAnsi="GHEA Grapalat"/>
              </w:rPr>
            </w:pPr>
            <w:r w:rsidRPr="006A2548">
              <w:rPr>
                <w:rFonts w:ascii="GHEA Grapalat" w:hAnsi="GHEA Grapalat"/>
              </w:rPr>
              <w:t>Лампа LED 80 Вт</w:t>
            </w:r>
          </w:p>
        </w:tc>
        <w:tc>
          <w:tcPr>
            <w:tcW w:w="6438" w:type="dxa"/>
            <w:vAlign w:val="center"/>
          </w:tcPr>
          <w:p w:rsidR="00F03CD2" w:rsidRPr="00E9005B" w:rsidRDefault="00F03CD2" w:rsidP="00F03CD2">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F03CD2" w:rsidRPr="00576215" w:rsidRDefault="00F03CD2" w:rsidP="00F03CD2">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F03CD2" w:rsidRPr="00576215" w:rsidTr="00885259">
        <w:trPr>
          <w:jc w:val="center"/>
        </w:trPr>
        <w:tc>
          <w:tcPr>
            <w:tcW w:w="0" w:type="auto"/>
            <w:vAlign w:val="center"/>
          </w:tcPr>
          <w:p w:rsidR="00F03CD2" w:rsidRDefault="00F03CD2" w:rsidP="00F03CD2">
            <w:pPr>
              <w:jc w:val="center"/>
              <w:rPr>
                <w:rFonts w:ascii="GHEA Grapalat" w:hAnsi="GHEA Grapalat"/>
              </w:rPr>
            </w:pPr>
            <w:r>
              <w:rPr>
                <w:rFonts w:ascii="GHEA Grapalat" w:hAnsi="GHEA Grapalat"/>
              </w:rPr>
              <w:t>4</w:t>
            </w:r>
          </w:p>
        </w:tc>
        <w:tc>
          <w:tcPr>
            <w:tcW w:w="2315" w:type="dxa"/>
            <w:vAlign w:val="center"/>
          </w:tcPr>
          <w:p w:rsidR="00F03CD2" w:rsidRPr="00120D20" w:rsidRDefault="00F03CD2" w:rsidP="00F03CD2">
            <w:pPr>
              <w:jc w:val="center"/>
              <w:rPr>
                <w:rFonts w:ascii="GHEA Grapalat" w:hAnsi="GHEA Grapalat"/>
              </w:rPr>
            </w:pPr>
            <w:r>
              <w:rPr>
                <w:rFonts w:ascii="Arial Unicode" w:hAnsi="Arial Unicode" w:cs="Arial"/>
                <w:sz w:val="22"/>
                <w:szCs w:val="22"/>
              </w:rPr>
              <w:t>31512360</w:t>
            </w:r>
          </w:p>
        </w:tc>
        <w:tc>
          <w:tcPr>
            <w:tcW w:w="3727" w:type="dxa"/>
            <w:vAlign w:val="center"/>
          </w:tcPr>
          <w:p w:rsidR="00F03CD2" w:rsidRPr="006A2548" w:rsidRDefault="00F03CD2" w:rsidP="00F03CD2">
            <w:pPr>
              <w:rPr>
                <w:rFonts w:ascii="GHEA Grapalat" w:hAnsi="GHEA Grapalat"/>
              </w:rPr>
            </w:pPr>
            <w:r w:rsidRPr="006A2548">
              <w:rPr>
                <w:rFonts w:ascii="GHEA Grapalat" w:hAnsi="GHEA Grapalat"/>
              </w:rPr>
              <w:t>Светодиодный прожектор 50 Вт, с дальним светом</w:t>
            </w:r>
          </w:p>
        </w:tc>
        <w:tc>
          <w:tcPr>
            <w:tcW w:w="6438" w:type="dxa"/>
            <w:vAlign w:val="center"/>
          </w:tcPr>
          <w:p w:rsidR="00F03CD2" w:rsidRPr="00E9005B" w:rsidRDefault="00F03CD2" w:rsidP="00F03CD2">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F03CD2" w:rsidRPr="00576215" w:rsidRDefault="00F03CD2" w:rsidP="00F03CD2">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9E468D" w:rsidRPr="00576215" w:rsidTr="00885259">
        <w:trPr>
          <w:jc w:val="center"/>
        </w:trPr>
        <w:tc>
          <w:tcPr>
            <w:tcW w:w="0" w:type="auto"/>
            <w:vAlign w:val="center"/>
          </w:tcPr>
          <w:p w:rsidR="009E468D" w:rsidRDefault="009E468D" w:rsidP="009E468D">
            <w:pPr>
              <w:jc w:val="center"/>
              <w:rPr>
                <w:rFonts w:ascii="GHEA Grapalat" w:hAnsi="GHEA Grapalat"/>
              </w:rPr>
            </w:pPr>
            <w:r>
              <w:rPr>
                <w:rFonts w:ascii="GHEA Grapalat" w:hAnsi="GHEA Grapalat"/>
              </w:rPr>
              <w:t>5</w:t>
            </w:r>
          </w:p>
        </w:tc>
        <w:tc>
          <w:tcPr>
            <w:tcW w:w="2315" w:type="dxa"/>
            <w:vAlign w:val="center"/>
          </w:tcPr>
          <w:p w:rsidR="009E468D" w:rsidRPr="00120D20" w:rsidRDefault="009E468D" w:rsidP="009E468D">
            <w:pPr>
              <w:jc w:val="center"/>
              <w:rPr>
                <w:rFonts w:ascii="GHEA Grapalat" w:hAnsi="GHEA Grapalat"/>
              </w:rPr>
            </w:pPr>
            <w:r>
              <w:rPr>
                <w:rFonts w:ascii="Arial Unicode" w:hAnsi="Arial Unicode" w:cs="Arial"/>
                <w:sz w:val="22"/>
                <w:szCs w:val="22"/>
              </w:rPr>
              <w:t>31512360</w:t>
            </w:r>
          </w:p>
        </w:tc>
        <w:tc>
          <w:tcPr>
            <w:tcW w:w="3727" w:type="dxa"/>
            <w:vAlign w:val="center"/>
          </w:tcPr>
          <w:p w:rsidR="009E468D" w:rsidRPr="006A2548" w:rsidRDefault="009E468D" w:rsidP="009E468D">
            <w:pPr>
              <w:rPr>
                <w:rFonts w:ascii="GHEA Grapalat" w:hAnsi="GHEA Grapalat"/>
              </w:rPr>
            </w:pPr>
            <w:r w:rsidRPr="006A2548">
              <w:rPr>
                <w:rFonts w:ascii="GHEA Grapalat" w:hAnsi="GHEA Grapalat"/>
              </w:rPr>
              <w:t xml:space="preserve">Светодиодный прожектор </w:t>
            </w:r>
            <w:r w:rsidRPr="00767841">
              <w:rPr>
                <w:rFonts w:ascii="GHEA Grapalat" w:hAnsi="GHEA Grapalat"/>
              </w:rPr>
              <w:t>10</w:t>
            </w:r>
            <w:r w:rsidRPr="006A2548">
              <w:rPr>
                <w:rFonts w:ascii="GHEA Grapalat" w:hAnsi="GHEA Grapalat"/>
              </w:rPr>
              <w:t>0 Вт, с дальним светом</w:t>
            </w:r>
          </w:p>
        </w:tc>
        <w:tc>
          <w:tcPr>
            <w:tcW w:w="6438" w:type="dxa"/>
            <w:vAlign w:val="center"/>
          </w:tcPr>
          <w:p w:rsidR="009E468D" w:rsidRPr="00E9005B" w:rsidRDefault="009E468D" w:rsidP="009E468D">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9E468D" w:rsidRPr="00576215" w:rsidRDefault="009E468D" w:rsidP="009E468D">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9E468D" w:rsidRPr="00576215" w:rsidTr="00885259">
        <w:trPr>
          <w:jc w:val="center"/>
        </w:trPr>
        <w:tc>
          <w:tcPr>
            <w:tcW w:w="0" w:type="auto"/>
            <w:vAlign w:val="center"/>
          </w:tcPr>
          <w:p w:rsidR="009E468D" w:rsidRDefault="009E468D" w:rsidP="009E468D">
            <w:pPr>
              <w:jc w:val="center"/>
              <w:rPr>
                <w:rFonts w:ascii="GHEA Grapalat" w:hAnsi="GHEA Grapalat"/>
              </w:rPr>
            </w:pPr>
            <w:r>
              <w:rPr>
                <w:rFonts w:ascii="GHEA Grapalat" w:hAnsi="GHEA Grapalat"/>
              </w:rPr>
              <w:t>6</w:t>
            </w:r>
          </w:p>
        </w:tc>
        <w:tc>
          <w:tcPr>
            <w:tcW w:w="2315" w:type="dxa"/>
            <w:vAlign w:val="center"/>
          </w:tcPr>
          <w:p w:rsidR="009E468D" w:rsidRPr="00120D20" w:rsidRDefault="009E468D" w:rsidP="009E468D">
            <w:pPr>
              <w:jc w:val="center"/>
              <w:rPr>
                <w:rFonts w:ascii="GHEA Grapalat" w:hAnsi="GHEA Grapalat"/>
              </w:rPr>
            </w:pPr>
            <w:r>
              <w:rPr>
                <w:rFonts w:ascii="Arial Unicode" w:hAnsi="Arial Unicode" w:cs="Arial"/>
                <w:sz w:val="22"/>
                <w:szCs w:val="22"/>
              </w:rPr>
              <w:t>31512360</w:t>
            </w:r>
          </w:p>
        </w:tc>
        <w:tc>
          <w:tcPr>
            <w:tcW w:w="3727" w:type="dxa"/>
            <w:vAlign w:val="center"/>
          </w:tcPr>
          <w:p w:rsidR="009E468D" w:rsidRPr="006A2548" w:rsidRDefault="009E468D" w:rsidP="009E468D">
            <w:pPr>
              <w:rPr>
                <w:rFonts w:ascii="GHEA Grapalat" w:hAnsi="GHEA Grapalat"/>
              </w:rPr>
            </w:pPr>
            <w:r w:rsidRPr="006A2548">
              <w:rPr>
                <w:rFonts w:ascii="GHEA Grapalat" w:hAnsi="GHEA Grapalat"/>
              </w:rPr>
              <w:t xml:space="preserve">Светодиодный прожектор </w:t>
            </w:r>
            <w:r w:rsidRPr="00767841">
              <w:rPr>
                <w:rFonts w:ascii="GHEA Grapalat" w:hAnsi="GHEA Grapalat"/>
              </w:rPr>
              <w:t>400</w:t>
            </w:r>
            <w:r w:rsidRPr="006A2548">
              <w:rPr>
                <w:rFonts w:ascii="GHEA Grapalat" w:hAnsi="GHEA Grapalat"/>
              </w:rPr>
              <w:t xml:space="preserve"> Вт, с дальним светом</w:t>
            </w:r>
          </w:p>
        </w:tc>
        <w:tc>
          <w:tcPr>
            <w:tcW w:w="6438" w:type="dxa"/>
            <w:vAlign w:val="center"/>
          </w:tcPr>
          <w:p w:rsidR="009E468D" w:rsidRPr="00E9005B" w:rsidRDefault="009E468D" w:rsidP="009E468D">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9E468D" w:rsidRPr="00576215" w:rsidRDefault="009E468D" w:rsidP="009E468D">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9E468D" w:rsidRPr="00576215" w:rsidTr="00885259">
        <w:trPr>
          <w:jc w:val="center"/>
        </w:trPr>
        <w:tc>
          <w:tcPr>
            <w:tcW w:w="0" w:type="auto"/>
            <w:vAlign w:val="center"/>
          </w:tcPr>
          <w:p w:rsidR="009E468D" w:rsidRDefault="009E468D" w:rsidP="009E468D">
            <w:pPr>
              <w:jc w:val="center"/>
              <w:rPr>
                <w:rFonts w:ascii="GHEA Grapalat" w:hAnsi="GHEA Grapalat"/>
              </w:rPr>
            </w:pPr>
            <w:r>
              <w:rPr>
                <w:rFonts w:ascii="GHEA Grapalat" w:hAnsi="GHEA Grapalat"/>
              </w:rPr>
              <w:lastRenderedPageBreak/>
              <w:t>7</w:t>
            </w:r>
          </w:p>
        </w:tc>
        <w:tc>
          <w:tcPr>
            <w:tcW w:w="2315" w:type="dxa"/>
            <w:vAlign w:val="center"/>
          </w:tcPr>
          <w:p w:rsidR="009E468D" w:rsidRPr="00120D20" w:rsidRDefault="009E468D" w:rsidP="009E468D">
            <w:pPr>
              <w:jc w:val="center"/>
              <w:rPr>
                <w:rFonts w:ascii="GHEA Grapalat" w:hAnsi="GHEA Grapalat"/>
              </w:rPr>
            </w:pPr>
            <w:r>
              <w:rPr>
                <w:rFonts w:ascii="Arial Unicode" w:hAnsi="Arial Unicode" w:cs="Arial"/>
                <w:sz w:val="22"/>
                <w:szCs w:val="22"/>
              </w:rPr>
              <w:t>31512360</w:t>
            </w:r>
          </w:p>
        </w:tc>
        <w:tc>
          <w:tcPr>
            <w:tcW w:w="3727" w:type="dxa"/>
            <w:vAlign w:val="center"/>
          </w:tcPr>
          <w:p w:rsidR="009E468D" w:rsidRPr="006A2548" w:rsidRDefault="009E468D" w:rsidP="009E468D">
            <w:pPr>
              <w:rPr>
                <w:rFonts w:ascii="GHEA Grapalat" w:hAnsi="GHEA Grapalat"/>
              </w:rPr>
            </w:pPr>
            <w:r w:rsidRPr="006A2548">
              <w:rPr>
                <w:rFonts w:ascii="GHEA Grapalat" w:hAnsi="GHEA Grapalat"/>
              </w:rPr>
              <w:t xml:space="preserve">Светодиодный прожектор </w:t>
            </w:r>
            <w:r>
              <w:rPr>
                <w:rFonts w:ascii="GHEA Grapalat" w:hAnsi="GHEA Grapalat"/>
              </w:rPr>
              <w:t>1000</w:t>
            </w:r>
            <w:r w:rsidRPr="006A2548">
              <w:rPr>
                <w:rFonts w:ascii="GHEA Grapalat" w:hAnsi="GHEA Grapalat"/>
              </w:rPr>
              <w:t xml:space="preserve"> Вт, с дальним светом</w:t>
            </w:r>
          </w:p>
        </w:tc>
        <w:tc>
          <w:tcPr>
            <w:tcW w:w="6438" w:type="dxa"/>
            <w:vAlign w:val="center"/>
          </w:tcPr>
          <w:p w:rsidR="009E468D" w:rsidRPr="00E9005B" w:rsidRDefault="009E468D" w:rsidP="009E468D">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9E468D" w:rsidRPr="00576215" w:rsidRDefault="009E468D" w:rsidP="009E468D">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64BAB" w:rsidRPr="00576215" w:rsidTr="00885259">
        <w:trPr>
          <w:jc w:val="center"/>
        </w:trPr>
        <w:tc>
          <w:tcPr>
            <w:tcW w:w="14768" w:type="dxa"/>
            <w:gridSpan w:val="4"/>
            <w:vAlign w:val="center"/>
          </w:tcPr>
          <w:p w:rsidR="00364BAB" w:rsidRPr="00E9005B" w:rsidRDefault="00364BAB" w:rsidP="00885259">
            <w:pPr>
              <w:widowControl w:val="0"/>
              <w:spacing w:after="120"/>
              <w:ind w:right="-7"/>
              <w:jc w:val="center"/>
              <w:rPr>
                <w:rFonts w:ascii="GHEA Grapalat" w:hAnsi="GHEA Grapalat"/>
                <w:szCs w:val="20"/>
              </w:rPr>
            </w:pPr>
          </w:p>
        </w:tc>
        <w:tc>
          <w:tcPr>
            <w:tcW w:w="1184" w:type="dxa"/>
            <w:vAlign w:val="center"/>
          </w:tcPr>
          <w:p w:rsidR="00364BAB" w:rsidRPr="00576215" w:rsidRDefault="00364BAB" w:rsidP="00885259">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bl>
    <w:p w:rsidR="00417A05" w:rsidRDefault="00417A05" w:rsidP="00417A05">
      <w:pPr>
        <w:pStyle w:val="FootnoteText"/>
        <w:widowControl w:val="0"/>
        <w:jc w:val="both"/>
        <w:rPr>
          <w:rFonts w:ascii="GHEA Grapalat" w:hAnsi="GHEA Grapalat"/>
          <w:i/>
          <w:lang w:val="en-US"/>
        </w:rPr>
      </w:pPr>
    </w:p>
    <w:p w:rsidR="00417A05" w:rsidRPr="008842CE" w:rsidRDefault="00417A05" w:rsidP="00417A05">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17A05" w:rsidRPr="008842CE" w:rsidRDefault="00417A05" w:rsidP="00417A05">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417A05" w:rsidRPr="00233514" w:rsidRDefault="00417A05" w:rsidP="00417A05">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17A05" w:rsidRPr="00B138F3" w:rsidTr="00EA176E">
        <w:trPr>
          <w:jc w:val="center"/>
        </w:trPr>
        <w:tc>
          <w:tcPr>
            <w:tcW w:w="4536"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ПОКУПАТЕЛЬ</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w:t>
            </w:r>
          </w:p>
          <w:p w:rsidR="00417A05" w:rsidRPr="00B138F3" w:rsidRDefault="00417A05" w:rsidP="00EA176E">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417A05" w:rsidRPr="00B138F3" w:rsidRDefault="00417A05" w:rsidP="00EA176E">
            <w:pPr>
              <w:widowControl w:val="0"/>
              <w:spacing w:after="160"/>
              <w:jc w:val="center"/>
              <w:rPr>
                <w:rFonts w:ascii="GHEA Grapalat" w:hAnsi="GHEA Grapalat"/>
              </w:rPr>
            </w:pPr>
          </w:p>
        </w:tc>
        <w:tc>
          <w:tcPr>
            <w:tcW w:w="4343"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ПРОДАВЕЦ</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w:t>
            </w:r>
          </w:p>
          <w:p w:rsidR="00417A05" w:rsidRPr="00B138F3" w:rsidRDefault="00417A05" w:rsidP="00EA176E">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417A05" w:rsidRPr="00B138F3" w:rsidRDefault="00417A05" w:rsidP="00417A05">
      <w:pPr>
        <w:widowControl w:val="0"/>
        <w:spacing w:after="160"/>
        <w:rPr>
          <w:rFonts w:ascii="GHEA Grapalat" w:hAnsi="GHEA Grapalat"/>
        </w:rPr>
        <w:sectPr w:rsidR="00417A05" w:rsidRPr="00B138F3" w:rsidSect="002C32C4">
          <w:footnotePr>
            <w:pos w:val="beneathText"/>
          </w:footnotePr>
          <w:pgSz w:w="16838" w:h="11906" w:orient="landscape" w:code="9"/>
          <w:pgMar w:top="629" w:right="1418" w:bottom="1418" w:left="1418" w:header="561" w:footer="561" w:gutter="0"/>
          <w:cols w:space="720"/>
        </w:sectPr>
      </w:pPr>
    </w:p>
    <w:p w:rsidR="00417A05" w:rsidRPr="00B138F3" w:rsidRDefault="00417A05" w:rsidP="00EB3226">
      <w:pPr>
        <w:widowControl w:val="0"/>
        <w:spacing w:after="160" w:line="276" w:lineRule="auto"/>
        <w:jc w:val="right"/>
        <w:rPr>
          <w:rFonts w:ascii="GHEA Grapalat" w:hAnsi="GHEA Grapalat"/>
          <w:i/>
        </w:rPr>
      </w:pPr>
      <w:r w:rsidRPr="00B138F3">
        <w:rPr>
          <w:rFonts w:ascii="GHEA Grapalat" w:hAnsi="GHEA Grapalat"/>
          <w:i/>
        </w:rPr>
        <w:lastRenderedPageBreak/>
        <w:t>Приложение № 3</w:t>
      </w:r>
    </w:p>
    <w:p w:rsidR="00417A05" w:rsidRPr="00AA5BD2" w:rsidRDefault="00417A05" w:rsidP="00EB3226">
      <w:pPr>
        <w:widowControl w:val="0"/>
        <w:spacing w:after="160" w:line="276"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0F5AE7">
        <w:rPr>
          <w:rFonts w:ascii="GHEA Grapalat" w:hAnsi="GHEA Grapalat"/>
          <w:b/>
        </w:rPr>
        <w:t>25/</w:t>
      </w:r>
      <w:r w:rsidR="009E468D" w:rsidRPr="00767841">
        <w:rPr>
          <w:rFonts w:ascii="GHEA Grapalat" w:hAnsi="GHEA Grapalat"/>
          <w:b/>
        </w:rPr>
        <w:t>9</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3A2B2A" w:rsidRPr="00767841">
        <w:rPr>
          <w:rFonts w:ascii="GHEA Grapalat" w:hAnsi="GHEA Grapalat"/>
          <w:i/>
        </w:rPr>
        <w:t>5</w:t>
      </w:r>
      <w:r w:rsidRPr="00FD14D7">
        <w:rPr>
          <w:rFonts w:ascii="GHEA Grapalat" w:hAnsi="GHEA Grapalat"/>
          <w:i/>
        </w:rPr>
        <w:t xml:space="preserve"> </w:t>
      </w:r>
      <w:r w:rsidRPr="00AA5BD2">
        <w:rPr>
          <w:rFonts w:ascii="GHEA Grapalat" w:hAnsi="GHEA Grapalat"/>
          <w:i/>
        </w:rPr>
        <w:t>г.</w:t>
      </w:r>
    </w:p>
    <w:p w:rsidR="00417A05" w:rsidRPr="00B138F3" w:rsidRDefault="00417A05" w:rsidP="00417A05">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417A05" w:rsidRPr="00B138F3" w:rsidTr="00EA176E">
        <w:trPr>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Сторона договора </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место нахождения 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Р/С____________________________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Заказчик </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место нахождения 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Р/С_______________________________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УНН______________________________</w:t>
            </w:r>
          </w:p>
        </w:tc>
      </w:tr>
    </w:tbl>
    <w:p w:rsidR="00417A05" w:rsidRPr="00B138F3" w:rsidRDefault="00417A05" w:rsidP="00417A05">
      <w:pPr>
        <w:widowControl w:val="0"/>
        <w:spacing w:after="160"/>
        <w:ind w:firstLine="375"/>
        <w:rPr>
          <w:rFonts w:ascii="GHEA Grapalat" w:hAnsi="GHEA Grapalat"/>
          <w:iCs/>
        </w:rPr>
      </w:pPr>
    </w:p>
    <w:p w:rsidR="00417A05" w:rsidRPr="00B138F3" w:rsidRDefault="00417A05" w:rsidP="00417A05">
      <w:pPr>
        <w:widowControl w:val="0"/>
        <w:spacing w:after="160"/>
        <w:ind w:left="567" w:right="467"/>
        <w:jc w:val="center"/>
        <w:rPr>
          <w:rFonts w:ascii="GHEA Grapalat" w:hAnsi="GHEA Grapalat"/>
          <w:iCs/>
        </w:rPr>
      </w:pPr>
      <w:r w:rsidRPr="00B138F3">
        <w:rPr>
          <w:rFonts w:ascii="GHEA Grapalat" w:hAnsi="GHEA Grapalat"/>
          <w:b/>
        </w:rPr>
        <w:t>АКТ №</w:t>
      </w:r>
    </w:p>
    <w:p w:rsidR="00417A05" w:rsidRPr="00B138F3" w:rsidRDefault="00417A05" w:rsidP="00417A05">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417A05" w:rsidRPr="00B138F3" w:rsidRDefault="00417A05" w:rsidP="00417A05">
      <w:pPr>
        <w:pStyle w:val="BodyTextIndent"/>
        <w:widowControl w:val="0"/>
        <w:spacing w:after="160" w:line="240" w:lineRule="auto"/>
        <w:ind w:firstLine="0"/>
        <w:jc w:val="center"/>
        <w:rPr>
          <w:rFonts w:ascii="GHEA Grapalat" w:hAnsi="GHEA Grapalat"/>
          <w:b/>
          <w:bCs/>
          <w:iCs/>
          <w:sz w:val="24"/>
          <w:szCs w:val="24"/>
        </w:rPr>
      </w:pPr>
    </w:p>
    <w:p w:rsidR="00417A05" w:rsidRPr="00B138F3" w:rsidRDefault="00417A05" w:rsidP="00417A05">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417A05" w:rsidRPr="00B138F3" w:rsidRDefault="00417A05" w:rsidP="00417A05">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417A05" w:rsidRPr="00B138F3" w:rsidRDefault="00417A05" w:rsidP="00417A05">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417A05" w:rsidRPr="00B138F3" w:rsidTr="00EA176E">
        <w:trPr>
          <w:jc w:val="center"/>
        </w:trPr>
        <w:tc>
          <w:tcPr>
            <w:tcW w:w="442"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417A05" w:rsidRPr="00B138F3" w:rsidRDefault="00417A05" w:rsidP="00EA17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417A05" w:rsidRPr="00B138F3" w:rsidTr="00EA176E">
        <w:trPr>
          <w:jc w:val="center"/>
        </w:trPr>
        <w:tc>
          <w:tcPr>
            <w:tcW w:w="442" w:type="dxa"/>
            <w:vMerge/>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417A05" w:rsidRPr="00B138F3" w:rsidTr="00EA176E">
        <w:trPr>
          <w:trHeight w:val="1105"/>
          <w:jc w:val="center"/>
        </w:trPr>
        <w:tc>
          <w:tcPr>
            <w:tcW w:w="442" w:type="dxa"/>
            <w:vMerge/>
            <w:tcBorders>
              <w:bottom w:val="single" w:sz="4" w:space="0" w:color="auto"/>
            </w:tcBorders>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r w:rsidR="00417A05" w:rsidRPr="00B138F3" w:rsidTr="00EA176E">
        <w:trPr>
          <w:jc w:val="center"/>
        </w:trPr>
        <w:tc>
          <w:tcPr>
            <w:tcW w:w="442"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r w:rsidR="00417A05" w:rsidRPr="00B138F3" w:rsidTr="00EA176E">
        <w:trPr>
          <w:jc w:val="center"/>
        </w:trPr>
        <w:tc>
          <w:tcPr>
            <w:tcW w:w="442"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bl>
    <w:p w:rsidR="00417A05" w:rsidRPr="00B138F3" w:rsidRDefault="00417A05" w:rsidP="00417A05">
      <w:pPr>
        <w:widowControl w:val="0"/>
        <w:spacing w:after="160"/>
        <w:ind w:firstLine="375"/>
        <w:jc w:val="both"/>
        <w:rPr>
          <w:rFonts w:ascii="GHEA Grapalat" w:hAnsi="GHEA Grapalat" w:cs="Arial"/>
          <w:iCs/>
          <w:lang w:val="en-US"/>
        </w:rPr>
      </w:pPr>
    </w:p>
    <w:p w:rsidR="00417A05" w:rsidRPr="00B138F3" w:rsidRDefault="00417A05" w:rsidP="00417A05">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417A05" w:rsidRPr="00B138F3" w:rsidRDefault="00417A05" w:rsidP="00417A05">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7A05" w:rsidRPr="00B138F3" w:rsidTr="00EA176E">
        <w:trPr>
          <w:trHeight w:val="266"/>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Товар принят</w:t>
            </w:r>
          </w:p>
        </w:tc>
      </w:tr>
      <w:tr w:rsidR="00417A05" w:rsidRPr="00B138F3" w:rsidTr="00EA176E">
        <w:trPr>
          <w:trHeight w:val="473"/>
          <w:tblCellSpacing w:w="7" w:type="dxa"/>
          <w:jc w:val="center"/>
        </w:trPr>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 xml:space="preserve">_______________________ </w:t>
            </w:r>
          </w:p>
          <w:p w:rsidR="00417A05" w:rsidRPr="00B138F3" w:rsidRDefault="00417A05" w:rsidP="00EA176E">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_______________________</w:t>
            </w:r>
          </w:p>
          <w:p w:rsidR="00417A05" w:rsidRPr="00B138F3" w:rsidRDefault="00417A05" w:rsidP="00EA176E">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417A05" w:rsidRPr="00B138F3" w:rsidTr="00EA176E">
        <w:trPr>
          <w:trHeight w:val="503"/>
          <w:tblCellSpacing w:w="7" w:type="dxa"/>
          <w:jc w:val="center"/>
        </w:trPr>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 xml:space="preserve">______________________ </w:t>
            </w:r>
          </w:p>
          <w:p w:rsidR="00417A05" w:rsidRPr="00B138F3" w:rsidRDefault="00417A05" w:rsidP="00EA176E">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_______________________</w:t>
            </w:r>
          </w:p>
          <w:p w:rsidR="00417A05" w:rsidRPr="00B138F3" w:rsidRDefault="00417A05" w:rsidP="00EA176E">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417A05" w:rsidRPr="00B138F3" w:rsidTr="00EA176E">
        <w:trPr>
          <w:trHeight w:val="281"/>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 П.</w:t>
            </w:r>
          </w:p>
        </w:tc>
      </w:tr>
    </w:tbl>
    <w:p w:rsidR="00417A05" w:rsidRPr="00B138F3" w:rsidRDefault="00417A05" w:rsidP="00417A05">
      <w:pPr>
        <w:widowControl w:val="0"/>
        <w:spacing w:after="160"/>
        <w:jc w:val="right"/>
        <w:rPr>
          <w:rFonts w:ascii="GHEA Grapalat" w:hAnsi="GHEA Grapalat" w:cs="Sylfaen"/>
          <w:b/>
        </w:rPr>
      </w:pPr>
    </w:p>
    <w:p w:rsidR="00417A05" w:rsidRPr="00B138F3" w:rsidRDefault="00417A05" w:rsidP="00417A05">
      <w:pPr>
        <w:rPr>
          <w:rFonts w:ascii="GHEA Grapalat" w:hAnsi="GHEA Grapalat" w:cs="Sylfaen"/>
          <w:b/>
        </w:rPr>
      </w:pPr>
      <w:r w:rsidRPr="00B138F3">
        <w:rPr>
          <w:rFonts w:ascii="GHEA Grapalat" w:hAnsi="GHEA Grapalat" w:cs="Sylfaen"/>
          <w:b/>
        </w:rPr>
        <w:br w:type="page"/>
      </w:r>
    </w:p>
    <w:p w:rsidR="00417A05" w:rsidRPr="00B138F3" w:rsidRDefault="00417A05" w:rsidP="00417A05">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0F5AE7">
        <w:rPr>
          <w:rFonts w:ascii="GHEA Grapalat" w:hAnsi="GHEA Grapalat"/>
          <w:b/>
        </w:rPr>
        <w:t>25/</w:t>
      </w:r>
      <w:r w:rsidR="009F1545" w:rsidRPr="009F1545">
        <w:rPr>
          <w:rFonts w:ascii="GHEA Grapalat" w:hAnsi="GHEA Grapalat"/>
          <w:b/>
        </w:rPr>
        <w:t>9</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3A2B2A" w:rsidRPr="00767841">
        <w:rPr>
          <w:rFonts w:ascii="GHEA Grapalat" w:hAnsi="GHEA Grapalat"/>
          <w:i/>
        </w:rPr>
        <w:t>5</w:t>
      </w:r>
      <w:r w:rsidR="00C117A5" w:rsidRPr="00885259">
        <w:rPr>
          <w:rFonts w:ascii="GHEA Grapalat" w:hAnsi="GHEA Grapalat"/>
          <w:i/>
        </w:rPr>
        <w:t xml:space="preserve"> </w:t>
      </w:r>
      <w:r w:rsidRPr="00AA5BD2">
        <w:rPr>
          <w:rFonts w:ascii="GHEA Grapalat" w:hAnsi="GHEA Grapalat"/>
          <w:i/>
        </w:rPr>
        <w:t>г.</w:t>
      </w:r>
    </w:p>
    <w:p w:rsidR="00417A05" w:rsidRPr="00B138F3" w:rsidRDefault="00417A05" w:rsidP="00417A05">
      <w:pPr>
        <w:widowControl w:val="0"/>
        <w:tabs>
          <w:tab w:val="left" w:pos="360"/>
          <w:tab w:val="left" w:pos="540"/>
        </w:tabs>
        <w:spacing w:after="160"/>
        <w:jc w:val="center"/>
        <w:rPr>
          <w:rFonts w:ascii="GHEA Grapalat" w:hAnsi="GHEA Grapalat" w:cs="Sylfaen"/>
          <w:b/>
          <w:bCs/>
        </w:rPr>
      </w:pPr>
    </w:p>
    <w:p w:rsidR="00417A05" w:rsidRPr="00B138F3" w:rsidRDefault="00417A05" w:rsidP="00417A05">
      <w:pPr>
        <w:widowControl w:val="0"/>
        <w:spacing w:after="160"/>
        <w:jc w:val="center"/>
        <w:rPr>
          <w:rFonts w:ascii="GHEA Grapalat" w:hAnsi="GHEA Grapalat" w:cs="Sylfaen"/>
          <w:bCs/>
        </w:rPr>
      </w:pPr>
      <w:r w:rsidRPr="00B138F3">
        <w:rPr>
          <w:rFonts w:ascii="GHEA Grapalat" w:hAnsi="GHEA Grapalat"/>
        </w:rPr>
        <w:t>АКТ №———</w:t>
      </w:r>
    </w:p>
    <w:p w:rsidR="00417A05" w:rsidRPr="00B138F3" w:rsidRDefault="00417A05" w:rsidP="00417A05">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417A05" w:rsidRPr="00B138F3" w:rsidRDefault="00417A05" w:rsidP="00417A05">
      <w:pPr>
        <w:widowControl w:val="0"/>
        <w:tabs>
          <w:tab w:val="left" w:pos="360"/>
          <w:tab w:val="left" w:pos="540"/>
        </w:tabs>
        <w:spacing w:after="160"/>
        <w:jc w:val="center"/>
        <w:rPr>
          <w:rFonts w:ascii="GHEA Grapalat" w:hAnsi="GHEA Grapalat" w:cs="Sylfaen"/>
        </w:rPr>
      </w:pPr>
    </w:p>
    <w:p w:rsidR="00417A05" w:rsidRPr="00B138F3" w:rsidRDefault="00417A05" w:rsidP="00417A05">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417A05" w:rsidRPr="00B138F3" w:rsidRDefault="00417A05" w:rsidP="00417A05">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417A05" w:rsidRPr="00B138F3" w:rsidRDefault="00417A05" w:rsidP="00417A05">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417A05" w:rsidRPr="00B138F3" w:rsidRDefault="00417A05" w:rsidP="00417A05">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417A05" w:rsidRPr="00B138F3" w:rsidRDefault="00417A05" w:rsidP="00417A05">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417A05" w:rsidRPr="00B138F3" w:rsidRDefault="00417A05" w:rsidP="00417A05">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417A05" w:rsidRPr="00B138F3" w:rsidRDefault="00417A05" w:rsidP="00417A05">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7A05" w:rsidRPr="00B138F3" w:rsidTr="00EA176E">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7A05" w:rsidRPr="00B138F3" w:rsidRDefault="00417A05" w:rsidP="00EA176E">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r>
    </w:tbl>
    <w:p w:rsidR="00417A05" w:rsidRPr="00B138F3" w:rsidRDefault="00417A05" w:rsidP="00417A05">
      <w:pPr>
        <w:widowControl w:val="0"/>
        <w:tabs>
          <w:tab w:val="left" w:pos="360"/>
          <w:tab w:val="left" w:pos="540"/>
        </w:tabs>
        <w:spacing w:after="160"/>
        <w:jc w:val="both"/>
        <w:rPr>
          <w:rFonts w:ascii="GHEA Grapalat" w:hAnsi="GHEA Grapalat" w:cs="Sylfaen"/>
        </w:rPr>
      </w:pPr>
    </w:p>
    <w:p w:rsidR="00417A05" w:rsidRPr="00B138F3" w:rsidRDefault="00417A05" w:rsidP="00417A05">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417A05" w:rsidRDefault="00417A05" w:rsidP="00417A05">
      <w:pPr>
        <w:rPr>
          <w:rFonts w:ascii="GHEA Grapalat" w:hAnsi="GHEA Grapalat"/>
        </w:rPr>
      </w:pPr>
      <w:r>
        <w:rPr>
          <w:rFonts w:ascii="GHEA Grapalat" w:hAnsi="GHEA Grapalat"/>
        </w:rPr>
        <w:t xml:space="preserve">                                                       </w:t>
      </w:r>
    </w:p>
    <w:p w:rsidR="00417A05" w:rsidRPr="00B138F3" w:rsidRDefault="00417A05" w:rsidP="00417A05">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417A05" w:rsidRPr="00B138F3" w:rsidRDefault="00417A05" w:rsidP="00417A05">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417A05" w:rsidRPr="00B138F3" w:rsidTr="00EA176E">
        <w:tc>
          <w:tcPr>
            <w:tcW w:w="4450" w:type="dxa"/>
          </w:tcPr>
          <w:p w:rsidR="00417A05" w:rsidRPr="00B138F3" w:rsidRDefault="00417A05" w:rsidP="00EA176E">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lastRenderedPageBreak/>
              <w:t>Передал</w:t>
            </w:r>
          </w:p>
        </w:tc>
        <w:tc>
          <w:tcPr>
            <w:tcW w:w="4836" w:type="dxa"/>
          </w:tcPr>
          <w:p w:rsidR="00417A05" w:rsidRPr="00B138F3" w:rsidRDefault="00417A05" w:rsidP="00EA176E">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417A05" w:rsidRPr="00B138F3" w:rsidRDefault="00417A05" w:rsidP="00417A05">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417A05" w:rsidRPr="00B138F3" w:rsidRDefault="00417A05" w:rsidP="00417A05">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7A05" w:rsidRPr="00B138F3" w:rsidTr="00EA176E">
        <w:trPr>
          <w:tblCellSpacing w:w="7" w:type="dxa"/>
          <w:jc w:val="center"/>
        </w:trPr>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 xml:space="preserve">___________________________ </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___________________________</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417A05" w:rsidRPr="00B138F3" w:rsidTr="00EA176E">
        <w:trPr>
          <w:tblCellSpacing w:w="7" w:type="dxa"/>
          <w:jc w:val="center"/>
        </w:trPr>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 xml:space="preserve">___________________________ </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___________________________</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417A05" w:rsidRDefault="00417A05" w:rsidP="00EB3226">
      <w:pPr>
        <w:widowControl w:val="0"/>
        <w:spacing w:after="160"/>
        <w:jc w:val="both"/>
        <w:rPr>
          <w:rFonts w:ascii="GHEA Grapalat" w:hAnsi="GHEA Grapalat" w:cs="Sylfaen"/>
          <w:b/>
        </w:rPr>
      </w:pPr>
    </w:p>
    <w:p w:rsidR="006E35D2" w:rsidRPr="00BA20A0" w:rsidRDefault="006E35D2" w:rsidP="006E35D2">
      <w:pPr>
        <w:widowControl w:val="0"/>
        <w:jc w:val="right"/>
        <w:rPr>
          <w:rFonts w:ascii="GHEA Grapalat" w:hAnsi="GHEA Grapalat" w:cs="Sylfaen"/>
          <w:i/>
        </w:rPr>
      </w:pPr>
      <w:r>
        <w:rPr>
          <w:rFonts w:ascii="GHEA Grapalat" w:hAnsi="GHEA Grapalat"/>
          <w:i/>
        </w:rPr>
        <w:t>П</w:t>
      </w:r>
      <w:r w:rsidRPr="00BA20A0">
        <w:rPr>
          <w:rFonts w:ascii="GHEA Grapalat" w:hAnsi="GHEA Grapalat"/>
          <w:i/>
        </w:rPr>
        <w:t>иложение № 4</w:t>
      </w:r>
    </w:p>
    <w:p w:rsidR="006E35D2" w:rsidRPr="00BA20A0" w:rsidRDefault="006E35D2" w:rsidP="006E35D2">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6E35D2" w:rsidRPr="00BA20A0" w:rsidRDefault="006E35D2" w:rsidP="006E35D2">
      <w:pPr>
        <w:jc w:val="center"/>
        <w:rPr>
          <w:rFonts w:ascii="GHEA Grapalat" w:hAnsi="GHEA Grapalat" w:cs="GHEA Grapalat"/>
        </w:rPr>
      </w:pPr>
    </w:p>
    <w:p w:rsidR="006E35D2" w:rsidRPr="00BA20A0" w:rsidRDefault="006E35D2" w:rsidP="006E35D2">
      <w:pPr>
        <w:jc w:val="center"/>
        <w:rPr>
          <w:rFonts w:ascii="GHEA Grapalat" w:hAnsi="GHEA Grapalat" w:cs="GHEA Grapalat"/>
        </w:rPr>
      </w:pPr>
      <w:r w:rsidRPr="00BA20A0">
        <w:rPr>
          <w:rFonts w:ascii="GHEA Grapalat" w:hAnsi="GHEA Grapalat" w:cs="GHEA Grapalat"/>
        </w:rPr>
        <w:t>УВЕДОМЛЕНИЕ</w:t>
      </w:r>
    </w:p>
    <w:p w:rsidR="006E35D2" w:rsidRPr="00BA20A0" w:rsidRDefault="006E35D2" w:rsidP="006E35D2">
      <w:pPr>
        <w:jc w:val="center"/>
        <w:rPr>
          <w:rFonts w:ascii="GHEA Grapalat" w:hAnsi="GHEA Grapalat" w:cs="GHEA Grapalat"/>
          <w:lang w:val="hy-AM"/>
        </w:rPr>
      </w:pPr>
    </w:p>
    <w:p w:rsidR="006E35D2" w:rsidRPr="00BA20A0" w:rsidRDefault="006E35D2" w:rsidP="006E35D2">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6E35D2" w:rsidRPr="00BA20A0" w:rsidRDefault="006E35D2" w:rsidP="006E35D2">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6E35D2" w:rsidRPr="00BA20A0" w:rsidRDefault="006E35D2" w:rsidP="006E35D2">
      <w:pPr>
        <w:rPr>
          <w:rFonts w:ascii="GHEA Grapalat" w:hAnsi="GHEA Grapalat"/>
          <w:vertAlign w:val="superscript"/>
          <w:lang w:val="es-ES"/>
        </w:rPr>
      </w:pPr>
    </w:p>
    <w:p w:rsidR="006E35D2" w:rsidRPr="00BA20A0" w:rsidRDefault="006E35D2" w:rsidP="006E35D2">
      <w:pPr>
        <w:pStyle w:val="ListParagraph"/>
        <w:numPr>
          <w:ilvl w:val="0"/>
          <w:numId w:val="35"/>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6E35D2" w:rsidRPr="00BA20A0" w:rsidRDefault="006E35D2" w:rsidP="006E35D2">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6E35D2" w:rsidRPr="00BA20A0" w:rsidRDefault="006E35D2" w:rsidP="006E35D2">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6E35D2" w:rsidRPr="00BA20A0" w:rsidRDefault="006E35D2" w:rsidP="006E35D2">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6E35D2" w:rsidRPr="00BA20A0" w:rsidRDefault="006E35D2" w:rsidP="006E35D2">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6E35D2" w:rsidRPr="00BA20A0" w:rsidRDefault="006E35D2" w:rsidP="006E35D2">
      <w:pPr>
        <w:rPr>
          <w:rFonts w:ascii="GHEA Grapalat" w:hAnsi="GHEA Grapalat" w:cs="Sylfaen"/>
          <w:sz w:val="20"/>
          <w:szCs w:val="20"/>
          <w:lang w:val="es-ES"/>
        </w:rPr>
      </w:pPr>
    </w:p>
    <w:p w:rsidR="006E35D2" w:rsidRPr="00BA20A0" w:rsidRDefault="006E35D2" w:rsidP="006E35D2">
      <w:pPr>
        <w:pStyle w:val="ListParagraph"/>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6E35D2" w:rsidRPr="00BA20A0" w:rsidRDefault="006E35D2" w:rsidP="006E35D2">
      <w:pPr>
        <w:jc w:val="center"/>
        <w:rPr>
          <w:rFonts w:ascii="GHEA Grapalat" w:hAnsi="GHEA Grapalat" w:cs="GHEA Grapalat"/>
          <w:lang w:val="es-ES"/>
        </w:rPr>
      </w:pPr>
    </w:p>
    <w:p w:rsidR="006E35D2" w:rsidRPr="00BA20A0" w:rsidRDefault="006E35D2" w:rsidP="006E35D2">
      <w:pPr>
        <w:jc w:val="center"/>
        <w:rPr>
          <w:rFonts w:ascii="GHEA Grapalat" w:hAnsi="GHEA Grapalat" w:cs="Sylfaen"/>
          <w:b/>
          <w:lang w:val="es-ES"/>
        </w:rPr>
      </w:pPr>
    </w:p>
    <w:p w:rsidR="006E35D2" w:rsidRPr="00BA20A0" w:rsidRDefault="006E35D2" w:rsidP="006E35D2">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6E35D2" w:rsidRPr="00BA20A0" w:rsidRDefault="006E35D2" w:rsidP="006E35D2">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6E35D2" w:rsidRPr="00BA20A0" w:rsidRDefault="006E35D2" w:rsidP="006E35D2">
      <w:pPr>
        <w:jc w:val="right"/>
        <w:rPr>
          <w:rFonts w:ascii="GHEA Grapalat" w:hAnsi="GHEA Grapalat"/>
          <w:sz w:val="20"/>
          <w:lang w:val="hy-AM"/>
        </w:rPr>
      </w:pPr>
      <w:r w:rsidRPr="00BA20A0">
        <w:rPr>
          <w:rFonts w:ascii="GHEA Grapalat" w:hAnsi="GHEA Grapalat"/>
          <w:sz w:val="20"/>
          <w:lang w:val="hy-AM"/>
        </w:rPr>
        <w:lastRenderedPageBreak/>
        <w:t xml:space="preserve">    </w:t>
      </w:r>
    </w:p>
    <w:p w:rsidR="006E35D2" w:rsidRPr="00BA20A0" w:rsidRDefault="006E35D2" w:rsidP="006E35D2">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6E35D2" w:rsidRPr="00BA20A0" w:rsidRDefault="006E35D2" w:rsidP="006E35D2">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6E35D2" w:rsidRPr="00BA20A0" w:rsidRDefault="006E35D2" w:rsidP="006E35D2">
      <w:pPr>
        <w:jc w:val="center"/>
        <w:rPr>
          <w:rFonts w:ascii="GHEA Grapalat" w:hAnsi="GHEA Grapalat" w:cs="Sylfaen"/>
          <w:sz w:val="16"/>
          <w:szCs w:val="16"/>
          <w:lang w:val="es-ES"/>
        </w:rPr>
      </w:pPr>
    </w:p>
    <w:p w:rsidR="006E35D2" w:rsidRPr="00BA20A0" w:rsidRDefault="006E35D2" w:rsidP="006E35D2">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6E35D2" w:rsidRPr="00C60645" w:rsidRDefault="006E35D2" w:rsidP="006E35D2">
      <w:pPr>
        <w:jc w:val="center"/>
        <w:rPr>
          <w:ins w:id="2" w:author="Inesa Kocharyan" w:date="2025-02-19T10:39:00Z"/>
          <w:rFonts w:ascii="GHEA Grapalat" w:hAnsi="GHEA Grapalat" w:cs="Sylfaen"/>
          <w:b/>
          <w:lang w:val="es-ES"/>
        </w:rPr>
      </w:pPr>
    </w:p>
    <w:p w:rsidR="006E35D2" w:rsidRPr="00B138F3" w:rsidRDefault="006E35D2" w:rsidP="006E35D2">
      <w:pPr>
        <w:widowControl w:val="0"/>
        <w:spacing w:after="160"/>
        <w:ind w:left="-142" w:firstLine="142"/>
        <w:jc w:val="center"/>
        <w:rPr>
          <w:rFonts w:ascii="GHEA Grapalat" w:hAnsi="GHEA Grapalat" w:cs="Sylfaen"/>
          <w:b/>
        </w:rPr>
      </w:pPr>
    </w:p>
    <w:p w:rsidR="006E35D2" w:rsidRDefault="006E35D2" w:rsidP="00EB3226">
      <w:pPr>
        <w:widowControl w:val="0"/>
        <w:spacing w:after="160"/>
        <w:jc w:val="both"/>
        <w:rPr>
          <w:rFonts w:ascii="GHEA Grapalat" w:hAnsi="GHEA Grapalat" w:cs="Sylfaen"/>
          <w:b/>
        </w:rPr>
      </w:pPr>
    </w:p>
    <w:p w:rsidR="006E35D2" w:rsidRDefault="006E35D2" w:rsidP="00EB3226">
      <w:pPr>
        <w:widowControl w:val="0"/>
        <w:spacing w:after="160"/>
        <w:jc w:val="both"/>
        <w:rPr>
          <w:rFonts w:ascii="GHEA Grapalat" w:hAnsi="GHEA Grapalat" w:cs="Sylfaen"/>
          <w:b/>
        </w:rPr>
      </w:pPr>
    </w:p>
    <w:p w:rsidR="006E35D2" w:rsidRDefault="006E35D2" w:rsidP="00EB3226">
      <w:pPr>
        <w:widowControl w:val="0"/>
        <w:spacing w:after="160"/>
        <w:jc w:val="both"/>
        <w:rPr>
          <w:rFonts w:ascii="GHEA Grapalat" w:hAnsi="GHEA Grapalat" w:cs="Sylfaen"/>
          <w:b/>
        </w:rPr>
      </w:pPr>
    </w:p>
    <w:p w:rsidR="006E35D2" w:rsidRDefault="006E35D2" w:rsidP="00EB3226">
      <w:pPr>
        <w:widowControl w:val="0"/>
        <w:spacing w:after="160"/>
        <w:jc w:val="both"/>
        <w:rPr>
          <w:rFonts w:ascii="GHEA Grapalat" w:hAnsi="GHEA Grapalat" w:cs="Sylfaen"/>
          <w:b/>
        </w:rPr>
      </w:pPr>
    </w:p>
    <w:p w:rsidR="006E35D2" w:rsidRPr="00B138F3" w:rsidRDefault="006E35D2" w:rsidP="00EB3226">
      <w:pPr>
        <w:widowControl w:val="0"/>
        <w:spacing w:after="160"/>
        <w:jc w:val="both"/>
        <w:rPr>
          <w:rFonts w:ascii="GHEA Grapalat" w:hAnsi="GHEA Grapalat" w:cs="Sylfaen"/>
          <w:b/>
        </w:rPr>
      </w:pPr>
    </w:p>
    <w:sectPr w:rsidR="006E35D2" w:rsidRPr="00B138F3" w:rsidSect="002C32C4">
      <w:footnotePr>
        <w:pos w:val="beneathText"/>
      </w:footnotePr>
      <w:pgSz w:w="16838" w:h="11906" w:orient="landscape" w:code="9"/>
      <w:pgMar w:top="629"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4DB" w:rsidRDefault="008804DB">
      <w:r>
        <w:separator/>
      </w:r>
    </w:p>
  </w:endnote>
  <w:endnote w:type="continuationSeparator" w:id="0">
    <w:p w:rsidR="008804DB" w:rsidRDefault="00880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76738"/>
      <w:docPartObj>
        <w:docPartGallery w:val="Page Numbers (Bottom of Page)"/>
        <w:docPartUnique/>
      </w:docPartObj>
    </w:sdtPr>
    <w:sdtEndPr>
      <w:rPr>
        <w:rFonts w:ascii="GHEA Grapalat" w:hAnsi="GHEA Grapalat"/>
        <w:sz w:val="24"/>
        <w:szCs w:val="24"/>
      </w:rPr>
    </w:sdtEndPr>
    <w:sdtContent>
      <w:p w:rsidR="00651C77" w:rsidRPr="00C861E9" w:rsidRDefault="00651C77">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35EFC">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4DB" w:rsidRDefault="008804DB">
      <w:r>
        <w:separator/>
      </w:r>
    </w:p>
  </w:footnote>
  <w:footnote w:type="continuationSeparator" w:id="0">
    <w:p w:rsidR="008804DB" w:rsidRDefault="008804DB">
      <w:r>
        <w:continuationSeparator/>
      </w:r>
    </w:p>
  </w:footnote>
  <w:footnote w:id="1">
    <w:p w:rsidR="00651C77" w:rsidRPr="00CD6B60" w:rsidRDefault="00651C77"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51C77" w:rsidRPr="00CD6B60" w:rsidRDefault="00651C7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51C77" w:rsidRPr="00CD6B60" w:rsidRDefault="00651C7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51C77" w:rsidRPr="00CD6B60" w:rsidRDefault="00651C77"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651C77" w:rsidRPr="00CA2B01" w:rsidRDefault="00651C77"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51C77" w:rsidRPr="00CA2B01" w:rsidRDefault="00651C77"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651C77" w:rsidRPr="00CA2B01" w:rsidRDefault="00651C77"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651C77" w:rsidRPr="005D5092" w:rsidRDefault="00651C77"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651C77" w:rsidRPr="0034222E" w:rsidDel="00932115" w:rsidRDefault="00651C77" w:rsidP="00AF1F59">
      <w:pPr>
        <w:pStyle w:val="FootnoteText"/>
        <w:jc w:val="both"/>
        <w:rPr>
          <w:del w:id="1"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651C77" w:rsidRPr="00FE2AA4" w:rsidRDefault="00651C7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651C77" w:rsidRPr="008842CE" w:rsidRDefault="00651C77"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51C77" w:rsidRPr="000811C1" w:rsidRDefault="00651C77">
      <w:pPr>
        <w:pStyle w:val="FootnoteText"/>
        <w:rPr>
          <w:lang w:val="af-ZA"/>
        </w:rPr>
      </w:pPr>
    </w:p>
  </w:footnote>
  <w:footnote w:id="6">
    <w:p w:rsidR="00651C77" w:rsidRPr="004A4643" w:rsidRDefault="00651C77" w:rsidP="00367A7C">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7">
    <w:p w:rsidR="00651C77" w:rsidRPr="008E4439" w:rsidRDefault="00651C77"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51C77" w:rsidRPr="000811C1" w:rsidRDefault="00651C77" w:rsidP="0027573B">
      <w:pPr>
        <w:pStyle w:val="FootnoteText"/>
        <w:rPr>
          <w:rFonts w:ascii="Sylfaen" w:hAnsi="Sylfaen"/>
          <w:sz w:val="18"/>
          <w:szCs w:val="18"/>
        </w:rPr>
      </w:pPr>
    </w:p>
  </w:footnote>
  <w:footnote w:id="8">
    <w:p w:rsidR="00651C77" w:rsidRPr="00A31673" w:rsidRDefault="00651C7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651C77" w:rsidRPr="008416BA" w:rsidRDefault="00651C77"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51C77" w:rsidRDefault="00651C77" w:rsidP="006B3E56">
      <w:pPr>
        <w:jc w:val="both"/>
      </w:pPr>
    </w:p>
    <w:p w:rsidR="00651C77" w:rsidRPr="008B70EB" w:rsidRDefault="00651C77"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651C77" w:rsidRPr="008B70EB" w:rsidRDefault="00651C77"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51C77" w:rsidRPr="008B70EB" w:rsidRDefault="00651C77"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51C77" w:rsidRDefault="00651C77" w:rsidP="00637230">
      <w:pPr>
        <w:jc w:val="both"/>
        <w:rPr>
          <w:rFonts w:asciiTheme="minorHAnsi" w:hAnsiTheme="minorHAnsi"/>
          <w:lang w:val="af-ZA"/>
        </w:rPr>
      </w:pPr>
    </w:p>
  </w:footnote>
  <w:footnote w:id="10">
    <w:p w:rsidR="00651C77" w:rsidRPr="00D3436F" w:rsidRDefault="00651C7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51C77" w:rsidRPr="00D3436F" w:rsidRDefault="00651C77">
      <w:pPr>
        <w:pStyle w:val="FootnoteText"/>
        <w:rPr>
          <w:lang w:val="es-ES"/>
        </w:rPr>
      </w:pPr>
    </w:p>
  </w:footnote>
  <w:footnote w:id="11">
    <w:p w:rsidR="00651C77" w:rsidRPr="008842CE" w:rsidRDefault="00651C77" w:rsidP="003D2FE2">
      <w:pPr>
        <w:pStyle w:val="FootnoteText"/>
        <w:jc w:val="both"/>
      </w:pPr>
    </w:p>
  </w:footnote>
  <w:footnote w:id="12">
    <w:p w:rsidR="00651C77" w:rsidRPr="008842CE" w:rsidRDefault="00651C77" w:rsidP="000A214C">
      <w:pPr>
        <w:pStyle w:val="FootnoteText"/>
        <w:jc w:val="both"/>
      </w:pPr>
    </w:p>
  </w:footnote>
  <w:footnote w:id="13">
    <w:p w:rsidR="00651C77" w:rsidRPr="00D3436F" w:rsidRDefault="00651C77" w:rsidP="00417A05">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651C77" w:rsidRPr="00402BC3" w:rsidRDefault="00651C77" w:rsidP="00417A05">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51C77" w:rsidRPr="00552088" w:rsidRDefault="00651C77" w:rsidP="00417A05">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51C77" w:rsidRPr="00D3436F" w:rsidRDefault="00651C77" w:rsidP="00417A05">
      <w:pPr>
        <w:pStyle w:val="FootnoteText"/>
        <w:rPr>
          <w:lang w:val="hy-AM"/>
        </w:rPr>
      </w:pPr>
    </w:p>
  </w:footnote>
  <w:footnote w:id="15">
    <w:p w:rsidR="00651C77" w:rsidRPr="00D3436F" w:rsidRDefault="00651C77" w:rsidP="00417A05">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651C77" w:rsidRPr="008842CE" w:rsidRDefault="00651C77" w:rsidP="00417A05">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51C77" w:rsidRPr="00D3436F" w:rsidRDefault="00651C77" w:rsidP="00417A05">
      <w:pPr>
        <w:pStyle w:val="FootnoteText"/>
        <w:rPr>
          <w:lang w:val="hy-AM"/>
        </w:rPr>
      </w:pPr>
    </w:p>
  </w:footnote>
  <w:footnote w:id="17">
    <w:p w:rsidR="00651C77" w:rsidRPr="008842CE" w:rsidRDefault="00651C77" w:rsidP="00417A05">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651C77" w:rsidRPr="008842CE" w:rsidRDefault="00651C77" w:rsidP="00417A05">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651C77" w:rsidRPr="00D3436F" w:rsidRDefault="00651C77" w:rsidP="00417A05">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295BD9"/>
    <w:multiLevelType w:val="hybridMultilevel"/>
    <w:tmpl w:val="AB48885A"/>
    <w:lvl w:ilvl="0" w:tplc="04090001">
      <w:start w:val="1"/>
      <w:numFmt w:val="bullet"/>
      <w:lvlText w:val=""/>
      <w:lvlJc w:val="left"/>
      <w:pPr>
        <w:ind w:left="1746" w:hanging="360"/>
      </w:pPr>
      <w:rPr>
        <w:rFonts w:ascii="Symbol" w:hAnsi="Symbol" w:hint="default"/>
      </w:rPr>
    </w:lvl>
    <w:lvl w:ilvl="1" w:tplc="04090003" w:tentative="1">
      <w:start w:val="1"/>
      <w:numFmt w:val="bullet"/>
      <w:lvlText w:val="o"/>
      <w:lvlJc w:val="left"/>
      <w:pPr>
        <w:ind w:left="2466" w:hanging="360"/>
      </w:pPr>
      <w:rPr>
        <w:rFonts w:ascii="Courier New" w:hAnsi="Courier New" w:cs="Courier New" w:hint="default"/>
      </w:rPr>
    </w:lvl>
    <w:lvl w:ilvl="2" w:tplc="04090005" w:tentative="1">
      <w:start w:val="1"/>
      <w:numFmt w:val="bullet"/>
      <w:lvlText w:val=""/>
      <w:lvlJc w:val="left"/>
      <w:pPr>
        <w:ind w:left="3186" w:hanging="360"/>
      </w:pPr>
      <w:rPr>
        <w:rFonts w:ascii="Wingdings" w:hAnsi="Wingdings" w:hint="default"/>
      </w:rPr>
    </w:lvl>
    <w:lvl w:ilvl="3" w:tplc="04090001" w:tentative="1">
      <w:start w:val="1"/>
      <w:numFmt w:val="bullet"/>
      <w:lvlText w:val=""/>
      <w:lvlJc w:val="left"/>
      <w:pPr>
        <w:ind w:left="3906" w:hanging="360"/>
      </w:pPr>
      <w:rPr>
        <w:rFonts w:ascii="Symbol" w:hAnsi="Symbol" w:hint="default"/>
      </w:rPr>
    </w:lvl>
    <w:lvl w:ilvl="4" w:tplc="04090003" w:tentative="1">
      <w:start w:val="1"/>
      <w:numFmt w:val="bullet"/>
      <w:lvlText w:val="o"/>
      <w:lvlJc w:val="left"/>
      <w:pPr>
        <w:ind w:left="4626" w:hanging="360"/>
      </w:pPr>
      <w:rPr>
        <w:rFonts w:ascii="Courier New" w:hAnsi="Courier New" w:cs="Courier New" w:hint="default"/>
      </w:rPr>
    </w:lvl>
    <w:lvl w:ilvl="5" w:tplc="04090005" w:tentative="1">
      <w:start w:val="1"/>
      <w:numFmt w:val="bullet"/>
      <w:lvlText w:val=""/>
      <w:lvlJc w:val="left"/>
      <w:pPr>
        <w:ind w:left="5346" w:hanging="360"/>
      </w:pPr>
      <w:rPr>
        <w:rFonts w:ascii="Wingdings" w:hAnsi="Wingdings" w:hint="default"/>
      </w:rPr>
    </w:lvl>
    <w:lvl w:ilvl="6" w:tplc="04090001" w:tentative="1">
      <w:start w:val="1"/>
      <w:numFmt w:val="bullet"/>
      <w:lvlText w:val=""/>
      <w:lvlJc w:val="left"/>
      <w:pPr>
        <w:ind w:left="6066" w:hanging="360"/>
      </w:pPr>
      <w:rPr>
        <w:rFonts w:ascii="Symbol" w:hAnsi="Symbol" w:hint="default"/>
      </w:rPr>
    </w:lvl>
    <w:lvl w:ilvl="7" w:tplc="04090003" w:tentative="1">
      <w:start w:val="1"/>
      <w:numFmt w:val="bullet"/>
      <w:lvlText w:val="o"/>
      <w:lvlJc w:val="left"/>
      <w:pPr>
        <w:ind w:left="6786" w:hanging="360"/>
      </w:pPr>
      <w:rPr>
        <w:rFonts w:ascii="Courier New" w:hAnsi="Courier New" w:cs="Courier New" w:hint="default"/>
      </w:rPr>
    </w:lvl>
    <w:lvl w:ilvl="8" w:tplc="04090005" w:tentative="1">
      <w:start w:val="1"/>
      <w:numFmt w:val="bullet"/>
      <w:lvlText w:val=""/>
      <w:lvlJc w:val="left"/>
      <w:pPr>
        <w:ind w:left="7506"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9D46236"/>
    <w:multiLevelType w:val="hybridMultilevel"/>
    <w:tmpl w:val="D50600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6"/>
  </w:num>
  <w:num w:numId="5">
    <w:abstractNumId w:val="26"/>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9"/>
  </w:num>
  <w:num w:numId="12">
    <w:abstractNumId w:val="30"/>
  </w:num>
  <w:num w:numId="13">
    <w:abstractNumId w:val="28"/>
  </w:num>
  <w:num w:numId="14">
    <w:abstractNumId w:val="13"/>
  </w:num>
  <w:num w:numId="15">
    <w:abstractNumId w:val="29"/>
  </w:num>
  <w:num w:numId="16">
    <w:abstractNumId w:val="15"/>
  </w:num>
  <w:num w:numId="17">
    <w:abstractNumId w:val="7"/>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8"/>
  </w:num>
  <w:num w:numId="24">
    <w:abstractNumId w:val="19"/>
  </w:num>
  <w:num w:numId="25">
    <w:abstractNumId w:val="12"/>
  </w:num>
  <w:num w:numId="26">
    <w:abstractNumId w:val="5"/>
  </w:num>
  <w:num w:numId="27">
    <w:abstractNumId w:val="4"/>
  </w:num>
  <w:num w:numId="28">
    <w:abstractNumId w:val="0"/>
  </w:num>
  <w:num w:numId="29">
    <w:abstractNumId w:val="10"/>
  </w:num>
  <w:num w:numId="30">
    <w:abstractNumId w:val="27"/>
  </w:num>
  <w:num w:numId="31">
    <w:abstractNumId w:val="24"/>
  </w:num>
  <w:num w:numId="32">
    <w:abstractNumId w:val="25"/>
  </w:num>
  <w:num w:numId="33">
    <w:abstractNumId w:val="14"/>
  </w:num>
  <w:num w:numId="3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2"/>
  </w:num>
  <w:num w:numId="37">
    <w:abstractNumId w:val="22"/>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021"/>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382"/>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088"/>
    <w:rsid w:val="00027166"/>
    <w:rsid w:val="0002741C"/>
    <w:rsid w:val="000275BF"/>
    <w:rsid w:val="0002794E"/>
    <w:rsid w:val="00030D40"/>
    <w:rsid w:val="000312D9"/>
    <w:rsid w:val="000313A6"/>
    <w:rsid w:val="00031666"/>
    <w:rsid w:val="000316DF"/>
    <w:rsid w:val="00031828"/>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0E52"/>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2C9"/>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6DE7"/>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0EC8"/>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3FC"/>
    <w:rsid w:val="000C062F"/>
    <w:rsid w:val="000C0A9D"/>
    <w:rsid w:val="000C165F"/>
    <w:rsid w:val="000C264F"/>
    <w:rsid w:val="000C324B"/>
    <w:rsid w:val="000C36C6"/>
    <w:rsid w:val="000C3F69"/>
    <w:rsid w:val="000C5529"/>
    <w:rsid w:val="000C5A09"/>
    <w:rsid w:val="000C6BA1"/>
    <w:rsid w:val="000C6E1C"/>
    <w:rsid w:val="000C6F81"/>
    <w:rsid w:val="000D0460"/>
    <w:rsid w:val="000D07E4"/>
    <w:rsid w:val="000D10F1"/>
    <w:rsid w:val="000D13A5"/>
    <w:rsid w:val="000D16B6"/>
    <w:rsid w:val="000D1BED"/>
    <w:rsid w:val="000D2527"/>
    <w:rsid w:val="000D2D8A"/>
    <w:rsid w:val="000D3188"/>
    <w:rsid w:val="000D34C8"/>
    <w:rsid w:val="000D3A4C"/>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1C75"/>
    <w:rsid w:val="000E2427"/>
    <w:rsid w:val="000E267C"/>
    <w:rsid w:val="000E308B"/>
    <w:rsid w:val="000E3D1E"/>
    <w:rsid w:val="000E3F9A"/>
    <w:rsid w:val="000E4039"/>
    <w:rsid w:val="000E426E"/>
    <w:rsid w:val="000E4C35"/>
    <w:rsid w:val="000E539B"/>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5AE7"/>
    <w:rsid w:val="000F60F8"/>
    <w:rsid w:val="000F6C24"/>
    <w:rsid w:val="000F7026"/>
    <w:rsid w:val="000F7A3A"/>
    <w:rsid w:val="000F7AE0"/>
    <w:rsid w:val="0010050E"/>
    <w:rsid w:val="001005B0"/>
    <w:rsid w:val="0010067B"/>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BC2"/>
    <w:rsid w:val="00116F24"/>
    <w:rsid w:val="00117020"/>
    <w:rsid w:val="00117833"/>
    <w:rsid w:val="00117964"/>
    <w:rsid w:val="00117DAA"/>
    <w:rsid w:val="00122FC9"/>
    <w:rsid w:val="00123294"/>
    <w:rsid w:val="001235E7"/>
    <w:rsid w:val="00123F5E"/>
    <w:rsid w:val="00124461"/>
    <w:rsid w:val="00125AA6"/>
    <w:rsid w:val="00126D48"/>
    <w:rsid w:val="001272AE"/>
    <w:rsid w:val="0012744B"/>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7B"/>
    <w:rsid w:val="00134D7C"/>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1827"/>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391"/>
    <w:rsid w:val="001647D2"/>
    <w:rsid w:val="001649C8"/>
    <w:rsid w:val="00164BBC"/>
    <w:rsid w:val="0016519F"/>
    <w:rsid w:val="00166DDC"/>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A85"/>
    <w:rsid w:val="00183DD8"/>
    <w:rsid w:val="00183FEA"/>
    <w:rsid w:val="00184D18"/>
    <w:rsid w:val="00184F17"/>
    <w:rsid w:val="001855F2"/>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4C69"/>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0E4"/>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485"/>
    <w:rsid w:val="001F0B18"/>
    <w:rsid w:val="001F0DAB"/>
    <w:rsid w:val="001F0F81"/>
    <w:rsid w:val="001F1DF0"/>
    <w:rsid w:val="001F1DF7"/>
    <w:rsid w:val="001F24B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3A5"/>
    <w:rsid w:val="00220ACB"/>
    <w:rsid w:val="00220C7C"/>
    <w:rsid w:val="002218FE"/>
    <w:rsid w:val="00221C7B"/>
    <w:rsid w:val="0022247D"/>
    <w:rsid w:val="002227A9"/>
    <w:rsid w:val="00222CDB"/>
    <w:rsid w:val="00223F2D"/>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0E"/>
    <w:rsid w:val="0023679B"/>
    <w:rsid w:val="00236B75"/>
    <w:rsid w:val="002370BC"/>
    <w:rsid w:val="002376B5"/>
    <w:rsid w:val="0024027D"/>
    <w:rsid w:val="00240289"/>
    <w:rsid w:val="00240609"/>
    <w:rsid w:val="002406D8"/>
    <w:rsid w:val="0024186B"/>
    <w:rsid w:val="00241C72"/>
    <w:rsid w:val="00241F05"/>
    <w:rsid w:val="0024205E"/>
    <w:rsid w:val="00244B38"/>
    <w:rsid w:val="00247E10"/>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2F1C"/>
    <w:rsid w:val="00263035"/>
    <w:rsid w:val="00263094"/>
    <w:rsid w:val="002638A5"/>
    <w:rsid w:val="00263D72"/>
    <w:rsid w:val="00263E28"/>
    <w:rsid w:val="0026413D"/>
    <w:rsid w:val="0026426F"/>
    <w:rsid w:val="00264D13"/>
    <w:rsid w:val="00265A4B"/>
    <w:rsid w:val="00265D18"/>
    <w:rsid w:val="00266522"/>
    <w:rsid w:val="002665A4"/>
    <w:rsid w:val="002674D5"/>
    <w:rsid w:val="0027052A"/>
    <w:rsid w:val="0027061F"/>
    <w:rsid w:val="00270D59"/>
    <w:rsid w:val="002716CA"/>
    <w:rsid w:val="00271DF6"/>
    <w:rsid w:val="0027206E"/>
    <w:rsid w:val="0027256A"/>
    <w:rsid w:val="002737E0"/>
    <w:rsid w:val="00273A88"/>
    <w:rsid w:val="00273B4F"/>
    <w:rsid w:val="00273E01"/>
    <w:rsid w:val="00274353"/>
    <w:rsid w:val="0027499F"/>
    <w:rsid w:val="00274BCC"/>
    <w:rsid w:val="00274F0E"/>
    <w:rsid w:val="002754C4"/>
    <w:rsid w:val="0027573B"/>
    <w:rsid w:val="00276441"/>
    <w:rsid w:val="00276B03"/>
    <w:rsid w:val="0027775F"/>
    <w:rsid w:val="00277C72"/>
    <w:rsid w:val="00277F14"/>
    <w:rsid w:val="00280E91"/>
    <w:rsid w:val="00281D16"/>
    <w:rsid w:val="00282865"/>
    <w:rsid w:val="00283198"/>
    <w:rsid w:val="00283E26"/>
    <w:rsid w:val="00283F0A"/>
    <w:rsid w:val="002845EA"/>
    <w:rsid w:val="002846B1"/>
    <w:rsid w:val="00286CDB"/>
    <w:rsid w:val="00286D44"/>
    <w:rsid w:val="0028726A"/>
    <w:rsid w:val="00291919"/>
    <w:rsid w:val="00291CA2"/>
    <w:rsid w:val="00291EFF"/>
    <w:rsid w:val="002926D4"/>
    <w:rsid w:val="002929F0"/>
    <w:rsid w:val="00293A25"/>
    <w:rsid w:val="00293A76"/>
    <w:rsid w:val="00293C7D"/>
    <w:rsid w:val="002941F2"/>
    <w:rsid w:val="00294BD5"/>
    <w:rsid w:val="00294F67"/>
    <w:rsid w:val="00294FFF"/>
    <w:rsid w:val="0029515A"/>
    <w:rsid w:val="00295CCB"/>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1D44"/>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2C4"/>
    <w:rsid w:val="002C36A0"/>
    <w:rsid w:val="002C3CAA"/>
    <w:rsid w:val="002C41D1"/>
    <w:rsid w:val="002C4A44"/>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474D"/>
    <w:rsid w:val="002E530A"/>
    <w:rsid w:val="002E531D"/>
    <w:rsid w:val="002E57E8"/>
    <w:rsid w:val="002E5FDA"/>
    <w:rsid w:val="002E727E"/>
    <w:rsid w:val="002E7EE1"/>
    <w:rsid w:val="002F0984"/>
    <w:rsid w:val="002F0989"/>
    <w:rsid w:val="002F0DCF"/>
    <w:rsid w:val="002F1AB3"/>
    <w:rsid w:val="002F1DDA"/>
    <w:rsid w:val="002F1F78"/>
    <w:rsid w:val="002F2045"/>
    <w:rsid w:val="002F2657"/>
    <w:rsid w:val="002F27C9"/>
    <w:rsid w:val="002F2A55"/>
    <w:rsid w:val="002F2B23"/>
    <w:rsid w:val="002F35FE"/>
    <w:rsid w:val="002F6164"/>
    <w:rsid w:val="002F6FA0"/>
    <w:rsid w:val="002F7000"/>
    <w:rsid w:val="002F727B"/>
    <w:rsid w:val="002F7391"/>
    <w:rsid w:val="002F7A7E"/>
    <w:rsid w:val="002F7B3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217A"/>
    <w:rsid w:val="003141B6"/>
    <w:rsid w:val="003153FF"/>
    <w:rsid w:val="00316381"/>
    <w:rsid w:val="003163A5"/>
    <w:rsid w:val="003169A4"/>
    <w:rsid w:val="00317BD2"/>
    <w:rsid w:val="0032071C"/>
    <w:rsid w:val="003213B1"/>
    <w:rsid w:val="00321A56"/>
    <w:rsid w:val="00321B20"/>
    <w:rsid w:val="003240F7"/>
    <w:rsid w:val="00325043"/>
    <w:rsid w:val="0032548E"/>
    <w:rsid w:val="00325546"/>
    <w:rsid w:val="003259C5"/>
    <w:rsid w:val="00325CC0"/>
    <w:rsid w:val="0032620B"/>
    <w:rsid w:val="00326507"/>
    <w:rsid w:val="003267C8"/>
    <w:rsid w:val="00327436"/>
    <w:rsid w:val="0033253D"/>
    <w:rsid w:val="003331E1"/>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68BF"/>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BAB"/>
    <w:rsid w:val="00364E7A"/>
    <w:rsid w:val="003650C5"/>
    <w:rsid w:val="0036520F"/>
    <w:rsid w:val="0036524F"/>
    <w:rsid w:val="003653B7"/>
    <w:rsid w:val="00366C4E"/>
    <w:rsid w:val="00366DF0"/>
    <w:rsid w:val="00367A7C"/>
    <w:rsid w:val="00367A9A"/>
    <w:rsid w:val="00367F26"/>
    <w:rsid w:val="00370ECD"/>
    <w:rsid w:val="0037177E"/>
    <w:rsid w:val="003717D2"/>
    <w:rsid w:val="00371CF8"/>
    <w:rsid w:val="00372255"/>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68F"/>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0D4"/>
    <w:rsid w:val="003A2B2A"/>
    <w:rsid w:val="003A2BE0"/>
    <w:rsid w:val="003A2D11"/>
    <w:rsid w:val="003A39AC"/>
    <w:rsid w:val="003A5049"/>
    <w:rsid w:val="003A5533"/>
    <w:rsid w:val="003A5B8F"/>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1D3"/>
    <w:rsid w:val="003C53D4"/>
    <w:rsid w:val="003C5795"/>
    <w:rsid w:val="003C594F"/>
    <w:rsid w:val="003C5E16"/>
    <w:rsid w:val="003C61D5"/>
    <w:rsid w:val="003C635A"/>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BF1"/>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700"/>
    <w:rsid w:val="00405996"/>
    <w:rsid w:val="00405E56"/>
    <w:rsid w:val="004068F5"/>
    <w:rsid w:val="004072C8"/>
    <w:rsid w:val="0040761D"/>
    <w:rsid w:val="0041023E"/>
    <w:rsid w:val="004110AC"/>
    <w:rsid w:val="0041124D"/>
    <w:rsid w:val="004116A0"/>
    <w:rsid w:val="00411A25"/>
    <w:rsid w:val="00411D9D"/>
    <w:rsid w:val="00413390"/>
    <w:rsid w:val="00413595"/>
    <w:rsid w:val="00413B08"/>
    <w:rsid w:val="00414E0E"/>
    <w:rsid w:val="004160B9"/>
    <w:rsid w:val="00416F1E"/>
    <w:rsid w:val="0041739A"/>
    <w:rsid w:val="004175B6"/>
    <w:rsid w:val="00417A05"/>
    <w:rsid w:val="00417E48"/>
    <w:rsid w:val="00417F33"/>
    <w:rsid w:val="00421AEB"/>
    <w:rsid w:val="00422009"/>
    <w:rsid w:val="00422802"/>
    <w:rsid w:val="004246FA"/>
    <w:rsid w:val="004250DA"/>
    <w:rsid w:val="00425BAB"/>
    <w:rsid w:val="004265CE"/>
    <w:rsid w:val="00427EAA"/>
    <w:rsid w:val="004300C2"/>
    <w:rsid w:val="00431998"/>
    <w:rsid w:val="00431DA5"/>
    <w:rsid w:val="004320F2"/>
    <w:rsid w:val="00434D1C"/>
    <w:rsid w:val="0043558D"/>
    <w:rsid w:val="004361D6"/>
    <w:rsid w:val="0043641B"/>
    <w:rsid w:val="0043662A"/>
    <w:rsid w:val="00436DF8"/>
    <w:rsid w:val="004373E3"/>
    <w:rsid w:val="004377AD"/>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88E"/>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1F8"/>
    <w:rsid w:val="00466714"/>
    <w:rsid w:val="00466F7A"/>
    <w:rsid w:val="004672FC"/>
    <w:rsid w:val="00467B47"/>
    <w:rsid w:val="00467E75"/>
    <w:rsid w:val="0047117B"/>
    <w:rsid w:val="00471867"/>
    <w:rsid w:val="004722BC"/>
    <w:rsid w:val="0047258C"/>
    <w:rsid w:val="00472963"/>
    <w:rsid w:val="00472E68"/>
    <w:rsid w:val="004732CD"/>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761"/>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35F"/>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6A20"/>
    <w:rsid w:val="004D7784"/>
    <w:rsid w:val="004D77AD"/>
    <w:rsid w:val="004E037F"/>
    <w:rsid w:val="004E0B7B"/>
    <w:rsid w:val="004E144F"/>
    <w:rsid w:val="004E1503"/>
    <w:rsid w:val="004E1977"/>
    <w:rsid w:val="004E1B0A"/>
    <w:rsid w:val="004E1B19"/>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5F39"/>
    <w:rsid w:val="005066AC"/>
    <w:rsid w:val="00506832"/>
    <w:rsid w:val="00507FEA"/>
    <w:rsid w:val="00510110"/>
    <w:rsid w:val="00510176"/>
    <w:rsid w:val="005106CC"/>
    <w:rsid w:val="00510CB7"/>
    <w:rsid w:val="005110F0"/>
    <w:rsid w:val="005111B4"/>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131C"/>
    <w:rsid w:val="0053262C"/>
    <w:rsid w:val="00532EDD"/>
    <w:rsid w:val="00533989"/>
    <w:rsid w:val="00533A69"/>
    <w:rsid w:val="00533C35"/>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B96"/>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52F4"/>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D33"/>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A1"/>
    <w:rsid w:val="005960B4"/>
    <w:rsid w:val="0059636E"/>
    <w:rsid w:val="005A1236"/>
    <w:rsid w:val="005A221E"/>
    <w:rsid w:val="005A3009"/>
    <w:rsid w:val="005A3A35"/>
    <w:rsid w:val="005A3D17"/>
    <w:rsid w:val="005A3DC6"/>
    <w:rsid w:val="005A3EB8"/>
    <w:rsid w:val="005A3EDC"/>
    <w:rsid w:val="005A405F"/>
    <w:rsid w:val="005A4086"/>
    <w:rsid w:val="005A4324"/>
    <w:rsid w:val="005A527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25D3"/>
    <w:rsid w:val="005C4C12"/>
    <w:rsid w:val="005C6159"/>
    <w:rsid w:val="005C63A2"/>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330"/>
    <w:rsid w:val="005E3501"/>
    <w:rsid w:val="005E3FC4"/>
    <w:rsid w:val="005E4C8D"/>
    <w:rsid w:val="005E52ED"/>
    <w:rsid w:val="005E573E"/>
    <w:rsid w:val="005E6606"/>
    <w:rsid w:val="005E6769"/>
    <w:rsid w:val="005E693E"/>
    <w:rsid w:val="005E6D42"/>
    <w:rsid w:val="005E7384"/>
    <w:rsid w:val="005E7946"/>
    <w:rsid w:val="005F0715"/>
    <w:rsid w:val="005F09CE"/>
    <w:rsid w:val="005F1793"/>
    <w:rsid w:val="005F1DBB"/>
    <w:rsid w:val="005F1F95"/>
    <w:rsid w:val="005F2336"/>
    <w:rsid w:val="005F25EF"/>
    <w:rsid w:val="005F2F3B"/>
    <w:rsid w:val="005F2FE8"/>
    <w:rsid w:val="005F53F2"/>
    <w:rsid w:val="005F581A"/>
    <w:rsid w:val="005F6602"/>
    <w:rsid w:val="005F7C1D"/>
    <w:rsid w:val="0060029A"/>
    <w:rsid w:val="0060526C"/>
    <w:rsid w:val="006057C9"/>
    <w:rsid w:val="00606328"/>
    <w:rsid w:val="0060652B"/>
    <w:rsid w:val="00606B84"/>
    <w:rsid w:val="00606D91"/>
    <w:rsid w:val="00607120"/>
    <w:rsid w:val="00607F7B"/>
    <w:rsid w:val="0061019A"/>
    <w:rsid w:val="00611998"/>
    <w:rsid w:val="0061231B"/>
    <w:rsid w:val="006132ED"/>
    <w:rsid w:val="00613320"/>
    <w:rsid w:val="00614393"/>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0D3"/>
    <w:rsid w:val="006247D8"/>
    <w:rsid w:val="006248D3"/>
    <w:rsid w:val="00624A8D"/>
    <w:rsid w:val="00625174"/>
    <w:rsid w:val="00625515"/>
    <w:rsid w:val="00625529"/>
    <w:rsid w:val="00627BE1"/>
    <w:rsid w:val="00627E00"/>
    <w:rsid w:val="0063004E"/>
    <w:rsid w:val="0063094A"/>
    <w:rsid w:val="00630BF1"/>
    <w:rsid w:val="00630CC3"/>
    <w:rsid w:val="0063101C"/>
    <w:rsid w:val="00631432"/>
    <w:rsid w:val="00631744"/>
    <w:rsid w:val="00632AC2"/>
    <w:rsid w:val="00632EAC"/>
    <w:rsid w:val="00633389"/>
    <w:rsid w:val="006333F6"/>
    <w:rsid w:val="006335D7"/>
    <w:rsid w:val="00633E1E"/>
    <w:rsid w:val="00634509"/>
    <w:rsid w:val="00634B02"/>
    <w:rsid w:val="00634B24"/>
    <w:rsid w:val="00634D7A"/>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BF1"/>
    <w:rsid w:val="00651C77"/>
    <w:rsid w:val="00651E02"/>
    <w:rsid w:val="006521E5"/>
    <w:rsid w:val="00653F33"/>
    <w:rsid w:val="00654ADD"/>
    <w:rsid w:val="00654B3F"/>
    <w:rsid w:val="00654E19"/>
    <w:rsid w:val="00655890"/>
    <w:rsid w:val="00655E71"/>
    <w:rsid w:val="00655EBD"/>
    <w:rsid w:val="00656205"/>
    <w:rsid w:val="006567DE"/>
    <w:rsid w:val="00657208"/>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2C1F"/>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895"/>
    <w:rsid w:val="00687E34"/>
    <w:rsid w:val="006906E8"/>
    <w:rsid w:val="00691009"/>
    <w:rsid w:val="006912BB"/>
    <w:rsid w:val="00692C09"/>
    <w:rsid w:val="00692FA3"/>
    <w:rsid w:val="00693101"/>
    <w:rsid w:val="00693C4E"/>
    <w:rsid w:val="00694DC9"/>
    <w:rsid w:val="006953B6"/>
    <w:rsid w:val="00695E8D"/>
    <w:rsid w:val="006968E8"/>
    <w:rsid w:val="00696900"/>
    <w:rsid w:val="00697251"/>
    <w:rsid w:val="00697C38"/>
    <w:rsid w:val="006A0D8B"/>
    <w:rsid w:val="006A134C"/>
    <w:rsid w:val="006A13FB"/>
    <w:rsid w:val="006A14B3"/>
    <w:rsid w:val="006A1922"/>
    <w:rsid w:val="006A19F3"/>
    <w:rsid w:val="006A1F61"/>
    <w:rsid w:val="006A202F"/>
    <w:rsid w:val="006A2548"/>
    <w:rsid w:val="006A26BE"/>
    <w:rsid w:val="006A2C14"/>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1FEA"/>
    <w:rsid w:val="006C229E"/>
    <w:rsid w:val="006C2B56"/>
    <w:rsid w:val="006C2F98"/>
    <w:rsid w:val="006C3115"/>
    <w:rsid w:val="006C3532"/>
    <w:rsid w:val="006C47F0"/>
    <w:rsid w:val="006C52B3"/>
    <w:rsid w:val="006C679A"/>
    <w:rsid w:val="006C7FD7"/>
    <w:rsid w:val="006D0B02"/>
    <w:rsid w:val="006D0D6F"/>
    <w:rsid w:val="006D0E83"/>
    <w:rsid w:val="006D1826"/>
    <w:rsid w:val="006D1BA0"/>
    <w:rsid w:val="006D2CDF"/>
    <w:rsid w:val="006D2DF7"/>
    <w:rsid w:val="006D3484"/>
    <w:rsid w:val="006D4164"/>
    <w:rsid w:val="006D4448"/>
    <w:rsid w:val="006D4E1D"/>
    <w:rsid w:val="006D5516"/>
    <w:rsid w:val="006D6150"/>
    <w:rsid w:val="006D6765"/>
    <w:rsid w:val="006D7219"/>
    <w:rsid w:val="006D73FB"/>
    <w:rsid w:val="006E007C"/>
    <w:rsid w:val="006E032C"/>
    <w:rsid w:val="006E15CD"/>
    <w:rsid w:val="006E1E8F"/>
    <w:rsid w:val="006E35A0"/>
    <w:rsid w:val="006E35D2"/>
    <w:rsid w:val="006E3CF1"/>
    <w:rsid w:val="006E3D39"/>
    <w:rsid w:val="006E49D7"/>
    <w:rsid w:val="006E50E4"/>
    <w:rsid w:val="006E5904"/>
    <w:rsid w:val="006E59BA"/>
    <w:rsid w:val="006E5CC5"/>
    <w:rsid w:val="006E67F1"/>
    <w:rsid w:val="006E732A"/>
    <w:rsid w:val="006E73AC"/>
    <w:rsid w:val="006E7900"/>
    <w:rsid w:val="006E7947"/>
    <w:rsid w:val="006E7F44"/>
    <w:rsid w:val="006F012B"/>
    <w:rsid w:val="006F01FB"/>
    <w:rsid w:val="006F02F7"/>
    <w:rsid w:val="006F04A8"/>
    <w:rsid w:val="006F0F00"/>
    <w:rsid w:val="006F1542"/>
    <w:rsid w:val="006F1805"/>
    <w:rsid w:val="006F1A8E"/>
    <w:rsid w:val="006F2303"/>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1DBB"/>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6773"/>
    <w:rsid w:val="007477E0"/>
    <w:rsid w:val="00747893"/>
    <w:rsid w:val="00747E00"/>
    <w:rsid w:val="00747F4A"/>
    <w:rsid w:val="00750406"/>
    <w:rsid w:val="0075061D"/>
    <w:rsid w:val="0075067F"/>
    <w:rsid w:val="00750AED"/>
    <w:rsid w:val="00750E05"/>
    <w:rsid w:val="00750E38"/>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67BE"/>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9F8"/>
    <w:rsid w:val="007669A4"/>
    <w:rsid w:val="0076763C"/>
    <w:rsid w:val="00767841"/>
    <w:rsid w:val="00767AD3"/>
    <w:rsid w:val="00767B04"/>
    <w:rsid w:val="00770287"/>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3EF4"/>
    <w:rsid w:val="00794279"/>
    <w:rsid w:val="00794790"/>
    <w:rsid w:val="0079574B"/>
    <w:rsid w:val="00796008"/>
    <w:rsid w:val="00796076"/>
    <w:rsid w:val="0079613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2107"/>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8A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7F6BE6"/>
    <w:rsid w:val="007F7B0E"/>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2F5"/>
    <w:rsid w:val="00812A19"/>
    <w:rsid w:val="00814DBD"/>
    <w:rsid w:val="0081568C"/>
    <w:rsid w:val="00816505"/>
    <w:rsid w:val="0081738C"/>
    <w:rsid w:val="0081784D"/>
    <w:rsid w:val="00817C86"/>
    <w:rsid w:val="00820257"/>
    <w:rsid w:val="00820826"/>
    <w:rsid w:val="0082102B"/>
    <w:rsid w:val="00821921"/>
    <w:rsid w:val="008223F5"/>
    <w:rsid w:val="00822942"/>
    <w:rsid w:val="008229D3"/>
    <w:rsid w:val="00822E50"/>
    <w:rsid w:val="0082440E"/>
    <w:rsid w:val="00824F68"/>
    <w:rsid w:val="008253F1"/>
    <w:rsid w:val="008258A1"/>
    <w:rsid w:val="00825AAE"/>
    <w:rsid w:val="00826193"/>
    <w:rsid w:val="008264EB"/>
    <w:rsid w:val="008273C8"/>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194C"/>
    <w:rsid w:val="00842193"/>
    <w:rsid w:val="00842A1A"/>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44"/>
    <w:rsid w:val="00855622"/>
    <w:rsid w:val="008558B3"/>
    <w:rsid w:val="00855A39"/>
    <w:rsid w:val="00855C7E"/>
    <w:rsid w:val="00855F55"/>
    <w:rsid w:val="008568E9"/>
    <w:rsid w:val="008573BE"/>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4DB"/>
    <w:rsid w:val="00880500"/>
    <w:rsid w:val="00881C05"/>
    <w:rsid w:val="00881C22"/>
    <w:rsid w:val="00883734"/>
    <w:rsid w:val="0088384C"/>
    <w:rsid w:val="00884204"/>
    <w:rsid w:val="008842CE"/>
    <w:rsid w:val="00884822"/>
    <w:rsid w:val="00884B46"/>
    <w:rsid w:val="00885259"/>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AEC"/>
    <w:rsid w:val="008A5CEA"/>
    <w:rsid w:val="008A70A4"/>
    <w:rsid w:val="008A7905"/>
    <w:rsid w:val="008B0198"/>
    <w:rsid w:val="008B0507"/>
    <w:rsid w:val="008B1233"/>
    <w:rsid w:val="008B12AF"/>
    <w:rsid w:val="008B1605"/>
    <w:rsid w:val="008B4DB1"/>
    <w:rsid w:val="008B4F52"/>
    <w:rsid w:val="008B4FDA"/>
    <w:rsid w:val="008B5F74"/>
    <w:rsid w:val="008B65A3"/>
    <w:rsid w:val="008B70EB"/>
    <w:rsid w:val="008B73CD"/>
    <w:rsid w:val="008B7BE2"/>
    <w:rsid w:val="008C0D41"/>
    <w:rsid w:val="008C16C2"/>
    <w:rsid w:val="008C17DA"/>
    <w:rsid w:val="008C208B"/>
    <w:rsid w:val="008C264C"/>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0F4"/>
    <w:rsid w:val="008D4137"/>
    <w:rsid w:val="008D4370"/>
    <w:rsid w:val="008D493D"/>
    <w:rsid w:val="008D5016"/>
    <w:rsid w:val="008D5704"/>
    <w:rsid w:val="008D5808"/>
    <w:rsid w:val="008D5FE7"/>
    <w:rsid w:val="008D6150"/>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3CB3"/>
    <w:rsid w:val="008E4010"/>
    <w:rsid w:val="008E43BF"/>
    <w:rsid w:val="008E4439"/>
    <w:rsid w:val="008E4477"/>
    <w:rsid w:val="008E45A5"/>
    <w:rsid w:val="008E4AA7"/>
    <w:rsid w:val="008E5B7C"/>
    <w:rsid w:val="008E60B3"/>
    <w:rsid w:val="008E6E51"/>
    <w:rsid w:val="008E6E7B"/>
    <w:rsid w:val="008F0732"/>
    <w:rsid w:val="008F07AA"/>
    <w:rsid w:val="008F15B9"/>
    <w:rsid w:val="008F166E"/>
    <w:rsid w:val="008F1F9B"/>
    <w:rsid w:val="008F2148"/>
    <w:rsid w:val="008F2365"/>
    <w:rsid w:val="008F2B76"/>
    <w:rsid w:val="008F2FF2"/>
    <w:rsid w:val="008F527F"/>
    <w:rsid w:val="008F6B74"/>
    <w:rsid w:val="008F6C26"/>
    <w:rsid w:val="00900517"/>
    <w:rsid w:val="00902D0C"/>
    <w:rsid w:val="00903382"/>
    <w:rsid w:val="00903898"/>
    <w:rsid w:val="00903A1A"/>
    <w:rsid w:val="00903BA3"/>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2F76"/>
    <w:rsid w:val="00914B4A"/>
    <w:rsid w:val="00915104"/>
    <w:rsid w:val="00915337"/>
    <w:rsid w:val="00915A97"/>
    <w:rsid w:val="009160C2"/>
    <w:rsid w:val="00916A53"/>
    <w:rsid w:val="00917234"/>
    <w:rsid w:val="00917747"/>
    <w:rsid w:val="00917FAA"/>
    <w:rsid w:val="00920009"/>
    <w:rsid w:val="0092041F"/>
    <w:rsid w:val="009229DF"/>
    <w:rsid w:val="00922B0C"/>
    <w:rsid w:val="00923711"/>
    <w:rsid w:val="00924434"/>
    <w:rsid w:val="009245F8"/>
    <w:rsid w:val="0092547C"/>
    <w:rsid w:val="00926875"/>
    <w:rsid w:val="009268A6"/>
    <w:rsid w:val="00927888"/>
    <w:rsid w:val="00927C79"/>
    <w:rsid w:val="009315AD"/>
    <w:rsid w:val="0093162E"/>
    <w:rsid w:val="00931A1F"/>
    <w:rsid w:val="00932115"/>
    <w:rsid w:val="00932BB7"/>
    <w:rsid w:val="0093354D"/>
    <w:rsid w:val="009335A0"/>
    <w:rsid w:val="0093396A"/>
    <w:rsid w:val="0093460D"/>
    <w:rsid w:val="00934B33"/>
    <w:rsid w:val="00934FCC"/>
    <w:rsid w:val="00935003"/>
    <w:rsid w:val="009354D8"/>
    <w:rsid w:val="00935EFC"/>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2BF"/>
    <w:rsid w:val="00952531"/>
    <w:rsid w:val="00953ADF"/>
    <w:rsid w:val="00953F12"/>
    <w:rsid w:val="00954425"/>
    <w:rsid w:val="00954824"/>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54E"/>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16F"/>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EE5"/>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6F2"/>
    <w:rsid w:val="009C3A21"/>
    <w:rsid w:val="009C3B73"/>
    <w:rsid w:val="009C3EC5"/>
    <w:rsid w:val="009C4A72"/>
    <w:rsid w:val="009C55BB"/>
    <w:rsid w:val="009C5A1D"/>
    <w:rsid w:val="009C5E48"/>
    <w:rsid w:val="009C6103"/>
    <w:rsid w:val="009C6174"/>
    <w:rsid w:val="009C7913"/>
    <w:rsid w:val="009D0CBC"/>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68D"/>
    <w:rsid w:val="009E49AB"/>
    <w:rsid w:val="009E4A0F"/>
    <w:rsid w:val="009E5048"/>
    <w:rsid w:val="009E7100"/>
    <w:rsid w:val="009E77E3"/>
    <w:rsid w:val="009F0660"/>
    <w:rsid w:val="009F06BA"/>
    <w:rsid w:val="009F0AB3"/>
    <w:rsid w:val="009F0DAD"/>
    <w:rsid w:val="009F0E95"/>
    <w:rsid w:val="009F10E4"/>
    <w:rsid w:val="009F1545"/>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C6"/>
    <w:rsid w:val="00A22EB5"/>
    <w:rsid w:val="00A2321A"/>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3D5D"/>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C73"/>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1CB"/>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3834"/>
    <w:rsid w:val="00A86287"/>
    <w:rsid w:val="00A8715A"/>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4BE"/>
    <w:rsid w:val="00AA697C"/>
    <w:rsid w:val="00AA6F53"/>
    <w:rsid w:val="00AA7117"/>
    <w:rsid w:val="00AA746F"/>
    <w:rsid w:val="00AA75FA"/>
    <w:rsid w:val="00AA76C5"/>
    <w:rsid w:val="00AA777D"/>
    <w:rsid w:val="00AA7805"/>
    <w:rsid w:val="00AA7ADD"/>
    <w:rsid w:val="00AB0304"/>
    <w:rsid w:val="00AB0D99"/>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32D"/>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1F"/>
    <w:rsid w:val="00B138F3"/>
    <w:rsid w:val="00B14473"/>
    <w:rsid w:val="00B14486"/>
    <w:rsid w:val="00B14E56"/>
    <w:rsid w:val="00B152C7"/>
    <w:rsid w:val="00B1537B"/>
    <w:rsid w:val="00B15493"/>
    <w:rsid w:val="00B16478"/>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3466"/>
    <w:rsid w:val="00B24E4B"/>
    <w:rsid w:val="00B25447"/>
    <w:rsid w:val="00B2561E"/>
    <w:rsid w:val="00B2572B"/>
    <w:rsid w:val="00B2588C"/>
    <w:rsid w:val="00B25FC4"/>
    <w:rsid w:val="00B2681D"/>
    <w:rsid w:val="00B2752E"/>
    <w:rsid w:val="00B27601"/>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58D"/>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F6C"/>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B8B"/>
    <w:rsid w:val="00B66C0B"/>
    <w:rsid w:val="00B67667"/>
    <w:rsid w:val="00B67C00"/>
    <w:rsid w:val="00B67CCD"/>
    <w:rsid w:val="00B70DF8"/>
    <w:rsid w:val="00B716B0"/>
    <w:rsid w:val="00B71D73"/>
    <w:rsid w:val="00B72055"/>
    <w:rsid w:val="00B733F3"/>
    <w:rsid w:val="00B738AB"/>
    <w:rsid w:val="00B73AB8"/>
    <w:rsid w:val="00B73DE0"/>
    <w:rsid w:val="00B744F6"/>
    <w:rsid w:val="00B746DE"/>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4AC2"/>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22E"/>
    <w:rsid w:val="00BA632C"/>
    <w:rsid w:val="00BA6E63"/>
    <w:rsid w:val="00BA7128"/>
    <w:rsid w:val="00BA7697"/>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867"/>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2816"/>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4CE"/>
    <w:rsid w:val="00BF270F"/>
    <w:rsid w:val="00BF2785"/>
    <w:rsid w:val="00BF2C19"/>
    <w:rsid w:val="00BF3696"/>
    <w:rsid w:val="00BF3E44"/>
    <w:rsid w:val="00BF46D6"/>
    <w:rsid w:val="00BF4D4C"/>
    <w:rsid w:val="00BF4E90"/>
    <w:rsid w:val="00BF4FFD"/>
    <w:rsid w:val="00BF5421"/>
    <w:rsid w:val="00BF603D"/>
    <w:rsid w:val="00BF6650"/>
    <w:rsid w:val="00BF6C92"/>
    <w:rsid w:val="00BF7253"/>
    <w:rsid w:val="00BF762F"/>
    <w:rsid w:val="00BF79C6"/>
    <w:rsid w:val="00BF7AB4"/>
    <w:rsid w:val="00C003F5"/>
    <w:rsid w:val="00C008F7"/>
    <w:rsid w:val="00C00E33"/>
    <w:rsid w:val="00C010D8"/>
    <w:rsid w:val="00C024D3"/>
    <w:rsid w:val="00C029B6"/>
    <w:rsid w:val="00C03283"/>
    <w:rsid w:val="00C03431"/>
    <w:rsid w:val="00C0350C"/>
    <w:rsid w:val="00C037C5"/>
    <w:rsid w:val="00C03E1D"/>
    <w:rsid w:val="00C0413D"/>
    <w:rsid w:val="00C04176"/>
    <w:rsid w:val="00C0509D"/>
    <w:rsid w:val="00C055E0"/>
    <w:rsid w:val="00C061D3"/>
    <w:rsid w:val="00C061DC"/>
    <w:rsid w:val="00C062D8"/>
    <w:rsid w:val="00C06409"/>
    <w:rsid w:val="00C0735A"/>
    <w:rsid w:val="00C07F24"/>
    <w:rsid w:val="00C117A5"/>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2706"/>
    <w:rsid w:val="00C232E0"/>
    <w:rsid w:val="00C23B1B"/>
    <w:rsid w:val="00C23D48"/>
    <w:rsid w:val="00C23F1D"/>
    <w:rsid w:val="00C24256"/>
    <w:rsid w:val="00C24CA6"/>
    <w:rsid w:val="00C257D6"/>
    <w:rsid w:val="00C2603E"/>
    <w:rsid w:val="00C26B4D"/>
    <w:rsid w:val="00C26CF7"/>
    <w:rsid w:val="00C27224"/>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8A9"/>
    <w:rsid w:val="00C3797F"/>
    <w:rsid w:val="00C4095B"/>
    <w:rsid w:val="00C410E6"/>
    <w:rsid w:val="00C42879"/>
    <w:rsid w:val="00C429EF"/>
    <w:rsid w:val="00C43213"/>
    <w:rsid w:val="00C43524"/>
    <w:rsid w:val="00C435DD"/>
    <w:rsid w:val="00C43C58"/>
    <w:rsid w:val="00C43FEC"/>
    <w:rsid w:val="00C4487D"/>
    <w:rsid w:val="00C44F52"/>
    <w:rsid w:val="00C45620"/>
    <w:rsid w:val="00C45778"/>
    <w:rsid w:val="00C45B20"/>
    <w:rsid w:val="00C464BA"/>
    <w:rsid w:val="00C47000"/>
    <w:rsid w:val="00C47611"/>
    <w:rsid w:val="00C4795F"/>
    <w:rsid w:val="00C47A9B"/>
    <w:rsid w:val="00C47A9F"/>
    <w:rsid w:val="00C47D55"/>
    <w:rsid w:val="00C504EE"/>
    <w:rsid w:val="00C50D71"/>
    <w:rsid w:val="00C51512"/>
    <w:rsid w:val="00C527F9"/>
    <w:rsid w:val="00C52A88"/>
    <w:rsid w:val="00C53648"/>
    <w:rsid w:val="00C53926"/>
    <w:rsid w:val="00C53D1C"/>
    <w:rsid w:val="00C5459B"/>
    <w:rsid w:val="00C54730"/>
    <w:rsid w:val="00C54B53"/>
    <w:rsid w:val="00C54CEE"/>
    <w:rsid w:val="00C55323"/>
    <w:rsid w:val="00C5588A"/>
    <w:rsid w:val="00C569D7"/>
    <w:rsid w:val="00C56BBA"/>
    <w:rsid w:val="00C57D7E"/>
    <w:rsid w:val="00C60558"/>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59E"/>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55D"/>
    <w:rsid w:val="00C90796"/>
    <w:rsid w:val="00C9153B"/>
    <w:rsid w:val="00C91F69"/>
    <w:rsid w:val="00C929A7"/>
    <w:rsid w:val="00C93168"/>
    <w:rsid w:val="00C94323"/>
    <w:rsid w:val="00C961A9"/>
    <w:rsid w:val="00C970BB"/>
    <w:rsid w:val="00C97552"/>
    <w:rsid w:val="00C978AF"/>
    <w:rsid w:val="00CA0015"/>
    <w:rsid w:val="00CA0A33"/>
    <w:rsid w:val="00CA0BF7"/>
    <w:rsid w:val="00CA11F2"/>
    <w:rsid w:val="00CA169D"/>
    <w:rsid w:val="00CA1747"/>
    <w:rsid w:val="00CA1C11"/>
    <w:rsid w:val="00CA1F39"/>
    <w:rsid w:val="00CA2207"/>
    <w:rsid w:val="00CA2B01"/>
    <w:rsid w:val="00CA364F"/>
    <w:rsid w:val="00CA4510"/>
    <w:rsid w:val="00CA4644"/>
    <w:rsid w:val="00CA485E"/>
    <w:rsid w:val="00CA4AB2"/>
    <w:rsid w:val="00CA5671"/>
    <w:rsid w:val="00CA590C"/>
    <w:rsid w:val="00CA5B8D"/>
    <w:rsid w:val="00CA5DD1"/>
    <w:rsid w:val="00CA73F7"/>
    <w:rsid w:val="00CA76B5"/>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09"/>
    <w:rsid w:val="00CD435C"/>
    <w:rsid w:val="00CD4898"/>
    <w:rsid w:val="00CD51E6"/>
    <w:rsid w:val="00CD5802"/>
    <w:rsid w:val="00CD6B60"/>
    <w:rsid w:val="00CD7A4E"/>
    <w:rsid w:val="00CD7A4F"/>
    <w:rsid w:val="00CE0D95"/>
    <w:rsid w:val="00CE10B2"/>
    <w:rsid w:val="00CE1E11"/>
    <w:rsid w:val="00CE2264"/>
    <w:rsid w:val="00CE284F"/>
    <w:rsid w:val="00CE35E7"/>
    <w:rsid w:val="00CE4D1D"/>
    <w:rsid w:val="00CE56FD"/>
    <w:rsid w:val="00CE71AA"/>
    <w:rsid w:val="00CE7B83"/>
    <w:rsid w:val="00CE7BF1"/>
    <w:rsid w:val="00CF0D0D"/>
    <w:rsid w:val="00CF1653"/>
    <w:rsid w:val="00CF1742"/>
    <w:rsid w:val="00CF1857"/>
    <w:rsid w:val="00CF1966"/>
    <w:rsid w:val="00CF1F02"/>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B55"/>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8A1"/>
    <w:rsid w:val="00D4557B"/>
    <w:rsid w:val="00D463EA"/>
    <w:rsid w:val="00D46D5B"/>
    <w:rsid w:val="00D47316"/>
    <w:rsid w:val="00D47541"/>
    <w:rsid w:val="00D47A5B"/>
    <w:rsid w:val="00D47A9C"/>
    <w:rsid w:val="00D50545"/>
    <w:rsid w:val="00D5085D"/>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2D16"/>
    <w:rsid w:val="00D63FD4"/>
    <w:rsid w:val="00D64A0E"/>
    <w:rsid w:val="00D659B3"/>
    <w:rsid w:val="00D65BF2"/>
    <w:rsid w:val="00D65C51"/>
    <w:rsid w:val="00D65E4E"/>
    <w:rsid w:val="00D65EBA"/>
    <w:rsid w:val="00D66198"/>
    <w:rsid w:val="00D667DA"/>
    <w:rsid w:val="00D70281"/>
    <w:rsid w:val="00D710BC"/>
    <w:rsid w:val="00D711A0"/>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E58"/>
    <w:rsid w:val="00D820D2"/>
    <w:rsid w:val="00D82DAD"/>
    <w:rsid w:val="00D82E27"/>
    <w:rsid w:val="00D83043"/>
    <w:rsid w:val="00D8313C"/>
    <w:rsid w:val="00D84988"/>
    <w:rsid w:val="00D86538"/>
    <w:rsid w:val="00D867C2"/>
    <w:rsid w:val="00D873FE"/>
    <w:rsid w:val="00D875CB"/>
    <w:rsid w:val="00D90394"/>
    <w:rsid w:val="00D90640"/>
    <w:rsid w:val="00D90BCA"/>
    <w:rsid w:val="00D91B2B"/>
    <w:rsid w:val="00D91C7E"/>
    <w:rsid w:val="00D91E1B"/>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CF4"/>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050"/>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0EE"/>
    <w:rsid w:val="00DD51F0"/>
    <w:rsid w:val="00DD56AA"/>
    <w:rsid w:val="00DD5CF9"/>
    <w:rsid w:val="00DD66E7"/>
    <w:rsid w:val="00DD6FDA"/>
    <w:rsid w:val="00DE1323"/>
    <w:rsid w:val="00DE134D"/>
    <w:rsid w:val="00DE1D22"/>
    <w:rsid w:val="00DE26E4"/>
    <w:rsid w:val="00DE2943"/>
    <w:rsid w:val="00DE2AE3"/>
    <w:rsid w:val="00DE3538"/>
    <w:rsid w:val="00DE3691"/>
    <w:rsid w:val="00DE3C28"/>
    <w:rsid w:val="00DE51CD"/>
    <w:rsid w:val="00DE5421"/>
    <w:rsid w:val="00DE5873"/>
    <w:rsid w:val="00DE5B89"/>
    <w:rsid w:val="00DE6289"/>
    <w:rsid w:val="00DE65EA"/>
    <w:rsid w:val="00DE7706"/>
    <w:rsid w:val="00DE7753"/>
    <w:rsid w:val="00DE7F8F"/>
    <w:rsid w:val="00DE7FB3"/>
    <w:rsid w:val="00DF09E7"/>
    <w:rsid w:val="00DF0BD2"/>
    <w:rsid w:val="00DF11C4"/>
    <w:rsid w:val="00DF1625"/>
    <w:rsid w:val="00DF19A1"/>
    <w:rsid w:val="00DF3688"/>
    <w:rsid w:val="00DF392F"/>
    <w:rsid w:val="00DF44E3"/>
    <w:rsid w:val="00DF48C6"/>
    <w:rsid w:val="00DF5182"/>
    <w:rsid w:val="00DF749E"/>
    <w:rsid w:val="00DF7B94"/>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3FFF"/>
    <w:rsid w:val="00E141C7"/>
    <w:rsid w:val="00E14672"/>
    <w:rsid w:val="00E161F1"/>
    <w:rsid w:val="00E17450"/>
    <w:rsid w:val="00E17B7F"/>
    <w:rsid w:val="00E17CD6"/>
    <w:rsid w:val="00E20011"/>
    <w:rsid w:val="00E207EB"/>
    <w:rsid w:val="00E20B3E"/>
    <w:rsid w:val="00E20E95"/>
    <w:rsid w:val="00E20ED0"/>
    <w:rsid w:val="00E21547"/>
    <w:rsid w:val="00E2217F"/>
    <w:rsid w:val="00E222A7"/>
    <w:rsid w:val="00E22585"/>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3C1"/>
    <w:rsid w:val="00E32500"/>
    <w:rsid w:val="00E32603"/>
    <w:rsid w:val="00E326DD"/>
    <w:rsid w:val="00E327B8"/>
    <w:rsid w:val="00E32CC2"/>
    <w:rsid w:val="00E32D5B"/>
    <w:rsid w:val="00E33157"/>
    <w:rsid w:val="00E3357F"/>
    <w:rsid w:val="00E33E6B"/>
    <w:rsid w:val="00E33FF2"/>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7F8"/>
    <w:rsid w:val="00E739BE"/>
    <w:rsid w:val="00E7424B"/>
    <w:rsid w:val="00E74264"/>
    <w:rsid w:val="00E749B7"/>
    <w:rsid w:val="00E74BF6"/>
    <w:rsid w:val="00E74F86"/>
    <w:rsid w:val="00E7522C"/>
    <w:rsid w:val="00E7544B"/>
    <w:rsid w:val="00E75EE4"/>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C57"/>
    <w:rsid w:val="00E91D37"/>
    <w:rsid w:val="00E91F17"/>
    <w:rsid w:val="00E92272"/>
    <w:rsid w:val="00E92BAA"/>
    <w:rsid w:val="00E93CA2"/>
    <w:rsid w:val="00E94D7F"/>
    <w:rsid w:val="00E9502B"/>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76E"/>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226"/>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0EF4"/>
    <w:rsid w:val="00EE1022"/>
    <w:rsid w:val="00EE2663"/>
    <w:rsid w:val="00EE3053"/>
    <w:rsid w:val="00EE4047"/>
    <w:rsid w:val="00EE4503"/>
    <w:rsid w:val="00EE465E"/>
    <w:rsid w:val="00EE46E2"/>
    <w:rsid w:val="00EE55F5"/>
    <w:rsid w:val="00EE5855"/>
    <w:rsid w:val="00EE5A09"/>
    <w:rsid w:val="00EE62ED"/>
    <w:rsid w:val="00EE7019"/>
    <w:rsid w:val="00EE70AB"/>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3CD2"/>
    <w:rsid w:val="00F04AA1"/>
    <w:rsid w:val="00F04FC3"/>
    <w:rsid w:val="00F06F30"/>
    <w:rsid w:val="00F0759D"/>
    <w:rsid w:val="00F102AB"/>
    <w:rsid w:val="00F11794"/>
    <w:rsid w:val="00F11AC7"/>
    <w:rsid w:val="00F11D9C"/>
    <w:rsid w:val="00F11E5A"/>
    <w:rsid w:val="00F125C4"/>
    <w:rsid w:val="00F1280F"/>
    <w:rsid w:val="00F12D9A"/>
    <w:rsid w:val="00F130E4"/>
    <w:rsid w:val="00F1389B"/>
    <w:rsid w:val="00F13AC8"/>
    <w:rsid w:val="00F13FFF"/>
    <w:rsid w:val="00F141E2"/>
    <w:rsid w:val="00F154A2"/>
    <w:rsid w:val="00F1559A"/>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884"/>
    <w:rsid w:val="00F32C95"/>
    <w:rsid w:val="00F332DF"/>
    <w:rsid w:val="00F339E3"/>
    <w:rsid w:val="00F34417"/>
    <w:rsid w:val="00F359AC"/>
    <w:rsid w:val="00F36AD3"/>
    <w:rsid w:val="00F36E1F"/>
    <w:rsid w:val="00F370A1"/>
    <w:rsid w:val="00F377C0"/>
    <w:rsid w:val="00F37A32"/>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0F1"/>
    <w:rsid w:val="00F61898"/>
    <w:rsid w:val="00F61A9D"/>
    <w:rsid w:val="00F61D7A"/>
    <w:rsid w:val="00F62714"/>
    <w:rsid w:val="00F62D7A"/>
    <w:rsid w:val="00F63223"/>
    <w:rsid w:val="00F63464"/>
    <w:rsid w:val="00F63BBB"/>
    <w:rsid w:val="00F63BC5"/>
    <w:rsid w:val="00F64BF8"/>
    <w:rsid w:val="00F64DF9"/>
    <w:rsid w:val="00F6525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4BF0"/>
    <w:rsid w:val="00F7541A"/>
    <w:rsid w:val="00F7609B"/>
    <w:rsid w:val="00F763EC"/>
    <w:rsid w:val="00F775CA"/>
    <w:rsid w:val="00F80761"/>
    <w:rsid w:val="00F825AC"/>
    <w:rsid w:val="00F82623"/>
    <w:rsid w:val="00F83409"/>
    <w:rsid w:val="00F839B3"/>
    <w:rsid w:val="00F83B76"/>
    <w:rsid w:val="00F83E0A"/>
    <w:rsid w:val="00F8462A"/>
    <w:rsid w:val="00F84B46"/>
    <w:rsid w:val="00F855BB"/>
    <w:rsid w:val="00F85DFC"/>
    <w:rsid w:val="00F85F62"/>
    <w:rsid w:val="00F86162"/>
    <w:rsid w:val="00F86ED5"/>
    <w:rsid w:val="00F871C2"/>
    <w:rsid w:val="00F87FD4"/>
    <w:rsid w:val="00F914CF"/>
    <w:rsid w:val="00F91CEB"/>
    <w:rsid w:val="00F92A53"/>
    <w:rsid w:val="00F930CD"/>
    <w:rsid w:val="00F932ED"/>
    <w:rsid w:val="00F934C1"/>
    <w:rsid w:val="00F93EF0"/>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0FE"/>
    <w:rsid w:val="00FB22E8"/>
    <w:rsid w:val="00FB35D5"/>
    <w:rsid w:val="00FB3AE2"/>
    <w:rsid w:val="00FB3AE9"/>
    <w:rsid w:val="00FB3AFB"/>
    <w:rsid w:val="00FB3CC9"/>
    <w:rsid w:val="00FB4964"/>
    <w:rsid w:val="00FB4ACF"/>
    <w:rsid w:val="00FB4AFE"/>
    <w:rsid w:val="00FB576C"/>
    <w:rsid w:val="00FB724A"/>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2BC"/>
    <w:rsid w:val="00FD14D7"/>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1FA5"/>
    <w:rsid w:val="00FF2714"/>
    <w:rsid w:val="00FF28EE"/>
    <w:rsid w:val="00FF2E56"/>
    <w:rsid w:val="00FF3050"/>
    <w:rsid w:val="00FF309F"/>
    <w:rsid w:val="00FF331F"/>
    <w:rsid w:val="00FF3D6A"/>
    <w:rsid w:val="00FF3DE9"/>
    <w:rsid w:val="00FF3E3D"/>
    <w:rsid w:val="00FF3F2A"/>
    <w:rsid w:val="00FF3F8F"/>
    <w:rsid w:val="00FF4B9E"/>
    <w:rsid w:val="00FF5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B1A4DFA-C334-4C54-9A04-BDE4D051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7895"/>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3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420843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773176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9364241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7C64D-7C38-40D9-95B5-FC07B5AA0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2567</TotalTime>
  <Pages>1</Pages>
  <Words>21679</Words>
  <Characters>123572</Characters>
  <Application>Microsoft Office Word</Application>
  <DocSecurity>0</DocSecurity>
  <Lines>1029</Lines>
  <Paragraphs>289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144962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1507</cp:revision>
  <cp:lastPrinted>2018-02-16T07:12:00Z</cp:lastPrinted>
  <dcterms:created xsi:type="dcterms:W3CDTF">2019-10-28T07:04:00Z</dcterms:created>
  <dcterms:modified xsi:type="dcterms:W3CDTF">2025-03-18T06:24:00Z</dcterms:modified>
</cp:coreProperties>
</file>