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A74995" w:rsidRPr="00A74995">
        <w:rPr>
          <w:rFonts w:ascii="GHEA Grapalat" w:hAnsi="GHEA Grapalat"/>
          <w:i w:val="0"/>
          <w:sz w:val="24"/>
          <w:szCs w:val="24"/>
        </w:rPr>
        <w:t>10</w:t>
      </w:r>
      <w:r>
        <w:rPr>
          <w:rFonts w:ascii="GHEA Grapalat" w:hAnsi="GHEA Grapalat"/>
          <w:i w:val="0"/>
          <w:sz w:val="24"/>
          <w:szCs w:val="24"/>
        </w:rPr>
        <w:t xml:space="preserve">-го </w:t>
      </w:r>
      <w:r w:rsidR="00A74995">
        <w:rPr>
          <w:rFonts w:ascii="GHEA Grapalat" w:hAnsi="GHEA Grapalat"/>
          <w:i w:val="0"/>
          <w:sz w:val="24"/>
          <w:szCs w:val="24"/>
        </w:rPr>
        <w:t>декабря</w:t>
      </w:r>
      <w:r w:rsidR="009B0B2A">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74995">
        <w:rPr>
          <w:rFonts w:ascii="GHEA Grapalat" w:hAnsi="GHEA Grapalat"/>
          <w:b/>
          <w:i w:val="0"/>
          <w:sz w:val="24"/>
          <w:szCs w:val="24"/>
        </w:rPr>
        <w:t>GHTsDzB-HVKAK-2026-05</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A74995">
        <w:rPr>
          <w:rFonts w:ascii="GHEA Grapalat" w:hAnsi="GHEA Grapalat"/>
          <w:b/>
          <w:i w:val="0"/>
          <w:sz w:val="24"/>
          <w:szCs w:val="24"/>
        </w:rPr>
        <w:t xml:space="preserve">посреднических услуг по международному таможенному оформлению грузов и по службе доставки грузов с </w:t>
      </w:r>
      <w:proofErr w:type="gramStart"/>
      <w:r w:rsidR="00A74995">
        <w:rPr>
          <w:rFonts w:ascii="GHEA Grapalat" w:hAnsi="GHEA Grapalat"/>
          <w:b/>
          <w:i w:val="0"/>
          <w:sz w:val="24"/>
          <w:szCs w:val="24"/>
        </w:rPr>
        <w:t>таможенного</w:t>
      </w:r>
      <w:proofErr w:type="gramEnd"/>
      <w:r w:rsidR="00A74995">
        <w:rPr>
          <w:rFonts w:ascii="GHEA Grapalat" w:hAnsi="GHEA Grapalat"/>
          <w:b/>
          <w:i w:val="0"/>
          <w:sz w:val="24"/>
          <w:szCs w:val="24"/>
        </w:rPr>
        <w:t xml:space="preserve"> на национальный склад</w:t>
      </w:r>
      <w:r>
        <w:rPr>
          <w:rFonts w:ascii="GHEA Grapalat" w:hAnsi="GHEA Grapalat"/>
          <w:b/>
          <w:i w:val="0"/>
          <w:sz w:val="24"/>
          <w:szCs w:val="24"/>
        </w:rPr>
        <w:t xml:space="preserve">.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10:30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10:30 часов </w:t>
      </w:r>
      <w:r w:rsidR="002474DF">
        <w:rPr>
          <w:rFonts w:ascii="GHEA Grapalat" w:hAnsi="GHEA Grapalat"/>
          <w:b/>
          <w:i w:val="0"/>
          <w:sz w:val="24"/>
          <w:szCs w:val="24"/>
        </w:rPr>
        <w:t>17 декабря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A74995">
        <w:rPr>
          <w:rFonts w:ascii="GHEA Grapalat" w:hAnsi="GHEA Grapalat"/>
          <w:sz w:val="22"/>
          <w:szCs w:val="22"/>
        </w:rPr>
        <w:t>GHTsDzB-HVKAK-2026-05</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2474DF">
        <w:rPr>
          <w:rFonts w:ascii="GHEA Grapalat" w:hAnsi="GHEA Grapalat"/>
          <w:sz w:val="22"/>
          <w:szCs w:val="22"/>
        </w:rPr>
        <w:t>10 декабря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proofErr w:type="gramStart"/>
      <w:r w:rsidRPr="0094161A">
        <w:rPr>
          <w:rFonts w:ascii="GHEA Grapalat" w:hAnsi="GHEA Grapalat"/>
          <w:b/>
        </w:rPr>
        <w:t xml:space="preserve">НА ЗАПРОС КОТИРОВОК, ОБЪЯВЛЕННЫЙ С ЦЕЛЬЮ ПРИОБРЕТЕНИЯ </w:t>
      </w:r>
      <w:r w:rsidR="00A74995">
        <w:rPr>
          <w:rFonts w:ascii="GHEA Grapalat" w:hAnsi="GHEA Grapalat"/>
          <w:b/>
        </w:rPr>
        <w:t>ПОСРЕДНИЧЕСКИХ УСЛУГ ПО МЕЖДУНАРОДНОМУ ТАМОЖЕННОМУ ОФОРМЛЕНИЮ ГРУЗОВ И ПО СЛУЖБЕ ДОСТАВКИ ГРУЗОВ С ТАМОЖЕННОГО НА НАЦИОНАЛЬНЫЙ СКЛАД</w:t>
      </w:r>
      <w:r>
        <w:rPr>
          <w:rFonts w:ascii="GHEA Grapalat" w:hAnsi="GHEA Grapalat"/>
          <w:b/>
        </w:rPr>
        <w:t xml:space="preserve"> </w:t>
      </w:r>
      <w:r w:rsidRPr="00A37E73">
        <w:rPr>
          <w:rFonts w:ascii="GHEA Grapalat" w:hAnsi="GHEA Grapalat"/>
          <w:b/>
        </w:rPr>
        <w:t>ДЛЯ СВОИХ НУЖД</w:t>
      </w:r>
      <w:proofErr w:type="gramEnd"/>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proofErr w:type="gramStart"/>
      <w:r w:rsidRPr="00CF3958">
        <w:rPr>
          <w:rFonts w:ascii="GHEA Grapalat" w:hAnsi="GHEA Grapalat"/>
          <w:b/>
          <w:sz w:val="20"/>
          <w:szCs w:val="20"/>
        </w:rPr>
        <w:t xml:space="preserve">ПРИГЛАШЕНИЯ НА ЗАПРОС КОТИРОВОК, ОБЪЯВЛЕННЫЙ С ЦЕЛЬЮ ПРИОБРЕТЕНИЯ </w:t>
      </w:r>
      <w:r w:rsidR="00A74995">
        <w:rPr>
          <w:rFonts w:ascii="GHEA Grapalat" w:hAnsi="GHEA Grapalat"/>
          <w:b/>
          <w:sz w:val="20"/>
          <w:szCs w:val="20"/>
        </w:rPr>
        <w:t>ПОСРЕДНИЧЕСКИХ УСЛУГ ПО МЕЖДУНАРОДНОМУ ТАМОЖЕННОМУ ОФОРМЛЕНИЮ ГРУЗОВ И ПО СЛУЖБЕ ДОСТАВКИ ГРУЗОВ С ТАМОЖЕННОГО НА НАЦИОНАЛЬНЫЙ СКЛАД</w:t>
      </w:r>
      <w:r>
        <w:rPr>
          <w:rFonts w:ascii="GHEA Grapalat" w:hAnsi="GHEA Grapalat"/>
          <w:b/>
          <w:sz w:val="20"/>
          <w:szCs w:val="20"/>
        </w:rPr>
        <w:t xml:space="preserve"> </w:t>
      </w:r>
      <w:r w:rsidRPr="00CF3958">
        <w:rPr>
          <w:rFonts w:ascii="GHEA Grapalat" w:hAnsi="GHEA Grapalat"/>
          <w:b/>
          <w:sz w:val="20"/>
          <w:szCs w:val="20"/>
        </w:rPr>
        <w:t>ДЛЯ СВОИХ НУЖД</w:t>
      </w:r>
      <w:proofErr w:type="gramEnd"/>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74995">
        <w:rPr>
          <w:rFonts w:ascii="GHEA Grapalat" w:hAnsi="GHEA Grapalat"/>
          <w:b/>
          <w:sz w:val="22"/>
          <w:szCs w:val="22"/>
        </w:rPr>
        <w:t>GHTsDzB-HVKAK-2026-05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A74995">
        <w:rPr>
          <w:rFonts w:ascii="GHEA Grapalat" w:hAnsi="GHEA Grapalat"/>
          <w:b/>
          <w:i w:val="0"/>
          <w:sz w:val="24"/>
          <w:szCs w:val="24"/>
        </w:rPr>
        <w:t>посреднических услуг по международному таможенному оформлению грузов и по службе доставки грузов с таможенного на национальный склад</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2474DF">
        <w:rPr>
          <w:rFonts w:ascii="GHEA Grapalat" w:hAnsi="GHEA Grapalat"/>
          <w:b/>
          <w:i w:val="0"/>
          <w:sz w:val="24"/>
          <w:szCs w:val="24"/>
        </w:rPr>
        <w:t>1</w:t>
      </w:r>
      <w:r w:rsidR="00E4729A">
        <w:rPr>
          <w:rFonts w:ascii="GHEA Grapalat" w:hAnsi="GHEA Grapalat"/>
          <w:b/>
          <w:i w:val="0"/>
          <w:sz w:val="24"/>
          <w:szCs w:val="24"/>
        </w:rPr>
        <w:t xml:space="preserve"> лот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2474DF" w:rsidRPr="00AA73D2" w:rsidTr="00E4729A">
        <w:trPr>
          <w:jc w:val="center"/>
        </w:trPr>
        <w:tc>
          <w:tcPr>
            <w:tcW w:w="1216" w:type="dxa"/>
            <w:vAlign w:val="center"/>
          </w:tcPr>
          <w:p w:rsidR="002474DF" w:rsidRPr="00E4729A" w:rsidRDefault="002474DF"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w:t>
            </w:r>
          </w:p>
        </w:tc>
        <w:tc>
          <w:tcPr>
            <w:tcW w:w="1630" w:type="dxa"/>
            <w:vAlign w:val="center"/>
          </w:tcPr>
          <w:p w:rsidR="002474DF" w:rsidRPr="002474DF" w:rsidRDefault="002474DF" w:rsidP="002474DF">
            <w:pPr>
              <w:pStyle w:val="23"/>
              <w:spacing w:line="240" w:lineRule="auto"/>
              <w:ind w:firstLine="0"/>
              <w:jc w:val="center"/>
              <w:rPr>
                <w:rFonts w:ascii="GHEA Grapalat" w:hAnsi="GHEA Grapalat"/>
                <w:sz w:val="24"/>
                <w:szCs w:val="24"/>
              </w:rPr>
            </w:pPr>
            <w:r w:rsidRPr="002474DF">
              <w:rPr>
                <w:rFonts w:ascii="GHEA Grapalat" w:hAnsi="GHEA Grapalat"/>
                <w:sz w:val="24"/>
                <w:szCs w:val="24"/>
              </w:rPr>
              <w:t>6,000,000</w:t>
            </w:r>
          </w:p>
        </w:tc>
        <w:tc>
          <w:tcPr>
            <w:tcW w:w="6388" w:type="dxa"/>
            <w:vAlign w:val="center"/>
          </w:tcPr>
          <w:p w:rsidR="002474DF" w:rsidRPr="002474DF" w:rsidRDefault="002474DF" w:rsidP="002474DF">
            <w:pPr>
              <w:pStyle w:val="23"/>
              <w:spacing w:line="240" w:lineRule="auto"/>
              <w:ind w:firstLine="0"/>
              <w:rPr>
                <w:rFonts w:ascii="GHEA Grapalat" w:hAnsi="GHEA Grapalat"/>
                <w:sz w:val="24"/>
                <w:szCs w:val="24"/>
                <w:u w:val="single"/>
                <w:vertAlign w:val="subscript"/>
              </w:rPr>
            </w:pPr>
            <w:r w:rsidRPr="002474DF">
              <w:rPr>
                <w:rFonts w:ascii="GHEA Grapalat" w:hAnsi="GHEA Grapalat"/>
                <w:sz w:val="24"/>
                <w:szCs w:val="24"/>
              </w:rPr>
              <w:t>Посреднические услуги по международному таможенному оформлению грузов, отправляемых в течение 202</w:t>
            </w:r>
            <w:r>
              <w:rPr>
                <w:rFonts w:ascii="GHEA Grapalat" w:hAnsi="GHEA Grapalat"/>
                <w:sz w:val="24"/>
                <w:szCs w:val="24"/>
              </w:rPr>
              <w:t>6</w:t>
            </w:r>
            <w:r w:rsidRPr="002474DF">
              <w:rPr>
                <w:rFonts w:ascii="GHEA Grapalat" w:hAnsi="GHEA Grapalat"/>
                <w:sz w:val="24"/>
                <w:szCs w:val="24"/>
              </w:rPr>
              <w:t xml:space="preserve">  г., по службе доставки грузов </w:t>
            </w:r>
            <w:proofErr w:type="gramStart"/>
            <w:r w:rsidRPr="002474DF">
              <w:rPr>
                <w:rFonts w:ascii="GHEA Grapalat" w:hAnsi="GHEA Grapalat"/>
                <w:sz w:val="24"/>
                <w:szCs w:val="24"/>
              </w:rPr>
              <w:t>с</w:t>
            </w:r>
            <w:proofErr w:type="gramEnd"/>
            <w:r w:rsidRPr="002474DF">
              <w:rPr>
                <w:rFonts w:ascii="GHEA Grapalat" w:hAnsi="GHEA Grapalat"/>
                <w:sz w:val="24"/>
                <w:szCs w:val="24"/>
              </w:rPr>
              <w:t xml:space="preserve"> таможенного на национальный склад.</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EC563C">
        <w:rPr>
          <w:rFonts w:ascii="GHEA Grapalat" w:hAnsi="GHEA Grapalat"/>
          <w:b/>
          <w:sz w:val="24"/>
          <w:szCs w:val="24"/>
        </w:rPr>
        <w:t>0:3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w:t>
      </w:r>
      <w:r w:rsidR="00DD427A">
        <w:rPr>
          <w:rFonts w:ascii="GHEA Grapalat" w:hAnsi="GHEA Grapalat"/>
          <w:sz w:val="24"/>
          <w:szCs w:val="24"/>
        </w:rPr>
        <w:t xml:space="preserve"> по каждому виду оказания услуг</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Pr="00645201" w:rsidRDefault="00940B86"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а) о</w:t>
      </w:r>
      <w:r w:rsidR="00B95FE0" w:rsidRPr="0064520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645201">
        <w:rPr>
          <w:rFonts w:ascii="GHEA Grapalat" w:hAnsi="GHEA Grapalat"/>
          <w:sz w:val="24"/>
          <w:szCs w:val="24"/>
        </w:rPr>
        <w:t>,</w:t>
      </w:r>
      <w:r w:rsidR="00B95FE0" w:rsidRPr="00645201">
        <w:rPr>
          <w:rFonts w:ascii="GHEA Grapalat" w:hAnsi="GHEA Grapalat"/>
          <w:sz w:val="24"/>
          <w:szCs w:val="24"/>
        </w:rPr>
        <w:t xml:space="preserve"> </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б)</w:t>
      </w:r>
      <w:r w:rsidRPr="00645201">
        <w:t xml:space="preserve"> </w:t>
      </w:r>
      <w:r w:rsidRPr="00645201">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45201">
        <w:rPr>
          <w:rFonts w:ascii="GHEA Grapalat" w:hAnsi="GHEA Grapalat"/>
          <w:sz w:val="24"/>
          <w:szCs w:val="24"/>
          <w:lang w:val="hy-AM"/>
        </w:rPr>
        <w:t xml:space="preserve">, </w:t>
      </w:r>
      <w:r w:rsidRPr="00645201">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45201">
        <w:rPr>
          <w:rFonts w:ascii="GHEA Grapalat" w:hAnsi="GHEA Grapalat"/>
          <w:sz w:val="24"/>
          <w:szCs w:val="24"/>
        </w:rPr>
        <w:t>ВС</w:t>
      </w:r>
      <w:proofErr w:type="gramEnd"/>
      <w:r w:rsidRPr="00645201">
        <w:rPr>
          <w:rFonts w:ascii="GHEA Grapalat" w:hAnsi="GHEA Grapalat"/>
          <w:sz w:val="24"/>
          <w:szCs w:val="24"/>
        </w:rPr>
        <w:t>= ЦУ/</w:t>
      </w:r>
      <w:proofErr w:type="spellStart"/>
      <w:r w:rsidRPr="00645201">
        <w:rPr>
          <w:rFonts w:ascii="GHEA Grapalat" w:hAnsi="GHEA Grapalat"/>
          <w:sz w:val="24"/>
          <w:szCs w:val="24"/>
        </w:rPr>
        <w:t>С</w:t>
      </w:r>
      <w:r w:rsidR="007861DD" w:rsidRPr="00645201">
        <w:rPr>
          <w:rFonts w:ascii="GHEA Grapalat" w:hAnsi="GHEA Grapalat"/>
          <w:sz w:val="24"/>
          <w:szCs w:val="24"/>
        </w:rPr>
        <w:t>ц</w:t>
      </w:r>
      <w:r w:rsidRPr="00645201">
        <w:rPr>
          <w:rFonts w:ascii="GHEA Grapalat" w:hAnsi="GHEA Grapalat"/>
          <w:sz w:val="24"/>
          <w:szCs w:val="24"/>
        </w:rPr>
        <w:t>xУxК</w:t>
      </w:r>
      <w:proofErr w:type="spellEnd"/>
      <w:r w:rsidR="007861DD" w:rsidRPr="00645201">
        <w:rPr>
          <w:rFonts w:ascii="GHEA Grapalat" w:hAnsi="GHEA Grapalat"/>
          <w:sz w:val="24"/>
          <w:szCs w:val="24"/>
        </w:rPr>
        <w:t>, где:</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 xml:space="preserve">ВС-сумма, </w:t>
      </w:r>
      <w:proofErr w:type="gramStart"/>
      <w:r w:rsidRPr="00645201">
        <w:rPr>
          <w:rFonts w:ascii="GHEA Grapalat" w:hAnsi="GHEA Grapalat"/>
          <w:sz w:val="24"/>
          <w:szCs w:val="24"/>
        </w:rPr>
        <w:t>выплачиваемая</w:t>
      </w:r>
      <w:proofErr w:type="gramEnd"/>
      <w:r w:rsidRPr="00645201">
        <w:rPr>
          <w:rFonts w:ascii="GHEA Grapalat" w:hAnsi="GHEA Grapalat"/>
          <w:sz w:val="24"/>
          <w:szCs w:val="24"/>
        </w:rPr>
        <w:t xml:space="preserve"> за оказание отдельных видов услуг, установленных договором</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 xml:space="preserve">ЦУ </w:t>
      </w:r>
      <w:proofErr w:type="gramStart"/>
      <w:r w:rsidRPr="00645201">
        <w:rPr>
          <w:rFonts w:ascii="GHEA Grapalat" w:hAnsi="GHEA Grapalat"/>
          <w:sz w:val="24"/>
          <w:szCs w:val="24"/>
        </w:rPr>
        <w:t>-и</w:t>
      </w:r>
      <w:proofErr w:type="gramEnd"/>
      <w:r w:rsidRPr="00645201">
        <w:rPr>
          <w:rFonts w:ascii="GHEA Grapalat" w:hAnsi="GHEA Grapalat"/>
          <w:sz w:val="24"/>
          <w:szCs w:val="24"/>
        </w:rPr>
        <w:t xml:space="preserve">тоговая цена, предложенная </w:t>
      </w:r>
      <w:r w:rsidR="0038256B" w:rsidRPr="00645201">
        <w:rPr>
          <w:rFonts w:ascii="GHEA Grapalat" w:hAnsi="GHEA Grapalat"/>
          <w:sz w:val="24"/>
          <w:szCs w:val="24"/>
        </w:rPr>
        <w:t>ото</w:t>
      </w:r>
      <w:r w:rsidRPr="00645201">
        <w:rPr>
          <w:rFonts w:ascii="GHEA Grapalat" w:hAnsi="GHEA Grapalat"/>
          <w:sz w:val="24"/>
          <w:szCs w:val="24"/>
        </w:rPr>
        <w:t>бранным участником</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С</w:t>
      </w:r>
      <w:proofErr w:type="gramStart"/>
      <w:r w:rsidRPr="00645201">
        <w:rPr>
          <w:rFonts w:ascii="GHEA Grapalat" w:hAnsi="GHEA Grapalat"/>
          <w:sz w:val="24"/>
          <w:szCs w:val="24"/>
        </w:rPr>
        <w:t>Ц-</w:t>
      </w:r>
      <w:proofErr w:type="gramEnd"/>
      <w:r w:rsidRPr="00645201">
        <w:rPr>
          <w:rFonts w:ascii="GHEA Grapalat" w:hAnsi="GHEA Grapalat"/>
          <w:sz w:val="24"/>
          <w:szCs w:val="24"/>
        </w:rPr>
        <w:t xml:space="preserve"> совокупность максимальных единиц цен, установленных для оказания услуги</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proofErr w:type="gramStart"/>
      <w:r w:rsidRPr="00645201">
        <w:rPr>
          <w:rFonts w:ascii="GHEA Grapalat" w:hAnsi="GHEA Grapalat"/>
          <w:sz w:val="24"/>
          <w:szCs w:val="24"/>
        </w:rPr>
        <w:t>У-цена</w:t>
      </w:r>
      <w:proofErr w:type="gramEnd"/>
      <w:r w:rsidRPr="00645201">
        <w:rPr>
          <w:rFonts w:ascii="GHEA Grapalat" w:hAnsi="GHEA Grapalat"/>
          <w:sz w:val="24"/>
          <w:szCs w:val="24"/>
        </w:rPr>
        <w:t xml:space="preserve"> на максимальную единицу предоставленной услуги</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К-количество предоставленных услуг.</w:t>
      </w:r>
    </w:p>
    <w:p w:rsidR="00B95FE0" w:rsidRPr="00645201" w:rsidRDefault="00A70A2B" w:rsidP="007B18B8">
      <w:pPr>
        <w:pStyle w:val="norm"/>
        <w:widowControl w:val="0"/>
        <w:spacing w:line="240" w:lineRule="auto"/>
        <w:ind w:firstLine="567"/>
        <w:contextualSpacing/>
        <w:rPr>
          <w:rFonts w:ascii="GHEA Grapalat" w:hAnsi="GHEA Grapalat" w:cs="Sylfaen"/>
          <w:sz w:val="24"/>
          <w:szCs w:val="24"/>
        </w:rPr>
      </w:pPr>
      <w:r w:rsidRPr="00645201">
        <w:rPr>
          <w:rFonts w:ascii="GHEA Grapalat" w:hAnsi="GHEA Grapalat"/>
          <w:sz w:val="24"/>
          <w:szCs w:val="24"/>
        </w:rPr>
        <w:t>З</w:t>
      </w:r>
      <w:r w:rsidR="00B95FE0" w:rsidRPr="00645201">
        <w:rPr>
          <w:rFonts w:ascii="GHEA Grapalat" w:hAnsi="GHEA Grapalat"/>
          <w:sz w:val="24"/>
          <w:szCs w:val="24"/>
        </w:rPr>
        <w:t>аявка участника не подлежит отклонению, если:</w:t>
      </w:r>
    </w:p>
    <w:p w:rsidR="00B95FE0" w:rsidRPr="0064520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645201">
        <w:rPr>
          <w:rFonts w:ascii="GHEA Grapalat" w:hAnsi="GHEA Grapalat"/>
          <w:sz w:val="24"/>
          <w:szCs w:val="24"/>
        </w:rPr>
        <w:t>а.</w:t>
      </w:r>
      <w:r w:rsidR="00333B85" w:rsidRPr="00645201">
        <w:rPr>
          <w:rFonts w:ascii="GHEA Grapalat" w:hAnsi="GHEA Grapalat"/>
          <w:sz w:val="24"/>
          <w:szCs w:val="24"/>
        </w:rPr>
        <w:tab/>
      </w:r>
      <w:r w:rsidRPr="00645201">
        <w:rPr>
          <w:rFonts w:ascii="GHEA Grapalat" w:hAnsi="GHEA Grapalat"/>
          <w:sz w:val="24"/>
          <w:szCs w:val="24"/>
        </w:rPr>
        <w:t>графы "</w:t>
      </w:r>
      <w:r w:rsidR="00830AD3" w:rsidRPr="00645201">
        <w:rPr>
          <w:rFonts w:ascii="GHEA Grapalat" w:hAnsi="GHEA Grapalat"/>
          <w:sz w:val="24"/>
          <w:szCs w:val="24"/>
        </w:rPr>
        <w:t>с</w:t>
      </w:r>
      <w:r w:rsidRPr="00645201">
        <w:rPr>
          <w:rFonts w:ascii="GHEA Grapalat" w:hAnsi="GHEA Grapalat"/>
          <w:sz w:val="24"/>
          <w:szCs w:val="24"/>
        </w:rPr>
        <w:t>тоимость</w:t>
      </w:r>
      <w:r w:rsidR="00DF3688" w:rsidRPr="00645201">
        <w:rPr>
          <w:rFonts w:ascii="GHEA Grapalat" w:hAnsi="GHEA Grapalat"/>
          <w:sz w:val="24"/>
          <w:szCs w:val="24"/>
        </w:rPr>
        <w:t>"</w:t>
      </w:r>
      <w:r w:rsidR="00622EE0" w:rsidRPr="00645201">
        <w:rPr>
          <w:rFonts w:ascii="GHEA Grapalat" w:hAnsi="GHEA Grapalat"/>
          <w:sz w:val="24"/>
          <w:szCs w:val="24"/>
        </w:rPr>
        <w:t xml:space="preserve"> </w:t>
      </w:r>
      <w:r w:rsidRPr="00645201">
        <w:rPr>
          <w:rFonts w:ascii="GHEA Grapalat" w:hAnsi="GHEA Grapalat"/>
          <w:sz w:val="24"/>
          <w:szCs w:val="24"/>
        </w:rPr>
        <w:t xml:space="preserve">и "налог на добавленную стоимость" </w:t>
      </w:r>
      <w:r w:rsidR="00622EE0" w:rsidRPr="00645201">
        <w:rPr>
          <w:rFonts w:ascii="GHEA Grapalat" w:hAnsi="GHEA Grapalat"/>
          <w:sz w:val="24"/>
          <w:szCs w:val="24"/>
        </w:rPr>
        <w:t xml:space="preserve">ценового предложения </w:t>
      </w:r>
      <w:r w:rsidRPr="00645201">
        <w:rPr>
          <w:rFonts w:ascii="GHEA Grapalat" w:hAnsi="GHEA Grapalat"/>
          <w:sz w:val="24"/>
          <w:szCs w:val="24"/>
        </w:rPr>
        <w:t>заполнены только цифрами, а графа "общая цена" — и прописью, и цифрами или только прописью</w:t>
      </w:r>
      <w:r w:rsidR="008C1A8A" w:rsidRPr="00645201">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645201">
        <w:rPr>
          <w:rFonts w:ascii="GHEA Grapalat" w:hAnsi="GHEA Grapalat"/>
          <w:sz w:val="24"/>
          <w:szCs w:val="24"/>
        </w:rPr>
        <w:t>б</w:t>
      </w:r>
      <w:proofErr w:type="gramEnd"/>
      <w:r w:rsidRPr="00645201">
        <w:rPr>
          <w:rFonts w:ascii="GHEA Grapalat" w:hAnsi="GHEA Grapalat"/>
          <w:sz w:val="24"/>
          <w:szCs w:val="24"/>
        </w:rPr>
        <w:t>.</w:t>
      </w:r>
      <w:r w:rsidR="00333B85" w:rsidRPr="00645201">
        <w:rPr>
          <w:rFonts w:ascii="GHEA Grapalat" w:hAnsi="GHEA Grapalat"/>
          <w:sz w:val="24"/>
          <w:szCs w:val="24"/>
        </w:rPr>
        <w:tab/>
      </w:r>
      <w:r w:rsidRPr="00645201">
        <w:rPr>
          <w:rFonts w:ascii="GHEA Grapalat" w:hAnsi="GHEA Grapalat"/>
          <w:sz w:val="24"/>
          <w:szCs w:val="24"/>
        </w:rPr>
        <w:t>между суммами, указанными прописью или</w:t>
      </w:r>
      <w:r w:rsidRPr="009044F1">
        <w:rPr>
          <w:rFonts w:ascii="GHEA Grapalat" w:hAnsi="GHEA Grapalat"/>
          <w:sz w:val="24"/>
          <w:szCs w:val="24"/>
        </w:rPr>
        <w:t xml:space="preserve">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616318">
        <w:rPr>
          <w:rFonts w:ascii="GHEA Grapalat" w:hAnsi="GHEA Grapalat"/>
          <w:b/>
          <w:sz w:val="24"/>
          <w:szCs w:val="24"/>
        </w:rPr>
        <w:t>0:3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645201" w:rsidRDefault="00645201">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A74995">
        <w:rPr>
          <w:rFonts w:ascii="GHEA Grapalat" w:hAnsi="GHEA Grapalat"/>
          <w:b/>
          <w:sz w:val="22"/>
          <w:szCs w:val="22"/>
        </w:rPr>
        <w:t>GHTsDzB-HVKAK-2026-05</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74995">
        <w:rPr>
          <w:rFonts w:ascii="GHEA Grapalat" w:hAnsi="GHEA Grapalat"/>
          <w:b/>
          <w:sz w:val="22"/>
          <w:szCs w:val="22"/>
        </w:rPr>
        <w:t>GHTsDzB-HVKAK-2026-05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74995">
        <w:rPr>
          <w:rFonts w:ascii="GHEA Grapalat" w:hAnsi="GHEA Grapalat"/>
          <w:b/>
          <w:sz w:val="22"/>
          <w:szCs w:val="22"/>
        </w:rPr>
        <w:t>GHTsDzB-HVKAK-2026-05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081BF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081BF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081BF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081BF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081BF5"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081BF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74995">
        <w:rPr>
          <w:rFonts w:ascii="GHEA Grapalat" w:hAnsi="GHEA Grapalat"/>
          <w:b/>
          <w:sz w:val="22"/>
          <w:szCs w:val="22"/>
        </w:rPr>
        <w:t>GHTsDzB-HVKAK-2026-05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74995">
        <w:rPr>
          <w:rFonts w:ascii="GHEA Grapalat" w:hAnsi="GHEA Grapalat"/>
          <w:b/>
          <w:sz w:val="22"/>
          <w:szCs w:val="22"/>
        </w:rPr>
        <w:t>GHTsDzB-HVKAK-2026-05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74995">
        <w:rPr>
          <w:rFonts w:ascii="GHEA Grapalat" w:hAnsi="GHEA Grapalat"/>
          <w:b/>
          <w:sz w:val="22"/>
          <w:szCs w:val="22"/>
        </w:rPr>
        <w:t>GHTsDzB-HVKAK-2026-05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74995">
        <w:rPr>
          <w:rFonts w:ascii="GHEA Grapalat" w:hAnsi="GHEA Grapalat"/>
          <w:b/>
          <w:sz w:val="22"/>
          <w:szCs w:val="22"/>
        </w:rPr>
        <w:t>GHTsDzB-HVKAK-2026-05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74995">
        <w:rPr>
          <w:rFonts w:ascii="GHEA Grapalat" w:hAnsi="GHEA Grapalat"/>
          <w:b/>
          <w:sz w:val="22"/>
          <w:szCs w:val="22"/>
        </w:rPr>
        <w:t>GHTsDzB-HVKAK-2026-05</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74995">
        <w:rPr>
          <w:rFonts w:ascii="GHEA Grapalat" w:hAnsi="GHEA Grapalat"/>
          <w:b/>
          <w:sz w:val="22"/>
          <w:szCs w:val="22"/>
        </w:rPr>
        <w:t>GHTsDzB-HVKAK-2026-05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proofErr w:type="gramStart"/>
      <w:r w:rsidRPr="00AD29CE">
        <w:rPr>
          <w:rFonts w:ascii="GHEA Grapalat" w:hAnsi="GHEA Grapalat"/>
        </w:rPr>
        <w:t xml:space="preserve">Заказчик поручает, а Исполнитель принимает обязательство по предоставлению </w:t>
      </w:r>
      <w:r w:rsidR="00A74995">
        <w:rPr>
          <w:rFonts w:ascii="GHEA Grapalat" w:hAnsi="GHEA Grapalat"/>
          <w:b/>
        </w:rPr>
        <w:t>посреднических услуг по международному таможенному оформлению грузов и по службе доставки грузов с таможенного на национальный склад</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roofErr w:type="gramEnd"/>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Pr>
          <w:rFonts w:ascii="GHEA Grapalat" w:hAnsi="GHEA Grapalat"/>
        </w:rPr>
        <w:t>№</w:t>
      </w:r>
      <w:r w:rsidR="00854622" w:rsidRPr="00AD29CE">
        <w:rPr>
          <w:rFonts w:ascii="GHEA Grapalat" w:hAnsi="GHEA Grapalat"/>
        </w:rPr>
        <w:t xml:space="preserve"> 1</w:t>
      </w:r>
      <w:r w:rsidR="004919C1">
        <w:rPr>
          <w:rFonts w:ascii="GHEA Grapalat" w:hAnsi="GHEA Grapalat"/>
        </w:rPr>
        <w:t>.1</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854622">
        <w:rPr>
          <w:rFonts w:ascii="GHEA Grapalat" w:hAnsi="GHEA Grapalat"/>
        </w:rPr>
        <w:t xml:space="preserve"> и</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4919C1" w:rsidRDefault="00FE1B31" w:rsidP="003F4FD0">
      <w:pPr>
        <w:widowControl w:val="0"/>
        <w:tabs>
          <w:tab w:val="left" w:pos="1276"/>
        </w:tabs>
        <w:ind w:firstLine="567"/>
        <w:contextualSpacing/>
        <w:jc w:val="both"/>
        <w:rPr>
          <w:rFonts w:ascii="GHEA Grapalat" w:hAnsi="GHEA Grapalat"/>
          <w:bCs/>
        </w:rPr>
      </w:pPr>
      <w:r w:rsidRPr="004919C1">
        <w:rPr>
          <w:rFonts w:ascii="GHEA Grapalat" w:hAnsi="GHEA Grapalat"/>
        </w:rPr>
        <w:t>7.16.</w:t>
      </w:r>
      <w:r w:rsidRPr="004919C1">
        <w:rPr>
          <w:rFonts w:ascii="GHEA Grapalat" w:hAnsi="GHEA Grapalat"/>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4919C1">
        <w:rPr>
          <w:rFonts w:ascii="GHEA Grapalat" w:hAnsi="GHEA Grapalat"/>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4919C1">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w:t>
      </w:r>
      <w:proofErr w:type="gramStart"/>
      <w:r w:rsidRPr="004919C1">
        <w:rPr>
          <w:rFonts w:ascii="GHEA Grapalat" w:hAnsi="GHEA Grapalat"/>
          <w:color w:val="000000" w:themeColor="text1"/>
        </w:rPr>
        <w:t>дств дл</w:t>
      </w:r>
      <w:proofErr w:type="gramEnd"/>
      <w:r w:rsidRPr="004919C1">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9C1" w:rsidRDefault="004919C1">
      <w:r>
        <w:separator/>
      </w:r>
    </w:p>
  </w:endnote>
  <w:endnote w:type="continuationSeparator" w:id="0">
    <w:p w:rsidR="004919C1" w:rsidRDefault="00491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4919C1" w:rsidRPr="003E450C" w:rsidRDefault="004919C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9C1" w:rsidRPr="00305BEC" w:rsidRDefault="004919C1">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9C1" w:rsidRDefault="004919C1">
      <w:r>
        <w:separator/>
      </w:r>
    </w:p>
  </w:footnote>
  <w:footnote w:type="continuationSeparator" w:id="0">
    <w:p w:rsidR="004919C1" w:rsidRDefault="004919C1">
      <w:r>
        <w:continuationSeparator/>
      </w:r>
    </w:p>
  </w:footnote>
  <w:footnote w:id="1">
    <w:p w:rsidR="004919C1" w:rsidRPr="00A31673" w:rsidRDefault="004919C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919C1" w:rsidRDefault="004919C1" w:rsidP="006B3E56">
      <w:pPr>
        <w:jc w:val="both"/>
      </w:pPr>
    </w:p>
    <w:p w:rsidR="004919C1" w:rsidRPr="00503980" w:rsidRDefault="004919C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919C1" w:rsidRPr="00503980" w:rsidRDefault="004919C1"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919C1" w:rsidRPr="00503980" w:rsidRDefault="004919C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919C1" w:rsidRDefault="004919C1" w:rsidP="006B3E56">
      <w:pPr>
        <w:pStyle w:val="af2"/>
        <w:rPr>
          <w:rFonts w:asciiTheme="minorHAnsi" w:hAnsiTheme="minorHAnsi"/>
          <w:lang w:val="af-ZA"/>
        </w:rPr>
      </w:pPr>
    </w:p>
  </w:footnote>
  <w:footnote w:id="3">
    <w:p w:rsidR="004919C1" w:rsidRDefault="004919C1" w:rsidP="003C670C">
      <w:pPr>
        <w:widowControl w:val="0"/>
        <w:ind w:right="309"/>
        <w:jc w:val="both"/>
      </w:pPr>
      <w:r>
        <w:t>*</w:t>
      </w:r>
      <w:r w:rsidRPr="00CE2A87">
        <w:rPr>
          <w:rFonts w:ascii="GHEA Grapalat" w:hAnsi="GHEA Grapalat"/>
        </w:rPr>
        <w:t xml:space="preserve"> </w:t>
      </w:r>
      <w:r w:rsidRPr="00CE2A87">
        <w:rPr>
          <w:rFonts w:ascii="GHEA Grapalat" w:hAnsi="GHEA Grapalat"/>
          <w:b/>
        </w:rPr>
        <w:t>Участник представляет ценовое предложение</w:t>
      </w:r>
      <w:r w:rsidRPr="00CE2A87">
        <w:rPr>
          <w:b/>
        </w:rPr>
        <w:t xml:space="preserve"> </w:t>
      </w:r>
      <w:r w:rsidRPr="00CE2A87">
        <w:rPr>
          <w:rFonts w:asciiTheme="minorHAnsi" w:hAnsiTheme="minorHAnsi"/>
          <w:b/>
        </w:rPr>
        <w:t>/</w:t>
      </w:r>
      <w:r w:rsidRPr="00CE2A87">
        <w:rPr>
          <w:rFonts w:ascii="GHEA Grapalat" w:hAnsi="GHEA Grapalat"/>
          <w:b/>
        </w:rPr>
        <w:t>в виде суммы цен по каждому виду ока</w:t>
      </w:r>
      <w:r>
        <w:rPr>
          <w:rFonts w:ascii="GHEA Grapalat" w:hAnsi="GHEA Grapalat"/>
          <w:b/>
        </w:rPr>
        <w:t>зания услуг (согласно приложениям</w:t>
      </w:r>
      <w:r w:rsidRPr="00CE2A87">
        <w:rPr>
          <w:rFonts w:ascii="GHEA Grapalat" w:hAnsi="GHEA Grapalat"/>
          <w:b/>
        </w:rPr>
        <w:t xml:space="preserve"> №</w:t>
      </w:r>
      <w:r>
        <w:rPr>
          <w:rFonts w:ascii="GHEA Grapalat" w:hAnsi="GHEA Grapalat"/>
          <w:b/>
        </w:rPr>
        <w:t>№</w:t>
      </w:r>
      <w:r w:rsidRPr="00CE2A87">
        <w:rPr>
          <w:rFonts w:ascii="GHEA Grapalat" w:hAnsi="GHEA Grapalat"/>
          <w:b/>
        </w:rPr>
        <w:t xml:space="preserve"> 1.1</w:t>
      </w:r>
      <w:r>
        <w:rPr>
          <w:rFonts w:ascii="GHEA Grapalat" w:hAnsi="GHEA Grapalat"/>
          <w:b/>
        </w:rPr>
        <w:t>-1.4</w:t>
      </w:r>
      <w:r w:rsidRPr="00CE2A87">
        <w:rPr>
          <w:rFonts w:ascii="GHEA Grapalat" w:hAnsi="GHEA Grapalat"/>
          <w:b/>
        </w:rPr>
        <w:t>)/ в форме расчета, состоящего из обобщенных компонентов - стоимость (совокупность себестоимости и прогнозируемой прибыли) и налог на добавленную стоимость.</w:t>
      </w:r>
    </w:p>
    <w:p w:rsidR="004919C1" w:rsidRPr="00D3436F" w:rsidRDefault="004919C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919C1" w:rsidRPr="009C4E45" w:rsidRDefault="004919C1">
      <w:pPr>
        <w:pStyle w:val="af2"/>
        <w:rPr>
          <w:rFonts w:ascii="GHEA Grapalat" w:hAnsi="GHEA Grapalat"/>
          <w:color w:val="FF0000"/>
          <w:sz w:val="28"/>
          <w:szCs w:val="28"/>
        </w:rPr>
      </w:pPr>
    </w:p>
  </w:footnote>
  <w:footnote w:id="4">
    <w:p w:rsidR="004919C1" w:rsidRPr="008842CE" w:rsidRDefault="004919C1" w:rsidP="003D2FE2">
      <w:pPr>
        <w:pStyle w:val="af2"/>
        <w:jc w:val="both"/>
      </w:pPr>
    </w:p>
  </w:footnote>
  <w:footnote w:id="5">
    <w:p w:rsidR="004919C1" w:rsidRPr="008842CE" w:rsidRDefault="004919C1" w:rsidP="000A214C">
      <w:pPr>
        <w:pStyle w:val="af2"/>
        <w:jc w:val="both"/>
      </w:pPr>
    </w:p>
  </w:footnote>
  <w:footnote w:id="6">
    <w:p w:rsidR="004919C1" w:rsidRPr="006F5F33" w:rsidRDefault="004919C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919C1" w:rsidRPr="006F5F33" w:rsidRDefault="004919C1"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919C1" w:rsidRPr="006F5F33" w:rsidRDefault="004919C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919C1" w:rsidRPr="00E40AC8" w:rsidRDefault="004919C1"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4919C1" w:rsidRPr="00124BE9" w:rsidRDefault="004919C1"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1201"/>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1BF5"/>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74DF"/>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19C1"/>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5201"/>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995"/>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27A"/>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E6C4D-2055-4BE4-B8E3-E0930343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68</Pages>
  <Words>15639</Words>
  <Characters>114461</Characters>
  <Application>Microsoft Office Word</Application>
  <DocSecurity>0</DocSecurity>
  <Lines>953</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1631</cp:revision>
  <cp:lastPrinted>2018-02-16T07:12:00Z</cp:lastPrinted>
  <dcterms:created xsi:type="dcterms:W3CDTF">2019-10-28T07:04:00Z</dcterms:created>
  <dcterms:modified xsi:type="dcterms:W3CDTF">2025-12-10T10:51:00Z</dcterms:modified>
</cp:coreProperties>
</file>