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49" w:rsidRPr="007553D9" w:rsidRDefault="00521A49" w:rsidP="00521A49">
      <w:pPr>
        <w:pStyle w:val="a3"/>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A5231C">
        <w:rPr>
          <w:rFonts w:ascii="GHEA Grapalat" w:hAnsi="GHEA Grapalat"/>
          <w:i w:val="0"/>
          <w:sz w:val="24"/>
          <w:szCs w:val="24"/>
        </w:rPr>
        <w:t>2</w:t>
      </w:r>
      <w:r w:rsidR="00C66783">
        <w:rPr>
          <w:rFonts w:ascii="GHEA Grapalat" w:hAnsi="GHEA Grapalat"/>
          <w:i w:val="0"/>
          <w:sz w:val="24"/>
          <w:szCs w:val="24"/>
          <w:lang w:val="en-GB"/>
        </w:rPr>
        <w:t>7</w:t>
      </w:r>
      <w:r w:rsidR="00A5231C">
        <w:rPr>
          <w:rFonts w:ascii="GHEA Grapalat" w:hAnsi="GHEA Grapalat"/>
          <w:i w:val="0"/>
          <w:sz w:val="24"/>
          <w:szCs w:val="24"/>
        </w:rPr>
        <w:t xml:space="preserve"> января</w:t>
      </w:r>
      <w:r w:rsidRPr="00521A4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A5231C">
        <w:rPr>
          <w:rFonts w:ascii="GHEA Grapalat" w:hAnsi="GHEA Grapalat"/>
          <w:b/>
          <w:i w:val="0"/>
          <w:sz w:val="24"/>
          <w:szCs w:val="24"/>
        </w:rPr>
        <w:t>GHAPDzB-HVKAK-2025-17</w:t>
      </w:r>
      <w:r w:rsidRPr="00521A4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C74DDE">
        <w:rPr>
          <w:rFonts w:ascii="GHEA Grapalat" w:hAnsi="GHEA Grapalat"/>
          <w:b/>
        </w:rPr>
        <w:t>топлива</w:t>
      </w:r>
      <w:r w:rsidRPr="00521A49">
        <w:rPr>
          <w:rFonts w:ascii="GHEA Grapalat" w:hAnsi="GHEA Grapalat"/>
          <w:b/>
        </w:rPr>
        <w:t xml:space="preserve"> </w:t>
      </w:r>
      <w:r w:rsidRPr="00521A49">
        <w:rPr>
          <w:rFonts w:ascii="GHEA Grapalat" w:hAnsi="GHEA Grapalat"/>
        </w:rPr>
        <w:t>(далее — договор).</w:t>
      </w:r>
    </w:p>
    <w:p w:rsidR="00357D48" w:rsidRPr="00521A49" w:rsidRDefault="00A20B69"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rsidR="001E6506" w:rsidRPr="00521A49" w:rsidRDefault="00052084" w:rsidP="00521A49">
      <w:pPr>
        <w:pStyle w:val="a3"/>
        <w:widowControl w:val="0"/>
        <w:spacing w:line="240" w:lineRule="auto"/>
        <w:ind w:firstLine="709"/>
        <w:contextualSpacing/>
        <w:rPr>
          <w:rFonts w:ascii="GHEA Grapalat" w:hAnsi="GHEA Grapalat"/>
          <w:i w:val="0"/>
          <w:sz w:val="24"/>
          <w:szCs w:val="24"/>
        </w:rPr>
      </w:pPr>
      <w:proofErr w:type="gramStart"/>
      <w:r w:rsidRPr="00521A49">
        <w:rPr>
          <w:rFonts w:ascii="GHEA Grapalat" w:hAnsi="GHEA Grapalat"/>
          <w:i w:val="0"/>
          <w:sz w:val="24"/>
          <w:szCs w:val="24"/>
        </w:rPr>
        <w:t>Условия</w:t>
      </w:r>
      <w:proofErr w:type="gramEnd"/>
      <w:r w:rsidRPr="00521A49">
        <w:rPr>
          <w:rFonts w:ascii="GHEA Grapalat" w:hAnsi="GHEA Grapalat"/>
          <w:i w:val="0"/>
          <w:sz w:val="24"/>
          <w:szCs w:val="24"/>
        </w:rPr>
        <w:t xml:space="preserve">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357D48" w:rsidRPr="00521A49" w:rsidRDefault="00EE73A8"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rsidR="0067579A" w:rsidRPr="00521A49" w:rsidRDefault="00357D48"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A21CDB" w:rsidRPr="00521A49" w:rsidRDefault="00A21CDB"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6F134E">
        <w:rPr>
          <w:rFonts w:ascii="GHEA Grapalat" w:hAnsi="GHEA Grapalat"/>
          <w:b/>
          <w:i w:val="0"/>
          <w:spacing w:val="-6"/>
          <w:sz w:val="24"/>
          <w:szCs w:val="24"/>
        </w:rPr>
        <w:t>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521A49" w:rsidRDefault="00A21CDB" w:rsidP="00521A49">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sidR="002156A2">
        <w:rPr>
          <w:rFonts w:ascii="GHEA Grapalat" w:hAnsi="GHEA Grapalat"/>
          <w:b/>
          <w:i w:val="0"/>
          <w:spacing w:val="-6"/>
          <w:sz w:val="24"/>
          <w:szCs w:val="24"/>
        </w:rPr>
        <w:t xml:space="preserve">10:30 </w:t>
      </w:r>
      <w:r w:rsidRPr="00521A49">
        <w:rPr>
          <w:rFonts w:ascii="GHEA Grapalat" w:hAnsi="GHEA Grapalat"/>
          <w:b/>
          <w:i w:val="0"/>
          <w:spacing w:val="-6"/>
          <w:sz w:val="24"/>
          <w:szCs w:val="24"/>
        </w:rPr>
        <w:t xml:space="preserve">часов </w:t>
      </w:r>
      <w:r w:rsidR="00C66783" w:rsidRPr="00C66783">
        <w:rPr>
          <w:rFonts w:ascii="GHEA Grapalat" w:hAnsi="GHEA Grapalat"/>
          <w:b/>
          <w:i w:val="0"/>
          <w:spacing w:val="-6"/>
          <w:sz w:val="24"/>
          <w:szCs w:val="24"/>
        </w:rPr>
        <w:t>03</w:t>
      </w:r>
      <w:r w:rsidR="00C66783">
        <w:rPr>
          <w:rFonts w:ascii="GHEA Grapalat" w:hAnsi="GHEA Grapalat"/>
          <w:b/>
          <w:i w:val="0"/>
          <w:spacing w:val="-6"/>
          <w:sz w:val="24"/>
          <w:szCs w:val="24"/>
        </w:rPr>
        <w:t xml:space="preserve"> февраля</w:t>
      </w:r>
      <w:r w:rsidR="00A368D5">
        <w:rPr>
          <w:rFonts w:ascii="GHEA Grapalat" w:hAnsi="GHEA Grapalat"/>
          <w:b/>
          <w:i w:val="0"/>
          <w:spacing w:val="-6"/>
          <w:sz w:val="24"/>
          <w:szCs w:val="24"/>
        </w:rPr>
        <w:t xml:space="preserve"> 2025</w:t>
      </w:r>
      <w:r w:rsidRPr="00521A49">
        <w:rPr>
          <w:rFonts w:ascii="GHEA Grapalat" w:hAnsi="GHEA Grapalat"/>
          <w:b/>
          <w:i w:val="0"/>
          <w:spacing w:val="-6"/>
          <w:sz w:val="24"/>
          <w:szCs w:val="24"/>
        </w:rPr>
        <w:t xml:space="preserve"> года.</w:t>
      </w:r>
    </w:p>
    <w:p w:rsidR="002C09AA" w:rsidRPr="00521A49" w:rsidRDefault="002C09AA"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521A49" w:rsidRDefault="00754697"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proofErr w:type="spellStart"/>
      <w:r w:rsidR="003D4908">
        <w:rPr>
          <w:rFonts w:ascii="GHEA Grapalat" w:hAnsi="GHEA Grapalat"/>
          <w:b/>
          <w:i w:val="0"/>
          <w:sz w:val="24"/>
          <w:szCs w:val="24"/>
        </w:rPr>
        <w:t>Астгик</w:t>
      </w:r>
      <w:proofErr w:type="spellEnd"/>
      <w:r w:rsidR="003D4908">
        <w:rPr>
          <w:rFonts w:ascii="GHEA Grapalat" w:hAnsi="GHEA Grapalat"/>
          <w:b/>
          <w:i w:val="0"/>
          <w:sz w:val="24"/>
          <w:szCs w:val="24"/>
        </w:rPr>
        <w:t xml:space="preserve"> </w:t>
      </w:r>
      <w:proofErr w:type="spellStart"/>
      <w:r w:rsidR="003D4908">
        <w:rPr>
          <w:rFonts w:ascii="GHEA Grapalat" w:hAnsi="GHEA Grapalat"/>
          <w:b/>
          <w:i w:val="0"/>
          <w:sz w:val="24"/>
          <w:szCs w:val="24"/>
        </w:rPr>
        <w:t>Вирабян</w:t>
      </w:r>
      <w:proofErr w:type="spellEnd"/>
      <w:r w:rsidR="008978BD" w:rsidRPr="00521A49">
        <w:rPr>
          <w:rFonts w:ascii="GHEA Grapalat" w:hAnsi="GHEA Grapalat"/>
          <w:b/>
          <w:i w:val="0"/>
          <w:sz w:val="24"/>
          <w:szCs w:val="24"/>
        </w:rPr>
        <w:t>.</w:t>
      </w:r>
    </w:p>
    <w:p w:rsidR="000365AC" w:rsidRPr="00521A49" w:rsidRDefault="000365AC" w:rsidP="00521A49">
      <w:pPr>
        <w:ind w:firstLine="709"/>
        <w:contextualSpacing/>
        <w:rPr>
          <w:rFonts w:ascii="GHEA Grapalat" w:hAnsi="GHEA Grapalat"/>
        </w:rPr>
      </w:pPr>
    </w:p>
    <w:p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(6014), 091</w:t>
      </w:r>
      <w:r w:rsidR="003D4908">
        <w:rPr>
          <w:rFonts w:ascii="GHEA Grapalat" w:hAnsi="GHEA Grapalat"/>
          <w:b/>
        </w:rPr>
        <w:t>-22-26-25</w:t>
      </w:r>
    </w:p>
    <w:p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rsidR="008978BD" w:rsidRPr="00521A49" w:rsidRDefault="008978BD" w:rsidP="00962010">
      <w:pPr>
        <w:rPr>
          <w:rFonts w:ascii="GHEA Grapalat" w:hAnsi="GHEA Grapalat"/>
          <w:b/>
        </w:rPr>
      </w:pPr>
    </w:p>
    <w:p w:rsidR="00DA4817" w:rsidRPr="00521A49" w:rsidRDefault="00DA4817" w:rsidP="00962010">
      <w:pPr>
        <w:rPr>
          <w:rFonts w:ascii="GHEA Grapalat" w:hAnsi="GHEA Grapalat"/>
          <w:b/>
          <w:i/>
          <w:color w:val="FF0000"/>
        </w:rPr>
      </w:pPr>
    </w:p>
    <w:p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A5231C">
        <w:rPr>
          <w:rFonts w:ascii="GHEA Grapalat" w:hAnsi="GHEA Grapalat"/>
          <w:b/>
        </w:rPr>
        <w:t>GHAPDzB-HVKAK-2025-17</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A368D5">
        <w:rPr>
          <w:rFonts w:ascii="GHEA Grapalat" w:hAnsi="GHEA Grapalat"/>
        </w:rPr>
        <w:t>2</w:t>
      </w:r>
      <w:r w:rsidR="00C66783">
        <w:rPr>
          <w:rFonts w:ascii="GHEA Grapalat" w:hAnsi="GHEA Grapalat"/>
        </w:rPr>
        <w:t>7</w:t>
      </w:r>
      <w:r w:rsidR="00A368D5">
        <w:rPr>
          <w:rFonts w:ascii="GHEA Grapalat" w:hAnsi="GHEA Grapalat"/>
        </w:rPr>
        <w:t xml:space="preserve"> января 2025</w:t>
      </w:r>
      <w:r w:rsidR="00037A8D">
        <w:rPr>
          <w:rFonts w:ascii="GHEA Grapalat" w:hAnsi="GHEA Grapalat"/>
        </w:rPr>
        <w:t xml:space="preserve"> </w:t>
      </w:r>
      <w:r w:rsidRPr="00521A49">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23148F" w:rsidRDefault="00096865" w:rsidP="00962010">
      <w:pPr>
        <w:pStyle w:val="aa"/>
        <w:widowControl w:val="0"/>
        <w:spacing w:after="160"/>
        <w:ind w:right="-7" w:firstLine="567"/>
        <w:jc w:val="center"/>
        <w:rPr>
          <w:rFonts w:ascii="GHEA Grapalat" w:hAnsi="GHEA Grapalat" w:cs="Sylfaen"/>
        </w:rPr>
      </w:pPr>
    </w:p>
    <w:p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2156A2">
        <w:rPr>
          <w:rFonts w:ascii="GHEA Grapalat" w:hAnsi="GHEA Grapalat"/>
          <w:b/>
        </w:rPr>
        <w:t>ТОПЛИВА</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2156A2">
        <w:rPr>
          <w:rFonts w:ascii="GHEA Grapalat" w:hAnsi="GHEA Grapalat"/>
          <w:b/>
        </w:rPr>
        <w:t>ТОПЛИВА</w:t>
      </w:r>
      <w:r w:rsidRPr="00521A49">
        <w:rPr>
          <w:rFonts w:ascii="GHEA Grapalat" w:hAnsi="GHEA Grapalat"/>
          <w:b/>
        </w:rPr>
        <w:t xml:space="preserve"> ДЛЯ НУЖД </w:t>
      </w:r>
      <w:r w:rsidR="00C40834" w:rsidRPr="00521A49">
        <w:rPr>
          <w:rFonts w:ascii="GHEA Grapalat" w:hAnsi="GHEA Grapalat"/>
          <w:b/>
        </w:rPr>
        <w:t>ГНО «НАЦИОНАЛЬНОГО ЦЕНТРА ПО КОНТРОЛЮ И ПРОФИЛАКТИКЕ ЗАБОЛЕВАНИЙ» МЗ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xml:space="preserve">, в случае признания </w:t>
      </w:r>
      <w:proofErr w:type="gramStart"/>
      <w:r w:rsidR="003D0E3C" w:rsidRPr="00521A49">
        <w:rPr>
          <w:rFonts w:ascii="GHEA Grapalat" w:hAnsi="GHEA Grapalat"/>
        </w:rPr>
        <w:t>отобранным</w:t>
      </w:r>
      <w:proofErr w:type="gramEnd"/>
      <w:r w:rsidR="003D0E3C" w:rsidRPr="00521A49">
        <w:rPr>
          <w:rFonts w:ascii="GHEA Grapalat" w:hAnsi="GHEA Grapalat"/>
        </w:rPr>
        <w:t xml:space="preserve"> </w:t>
      </w:r>
      <w:proofErr w:type="spellStart"/>
      <w:r w:rsidR="003D0E3C" w:rsidRPr="00521A49">
        <w:rPr>
          <w:rFonts w:ascii="GHEA Grapalat" w:hAnsi="GHEA Grapalat"/>
        </w:rPr>
        <w:t>участником-условия</w:t>
      </w:r>
      <w:proofErr w:type="spellEnd"/>
      <w:r w:rsidR="003D0E3C" w:rsidRPr="00521A49">
        <w:rPr>
          <w:rFonts w:ascii="GHEA Grapalat" w:hAnsi="GHEA Grapalat"/>
        </w:rPr>
        <w:t xml:space="preserve">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A5231C">
        <w:rPr>
          <w:rFonts w:ascii="GHEA Grapalat" w:hAnsi="GHEA Grapalat"/>
          <w:b/>
        </w:rPr>
        <w:t>GHAPDzB-HVKAK-2025-17</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proofErr w:type="gramStart"/>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ГНО «Национальным центром по контролю и</w:t>
      </w:r>
      <w:proofErr w:type="gramEnd"/>
      <w:r w:rsidR="00D552DD" w:rsidRPr="00521A49">
        <w:rPr>
          <w:rFonts w:ascii="GHEA Grapalat" w:hAnsi="GHEA Grapalat"/>
          <w:b/>
          <w:color w:val="0D0D0D" w:themeColor="text1" w:themeTint="F2"/>
        </w:rPr>
        <w:t xml:space="preserve">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521A49" w:rsidRDefault="00845AA5" w:rsidP="00962010">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315F2A">
        <w:rPr>
          <w:rFonts w:ascii="GHEA Grapalat" w:hAnsi="GHEA Grapalat"/>
          <w:b/>
          <w:i w:val="0"/>
          <w:sz w:val="24"/>
          <w:szCs w:val="24"/>
        </w:rPr>
        <w:t>топлива</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315F2A">
        <w:rPr>
          <w:rFonts w:ascii="GHEA Grapalat" w:hAnsi="GHEA Grapalat"/>
          <w:b/>
          <w:i w:val="0"/>
          <w:sz w:val="24"/>
          <w:szCs w:val="24"/>
        </w:rPr>
        <w:t>2</w:t>
      </w:r>
      <w:r w:rsidR="00EA245B" w:rsidRPr="00521A49">
        <w:rPr>
          <w:rFonts w:ascii="GHEA Grapalat" w:hAnsi="GHEA Grapalat"/>
          <w:b/>
          <w:i w:val="0"/>
          <w:sz w:val="24"/>
          <w:szCs w:val="24"/>
        </w:rPr>
        <w:t xml:space="preserve"> лот</w:t>
      </w:r>
      <w:r w:rsidR="00582B6B">
        <w:rPr>
          <w:rFonts w:ascii="GHEA Grapalat" w:hAnsi="GHEA Grapalat"/>
          <w:b/>
          <w:i w:val="0"/>
          <w:sz w:val="24"/>
          <w:szCs w:val="24"/>
        </w:rPr>
        <w:t>а</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300"/>
        <w:gridCol w:w="7962"/>
      </w:tblGrid>
      <w:tr w:rsidR="007B326D" w:rsidRPr="00521A49" w:rsidTr="00961DC8">
        <w:trPr>
          <w:jc w:val="center"/>
        </w:trPr>
        <w:tc>
          <w:tcPr>
            <w:tcW w:w="2008" w:type="dxa"/>
            <w:gridSpan w:val="2"/>
            <w:vAlign w:val="center"/>
          </w:tcPr>
          <w:p w:rsidR="007B326D" w:rsidRPr="00521A49"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962" w:type="dxa"/>
            <w:vMerge w:val="restart"/>
            <w:vAlign w:val="center"/>
          </w:tcPr>
          <w:p w:rsidR="007B326D" w:rsidRPr="00521A49" w:rsidRDefault="007B326D" w:rsidP="00962010">
            <w:pPr>
              <w:pStyle w:val="23"/>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rsidTr="00961DC8">
        <w:trPr>
          <w:jc w:val="center"/>
        </w:trPr>
        <w:tc>
          <w:tcPr>
            <w:tcW w:w="708" w:type="dxa"/>
            <w:vAlign w:val="center"/>
          </w:tcPr>
          <w:p w:rsidR="007B326D" w:rsidRPr="00521A49" w:rsidRDefault="007B326D" w:rsidP="0095062A">
            <w:pPr>
              <w:pStyle w:val="23"/>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300" w:type="dxa"/>
            <w:vAlign w:val="center"/>
          </w:tcPr>
          <w:p w:rsidR="007B326D" w:rsidRPr="00521A49" w:rsidRDefault="007B326D" w:rsidP="00962010">
            <w:pPr>
              <w:pStyle w:val="23"/>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tc>
        <w:tc>
          <w:tcPr>
            <w:tcW w:w="7962" w:type="dxa"/>
            <w:vMerge/>
            <w:vAlign w:val="center"/>
          </w:tcPr>
          <w:p w:rsidR="007B326D" w:rsidRPr="00521A49" w:rsidRDefault="007B326D" w:rsidP="00962010">
            <w:pPr>
              <w:pStyle w:val="23"/>
              <w:widowControl w:val="0"/>
              <w:spacing w:after="120" w:line="240" w:lineRule="auto"/>
              <w:ind w:firstLine="567"/>
              <w:rPr>
                <w:rFonts w:ascii="GHEA Grapalat" w:hAnsi="GHEA Grapalat"/>
                <w:b/>
                <w:i/>
                <w:sz w:val="22"/>
                <w:szCs w:val="22"/>
              </w:rPr>
            </w:pPr>
          </w:p>
        </w:tc>
      </w:tr>
      <w:tr w:rsidR="00475378" w:rsidRPr="00521A49" w:rsidTr="00961DC8">
        <w:trPr>
          <w:jc w:val="center"/>
        </w:trPr>
        <w:tc>
          <w:tcPr>
            <w:tcW w:w="708" w:type="dxa"/>
            <w:vAlign w:val="center"/>
          </w:tcPr>
          <w:p w:rsidR="00475378" w:rsidRPr="00521A49" w:rsidRDefault="00475378"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1</w:t>
            </w:r>
          </w:p>
        </w:tc>
        <w:tc>
          <w:tcPr>
            <w:tcW w:w="1300" w:type="dxa"/>
            <w:vAlign w:val="center"/>
          </w:tcPr>
          <w:p w:rsidR="00475378" w:rsidRPr="00C82984" w:rsidRDefault="00475378" w:rsidP="00A5231C">
            <w:pPr>
              <w:jc w:val="center"/>
              <w:rPr>
                <w:rFonts w:ascii="GHEA Grapalat" w:hAnsi="GHEA Grapalat"/>
                <w:sz w:val="20"/>
                <w:szCs w:val="20"/>
                <w:lang w:val="hy-AM"/>
              </w:rPr>
            </w:pPr>
            <w:r>
              <w:rPr>
                <w:rFonts w:ascii="GHEA Grapalat" w:hAnsi="GHEA Grapalat"/>
                <w:sz w:val="20"/>
                <w:szCs w:val="20"/>
              </w:rPr>
              <w:t>9,600,000</w:t>
            </w:r>
          </w:p>
        </w:tc>
        <w:tc>
          <w:tcPr>
            <w:tcW w:w="7962" w:type="dxa"/>
            <w:vAlign w:val="center"/>
          </w:tcPr>
          <w:p w:rsidR="00475378" w:rsidRPr="005405E7" w:rsidRDefault="00475378" w:rsidP="001161A0">
            <w:pPr>
              <w:rPr>
                <w:rFonts w:ascii="GHEA Grapalat" w:hAnsi="GHEA Grapalat"/>
                <w:sz w:val="20"/>
                <w:szCs w:val="20"/>
                <w:lang w:val="hy-AM"/>
              </w:rPr>
            </w:pPr>
            <w:r>
              <w:rPr>
                <w:rFonts w:ascii="GHEA Grapalat" w:hAnsi="GHEA Grapalat"/>
                <w:sz w:val="20"/>
                <w:szCs w:val="20"/>
              </w:rPr>
              <w:t>Бензин</w:t>
            </w:r>
          </w:p>
        </w:tc>
      </w:tr>
      <w:tr w:rsidR="00475378" w:rsidRPr="00521A49" w:rsidTr="0034231C">
        <w:trPr>
          <w:jc w:val="center"/>
        </w:trPr>
        <w:tc>
          <w:tcPr>
            <w:tcW w:w="708" w:type="dxa"/>
            <w:vAlign w:val="center"/>
          </w:tcPr>
          <w:p w:rsidR="00475378" w:rsidRDefault="00475378"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2</w:t>
            </w:r>
          </w:p>
        </w:tc>
        <w:tc>
          <w:tcPr>
            <w:tcW w:w="1300" w:type="dxa"/>
            <w:vAlign w:val="center"/>
          </w:tcPr>
          <w:p w:rsidR="00475378" w:rsidRPr="00C82984" w:rsidRDefault="00475378" w:rsidP="0059416A">
            <w:pPr>
              <w:jc w:val="center"/>
              <w:rPr>
                <w:rFonts w:ascii="GHEA Grapalat" w:hAnsi="GHEA Grapalat"/>
                <w:sz w:val="20"/>
                <w:szCs w:val="20"/>
                <w:lang w:val="hy-AM"/>
              </w:rPr>
            </w:pPr>
            <w:r>
              <w:rPr>
                <w:rFonts w:ascii="GHEA Grapalat" w:hAnsi="GHEA Grapalat"/>
                <w:sz w:val="20"/>
                <w:szCs w:val="20"/>
              </w:rPr>
              <w:t>1,</w:t>
            </w:r>
            <w:r w:rsidR="0059416A">
              <w:rPr>
                <w:rFonts w:ascii="GHEA Grapalat" w:hAnsi="GHEA Grapalat"/>
                <w:sz w:val="20"/>
                <w:szCs w:val="20"/>
              </w:rPr>
              <w:t>960</w:t>
            </w:r>
            <w:r>
              <w:rPr>
                <w:rFonts w:ascii="GHEA Grapalat" w:hAnsi="GHEA Grapalat"/>
                <w:sz w:val="20"/>
                <w:szCs w:val="20"/>
              </w:rPr>
              <w:t>,000</w:t>
            </w:r>
          </w:p>
        </w:tc>
        <w:tc>
          <w:tcPr>
            <w:tcW w:w="7962" w:type="dxa"/>
            <w:vAlign w:val="center"/>
          </w:tcPr>
          <w:p w:rsidR="00475378" w:rsidRPr="005405E7" w:rsidRDefault="00475378" w:rsidP="001161A0">
            <w:pPr>
              <w:rPr>
                <w:rFonts w:ascii="GHEA Grapalat" w:hAnsi="GHEA Grapalat"/>
                <w:sz w:val="20"/>
                <w:szCs w:val="20"/>
                <w:lang w:val="hy-AM"/>
              </w:rPr>
            </w:pPr>
            <w:r>
              <w:rPr>
                <w:rFonts w:ascii="GHEA Grapalat" w:hAnsi="GHEA Grapalat"/>
                <w:sz w:val="20"/>
                <w:szCs w:val="20"/>
              </w:rPr>
              <w:t>Дизельное топливо</w:t>
            </w:r>
          </w:p>
        </w:tc>
      </w:tr>
    </w:tbl>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proofErr w:type="gramStart"/>
      <w:r w:rsidR="00753E6E" w:rsidRPr="00521A49">
        <w:rPr>
          <w:rFonts w:ascii="GHEA Grapalat" w:hAnsi="GHEA Grapalat"/>
        </w:rPr>
        <w:t>органа</w:t>
      </w:r>
      <w:proofErr w:type="gramEnd"/>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5A221E" w:rsidRPr="00521A49">
        <w:rPr>
          <w:rFonts w:ascii="GHEA Grapalat" w:hAnsi="GHEA Grapalat"/>
        </w:rPr>
        <w:t>аффилированных</w:t>
      </w:r>
      <w:proofErr w:type="spellEnd"/>
      <w:r w:rsidR="005A221E" w:rsidRPr="00521A49">
        <w:rPr>
          <w:rFonts w:ascii="GHEA Grapalat" w:hAnsi="GHEA Grapalat"/>
        </w:rPr>
        <w:t xml:space="preserve"> с ним лиц на участие в процессе закупок.</w:t>
      </w:r>
    </w:p>
    <w:p w:rsidR="00BA3554" w:rsidRPr="00521A49" w:rsidRDefault="00BA3554" w:rsidP="008F69B2">
      <w:pPr>
        <w:widowControl w:val="0"/>
        <w:tabs>
          <w:tab w:val="left" w:pos="1134"/>
        </w:tabs>
        <w:ind w:firstLine="1134"/>
        <w:contextualSpacing/>
        <w:jc w:val="both"/>
        <w:rPr>
          <w:rFonts w:ascii="GHEA Grapalat" w:hAnsi="GHEA Grapalat"/>
        </w:rPr>
      </w:pPr>
      <w:proofErr w:type="gramStart"/>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521A49">
        <w:rPr>
          <w:rFonts w:ascii="GHEA Grapalat" w:hAnsi="GHEA Grapalat"/>
        </w:rPr>
        <w:t xml:space="preserve">, </w:t>
      </w:r>
      <w:proofErr w:type="gramStart"/>
      <w:r w:rsidRPr="00521A49">
        <w:rPr>
          <w:rFonts w:ascii="GHEA Grapalat" w:hAnsi="GHEA Grapalat"/>
        </w:rPr>
        <w:t>учрежденных</w:t>
      </w:r>
      <w:proofErr w:type="gramEnd"/>
      <w:r w:rsidRPr="00521A49">
        <w:rPr>
          <w:rFonts w:ascii="GHEA Grapalat" w:hAnsi="GHEA Grapalat"/>
        </w:rPr>
        <w:t xml:space="preserve"> государством или общинами, и (или) участия в порядке совместной деятельности (консорциумом).</w:t>
      </w:r>
    </w:p>
    <w:p w:rsidR="00D5674E" w:rsidRPr="00521A49" w:rsidRDefault="009F18D0"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proofErr w:type="gramEnd"/>
      <w:r w:rsidRPr="00521A49">
        <w:rPr>
          <w:rFonts w:ascii="GHEA Grapalat" w:hAnsi="GHEA Grapalat"/>
          <w:color w:val="000000"/>
        </w:rPr>
        <w:t>.</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председателем</w:t>
      </w:r>
      <w:proofErr w:type="gramEnd"/>
      <w:r w:rsidRPr="00521A49">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521A49">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кто-либо</w:t>
      </w:r>
      <w:proofErr w:type="gramEnd"/>
      <w:r w:rsidRPr="00521A49">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proofErr w:type="gramStart"/>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roofErr w:type="gramEnd"/>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t>
      </w:r>
      <w:proofErr w:type="spellStart"/>
      <w:r w:rsidRPr="00521A49">
        <w:rPr>
          <w:rFonts w:ascii="GHEA Grapalat" w:hAnsi="GHEA Grapalat"/>
        </w:rPr>
        <w:t>www.procurement.am</w:t>
      </w:r>
      <w:proofErr w:type="spellEnd"/>
      <w:r w:rsidRPr="00521A49">
        <w:rPr>
          <w:rFonts w:ascii="GHEA Grapalat" w:hAnsi="GHEA Grapalat"/>
        </w:rPr>
        <w:t xml:space="preserve">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AD7FFC" w:rsidRPr="00315F2A" w:rsidRDefault="00AD7FFC" w:rsidP="00AD7FF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w:t>
      </w:r>
      <w:proofErr w:type="gramStart"/>
      <w:r w:rsidRPr="00315F2A">
        <w:rPr>
          <w:rFonts w:ascii="GHEA Grapalat" w:hAnsi="GHEA Grapalat"/>
          <w:b/>
          <w:sz w:val="24"/>
          <w:szCs w:val="24"/>
        </w:rPr>
        <w:t>заявку</w:t>
      </w:r>
      <w:proofErr w:type="gramEnd"/>
      <w:r w:rsidRPr="00315F2A">
        <w:rPr>
          <w:rFonts w:ascii="GHEA Grapalat" w:hAnsi="GHEA Grapalat"/>
          <w:b/>
          <w:sz w:val="24"/>
          <w:szCs w:val="24"/>
        </w:rPr>
        <w:t xml:space="preserve"> как для каждого лота, так и для нескольких или всех лотов. </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proofErr w:type="gramStart"/>
      <w:r w:rsidR="00805C77" w:rsidRPr="00521A49">
        <w:rPr>
          <w:rFonts w:ascii="GHEA Grapalat" w:hAnsi="GHEA Grapalat"/>
          <w:b/>
          <w:sz w:val="24"/>
          <w:szCs w:val="24"/>
        </w:rPr>
        <w:t>г</w:t>
      </w:r>
      <w:proofErr w:type="gramEnd"/>
      <w:r w:rsidR="00805C77" w:rsidRPr="00521A49">
        <w:rPr>
          <w:rFonts w:ascii="GHEA Grapalat" w:hAnsi="GHEA Grapalat"/>
          <w:b/>
          <w:sz w:val="24"/>
          <w:szCs w:val="24"/>
        </w:rPr>
        <w:t>.</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 xml:space="preserve">10:30 </w:t>
      </w:r>
      <w:r w:rsidR="00805C77" w:rsidRPr="00521A49">
        <w:rPr>
          <w:rFonts w:ascii="GHEA Grapalat" w:hAnsi="GHEA Grapalat"/>
          <w:b/>
          <w:sz w:val="24"/>
          <w:szCs w:val="24"/>
        </w:rPr>
        <w:t xml:space="preserve">часов </w:t>
      </w:r>
      <w:r w:rsidR="00475378">
        <w:rPr>
          <w:rFonts w:ascii="GHEA Grapalat" w:hAnsi="GHEA Grapalat"/>
          <w:b/>
          <w:sz w:val="24"/>
          <w:szCs w:val="24"/>
        </w:rPr>
        <w:t>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55614">
        <w:rPr>
          <w:rFonts w:ascii="GHEA Grapalat" w:hAnsi="GHEA Grapalat"/>
          <w:b/>
          <w:sz w:val="24"/>
          <w:szCs w:val="24"/>
        </w:rPr>
        <w:t>Астгик</w:t>
      </w:r>
      <w:proofErr w:type="spellEnd"/>
      <w:r w:rsidR="00B55614">
        <w:rPr>
          <w:rFonts w:ascii="GHEA Grapalat" w:hAnsi="GHEA Grapalat"/>
          <w:b/>
          <w:sz w:val="24"/>
          <w:szCs w:val="24"/>
        </w:rPr>
        <w:t xml:space="preserve"> </w:t>
      </w:r>
      <w:proofErr w:type="spellStart"/>
      <w:r w:rsidR="00B55614">
        <w:rPr>
          <w:rFonts w:ascii="GHEA Grapalat" w:hAnsi="GHEA Grapalat"/>
          <w:b/>
          <w:sz w:val="24"/>
          <w:szCs w:val="24"/>
        </w:rPr>
        <w:t>Вирабян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sidRPr="00521A49">
        <w:rPr>
          <w:rFonts w:ascii="GHEA Grapalat" w:hAnsi="GHEA Grapalat"/>
        </w:rPr>
        <w:t xml:space="preserve"> </w:t>
      </w:r>
      <w:r w:rsidRPr="00521A49">
        <w:rPr>
          <w:rFonts w:ascii="GHEA Grapalat" w:hAnsi="GHEA Grapalat"/>
        </w:rPr>
        <w:t>,</w:t>
      </w:r>
      <w:proofErr w:type="gramEnd"/>
      <w:r w:rsidRPr="00521A49">
        <w:rPr>
          <w:rFonts w:ascii="GHEA Grapalat" w:hAnsi="GHEA Grapalat"/>
        </w:rPr>
        <w:t xml:space="preserve">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 xml:space="preserve">и данных </w:t>
      </w:r>
      <w:proofErr w:type="spellStart"/>
      <w:r w:rsidR="00E32603" w:rsidRPr="00521A49">
        <w:rPr>
          <w:rFonts w:ascii="GHEA Grapalat" w:hAnsi="GHEA Grapalat"/>
        </w:rPr>
        <w:t>аффилированных</w:t>
      </w:r>
      <w:proofErr w:type="spellEnd"/>
      <w:r w:rsidR="00E32603" w:rsidRPr="00521A49">
        <w:rPr>
          <w:rFonts w:ascii="GHEA Grapalat" w:hAnsi="GHEA Grapalat"/>
        </w:rPr>
        <w:t xml:space="preserve">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proofErr w:type="spellStart"/>
      <w:r w:rsidRPr="00521A49">
        <w:rPr>
          <w:rFonts w:ascii="GHEA Grapalat" w:hAnsi="GHEA Grapalat"/>
          <w:sz w:val="24"/>
          <w:szCs w:val="24"/>
        </w:rPr>
        <w:t>д</w:t>
      </w:r>
      <w:proofErr w:type="spellEnd"/>
      <w:r w:rsidRPr="00521A49">
        <w:rPr>
          <w:rFonts w:ascii="GHEA Grapalat" w:hAnsi="GHEA Grapalat"/>
          <w:sz w:val="24"/>
          <w:szCs w:val="24"/>
        </w:rPr>
        <w:t xml:space="preserve">)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При этом</w:t>
      </w:r>
      <w:proofErr w:type="gramStart"/>
      <w:r w:rsidRPr="00521A49">
        <w:rPr>
          <w:rFonts w:ascii="GHEA Grapalat" w:hAnsi="GHEA Grapalat"/>
          <w:sz w:val="24"/>
          <w:szCs w:val="24"/>
        </w:rPr>
        <w:t>,</w:t>
      </w:r>
      <w:proofErr w:type="gramEnd"/>
      <w:r w:rsidRPr="00521A49">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521A49">
        <w:rPr>
          <w:rFonts w:ascii="GHEA Grapalat" w:hAnsi="GHEA Grapalat"/>
          <w:sz w:val="24"/>
          <w:szCs w:val="24"/>
        </w:rPr>
        <w:t>модель</w:t>
      </w:r>
      <w:proofErr w:type="gramEnd"/>
      <w:r w:rsidR="005F6602" w:rsidRPr="00521A49">
        <w:rPr>
          <w:rFonts w:ascii="GHEA Grapalat" w:hAnsi="GHEA Grapalat"/>
          <w:sz w:val="24"/>
          <w:szCs w:val="24"/>
        </w:rPr>
        <w:t xml:space="preserve">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407B5" w:rsidRPr="00521A49" w:rsidRDefault="00C407B5" w:rsidP="005D414D">
      <w:pPr>
        <w:widowControl w:val="0"/>
        <w:spacing w:after="160"/>
        <w:rPr>
          <w:rFonts w:ascii="GHEA Grapalat" w:hAnsi="GHEA Grapalat"/>
          <w:b/>
        </w:rPr>
        <w:sectPr w:rsidR="00C407B5" w:rsidRPr="00521A49"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proofErr w:type="gramEnd"/>
      <w:r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roofErr w:type="gramEnd"/>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C407B5" w:rsidRPr="00521A49" w:rsidRDefault="00C407B5" w:rsidP="00962010">
      <w:pPr>
        <w:widowControl w:val="0"/>
        <w:spacing w:after="160"/>
        <w:ind w:left="567" w:right="565"/>
        <w:jc w:val="center"/>
        <w:rPr>
          <w:rFonts w:ascii="GHEA Grapalat" w:hAnsi="GHEA Grapalat"/>
          <w:b/>
        </w:rPr>
        <w:sectPr w:rsidR="00C407B5"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475378">
        <w:rPr>
          <w:rFonts w:ascii="GHEA Grapalat" w:hAnsi="GHEA Grapalat"/>
          <w:b/>
          <w:sz w:val="24"/>
          <w:szCs w:val="24"/>
        </w:rPr>
        <w:t>7</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2156A2">
        <w:rPr>
          <w:rFonts w:ascii="GHEA Grapalat" w:hAnsi="GHEA Grapalat"/>
          <w:b/>
          <w:sz w:val="24"/>
          <w:szCs w:val="24"/>
        </w:rPr>
        <w:t xml:space="preserve">10:30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proofErr w:type="gramStart"/>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roofErr w:type="gramEnd"/>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 xml:space="preserve">соответствие составления и </w:t>
      </w:r>
      <w:proofErr w:type="gramStart"/>
      <w:r w:rsidRPr="00521A49">
        <w:rPr>
          <w:rFonts w:ascii="GHEA Grapalat" w:hAnsi="GHEA Grapalat"/>
        </w:rPr>
        <w:t>подачи</w:t>
      </w:r>
      <w:proofErr w:type="gramEnd"/>
      <w:r w:rsidRPr="00521A49">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proofErr w:type="gramEnd"/>
      <w:r w:rsidRPr="00521A49">
        <w:rPr>
          <w:rFonts w:ascii="GHEA Grapalat" w:hAnsi="GHEA Grapalat"/>
        </w:rPr>
        <w:t>.</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w:t>
      </w:r>
      <w:proofErr w:type="gramStart"/>
      <w:r w:rsidRPr="00521A49">
        <w:rPr>
          <w:rFonts w:ascii="GHEA Grapalat" w:hAnsi="GHEA Grapalat"/>
        </w:rPr>
        <w:t>в</w:t>
      </w:r>
      <w:r w:rsidR="00CA7C54" w:rsidRPr="00521A49">
        <w:rPr>
          <w:rFonts w:ascii="GHEA Grapalat" w:hAnsi="GHEA Grapalat"/>
        </w:rPr>
        <w:t>-</w:t>
      </w:r>
      <w:proofErr w:type="gramEnd"/>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21A49">
        <w:rPr>
          <w:rFonts w:ascii="GHEA Grapalat" w:hAnsi="GHEA Grapalat"/>
        </w:rPr>
        <w:t>,</w:t>
      </w:r>
      <w:proofErr w:type="gramEnd"/>
      <w:r w:rsidRPr="00521A49">
        <w:rPr>
          <w:rFonts w:ascii="GHEA Grapalat" w:hAnsi="GHEA Grapalat"/>
        </w:rPr>
        <w:t xml:space="preserve">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roofErr w:type="gramStart"/>
      <w:r w:rsidR="002D3CD8" w:rsidRPr="00521A49">
        <w:rPr>
          <w:rFonts w:ascii="GHEA Grapalat" w:hAnsi="GHEA Grapalat"/>
          <w:i w:val="0"/>
          <w:sz w:val="24"/>
          <w:szCs w:val="24"/>
        </w:rPr>
        <w:t>-:</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xml:space="preserve">, и до </w:t>
      </w:r>
      <w:proofErr w:type="gramStart"/>
      <w:r w:rsidRPr="00521A49">
        <w:rPr>
          <w:rFonts w:ascii="GHEA Grapalat" w:hAnsi="GHEA Grapalat"/>
          <w:sz w:val="24"/>
          <w:szCs w:val="24"/>
        </w:rPr>
        <w:t>истечения</w:t>
      </w:r>
      <w:proofErr w:type="gramEnd"/>
      <w:r w:rsidRPr="00521A49">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proofErr w:type="gramStart"/>
      <w:r w:rsidRPr="00521A49">
        <w:rPr>
          <w:rFonts w:ascii="GHEA Grapalat" w:hAnsi="GHEA Grapalat"/>
          <w:sz w:val="24"/>
          <w:szCs w:val="24"/>
        </w:rPr>
        <w:t xml:space="preserve"> Е</w:t>
      </w:r>
      <w:proofErr w:type="gramEnd"/>
      <w:r w:rsidRPr="00521A49">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521A49">
        <w:rPr>
          <w:rFonts w:ascii="GHEA Grapalat" w:hAnsi="GHEA Grapalat"/>
          <w:sz w:val="24"/>
          <w:szCs w:val="24"/>
        </w:rPr>
        <w:t>ю(</w:t>
      </w:r>
      <w:proofErr w:type="gramEnd"/>
      <w:r w:rsidR="006A649A" w:rsidRPr="00521A49">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 xml:space="preserve">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521A49">
        <w:rPr>
          <w:rFonts w:ascii="GHEA Grapalat" w:hAnsi="GHEA Grapalat"/>
        </w:rPr>
        <w:t>ден</w:t>
      </w:r>
      <w:r w:rsidR="00C143D2" w:rsidRPr="00521A49">
        <w:rPr>
          <w:rFonts w:ascii="GHEA Grapalat" w:hAnsi="GHEA Grapalat"/>
        </w:rPr>
        <w:t>ь</w:t>
      </w:r>
      <w:proofErr w:type="gramEnd"/>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521A49">
        <w:rPr>
          <w:rFonts w:ascii="GHEA Grapalat" w:hAnsi="GHEA Grapalat"/>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521A49">
        <w:rPr>
          <w:rFonts w:ascii="GHEA Grapalat" w:hAnsi="GHEA Grapalat"/>
        </w:rPr>
        <w:t xml:space="preserve"> делу, если по результатам судебного разбирательства возможность исполнения решения не исчезла.</w:t>
      </w:r>
    </w:p>
    <w:p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rsidR="00B24E4B" w:rsidRPr="00521A49" w:rsidRDefault="00B24E4B"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521A49" w:rsidRDefault="00CA071A"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002550CD" w:rsidRPr="00357DB8">
        <w:rPr>
          <w:rFonts w:ascii="GHEA Grapalat" w:hAnsi="GHEA Grapalat"/>
        </w:rPr>
        <w:t>-н</w:t>
      </w:r>
      <w:proofErr w:type="gramEnd"/>
      <w:r w:rsidR="002550CD" w:rsidRPr="00357DB8">
        <w:rPr>
          <w:rFonts w:ascii="GHEA Grapalat" w:hAnsi="GHEA Grapalat"/>
        </w:rPr>
        <w:t>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w:t>
      </w:r>
      <w:proofErr w:type="gramStart"/>
      <w:r w:rsidR="00C20AD3" w:rsidRPr="00521A49">
        <w:rPr>
          <w:rFonts w:ascii="GHEA Grapalat" w:hAnsi="GHEA Grapalat" w:cs="Sylfaen"/>
        </w:rPr>
        <w:t>,</w:t>
      </w:r>
      <w:proofErr w:type="gramEnd"/>
      <w:r w:rsidR="00C20AD3" w:rsidRPr="00521A49">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00C20AD3" w:rsidRPr="00521A49">
        <w:rPr>
          <w:rFonts w:ascii="GHEA Grapalat" w:hAnsi="GHEA Grapalat" w:cs="Sylfaen"/>
        </w:rPr>
        <w:t>я-</w:t>
      </w:r>
      <w:proofErr w:type="gramEnd"/>
      <w:r w:rsidR="00C20AD3" w:rsidRPr="00521A49">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proofErr w:type="gramStart"/>
      <w:r w:rsidR="00A31DCA" w:rsidRPr="00521A49">
        <w:rPr>
          <w:rFonts w:ascii="GHEA Grapalat" w:hAnsi="GHEA Grapalat"/>
        </w:rPr>
        <w:t xml:space="preserve"> Е</w:t>
      </w:r>
      <w:proofErr w:type="gramEnd"/>
      <w:r w:rsidR="00A31DCA" w:rsidRPr="00521A49">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521A49">
        <w:rPr>
          <w:rFonts w:ascii="GHEA Grapalat" w:hAnsi="GHEA Grapalat"/>
          <w:sz w:val="24"/>
          <w:szCs w:val="24"/>
        </w:rPr>
        <w:t>секретарю</w:t>
      </w:r>
      <w:proofErr w:type="gramEnd"/>
      <w:r w:rsidR="00A74478" w:rsidRPr="00521A49">
        <w:rPr>
          <w:rFonts w:ascii="GHEA Grapalat" w:hAnsi="GHEA Grapalat"/>
          <w:sz w:val="24"/>
          <w:szCs w:val="24"/>
        </w:rPr>
        <w:t xml:space="preserve">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proofErr w:type="gramStart"/>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w:t>
      </w:r>
      <w:proofErr w:type="gramStart"/>
      <w:r w:rsidR="000702A0" w:rsidRPr="00521A49">
        <w:rPr>
          <w:rFonts w:ascii="GHEA Grapalat" w:hAnsi="GHEA Grapalat"/>
        </w:rPr>
        <w:t>комиссии</w:t>
      </w:r>
      <w:proofErr w:type="gramEnd"/>
      <w:r w:rsidR="000702A0" w:rsidRPr="00521A49">
        <w:rPr>
          <w:rFonts w:ascii="GHEA Grapalat" w:hAnsi="GHEA Grapalat"/>
        </w:rPr>
        <w:t xml:space="preserve">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Комиссия может проверить </w:t>
      </w:r>
      <w:proofErr w:type="gramStart"/>
      <w:r w:rsidRPr="00521A49">
        <w:rPr>
          <w:rFonts w:ascii="GHEA Grapalat" w:hAnsi="GHEA Grapalat"/>
          <w:sz w:val="24"/>
          <w:szCs w:val="24"/>
        </w:rPr>
        <w:t>подлинность</w:t>
      </w:r>
      <w:proofErr w:type="gramEnd"/>
      <w:r w:rsidRPr="00521A49">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21A49">
        <w:rPr>
          <w:rFonts w:ascii="GHEA Grapalat" w:hAnsi="GHEA Grapalat"/>
          <w:sz w:val="24"/>
          <w:szCs w:val="24"/>
        </w:rPr>
        <w:t>предоставляют письменное заключение</w:t>
      </w:r>
      <w:proofErr w:type="gramEnd"/>
      <w:r w:rsidRPr="00521A49">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применим также в том случае, когда заявку подал только один </w:t>
      </w:r>
      <w:proofErr w:type="gramStart"/>
      <w:r w:rsidRPr="00521A49">
        <w:rPr>
          <w:rFonts w:ascii="GHEA Grapalat" w:hAnsi="GHEA Grapalat"/>
          <w:sz w:val="24"/>
          <w:szCs w:val="24"/>
        </w:rPr>
        <w:t>участник</w:t>
      </w:r>
      <w:proofErr w:type="gramEnd"/>
      <w:r w:rsidRPr="00521A49">
        <w:rPr>
          <w:rFonts w:ascii="GHEA Grapalat" w:hAnsi="GHEA Grapalat"/>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55614" w:rsidRDefault="00B55614" w:rsidP="00B55614">
      <w:pPr>
        <w:jc w:val="center"/>
        <w:rPr>
          <w:rFonts w:ascii="GHEA Grapalat" w:hAnsi="GHEA Grapalat"/>
          <w:b/>
        </w:rPr>
      </w:pP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proofErr w:type="gramStart"/>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521A49">
        <w:rPr>
          <w:rFonts w:ascii="GHEA Grapalat" w:hAnsi="GHEA Grapalat"/>
        </w:rPr>
        <w:t xml:space="preserve">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w:t>
      </w:r>
      <w:proofErr w:type="gramStart"/>
      <w:r w:rsidRPr="00521A49">
        <w:rPr>
          <w:rFonts w:ascii="GHEA Grapalat" w:hAnsi="GHEA Grapalat"/>
        </w:rPr>
        <w:t>,</w:t>
      </w:r>
      <w:proofErr w:type="gramEnd"/>
      <w:r w:rsidRPr="00521A49">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cs="Sylfaen"/>
        </w:rPr>
        <w:t>по</w:t>
      </w:r>
      <w:proofErr w:type="gramEnd"/>
      <w:r w:rsidRPr="00521A49">
        <w:rPr>
          <w:rFonts w:ascii="GHEA Grapalat" w:hAnsi="GHEA Grapalat" w:cs="Sylfaen"/>
        </w:rPr>
        <w:t xml:space="preserve"> более </w:t>
      </w:r>
      <w:proofErr w:type="gramStart"/>
      <w:r w:rsidRPr="00521A49">
        <w:rPr>
          <w:rFonts w:ascii="GHEA Grapalat" w:hAnsi="GHEA Grapalat" w:cs="Sylfaen"/>
        </w:rPr>
        <w:t>чем</w:t>
      </w:r>
      <w:proofErr w:type="gramEnd"/>
      <w:r w:rsidRPr="00521A49">
        <w:rPr>
          <w:rFonts w:ascii="GHEA Grapalat" w:hAnsi="GHEA Grapalat" w:cs="Sylfaen"/>
        </w:rPr>
        <w:t xml:space="preserve">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521A49">
        <w:rPr>
          <w:rFonts w:ascii="GHEA Grapalat" w:hAnsi="GHEA Grapalat"/>
        </w:rPr>
        <w:t>возврату</w:t>
      </w:r>
      <w:proofErr w:type="gramEnd"/>
      <w:r w:rsidRPr="00521A49">
        <w:rPr>
          <w:rFonts w:ascii="GHEA Grapalat" w:hAnsi="GHEA Grapalat"/>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w:t>
      </w:r>
      <w:proofErr w:type="gramStart"/>
      <w:r w:rsidRPr="00521A49">
        <w:rPr>
          <w:rFonts w:ascii="GHEA Grapalat" w:hAnsi="GHEA Grapalat"/>
        </w:rPr>
        <w:t xml:space="preserve"> Е</w:t>
      </w:r>
      <w:proofErr w:type="gramEnd"/>
      <w:r w:rsidRPr="00521A49">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521A49">
        <w:rPr>
          <w:rFonts w:ascii="GHEA Grapalat" w:hAnsi="GHEA Grapalat"/>
        </w:rPr>
        <w:t>правомочия</w:t>
      </w:r>
      <w:proofErr w:type="gramEnd"/>
      <w:r w:rsidRPr="00521A49">
        <w:rPr>
          <w:rFonts w:ascii="GHEA Grapalat" w:hAnsi="GHEA Grapalat"/>
        </w:rPr>
        <w:t xml:space="preserve">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521A49">
        <w:rPr>
          <w:rFonts w:ascii="GHEA Grapalat" w:hAnsi="GHEA Grapalat" w:cs="Sylfaen"/>
        </w:rPr>
        <w:t>средств-в</w:t>
      </w:r>
      <w:proofErr w:type="spellEnd"/>
      <w:r w:rsidRPr="00521A49">
        <w:rPr>
          <w:rFonts w:ascii="GHEA Grapalat" w:hAnsi="GHEA Grapalat" w:cs="Sylfaen"/>
        </w:rPr>
        <w:t xml:space="preserve"> одностороннем порядке утвержденного </w:t>
      </w:r>
      <w:proofErr w:type="spellStart"/>
      <w:r w:rsidRPr="00521A49">
        <w:rPr>
          <w:rFonts w:ascii="GHEA Grapalat" w:hAnsi="GHEA Grapalat" w:cs="Sylfaen"/>
        </w:rPr>
        <w:t>заявления-в</w:t>
      </w:r>
      <w:proofErr w:type="spellEnd"/>
      <w:r w:rsidRPr="00521A49">
        <w:rPr>
          <w:rFonts w:ascii="GHEA Grapalat" w:hAnsi="GHEA Grapalat" w:cs="Sylfaen"/>
        </w:rPr>
        <w:t xml:space="preserve">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521A49">
        <w:rPr>
          <w:rFonts w:ascii="GHEA Grapalat" w:hAnsi="GHEA Grapalat"/>
        </w:rPr>
        <w:t>г</w:t>
      </w:r>
      <w:r w:rsidRPr="00521A49">
        <w:rPr>
          <w:rFonts w:ascii="GHEA Grapalat" w:hAnsi="GHEA Grapalat"/>
          <w:lang w:val="hy-AM"/>
        </w:rPr>
        <w:t>-</w:t>
      </w:r>
      <w:proofErr w:type="gramEnd"/>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10.8</w:t>
      </w:r>
      <w:proofErr w:type="gramStart"/>
      <w:r w:rsidRPr="00FB1A55">
        <w:rPr>
          <w:rFonts w:ascii="GHEA Grapalat" w:hAnsi="GHEA Grapalat"/>
        </w:rPr>
        <w:t xml:space="preserve"> </w:t>
      </w:r>
      <w:r w:rsidRPr="00FB1A55">
        <w:rPr>
          <w:rFonts w:ascii="GHEA Grapalat" w:hAnsi="GHEA Grapalat" w:hint="eastAsia"/>
        </w:rPr>
        <w:t>О</w:t>
      </w:r>
      <w:proofErr w:type="gramEnd"/>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637D24" w:rsidRPr="00521A49" w:rsidRDefault="00637D24" w:rsidP="00962010">
      <w:pPr>
        <w:widowControl w:val="0"/>
        <w:tabs>
          <w:tab w:val="left" w:pos="1134"/>
        </w:tabs>
        <w:spacing w:after="160"/>
        <w:ind w:firstLine="567"/>
        <w:jc w:val="both"/>
        <w:rPr>
          <w:rFonts w:ascii="GHEA Grapalat" w:hAnsi="GHEA Grapalat" w:cs="Sylfaen"/>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521A49" w:rsidRDefault="00C54730"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521A49">
        <w:rPr>
          <w:rFonts w:ascii="GHEA Grapalat" w:hAnsi="GHEA Grapalat"/>
        </w:rPr>
        <w:t>далее-Кодекс</w:t>
      </w:r>
      <w:proofErr w:type="spellEnd"/>
      <w:r w:rsidRPr="00521A49">
        <w:rPr>
          <w:rFonts w:ascii="GHEA Grapalat" w:hAnsi="GHEA Grapalat"/>
        </w:rPr>
        <w:t>)</w:t>
      </w:r>
      <w:proofErr w:type="gramStart"/>
      <w:r w:rsidRPr="00521A49">
        <w:rPr>
          <w:rFonts w:ascii="GHEA Grapalat" w:hAnsi="GHEA Grapalat"/>
        </w:rPr>
        <w:t xml:space="preserve"> .</w:t>
      </w:r>
      <w:proofErr w:type="gramEnd"/>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w:t>
      </w:r>
      <w:proofErr w:type="gramEnd"/>
      <w:r w:rsidRPr="00521A49">
        <w:rPr>
          <w:rFonts w:ascii="GHEA Grapalat" w:hAnsi="GHEA Grapalat"/>
        </w:rPr>
        <w:t xml:space="preserve">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w:t>
      </w:r>
      <w:proofErr w:type="gramStart"/>
      <w:r w:rsidRPr="00521A49">
        <w:rPr>
          <w:rFonts w:ascii="GHEA Grapalat" w:hAnsi="GHEA Grapalat"/>
        </w:rPr>
        <w:t>ств в ср</w:t>
      </w:r>
      <w:proofErr w:type="gramEnd"/>
      <w:r w:rsidRPr="00521A49">
        <w:rPr>
          <w:rFonts w:ascii="GHEA Grapalat" w:hAnsi="GHEA Grapalat"/>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21A49">
        <w:rPr>
          <w:rFonts w:ascii="GHEA Grapalat" w:hAnsi="GHEA Grapalat"/>
        </w:rPr>
        <w:t>лиц-руководителя</w:t>
      </w:r>
      <w:proofErr w:type="spellEnd"/>
      <w:proofErr w:type="gramEnd"/>
      <w:r w:rsidRPr="00521A49">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w:t>
      </w:r>
      <w:proofErr w:type="gramStart"/>
      <w:r w:rsidRPr="00521A49">
        <w:rPr>
          <w:rFonts w:ascii="GHEA Grapalat" w:hAnsi="GHEA Grapalat"/>
        </w:rPr>
        <w:t>.У</w:t>
      </w:r>
      <w:proofErr w:type="gramEnd"/>
      <w:r w:rsidRPr="00521A49">
        <w:rPr>
          <w:rFonts w:ascii="GHEA Grapalat" w:hAnsi="GHEA Grapalat"/>
        </w:rPr>
        <w:t>полномоченный</w:t>
      </w:r>
      <w:proofErr w:type="spellEnd"/>
      <w:r w:rsidRPr="00521A49">
        <w:rPr>
          <w:rFonts w:ascii="GHEA Grapalat" w:hAnsi="GHEA Grapalat"/>
        </w:rPr>
        <w:t xml:space="preserve">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proofErr w:type="spellStart"/>
      <w:r w:rsidRPr="00521A49">
        <w:rPr>
          <w:rFonts w:ascii="GHEA Grapalat" w:hAnsi="GHEA Grapalat"/>
        </w:rPr>
        <w:t>заявление</w:t>
      </w:r>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proofErr w:type="gramEnd"/>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proofErr w:type="gramStart"/>
      <w:r w:rsidRPr="00521A49">
        <w:rPr>
          <w:rFonts w:ascii="GHEA Grapalat" w:hAnsi="GHEA Grapalat"/>
          <w:lang w:val="en-US"/>
        </w:rPr>
        <w:t>o</w:t>
      </w:r>
      <w:proofErr w:type="gramEnd"/>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proofErr w:type="gramStart"/>
      <w:r w:rsidRPr="00521A49">
        <w:rPr>
          <w:rFonts w:ascii="GHEA Grapalat" w:hAnsi="GHEA Grapalat"/>
        </w:rPr>
        <w:t>Предложения участника, относящиеся к ним документы вкладываются</w:t>
      </w:r>
      <w:proofErr w:type="gramEnd"/>
      <w:r w:rsidRPr="00521A4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5231C">
        <w:rPr>
          <w:rFonts w:ascii="GHEA Grapalat" w:hAnsi="GHEA Grapalat"/>
          <w:b/>
          <w:sz w:val="22"/>
          <w:szCs w:val="22"/>
        </w:rPr>
        <w:t>GHAPDzB-HVKAK-2025-17</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 xml:space="preserve">желает участвовать в лоте (лотах)_______________________________ </w:t>
      </w:r>
      <w:proofErr w:type="gramStart"/>
      <w:r w:rsidRPr="00521A49">
        <w:rPr>
          <w:rFonts w:ascii="GHEA Grapalat" w:hAnsi="GHEA Grapalat"/>
        </w:rPr>
        <w:t>объявленного</w:t>
      </w:r>
      <w:proofErr w:type="gramEnd"/>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A5231C">
        <w:rPr>
          <w:rFonts w:ascii="GHEA Grapalat" w:hAnsi="GHEA Grapalat"/>
          <w:b/>
          <w:sz w:val="22"/>
          <w:szCs w:val="22"/>
        </w:rPr>
        <w:t>GHAPDzB-HVKAK-2025-17</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w:t>
      </w:r>
      <w:proofErr w:type="spellStart"/>
      <w:r w:rsidRPr="00521A49">
        <w:rPr>
          <w:rFonts w:ascii="GHEA Grapalat" w:hAnsi="GHEA Grapalat"/>
        </w:rPr>
        <w:t>_________________________________объявляет</w:t>
      </w:r>
      <w:proofErr w:type="spellEnd"/>
      <w:r w:rsidRPr="00521A49">
        <w:rPr>
          <w:rFonts w:ascii="GHEA Grapalat" w:hAnsi="GHEA Grapalat"/>
        </w:rPr>
        <w:t xml:space="preserve"> и </w:t>
      </w:r>
      <w:proofErr w:type="spellStart"/>
      <w:r w:rsidRPr="00521A49">
        <w:rPr>
          <w:rFonts w:ascii="GHEA Grapalat" w:hAnsi="GHEA Grapalat"/>
        </w:rPr>
        <w:t>подтверждает</w:t>
      </w:r>
      <w:proofErr w:type="gramStart"/>
      <w:r w:rsidRPr="00521A49">
        <w:rPr>
          <w:rFonts w:ascii="GHEA Grapalat" w:hAnsi="GHEA Grapalat"/>
        </w:rPr>
        <w:t>,ч</w:t>
      </w:r>
      <w:proofErr w:type="gramEnd"/>
      <w:r w:rsidRPr="00521A49">
        <w:rPr>
          <w:rFonts w:ascii="GHEA Grapalat" w:hAnsi="GHEA Grapalat"/>
        </w:rPr>
        <w:t>то</w:t>
      </w:r>
      <w:proofErr w:type="spellEnd"/>
      <w:r w:rsidRPr="00521A49">
        <w:rPr>
          <w:rFonts w:ascii="GHEA Grapalat" w:hAnsi="GHEA Grapalat"/>
        </w:rPr>
        <w:t>:</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A5231C">
        <w:rPr>
          <w:rFonts w:ascii="GHEA Grapalat" w:hAnsi="GHEA Grapalat"/>
          <w:b/>
          <w:sz w:val="22"/>
          <w:szCs w:val="22"/>
        </w:rPr>
        <w:t>GHAPDzB-HVKAK-2025-17</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A5231C">
        <w:rPr>
          <w:rFonts w:ascii="GHEA Grapalat" w:hAnsi="GHEA Grapalat"/>
          <w:b/>
          <w:sz w:val="22"/>
          <w:szCs w:val="22"/>
        </w:rPr>
        <w:t>GHAPDzB-HVKAK-2025-17</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w:t>
      </w:r>
      <w:proofErr w:type="gramStart"/>
      <w:r w:rsidRPr="00521A49">
        <w:rPr>
          <w:rFonts w:ascii="GHEA Grapalat" w:hAnsi="GHEA Grapalat"/>
        </w:rPr>
        <w:t>с</w:t>
      </w:r>
      <w:proofErr w:type="gramEnd"/>
      <w:r w:rsidRPr="00521A49">
        <w:rPr>
          <w:rFonts w:ascii="GHEA Grapalat" w:hAnsi="GHEA Grapalat"/>
        </w:rPr>
        <w:t xml:space="preserve">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 xml:space="preserve">организаций, либо организаций, имеющих </w:t>
      </w:r>
      <w:proofErr w:type="gramStart"/>
      <w:r w:rsidRPr="00521A49">
        <w:rPr>
          <w:rFonts w:ascii="GHEA Grapalat" w:hAnsi="GHEA Grapalat"/>
        </w:rPr>
        <w:t>принадлежащую</w:t>
      </w:r>
      <w:proofErr w:type="gramEnd"/>
      <w:r w:rsidRPr="00521A49">
        <w:rPr>
          <w:rFonts w:ascii="GHEA Grapalat" w:hAnsi="GHEA Grapalat"/>
        </w:rPr>
        <w:t xml:space="preserve">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5231C">
        <w:rPr>
          <w:rFonts w:ascii="GHEA Grapalat" w:hAnsi="GHEA Grapalat"/>
          <w:b/>
          <w:sz w:val="22"/>
          <w:szCs w:val="22"/>
        </w:rPr>
        <w:t>GHAPDzB-HVKAK-2025-17</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A5231C">
        <w:rPr>
          <w:rFonts w:ascii="GHEA Grapalat" w:hAnsi="GHEA Grapalat"/>
          <w:b/>
          <w:sz w:val="22"/>
          <w:szCs w:val="22"/>
        </w:rPr>
        <w:t>GHAPDzB-HVKAK-2025-17</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proofErr w:type="gramStart"/>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roofErr w:type="gramEnd"/>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5231C">
        <w:rPr>
          <w:rFonts w:ascii="GHEA Grapalat" w:hAnsi="GHEA Grapalat"/>
          <w:b/>
          <w:sz w:val="22"/>
          <w:szCs w:val="22"/>
        </w:rPr>
        <w:t>GHAPDzB-HVKAK-2025-17</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142914"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142914"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142914"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142914"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142914"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142914"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w:t>
            </w:r>
            <w:proofErr w:type="gramStart"/>
            <w:r w:rsidRPr="00521A49">
              <w:rPr>
                <w:rFonts w:ascii="GHEA Grapalat" w:eastAsia="GHEA Grapalat" w:hAnsi="GHEA Grapalat" w:cs="GHEA Grapalat"/>
                <w:color w:val="000000"/>
              </w:rPr>
              <w:t>я(</w:t>
            </w:r>
            <w:proofErr w:type="gramEnd"/>
            <w:r w:rsidRPr="00521A49">
              <w:rPr>
                <w:rFonts w:ascii="GHEA Grapalat" w:eastAsia="GHEA Grapalat" w:hAnsi="GHEA Grapalat" w:cs="GHEA Grapalat"/>
                <w:color w:val="000000"/>
              </w:rPr>
              <w:t>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(за исключением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142914"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14291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14291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142914"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142914"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GHEA Grapalat" w:hAnsi="GHEA Grapalat" w:cs="GHEA Grapalat"/>
              </w:rPr>
              <w:t xml:space="preserve">. </w:t>
            </w:r>
            <w:proofErr w:type="gramStart"/>
            <w:r w:rsidR="00F016A2" w:rsidRPr="00521A49">
              <w:rPr>
                <w:rFonts w:ascii="GHEA Grapalat" w:eastAsia="GHEA Grapalat" w:hAnsi="GHEA Grapalat" w:cs="GHEA Grapalat"/>
              </w:rPr>
              <w:t>является</w:t>
            </w:r>
            <w:proofErr w:type="gramEnd"/>
            <w:r w:rsidR="00F016A2" w:rsidRPr="00521A49">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(для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142914"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14291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14291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142914"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142914"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proofErr w:type="gramStart"/>
            <w:r w:rsidR="00F016A2" w:rsidRPr="00521A49">
              <w:rPr>
                <w:rFonts w:ascii="GHEA Grapalat" w:eastAsia="GHEA Grapalat" w:hAnsi="GHEA Grapalat" w:cs="GHEA Grapalat"/>
              </w:rPr>
              <w:t>от</w:t>
            </w:r>
            <w:proofErr w:type="gramEnd"/>
            <w:r w:rsidR="00F016A2" w:rsidRPr="00521A49">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142914"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г</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142914"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proofErr w:type="gram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Осуществление </w:t>
            </w:r>
            <w:proofErr w:type="gramStart"/>
            <w:r w:rsidRPr="00521A49">
              <w:rPr>
                <w:rFonts w:ascii="GHEA Grapalat" w:eastAsia="GHEA Grapalat" w:hAnsi="GHEA Grapalat" w:cs="GHEA Grapalat"/>
                <w:color w:val="000000"/>
              </w:rPr>
              <w:t>контроля за</w:t>
            </w:r>
            <w:proofErr w:type="gramEnd"/>
            <w:r w:rsidRPr="00521A49">
              <w:rPr>
                <w:rFonts w:ascii="GHEA Grapalat" w:eastAsia="GHEA Grapalat" w:hAnsi="GHEA Grapalat" w:cs="GHEA Grapalat"/>
                <w:color w:val="000000"/>
              </w:rPr>
              <w:t xml:space="preserve"> организацией</w:t>
            </w:r>
          </w:p>
        </w:tc>
        <w:tc>
          <w:tcPr>
            <w:tcW w:w="6180" w:type="dxa"/>
            <w:vAlign w:val="center"/>
          </w:tcPr>
          <w:p w:rsidR="00F016A2" w:rsidRPr="00521A49" w:rsidRDefault="0014291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142914"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 xml:space="preserve">Совместно с </w:t>
            </w:r>
            <w:proofErr w:type="spellStart"/>
            <w:r w:rsidR="00F016A2" w:rsidRPr="00521A49">
              <w:rPr>
                <w:rFonts w:ascii="GHEA Grapalat" w:eastAsia="GHEA Grapalat" w:hAnsi="GHEA Grapalat" w:cs="GHEA Grapalat"/>
              </w:rPr>
              <w:t>аффилированными</w:t>
            </w:r>
            <w:proofErr w:type="spellEnd"/>
            <w:r w:rsidR="00F016A2" w:rsidRPr="00521A49">
              <w:rPr>
                <w:rFonts w:ascii="GHEA Grapalat" w:eastAsia="GHEA Grapalat" w:hAnsi="GHEA Grapalat" w:cs="GHEA Grapalat"/>
              </w:rPr>
              <w:t xml:space="preserve">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w:t>
            </w:r>
            <w:proofErr w:type="spellStart"/>
            <w:r w:rsidRPr="00521A49">
              <w:rPr>
                <w:rFonts w:ascii="GHEA Grapalat" w:eastAsia="GHEA Grapalat" w:hAnsi="GHEA Grapalat" w:cs="GHEA Grapalat"/>
                <w:color w:val="000000"/>
              </w:rPr>
              <w:t>недропользования</w:t>
            </w:r>
            <w:proofErr w:type="spellEnd"/>
            <w:r w:rsidRPr="00521A49">
              <w:rPr>
                <w:rFonts w:ascii="GHEA Grapalat" w:eastAsia="GHEA Grapalat" w:hAnsi="GHEA Grapalat" w:cs="GHEA Grapalat"/>
                <w:color w:val="000000"/>
              </w:rPr>
              <w:t xml:space="preserve"> является должностное лицо или член его семьи </w:t>
            </w:r>
          </w:p>
        </w:tc>
        <w:tc>
          <w:tcPr>
            <w:tcW w:w="6180" w:type="dxa"/>
            <w:vAlign w:val="center"/>
          </w:tcPr>
          <w:p w:rsidR="00F016A2" w:rsidRPr="00521A49" w:rsidRDefault="0014291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14291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521A49">
        <w:rPr>
          <w:rFonts w:ascii="GHEA Grapalat" w:hAnsi="GHEA Grapalat"/>
        </w:rPr>
        <w:t>далее-Организация</w:t>
      </w:r>
      <w:proofErr w:type="spellEnd"/>
      <w:r w:rsidRPr="00521A49">
        <w:rPr>
          <w:rFonts w:ascii="GHEA Grapalat" w:hAnsi="GHEA Grapalat"/>
        </w:rPr>
        <w:t>).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proofErr w:type="gramStart"/>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521A49">
        <w:rPr>
          <w:rFonts w:ascii="GHEA Grapalat" w:hAnsi="GHEA Grapalat"/>
        </w:rPr>
        <w:t>документы-при</w:t>
      </w:r>
      <w:proofErr w:type="spellEnd"/>
      <w:r w:rsidRPr="00521A49">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w:t>
      </w:r>
      <w:proofErr w:type="gramStart"/>
      <w:r w:rsidRPr="00521A49">
        <w:rPr>
          <w:rFonts w:ascii="GHEA Grapalat" w:hAnsi="GHEA Grapalat"/>
        </w:rPr>
        <w:t>.В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w:t>
      </w:r>
      <w:proofErr w:type="spellStart"/>
      <w:r w:rsidRPr="00521A49">
        <w:rPr>
          <w:rFonts w:ascii="GHEA Grapalat" w:hAnsi="GHEA Grapalat"/>
        </w:rPr>
        <w:t>недропользования</w:t>
      </w:r>
      <w:proofErr w:type="spellEnd"/>
      <w:r w:rsidRPr="00521A49">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521A49">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521A49">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w:t>
      </w:r>
      <w:proofErr w:type="gramStart"/>
      <w:r w:rsidRPr="00521A49">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521A49">
        <w:rPr>
          <w:rFonts w:ascii="GHEA Grapalat" w:hAnsi="GHEA Grapalat"/>
        </w:rPr>
        <w:t xml:space="preserve">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proofErr w:type="gramStart"/>
      <w:r w:rsidRPr="00521A49">
        <w:rPr>
          <w:rFonts w:ascii="GHEA Grapalat" w:hAnsi="GHEA Grapalat"/>
        </w:rPr>
        <w:t>б</w:t>
      </w:r>
      <w:proofErr w:type="gramEnd"/>
      <w:r w:rsidRPr="00521A49">
        <w:rPr>
          <w:rFonts w:ascii="GHEA Grapalat" w:hAnsi="GHEA Grapalat"/>
        </w:rPr>
        <w:t xml:space="preserve">.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lang w:val="hy-AM"/>
        </w:rPr>
        <w:t xml:space="preserve">. </w:t>
      </w:r>
      <w:proofErr w:type="gramStart"/>
      <w:r w:rsidRPr="00521A49">
        <w:rPr>
          <w:rFonts w:ascii="GHEA Grapalat" w:hAnsi="GHEA Grapalat"/>
        </w:rPr>
        <w:t>в</w:t>
      </w:r>
      <w:proofErr w:type="gramEnd"/>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В</w:t>
      </w:r>
      <w:proofErr w:type="gramEnd"/>
      <w:r w:rsidRPr="00521A49">
        <w:rPr>
          <w:rFonts w:ascii="GHEA Grapalat" w:hAnsi="GHEA Grapalat"/>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proofErr w:type="spellStart"/>
      <w:r w:rsidRPr="00521A49">
        <w:rPr>
          <w:rFonts w:ascii="GHEA Grapalat" w:hAnsi="GHEA Grapalat"/>
        </w:rPr>
        <w:t>д</w:t>
      </w:r>
      <w:proofErr w:type="spellEnd"/>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521A49">
        <w:rPr>
          <w:rFonts w:ascii="GHEA Grapalat" w:hAnsi="GHEA Grapalat"/>
        </w:rPr>
        <w:t>аффилированными</w:t>
      </w:r>
      <w:proofErr w:type="spellEnd"/>
      <w:r w:rsidRPr="00521A49">
        <w:rPr>
          <w:rFonts w:ascii="GHEA Grapalat" w:hAnsi="GHEA Grapalat"/>
        </w:rPr>
        <w:t xml:space="preserve">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или может контролировать ее в случае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521A49">
        <w:rPr>
          <w:rFonts w:ascii="GHEA Grapalat" w:hAnsi="GHEA Grapalat"/>
        </w:rPr>
        <w:t xml:space="preserve"> О</w:t>
      </w:r>
      <w:proofErr w:type="gramEnd"/>
      <w:r w:rsidRPr="00521A49">
        <w:rPr>
          <w:rFonts w:ascii="GHEA Grapalat" w:hAnsi="GHEA Grapalat"/>
        </w:rPr>
        <w:t xml:space="preserve">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w:t>
      </w:r>
      <w:proofErr w:type="gramStart"/>
      <w:r w:rsidRPr="00521A49">
        <w:rPr>
          <w:rFonts w:ascii="GHEA Grapalat" w:hAnsi="GHEA Grapalat"/>
        </w:rPr>
        <w:t>имеющиеся</w:t>
      </w:r>
      <w:proofErr w:type="gramEnd"/>
      <w:r w:rsidRPr="00521A49">
        <w:rPr>
          <w:rFonts w:ascii="GHEA Grapalat" w:hAnsi="GHEA Grapalat"/>
        </w:rPr>
        <w:t xml:space="preserve">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5231C">
        <w:rPr>
          <w:rFonts w:ascii="GHEA Grapalat" w:hAnsi="GHEA Grapalat"/>
          <w:b/>
          <w:sz w:val="22"/>
          <w:szCs w:val="22"/>
        </w:rPr>
        <w:t>GHAPDzB-HVKAK-2025-17</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A5231C">
        <w:rPr>
          <w:rFonts w:ascii="GHEA Grapalat" w:hAnsi="GHEA Grapalat"/>
          <w:b/>
          <w:sz w:val="22"/>
          <w:szCs w:val="22"/>
        </w:rPr>
        <w:t>GHAPDzB-HVKAK-2025-17</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5231C">
        <w:rPr>
          <w:rFonts w:ascii="GHEA Grapalat" w:hAnsi="GHEA Grapalat"/>
          <w:b/>
          <w:sz w:val="22"/>
          <w:szCs w:val="22"/>
        </w:rPr>
        <w:t>GHAPDzB-HVKAK-2025-17</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A5231C">
        <w:rPr>
          <w:rFonts w:ascii="GHEA Grapalat" w:hAnsi="GHEA Grapalat"/>
          <w:b/>
          <w:sz w:val="22"/>
          <w:szCs w:val="22"/>
        </w:rPr>
        <w:t>GHAPDzB-HVKAK-2025-17</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521A49">
        <w:rPr>
          <w:rFonts w:ascii="GHEA Grapalat" w:hAnsi="GHEA Grapalat" w:cs="GHEA Grapalat"/>
          <w:lang w:val="en-US"/>
        </w:rPr>
        <w:t>K</w:t>
      </w:r>
      <w:proofErr w:type="spellStart"/>
      <w:proofErr w:type="gramEnd"/>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387CF9">
        <w:trPr>
          <w:trHeight w:val="349"/>
        </w:trPr>
        <w:tc>
          <w:tcPr>
            <w:tcW w:w="10980" w:type="dxa"/>
            <w:gridSpan w:val="2"/>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387CF9">
        <w:trPr>
          <w:trHeight w:val="345"/>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387CF9">
        <w:trPr>
          <w:trHeight w:val="361"/>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387CF9">
        <w:trPr>
          <w:trHeight w:val="433"/>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387CF9">
        <w:trPr>
          <w:trHeight w:val="35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rsidTr="00387CF9">
        <w:trPr>
          <w:trHeight w:val="34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rsidTr="00387CF9">
        <w:trPr>
          <w:trHeight w:val="361"/>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rsidTr="00387CF9">
        <w:trPr>
          <w:trHeight w:val="43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387CF9">
        <w:trPr>
          <w:trHeight w:val="42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387CF9">
        <w:trPr>
          <w:trHeight w:val="2194"/>
        </w:trPr>
        <w:tc>
          <w:tcPr>
            <w:tcW w:w="5616" w:type="dxa"/>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A5231C">
        <w:rPr>
          <w:rFonts w:ascii="GHEA Grapalat" w:hAnsi="GHEA Grapalat"/>
          <w:b/>
          <w:sz w:val="22"/>
          <w:szCs w:val="22"/>
        </w:rPr>
        <w:t>GHAPDzB-HVKAK-2025-17</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A5231C">
        <w:rPr>
          <w:rFonts w:ascii="GHEA Grapalat" w:hAnsi="GHEA Grapalat"/>
          <w:b/>
          <w:sz w:val="22"/>
          <w:szCs w:val="22"/>
        </w:rPr>
        <w:t>GHAPDzB-HVKAK-2025-17</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rsidTr="00EE0A56">
        <w:trPr>
          <w:trHeight w:val="34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rsidTr="00EE0A56">
        <w:trPr>
          <w:trHeight w:val="361"/>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rsidTr="00EE0A56">
        <w:trPr>
          <w:trHeight w:val="43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proofErr w:type="gramStart"/>
      <w:r w:rsidR="000C2280" w:rsidRPr="00521A49">
        <w:rPr>
          <w:rFonts w:ascii="GHEA Grapalat" w:hAnsi="GHEA Grapalat"/>
          <w:b/>
          <w:sz w:val="22"/>
          <w:szCs w:val="22"/>
        </w:rPr>
        <w:t>к</w:t>
      </w:r>
      <w:proofErr w:type="spellEnd"/>
      <w:proofErr w:type="gramEnd"/>
      <w:r w:rsidR="000C2280" w:rsidRPr="00521A49">
        <w:rPr>
          <w:rFonts w:ascii="GHEA Grapalat" w:hAnsi="GHEA Grapalat"/>
          <w:b/>
          <w:sz w:val="22"/>
          <w:szCs w:val="22"/>
        </w:rPr>
        <w:t xml:space="preserve">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A5231C">
        <w:rPr>
          <w:rFonts w:ascii="GHEA Grapalat" w:hAnsi="GHEA Grapalat"/>
          <w:b/>
          <w:sz w:val="22"/>
          <w:szCs w:val="22"/>
        </w:rPr>
        <w:t>GHAPDzB-HVKAK-2025-17</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00167301">
        <w:rPr>
          <w:rFonts w:ascii="GHEA Grapalat" w:hAnsi="GHEA Grapalat"/>
        </w:rPr>
        <w:t>временно исполняюще</w:t>
      </w:r>
      <w:r w:rsidR="00D4738C">
        <w:rPr>
          <w:rFonts w:ascii="GHEA Grapalat" w:hAnsi="GHEA Grapalat"/>
        </w:rPr>
        <w:t>го</w:t>
      </w:r>
      <w:r w:rsidR="00167301">
        <w:rPr>
          <w:rFonts w:ascii="GHEA Grapalat" w:hAnsi="GHEA Grapalat"/>
        </w:rPr>
        <w:t xml:space="preserve"> обязанности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proofErr w:type="gramStart"/>
      <w:r w:rsidRPr="00521A49">
        <w:rPr>
          <w:rFonts w:ascii="GHEA Grapalat" w:hAnsi="GHEA Grapalat"/>
        </w:rPr>
        <w:t>дней</w:t>
      </w:r>
      <w:proofErr w:type="spellEnd"/>
      <w:proofErr w:type="gramEnd"/>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proofErr w:type="gramStart"/>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w:t>
      </w:r>
      <w:proofErr w:type="gramStart"/>
      <w:r w:rsidRPr="00521A49">
        <w:rPr>
          <w:rFonts w:ascii="GHEA Grapalat" w:hAnsi="GHEA Grapalat"/>
        </w:rPr>
        <w:t>порядке</w:t>
      </w:r>
      <w:proofErr w:type="gramEnd"/>
      <w:r w:rsidRPr="00521A49">
        <w:rPr>
          <w:rFonts w:ascii="GHEA Grapalat" w:hAnsi="GHEA Grapalat"/>
        </w:rPr>
        <w:t xml:space="preserve">,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w:t>
      </w:r>
      <w:proofErr w:type="gramStart"/>
      <w:r w:rsidRPr="00521A49">
        <w:rPr>
          <w:rFonts w:ascii="GHEA Grapalat" w:hAnsi="GHEA Grapalat"/>
        </w:rPr>
        <w:t>позднее</w:t>
      </w:r>
      <w:proofErr w:type="gramEnd"/>
      <w:r w:rsidRPr="00521A49">
        <w:rPr>
          <w:rFonts w:ascii="GHEA Grapalat" w:hAnsi="GHEA Grapalat"/>
        </w:rPr>
        <w:t xml:space="preserve">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w:t>
      </w:r>
      <w:proofErr w:type="gramStart"/>
      <w:r w:rsidR="00371CF8" w:rsidRPr="00521A49">
        <w:rPr>
          <w:rFonts w:ascii="GHEA Grapalat" w:hAnsi="GHEA Grapalat"/>
        </w:rPr>
        <w:t>рабочего дня, следующего за днем получения акта приема-передачи представляет</w:t>
      </w:r>
      <w:proofErr w:type="gramEnd"/>
      <w:r w:rsidR="00371CF8" w:rsidRPr="00521A49">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521A49">
        <w:rPr>
          <w:rFonts w:ascii="GHEA Grapalat" w:hAnsi="GHEA Grapalat"/>
        </w:rPr>
        <w:t>ств ст</w:t>
      </w:r>
      <w:proofErr w:type="gramEnd"/>
      <w:r w:rsidRPr="00521A49">
        <w:rPr>
          <w:rFonts w:ascii="GHEA Grapalat" w:hAnsi="GHEA Grapalat"/>
        </w:rPr>
        <w:t>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21A49">
        <w:rPr>
          <w:rFonts w:ascii="GHEA Grapalat" w:hAnsi="GHEA Grapalat"/>
        </w:rPr>
        <w:t>которую</w:t>
      </w:r>
      <w:proofErr w:type="gramEnd"/>
      <w:r w:rsidRPr="00521A49">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proofErr w:type="gramStart"/>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21A49">
        <w:rPr>
          <w:rFonts w:ascii="GHEA Grapalat" w:hAnsi="GHEA Grapalat"/>
        </w:rPr>
        <w:t xml:space="preserve"> одностороннем </w:t>
      </w:r>
      <w:proofErr w:type="gramStart"/>
      <w:r w:rsidRPr="00521A49">
        <w:rPr>
          <w:rFonts w:ascii="GHEA Grapalat" w:hAnsi="GHEA Grapalat"/>
        </w:rPr>
        <w:t>порядке</w:t>
      </w:r>
      <w:proofErr w:type="gramEnd"/>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w:t>
      </w:r>
      <w:proofErr w:type="gramStart"/>
      <w:r w:rsidRPr="00521A49">
        <w:rPr>
          <w:rFonts w:ascii="GHEA Grapalat" w:hAnsi="GHEA Grapalat"/>
        </w:rPr>
        <w:t>,</w:t>
      </w:r>
      <w:proofErr w:type="gramEnd"/>
      <w:r w:rsidRPr="00521A49">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1A49">
        <w:rPr>
          <w:rStyle w:val="af6"/>
          <w:rFonts w:ascii="GHEA Grapalat" w:hAnsi="GHEA Grapalat"/>
        </w:rPr>
        <w:footnoteReference w:customMarkFollows="1" w:id="7"/>
        <w:t>22</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proofErr w:type="gramStart"/>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w:t>
      </w:r>
      <w:proofErr w:type="gramStart"/>
      <w:r w:rsidRPr="00521A49">
        <w:rPr>
          <w:rFonts w:ascii="GHEA Grapalat" w:hAnsi="GHEA Grapalat"/>
        </w:rPr>
        <w:t>ств ст</w:t>
      </w:r>
      <w:proofErr w:type="gramEnd"/>
      <w:r w:rsidRPr="00521A49">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521A49">
        <w:rPr>
          <w:rFonts w:ascii="GHEA Grapalat" w:hAnsi="GHEA Grapalat"/>
          <w:spacing w:val="-6"/>
        </w:rPr>
        <w:t>www.procurement.am</w:t>
      </w:r>
      <w:proofErr w:type="spellEnd"/>
      <w:r w:rsidRPr="00521A49">
        <w:rPr>
          <w:rFonts w:ascii="GHEA Grapalat" w:hAnsi="GHEA Grapalat"/>
          <w:spacing w:val="-6"/>
        </w:rPr>
        <w:t>,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надлежащим </w:t>
      </w:r>
      <w:proofErr w:type="gramStart"/>
      <w:r w:rsidRPr="00521A49">
        <w:rPr>
          <w:rFonts w:ascii="GHEA Grapalat" w:hAnsi="GHEA Grapalat"/>
          <w:spacing w:val="-6"/>
        </w:rPr>
        <w:t>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 и № 3.</w:t>
      </w:r>
      <w:r w:rsidR="009D71F8" w:rsidRPr="00521A49">
        <w:rPr>
          <w:rFonts w:ascii="GHEA Grapalat" w:hAnsi="GHEA Grapalat"/>
        </w:rPr>
        <w:t>1.</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A5231C"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A5231C" w:rsidRDefault="00A5231C" w:rsidP="00A5231C">
      <w:pPr>
        <w:widowControl w:val="0"/>
        <w:spacing w:after="160"/>
        <w:jc w:val="both"/>
        <w:rPr>
          <w:rFonts w:ascii="GHEA Grapalat" w:hAnsi="GHEA Grapalat"/>
          <w:lang w:val="hy-AM"/>
        </w:rPr>
      </w:pPr>
      <w:r>
        <w:rPr>
          <w:rFonts w:ascii="GHEA Grapalat" w:hAnsi="GHEA Grapalat"/>
          <w:lang w:val="hy-AM"/>
        </w:rPr>
        <w:t xml:space="preserve">        </w:t>
      </w:r>
      <w:r>
        <w:rPr>
          <w:rFonts w:ascii="GHEA Grapalat" w:hAnsi="GHEA Grapalat"/>
        </w:rPr>
        <w:t>8.15.</w:t>
      </w:r>
      <w:r>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w:t>
      </w:r>
      <w:proofErr w:type="spellStart"/>
      <w:r>
        <w:rPr>
          <w:rFonts w:ascii="GHEA Grapalat" w:hAnsi="GHEA Grapalat"/>
        </w:rPr>
        <w:t>предусмотрения</w:t>
      </w:r>
      <w:proofErr w:type="spellEnd"/>
      <w:r>
        <w:rPr>
          <w:rFonts w:ascii="GHEA Grapalat" w:hAnsi="GHEA Grapalat"/>
        </w:rPr>
        <w:t xml:space="preserve"> финансовых сре</w:t>
      </w:r>
      <w:proofErr w:type="gramStart"/>
      <w:r>
        <w:rPr>
          <w:rFonts w:ascii="GHEA Grapalat" w:hAnsi="GHEA Grapalat"/>
        </w:rPr>
        <w:t>дств дл</w:t>
      </w:r>
      <w:proofErr w:type="gramEnd"/>
      <w:r>
        <w:rPr>
          <w:rFonts w:ascii="GHEA Grapalat" w:hAnsi="GHEA Grapalat"/>
        </w:rPr>
        <w:t xml:space="preserve">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w:t>
      </w:r>
      <w:proofErr w:type="spellStart"/>
      <w:r>
        <w:rPr>
          <w:rFonts w:ascii="GHEA Grapalat" w:hAnsi="GHEA Grapalat"/>
        </w:rPr>
        <w:t>двадцатипятикратный</w:t>
      </w:r>
      <w:proofErr w:type="spellEnd"/>
      <w:r>
        <w:rPr>
          <w:rFonts w:ascii="GHEA Grapalat" w:hAnsi="GHEA Grapalat"/>
        </w:rPr>
        <w:t xml:space="preserve"> размер базовой единицы закупок, то Покупателем будет </w:t>
      </w:r>
      <w:proofErr w:type="spellStart"/>
      <w:r>
        <w:rPr>
          <w:rFonts w:ascii="GHEA Grapalat" w:hAnsi="GHEA Grapalat"/>
        </w:rPr>
        <w:t>заключен</w:t>
      </w:r>
      <w:proofErr w:type="gramStart"/>
      <w:r>
        <w:rPr>
          <w:rFonts w:ascii="GHEA Grapalat" w:hAnsi="GHEA Grapalat"/>
        </w:rPr>
        <w:t>o</w:t>
      </w:r>
      <w:proofErr w:type="spellEnd"/>
      <w:proofErr w:type="gramEnd"/>
      <w:r>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Pr>
          <w:rFonts w:ascii="GHEA Grapalat" w:hAnsi="GHEA Grapalat"/>
          <w:lang w:val="hy-AM"/>
        </w:rPr>
        <w:t xml:space="preserve"> </w:t>
      </w:r>
      <w:r>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Pr>
          <w:rFonts w:ascii="GHEA Grapalat" w:hAnsi="GHEA Grapalat"/>
        </w:rPr>
        <w:t>договора</w:t>
      </w:r>
      <w:proofErr w:type="gramEnd"/>
      <w:r>
        <w:rPr>
          <w:rFonts w:ascii="GHEA Grapalat" w:hAnsi="GHEA Grapalat"/>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A5231C" w:rsidRPr="00A5231C" w:rsidRDefault="00A5231C" w:rsidP="004F1E7A">
      <w:pPr>
        <w:widowControl w:val="0"/>
        <w:tabs>
          <w:tab w:val="left" w:pos="1276"/>
        </w:tabs>
        <w:ind w:firstLine="567"/>
        <w:contextualSpacing/>
        <w:jc w:val="both"/>
        <w:rPr>
          <w:rFonts w:ascii="GHEA Grapalat" w:hAnsi="GHEA Grapalat"/>
        </w:rPr>
      </w:pPr>
    </w:p>
    <w:p w:rsidR="00071D1C" w:rsidRPr="00521A49" w:rsidRDefault="000B1AA0" w:rsidP="00962010">
      <w:pPr>
        <w:widowControl w:val="0"/>
        <w:spacing w:after="160"/>
        <w:jc w:val="center"/>
        <w:rPr>
          <w:rFonts w:ascii="GHEA Grapalat" w:hAnsi="GHEA Grapalat"/>
          <w:b/>
        </w:rPr>
      </w:pPr>
      <w:bookmarkStart w:id="5" w:name="_GoBack"/>
      <w:bookmarkEnd w:id="5"/>
      <w:r w:rsidRPr="00521A49">
        <w:rPr>
          <w:rFonts w:ascii="GHEA Grapalat" w:hAnsi="GHEA Grapalat"/>
          <w:b/>
        </w:rPr>
        <w:t>9.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071D1C" w:rsidRPr="00521A49" w:rsidRDefault="00071D1C" w:rsidP="00962010">
      <w:pPr>
        <w:widowControl w:val="0"/>
        <w:spacing w:after="160"/>
        <w:rPr>
          <w:rFonts w:ascii="GHEA Grapalat" w:hAnsi="GHEA Grapalat"/>
        </w:rPr>
      </w:pPr>
    </w:p>
    <w:p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proofErr w:type="gramStart"/>
      <w:r w:rsidRPr="00521A49">
        <w:rPr>
          <w:rFonts w:ascii="GHEA Grapalat" w:hAnsi="GHEA Grapalat"/>
          <w:snapToGrid w:val="0"/>
        </w:rPr>
        <w:t>,</w:t>
      </w:r>
      <w:r w:rsidRPr="00521A49">
        <w:rPr>
          <w:rFonts w:ascii="GHEA Grapalat" w:hAnsi="GHEA Grapalat"/>
        </w:rPr>
        <w:t>я</w:t>
      </w:r>
      <w:proofErr w:type="gramEnd"/>
      <w:r w:rsidRPr="00521A49">
        <w:rPr>
          <w:rFonts w:ascii="GHEA Grapalat" w:hAnsi="GHEA Grapalat"/>
        </w:rPr>
        <w:t>вляются</w:t>
      </w:r>
      <w:proofErr w:type="spellEnd"/>
      <w:r w:rsidRPr="00521A49">
        <w:rPr>
          <w:rFonts w:ascii="GHEA Grapalat" w:hAnsi="GHEA Grapalat"/>
        </w:rPr>
        <w:t xml:space="preserve">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416A" w:rsidRDefault="0059416A">
      <w:r>
        <w:separator/>
      </w:r>
    </w:p>
  </w:endnote>
  <w:endnote w:type="continuationSeparator" w:id="0">
    <w:p w:rsidR="0059416A" w:rsidRDefault="005941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59416A" w:rsidRPr="00C861E9" w:rsidRDefault="00142914">
        <w:pPr>
          <w:pStyle w:val="a5"/>
          <w:jc w:val="center"/>
          <w:rPr>
            <w:rFonts w:ascii="GHEA Grapalat" w:hAnsi="GHEA Grapalat"/>
            <w:sz w:val="24"/>
            <w:szCs w:val="24"/>
          </w:rPr>
        </w:pPr>
        <w:r w:rsidRPr="00C861E9">
          <w:rPr>
            <w:rFonts w:ascii="GHEA Grapalat" w:hAnsi="GHEA Grapalat"/>
            <w:sz w:val="24"/>
            <w:szCs w:val="24"/>
          </w:rPr>
          <w:fldChar w:fldCharType="begin"/>
        </w:r>
        <w:r w:rsidR="0059416A"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66783">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416A" w:rsidRDefault="0059416A">
      <w:r>
        <w:separator/>
      </w:r>
    </w:p>
  </w:footnote>
  <w:footnote w:type="continuationSeparator" w:id="0">
    <w:p w:rsidR="0059416A" w:rsidRDefault="0059416A">
      <w:r>
        <w:continuationSeparator/>
      </w:r>
    </w:p>
  </w:footnote>
  <w:footnote w:id="1">
    <w:p w:rsidR="0059416A" w:rsidRPr="002D0715" w:rsidRDefault="0059416A">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59416A" w:rsidRPr="00E72E35" w:rsidRDefault="0059416A">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59416A" w:rsidRPr="00816F7D" w:rsidRDefault="0059416A"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9416A" w:rsidRPr="00DA04BC" w:rsidRDefault="0059416A"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59416A" w:rsidRPr="00DA04BC" w:rsidRDefault="0059416A"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59416A" w:rsidRPr="00DA04BC" w:rsidRDefault="0059416A"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59416A" w:rsidRPr="00DA04BC" w:rsidRDefault="0059416A" w:rsidP="00DA04BC">
      <w:pPr>
        <w:jc w:val="both"/>
        <w:rPr>
          <w:rFonts w:ascii="Sylfaen" w:hAnsi="Sylfaen"/>
          <w:i/>
          <w:sz w:val="16"/>
          <w:szCs w:val="16"/>
        </w:rPr>
      </w:pPr>
    </w:p>
  </w:footnote>
  <w:footnote w:id="4">
    <w:p w:rsidR="0059416A" w:rsidRPr="00967242" w:rsidRDefault="0059416A"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59416A" w:rsidRPr="00D3436F" w:rsidRDefault="0059416A">
      <w:pPr>
        <w:pStyle w:val="af2"/>
        <w:rPr>
          <w:lang w:val="es-ES"/>
        </w:rPr>
      </w:pPr>
    </w:p>
  </w:footnote>
  <w:footnote w:id="5">
    <w:p w:rsidR="0059416A" w:rsidRPr="008842CE" w:rsidRDefault="0059416A" w:rsidP="003D2FE2">
      <w:pPr>
        <w:pStyle w:val="af2"/>
        <w:jc w:val="both"/>
      </w:pPr>
    </w:p>
  </w:footnote>
  <w:footnote w:id="6">
    <w:p w:rsidR="0059416A" w:rsidRPr="002B6C9D" w:rsidRDefault="0059416A" w:rsidP="00D3436F">
      <w:pPr>
        <w:pStyle w:val="af2"/>
        <w:widowControl w:val="0"/>
        <w:jc w:val="both"/>
        <w:rPr>
          <w:ins w:id="4"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59416A" w:rsidRPr="002B6C9D" w:rsidRDefault="0059416A" w:rsidP="00D3436F">
      <w:pPr>
        <w:pStyle w:val="af2"/>
        <w:widowControl w:val="0"/>
        <w:jc w:val="both"/>
        <w:rPr>
          <w:rFonts w:ascii="Sylfaen" w:hAnsi="Sylfaen"/>
          <w:sz w:val="16"/>
          <w:szCs w:val="16"/>
          <w:lang w:val="hy-AM"/>
        </w:rPr>
      </w:pPr>
    </w:p>
  </w:footnote>
  <w:footnote w:id="7">
    <w:p w:rsidR="0059416A" w:rsidRPr="0095788C" w:rsidRDefault="0059416A" w:rsidP="00D3436F">
      <w:pPr>
        <w:pStyle w:val="af2"/>
        <w:widowControl w:val="0"/>
        <w:jc w:val="both"/>
        <w:rPr>
          <w:rFonts w:ascii="Sylfaen" w:hAnsi="Sylfaen"/>
          <w:sz w:val="16"/>
          <w:szCs w:val="16"/>
          <w:lang w:val="hy-AM"/>
        </w:rPr>
      </w:pPr>
      <w:r w:rsidRPr="0095788C">
        <w:rPr>
          <w:rStyle w:val="af6"/>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rsidR="0059416A" w:rsidRPr="0095788C" w:rsidRDefault="0059416A"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416A" w:rsidRPr="0095788C" w:rsidRDefault="0059416A">
      <w:pPr>
        <w:pStyle w:val="af2"/>
        <w:rPr>
          <w:rFonts w:ascii="Sylfaen" w:hAnsi="Sylfaen"/>
          <w:sz w:val="16"/>
          <w:szCs w:val="16"/>
          <w:lang w:val="hy-AM"/>
        </w:rPr>
      </w:pPr>
    </w:p>
  </w:footnote>
  <w:footnote w:id="9">
    <w:p w:rsidR="0059416A" w:rsidRPr="004F3AE2" w:rsidRDefault="0059416A"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59416A" w:rsidRPr="008842CE" w:rsidRDefault="0059416A" w:rsidP="000B1AA0">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51201"/>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2914"/>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BE8"/>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0B75"/>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378"/>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16A"/>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34E"/>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A65"/>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76C"/>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68D5"/>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31C"/>
    <w:rsid w:val="00A524AC"/>
    <w:rsid w:val="00A530B3"/>
    <w:rsid w:val="00A5512C"/>
    <w:rsid w:val="00A55C6C"/>
    <w:rsid w:val="00A55E59"/>
    <w:rsid w:val="00A55FEE"/>
    <w:rsid w:val="00A56536"/>
    <w:rsid w:val="00A568B9"/>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783"/>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4668452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8D3AD-2556-4B2B-A16B-5BFC27181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74</Pages>
  <Words>15867</Words>
  <Characters>115884</Characters>
  <Application>Microsoft Office Word</Application>
  <DocSecurity>0</DocSecurity>
  <Lines>965</Lines>
  <Paragraphs>262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131489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12</cp:revision>
  <cp:lastPrinted>2018-02-16T07:12:00Z</cp:lastPrinted>
  <dcterms:created xsi:type="dcterms:W3CDTF">2024-02-14T10:29:00Z</dcterms:created>
  <dcterms:modified xsi:type="dcterms:W3CDTF">2025-01-27T10:07:00Z</dcterms:modified>
</cp:coreProperties>
</file>