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642EFE" w:rsidP="00F736C0">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ОБЪЯВЛЕНИЕ</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BE2046"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Настоящий текст </w:t>
      </w:r>
      <w:r w:rsidRPr="00BE2046">
        <w:rPr>
          <w:rFonts w:ascii="GHEA Grapalat" w:hAnsi="GHEA Grapalat"/>
          <w:i w:val="0"/>
          <w:sz w:val="24"/>
          <w:szCs w:val="24"/>
        </w:rPr>
        <w:t>объявления утвержден Решением Оценочной Комиссии</w:t>
      </w:r>
    </w:p>
    <w:p w:rsidR="00260EB2" w:rsidRPr="002E28C9" w:rsidRDefault="00260EB2" w:rsidP="00962010">
      <w:pPr>
        <w:pStyle w:val="a3"/>
        <w:widowControl w:val="0"/>
        <w:spacing w:line="240" w:lineRule="auto"/>
        <w:ind w:firstLine="567"/>
        <w:contextualSpacing/>
        <w:jc w:val="center"/>
        <w:rPr>
          <w:rFonts w:ascii="GHEA Grapalat" w:hAnsi="GHEA Grapalat"/>
          <w:i w:val="0"/>
          <w:sz w:val="24"/>
          <w:szCs w:val="24"/>
        </w:rPr>
      </w:pPr>
      <w:r w:rsidRPr="00BE2046">
        <w:rPr>
          <w:rFonts w:ascii="GHEA Grapalat" w:hAnsi="GHEA Grapalat"/>
          <w:i w:val="0"/>
          <w:sz w:val="24"/>
          <w:szCs w:val="24"/>
        </w:rPr>
        <w:t xml:space="preserve">от </w:t>
      </w:r>
      <w:r w:rsidR="00027B1F">
        <w:rPr>
          <w:rFonts w:ascii="GHEA Grapalat" w:hAnsi="GHEA Grapalat"/>
          <w:i w:val="0"/>
          <w:sz w:val="24"/>
          <w:szCs w:val="24"/>
        </w:rPr>
        <w:t>10</w:t>
      </w:r>
      <w:r w:rsidR="007B5C88" w:rsidRPr="00BE2046">
        <w:rPr>
          <w:rFonts w:ascii="GHEA Grapalat" w:hAnsi="GHEA Grapalat"/>
          <w:i w:val="0"/>
          <w:sz w:val="24"/>
          <w:szCs w:val="24"/>
        </w:rPr>
        <w:t xml:space="preserve">-го </w:t>
      </w:r>
      <w:r w:rsidR="00027B1F">
        <w:rPr>
          <w:rFonts w:ascii="GHEA Grapalat" w:hAnsi="GHEA Grapalat"/>
          <w:i w:val="0"/>
          <w:sz w:val="24"/>
          <w:szCs w:val="24"/>
        </w:rPr>
        <w:t>сентября</w:t>
      </w:r>
      <w:r w:rsidR="00F06D82" w:rsidRPr="005148D3">
        <w:rPr>
          <w:rFonts w:ascii="GHEA Grapalat" w:hAnsi="GHEA Grapalat"/>
          <w:i w:val="0"/>
          <w:sz w:val="24"/>
          <w:szCs w:val="24"/>
        </w:rPr>
        <w:t xml:space="preserve"> </w:t>
      </w:r>
      <w:r w:rsidRPr="002E28C9">
        <w:rPr>
          <w:rFonts w:ascii="GHEA Grapalat" w:hAnsi="GHEA Grapalat"/>
          <w:i w:val="0"/>
          <w:sz w:val="24"/>
          <w:szCs w:val="24"/>
        </w:rPr>
        <w:t>202</w:t>
      </w:r>
      <w:r w:rsidR="00DC389A" w:rsidRPr="002E28C9">
        <w:rPr>
          <w:rFonts w:ascii="GHEA Grapalat" w:hAnsi="GHEA Grapalat"/>
          <w:i w:val="0"/>
          <w:sz w:val="24"/>
          <w:szCs w:val="24"/>
        </w:rPr>
        <w:t>5</w:t>
      </w:r>
      <w:r w:rsidRPr="002E28C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2E28C9">
        <w:rPr>
          <w:rFonts w:ascii="GHEA Grapalat" w:hAnsi="GHEA Grapalat"/>
          <w:i w:val="0"/>
          <w:sz w:val="24"/>
          <w:szCs w:val="24"/>
        </w:rPr>
        <w:t xml:space="preserve">Код процедуры </w:t>
      </w:r>
      <w:r w:rsidRPr="002E28C9">
        <w:rPr>
          <w:rFonts w:ascii="GHEA Grapalat" w:hAnsi="GHEA Grapalat"/>
          <w:b/>
          <w:i w:val="0"/>
          <w:sz w:val="24"/>
          <w:szCs w:val="24"/>
        </w:rPr>
        <w:t>«</w:t>
      </w:r>
      <w:r w:rsidR="00027B1F">
        <w:rPr>
          <w:rFonts w:ascii="GHEA Grapalat" w:hAnsi="GHEA Grapalat"/>
          <w:b/>
          <w:i w:val="0"/>
          <w:sz w:val="24"/>
          <w:szCs w:val="24"/>
        </w:rPr>
        <w:t>GHAPDzB-HVKAK-2025-60</w:t>
      </w:r>
      <w:r w:rsidRPr="002E28C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027B1F" w:rsidRPr="00521A49" w:rsidRDefault="00027B1F" w:rsidP="00027B1F">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Pr>
          <w:rFonts w:ascii="GHEA Grapalat" w:hAnsi="GHEA Grapalat"/>
        </w:rPr>
        <w:t xml:space="preserve"> </w:t>
      </w:r>
      <w:r w:rsidRPr="00521A49">
        <w:rPr>
          <w:rFonts w:ascii="GHEA Grapalat" w:hAnsi="GHEA Grapalat"/>
        </w:rPr>
        <w:t>Ереван, ул. М.</w:t>
      </w:r>
      <w:r>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027B1F" w:rsidRPr="00521A49" w:rsidRDefault="00027B1F" w:rsidP="00027B1F">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Pr>
          <w:rFonts w:ascii="GHEA Grapalat" w:hAnsi="GHEA Grapalat"/>
          <w:b/>
        </w:rPr>
        <w:t>топлива</w:t>
      </w:r>
      <w:r w:rsidRPr="00521A49">
        <w:rPr>
          <w:rFonts w:ascii="GHEA Grapalat" w:hAnsi="GHEA Grapalat"/>
          <w:b/>
        </w:rPr>
        <w:t xml:space="preserve"> </w:t>
      </w:r>
      <w:r w:rsidRPr="00521A49">
        <w:rPr>
          <w:rFonts w:ascii="GHEA Grapalat" w:hAnsi="GHEA Grapalat"/>
        </w:rPr>
        <w:t>(далее — договор).</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21A49">
        <w:rPr>
          <w:rFonts w:ascii="Sylfaen" w:hAnsi="Sylfaen" w:cs="Courier New"/>
          <w:i w:val="0"/>
          <w:sz w:val="24"/>
          <w:szCs w:val="24"/>
          <w:lang w:val="en-US"/>
        </w:rPr>
        <w:t> </w:t>
      </w:r>
      <w:r w:rsidRPr="00521A49">
        <w:rPr>
          <w:rFonts w:ascii="GHEA Grapalat" w:hAnsi="GHEA Grapalat"/>
          <w:i w:val="0"/>
          <w:sz w:val="24"/>
          <w:szCs w:val="24"/>
        </w:rPr>
        <w:t>настоящей процедуре.</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521A49">
        <w:rPr>
          <w:rFonts w:ascii="GHEA Grapalat" w:hAnsi="GHEA Grapalat"/>
          <w:i w:val="0"/>
          <w:sz w:val="24"/>
          <w:szCs w:val="24"/>
          <w:lang w:val="hy-AM"/>
        </w:rPr>
        <w:t xml:space="preserve"> </w:t>
      </w:r>
      <w:r w:rsidRPr="00521A49">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027B1F" w:rsidRPr="00521A49" w:rsidRDefault="00027B1F" w:rsidP="00027B1F">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Pr="00C66783">
        <w:rPr>
          <w:rFonts w:ascii="GHEA Grapalat" w:hAnsi="GHEA Grapalat"/>
          <w:b/>
          <w:i w:val="0"/>
          <w:spacing w:val="-6"/>
          <w:sz w:val="24"/>
          <w:szCs w:val="24"/>
        </w:rPr>
        <w:t>03</w:t>
      </w:r>
      <w:r>
        <w:rPr>
          <w:rFonts w:ascii="GHEA Grapalat" w:hAnsi="GHEA Grapalat"/>
          <w:b/>
          <w:i w:val="0"/>
          <w:spacing w:val="-6"/>
          <w:sz w:val="24"/>
          <w:szCs w:val="24"/>
        </w:rPr>
        <w:t xml:space="preserve"> февраля 2025</w:t>
      </w:r>
      <w:r w:rsidRPr="00521A49">
        <w:rPr>
          <w:rFonts w:ascii="GHEA Grapalat" w:hAnsi="GHEA Grapalat"/>
          <w:b/>
          <w:i w:val="0"/>
          <w:spacing w:val="-6"/>
          <w:sz w:val="24"/>
          <w:szCs w:val="24"/>
        </w:rPr>
        <w:t xml:space="preserve"> года.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Pr="00521A49">
        <w:rPr>
          <w:rFonts w:ascii="Sylfaen" w:hAnsi="Sylfaen" w:cs="Courier New"/>
          <w:i w:val="0"/>
          <w:sz w:val="24"/>
          <w:szCs w:val="24"/>
          <w:lang w:val="en-US"/>
        </w:rPr>
        <w:t> </w:t>
      </w:r>
      <w:r w:rsidRPr="00521A49">
        <w:rPr>
          <w:rFonts w:ascii="GHEA Grapalat" w:hAnsi="GHEA Grapalat"/>
          <w:i w:val="0"/>
          <w:sz w:val="24"/>
          <w:szCs w:val="24"/>
        </w:rPr>
        <w:t xml:space="preserve">объявлением, можете обратиться к секретарю Оценочной комиссии </w:t>
      </w: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sidRPr="00521A49">
        <w:rPr>
          <w:rFonts w:ascii="GHEA Grapalat" w:hAnsi="GHEA Grapalat"/>
          <w:b/>
          <w:i w:val="0"/>
          <w:sz w:val="24"/>
          <w:szCs w:val="24"/>
        </w:rPr>
        <w:t>.</w:t>
      </w:r>
    </w:p>
    <w:p w:rsidR="00027B1F" w:rsidRPr="00521A49" w:rsidRDefault="00027B1F" w:rsidP="00027B1F">
      <w:pPr>
        <w:ind w:firstLine="709"/>
        <w:contextualSpacing/>
        <w:rPr>
          <w:rFonts w:ascii="GHEA Grapalat" w:hAnsi="GHEA Grapalat"/>
        </w:rPr>
      </w:pPr>
    </w:p>
    <w:p w:rsidR="00027B1F" w:rsidRPr="00521A49" w:rsidRDefault="00027B1F" w:rsidP="00027B1F">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Pr>
          <w:rFonts w:ascii="GHEA Grapalat" w:hAnsi="GHEA Grapalat"/>
          <w:b/>
        </w:rPr>
        <w:t>-</w:t>
      </w:r>
      <w:r w:rsidRPr="00521A49">
        <w:rPr>
          <w:rFonts w:ascii="GHEA Grapalat" w:hAnsi="GHEA Grapalat"/>
          <w:b/>
        </w:rPr>
        <w:t>80</w:t>
      </w:r>
      <w:r>
        <w:rPr>
          <w:rFonts w:ascii="GHEA Grapalat" w:hAnsi="GHEA Grapalat"/>
          <w:b/>
        </w:rPr>
        <w:t>-</w:t>
      </w:r>
      <w:r w:rsidRPr="00521A49">
        <w:rPr>
          <w:rFonts w:ascii="GHEA Grapalat" w:hAnsi="GHEA Grapalat"/>
          <w:b/>
        </w:rPr>
        <w:t>80</w:t>
      </w:r>
      <w:r>
        <w:rPr>
          <w:rFonts w:ascii="GHEA Grapalat" w:hAnsi="GHEA Grapalat"/>
          <w:b/>
        </w:rPr>
        <w:t>-</w:t>
      </w:r>
      <w:r w:rsidRPr="00521A49">
        <w:rPr>
          <w:rFonts w:ascii="GHEA Grapalat" w:hAnsi="GHEA Grapalat"/>
          <w:b/>
        </w:rPr>
        <w:t>83 (6014), 091</w:t>
      </w:r>
      <w:r>
        <w:rPr>
          <w:rFonts w:ascii="GHEA Grapalat" w:hAnsi="GHEA Grapalat"/>
          <w:b/>
        </w:rPr>
        <w:t>-22-26-25</w:t>
      </w:r>
    </w:p>
    <w:p w:rsidR="00027B1F" w:rsidRPr="00521A49" w:rsidRDefault="00027B1F" w:rsidP="00027B1F">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027B1F" w:rsidRPr="00521A49" w:rsidRDefault="00027B1F" w:rsidP="00027B1F">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0B0B1C" w:rsidRDefault="000B0B1C" w:rsidP="000365AC">
      <w:pPr>
        <w:pStyle w:val="a3"/>
        <w:widowControl w:val="0"/>
        <w:spacing w:line="240" w:lineRule="auto"/>
        <w:ind w:firstLine="567"/>
        <w:jc w:val="right"/>
        <w:rPr>
          <w:rFonts w:ascii="GHEA Grapalat" w:hAnsi="GHEA Grapalat"/>
          <w:sz w:val="24"/>
          <w:szCs w:val="24"/>
        </w:rPr>
        <w:sectPr w:rsidR="000B0B1C"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Pr="00A47C53">
        <w:rPr>
          <w:rFonts w:ascii="GHEA Grapalat" w:hAnsi="GHEA Grapalat"/>
        </w:rPr>
        <w:t>запроса котировок</w:t>
      </w:r>
      <w:r w:rsidRPr="00A47C53">
        <w:rPr>
          <w:rFonts w:ascii="GHEA Grapalat" w:hAnsi="GHEA Grapalat" w:cs="Sylfaen"/>
        </w:rPr>
        <w:br/>
      </w:r>
      <w:r w:rsidRPr="00A47C53">
        <w:rPr>
          <w:rFonts w:ascii="GHEA Grapalat" w:hAnsi="GHEA Grapalat"/>
        </w:rPr>
        <w:t xml:space="preserve">под кодом </w:t>
      </w:r>
      <w:r w:rsidRPr="00A47C53">
        <w:rPr>
          <w:rFonts w:ascii="GHEA Grapalat" w:hAnsi="GHEA Grapalat"/>
          <w:b/>
        </w:rPr>
        <w:t>«</w:t>
      </w:r>
      <w:r w:rsidR="00027B1F">
        <w:rPr>
          <w:rFonts w:ascii="GHEA Grapalat" w:hAnsi="GHEA Grapalat"/>
          <w:b/>
        </w:rPr>
        <w:t>GHAPDzB-HVKAK-2025-60</w:t>
      </w:r>
      <w:r w:rsidRPr="00A47C53">
        <w:rPr>
          <w:rFonts w:ascii="GHEA Grapalat" w:hAnsi="GHEA Grapalat"/>
          <w:b/>
        </w:rPr>
        <w:t>»</w:t>
      </w:r>
      <w:r w:rsidRPr="00A47C53">
        <w:rPr>
          <w:rFonts w:ascii="GHEA Grapalat" w:hAnsi="GHEA Grapalat" w:cs="Times Armenian"/>
        </w:rPr>
        <w:br/>
      </w:r>
      <w:r w:rsidRPr="00A47C53">
        <w:rPr>
          <w:rFonts w:ascii="GHEA Grapalat" w:hAnsi="GHEA Grapalat"/>
        </w:rPr>
        <w:t xml:space="preserve">№ 1 от </w:t>
      </w:r>
      <w:r w:rsidR="00E5203B">
        <w:rPr>
          <w:rFonts w:ascii="GHEA Grapalat" w:hAnsi="GHEA Grapalat"/>
        </w:rPr>
        <w:t>10 сентября</w:t>
      </w:r>
      <w:r w:rsidR="00F659CE" w:rsidRPr="00A47C53">
        <w:rPr>
          <w:rFonts w:ascii="GHEA Grapalat" w:hAnsi="GHEA Grapalat"/>
        </w:rPr>
        <w:t xml:space="preserve"> 2025</w:t>
      </w:r>
      <w:r w:rsidR="00037A8D" w:rsidRPr="00A47C53">
        <w:rPr>
          <w:rFonts w:ascii="GHEA Grapalat" w:hAnsi="GHEA Grapalat"/>
        </w:rPr>
        <w:t xml:space="preserve"> </w:t>
      </w:r>
      <w:r w:rsidRPr="00A47C53">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E5203B">
        <w:rPr>
          <w:rFonts w:ascii="GHEA Grapalat" w:hAnsi="GHEA Grapalat"/>
          <w:b/>
        </w:rPr>
        <w:t>ТОПЛИВА</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E5203B">
      <w:pPr>
        <w:jc w:val="cente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E5203B">
        <w:rPr>
          <w:rFonts w:ascii="GHEA Grapalat" w:hAnsi="GHEA Grapalat"/>
          <w:b/>
        </w:rPr>
        <w:t>ТОПЛИВА</w:t>
      </w:r>
      <w:r w:rsidR="008E3301" w:rsidRPr="008E3301">
        <w:rPr>
          <w:rFonts w:ascii="GHEA Grapalat" w:hAnsi="GHEA Grapalat"/>
          <w:b/>
        </w:rPr>
        <w:t xml:space="preserve"> </w:t>
      </w:r>
      <w:r w:rsidRPr="00521A49">
        <w:rPr>
          <w:rFonts w:ascii="GHEA Grapalat" w:hAnsi="GHEA Grapalat"/>
          <w:b/>
        </w:rPr>
        <w:t xml:space="preserve">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027B1F">
        <w:rPr>
          <w:rFonts w:ascii="GHEA Grapalat" w:hAnsi="GHEA Grapalat"/>
          <w:b/>
        </w:rPr>
        <w:t>GHAPDzB-HVKAK-2025-60</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AF1AEF" w:rsidRDefault="00845AA5" w:rsidP="00962010">
      <w:pPr>
        <w:pStyle w:val="3"/>
        <w:keepNext w:val="0"/>
        <w:widowControl w:val="0"/>
        <w:tabs>
          <w:tab w:val="left" w:pos="1134"/>
        </w:tabs>
        <w:spacing w:line="240" w:lineRule="auto"/>
        <w:ind w:firstLine="567"/>
        <w:contextualSpacing/>
        <w:jc w:val="both"/>
        <w:rPr>
          <w:rFonts w:ascii="GHEA Grapalat" w:hAnsi="GHEA Grapalat"/>
          <w:b/>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E5203B">
        <w:rPr>
          <w:rFonts w:ascii="GHEA Grapalat" w:hAnsi="GHEA Grapalat"/>
          <w:b/>
          <w:i w:val="0"/>
          <w:sz w:val="24"/>
          <w:szCs w:val="24"/>
        </w:rPr>
        <w:t>топлива</w:t>
      </w:r>
      <w:r w:rsidR="00DE3482" w:rsidRPr="00DE3482">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E5203B">
        <w:rPr>
          <w:rFonts w:ascii="GHEA Grapalat" w:hAnsi="GHEA Grapalat"/>
          <w:b/>
          <w:i w:val="0"/>
          <w:sz w:val="24"/>
          <w:szCs w:val="24"/>
        </w:rPr>
        <w:t>2 лота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p w:rsidR="00DE55C7" w:rsidRPr="00AF1AEF" w:rsidRDefault="00DE55C7" w:rsidP="00DE55C7"/>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726"/>
        <w:gridCol w:w="7536"/>
      </w:tblGrid>
      <w:tr w:rsidR="007B326D" w:rsidRPr="00C21CDD" w:rsidTr="00E25A50">
        <w:trPr>
          <w:jc w:val="center"/>
        </w:trPr>
        <w:tc>
          <w:tcPr>
            <w:tcW w:w="2434" w:type="dxa"/>
            <w:gridSpan w:val="2"/>
            <w:vAlign w:val="center"/>
          </w:tcPr>
          <w:p w:rsidR="007B326D" w:rsidRPr="00C21CDD"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C21CDD">
              <w:rPr>
                <w:rFonts w:ascii="GHEA Grapalat" w:hAnsi="GHEA Grapalat"/>
                <w:b/>
                <w:sz w:val="22"/>
                <w:szCs w:val="22"/>
              </w:rPr>
              <w:t>Лотов</w:t>
            </w:r>
          </w:p>
        </w:tc>
        <w:tc>
          <w:tcPr>
            <w:tcW w:w="7536" w:type="dxa"/>
            <w:vMerge w:val="restart"/>
            <w:vAlign w:val="center"/>
          </w:tcPr>
          <w:p w:rsidR="007B326D" w:rsidRPr="00C21CDD" w:rsidRDefault="007B326D" w:rsidP="00962010">
            <w:pPr>
              <w:pStyle w:val="23"/>
              <w:widowControl w:val="0"/>
              <w:spacing w:after="120" w:line="240" w:lineRule="auto"/>
              <w:ind w:firstLine="567"/>
              <w:jc w:val="center"/>
              <w:rPr>
                <w:rFonts w:ascii="GHEA Grapalat" w:hAnsi="GHEA Grapalat"/>
                <w:b/>
                <w:i/>
                <w:sz w:val="22"/>
                <w:szCs w:val="22"/>
              </w:rPr>
            </w:pPr>
            <w:r w:rsidRPr="00C21CDD">
              <w:rPr>
                <w:rFonts w:ascii="GHEA Grapalat" w:hAnsi="GHEA Grapalat"/>
                <w:b/>
                <w:i/>
                <w:sz w:val="22"/>
                <w:szCs w:val="22"/>
              </w:rPr>
              <w:t>Наименование лота</w:t>
            </w:r>
          </w:p>
        </w:tc>
      </w:tr>
      <w:tr w:rsidR="007B326D" w:rsidRPr="00C21CDD" w:rsidTr="00E25A50">
        <w:trPr>
          <w:jc w:val="center"/>
        </w:trPr>
        <w:tc>
          <w:tcPr>
            <w:tcW w:w="708" w:type="dxa"/>
            <w:vAlign w:val="center"/>
          </w:tcPr>
          <w:p w:rsidR="007B326D" w:rsidRPr="00C21CDD" w:rsidRDefault="007B326D" w:rsidP="0095062A">
            <w:pPr>
              <w:pStyle w:val="23"/>
              <w:widowControl w:val="0"/>
              <w:spacing w:after="120" w:line="240" w:lineRule="auto"/>
              <w:ind w:left="-168" w:right="1062" w:firstLine="168"/>
              <w:jc w:val="center"/>
              <w:rPr>
                <w:rFonts w:ascii="GHEA Grapalat" w:hAnsi="GHEA Grapalat"/>
                <w:sz w:val="22"/>
                <w:szCs w:val="22"/>
              </w:rPr>
            </w:pPr>
            <w:r w:rsidRPr="00C21CDD">
              <w:rPr>
                <w:rFonts w:ascii="GHEA Grapalat" w:hAnsi="GHEA Grapalat"/>
                <w:b/>
                <w:sz w:val="22"/>
                <w:szCs w:val="22"/>
              </w:rPr>
              <w:t>№</w:t>
            </w:r>
          </w:p>
        </w:tc>
        <w:tc>
          <w:tcPr>
            <w:tcW w:w="1726" w:type="dxa"/>
            <w:vAlign w:val="center"/>
          </w:tcPr>
          <w:p w:rsidR="007B326D" w:rsidRPr="00C21CDD" w:rsidRDefault="007B326D" w:rsidP="00962010">
            <w:pPr>
              <w:pStyle w:val="23"/>
              <w:widowControl w:val="0"/>
              <w:spacing w:after="120" w:line="240" w:lineRule="auto"/>
              <w:ind w:firstLine="0"/>
              <w:jc w:val="center"/>
              <w:rPr>
                <w:rFonts w:ascii="GHEA Grapalat" w:hAnsi="GHEA Grapalat"/>
                <w:b/>
                <w:sz w:val="22"/>
                <w:szCs w:val="22"/>
              </w:rPr>
            </w:pPr>
            <w:r w:rsidRPr="00C21CDD">
              <w:rPr>
                <w:rFonts w:ascii="GHEA Grapalat" w:hAnsi="GHEA Grapalat"/>
                <w:b/>
                <w:sz w:val="22"/>
                <w:szCs w:val="22"/>
              </w:rPr>
              <w:t>Цена закупки</w:t>
            </w:r>
          </w:p>
        </w:tc>
        <w:tc>
          <w:tcPr>
            <w:tcW w:w="7536" w:type="dxa"/>
            <w:vMerge/>
            <w:vAlign w:val="center"/>
          </w:tcPr>
          <w:p w:rsidR="007B326D" w:rsidRPr="00C21CDD" w:rsidRDefault="007B326D" w:rsidP="00962010">
            <w:pPr>
              <w:pStyle w:val="23"/>
              <w:widowControl w:val="0"/>
              <w:spacing w:after="120" w:line="240" w:lineRule="auto"/>
              <w:ind w:firstLine="567"/>
              <w:rPr>
                <w:rFonts w:ascii="GHEA Grapalat" w:hAnsi="GHEA Grapalat"/>
                <w:b/>
                <w:i/>
                <w:sz w:val="22"/>
                <w:szCs w:val="22"/>
              </w:rPr>
            </w:pPr>
          </w:p>
        </w:tc>
      </w:tr>
      <w:tr w:rsidR="00A925C6" w:rsidRPr="00C21CDD" w:rsidTr="00E25A50">
        <w:trPr>
          <w:jc w:val="center"/>
        </w:trPr>
        <w:tc>
          <w:tcPr>
            <w:tcW w:w="708" w:type="dxa"/>
            <w:vAlign w:val="center"/>
          </w:tcPr>
          <w:p w:rsidR="00A925C6" w:rsidRPr="00C21CDD" w:rsidRDefault="00E5203B" w:rsidP="00E5203B">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1</w:t>
            </w:r>
          </w:p>
        </w:tc>
        <w:tc>
          <w:tcPr>
            <w:tcW w:w="1726" w:type="dxa"/>
            <w:vAlign w:val="center"/>
          </w:tcPr>
          <w:p w:rsidR="00A925C6" w:rsidRPr="00C21CDD" w:rsidRDefault="00E5203B" w:rsidP="00A925C6">
            <w:pPr>
              <w:jc w:val="center"/>
              <w:rPr>
                <w:rFonts w:ascii="GHEA Grapalat" w:hAnsi="GHEA Grapalat" w:cs="Calibri"/>
                <w:color w:val="000000"/>
                <w:sz w:val="22"/>
                <w:szCs w:val="22"/>
              </w:rPr>
            </w:pPr>
            <w:r>
              <w:rPr>
                <w:rFonts w:ascii="GHEA Grapalat" w:hAnsi="GHEA Grapalat" w:cs="Calibri"/>
                <w:color w:val="000000"/>
                <w:sz w:val="22"/>
                <w:szCs w:val="22"/>
              </w:rPr>
              <w:t>12,000,000</w:t>
            </w:r>
          </w:p>
        </w:tc>
        <w:tc>
          <w:tcPr>
            <w:tcW w:w="7536" w:type="dxa"/>
            <w:vAlign w:val="center"/>
          </w:tcPr>
          <w:p w:rsidR="00A925C6" w:rsidRPr="00C21CDD" w:rsidRDefault="00E25A50">
            <w:pPr>
              <w:rPr>
                <w:rFonts w:ascii="GHEA Grapalat" w:hAnsi="GHEA Grapalat" w:cs="Calibri"/>
                <w:sz w:val="22"/>
                <w:szCs w:val="22"/>
              </w:rPr>
            </w:pPr>
            <w:r w:rsidRPr="00E25A50">
              <w:rPr>
                <w:rFonts w:ascii="GHEA Grapalat" w:hAnsi="GHEA Grapalat" w:cs="Calibri"/>
                <w:sz w:val="22"/>
                <w:szCs w:val="22"/>
              </w:rPr>
              <w:t>Бензин</w:t>
            </w:r>
          </w:p>
        </w:tc>
      </w:tr>
      <w:tr w:rsidR="00A925C6" w:rsidRPr="00C21CDD" w:rsidTr="00E25A50">
        <w:trPr>
          <w:jc w:val="center"/>
        </w:trPr>
        <w:tc>
          <w:tcPr>
            <w:tcW w:w="708" w:type="dxa"/>
            <w:vAlign w:val="center"/>
          </w:tcPr>
          <w:p w:rsidR="00A925C6" w:rsidRPr="00C21CDD" w:rsidRDefault="00E5203B" w:rsidP="00E5203B">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2</w:t>
            </w:r>
          </w:p>
        </w:tc>
        <w:tc>
          <w:tcPr>
            <w:tcW w:w="1726" w:type="dxa"/>
            <w:vAlign w:val="center"/>
          </w:tcPr>
          <w:p w:rsidR="00A925C6" w:rsidRPr="00C21CDD" w:rsidRDefault="00E5203B" w:rsidP="00A925C6">
            <w:pPr>
              <w:jc w:val="center"/>
              <w:rPr>
                <w:rFonts w:ascii="GHEA Grapalat" w:hAnsi="GHEA Grapalat" w:cs="Calibri"/>
                <w:color w:val="000000"/>
                <w:sz w:val="22"/>
                <w:szCs w:val="22"/>
              </w:rPr>
            </w:pPr>
            <w:r>
              <w:rPr>
                <w:rFonts w:ascii="GHEA Grapalat" w:hAnsi="GHEA Grapalat" w:cs="Calibri"/>
                <w:color w:val="000000"/>
                <w:sz w:val="22"/>
                <w:szCs w:val="22"/>
              </w:rPr>
              <w:t>2,000,000</w:t>
            </w:r>
          </w:p>
        </w:tc>
        <w:tc>
          <w:tcPr>
            <w:tcW w:w="7536" w:type="dxa"/>
            <w:vAlign w:val="center"/>
          </w:tcPr>
          <w:p w:rsidR="00A925C6" w:rsidRPr="00C21CDD" w:rsidRDefault="00E25A50">
            <w:pPr>
              <w:rPr>
                <w:rFonts w:ascii="GHEA Grapalat" w:hAnsi="GHEA Grapalat" w:cs="Calibri"/>
                <w:sz w:val="22"/>
                <w:szCs w:val="22"/>
              </w:rPr>
            </w:pPr>
            <w:r w:rsidRPr="00E25A50">
              <w:rPr>
                <w:rFonts w:ascii="GHEA Grapalat" w:hAnsi="GHEA Grapalat" w:cs="Calibri"/>
                <w:sz w:val="22"/>
                <w:szCs w:val="22"/>
              </w:rPr>
              <w:t>Дизельное топливо</w:t>
            </w:r>
          </w:p>
        </w:tc>
      </w:tr>
    </w:tbl>
    <w:p w:rsidR="006B4AC7" w:rsidRPr="00712AD8" w:rsidRDefault="006B4AC7" w:rsidP="00962010">
      <w:pPr>
        <w:pStyle w:val="23"/>
        <w:widowControl w:val="0"/>
        <w:spacing w:after="160" w:line="240" w:lineRule="auto"/>
        <w:ind w:firstLine="567"/>
        <w:rPr>
          <w:rFonts w:ascii="GHEA Grapalat" w:hAnsi="GHEA Grapalat"/>
          <w:sz w:val="24"/>
          <w:szCs w:val="24"/>
        </w:rPr>
      </w:pPr>
    </w:p>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D87056">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B9126B" w:rsidP="008F69B2">
      <w:pPr>
        <w:widowControl w:val="0"/>
        <w:tabs>
          <w:tab w:val="left" w:pos="1134"/>
        </w:tabs>
        <w:ind w:firstLine="1134"/>
        <w:contextualSpacing/>
        <w:jc w:val="both"/>
        <w:rPr>
          <w:rFonts w:ascii="GHEA Grapalat" w:hAnsi="GHEA Grapalat"/>
        </w:rPr>
      </w:pPr>
      <w:proofErr w:type="gramStart"/>
      <w:r w:rsidRPr="00B9126B">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r w:rsidRPr="00521A49">
        <w:rPr>
          <w:rFonts w:ascii="GHEA Grapalat" w:hAnsi="GHEA Grapalat"/>
        </w:rPr>
        <w:t>органа,</w:t>
      </w:r>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w:t>
      </w:r>
      <w:proofErr w:type="gramEnd"/>
      <w:r w:rsidR="00753E6E" w:rsidRPr="00521A49">
        <w:rPr>
          <w:rFonts w:ascii="GHEA Grapalat" w:hAnsi="GHEA Grapalat"/>
        </w:rPr>
        <w:t xml:space="preserve">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6</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735584" w:rsidRDefault="00735584" w:rsidP="00735584">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proofErr w:type="spellStart"/>
      <w:r>
        <w:rPr>
          <w:rFonts w:ascii="GHEA Grapalat" w:hAnsi="GHEA Grapalat"/>
        </w:rPr>
        <w:t>o</w:t>
      </w:r>
      <w:proofErr w:type="spell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E58F4" w:rsidRPr="009044F1" w:rsidRDefault="00BA3554" w:rsidP="006E58F4">
      <w:pPr>
        <w:widowControl w:val="0"/>
        <w:tabs>
          <w:tab w:val="left" w:pos="1134"/>
        </w:tabs>
        <w:ind w:firstLine="567"/>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6E58F4" w:rsidRPr="000B29DC">
        <w:rPr>
          <w:rFonts w:ascii="GHEA Grapalat" w:hAnsi="GHEA Grapalat"/>
        </w:rPr>
        <w:t xml:space="preserve">Включение участника в </w:t>
      </w:r>
      <w:r w:rsidR="006E58F4">
        <w:rPr>
          <w:rFonts w:ascii="GHEA Grapalat" w:hAnsi="GHEA Grapalat"/>
        </w:rPr>
        <w:t>списки</w:t>
      </w:r>
      <w:r w:rsidR="006E58F4" w:rsidRPr="000B29DC">
        <w:rPr>
          <w:rFonts w:ascii="GHEA Grapalat" w:hAnsi="GHEA Grapalat"/>
        </w:rPr>
        <w:t>, предусмотренны</w:t>
      </w:r>
      <w:r w:rsidR="006E58F4">
        <w:rPr>
          <w:rFonts w:ascii="GHEA Grapalat" w:hAnsi="GHEA Grapalat"/>
        </w:rPr>
        <w:t>е</w:t>
      </w:r>
      <w:r w:rsidR="006E58F4" w:rsidRPr="000B29DC">
        <w:rPr>
          <w:rFonts w:ascii="GHEA Grapalat" w:hAnsi="GHEA Grapalat"/>
        </w:rPr>
        <w:t xml:space="preserve"> пунктом 6 части 1 статьи 6 Закона</w:t>
      </w:r>
      <w:r w:rsidR="006E58F4">
        <w:rPr>
          <w:rFonts w:ascii="GHEA Grapalat" w:hAnsi="GHEA Grapalat"/>
        </w:rPr>
        <w:t xml:space="preserve">, а также </w:t>
      </w:r>
      <w:r w:rsidR="006E58F4" w:rsidRPr="000F78B8">
        <w:rPr>
          <w:rFonts w:ascii="GHEA Grapalat" w:hAnsi="GHEA Grapalat"/>
        </w:rPr>
        <w:t xml:space="preserve">подпунктом 2 пункта 2 </w:t>
      </w:r>
      <w:r w:rsidR="006E58F4">
        <w:rPr>
          <w:rFonts w:ascii="GHEA Grapalat" w:hAnsi="GHEA Grapalat"/>
        </w:rPr>
        <w:t>постановления Правительства РА N</w:t>
      </w:r>
      <w:r w:rsidR="006E58F4">
        <w:rPr>
          <w:rFonts w:ascii="GHEA Grapalat" w:hAnsi="GHEA Grapalat"/>
          <w:lang w:val="hy-AM"/>
        </w:rPr>
        <w:t>817-</w:t>
      </w:r>
      <w:r w:rsidR="006E58F4">
        <w:rPr>
          <w:rFonts w:ascii="GHEA Grapalat" w:hAnsi="GHEA Grapalat"/>
        </w:rPr>
        <w:t xml:space="preserve">А от </w:t>
      </w:r>
      <w:r w:rsidR="006E58F4">
        <w:rPr>
          <w:rFonts w:ascii="GHEA Grapalat" w:hAnsi="GHEA Grapalat"/>
          <w:lang w:val="hy-AM"/>
        </w:rPr>
        <w:t>20.06.2025</w:t>
      </w:r>
      <w:r w:rsidR="006E58F4">
        <w:rPr>
          <w:rFonts w:ascii="GHEA Grapalat" w:hAnsi="GHEA Grapalat"/>
        </w:rPr>
        <w:t>г</w:t>
      </w:r>
      <w:r w:rsidR="006E58F4" w:rsidRPr="000B29DC">
        <w:rPr>
          <w:rFonts w:ascii="GHEA Grapalat" w:hAnsi="GHEA Grapalat"/>
        </w:rPr>
        <w:t xml:space="preserve">, в период его нахождения автоматически приводит к ограничению права </w:t>
      </w:r>
      <w:proofErr w:type="spellStart"/>
      <w:r w:rsidR="006E58F4" w:rsidRPr="000B29DC">
        <w:rPr>
          <w:rFonts w:ascii="GHEA Grapalat" w:hAnsi="GHEA Grapalat"/>
        </w:rPr>
        <w:t>аффилированных</w:t>
      </w:r>
      <w:proofErr w:type="spellEnd"/>
      <w:r w:rsidR="006E58F4" w:rsidRPr="000B29DC">
        <w:rPr>
          <w:rFonts w:ascii="GHEA Grapalat" w:hAnsi="GHEA Grapalat"/>
        </w:rPr>
        <w:t xml:space="preserve"> с ним лиц на участие в процессе закупок</w:t>
      </w:r>
      <w:r w:rsidR="006E58F4">
        <w:rPr>
          <w:rFonts w:ascii="GHEA Grapalat" w:hAnsi="GHEA Grapalat"/>
        </w:rPr>
        <w:t>.</w:t>
      </w:r>
      <w:r w:rsidR="006E58F4" w:rsidRPr="00116AD8">
        <w:rPr>
          <w:rFonts w:ascii="GHEA Grapalat" w:hAnsi="GHEA Grapalat"/>
        </w:rPr>
        <w:t xml:space="preserve"> </w:t>
      </w:r>
      <w:proofErr w:type="gramStart"/>
      <w:r w:rsidR="006E58F4" w:rsidRPr="009044F1">
        <w:rPr>
          <w:rFonts w:ascii="GHEA Grapalat" w:hAnsi="GHEA Grapalat"/>
        </w:rPr>
        <w:t>Запрещается одновременное участие в настоящей процедуре</w:t>
      </w:r>
      <w:r w:rsidR="006E58F4">
        <w:rPr>
          <w:rFonts w:ascii="GHEA Grapalat" w:hAnsi="GHEA Grapalat"/>
        </w:rPr>
        <w:t xml:space="preserve"> (на о</w:t>
      </w:r>
      <w:r w:rsidR="006E58F4" w:rsidRPr="000811C1">
        <w:rPr>
          <w:rFonts w:ascii="GHEA Grapalat" w:hAnsi="GHEA Grapalat"/>
        </w:rPr>
        <w:t>дин и тот же</w:t>
      </w:r>
      <w:r w:rsidR="006E58F4">
        <w:rPr>
          <w:rFonts w:ascii="GHEA Grapalat" w:hAnsi="GHEA Grapalat"/>
        </w:rPr>
        <w:t xml:space="preserve"> лот)</w:t>
      </w:r>
      <w:r w:rsidR="006E58F4"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006E58F4" w:rsidRPr="009044F1">
        <w:rPr>
          <w:rFonts w:ascii="GHEA Grapalat" w:hAnsi="GHEA Grapalat"/>
        </w:rPr>
        <w:t xml:space="preserve">, </w:t>
      </w:r>
      <w:proofErr w:type="gramStart"/>
      <w:r w:rsidR="006E58F4" w:rsidRPr="009044F1">
        <w:rPr>
          <w:rFonts w:ascii="GHEA Grapalat" w:hAnsi="GHEA Grapalat"/>
        </w:rPr>
        <w:t>учрежденных</w:t>
      </w:r>
      <w:proofErr w:type="gramEnd"/>
      <w:r w:rsidR="006E58F4"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6E58F4">
      <w:pPr>
        <w:widowControl w:val="0"/>
        <w:tabs>
          <w:tab w:val="left" w:pos="1134"/>
        </w:tabs>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E25A50">
        <w:rPr>
          <w:rFonts w:ascii="GHEA Grapalat" w:hAnsi="GHEA Grapalat"/>
          <w:b/>
          <w:sz w:val="24"/>
          <w:szCs w:val="24"/>
        </w:rPr>
        <w:t xml:space="preserve"> </w:t>
      </w:r>
      <w:r w:rsidR="00805C77" w:rsidRPr="00521A49">
        <w:rPr>
          <w:rFonts w:ascii="GHEA Grapalat" w:hAnsi="GHEA Grapalat"/>
          <w:b/>
          <w:sz w:val="24"/>
          <w:szCs w:val="24"/>
        </w:rPr>
        <w:t>Ереван, ул. М.</w:t>
      </w:r>
      <w:r w:rsidR="00E25A50">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1</w:t>
      </w:r>
      <w:r w:rsidR="00E25A50">
        <w:rPr>
          <w:rFonts w:ascii="GHEA Grapalat" w:hAnsi="GHEA Grapalat"/>
          <w:b/>
          <w:sz w:val="24"/>
          <w:szCs w:val="24"/>
        </w:rPr>
        <w:t>0</w:t>
      </w:r>
      <w:r w:rsidR="002156A2">
        <w:rPr>
          <w:rFonts w:ascii="GHEA Grapalat" w:hAnsi="GHEA Grapalat"/>
          <w:b/>
          <w:sz w:val="24"/>
          <w:szCs w:val="24"/>
        </w:rPr>
        <w:t xml:space="preserve">:30 </w:t>
      </w:r>
      <w:r w:rsidR="00805C77" w:rsidRPr="00521A49">
        <w:rPr>
          <w:rFonts w:ascii="GHEA Grapalat" w:hAnsi="GHEA Grapalat"/>
          <w:b/>
          <w:sz w:val="24"/>
          <w:szCs w:val="24"/>
        </w:rPr>
        <w:t xml:space="preserve">часов </w:t>
      </w:r>
      <w:r w:rsidR="009D646A" w:rsidRPr="009D646A">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CA2C54">
        <w:rPr>
          <w:rFonts w:ascii="GHEA Grapalat" w:hAnsi="GHEA Grapalat"/>
          <w:b/>
          <w:sz w:val="24"/>
          <w:szCs w:val="24"/>
        </w:rPr>
        <w:t>Астгик</w:t>
      </w:r>
      <w:proofErr w:type="spellEnd"/>
      <w:r w:rsidR="00CA2C54">
        <w:rPr>
          <w:rFonts w:ascii="GHEA Grapalat" w:hAnsi="GHEA Grapalat"/>
          <w:b/>
          <w:sz w:val="24"/>
          <w:szCs w:val="24"/>
        </w:rPr>
        <w:t xml:space="preserve"> </w:t>
      </w:r>
      <w:proofErr w:type="spellStart"/>
      <w:r w:rsidR="00CA2C54">
        <w:rPr>
          <w:rFonts w:ascii="GHEA Grapalat" w:hAnsi="GHEA Grapalat"/>
          <w:b/>
          <w:sz w:val="24"/>
          <w:szCs w:val="24"/>
        </w:rPr>
        <w:t>Вирабян</w:t>
      </w:r>
      <w:proofErr w:type="spellEnd"/>
      <w:r w:rsidRPr="00521A49">
        <w:rPr>
          <w:rFonts w:ascii="GHEA Grapalat" w:hAnsi="GHEA Grapalat"/>
          <w:sz w:val="24"/>
          <w:szCs w:val="24"/>
        </w:rPr>
        <w:t xml:space="preserve">. </w:t>
      </w:r>
      <w:proofErr w:type="gramStart"/>
      <w:r w:rsidR="00A80ECD" w:rsidRPr="00521A49">
        <w:rPr>
          <w:rFonts w:ascii="GHEA Grapalat" w:hAnsi="GHEA Grapalat"/>
          <w:sz w:val="24"/>
          <w:szCs w:val="24"/>
        </w:rPr>
        <w:t>Секретарь комиссии регистрирует</w:t>
      </w:r>
      <w:proofErr w:type="gramEnd"/>
      <w:r w:rsidR="00A80ECD" w:rsidRPr="00521A49">
        <w:rPr>
          <w:rFonts w:ascii="GHEA Grapalat" w:hAnsi="GHEA Grapalat"/>
          <w:sz w:val="24"/>
          <w:szCs w:val="24"/>
        </w:rPr>
        <w:t xml:space="preserve">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A2C54" w:rsidRDefault="00CA2C54" w:rsidP="00962010">
      <w:pPr>
        <w:widowControl w:val="0"/>
        <w:spacing w:after="160"/>
        <w:jc w:val="center"/>
        <w:rPr>
          <w:rFonts w:ascii="GHEA Grapalat" w:hAnsi="GHEA Grapalat"/>
          <w:b/>
        </w:r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9D646A" w:rsidRPr="009D646A">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970E29">
        <w:rPr>
          <w:rFonts w:ascii="GHEA Grapalat" w:hAnsi="GHEA Grapalat"/>
          <w:b/>
          <w:sz w:val="24"/>
          <w:szCs w:val="24"/>
        </w:rPr>
        <w:t>1</w:t>
      </w:r>
      <w:r w:rsidR="00CA2C54">
        <w:rPr>
          <w:rFonts w:ascii="GHEA Grapalat" w:hAnsi="GHEA Grapalat"/>
          <w:b/>
          <w:sz w:val="24"/>
          <w:szCs w:val="24"/>
        </w:rPr>
        <w:t>0</w:t>
      </w:r>
      <w:r w:rsidR="002156A2">
        <w:rPr>
          <w:rFonts w:ascii="GHEA Grapalat" w:hAnsi="GHEA Grapalat"/>
          <w:b/>
          <w:sz w:val="24"/>
          <w:szCs w:val="24"/>
        </w:rPr>
        <w:t xml:space="preserve">:30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375EDC" w:rsidRDefault="00375EDC" w:rsidP="00375ED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proofErr w:type="gramStart"/>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в электронной</w:t>
      </w:r>
      <w:proofErr w:type="gramEnd"/>
      <w:r>
        <w:rPr>
          <w:rFonts w:ascii="GHEA Grapalat" w:hAnsi="GHEA Grapalat"/>
        </w:rPr>
        <w:t xml:space="preserve">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75EDC" w:rsidRDefault="00375EDC" w:rsidP="00375EDC">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375EDC" w:rsidRPr="00AA7117" w:rsidRDefault="00375EDC" w:rsidP="00375ED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w:t>
      </w:r>
      <w:proofErr w:type="gramStart"/>
      <w:r w:rsidRPr="0034742C">
        <w:rPr>
          <w:rFonts w:ascii="GHEA Grapalat" w:hAnsi="GHEA Grapalat" w:cs="Sylfaen"/>
          <w:sz w:val="24"/>
          <w:szCs w:val="24"/>
        </w:rPr>
        <w:t>,</w:t>
      </w:r>
      <w:proofErr w:type="gramEnd"/>
      <w:r w:rsidRPr="0034742C">
        <w:rPr>
          <w:rFonts w:ascii="GHEA Grapalat" w:hAnsi="GHEA Grapalat" w:cs="Sylfaen"/>
          <w:sz w:val="24"/>
          <w:szCs w:val="24"/>
        </w:rPr>
        <w:t xml:space="preserve">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55059" w:rsidRDefault="00555059" w:rsidP="00555059">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 xml:space="preserve">на десятый </w:t>
      </w:r>
      <w:proofErr w:type="gramStart"/>
      <w:r>
        <w:rPr>
          <w:rFonts w:ascii="GHEA Grapalat" w:hAnsi="GHEA Grapalat"/>
        </w:rPr>
        <w:t>день</w:t>
      </w:r>
      <w:proofErr w:type="gramEnd"/>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proofErr w:type="gramStart"/>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w:t>
      </w:r>
      <w:proofErr w:type="gramEnd"/>
      <w:r>
        <w:rPr>
          <w:rFonts w:ascii="GHEA Grapalat" w:hAnsi="GHEA Grapalat"/>
        </w:rPr>
        <w:t xml:space="preserve">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555059" w:rsidRPr="00B24E4B" w:rsidRDefault="00555059" w:rsidP="00555059">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555059" w:rsidRPr="00B24E4B" w:rsidRDefault="00555059" w:rsidP="00555059">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555059" w:rsidRDefault="00555059" w:rsidP="00555059">
      <w:pPr>
        <w:pStyle w:val="aff"/>
        <w:widowControl w:val="0"/>
        <w:numPr>
          <w:ilvl w:val="0"/>
          <w:numId w:val="31"/>
        </w:numPr>
        <w:ind w:left="0" w:firstLine="284"/>
        <w:contextualSpacing/>
        <w:jc w:val="both"/>
        <w:rPr>
          <w:ins w:id="2"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proofErr w:type="spellStart"/>
      <w:r w:rsidRPr="006E181F">
        <w:rPr>
          <w:rFonts w:ascii="GHEA Grapalat" w:hAnsi="GHEA Grapalat"/>
        </w:rPr>
        <w:t>сорокодневного</w:t>
      </w:r>
      <w:proofErr w:type="spellEnd"/>
      <w:r w:rsidRPr="006E181F">
        <w:rPr>
          <w:rFonts w:ascii="GHEA Grapalat" w:hAnsi="GHEA Grapalat"/>
        </w:rPr>
        <w:t xml:space="preserve">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Pr="00357DB8">
        <w:rPr>
          <w:rFonts w:ascii="GHEA Grapalat" w:hAnsi="GHEA Grapalat"/>
        </w:rPr>
        <w:t>-н</w:t>
      </w:r>
      <w:proofErr w:type="gramEnd"/>
      <w:r w:rsidRPr="00357DB8">
        <w:rPr>
          <w:rFonts w:ascii="GHEA Grapalat" w:hAnsi="GHEA Grapalat"/>
        </w:rPr>
        <w:t>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55059" w:rsidRDefault="00555059" w:rsidP="00555059">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rsidR="00555059" w:rsidRDefault="00555059" w:rsidP="00555059">
      <w:pPr>
        <w:widowControl w:val="0"/>
        <w:tabs>
          <w:tab w:val="left" w:pos="1134"/>
        </w:tabs>
        <w:ind w:left="-360"/>
        <w:jc w:val="both"/>
        <w:rPr>
          <w:rFonts w:ascii="GHEA Grapalat" w:hAnsi="GHEA Grapalat" w:cs="Sylfaen"/>
        </w:rPr>
      </w:pPr>
      <w:proofErr w:type="gramStart"/>
      <w:r>
        <w:rPr>
          <w:rFonts w:ascii="GHEA Grapalat" w:hAnsi="GHEA Grapalat" w:cs="Sylfaen"/>
        </w:rPr>
        <w:t>-</w:t>
      </w:r>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w:t>
      </w:r>
      <w:proofErr w:type="gramEnd"/>
      <w:r w:rsidRPr="00544A12">
        <w:rPr>
          <w:rFonts w:ascii="GHEA Grapalat" w:hAnsi="GHEA Grapalat" w:cs="Sylfaen"/>
        </w:rPr>
        <w:t xml:space="preserve"> </w:t>
      </w:r>
      <w:proofErr w:type="gramStart"/>
      <w:r w:rsidRPr="00544A12">
        <w:rPr>
          <w:rFonts w:ascii="GHEA Grapalat" w:hAnsi="GHEA Grapalat" w:cs="Sylfaen"/>
        </w:rPr>
        <w:t>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w:t>
      </w:r>
      <w:proofErr w:type="gramEnd"/>
      <w:r w:rsidRPr="00637CD2">
        <w:rPr>
          <w:rFonts w:ascii="GHEA Grapalat" w:hAnsi="GHEA Grapalat" w:cs="Sylfaen"/>
        </w:rPr>
        <w:t xml:space="preserve"> заявлени</w:t>
      </w:r>
      <w:proofErr w:type="gramStart"/>
      <w:r w:rsidRPr="00637CD2">
        <w:rPr>
          <w:rFonts w:ascii="GHEA Grapalat" w:hAnsi="GHEA Grapalat" w:cs="Sylfaen"/>
        </w:rPr>
        <w:t>я-</w:t>
      </w:r>
      <w:proofErr w:type="gramEnd"/>
      <w:r w:rsidRPr="00637CD2">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rsidR="00555059" w:rsidRPr="00671189" w:rsidRDefault="00555059" w:rsidP="00555059">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A0095" w:rsidRPr="00AF1AEF" w:rsidRDefault="003A0095" w:rsidP="00962010">
      <w:pPr>
        <w:jc w:val="center"/>
        <w:rPr>
          <w:rFonts w:ascii="GHEA Grapalat" w:hAnsi="GHEA Grapalat"/>
          <w:b/>
        </w:rPr>
      </w:pPr>
    </w:p>
    <w:p w:rsidR="003A0095" w:rsidRPr="00AF1AEF" w:rsidRDefault="003A0095"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27B1F">
        <w:rPr>
          <w:rFonts w:ascii="GHEA Grapalat" w:hAnsi="GHEA Grapalat"/>
          <w:b/>
          <w:sz w:val="22"/>
          <w:szCs w:val="22"/>
        </w:rPr>
        <w:t>GHAPDzB-HVKAK-2025-60</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027B1F">
        <w:rPr>
          <w:rFonts w:ascii="GHEA Grapalat" w:hAnsi="GHEA Grapalat"/>
          <w:b/>
          <w:sz w:val="22"/>
          <w:szCs w:val="22"/>
        </w:rPr>
        <w:t>GHAPDzB-HVKAK-2025-60</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027B1F">
        <w:rPr>
          <w:rFonts w:ascii="GHEA Grapalat" w:hAnsi="GHEA Grapalat"/>
          <w:b/>
          <w:sz w:val="22"/>
          <w:szCs w:val="22"/>
        </w:rPr>
        <w:t>GHAPDzB-HVKAK-2025-60</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027B1F">
        <w:rPr>
          <w:rFonts w:ascii="GHEA Grapalat" w:hAnsi="GHEA Grapalat"/>
          <w:b/>
          <w:sz w:val="22"/>
          <w:szCs w:val="22"/>
        </w:rPr>
        <w:t>GHAPDzB-HVKAK-2025-60</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3"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27B1F">
        <w:rPr>
          <w:rFonts w:ascii="GHEA Grapalat" w:hAnsi="GHEA Grapalat"/>
          <w:b/>
          <w:sz w:val="22"/>
          <w:szCs w:val="22"/>
        </w:rPr>
        <w:t>GHAPDzB-HVKAK-2025-60</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027B1F">
        <w:rPr>
          <w:rFonts w:ascii="GHEA Grapalat" w:hAnsi="GHEA Grapalat"/>
          <w:b/>
          <w:sz w:val="22"/>
          <w:szCs w:val="22"/>
        </w:rPr>
        <w:t>GHAPDzB-HVKAK-2025-60</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27B1F">
        <w:rPr>
          <w:rFonts w:ascii="GHEA Grapalat" w:hAnsi="GHEA Grapalat"/>
          <w:b/>
          <w:sz w:val="22"/>
          <w:szCs w:val="22"/>
        </w:rPr>
        <w:t>GHAPDzB-HVKAK-2025-60</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4"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E85CDE"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E85CDE"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E85CDE"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E85CDE"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E85CDE"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E85CDE"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E85CDE"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E85C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E85C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E85CDE"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E85CDE"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E85CDE"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E85C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E85C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E85CDE"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E85CDE"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E85CDE"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E85CDE"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E85C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E85CDE"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E85C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E85C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27B1F">
        <w:rPr>
          <w:rFonts w:ascii="GHEA Grapalat" w:hAnsi="GHEA Grapalat"/>
          <w:b/>
          <w:sz w:val="22"/>
          <w:szCs w:val="22"/>
        </w:rPr>
        <w:t>GHAPDzB-HVKAK-2025-60</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027B1F">
        <w:rPr>
          <w:rFonts w:ascii="GHEA Grapalat" w:hAnsi="GHEA Grapalat"/>
          <w:b/>
          <w:sz w:val="22"/>
          <w:szCs w:val="22"/>
        </w:rPr>
        <w:t>GHAPDzB-HVKAK-2025-60</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27B1F">
        <w:rPr>
          <w:rFonts w:ascii="GHEA Grapalat" w:hAnsi="GHEA Grapalat"/>
          <w:b/>
          <w:sz w:val="22"/>
          <w:szCs w:val="22"/>
        </w:rPr>
        <w:t>GHAPDzB-HVKAK-2025-60</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027B1F">
        <w:rPr>
          <w:rFonts w:ascii="GHEA Grapalat" w:hAnsi="GHEA Grapalat"/>
          <w:b/>
          <w:sz w:val="22"/>
          <w:szCs w:val="22"/>
        </w:rPr>
        <w:t>GHAPDzB-HVKAK-2025-60</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027B1F">
        <w:rPr>
          <w:rFonts w:ascii="GHEA Grapalat" w:hAnsi="GHEA Grapalat"/>
          <w:b/>
          <w:sz w:val="22"/>
          <w:szCs w:val="22"/>
        </w:rPr>
        <w:t>GHAPDzB-HVKAK-2025-60</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027B1F">
        <w:rPr>
          <w:rFonts w:ascii="GHEA Grapalat" w:hAnsi="GHEA Grapalat"/>
          <w:b/>
          <w:sz w:val="22"/>
          <w:szCs w:val="22"/>
        </w:rPr>
        <w:t>GHAPDzB-HVKAK-2025-60</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027B1F">
        <w:rPr>
          <w:rFonts w:ascii="GHEA Grapalat" w:hAnsi="GHEA Grapalat"/>
          <w:b/>
          <w:sz w:val="22"/>
          <w:szCs w:val="22"/>
        </w:rPr>
        <w:t>GHAPDzB-HVKAK-2025-60</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С.</w:t>
      </w:r>
      <w:r w:rsidR="00EF168F">
        <w:rPr>
          <w:rFonts w:ascii="GHEA Grapalat" w:hAnsi="GHEA Grapalat"/>
          <w:b/>
        </w:rPr>
        <w:t xml:space="preserve">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proofErr w:type="gramStart"/>
      <w:r w:rsidR="00DF0BD2" w:rsidRPr="00521A49">
        <w:rPr>
          <w:rFonts w:ascii="GHEA Grapalat" w:hAnsi="GHEA Grapalat"/>
          <w:lang w:val="hy-AM"/>
        </w:rPr>
        <w:t>,</w:t>
      </w:r>
      <w:proofErr w:type="gramEnd"/>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af6"/>
          <w:rFonts w:ascii="GHEA Grapalat" w:hAnsi="GHEA Grapalat"/>
        </w:rPr>
        <w:footnoteReference w:customMarkFollows="1" w:id="7"/>
        <w:t>22</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w:t>
      </w:r>
      <w:proofErr w:type="spellStart"/>
      <w:r w:rsidRPr="006F0A20">
        <w:rPr>
          <w:rFonts w:ascii="GHEA Grapalat" w:eastAsiaTheme="minorHAnsi" w:hAnsi="GHEA Grapalat" w:cstheme="minorBidi"/>
          <w:sz w:val="22"/>
          <w:szCs w:val="22"/>
          <w:lang w:eastAsia="en-US" w:bidi="ar-SA"/>
        </w:rPr>
        <w:t>далее-договор</w:t>
      </w:r>
      <w:proofErr w:type="spellEnd"/>
      <w:r w:rsidRPr="006F0A20">
        <w:rPr>
          <w:rFonts w:ascii="GHEA Grapalat" w:eastAsiaTheme="minorHAnsi" w:hAnsi="GHEA Grapalat" w:cstheme="minorBidi"/>
          <w:sz w:val="22"/>
          <w:szCs w:val="22"/>
          <w:lang w:eastAsia="en-US" w:bidi="ar-SA"/>
        </w:rPr>
        <w:t xml:space="preserve">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При этом</w:t>
      </w:r>
      <w:proofErr w:type="gramStart"/>
      <w:r w:rsidRPr="006F0A20">
        <w:rPr>
          <w:rFonts w:ascii="GHEA Grapalat" w:eastAsiaTheme="minorHAnsi" w:hAnsi="GHEA Grapalat" w:cstheme="minorBidi"/>
          <w:sz w:val="22"/>
          <w:szCs w:val="22"/>
          <w:lang w:eastAsia="en-US" w:bidi="ar-SA"/>
        </w:rPr>
        <w:t>,</w:t>
      </w:r>
      <w:proofErr w:type="gramEnd"/>
      <w:r w:rsidRPr="006F0A20">
        <w:rPr>
          <w:rFonts w:ascii="GHEA Grapalat" w:eastAsiaTheme="minorHAnsi" w:hAnsi="GHEA Grapalat" w:cstheme="minorBidi"/>
          <w:sz w:val="22"/>
          <w:szCs w:val="22"/>
          <w:lang w:eastAsia="en-US" w:bidi="ar-SA"/>
        </w:rPr>
        <w:t xml:space="preserve">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460824"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460824" w:rsidRPr="00460824" w:rsidRDefault="00460824" w:rsidP="004F1E7A">
      <w:pPr>
        <w:widowControl w:val="0"/>
        <w:tabs>
          <w:tab w:val="left" w:pos="1276"/>
        </w:tabs>
        <w:ind w:firstLine="567"/>
        <w:contextualSpacing/>
        <w:jc w:val="both"/>
        <w:rPr>
          <w:rFonts w:ascii="GHEA Grapalat" w:hAnsi="GHEA Grapalat"/>
        </w:rPr>
      </w:pPr>
    </w:p>
    <w:p w:rsidR="00B6712E" w:rsidRDefault="00B6712E" w:rsidP="00962010">
      <w:pPr>
        <w:widowControl w:val="0"/>
        <w:spacing w:after="160"/>
        <w:jc w:val="center"/>
        <w:rPr>
          <w:rFonts w:ascii="GHEA Grapalat" w:hAnsi="GHEA Grapalat"/>
          <w:b/>
        </w:rPr>
      </w:pPr>
      <w:bookmarkStart w:id="6" w:name="_GoBack"/>
      <w:bookmarkEnd w:id="6"/>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210B89" w:rsidRPr="00545E75" w:rsidRDefault="00210B89" w:rsidP="00210B89">
      <w:pPr>
        <w:pStyle w:val="af2"/>
        <w:widowControl w:val="0"/>
        <w:jc w:val="both"/>
        <w:rPr>
          <w:rFonts w:ascii="GHEA Grapalat" w:hAnsi="GHEA Grapalat"/>
          <w:sz w:val="16"/>
          <w:szCs w:val="16"/>
          <w:lang w:val="hy-AM"/>
        </w:rPr>
      </w:pPr>
      <w:proofErr w:type="gramStart"/>
      <w:r w:rsidRPr="00545E75">
        <w:rPr>
          <w:rFonts w:ascii="GHEA Grapalat" w:hAnsi="GHEA Grapalat"/>
          <w:i/>
          <w:sz w:val="16"/>
          <w:szCs w:val="16"/>
        </w:rPr>
        <w:t>Если Договор заключается на основании части 6 статьи 15 закона Республики Армения "О</w:t>
      </w:r>
      <w:r w:rsidRPr="00545E75">
        <w:rPr>
          <w:rFonts w:ascii="Courier New" w:hAnsi="Courier New" w:cs="Courier New"/>
          <w:i/>
          <w:sz w:val="16"/>
          <w:szCs w:val="16"/>
          <w:lang w:val="en-US"/>
        </w:rPr>
        <w:t> </w:t>
      </w:r>
      <w:r w:rsidRPr="00545E75">
        <w:rPr>
          <w:rFonts w:ascii="GHEA Grapalat" w:hAnsi="GHEA Grapalat"/>
          <w:i/>
          <w:sz w:val="16"/>
          <w:szCs w:val="16"/>
        </w:rPr>
        <w:t xml:space="preserve">закупках", и цена Договора не превышает </w:t>
      </w:r>
      <w:proofErr w:type="spellStart"/>
      <w:r w:rsidRPr="00545E75">
        <w:rPr>
          <w:rFonts w:ascii="GHEA Grapalat" w:hAnsi="GHEA Grapalat"/>
          <w:i/>
          <w:sz w:val="16"/>
          <w:szCs w:val="16"/>
        </w:rPr>
        <w:t>двадцатипятикратный</w:t>
      </w:r>
      <w:proofErr w:type="spellEnd"/>
      <w:r w:rsidRPr="00545E75">
        <w:rPr>
          <w:rFonts w:ascii="GHEA Grapalat" w:hAnsi="GHEA Grapalat"/>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545E75">
        <w:rPr>
          <w:rFonts w:ascii="GHEA Grapalat" w:hAnsi="GHEA Grapalat"/>
          <w:sz w:val="16"/>
          <w:szCs w:val="16"/>
        </w:rPr>
        <w:t xml:space="preserve"> </w:t>
      </w:r>
      <w:proofErr w:type="gramEnd"/>
    </w:p>
    <w:p w:rsidR="00210B89" w:rsidRPr="00545E75" w:rsidRDefault="00210B89" w:rsidP="00210B89">
      <w:pPr>
        <w:pStyle w:val="af2"/>
        <w:widowControl w:val="0"/>
        <w:jc w:val="both"/>
        <w:rPr>
          <w:rFonts w:ascii="GHEA Grapalat" w:hAnsi="GHEA Grapalat"/>
          <w:i/>
          <w:sz w:val="16"/>
          <w:szCs w:val="16"/>
        </w:rPr>
      </w:pPr>
      <w:r w:rsidRPr="00545E7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210B89" w:rsidRPr="00545E75" w:rsidRDefault="00210B89" w:rsidP="00210B89">
      <w:pPr>
        <w:pStyle w:val="af2"/>
        <w:widowControl w:val="0"/>
        <w:jc w:val="both"/>
        <w:rPr>
          <w:rFonts w:ascii="GHEA Grapalat" w:hAnsi="GHEA Grapalat"/>
          <w:i/>
          <w:sz w:val="16"/>
          <w:szCs w:val="16"/>
        </w:rPr>
      </w:pPr>
      <w:r w:rsidRPr="00545E75">
        <w:rPr>
          <w:rFonts w:asciiTheme="minorHAnsi" w:hAnsiTheme="minorHAnsi"/>
          <w:sz w:val="16"/>
          <w:szCs w:val="16"/>
        </w:rPr>
        <w:t xml:space="preserve">   </w:t>
      </w:r>
      <w:r w:rsidRPr="00545E75">
        <w:rPr>
          <w:rFonts w:ascii="GHEA Grapalat" w:hAnsi="GHEA Grapalat"/>
          <w:sz w:val="16"/>
          <w:szCs w:val="16"/>
        </w:rPr>
        <w:t>Срок, установленный</w:t>
      </w:r>
      <w:r w:rsidRPr="00545E75">
        <w:rPr>
          <w:rFonts w:ascii="GHEA Grapalat" w:hAnsi="GHEA Grapalat"/>
          <w:i/>
          <w:sz w:val="16"/>
          <w:szCs w:val="16"/>
        </w:rPr>
        <w:t xml:space="preserve"> в </w:t>
      </w:r>
      <w:r w:rsidRPr="00545E75">
        <w:rPr>
          <w:rFonts w:ascii="GHEA Grapalat" w:hAnsi="GHEA Grapalat"/>
          <w:sz w:val="16"/>
          <w:szCs w:val="16"/>
        </w:rPr>
        <w:t>5-ом</w:t>
      </w:r>
      <w:r w:rsidRPr="00545E75">
        <w:rPr>
          <w:rFonts w:ascii="GHEA Grapalat" w:hAnsi="GHEA Grapalat"/>
          <w:i/>
          <w:sz w:val="16"/>
          <w:szCs w:val="16"/>
        </w:rPr>
        <w:t xml:space="preserve"> </w:t>
      </w:r>
      <w:r w:rsidRPr="00545E75">
        <w:rPr>
          <w:rFonts w:ascii="GHEA Grapalat" w:hAnsi="GHEA Grapalat"/>
          <w:sz w:val="16"/>
          <w:szCs w:val="16"/>
        </w:rPr>
        <w:t>предложении настоящего</w:t>
      </w:r>
      <w:r w:rsidRPr="00545E75">
        <w:rPr>
          <w:rFonts w:ascii="GHEA Grapalat" w:hAnsi="GHEA Grapalat"/>
          <w:i/>
          <w:sz w:val="16"/>
          <w:szCs w:val="16"/>
        </w:rPr>
        <w:t xml:space="preserve"> </w:t>
      </w:r>
      <w:r w:rsidRPr="00545E75">
        <w:rPr>
          <w:rFonts w:ascii="GHEA Grapalat" w:hAnsi="GHEA Grapalat"/>
          <w:sz w:val="16"/>
          <w:szCs w:val="16"/>
        </w:rPr>
        <w:t>пункта</w:t>
      </w:r>
      <w:r w:rsidRPr="00545E75">
        <w:rPr>
          <w:rFonts w:ascii="GHEA Grapalat" w:hAnsi="GHEA Grapalat"/>
          <w:i/>
          <w:sz w:val="16"/>
          <w:szCs w:val="16"/>
        </w:rPr>
        <w:t xml:space="preserve">, </w:t>
      </w:r>
      <w:r w:rsidRPr="00545E75">
        <w:rPr>
          <w:rFonts w:ascii="GHEA Grapalat" w:hAnsi="GHEA Grapalat"/>
          <w:sz w:val="16"/>
          <w:szCs w:val="16"/>
        </w:rPr>
        <w:t>не</w:t>
      </w:r>
      <w:r w:rsidRPr="00545E75">
        <w:rPr>
          <w:rFonts w:ascii="GHEA Grapalat" w:hAnsi="GHEA Grapalat"/>
          <w:i/>
          <w:sz w:val="16"/>
          <w:szCs w:val="16"/>
        </w:rPr>
        <w:t xml:space="preserve"> </w:t>
      </w:r>
      <w:r w:rsidRPr="00545E75">
        <w:rPr>
          <w:rFonts w:ascii="GHEA Grapalat" w:hAnsi="GHEA Grapalat"/>
          <w:sz w:val="16"/>
          <w:szCs w:val="16"/>
        </w:rPr>
        <w:t>может быть менее</w:t>
      </w:r>
      <w:r w:rsidRPr="00545E75">
        <w:rPr>
          <w:rFonts w:ascii="GHEA Grapalat" w:hAnsi="GHEA Grapalat"/>
          <w:i/>
          <w:sz w:val="16"/>
          <w:szCs w:val="16"/>
        </w:rPr>
        <w:t xml:space="preserve"> </w:t>
      </w:r>
      <w:r w:rsidRPr="00545E75">
        <w:rPr>
          <w:rFonts w:ascii="GHEA Grapalat" w:hAnsi="GHEA Grapalat"/>
          <w:sz w:val="16"/>
          <w:szCs w:val="16"/>
        </w:rPr>
        <w:t>10</w:t>
      </w:r>
      <w:r w:rsidRPr="00545E75">
        <w:rPr>
          <w:rFonts w:ascii="GHEA Grapalat" w:hAnsi="GHEA Grapalat"/>
          <w:i/>
          <w:sz w:val="16"/>
          <w:szCs w:val="16"/>
        </w:rPr>
        <w:t xml:space="preserve"> </w:t>
      </w:r>
      <w:r w:rsidRPr="00545E75">
        <w:rPr>
          <w:rFonts w:ascii="GHEA Grapalat" w:hAnsi="GHEA Grapalat"/>
          <w:sz w:val="16"/>
          <w:szCs w:val="16"/>
        </w:rPr>
        <w:t>рабочих</w:t>
      </w:r>
      <w:r w:rsidRPr="00545E75">
        <w:rPr>
          <w:rFonts w:ascii="GHEA Grapalat" w:hAnsi="GHEA Grapalat"/>
          <w:i/>
          <w:sz w:val="16"/>
          <w:szCs w:val="16"/>
        </w:rPr>
        <w:t xml:space="preserve"> </w:t>
      </w:r>
      <w:r w:rsidRPr="00545E75">
        <w:rPr>
          <w:rFonts w:ascii="GHEA Grapalat" w:hAnsi="GHEA Grapalat"/>
          <w:sz w:val="16"/>
          <w:szCs w:val="16"/>
        </w:rPr>
        <w:t>дней.</w:t>
      </w:r>
    </w:p>
    <w:p w:rsidR="00071D1C" w:rsidRPr="00545E75" w:rsidRDefault="00071D1C" w:rsidP="00962010">
      <w:pPr>
        <w:widowControl w:val="0"/>
        <w:spacing w:after="160"/>
        <w:jc w:val="right"/>
        <w:rPr>
          <w:rFonts w:ascii="GHEA Grapalat" w:hAnsi="GHEA Grapalat"/>
          <w:sz w:val="16"/>
          <w:szCs w:val="16"/>
          <w:lang w:val="hy-AM"/>
        </w:rPr>
        <w:sectPr w:rsidR="00071D1C" w:rsidRPr="00545E75"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 xml:space="preserve">г. </w:t>
      </w:r>
      <w:proofErr w:type="gramStart"/>
      <w:r w:rsidRPr="00521A49">
        <w:rPr>
          <w:rFonts w:ascii="GHEA Grapalat" w:hAnsi="GHEA Grapalat"/>
        </w:rPr>
        <w:t>между</w:t>
      </w:r>
      <w:proofErr w:type="gramEnd"/>
      <w:r w:rsidRPr="00521A49">
        <w:rPr>
          <w:rFonts w:ascii="GHEA Grapalat" w:hAnsi="GHEA Grapalat"/>
        </w:rPr>
        <w:t xml:space="preserve">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proofErr w:type="spellStart"/>
      <w:r>
        <w:rPr>
          <w:rFonts w:ascii="GHEA Grapalat" w:hAnsi="GHEA Grapalat"/>
          <w:i/>
        </w:rPr>
        <w:t>П</w:t>
      </w:r>
      <w:r w:rsidRPr="00BA20A0">
        <w:rPr>
          <w:rFonts w:ascii="GHEA Grapalat" w:hAnsi="GHEA Grapalat"/>
          <w:i/>
        </w:rPr>
        <w:t>иложение</w:t>
      </w:r>
      <w:proofErr w:type="spellEnd"/>
      <w:r w:rsidRPr="00BA20A0">
        <w:rPr>
          <w:rFonts w:ascii="GHEA Grapalat" w:hAnsi="GHEA Grapalat"/>
          <w:i/>
        </w:rPr>
        <w:t xml:space="preserve">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xml:space="preserve">- </w:t>
      </w:r>
      <w:proofErr w:type="spellStart"/>
      <w:r w:rsidRPr="00BA20A0">
        <w:rPr>
          <w:rFonts w:ascii="GHEA Grapalat" w:hAnsi="GHEA Grapalat"/>
          <w:sz w:val="20"/>
          <w:szCs w:val="20"/>
        </w:rPr>
        <w:t>ом</w:t>
      </w:r>
      <w:proofErr w:type="spellEnd"/>
      <w:r w:rsidRPr="00BA20A0">
        <w:rPr>
          <w:rFonts w:ascii="GHEA Grapalat" w:hAnsi="GHEA Grapalat"/>
          <w:sz w:val="20"/>
          <w:szCs w:val="20"/>
        </w:rPr>
        <w:t xml:space="preserve">   и</w:t>
      </w:r>
      <w:r w:rsidRPr="00BA20A0">
        <w:rPr>
          <w:rFonts w:ascii="GHEA Grapalat" w:hAnsi="GHEA Grapalat"/>
        </w:rPr>
        <w:t xml:space="preserve"> ---------------------------- </w:t>
      </w:r>
      <w:r w:rsidRPr="00BA20A0">
        <w:rPr>
          <w:rFonts w:ascii="GHEA Grapalat" w:hAnsi="GHEA Grapalat"/>
          <w:sz w:val="20"/>
          <w:szCs w:val="20"/>
        </w:rPr>
        <w:t>-</w:t>
      </w:r>
      <w:proofErr w:type="spellStart"/>
      <w:r w:rsidRPr="00BA20A0">
        <w:rPr>
          <w:rFonts w:ascii="GHEA Grapalat" w:hAnsi="GHEA Grapalat"/>
          <w:sz w:val="20"/>
          <w:szCs w:val="20"/>
        </w:rPr>
        <w:t>ом</w:t>
      </w:r>
      <w:proofErr w:type="spellEnd"/>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proofErr w:type="spellStart"/>
      <w:r w:rsidRPr="00BA20A0">
        <w:rPr>
          <w:rFonts w:ascii="GHEA Grapalat" w:hAnsi="GHEA Grapalat" w:cs="Sylfaen"/>
          <w:sz w:val="20"/>
          <w:szCs w:val="20"/>
        </w:rPr>
        <w:t>далее-Договор</w:t>
      </w:r>
      <w:proofErr w:type="spellEnd"/>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 xml:space="preserve">и ------------------------- - </w:t>
      </w:r>
      <w:proofErr w:type="spellStart"/>
      <w:r w:rsidRPr="00BA20A0">
        <w:rPr>
          <w:rFonts w:ascii="GHEA Grapalat" w:hAnsi="GHEA Grapalat" w:cs="Sylfaen"/>
          <w:sz w:val="20"/>
          <w:szCs w:val="20"/>
        </w:rPr>
        <w:t>ом</w:t>
      </w:r>
      <w:proofErr w:type="spellEnd"/>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w:t>
      </w:r>
      <w:proofErr w:type="gramStart"/>
      <w:r w:rsidRPr="00BA20A0">
        <w:rPr>
          <w:rFonts w:ascii="GHEA Grapalat" w:hAnsi="GHEA Grapalat" w:cs="Sylfaen"/>
          <w:sz w:val="20"/>
          <w:szCs w:val="20"/>
        </w:rPr>
        <w:t>условиями</w:t>
      </w:r>
      <w:proofErr w:type="gramEnd"/>
      <w:r w:rsidRPr="00BA20A0">
        <w:rPr>
          <w:rFonts w:ascii="GHEA Grapalat" w:hAnsi="GHEA Grapalat" w:cs="Sylfaen"/>
          <w:sz w:val="20"/>
          <w:szCs w:val="20"/>
        </w:rPr>
        <w:t xml:space="preserve"> изложенными в пункте 8.12 .</w:t>
      </w:r>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7"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68F" w:rsidRDefault="00EF168F">
      <w:r>
        <w:separator/>
      </w:r>
    </w:p>
  </w:endnote>
  <w:endnote w:type="continuationSeparator" w:id="0">
    <w:p w:rsidR="00EF168F" w:rsidRDefault="00EF16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EF168F" w:rsidRPr="00C861E9" w:rsidRDefault="00EF168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07EF4">
          <w:rPr>
            <w:rFonts w:ascii="GHEA Grapalat" w:hAnsi="GHEA Grapalat"/>
            <w:noProof/>
            <w:sz w:val="24"/>
            <w:szCs w:val="24"/>
          </w:rPr>
          <w:t>76</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68F" w:rsidRDefault="00EF168F">
      <w:r>
        <w:separator/>
      </w:r>
    </w:p>
  </w:footnote>
  <w:footnote w:type="continuationSeparator" w:id="0">
    <w:p w:rsidR="00EF168F" w:rsidRDefault="00EF168F">
      <w:r>
        <w:continuationSeparator/>
      </w:r>
    </w:p>
  </w:footnote>
  <w:footnote w:id="1">
    <w:p w:rsidR="00EF168F" w:rsidRPr="002D0715" w:rsidRDefault="00EF168F">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EF168F" w:rsidRPr="00E72E35" w:rsidRDefault="00EF168F">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EF168F" w:rsidRPr="00816F7D" w:rsidRDefault="00EF168F"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xml:space="preserve">. </w:t>
      </w:r>
      <w:proofErr w:type="gramStart"/>
      <w:r w:rsidRPr="00816F7D">
        <w:rPr>
          <w:rFonts w:ascii="Sylfaen" w:hAnsi="Sylfaen"/>
          <w:i/>
          <w:sz w:val="16"/>
          <w:szCs w:val="16"/>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proofErr w:type="gram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EF168F" w:rsidRPr="00DA04BC" w:rsidRDefault="00EF168F"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EF168F" w:rsidRPr="00DA04BC" w:rsidRDefault="00EF168F"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EF168F" w:rsidRPr="00DA04BC" w:rsidRDefault="00EF168F"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EF168F" w:rsidRPr="00DA04BC" w:rsidRDefault="00EF168F" w:rsidP="00DA04BC">
      <w:pPr>
        <w:jc w:val="both"/>
        <w:rPr>
          <w:rFonts w:ascii="Sylfaen" w:hAnsi="Sylfaen"/>
          <w:i/>
          <w:sz w:val="16"/>
          <w:szCs w:val="16"/>
        </w:rPr>
      </w:pPr>
    </w:p>
  </w:footnote>
  <w:footnote w:id="4">
    <w:p w:rsidR="00EF168F" w:rsidRPr="00967242" w:rsidRDefault="00EF168F"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EF168F" w:rsidRPr="00D3436F" w:rsidRDefault="00EF168F">
      <w:pPr>
        <w:pStyle w:val="af2"/>
        <w:rPr>
          <w:lang w:val="es-ES"/>
        </w:rPr>
      </w:pPr>
    </w:p>
  </w:footnote>
  <w:footnote w:id="5">
    <w:p w:rsidR="00EF168F" w:rsidRPr="008842CE" w:rsidRDefault="00EF168F" w:rsidP="003D2FE2">
      <w:pPr>
        <w:pStyle w:val="af2"/>
        <w:jc w:val="both"/>
      </w:pPr>
    </w:p>
  </w:footnote>
  <w:footnote w:id="6">
    <w:p w:rsidR="00EF168F" w:rsidRPr="002B6C9D" w:rsidRDefault="00EF168F" w:rsidP="00D3436F">
      <w:pPr>
        <w:pStyle w:val="af2"/>
        <w:widowControl w:val="0"/>
        <w:jc w:val="both"/>
        <w:rPr>
          <w:ins w:id="5"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EF168F" w:rsidRPr="002B6C9D" w:rsidRDefault="00EF168F" w:rsidP="00D3436F">
      <w:pPr>
        <w:pStyle w:val="af2"/>
        <w:widowControl w:val="0"/>
        <w:jc w:val="both"/>
        <w:rPr>
          <w:rFonts w:ascii="Sylfaen" w:hAnsi="Sylfaen"/>
          <w:sz w:val="16"/>
          <w:szCs w:val="16"/>
          <w:lang w:val="hy-AM"/>
        </w:rPr>
      </w:pPr>
    </w:p>
  </w:footnote>
  <w:footnote w:id="7">
    <w:p w:rsidR="00EF168F" w:rsidRPr="00D3436F" w:rsidRDefault="00EF168F" w:rsidP="00FD29D7">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EF168F" w:rsidRPr="0095788C" w:rsidRDefault="00EF168F"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F168F" w:rsidRPr="0095788C" w:rsidRDefault="00EF168F">
      <w:pPr>
        <w:pStyle w:val="af2"/>
        <w:rPr>
          <w:rFonts w:ascii="Sylfaen" w:hAnsi="Sylfaen"/>
          <w:sz w:val="16"/>
          <w:szCs w:val="16"/>
          <w:lang w:val="hy-AM"/>
        </w:rPr>
      </w:pPr>
    </w:p>
  </w:footnote>
  <w:footnote w:id="9">
    <w:p w:rsidR="00EF168F" w:rsidRPr="004F3AE2" w:rsidRDefault="00EF168F"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EF168F" w:rsidRPr="008842CE" w:rsidRDefault="00EF168F"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3A36687"/>
    <w:multiLevelType w:val="multilevel"/>
    <w:tmpl w:val="0409001D"/>
    <w:numStyleLink w:val="Style3"/>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7F3268"/>
    <w:multiLevelType w:val="multilevel"/>
    <w:tmpl w:val="0409001D"/>
    <w:styleLink w:val="Style3"/>
    <w:lvl w:ilvl="0">
      <w:start w:val="9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121443A"/>
    <w:multiLevelType w:val="multilevel"/>
    <w:tmpl w:val="66E4C332"/>
    <w:numStyleLink w:val="Style1"/>
  </w:abstractNum>
  <w:abstractNum w:abstractNumId="21">
    <w:nsid w:val="42F62CAA"/>
    <w:multiLevelType w:val="multilevel"/>
    <w:tmpl w:val="66E4C332"/>
    <w:styleLink w:val="Style1"/>
    <w:lvl w:ilvl="0">
      <w:start w:val="9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3612718"/>
    <w:multiLevelType w:val="multilevel"/>
    <w:tmpl w:val="0409001D"/>
    <w:numStyleLink w:val="Style3"/>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CA330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79354B85"/>
    <w:multiLevelType w:val="multilevel"/>
    <w:tmpl w:val="66E4C3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nsid w:val="7E804DF2"/>
    <w:multiLevelType w:val="hybridMultilevel"/>
    <w:tmpl w:val="66E4C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0"/>
  </w:num>
  <w:num w:numId="3">
    <w:abstractNumId w:val="27"/>
  </w:num>
  <w:num w:numId="4">
    <w:abstractNumId w:val="18"/>
  </w:num>
  <w:num w:numId="5">
    <w:abstractNumId w:val="34"/>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9"/>
  </w:num>
  <w:num w:numId="13">
    <w:abstractNumId w:val="36"/>
  </w:num>
  <w:num w:numId="14">
    <w:abstractNumId w:val="15"/>
  </w:num>
  <w:num w:numId="15">
    <w:abstractNumId w:val="37"/>
  </w:num>
  <w:num w:numId="16">
    <w:abstractNumId w:val="17"/>
  </w:num>
  <w:num w:numId="17">
    <w:abstractNumId w:val="6"/>
  </w:num>
  <w:num w:numId="18">
    <w:abstractNumId w:val="1"/>
  </w:num>
  <w:num w:numId="19">
    <w:abstractNumId w:val="19"/>
  </w:num>
  <w:num w:numId="20">
    <w:abstractNumId w:val="19"/>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7"/>
  </w:num>
  <w:num w:numId="24">
    <w:abstractNumId w:val="26"/>
  </w:num>
  <w:num w:numId="25">
    <w:abstractNumId w:val="12"/>
  </w:num>
  <w:num w:numId="26">
    <w:abstractNumId w:val="4"/>
  </w:num>
  <w:num w:numId="27">
    <w:abstractNumId w:val="3"/>
  </w:num>
  <w:num w:numId="28">
    <w:abstractNumId w:val="0"/>
  </w:num>
  <w:num w:numId="29">
    <w:abstractNumId w:val="9"/>
  </w:num>
  <w:num w:numId="30">
    <w:abstractNumId w:val="35"/>
  </w:num>
  <w:num w:numId="31">
    <w:abstractNumId w:val="32"/>
  </w:num>
  <w:num w:numId="32">
    <w:abstractNumId w:val="33"/>
  </w:num>
  <w:num w:numId="33">
    <w:abstractNumId w:val="16"/>
  </w:num>
  <w:num w:numId="34">
    <w:abstractNumId w:val="25"/>
  </w:num>
  <w:num w:numId="35">
    <w:abstractNumId w:val="24"/>
  </w:num>
  <w:num w:numId="36">
    <w:abstractNumId w:val="30"/>
  </w:num>
  <w:num w:numId="37">
    <w:abstractNumId w:val="14"/>
  </w:num>
  <w:num w:numId="38">
    <w:abstractNumId w:val="2"/>
  </w:num>
  <w:num w:numId="39">
    <w:abstractNumId w:val="40"/>
  </w:num>
  <w:num w:numId="40">
    <w:abstractNumId w:val="38"/>
  </w:num>
  <w:num w:numId="41">
    <w:abstractNumId w:val="40"/>
    <w:lvlOverride w:ilvl="0">
      <w:lvl w:ilvl="0" w:tplc="0409000F">
        <w:start w:val="1"/>
        <w:numFmt w:val="decimal"/>
        <w:lvlText w:val="%1."/>
        <w:lvlJc w:val="left"/>
        <w:pPr>
          <w:ind w:left="720" w:hanging="360"/>
        </w:pPr>
        <w:rPr>
          <w:rFonts w:hint="default"/>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42">
    <w:abstractNumId w:val="21"/>
  </w:num>
  <w:num w:numId="43">
    <w:abstractNumId w:val="20"/>
  </w:num>
  <w:num w:numId="44">
    <w:abstractNumId w:val="13"/>
  </w:num>
  <w:num w:numId="45">
    <w:abstractNumId w:val="22"/>
  </w:num>
  <w:num w:numId="46">
    <w:abstractNumId w:val="11"/>
  </w:num>
  <w:num w:numId="47">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81921"/>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27B1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26F3"/>
    <w:rsid w:val="0006311D"/>
    <w:rsid w:val="00063AEF"/>
    <w:rsid w:val="00065C3B"/>
    <w:rsid w:val="00066F4D"/>
    <w:rsid w:val="0006703E"/>
    <w:rsid w:val="00067349"/>
    <w:rsid w:val="000702A0"/>
    <w:rsid w:val="000703CF"/>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26C"/>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0B1C"/>
    <w:rsid w:val="000B1AA0"/>
    <w:rsid w:val="000B1FF9"/>
    <w:rsid w:val="000B259E"/>
    <w:rsid w:val="000B269D"/>
    <w:rsid w:val="000B2CFA"/>
    <w:rsid w:val="000B33B2"/>
    <w:rsid w:val="000B3864"/>
    <w:rsid w:val="000B44E8"/>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6B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0380"/>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31C"/>
    <w:rsid w:val="000F5900"/>
    <w:rsid w:val="000F60F8"/>
    <w:rsid w:val="000F6C24"/>
    <w:rsid w:val="000F7026"/>
    <w:rsid w:val="000F7AE0"/>
    <w:rsid w:val="00100109"/>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27C5E"/>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0FFD"/>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9EB"/>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B89"/>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0CAB"/>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6F64"/>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95B"/>
    <w:rsid w:val="00276B03"/>
    <w:rsid w:val="0027775F"/>
    <w:rsid w:val="00277F14"/>
    <w:rsid w:val="002808DD"/>
    <w:rsid w:val="00280E91"/>
    <w:rsid w:val="00281D16"/>
    <w:rsid w:val="002826FD"/>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8C9"/>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910"/>
    <w:rsid w:val="00321A56"/>
    <w:rsid w:val="00321B20"/>
    <w:rsid w:val="00323106"/>
    <w:rsid w:val="003240F7"/>
    <w:rsid w:val="0032421D"/>
    <w:rsid w:val="00325043"/>
    <w:rsid w:val="00325438"/>
    <w:rsid w:val="0032548E"/>
    <w:rsid w:val="00325546"/>
    <w:rsid w:val="003259C5"/>
    <w:rsid w:val="00325CC0"/>
    <w:rsid w:val="0032620B"/>
    <w:rsid w:val="003264E6"/>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EDC"/>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2C5"/>
    <w:rsid w:val="0039646A"/>
    <w:rsid w:val="00396D60"/>
    <w:rsid w:val="003972CC"/>
    <w:rsid w:val="00397DC0"/>
    <w:rsid w:val="003A0095"/>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68D"/>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525"/>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6FE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824"/>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21"/>
    <w:rsid w:val="005024D2"/>
    <w:rsid w:val="00503288"/>
    <w:rsid w:val="00503B90"/>
    <w:rsid w:val="00503BFB"/>
    <w:rsid w:val="00504133"/>
    <w:rsid w:val="0050550F"/>
    <w:rsid w:val="00505A39"/>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8D3"/>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44BE"/>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E75"/>
    <w:rsid w:val="00545F4E"/>
    <w:rsid w:val="005467C9"/>
    <w:rsid w:val="0054752B"/>
    <w:rsid w:val="005500CE"/>
    <w:rsid w:val="00550A62"/>
    <w:rsid w:val="005525A4"/>
    <w:rsid w:val="00552934"/>
    <w:rsid w:val="00552D6E"/>
    <w:rsid w:val="00553B18"/>
    <w:rsid w:val="00553DFD"/>
    <w:rsid w:val="005544AC"/>
    <w:rsid w:val="00554CD3"/>
    <w:rsid w:val="00555059"/>
    <w:rsid w:val="0055623A"/>
    <w:rsid w:val="005563D9"/>
    <w:rsid w:val="00556673"/>
    <w:rsid w:val="00557E3D"/>
    <w:rsid w:val="00561665"/>
    <w:rsid w:val="00561AD9"/>
    <w:rsid w:val="00562EB1"/>
    <w:rsid w:val="0056331A"/>
    <w:rsid w:val="005639B0"/>
    <w:rsid w:val="00564249"/>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AD3"/>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23"/>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0D2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7A0"/>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4AC7"/>
    <w:rsid w:val="006B50F3"/>
    <w:rsid w:val="006B5588"/>
    <w:rsid w:val="006B572D"/>
    <w:rsid w:val="006B5849"/>
    <w:rsid w:val="006B5893"/>
    <w:rsid w:val="006B5E18"/>
    <w:rsid w:val="006B6337"/>
    <w:rsid w:val="006B6951"/>
    <w:rsid w:val="006B756D"/>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8F4"/>
    <w:rsid w:val="006E5904"/>
    <w:rsid w:val="006E59BA"/>
    <w:rsid w:val="006E5CC5"/>
    <w:rsid w:val="006E732A"/>
    <w:rsid w:val="006E73AC"/>
    <w:rsid w:val="006E7900"/>
    <w:rsid w:val="006E7947"/>
    <w:rsid w:val="006E7BF8"/>
    <w:rsid w:val="006E7F44"/>
    <w:rsid w:val="006F012B"/>
    <w:rsid w:val="006F02D4"/>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1AC3"/>
    <w:rsid w:val="00702A06"/>
    <w:rsid w:val="00702F99"/>
    <w:rsid w:val="007032AC"/>
    <w:rsid w:val="007035C9"/>
    <w:rsid w:val="00704898"/>
    <w:rsid w:val="00705492"/>
    <w:rsid w:val="00705706"/>
    <w:rsid w:val="007072C5"/>
    <w:rsid w:val="0070731F"/>
    <w:rsid w:val="00707B86"/>
    <w:rsid w:val="00712311"/>
    <w:rsid w:val="00712AD8"/>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5584"/>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5C88"/>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EF4"/>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157"/>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996"/>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1"/>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5AE"/>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0E29"/>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5850"/>
    <w:rsid w:val="009865B0"/>
    <w:rsid w:val="009873F3"/>
    <w:rsid w:val="00987E76"/>
    <w:rsid w:val="00990375"/>
    <w:rsid w:val="00990561"/>
    <w:rsid w:val="00990C42"/>
    <w:rsid w:val="009911A0"/>
    <w:rsid w:val="00991842"/>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46A"/>
    <w:rsid w:val="009D6D1A"/>
    <w:rsid w:val="009D71F8"/>
    <w:rsid w:val="009D78BC"/>
    <w:rsid w:val="009D7EFF"/>
    <w:rsid w:val="009E07EE"/>
    <w:rsid w:val="009E0C7F"/>
    <w:rsid w:val="009E1181"/>
    <w:rsid w:val="009E19C7"/>
    <w:rsid w:val="009E1F0A"/>
    <w:rsid w:val="009E2596"/>
    <w:rsid w:val="009E26EE"/>
    <w:rsid w:val="009E27FC"/>
    <w:rsid w:val="009E2E21"/>
    <w:rsid w:val="009E3531"/>
    <w:rsid w:val="009E35C5"/>
    <w:rsid w:val="009E38B9"/>
    <w:rsid w:val="009E39FC"/>
    <w:rsid w:val="009E45EE"/>
    <w:rsid w:val="009E45F3"/>
    <w:rsid w:val="009E49AB"/>
    <w:rsid w:val="009E4A0F"/>
    <w:rsid w:val="009E5048"/>
    <w:rsid w:val="009E7100"/>
    <w:rsid w:val="009E77E3"/>
    <w:rsid w:val="009F035C"/>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5FB1"/>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4537"/>
    <w:rsid w:val="00A45002"/>
    <w:rsid w:val="00A452CD"/>
    <w:rsid w:val="00A45662"/>
    <w:rsid w:val="00A4566B"/>
    <w:rsid w:val="00A45946"/>
    <w:rsid w:val="00A45D0A"/>
    <w:rsid w:val="00A46D33"/>
    <w:rsid w:val="00A46DE5"/>
    <w:rsid w:val="00A46F92"/>
    <w:rsid w:val="00A4729F"/>
    <w:rsid w:val="00A47C53"/>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147"/>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25C6"/>
    <w:rsid w:val="00A93710"/>
    <w:rsid w:val="00A9427F"/>
    <w:rsid w:val="00A943A0"/>
    <w:rsid w:val="00A944D6"/>
    <w:rsid w:val="00A95C09"/>
    <w:rsid w:val="00A961A4"/>
    <w:rsid w:val="00A96293"/>
    <w:rsid w:val="00A962BF"/>
    <w:rsid w:val="00A96817"/>
    <w:rsid w:val="00A9694C"/>
    <w:rsid w:val="00AA06CA"/>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622"/>
    <w:rsid w:val="00AA7805"/>
    <w:rsid w:val="00AA7ADD"/>
    <w:rsid w:val="00AB0304"/>
    <w:rsid w:val="00AB14F4"/>
    <w:rsid w:val="00AB16AE"/>
    <w:rsid w:val="00AB2618"/>
    <w:rsid w:val="00AB2648"/>
    <w:rsid w:val="00AB2E1E"/>
    <w:rsid w:val="00AB2F8A"/>
    <w:rsid w:val="00AB3FFE"/>
    <w:rsid w:val="00AB441C"/>
    <w:rsid w:val="00AB4EAB"/>
    <w:rsid w:val="00AB5AF2"/>
    <w:rsid w:val="00AB5D5B"/>
    <w:rsid w:val="00AB5E50"/>
    <w:rsid w:val="00AB64C0"/>
    <w:rsid w:val="00AB65DB"/>
    <w:rsid w:val="00AB6C29"/>
    <w:rsid w:val="00AB6E69"/>
    <w:rsid w:val="00AB77E2"/>
    <w:rsid w:val="00AB7D2E"/>
    <w:rsid w:val="00AC0541"/>
    <w:rsid w:val="00AC082E"/>
    <w:rsid w:val="00AC2E25"/>
    <w:rsid w:val="00AC30D5"/>
    <w:rsid w:val="00AC3F2F"/>
    <w:rsid w:val="00AC4EAF"/>
    <w:rsid w:val="00AC5807"/>
    <w:rsid w:val="00AC6523"/>
    <w:rsid w:val="00AC743C"/>
    <w:rsid w:val="00AC7A2E"/>
    <w:rsid w:val="00AD0BEB"/>
    <w:rsid w:val="00AD15A5"/>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AEF"/>
    <w:rsid w:val="00AF1CF1"/>
    <w:rsid w:val="00AF1F59"/>
    <w:rsid w:val="00AF20D6"/>
    <w:rsid w:val="00AF2160"/>
    <w:rsid w:val="00AF223F"/>
    <w:rsid w:val="00AF23B0"/>
    <w:rsid w:val="00AF2710"/>
    <w:rsid w:val="00AF2CF3"/>
    <w:rsid w:val="00AF325B"/>
    <w:rsid w:val="00AF3655"/>
    <w:rsid w:val="00AF3782"/>
    <w:rsid w:val="00AF3F18"/>
    <w:rsid w:val="00AF4211"/>
    <w:rsid w:val="00AF4C0C"/>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24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26B"/>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0ACB"/>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046"/>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1CDD"/>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0DDA"/>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105"/>
    <w:rsid w:val="00C56BBA"/>
    <w:rsid w:val="00C57D7E"/>
    <w:rsid w:val="00C611EE"/>
    <w:rsid w:val="00C617E3"/>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0D41"/>
    <w:rsid w:val="00CA11F2"/>
    <w:rsid w:val="00CA169D"/>
    <w:rsid w:val="00CA1747"/>
    <w:rsid w:val="00CA1C11"/>
    <w:rsid w:val="00CA1F39"/>
    <w:rsid w:val="00CA2207"/>
    <w:rsid w:val="00CA2B01"/>
    <w:rsid w:val="00CA2C54"/>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3AD"/>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A88"/>
    <w:rsid w:val="00D54E6F"/>
    <w:rsid w:val="00D55276"/>
    <w:rsid w:val="00D552DD"/>
    <w:rsid w:val="00D5541F"/>
    <w:rsid w:val="00D5674E"/>
    <w:rsid w:val="00D56D2A"/>
    <w:rsid w:val="00D57126"/>
    <w:rsid w:val="00D57531"/>
    <w:rsid w:val="00D57CAC"/>
    <w:rsid w:val="00D60E8B"/>
    <w:rsid w:val="00D60EB6"/>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056"/>
    <w:rsid w:val="00D873FE"/>
    <w:rsid w:val="00D875CB"/>
    <w:rsid w:val="00D87857"/>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614"/>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9"/>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482"/>
    <w:rsid w:val="00DE3538"/>
    <w:rsid w:val="00DE3C28"/>
    <w:rsid w:val="00DE5421"/>
    <w:rsid w:val="00DE55C7"/>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5A6D"/>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A50"/>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37394"/>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203B"/>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5CDE"/>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771"/>
    <w:rsid w:val="00EE7019"/>
    <w:rsid w:val="00EE73A8"/>
    <w:rsid w:val="00EE7758"/>
    <w:rsid w:val="00EE78C9"/>
    <w:rsid w:val="00EE7A99"/>
    <w:rsid w:val="00EF11FF"/>
    <w:rsid w:val="00EF168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1EE1"/>
    <w:rsid w:val="00F04AA1"/>
    <w:rsid w:val="00F04FC3"/>
    <w:rsid w:val="00F06D82"/>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2CD"/>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6C0"/>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9D7"/>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 w:type="numbering" w:customStyle="1" w:styleId="Style1">
    <w:name w:val="Style1"/>
    <w:uiPriority w:val="99"/>
    <w:rsid w:val="0008026C"/>
    <w:pPr>
      <w:numPr>
        <w:numId w:val="42"/>
      </w:numPr>
    </w:pPr>
  </w:style>
  <w:style w:type="numbering" w:customStyle="1" w:styleId="Style3">
    <w:name w:val="Style3"/>
    <w:uiPriority w:val="99"/>
    <w:rsid w:val="00EE6771"/>
    <w:pPr>
      <w:numPr>
        <w:numId w:val="44"/>
      </w:numPr>
    </w:p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79209549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4698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76B4D-CB73-4F9C-B8B8-820ED228A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76</Pages>
  <Words>16212</Words>
  <Characters>119082</Characters>
  <Application>Microsoft Office Word</Application>
  <DocSecurity>0</DocSecurity>
  <Lines>992</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135024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88</cp:revision>
  <cp:lastPrinted>2018-02-16T07:12:00Z</cp:lastPrinted>
  <dcterms:created xsi:type="dcterms:W3CDTF">2024-02-14T10:29:00Z</dcterms:created>
  <dcterms:modified xsi:type="dcterms:W3CDTF">2025-09-10T08:24:00Z</dcterms:modified>
</cp:coreProperties>
</file>