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A49" w:rsidRPr="007553D9" w:rsidRDefault="00642EFE" w:rsidP="00F736C0">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ОБЪЯВЛЕНИЕ</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BE2046"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Настоящий текст </w:t>
      </w:r>
      <w:r w:rsidRPr="00BE2046">
        <w:rPr>
          <w:rFonts w:ascii="GHEA Grapalat" w:hAnsi="GHEA Grapalat"/>
          <w:i w:val="0"/>
          <w:sz w:val="24"/>
          <w:szCs w:val="24"/>
        </w:rPr>
        <w:t>объявления утвержден Решением Оценочной Комиссии</w:t>
      </w:r>
    </w:p>
    <w:p w:rsidR="00260EB2" w:rsidRPr="002E28C9" w:rsidRDefault="00260EB2" w:rsidP="00962010">
      <w:pPr>
        <w:pStyle w:val="a3"/>
        <w:widowControl w:val="0"/>
        <w:spacing w:line="240" w:lineRule="auto"/>
        <w:ind w:firstLine="567"/>
        <w:contextualSpacing/>
        <w:jc w:val="center"/>
        <w:rPr>
          <w:rFonts w:ascii="GHEA Grapalat" w:hAnsi="GHEA Grapalat"/>
          <w:i w:val="0"/>
          <w:sz w:val="24"/>
          <w:szCs w:val="24"/>
        </w:rPr>
      </w:pPr>
      <w:r w:rsidRPr="00BE2046">
        <w:rPr>
          <w:rFonts w:ascii="GHEA Grapalat" w:hAnsi="GHEA Grapalat"/>
          <w:i w:val="0"/>
          <w:sz w:val="24"/>
          <w:szCs w:val="24"/>
        </w:rPr>
        <w:t xml:space="preserve">от </w:t>
      </w:r>
      <w:r w:rsidR="00A079D4">
        <w:rPr>
          <w:rFonts w:ascii="GHEA Grapalat" w:hAnsi="GHEA Grapalat"/>
          <w:i w:val="0"/>
          <w:sz w:val="24"/>
          <w:szCs w:val="24"/>
        </w:rPr>
        <w:t>27</w:t>
      </w:r>
      <w:r w:rsidR="007B5C88" w:rsidRPr="00BE2046">
        <w:rPr>
          <w:rFonts w:ascii="GHEA Grapalat" w:hAnsi="GHEA Grapalat"/>
          <w:i w:val="0"/>
          <w:sz w:val="24"/>
          <w:szCs w:val="24"/>
        </w:rPr>
        <w:t xml:space="preserve">-го </w:t>
      </w:r>
      <w:r w:rsidR="00A079D4">
        <w:rPr>
          <w:rFonts w:ascii="GHEA Grapalat" w:hAnsi="GHEA Grapalat"/>
          <w:i w:val="0"/>
          <w:sz w:val="24"/>
          <w:szCs w:val="24"/>
        </w:rPr>
        <w:t>февраля</w:t>
      </w:r>
      <w:r w:rsidR="00F06D82" w:rsidRPr="005148D3">
        <w:rPr>
          <w:rFonts w:ascii="GHEA Grapalat" w:hAnsi="GHEA Grapalat"/>
          <w:i w:val="0"/>
          <w:sz w:val="24"/>
          <w:szCs w:val="24"/>
        </w:rPr>
        <w:t xml:space="preserve"> </w:t>
      </w:r>
      <w:r w:rsidRPr="002E28C9">
        <w:rPr>
          <w:rFonts w:ascii="GHEA Grapalat" w:hAnsi="GHEA Grapalat"/>
          <w:i w:val="0"/>
          <w:sz w:val="24"/>
          <w:szCs w:val="24"/>
        </w:rPr>
        <w:t>202</w:t>
      </w:r>
      <w:r w:rsidR="00A079D4">
        <w:rPr>
          <w:rFonts w:ascii="GHEA Grapalat" w:hAnsi="GHEA Grapalat"/>
          <w:i w:val="0"/>
          <w:sz w:val="24"/>
          <w:szCs w:val="24"/>
        </w:rPr>
        <w:t>6</w:t>
      </w:r>
      <w:r w:rsidRPr="002E28C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2E28C9">
        <w:rPr>
          <w:rFonts w:ascii="GHEA Grapalat" w:hAnsi="GHEA Grapalat"/>
          <w:i w:val="0"/>
          <w:sz w:val="24"/>
          <w:szCs w:val="24"/>
        </w:rPr>
        <w:t xml:space="preserve">Код процедуры </w:t>
      </w:r>
      <w:r w:rsidRPr="002E28C9">
        <w:rPr>
          <w:rFonts w:ascii="GHEA Grapalat" w:hAnsi="GHEA Grapalat"/>
          <w:b/>
          <w:i w:val="0"/>
          <w:sz w:val="24"/>
          <w:szCs w:val="24"/>
        </w:rPr>
        <w:t>«</w:t>
      </w:r>
      <w:r w:rsidR="00A079D4">
        <w:rPr>
          <w:rFonts w:ascii="GHEA Grapalat" w:hAnsi="GHEA Grapalat"/>
          <w:b/>
          <w:i w:val="0"/>
          <w:sz w:val="24"/>
          <w:szCs w:val="24"/>
        </w:rPr>
        <w:t>GHAPDzB-HHK-26/02</w:t>
      </w:r>
      <w:r w:rsidRPr="002E28C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027B1F" w:rsidRPr="00521A49" w:rsidRDefault="00027B1F" w:rsidP="00027B1F">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w:t>
      </w:r>
      <w:r w:rsidR="00D6389F">
        <w:rPr>
          <w:rFonts w:ascii="GHEA Grapalat" w:hAnsi="GHEA Grapalat"/>
          <w:b/>
        </w:rPr>
        <w:t>ГНКО «Республиканский центр телекоммуникации» МВП РА</w:t>
      </w:r>
      <w:r w:rsidRPr="00521A49">
        <w:rPr>
          <w:rFonts w:ascii="GHEA Grapalat" w:hAnsi="GHEA Grapalat"/>
        </w:rPr>
        <w:t xml:space="preserve">, находящийся по адресу </w:t>
      </w:r>
      <w:r w:rsidR="00D6389F">
        <w:rPr>
          <w:rFonts w:ascii="GHEA Grapalat" w:hAnsi="GHEA Grapalat"/>
        </w:rPr>
        <w:t>г. Ереван, Тбилисян ш., д. 29</w:t>
      </w:r>
      <w:r w:rsidRPr="00521A49">
        <w:rPr>
          <w:rFonts w:ascii="GHEA Grapalat" w:hAnsi="GHEA Grapalat"/>
        </w:rPr>
        <w:t>,</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027B1F" w:rsidRPr="00521A49" w:rsidRDefault="00027B1F" w:rsidP="00027B1F">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A079D4">
        <w:rPr>
          <w:rFonts w:ascii="GHEA Grapalat" w:hAnsi="GHEA Grapalat"/>
          <w:b/>
        </w:rPr>
        <w:t>ядохимикатов</w:t>
      </w:r>
      <w:r w:rsidRPr="00521A49">
        <w:rPr>
          <w:rFonts w:ascii="GHEA Grapalat" w:hAnsi="GHEA Grapalat"/>
          <w:b/>
        </w:rPr>
        <w:t xml:space="preserve"> </w:t>
      </w:r>
      <w:r w:rsidRPr="00521A49">
        <w:rPr>
          <w:rFonts w:ascii="GHEA Grapalat" w:hAnsi="GHEA Grapalat"/>
        </w:rPr>
        <w:t>(далее — договор).</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21A49">
        <w:rPr>
          <w:rFonts w:ascii="Sylfaen" w:hAnsi="Sylfaen" w:cs="Courier New"/>
          <w:i w:val="0"/>
          <w:sz w:val="24"/>
          <w:szCs w:val="24"/>
          <w:lang w:val="en-US"/>
        </w:rPr>
        <w:t> </w:t>
      </w:r>
      <w:r w:rsidRPr="00521A49">
        <w:rPr>
          <w:rFonts w:ascii="GHEA Grapalat" w:hAnsi="GHEA Grapalat"/>
          <w:i w:val="0"/>
          <w:sz w:val="24"/>
          <w:szCs w:val="24"/>
        </w:rPr>
        <w:t>настоящей процедуре.</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Условия предъявляемые к лицам,</w:t>
      </w:r>
      <w:r w:rsidR="00D6389F">
        <w:rPr>
          <w:rFonts w:ascii="GHEA Grapalat" w:hAnsi="GHEA Grapalat"/>
          <w:i w:val="0"/>
          <w:sz w:val="24"/>
          <w:szCs w:val="24"/>
        </w:rPr>
        <w:t xml:space="preserve"> не имеющим права на участие в </w:t>
      </w:r>
      <w:r w:rsidRPr="00521A49">
        <w:rPr>
          <w:rFonts w:ascii="GHEA Grapalat" w:hAnsi="GHEA Grapalat"/>
          <w:i w:val="0"/>
          <w:sz w:val="24"/>
          <w:szCs w:val="24"/>
        </w:rPr>
        <w:t>данной процедуре,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521A49">
        <w:rPr>
          <w:rFonts w:ascii="GHEA Grapalat" w:hAnsi="GHEA Grapalat"/>
          <w:i w:val="0"/>
          <w:sz w:val="24"/>
          <w:szCs w:val="24"/>
          <w:lang w:val="hy-AM"/>
        </w:rPr>
        <w:t xml:space="preserve"> </w:t>
      </w:r>
      <w:r w:rsidRPr="00521A49">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00D6389F">
        <w:rPr>
          <w:rFonts w:ascii="GHEA Grapalat" w:hAnsi="GHEA Grapalat"/>
          <w:b/>
          <w:i w:val="0"/>
          <w:spacing w:val="-6"/>
          <w:sz w:val="24"/>
          <w:szCs w:val="24"/>
        </w:rPr>
        <w:t>г. Ереван, Тбилисян ш., д. 29</w:t>
      </w:r>
      <w:r w:rsidRPr="00521A49">
        <w:rPr>
          <w:rFonts w:ascii="GHEA Grapalat" w:hAnsi="GHEA Grapalat"/>
          <w:b/>
          <w:i w:val="0"/>
          <w:spacing w:val="-6"/>
          <w:sz w:val="24"/>
          <w:szCs w:val="24"/>
        </w:rPr>
        <w:t xml:space="preserve"> в документарной форме, до </w:t>
      </w:r>
      <w:r w:rsidR="00A079D4">
        <w:rPr>
          <w:rFonts w:ascii="GHEA Grapalat" w:hAnsi="GHEA Grapalat"/>
          <w:b/>
          <w:i w:val="0"/>
          <w:spacing w:val="-6"/>
          <w:sz w:val="24"/>
          <w:szCs w:val="24"/>
        </w:rPr>
        <w:t>10:00</w:t>
      </w:r>
      <w:r w:rsidRPr="00521A49">
        <w:rPr>
          <w:rFonts w:ascii="GHEA Grapalat" w:hAnsi="GHEA Grapalat"/>
          <w:b/>
          <w:i w:val="0"/>
          <w:spacing w:val="-6"/>
          <w:sz w:val="24"/>
          <w:szCs w:val="24"/>
        </w:rPr>
        <w:t xml:space="preserve"> часов </w:t>
      </w:r>
      <w:r w:rsidR="00B011D4" w:rsidRPr="00B011D4">
        <w:rPr>
          <w:rFonts w:ascii="GHEA Grapalat" w:hAnsi="GHEA Grapalat"/>
          <w:b/>
          <w:i w:val="0"/>
          <w:spacing w:val="-6"/>
          <w:sz w:val="24"/>
          <w:szCs w:val="24"/>
        </w:rPr>
        <w:t>1</w:t>
      </w:r>
      <w:r w:rsidR="00A079D4">
        <w:rPr>
          <w:rFonts w:ascii="GHEA Grapalat" w:hAnsi="GHEA Grapalat"/>
          <w:b/>
          <w:i w:val="0"/>
          <w:spacing w:val="-6"/>
          <w:sz w:val="24"/>
          <w:szCs w:val="24"/>
        </w:rPr>
        <w:t>1</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027B1F" w:rsidRPr="00521A49" w:rsidRDefault="00027B1F" w:rsidP="00027B1F">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00D6389F">
        <w:rPr>
          <w:rFonts w:ascii="GHEA Grapalat" w:hAnsi="GHEA Grapalat"/>
          <w:b/>
          <w:i w:val="0"/>
          <w:spacing w:val="-6"/>
          <w:sz w:val="24"/>
          <w:szCs w:val="24"/>
        </w:rPr>
        <w:t>г. Ереван, Тбилисян ш., д. 29</w:t>
      </w:r>
      <w:r w:rsidRPr="00521A49">
        <w:rPr>
          <w:rFonts w:ascii="GHEA Grapalat" w:hAnsi="GHEA Grapalat"/>
          <w:b/>
          <w:i w:val="0"/>
          <w:spacing w:val="-6"/>
          <w:sz w:val="24"/>
          <w:szCs w:val="24"/>
        </w:rPr>
        <w:t xml:space="preserve">, в </w:t>
      </w:r>
      <w:r w:rsidR="00A079D4">
        <w:rPr>
          <w:rFonts w:ascii="GHEA Grapalat" w:hAnsi="GHEA Grapalat"/>
          <w:b/>
          <w:i w:val="0"/>
          <w:spacing w:val="-6"/>
          <w:sz w:val="24"/>
          <w:szCs w:val="24"/>
        </w:rPr>
        <w:t>10:00</w:t>
      </w:r>
      <w:r>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часов </w:t>
      </w:r>
      <w:r w:rsidR="00B011D4" w:rsidRPr="00B011D4">
        <w:rPr>
          <w:rFonts w:ascii="GHEA Grapalat" w:hAnsi="GHEA Grapalat"/>
          <w:b/>
          <w:i w:val="0"/>
          <w:spacing w:val="-6"/>
          <w:sz w:val="24"/>
          <w:szCs w:val="24"/>
        </w:rPr>
        <w:t>10</w:t>
      </w:r>
      <w:r w:rsidR="000E76A7">
        <w:rPr>
          <w:rFonts w:ascii="GHEA Grapalat" w:hAnsi="GHEA Grapalat"/>
          <w:b/>
          <w:i w:val="0"/>
          <w:spacing w:val="-6"/>
          <w:sz w:val="24"/>
          <w:szCs w:val="24"/>
        </w:rPr>
        <w:t xml:space="preserve"> </w:t>
      </w:r>
      <w:r w:rsidR="00A079D4">
        <w:rPr>
          <w:rFonts w:ascii="GHEA Grapalat" w:hAnsi="GHEA Grapalat"/>
          <w:b/>
          <w:i w:val="0"/>
          <w:spacing w:val="-6"/>
          <w:sz w:val="24"/>
          <w:szCs w:val="24"/>
        </w:rPr>
        <w:t>марта 2026</w:t>
      </w:r>
      <w:r w:rsidRPr="00521A49">
        <w:rPr>
          <w:rFonts w:ascii="GHEA Grapalat" w:hAnsi="GHEA Grapalat"/>
          <w:b/>
          <w:i w:val="0"/>
          <w:spacing w:val="-6"/>
          <w:sz w:val="24"/>
          <w:szCs w:val="24"/>
        </w:rPr>
        <w:t xml:space="preserve"> года.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Pr="00521A49">
        <w:rPr>
          <w:rFonts w:ascii="Sylfaen" w:hAnsi="Sylfaen" w:cs="Courier New"/>
          <w:i w:val="0"/>
          <w:sz w:val="24"/>
          <w:szCs w:val="24"/>
          <w:lang w:val="en-US"/>
        </w:rPr>
        <w:t> </w:t>
      </w:r>
      <w:r w:rsidRPr="00521A49">
        <w:rPr>
          <w:rFonts w:ascii="GHEA Grapalat" w:hAnsi="GHEA Grapalat"/>
          <w:i w:val="0"/>
          <w:sz w:val="24"/>
          <w:szCs w:val="24"/>
        </w:rPr>
        <w:t xml:space="preserve">объявлением, можете обратиться к секретарю Оценочной комиссии </w:t>
      </w:r>
      <w:r>
        <w:rPr>
          <w:rFonts w:ascii="GHEA Grapalat" w:hAnsi="GHEA Grapalat"/>
          <w:b/>
          <w:i w:val="0"/>
          <w:sz w:val="24"/>
          <w:szCs w:val="24"/>
        </w:rPr>
        <w:t>Астгик Вирабян</w:t>
      </w:r>
      <w:r w:rsidRPr="00521A49">
        <w:rPr>
          <w:rFonts w:ascii="GHEA Grapalat" w:hAnsi="GHEA Grapalat"/>
          <w:b/>
          <w:i w:val="0"/>
          <w:sz w:val="24"/>
          <w:szCs w:val="24"/>
        </w:rPr>
        <w:t>.</w:t>
      </w:r>
    </w:p>
    <w:p w:rsidR="00027B1F" w:rsidRPr="000C472C" w:rsidRDefault="00027B1F" w:rsidP="00027B1F">
      <w:pPr>
        <w:ind w:firstLine="709"/>
        <w:contextualSpacing/>
        <w:rPr>
          <w:rFonts w:ascii="GHEA Grapalat" w:hAnsi="GHEA Grapalat"/>
        </w:rPr>
      </w:pPr>
    </w:p>
    <w:p w:rsidR="00027B1F" w:rsidRPr="000C472C" w:rsidRDefault="00027B1F" w:rsidP="00027B1F">
      <w:pPr>
        <w:ind w:firstLine="709"/>
        <w:contextualSpacing/>
        <w:rPr>
          <w:rFonts w:ascii="GHEA Grapalat" w:hAnsi="GHEA Grapalat"/>
          <w:u w:val="single"/>
        </w:rPr>
      </w:pPr>
      <w:r w:rsidRPr="000C472C">
        <w:rPr>
          <w:rFonts w:ascii="GHEA Grapalat" w:hAnsi="GHEA Grapalat"/>
        </w:rPr>
        <w:t>Телефон</w:t>
      </w:r>
      <w:r w:rsidRPr="000C472C">
        <w:rPr>
          <w:rFonts w:ascii="GHEA Grapalat" w:hAnsi="GHEA Grapalat" w:cs="Arial LatArm"/>
        </w:rPr>
        <w:t xml:space="preserve">: </w:t>
      </w:r>
      <w:r w:rsidRPr="000C472C">
        <w:rPr>
          <w:rFonts w:ascii="GHEA Grapalat" w:hAnsi="GHEA Grapalat"/>
          <w:b/>
        </w:rPr>
        <w:t>091-22-26-25</w:t>
      </w:r>
    </w:p>
    <w:p w:rsidR="00027B1F" w:rsidRPr="000C472C" w:rsidRDefault="00027B1F" w:rsidP="00027B1F">
      <w:pPr>
        <w:ind w:firstLine="709"/>
        <w:contextualSpacing/>
        <w:rPr>
          <w:rFonts w:ascii="GHEA Grapalat" w:hAnsi="GHEA Grapalat"/>
          <w:b/>
          <w:lang w:val="af-ZA"/>
        </w:rPr>
      </w:pPr>
      <w:r w:rsidRPr="000C472C">
        <w:rPr>
          <w:rFonts w:ascii="GHEA Grapalat" w:hAnsi="GHEA Grapalat"/>
        </w:rPr>
        <w:t>Электронная</w:t>
      </w:r>
      <w:r w:rsidRPr="000C472C">
        <w:rPr>
          <w:rFonts w:ascii="GHEA Grapalat" w:hAnsi="GHEA Grapalat" w:cs="Arial LatArm"/>
        </w:rPr>
        <w:t xml:space="preserve"> </w:t>
      </w:r>
      <w:r w:rsidRPr="000C472C">
        <w:rPr>
          <w:rFonts w:ascii="GHEA Grapalat" w:hAnsi="GHEA Grapalat"/>
        </w:rPr>
        <w:t>почта</w:t>
      </w:r>
      <w:r w:rsidRPr="000C472C">
        <w:rPr>
          <w:rFonts w:ascii="GHEA Grapalat" w:hAnsi="GHEA Grapalat" w:cs="Arial LatArm"/>
        </w:rPr>
        <w:t xml:space="preserve">: </w:t>
      </w:r>
      <w:r w:rsidR="000C472C" w:rsidRPr="000C472C">
        <w:rPr>
          <w:rFonts w:ascii="GHEA Grapalat" w:hAnsi="GHEA Grapalat"/>
          <w:b/>
          <w:color w:val="000000"/>
          <w:lang w:val="af-ZA"/>
        </w:rPr>
        <w:t>procurement_hhk@hti.am</w:t>
      </w:r>
    </w:p>
    <w:p w:rsidR="00027B1F" w:rsidRPr="00521A49" w:rsidRDefault="00027B1F" w:rsidP="00027B1F">
      <w:pPr>
        <w:ind w:firstLine="709"/>
        <w:contextualSpacing/>
        <w:rPr>
          <w:rFonts w:ascii="GHEA Grapalat" w:hAnsi="GHEA Grapalat"/>
          <w:b/>
        </w:rPr>
      </w:pPr>
      <w:r w:rsidRPr="000C472C">
        <w:rPr>
          <w:rFonts w:ascii="GHEA Grapalat" w:hAnsi="GHEA Grapalat"/>
        </w:rPr>
        <w:t xml:space="preserve">Заказчик: </w:t>
      </w:r>
      <w:r w:rsidR="00D6389F" w:rsidRPr="000C472C">
        <w:rPr>
          <w:rFonts w:ascii="GHEA Grapalat" w:hAnsi="GHEA Grapalat"/>
          <w:b/>
        </w:rPr>
        <w:t>ГНКО «Республиканский</w:t>
      </w:r>
      <w:r w:rsidR="00D6389F">
        <w:rPr>
          <w:rFonts w:ascii="GHEA Grapalat" w:hAnsi="GHEA Grapalat"/>
          <w:b/>
        </w:rPr>
        <w:t xml:space="preserve"> центр телекоммуникации» МВП РА</w:t>
      </w:r>
      <w:r w:rsidRPr="00521A49">
        <w:rPr>
          <w:rFonts w:ascii="GHEA Grapalat" w:hAnsi="GHEA Grapalat"/>
          <w:b/>
          <w:lang w:val="hy-AM"/>
        </w:rPr>
        <w:t xml:space="preserve"> </w:t>
      </w:r>
    </w:p>
    <w:p w:rsidR="000B0B1C" w:rsidRDefault="000B0B1C" w:rsidP="000365AC">
      <w:pPr>
        <w:pStyle w:val="a3"/>
        <w:widowControl w:val="0"/>
        <w:spacing w:line="240" w:lineRule="auto"/>
        <w:ind w:firstLine="567"/>
        <w:jc w:val="right"/>
        <w:rPr>
          <w:rFonts w:ascii="GHEA Grapalat" w:hAnsi="GHEA Grapalat"/>
          <w:sz w:val="24"/>
          <w:szCs w:val="24"/>
        </w:rPr>
        <w:sectPr w:rsidR="000B0B1C"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Pr="00A47C53">
        <w:rPr>
          <w:rFonts w:ascii="GHEA Grapalat" w:hAnsi="GHEA Grapalat"/>
        </w:rPr>
        <w:t>запроса котировок</w:t>
      </w:r>
      <w:r w:rsidRPr="00A47C53">
        <w:rPr>
          <w:rFonts w:ascii="GHEA Grapalat" w:hAnsi="GHEA Grapalat" w:cs="Sylfaen"/>
        </w:rPr>
        <w:br/>
      </w:r>
      <w:r w:rsidRPr="00A47C53">
        <w:rPr>
          <w:rFonts w:ascii="GHEA Grapalat" w:hAnsi="GHEA Grapalat"/>
        </w:rPr>
        <w:t xml:space="preserve">под кодом </w:t>
      </w:r>
      <w:r w:rsidRPr="00A47C53">
        <w:rPr>
          <w:rFonts w:ascii="GHEA Grapalat" w:hAnsi="GHEA Grapalat"/>
          <w:b/>
        </w:rPr>
        <w:t>«</w:t>
      </w:r>
      <w:r w:rsidR="00A079D4">
        <w:rPr>
          <w:rFonts w:ascii="GHEA Grapalat" w:hAnsi="GHEA Grapalat"/>
          <w:b/>
        </w:rPr>
        <w:t>GHAPDzB-HHK-26/02</w:t>
      </w:r>
      <w:r w:rsidRPr="00A47C53">
        <w:rPr>
          <w:rFonts w:ascii="GHEA Grapalat" w:hAnsi="GHEA Grapalat"/>
          <w:b/>
        </w:rPr>
        <w:t>»</w:t>
      </w:r>
      <w:r w:rsidRPr="00A47C53">
        <w:rPr>
          <w:rFonts w:ascii="GHEA Grapalat" w:hAnsi="GHEA Grapalat" w:cs="Times Armenian"/>
        </w:rPr>
        <w:br/>
      </w:r>
      <w:r w:rsidRPr="00A47C53">
        <w:rPr>
          <w:rFonts w:ascii="GHEA Grapalat" w:hAnsi="GHEA Grapalat"/>
        </w:rPr>
        <w:t xml:space="preserve">№ 1 от </w:t>
      </w:r>
      <w:r w:rsidR="00425C34">
        <w:rPr>
          <w:rFonts w:ascii="GHEA Grapalat" w:hAnsi="GHEA Grapalat"/>
        </w:rPr>
        <w:t>27 февраля 2026</w:t>
      </w:r>
      <w:r w:rsidR="00037A8D" w:rsidRPr="00A47C53">
        <w:rPr>
          <w:rFonts w:ascii="GHEA Grapalat" w:hAnsi="GHEA Grapalat"/>
        </w:rPr>
        <w:t xml:space="preserve"> </w:t>
      </w:r>
      <w:r w:rsidRPr="00A47C53">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D6389F" w:rsidRPr="00D6389F" w:rsidRDefault="00D6389F" w:rsidP="00D6389F">
      <w:pPr>
        <w:pStyle w:val="aa"/>
        <w:spacing w:after="160"/>
        <w:ind w:right="-7"/>
        <w:contextualSpacing/>
        <w:jc w:val="center"/>
        <w:rPr>
          <w:rFonts w:ascii="GHEA Grapalat" w:hAnsi="GHEA Grapalat"/>
          <w:b/>
          <w:color w:val="0D0D0D" w:themeColor="text1" w:themeTint="F2"/>
        </w:rPr>
      </w:pPr>
      <w:r w:rsidRPr="00D6389F">
        <w:rPr>
          <w:rFonts w:ascii="GHEA Grapalat" w:hAnsi="GHEA Grapalat"/>
          <w:b/>
          <w:color w:val="0D0D0D" w:themeColor="text1" w:themeTint="F2"/>
        </w:rPr>
        <w:t>ГОСУДАРСТВЕННАЯ НЕКОММЕРЧЕСКАЯ ОРГАНИЗАЦИЯ «РЕСПУБЛИКАНСКИЙ ЦЕНТР ТЕЛЕКОММУНИКАЦИИ» МИНИСТЕРСТВА ВЫСОКОТЕХНОЛОГИЧЕСКОЙ</w:t>
      </w:r>
    </w:p>
    <w:p w:rsidR="00C84F21" w:rsidRPr="00521A49" w:rsidRDefault="00D6389F" w:rsidP="00D6389F">
      <w:pPr>
        <w:pStyle w:val="aa"/>
        <w:spacing w:after="160"/>
        <w:ind w:right="-7"/>
        <w:contextualSpacing/>
        <w:jc w:val="center"/>
        <w:rPr>
          <w:rFonts w:ascii="GHEA Grapalat" w:hAnsi="GHEA Grapalat"/>
          <w:b/>
          <w:color w:val="0D0D0D" w:themeColor="text1" w:themeTint="F2"/>
        </w:rPr>
      </w:pPr>
      <w:r w:rsidRPr="00D6389F">
        <w:rPr>
          <w:rFonts w:ascii="GHEA Grapalat" w:hAnsi="GHEA Grapalat"/>
          <w:b/>
          <w:color w:val="0D0D0D" w:themeColor="text1" w:themeTint="F2"/>
        </w:rPr>
        <w:t>ПРОМЫШЛЕННОСТИ 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w:t>
      </w:r>
      <w:r w:rsidR="000E76A7" w:rsidRPr="0023148F">
        <w:rPr>
          <w:rFonts w:ascii="GHEA Grapalat" w:hAnsi="GHEA Grapalat"/>
          <w:b/>
        </w:rPr>
        <w:t xml:space="preserve">ОБЪЯВЛЕННЫЙ С ЦЕЛЬЮ ПРИОБРЕТЕНИЯ </w:t>
      </w:r>
      <w:r w:rsidR="00A079D4">
        <w:rPr>
          <w:rFonts w:ascii="GHEA Grapalat" w:hAnsi="GHEA Grapalat"/>
          <w:b/>
        </w:rPr>
        <w:t>ЯДОХИМИКАТОВ</w:t>
      </w:r>
      <w:r w:rsidR="000E76A7" w:rsidRPr="0023148F">
        <w:rPr>
          <w:rFonts w:ascii="GHEA Grapalat" w:hAnsi="GHEA Grapalat"/>
          <w:b/>
        </w:rPr>
        <w:t xml:space="preserve"> ДЛЯ НУЖД </w:t>
      </w:r>
      <w:r w:rsidRPr="0023148F">
        <w:rPr>
          <w:rFonts w:ascii="GHEA Grapalat" w:hAnsi="GHEA Grapalat"/>
          <w:b/>
        </w:rPr>
        <w:t>ГН</w:t>
      </w:r>
      <w:r w:rsidR="00D6389F">
        <w:rPr>
          <w:rFonts w:ascii="GHEA Grapalat" w:hAnsi="GHEA Grapalat"/>
          <w:b/>
        </w:rPr>
        <w:t>К</w:t>
      </w:r>
      <w:r w:rsidRPr="0023148F">
        <w:rPr>
          <w:rFonts w:ascii="GHEA Grapalat" w:hAnsi="GHEA Grapalat"/>
          <w:b/>
        </w:rPr>
        <w:t>О «</w:t>
      </w:r>
      <w:r w:rsidR="00D6389F">
        <w:rPr>
          <w:rFonts w:ascii="GHEA Grapalat" w:hAnsi="GHEA Grapalat"/>
          <w:b/>
        </w:rPr>
        <w:t>РЦТ</w:t>
      </w:r>
      <w:r w:rsidRPr="0023148F">
        <w:rPr>
          <w:rFonts w:ascii="GHEA Grapalat" w:hAnsi="GHEA Grapalat"/>
          <w:b/>
        </w:rPr>
        <w:t>» М</w:t>
      </w:r>
      <w:r w:rsidR="00D6389F">
        <w:rPr>
          <w:rFonts w:ascii="GHEA Grapalat" w:hAnsi="GHEA Grapalat"/>
          <w:b/>
        </w:rPr>
        <w:t>ВП</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E5203B">
      <w:pPr>
        <w:jc w:val="cente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w:t>
      </w:r>
      <w:r w:rsidR="00FF6F1D" w:rsidRPr="00521A49">
        <w:rPr>
          <w:rFonts w:ascii="GHEA Grapalat" w:hAnsi="GHEA Grapalat"/>
          <w:b/>
        </w:rPr>
        <w:t xml:space="preserve">НА ЗАПРОС КОТИРОВОК, ОБЪЯВЛЕННЫЙ С ЦЕЛЬЮ ПРИОБРЕТЕНИЯ </w:t>
      </w:r>
      <w:r w:rsidR="00A079D4">
        <w:rPr>
          <w:rFonts w:ascii="GHEA Grapalat" w:hAnsi="GHEA Grapalat"/>
          <w:b/>
        </w:rPr>
        <w:t>ЯДОХИМИКАТОВ</w:t>
      </w:r>
      <w:r w:rsidR="00FF6F1D" w:rsidRPr="008E3301">
        <w:rPr>
          <w:rFonts w:ascii="GHEA Grapalat" w:hAnsi="GHEA Grapalat"/>
          <w:b/>
        </w:rPr>
        <w:t xml:space="preserve"> </w:t>
      </w:r>
      <w:r w:rsidR="00FF6F1D" w:rsidRPr="00521A49">
        <w:rPr>
          <w:rFonts w:ascii="GHEA Grapalat" w:hAnsi="GHEA Grapalat"/>
          <w:b/>
        </w:rPr>
        <w:t xml:space="preserve">ДЛЯ НУЖД </w:t>
      </w:r>
      <w:r w:rsidR="00D6389F" w:rsidRPr="0023148F">
        <w:rPr>
          <w:rFonts w:ascii="GHEA Grapalat" w:hAnsi="GHEA Grapalat"/>
          <w:b/>
        </w:rPr>
        <w:t>ГН</w:t>
      </w:r>
      <w:r w:rsidR="00D6389F">
        <w:rPr>
          <w:rFonts w:ascii="GHEA Grapalat" w:hAnsi="GHEA Grapalat"/>
          <w:b/>
        </w:rPr>
        <w:t>К</w:t>
      </w:r>
      <w:r w:rsidR="00D6389F" w:rsidRPr="0023148F">
        <w:rPr>
          <w:rFonts w:ascii="GHEA Grapalat" w:hAnsi="GHEA Grapalat"/>
          <w:b/>
        </w:rPr>
        <w:t>О «</w:t>
      </w:r>
      <w:r w:rsidR="00D6389F">
        <w:rPr>
          <w:rFonts w:ascii="GHEA Grapalat" w:hAnsi="GHEA Grapalat"/>
          <w:b/>
        </w:rPr>
        <w:t>РЦТ</w:t>
      </w:r>
      <w:r w:rsidR="00D6389F" w:rsidRPr="0023148F">
        <w:rPr>
          <w:rFonts w:ascii="GHEA Grapalat" w:hAnsi="GHEA Grapalat"/>
          <w:b/>
        </w:rPr>
        <w:t>» М</w:t>
      </w:r>
      <w:r w:rsidR="00D6389F">
        <w:rPr>
          <w:rFonts w:ascii="GHEA Grapalat" w:hAnsi="GHEA Grapalat"/>
          <w:b/>
        </w:rPr>
        <w:t>ВП</w:t>
      </w:r>
      <w:r w:rsidR="00D6389F" w:rsidRPr="00521A49">
        <w:rPr>
          <w:rFonts w:ascii="GHEA Grapalat" w:hAnsi="GHEA Grapalat"/>
          <w:b/>
        </w:rPr>
        <w:t xml:space="preserve">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A079D4">
        <w:rPr>
          <w:rFonts w:ascii="GHEA Grapalat" w:hAnsi="GHEA Grapalat"/>
          <w:b/>
        </w:rPr>
        <w:t>GHAPDzB-HHK-26/02</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73B1A" w:rsidRPr="0023148F">
        <w:rPr>
          <w:rFonts w:ascii="GHEA Grapalat" w:hAnsi="GHEA Grapalat"/>
          <w:b/>
        </w:rPr>
        <w:t>ГН</w:t>
      </w:r>
      <w:r w:rsidR="00073B1A">
        <w:rPr>
          <w:rFonts w:ascii="GHEA Grapalat" w:hAnsi="GHEA Grapalat"/>
          <w:b/>
        </w:rPr>
        <w:t>К</w:t>
      </w:r>
      <w:r w:rsidR="00073B1A" w:rsidRPr="0023148F">
        <w:rPr>
          <w:rFonts w:ascii="GHEA Grapalat" w:hAnsi="GHEA Grapalat"/>
          <w:b/>
        </w:rPr>
        <w:t>О «</w:t>
      </w:r>
      <w:r w:rsidR="00073B1A">
        <w:rPr>
          <w:rFonts w:ascii="GHEA Grapalat" w:hAnsi="GHEA Grapalat"/>
          <w:b/>
        </w:rPr>
        <w:t>РЦТ</w:t>
      </w:r>
      <w:r w:rsidR="00073B1A" w:rsidRPr="0023148F">
        <w:rPr>
          <w:rFonts w:ascii="GHEA Grapalat" w:hAnsi="GHEA Grapalat"/>
          <w:b/>
        </w:rPr>
        <w:t>» М</w:t>
      </w:r>
      <w:r w:rsidR="00073B1A">
        <w:rPr>
          <w:rFonts w:ascii="GHEA Grapalat" w:hAnsi="GHEA Grapalat"/>
          <w:b/>
        </w:rPr>
        <w:t>ВП</w:t>
      </w:r>
      <w:r w:rsidR="00073B1A" w:rsidRPr="00521A49">
        <w:rPr>
          <w:rFonts w:ascii="GHEA Grapalat" w:hAnsi="GHEA Grapalat"/>
          <w:b/>
        </w:rPr>
        <w:t xml:space="preserve">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Адрес электронной почты секретар</w:t>
      </w:r>
      <w:r w:rsidRPr="000C472C">
        <w:rPr>
          <w:rFonts w:ascii="GHEA Grapalat" w:hAnsi="GHEA Grapalat"/>
          <w:sz w:val="24"/>
          <w:szCs w:val="24"/>
        </w:rPr>
        <w:t xml:space="preserve">я оценочной комиссии </w:t>
      </w:r>
      <w:r w:rsidR="000C472C" w:rsidRPr="000C472C">
        <w:rPr>
          <w:rFonts w:ascii="GHEA Grapalat" w:hAnsi="GHEA Grapalat"/>
          <w:b/>
          <w:color w:val="000000"/>
          <w:sz w:val="24"/>
          <w:szCs w:val="24"/>
          <w:lang w:val="af-ZA"/>
        </w:rPr>
        <w:t>procurement_hhk@hti.am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AF1AEF" w:rsidRDefault="00845AA5" w:rsidP="00962010">
      <w:pPr>
        <w:pStyle w:val="3"/>
        <w:keepNext w:val="0"/>
        <w:widowControl w:val="0"/>
        <w:tabs>
          <w:tab w:val="left" w:pos="1134"/>
        </w:tabs>
        <w:spacing w:line="240" w:lineRule="auto"/>
        <w:ind w:firstLine="567"/>
        <w:contextualSpacing/>
        <w:jc w:val="both"/>
        <w:rPr>
          <w:rFonts w:ascii="GHEA Grapalat" w:hAnsi="GHEA Grapalat"/>
          <w:b/>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w:t>
      </w:r>
      <w:r w:rsidR="00EA245B" w:rsidRPr="00FF6F1D">
        <w:rPr>
          <w:rFonts w:ascii="GHEA Grapalat" w:hAnsi="GHEA Grapalat"/>
          <w:i w:val="0"/>
          <w:sz w:val="24"/>
          <w:szCs w:val="24"/>
        </w:rPr>
        <w:t xml:space="preserve">приобретение </w:t>
      </w:r>
      <w:r w:rsidR="00A079D4">
        <w:rPr>
          <w:rFonts w:ascii="GHEA Grapalat" w:hAnsi="GHEA Grapalat"/>
          <w:b/>
          <w:i w:val="0"/>
          <w:sz w:val="24"/>
          <w:szCs w:val="24"/>
        </w:rPr>
        <w:t>ядохимикатов</w:t>
      </w:r>
      <w:r w:rsidR="00DE3482" w:rsidRPr="00DE3482">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5D2E90" w:rsidRPr="005D2E90">
        <w:rPr>
          <w:rFonts w:ascii="GHEA Grapalat" w:hAnsi="GHEA Grapalat"/>
          <w:b/>
          <w:i w:val="0"/>
          <w:color w:val="0D0D0D" w:themeColor="text1" w:themeTint="F2"/>
          <w:sz w:val="24"/>
          <w:szCs w:val="24"/>
        </w:rPr>
        <w:t>ГНКО «РЦТ» МВП РА</w:t>
      </w:r>
      <w:r w:rsidR="00EA245B" w:rsidRPr="00521A49">
        <w:rPr>
          <w:rFonts w:ascii="GHEA Grapalat" w:hAnsi="GHEA Grapalat"/>
          <w:i w:val="0"/>
          <w:sz w:val="24"/>
          <w:szCs w:val="24"/>
        </w:rPr>
        <w:t xml:space="preserve">, которые сгруппированы в </w:t>
      </w:r>
      <w:r w:rsidR="00425C34">
        <w:rPr>
          <w:rFonts w:ascii="GHEA Grapalat" w:hAnsi="GHEA Grapalat"/>
          <w:b/>
          <w:i w:val="0"/>
          <w:sz w:val="24"/>
          <w:szCs w:val="24"/>
        </w:rPr>
        <w:t>8</w:t>
      </w:r>
      <w:r w:rsidR="00E5203B">
        <w:rPr>
          <w:rFonts w:ascii="GHEA Grapalat" w:hAnsi="GHEA Grapalat"/>
          <w:b/>
          <w:i w:val="0"/>
          <w:sz w:val="24"/>
          <w:szCs w:val="24"/>
        </w:rPr>
        <w:t xml:space="preserve"> лот</w:t>
      </w:r>
      <w:r w:rsidR="00FF6F1D">
        <w:rPr>
          <w:rFonts w:ascii="GHEA Grapalat" w:hAnsi="GHEA Grapalat"/>
          <w:b/>
          <w:i w:val="0"/>
          <w:sz w:val="24"/>
          <w:szCs w:val="24"/>
        </w:rPr>
        <w:t>ов</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p w:rsidR="00DE55C7" w:rsidRPr="00AF1AEF" w:rsidRDefault="00DE55C7" w:rsidP="00DE55C7"/>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726"/>
        <w:gridCol w:w="7536"/>
      </w:tblGrid>
      <w:tr w:rsidR="007B326D" w:rsidRPr="00C21CDD" w:rsidTr="00E25A50">
        <w:trPr>
          <w:jc w:val="center"/>
        </w:trPr>
        <w:tc>
          <w:tcPr>
            <w:tcW w:w="2434" w:type="dxa"/>
            <w:gridSpan w:val="2"/>
            <w:vAlign w:val="center"/>
          </w:tcPr>
          <w:p w:rsidR="007B326D" w:rsidRPr="00C21CDD"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C21CDD">
              <w:rPr>
                <w:rFonts w:ascii="GHEA Grapalat" w:hAnsi="GHEA Grapalat"/>
                <w:b/>
                <w:sz w:val="22"/>
                <w:szCs w:val="22"/>
              </w:rPr>
              <w:t>Лотов</w:t>
            </w:r>
          </w:p>
        </w:tc>
        <w:tc>
          <w:tcPr>
            <w:tcW w:w="7536" w:type="dxa"/>
            <w:vMerge w:val="restart"/>
            <w:vAlign w:val="center"/>
          </w:tcPr>
          <w:p w:rsidR="007B326D" w:rsidRPr="00C21CDD" w:rsidRDefault="007B326D" w:rsidP="00962010">
            <w:pPr>
              <w:pStyle w:val="23"/>
              <w:widowControl w:val="0"/>
              <w:spacing w:after="120" w:line="240" w:lineRule="auto"/>
              <w:ind w:firstLine="567"/>
              <w:jc w:val="center"/>
              <w:rPr>
                <w:rFonts w:ascii="GHEA Grapalat" w:hAnsi="GHEA Grapalat"/>
                <w:b/>
                <w:i/>
                <w:sz w:val="22"/>
                <w:szCs w:val="22"/>
              </w:rPr>
            </w:pPr>
            <w:r w:rsidRPr="00C21CDD">
              <w:rPr>
                <w:rFonts w:ascii="GHEA Grapalat" w:hAnsi="GHEA Grapalat"/>
                <w:b/>
                <w:i/>
                <w:sz w:val="22"/>
                <w:szCs w:val="22"/>
              </w:rPr>
              <w:t>Наименование лота</w:t>
            </w:r>
          </w:p>
        </w:tc>
      </w:tr>
      <w:tr w:rsidR="007B326D" w:rsidRPr="00C21CDD" w:rsidTr="00E25A50">
        <w:trPr>
          <w:jc w:val="center"/>
        </w:trPr>
        <w:tc>
          <w:tcPr>
            <w:tcW w:w="708" w:type="dxa"/>
            <w:vAlign w:val="center"/>
          </w:tcPr>
          <w:p w:rsidR="007B326D" w:rsidRPr="00C21CDD" w:rsidRDefault="007B326D" w:rsidP="0095062A">
            <w:pPr>
              <w:pStyle w:val="23"/>
              <w:widowControl w:val="0"/>
              <w:spacing w:after="120" w:line="240" w:lineRule="auto"/>
              <w:ind w:left="-168" w:right="1062" w:firstLine="168"/>
              <w:jc w:val="center"/>
              <w:rPr>
                <w:rFonts w:ascii="GHEA Grapalat" w:hAnsi="GHEA Grapalat"/>
                <w:sz w:val="22"/>
                <w:szCs w:val="22"/>
              </w:rPr>
            </w:pPr>
            <w:r w:rsidRPr="00C21CDD">
              <w:rPr>
                <w:rFonts w:ascii="GHEA Grapalat" w:hAnsi="GHEA Grapalat"/>
                <w:b/>
                <w:sz w:val="22"/>
                <w:szCs w:val="22"/>
              </w:rPr>
              <w:t>№</w:t>
            </w:r>
          </w:p>
        </w:tc>
        <w:tc>
          <w:tcPr>
            <w:tcW w:w="1726" w:type="dxa"/>
            <w:vAlign w:val="center"/>
          </w:tcPr>
          <w:p w:rsidR="007B326D" w:rsidRPr="00C21CDD" w:rsidRDefault="007B326D" w:rsidP="00962010">
            <w:pPr>
              <w:pStyle w:val="23"/>
              <w:widowControl w:val="0"/>
              <w:spacing w:after="120" w:line="240" w:lineRule="auto"/>
              <w:ind w:firstLine="0"/>
              <w:jc w:val="center"/>
              <w:rPr>
                <w:rFonts w:ascii="GHEA Grapalat" w:hAnsi="GHEA Grapalat"/>
                <w:b/>
                <w:sz w:val="22"/>
                <w:szCs w:val="22"/>
              </w:rPr>
            </w:pPr>
            <w:r w:rsidRPr="00C21CDD">
              <w:rPr>
                <w:rFonts w:ascii="GHEA Grapalat" w:hAnsi="GHEA Grapalat"/>
                <w:b/>
                <w:sz w:val="22"/>
                <w:szCs w:val="22"/>
              </w:rPr>
              <w:t>Цена закупки</w:t>
            </w:r>
          </w:p>
        </w:tc>
        <w:tc>
          <w:tcPr>
            <w:tcW w:w="7536" w:type="dxa"/>
            <w:vMerge/>
            <w:vAlign w:val="center"/>
          </w:tcPr>
          <w:p w:rsidR="007B326D" w:rsidRPr="00C21CDD" w:rsidRDefault="007B326D" w:rsidP="00962010">
            <w:pPr>
              <w:pStyle w:val="23"/>
              <w:widowControl w:val="0"/>
              <w:spacing w:after="120" w:line="240" w:lineRule="auto"/>
              <w:ind w:firstLine="567"/>
              <w:rPr>
                <w:rFonts w:ascii="GHEA Grapalat" w:hAnsi="GHEA Grapalat"/>
                <w:b/>
                <w:i/>
                <w:sz w:val="22"/>
                <w:szCs w:val="22"/>
              </w:rPr>
            </w:pPr>
          </w:p>
        </w:tc>
      </w:tr>
      <w:tr w:rsidR="00425C34" w:rsidRPr="00C21CDD" w:rsidTr="006736AA">
        <w:trPr>
          <w:jc w:val="center"/>
        </w:trPr>
        <w:tc>
          <w:tcPr>
            <w:tcW w:w="708" w:type="dxa"/>
            <w:vAlign w:val="center"/>
          </w:tcPr>
          <w:p w:rsidR="00425C34" w:rsidRPr="00C21CDD" w:rsidRDefault="00425C34" w:rsidP="00425C34">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1</w:t>
            </w:r>
          </w:p>
        </w:tc>
        <w:tc>
          <w:tcPr>
            <w:tcW w:w="1726" w:type="dxa"/>
          </w:tcPr>
          <w:p w:rsidR="00425C34" w:rsidRPr="00425C34" w:rsidRDefault="00425C34" w:rsidP="00425C34">
            <w:pPr>
              <w:jc w:val="center"/>
              <w:rPr>
                <w:rFonts w:ascii="GHEA Grapalat" w:hAnsi="GHEA Grapalat"/>
                <w:sz w:val="20"/>
                <w:szCs w:val="20"/>
              </w:rPr>
            </w:pPr>
            <w:r w:rsidRPr="00425C34">
              <w:rPr>
                <w:rFonts w:ascii="GHEA Grapalat" w:hAnsi="GHEA Grapalat"/>
                <w:sz w:val="20"/>
                <w:szCs w:val="20"/>
              </w:rPr>
              <w:t>20,000</w:t>
            </w:r>
          </w:p>
        </w:tc>
        <w:tc>
          <w:tcPr>
            <w:tcW w:w="7536" w:type="dxa"/>
            <w:tcBorders>
              <w:top w:val="single" w:sz="6" w:space="0" w:color="auto"/>
              <w:left w:val="single" w:sz="6" w:space="0" w:color="auto"/>
              <w:bottom w:val="single" w:sz="6" w:space="0" w:color="auto"/>
              <w:right w:val="single" w:sz="6" w:space="0" w:color="auto"/>
            </w:tcBorders>
          </w:tcPr>
          <w:p w:rsidR="00425C34" w:rsidRPr="00425C34" w:rsidRDefault="00425C34" w:rsidP="00425C34">
            <w:pPr>
              <w:autoSpaceDE w:val="0"/>
              <w:autoSpaceDN w:val="0"/>
              <w:adjustRightInd w:val="0"/>
              <w:rPr>
                <w:rFonts w:ascii="GHEA Grapalat" w:hAnsi="GHEA Grapalat" w:cs="GHEA Grapalat"/>
                <w:color w:val="000000"/>
                <w:sz w:val="20"/>
                <w:szCs w:val="20"/>
                <w:lang w:bidi="ar-SA"/>
              </w:rPr>
            </w:pPr>
            <w:r w:rsidRPr="00425C34">
              <w:rPr>
                <w:rFonts w:ascii="GHEA Grapalat" w:hAnsi="GHEA Grapalat" w:cs="GHEA Grapalat"/>
                <w:color w:val="000000"/>
                <w:sz w:val="20"/>
                <w:szCs w:val="20"/>
                <w:lang w:bidi="ar-SA"/>
              </w:rPr>
              <w:t>Ядохимикат 1</w:t>
            </w:r>
          </w:p>
        </w:tc>
      </w:tr>
      <w:tr w:rsidR="00425C34" w:rsidRPr="00C21CDD" w:rsidTr="006736AA">
        <w:trPr>
          <w:jc w:val="center"/>
        </w:trPr>
        <w:tc>
          <w:tcPr>
            <w:tcW w:w="708" w:type="dxa"/>
            <w:vAlign w:val="center"/>
          </w:tcPr>
          <w:p w:rsidR="00425C34" w:rsidRDefault="00425C34" w:rsidP="00425C34">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2</w:t>
            </w:r>
          </w:p>
        </w:tc>
        <w:tc>
          <w:tcPr>
            <w:tcW w:w="1726" w:type="dxa"/>
          </w:tcPr>
          <w:p w:rsidR="00425C34" w:rsidRPr="00425C34" w:rsidRDefault="00425C34" w:rsidP="00425C34">
            <w:pPr>
              <w:jc w:val="center"/>
              <w:rPr>
                <w:rFonts w:ascii="GHEA Grapalat" w:hAnsi="GHEA Grapalat"/>
                <w:sz w:val="20"/>
                <w:szCs w:val="20"/>
              </w:rPr>
            </w:pPr>
            <w:r w:rsidRPr="00425C34">
              <w:rPr>
                <w:rFonts w:ascii="GHEA Grapalat" w:hAnsi="GHEA Grapalat"/>
                <w:sz w:val="20"/>
                <w:szCs w:val="20"/>
              </w:rPr>
              <w:t>20,000</w:t>
            </w:r>
          </w:p>
        </w:tc>
        <w:tc>
          <w:tcPr>
            <w:tcW w:w="7536" w:type="dxa"/>
            <w:tcBorders>
              <w:top w:val="single" w:sz="6" w:space="0" w:color="auto"/>
              <w:left w:val="single" w:sz="6" w:space="0" w:color="auto"/>
              <w:bottom w:val="single" w:sz="6" w:space="0" w:color="auto"/>
              <w:right w:val="single" w:sz="6" w:space="0" w:color="auto"/>
            </w:tcBorders>
          </w:tcPr>
          <w:p w:rsidR="00425C34" w:rsidRPr="00425C34" w:rsidRDefault="00425C34" w:rsidP="00425C34">
            <w:pPr>
              <w:autoSpaceDE w:val="0"/>
              <w:autoSpaceDN w:val="0"/>
              <w:adjustRightInd w:val="0"/>
              <w:rPr>
                <w:rFonts w:ascii="GHEA Grapalat" w:hAnsi="GHEA Grapalat" w:cs="GHEA Grapalat"/>
                <w:color w:val="000000"/>
                <w:sz w:val="20"/>
                <w:szCs w:val="20"/>
                <w:lang w:bidi="ar-SA"/>
              </w:rPr>
            </w:pPr>
            <w:r w:rsidRPr="00425C34">
              <w:rPr>
                <w:rFonts w:ascii="GHEA Grapalat" w:hAnsi="GHEA Grapalat" w:cs="GHEA Grapalat"/>
                <w:color w:val="000000"/>
                <w:sz w:val="20"/>
                <w:szCs w:val="20"/>
                <w:lang w:bidi="ar-SA"/>
              </w:rPr>
              <w:t>Ядохимикат 2</w:t>
            </w:r>
          </w:p>
        </w:tc>
      </w:tr>
      <w:tr w:rsidR="00425C34" w:rsidRPr="00C21CDD" w:rsidTr="006736AA">
        <w:trPr>
          <w:jc w:val="center"/>
        </w:trPr>
        <w:tc>
          <w:tcPr>
            <w:tcW w:w="708" w:type="dxa"/>
            <w:vAlign w:val="center"/>
          </w:tcPr>
          <w:p w:rsidR="00425C34" w:rsidRDefault="00425C34" w:rsidP="00425C34">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3</w:t>
            </w:r>
          </w:p>
        </w:tc>
        <w:tc>
          <w:tcPr>
            <w:tcW w:w="1726" w:type="dxa"/>
          </w:tcPr>
          <w:p w:rsidR="00425C34" w:rsidRPr="00425C34" w:rsidRDefault="00425C34" w:rsidP="00425C34">
            <w:pPr>
              <w:jc w:val="center"/>
              <w:rPr>
                <w:rFonts w:ascii="GHEA Grapalat" w:hAnsi="GHEA Grapalat"/>
                <w:sz w:val="20"/>
                <w:szCs w:val="20"/>
              </w:rPr>
            </w:pPr>
            <w:r w:rsidRPr="00425C34">
              <w:rPr>
                <w:rFonts w:ascii="GHEA Grapalat" w:hAnsi="GHEA Grapalat"/>
                <w:sz w:val="20"/>
                <w:szCs w:val="20"/>
              </w:rPr>
              <w:t>20,000</w:t>
            </w:r>
          </w:p>
        </w:tc>
        <w:tc>
          <w:tcPr>
            <w:tcW w:w="7536" w:type="dxa"/>
            <w:tcBorders>
              <w:top w:val="single" w:sz="6" w:space="0" w:color="auto"/>
              <w:left w:val="single" w:sz="6" w:space="0" w:color="auto"/>
              <w:bottom w:val="single" w:sz="6" w:space="0" w:color="auto"/>
              <w:right w:val="single" w:sz="6" w:space="0" w:color="auto"/>
            </w:tcBorders>
          </w:tcPr>
          <w:p w:rsidR="00425C34" w:rsidRPr="00425C34" w:rsidRDefault="00425C34" w:rsidP="00425C34">
            <w:pPr>
              <w:autoSpaceDE w:val="0"/>
              <w:autoSpaceDN w:val="0"/>
              <w:adjustRightInd w:val="0"/>
              <w:rPr>
                <w:rFonts w:ascii="GHEA Grapalat" w:hAnsi="GHEA Grapalat" w:cs="GHEA Grapalat"/>
                <w:color w:val="000000"/>
                <w:sz w:val="20"/>
                <w:szCs w:val="20"/>
                <w:lang w:bidi="ar-SA"/>
              </w:rPr>
            </w:pPr>
            <w:r w:rsidRPr="00425C34">
              <w:rPr>
                <w:rFonts w:ascii="GHEA Grapalat" w:hAnsi="GHEA Grapalat" w:cs="GHEA Grapalat"/>
                <w:color w:val="000000"/>
                <w:sz w:val="20"/>
                <w:szCs w:val="20"/>
                <w:lang w:bidi="ar-SA"/>
              </w:rPr>
              <w:t>Ядохимикат 3</w:t>
            </w:r>
          </w:p>
        </w:tc>
      </w:tr>
      <w:tr w:rsidR="00425C34" w:rsidRPr="00C21CDD" w:rsidTr="006736AA">
        <w:trPr>
          <w:jc w:val="center"/>
        </w:trPr>
        <w:tc>
          <w:tcPr>
            <w:tcW w:w="708" w:type="dxa"/>
            <w:vAlign w:val="center"/>
          </w:tcPr>
          <w:p w:rsidR="00425C34" w:rsidRDefault="00425C34" w:rsidP="00425C34">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4</w:t>
            </w:r>
          </w:p>
        </w:tc>
        <w:tc>
          <w:tcPr>
            <w:tcW w:w="1726" w:type="dxa"/>
          </w:tcPr>
          <w:p w:rsidR="00425C34" w:rsidRPr="00425C34" w:rsidRDefault="00425C34" w:rsidP="00425C34">
            <w:pPr>
              <w:jc w:val="center"/>
              <w:rPr>
                <w:rFonts w:ascii="GHEA Grapalat" w:hAnsi="GHEA Grapalat"/>
                <w:sz w:val="20"/>
                <w:szCs w:val="20"/>
              </w:rPr>
            </w:pPr>
            <w:r w:rsidRPr="00425C34">
              <w:rPr>
                <w:rFonts w:ascii="GHEA Grapalat" w:hAnsi="GHEA Grapalat"/>
                <w:sz w:val="20"/>
                <w:szCs w:val="20"/>
              </w:rPr>
              <w:t>11,000</w:t>
            </w:r>
          </w:p>
        </w:tc>
        <w:tc>
          <w:tcPr>
            <w:tcW w:w="7536" w:type="dxa"/>
            <w:tcBorders>
              <w:top w:val="single" w:sz="6" w:space="0" w:color="auto"/>
              <w:left w:val="single" w:sz="6" w:space="0" w:color="auto"/>
              <w:bottom w:val="single" w:sz="6" w:space="0" w:color="auto"/>
              <w:right w:val="single" w:sz="6" w:space="0" w:color="auto"/>
            </w:tcBorders>
          </w:tcPr>
          <w:p w:rsidR="00425C34" w:rsidRPr="00425C34" w:rsidRDefault="00425C34" w:rsidP="00425C34">
            <w:pPr>
              <w:autoSpaceDE w:val="0"/>
              <w:autoSpaceDN w:val="0"/>
              <w:adjustRightInd w:val="0"/>
              <w:rPr>
                <w:rFonts w:ascii="GHEA Grapalat" w:hAnsi="GHEA Grapalat" w:cs="GHEA Grapalat"/>
                <w:color w:val="000000"/>
                <w:sz w:val="20"/>
                <w:szCs w:val="20"/>
                <w:lang w:bidi="ar-SA"/>
              </w:rPr>
            </w:pPr>
            <w:r w:rsidRPr="00425C34">
              <w:rPr>
                <w:rFonts w:ascii="GHEA Grapalat" w:hAnsi="GHEA Grapalat" w:cs="GHEA Grapalat"/>
                <w:color w:val="000000"/>
                <w:sz w:val="20"/>
                <w:szCs w:val="20"/>
                <w:lang w:bidi="ar-SA"/>
              </w:rPr>
              <w:t>Ядохимикат 4</w:t>
            </w:r>
          </w:p>
        </w:tc>
      </w:tr>
      <w:tr w:rsidR="00425C34" w:rsidRPr="00C21CDD" w:rsidTr="006736AA">
        <w:trPr>
          <w:jc w:val="center"/>
        </w:trPr>
        <w:tc>
          <w:tcPr>
            <w:tcW w:w="708" w:type="dxa"/>
            <w:vAlign w:val="center"/>
          </w:tcPr>
          <w:p w:rsidR="00425C34" w:rsidRPr="00C21CDD" w:rsidRDefault="00425C34" w:rsidP="00425C34">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5</w:t>
            </w:r>
          </w:p>
        </w:tc>
        <w:tc>
          <w:tcPr>
            <w:tcW w:w="1726" w:type="dxa"/>
          </w:tcPr>
          <w:p w:rsidR="00425C34" w:rsidRPr="00425C34" w:rsidRDefault="00425C34" w:rsidP="00425C34">
            <w:pPr>
              <w:jc w:val="center"/>
              <w:rPr>
                <w:rFonts w:ascii="GHEA Grapalat" w:hAnsi="GHEA Grapalat"/>
                <w:sz w:val="20"/>
                <w:szCs w:val="20"/>
              </w:rPr>
            </w:pPr>
            <w:r w:rsidRPr="00425C34">
              <w:rPr>
                <w:rFonts w:ascii="GHEA Grapalat" w:hAnsi="GHEA Grapalat"/>
                <w:sz w:val="20"/>
                <w:szCs w:val="20"/>
              </w:rPr>
              <w:t>22,000</w:t>
            </w:r>
          </w:p>
        </w:tc>
        <w:tc>
          <w:tcPr>
            <w:tcW w:w="7536" w:type="dxa"/>
            <w:tcBorders>
              <w:top w:val="single" w:sz="6" w:space="0" w:color="auto"/>
              <w:left w:val="single" w:sz="6" w:space="0" w:color="auto"/>
              <w:bottom w:val="single" w:sz="6" w:space="0" w:color="auto"/>
              <w:right w:val="single" w:sz="6" w:space="0" w:color="auto"/>
            </w:tcBorders>
          </w:tcPr>
          <w:p w:rsidR="00425C34" w:rsidRPr="00425C34" w:rsidRDefault="00425C34" w:rsidP="00425C34">
            <w:pPr>
              <w:autoSpaceDE w:val="0"/>
              <w:autoSpaceDN w:val="0"/>
              <w:adjustRightInd w:val="0"/>
              <w:rPr>
                <w:rFonts w:ascii="GHEA Grapalat" w:hAnsi="GHEA Grapalat" w:cs="GHEA Grapalat"/>
                <w:color w:val="000000"/>
                <w:sz w:val="20"/>
                <w:szCs w:val="20"/>
                <w:lang w:bidi="ar-SA"/>
              </w:rPr>
            </w:pPr>
            <w:r w:rsidRPr="00425C34">
              <w:rPr>
                <w:rFonts w:ascii="GHEA Grapalat" w:hAnsi="GHEA Grapalat" w:cs="GHEA Grapalat"/>
                <w:color w:val="000000"/>
                <w:sz w:val="20"/>
                <w:szCs w:val="20"/>
                <w:lang w:bidi="ar-SA"/>
              </w:rPr>
              <w:t>Ядохимикат 5</w:t>
            </w:r>
          </w:p>
        </w:tc>
      </w:tr>
      <w:tr w:rsidR="00425C34" w:rsidRPr="00C21CDD" w:rsidTr="006736AA">
        <w:trPr>
          <w:jc w:val="center"/>
        </w:trPr>
        <w:tc>
          <w:tcPr>
            <w:tcW w:w="708" w:type="dxa"/>
            <w:vAlign w:val="center"/>
          </w:tcPr>
          <w:p w:rsidR="00425C34" w:rsidRDefault="00425C34" w:rsidP="00425C34">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6</w:t>
            </w:r>
          </w:p>
        </w:tc>
        <w:tc>
          <w:tcPr>
            <w:tcW w:w="1726" w:type="dxa"/>
          </w:tcPr>
          <w:p w:rsidR="00425C34" w:rsidRPr="00425C34" w:rsidRDefault="00425C34" w:rsidP="00425C34">
            <w:pPr>
              <w:jc w:val="center"/>
              <w:rPr>
                <w:rFonts w:ascii="GHEA Grapalat" w:hAnsi="GHEA Grapalat"/>
                <w:sz w:val="20"/>
                <w:szCs w:val="20"/>
              </w:rPr>
            </w:pPr>
            <w:r w:rsidRPr="00425C34">
              <w:rPr>
                <w:rFonts w:ascii="GHEA Grapalat" w:hAnsi="GHEA Grapalat"/>
                <w:sz w:val="20"/>
                <w:szCs w:val="20"/>
              </w:rPr>
              <w:t>21,000</w:t>
            </w:r>
          </w:p>
        </w:tc>
        <w:tc>
          <w:tcPr>
            <w:tcW w:w="7536" w:type="dxa"/>
            <w:tcBorders>
              <w:top w:val="single" w:sz="6" w:space="0" w:color="auto"/>
              <w:left w:val="single" w:sz="6" w:space="0" w:color="auto"/>
              <w:bottom w:val="single" w:sz="6" w:space="0" w:color="auto"/>
              <w:right w:val="single" w:sz="6" w:space="0" w:color="auto"/>
            </w:tcBorders>
          </w:tcPr>
          <w:p w:rsidR="00425C34" w:rsidRPr="00425C34" w:rsidRDefault="00425C34" w:rsidP="00425C34">
            <w:pPr>
              <w:autoSpaceDE w:val="0"/>
              <w:autoSpaceDN w:val="0"/>
              <w:adjustRightInd w:val="0"/>
              <w:rPr>
                <w:rFonts w:ascii="GHEA Grapalat" w:hAnsi="GHEA Grapalat" w:cs="GHEA Grapalat"/>
                <w:color w:val="000000"/>
                <w:sz w:val="20"/>
                <w:szCs w:val="20"/>
                <w:lang w:bidi="ar-SA"/>
              </w:rPr>
            </w:pPr>
            <w:r w:rsidRPr="00425C34">
              <w:rPr>
                <w:rFonts w:ascii="GHEA Grapalat" w:hAnsi="GHEA Grapalat" w:cs="GHEA Grapalat"/>
                <w:color w:val="000000"/>
                <w:sz w:val="20"/>
                <w:szCs w:val="20"/>
                <w:lang w:bidi="ar-SA"/>
              </w:rPr>
              <w:t>Ядохимикат 6</w:t>
            </w:r>
          </w:p>
        </w:tc>
      </w:tr>
      <w:tr w:rsidR="00425C34" w:rsidRPr="00C21CDD" w:rsidTr="006736AA">
        <w:trPr>
          <w:jc w:val="center"/>
        </w:trPr>
        <w:tc>
          <w:tcPr>
            <w:tcW w:w="708" w:type="dxa"/>
            <w:vAlign w:val="center"/>
          </w:tcPr>
          <w:p w:rsidR="00425C34" w:rsidRDefault="00425C34" w:rsidP="00425C34">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7</w:t>
            </w:r>
          </w:p>
        </w:tc>
        <w:tc>
          <w:tcPr>
            <w:tcW w:w="1726" w:type="dxa"/>
          </w:tcPr>
          <w:p w:rsidR="00425C34" w:rsidRPr="00425C34" w:rsidRDefault="00425C34" w:rsidP="00425C34">
            <w:pPr>
              <w:jc w:val="center"/>
              <w:rPr>
                <w:rFonts w:ascii="GHEA Grapalat" w:hAnsi="GHEA Grapalat"/>
                <w:sz w:val="20"/>
                <w:szCs w:val="20"/>
              </w:rPr>
            </w:pPr>
            <w:r w:rsidRPr="00425C34">
              <w:rPr>
                <w:rFonts w:ascii="GHEA Grapalat" w:hAnsi="GHEA Grapalat"/>
                <w:sz w:val="20"/>
                <w:szCs w:val="20"/>
              </w:rPr>
              <w:t>9,000</w:t>
            </w:r>
          </w:p>
        </w:tc>
        <w:tc>
          <w:tcPr>
            <w:tcW w:w="7536" w:type="dxa"/>
            <w:tcBorders>
              <w:top w:val="single" w:sz="6" w:space="0" w:color="auto"/>
              <w:left w:val="single" w:sz="6" w:space="0" w:color="auto"/>
              <w:bottom w:val="single" w:sz="6" w:space="0" w:color="auto"/>
              <w:right w:val="single" w:sz="6" w:space="0" w:color="auto"/>
            </w:tcBorders>
          </w:tcPr>
          <w:p w:rsidR="00425C34" w:rsidRPr="00425C34" w:rsidRDefault="00425C34" w:rsidP="00425C34">
            <w:pPr>
              <w:autoSpaceDE w:val="0"/>
              <w:autoSpaceDN w:val="0"/>
              <w:adjustRightInd w:val="0"/>
              <w:rPr>
                <w:rFonts w:ascii="GHEA Grapalat" w:hAnsi="GHEA Grapalat" w:cs="GHEA Grapalat"/>
                <w:color w:val="000000"/>
                <w:sz w:val="20"/>
                <w:szCs w:val="20"/>
                <w:lang w:bidi="ar-SA"/>
              </w:rPr>
            </w:pPr>
            <w:r w:rsidRPr="00425C34">
              <w:rPr>
                <w:rFonts w:ascii="GHEA Grapalat" w:hAnsi="GHEA Grapalat" w:cs="GHEA Grapalat"/>
                <w:color w:val="000000"/>
                <w:sz w:val="20"/>
                <w:szCs w:val="20"/>
                <w:lang w:bidi="ar-SA"/>
              </w:rPr>
              <w:t>Ядохимикат 7</w:t>
            </w:r>
          </w:p>
        </w:tc>
      </w:tr>
      <w:tr w:rsidR="00425C34" w:rsidRPr="00C21CDD" w:rsidTr="006736AA">
        <w:trPr>
          <w:jc w:val="center"/>
        </w:trPr>
        <w:tc>
          <w:tcPr>
            <w:tcW w:w="708" w:type="dxa"/>
            <w:vAlign w:val="center"/>
          </w:tcPr>
          <w:p w:rsidR="00425C34" w:rsidRDefault="00425C34" w:rsidP="00425C34">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8</w:t>
            </w:r>
          </w:p>
        </w:tc>
        <w:tc>
          <w:tcPr>
            <w:tcW w:w="1726" w:type="dxa"/>
          </w:tcPr>
          <w:p w:rsidR="00425C34" w:rsidRPr="00425C34" w:rsidRDefault="00425C34" w:rsidP="00425C34">
            <w:pPr>
              <w:jc w:val="center"/>
              <w:rPr>
                <w:rFonts w:ascii="GHEA Grapalat" w:hAnsi="GHEA Grapalat"/>
                <w:sz w:val="20"/>
                <w:szCs w:val="20"/>
              </w:rPr>
            </w:pPr>
            <w:r w:rsidRPr="00425C34">
              <w:rPr>
                <w:rFonts w:ascii="GHEA Grapalat" w:hAnsi="GHEA Grapalat"/>
                <w:sz w:val="20"/>
                <w:szCs w:val="20"/>
              </w:rPr>
              <w:t>18,000</w:t>
            </w:r>
          </w:p>
        </w:tc>
        <w:tc>
          <w:tcPr>
            <w:tcW w:w="7536" w:type="dxa"/>
            <w:tcBorders>
              <w:top w:val="single" w:sz="6" w:space="0" w:color="auto"/>
              <w:left w:val="single" w:sz="6" w:space="0" w:color="auto"/>
              <w:bottom w:val="single" w:sz="6" w:space="0" w:color="auto"/>
              <w:right w:val="single" w:sz="6" w:space="0" w:color="auto"/>
            </w:tcBorders>
          </w:tcPr>
          <w:p w:rsidR="00425C34" w:rsidRPr="00425C34" w:rsidRDefault="00425C34" w:rsidP="00425C34">
            <w:pPr>
              <w:autoSpaceDE w:val="0"/>
              <w:autoSpaceDN w:val="0"/>
              <w:adjustRightInd w:val="0"/>
              <w:rPr>
                <w:rFonts w:ascii="GHEA Grapalat" w:hAnsi="GHEA Grapalat" w:cs="GHEA Grapalat"/>
                <w:color w:val="000000"/>
                <w:sz w:val="20"/>
                <w:szCs w:val="20"/>
                <w:lang w:bidi="ar-SA"/>
              </w:rPr>
            </w:pPr>
            <w:r w:rsidRPr="00425C34">
              <w:rPr>
                <w:rFonts w:ascii="GHEA Grapalat" w:hAnsi="GHEA Grapalat" w:cs="GHEA Grapalat"/>
                <w:color w:val="000000"/>
                <w:sz w:val="20"/>
                <w:szCs w:val="20"/>
                <w:lang w:bidi="ar-SA"/>
              </w:rPr>
              <w:t>Ядохимикат 8</w:t>
            </w:r>
          </w:p>
        </w:tc>
      </w:tr>
    </w:tbl>
    <w:p w:rsidR="006B4AC7" w:rsidRPr="00712AD8" w:rsidRDefault="006B4AC7" w:rsidP="00962010">
      <w:pPr>
        <w:pStyle w:val="23"/>
        <w:widowControl w:val="0"/>
        <w:spacing w:after="160" w:line="240" w:lineRule="auto"/>
        <w:ind w:firstLine="567"/>
        <w:rPr>
          <w:rFonts w:ascii="GHEA Grapalat" w:hAnsi="GHEA Grapalat"/>
          <w:sz w:val="24"/>
          <w:szCs w:val="24"/>
        </w:rPr>
      </w:pPr>
    </w:p>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D87056">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r w:rsidRPr="00521A49">
        <w:rPr>
          <w:rFonts w:ascii="GHEA Grapalat" w:hAnsi="GHEA Grapalat"/>
        </w:rPr>
        <w:t>органа,</w:t>
      </w:r>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753E6E"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lastRenderedPageBreak/>
        <w:t>6</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735584" w:rsidRDefault="00735584" w:rsidP="00735584">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E58F4" w:rsidRPr="009044F1" w:rsidRDefault="00BA3554" w:rsidP="006E58F4">
      <w:pPr>
        <w:widowControl w:val="0"/>
        <w:tabs>
          <w:tab w:val="left" w:pos="1134"/>
        </w:tabs>
        <w:ind w:firstLine="567"/>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6E58F4" w:rsidRPr="000B29DC">
        <w:rPr>
          <w:rFonts w:ascii="GHEA Grapalat" w:hAnsi="GHEA Grapalat"/>
        </w:rPr>
        <w:t xml:space="preserve">Включение участника в </w:t>
      </w:r>
      <w:r w:rsidR="006E58F4">
        <w:rPr>
          <w:rFonts w:ascii="GHEA Grapalat" w:hAnsi="GHEA Grapalat"/>
        </w:rPr>
        <w:t>списки</w:t>
      </w:r>
      <w:r w:rsidR="006E58F4" w:rsidRPr="000B29DC">
        <w:rPr>
          <w:rFonts w:ascii="GHEA Grapalat" w:hAnsi="GHEA Grapalat"/>
        </w:rPr>
        <w:t>, предусмотренны</w:t>
      </w:r>
      <w:r w:rsidR="006E58F4">
        <w:rPr>
          <w:rFonts w:ascii="GHEA Grapalat" w:hAnsi="GHEA Grapalat"/>
        </w:rPr>
        <w:t>е</w:t>
      </w:r>
      <w:r w:rsidR="006E58F4" w:rsidRPr="000B29DC">
        <w:rPr>
          <w:rFonts w:ascii="GHEA Grapalat" w:hAnsi="GHEA Grapalat"/>
        </w:rPr>
        <w:t xml:space="preserve"> пунктом 6 части 1 статьи 6 Закона</w:t>
      </w:r>
      <w:r w:rsidR="006E58F4">
        <w:rPr>
          <w:rFonts w:ascii="GHEA Grapalat" w:hAnsi="GHEA Grapalat"/>
        </w:rPr>
        <w:t xml:space="preserve">, а также </w:t>
      </w:r>
      <w:r w:rsidR="006E58F4" w:rsidRPr="000F78B8">
        <w:rPr>
          <w:rFonts w:ascii="GHEA Grapalat" w:hAnsi="GHEA Grapalat"/>
        </w:rPr>
        <w:t xml:space="preserve">подпунктом 2 пункта 2 </w:t>
      </w:r>
      <w:r w:rsidR="006E58F4">
        <w:rPr>
          <w:rFonts w:ascii="GHEA Grapalat" w:hAnsi="GHEA Grapalat"/>
        </w:rPr>
        <w:t>постановления Правительства РА N</w:t>
      </w:r>
      <w:r w:rsidR="006E58F4">
        <w:rPr>
          <w:rFonts w:ascii="GHEA Grapalat" w:hAnsi="GHEA Grapalat"/>
          <w:lang w:val="hy-AM"/>
        </w:rPr>
        <w:t>817-</w:t>
      </w:r>
      <w:r w:rsidR="006E58F4">
        <w:rPr>
          <w:rFonts w:ascii="GHEA Grapalat" w:hAnsi="GHEA Grapalat"/>
        </w:rPr>
        <w:t xml:space="preserve">А от </w:t>
      </w:r>
      <w:r w:rsidR="006E58F4">
        <w:rPr>
          <w:rFonts w:ascii="GHEA Grapalat" w:hAnsi="GHEA Grapalat"/>
          <w:lang w:val="hy-AM"/>
        </w:rPr>
        <w:t>20.06.2025</w:t>
      </w:r>
      <w:r w:rsidR="006E58F4">
        <w:rPr>
          <w:rFonts w:ascii="GHEA Grapalat" w:hAnsi="GHEA Grapalat"/>
        </w:rPr>
        <w:t>г</w:t>
      </w:r>
      <w:r w:rsidR="006E58F4"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6E58F4">
        <w:rPr>
          <w:rFonts w:ascii="GHEA Grapalat" w:hAnsi="GHEA Grapalat"/>
        </w:rPr>
        <w:t>.</w:t>
      </w:r>
      <w:r w:rsidR="006E58F4" w:rsidRPr="00116AD8">
        <w:rPr>
          <w:rFonts w:ascii="GHEA Grapalat" w:hAnsi="GHEA Grapalat"/>
        </w:rPr>
        <w:t xml:space="preserve"> </w:t>
      </w:r>
      <w:r w:rsidR="006E58F4" w:rsidRPr="009044F1">
        <w:rPr>
          <w:rFonts w:ascii="GHEA Grapalat" w:hAnsi="GHEA Grapalat"/>
        </w:rPr>
        <w:t>Запрещается одновременное участие в настоящей процедуре</w:t>
      </w:r>
      <w:r w:rsidR="006E58F4">
        <w:rPr>
          <w:rFonts w:ascii="GHEA Grapalat" w:hAnsi="GHEA Grapalat"/>
        </w:rPr>
        <w:t xml:space="preserve"> (на о</w:t>
      </w:r>
      <w:r w:rsidR="006E58F4" w:rsidRPr="000811C1">
        <w:rPr>
          <w:rFonts w:ascii="GHEA Grapalat" w:hAnsi="GHEA Grapalat"/>
        </w:rPr>
        <w:t>дин и тот же</w:t>
      </w:r>
      <w:r w:rsidR="006E58F4">
        <w:rPr>
          <w:rFonts w:ascii="GHEA Grapalat" w:hAnsi="GHEA Grapalat"/>
        </w:rPr>
        <w:t xml:space="preserve"> лот)</w:t>
      </w:r>
      <w:r w:rsidR="006E58F4"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21A49" w:rsidRDefault="009F18D0" w:rsidP="006E58F4">
      <w:pPr>
        <w:widowControl w:val="0"/>
        <w:tabs>
          <w:tab w:val="left" w:pos="1134"/>
        </w:tabs>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 xml:space="preserve">председателем Совета данного юридического лица, заместителем председателя </w:t>
      </w:r>
      <w:r w:rsidRPr="00521A49">
        <w:rPr>
          <w:rFonts w:ascii="GHEA Grapalat" w:hAnsi="GHEA Grapalat"/>
          <w:color w:val="000000"/>
        </w:rPr>
        <w:lastRenderedPageBreak/>
        <w:t>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lastRenderedPageBreak/>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r w:rsidR="00F9791A" w:rsidRPr="00521A49">
        <w:rPr>
          <w:rFonts w:ascii="GHEA Grapalat" w:hAnsi="GHEA Grapalat"/>
        </w:rPr>
        <w:t>ое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D6389F">
        <w:rPr>
          <w:rFonts w:ascii="GHEA Grapalat" w:hAnsi="GHEA Grapalat"/>
          <w:b/>
          <w:sz w:val="24"/>
          <w:szCs w:val="24"/>
        </w:rPr>
        <w:t>г. Ереван, Тбилисян ш., д. 29</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A079D4">
        <w:rPr>
          <w:rFonts w:ascii="GHEA Grapalat" w:hAnsi="GHEA Grapalat"/>
          <w:b/>
          <w:sz w:val="24"/>
          <w:szCs w:val="24"/>
        </w:rPr>
        <w:t>10:00</w:t>
      </w:r>
      <w:r w:rsidR="002156A2">
        <w:rPr>
          <w:rFonts w:ascii="GHEA Grapalat" w:hAnsi="GHEA Grapalat"/>
          <w:b/>
          <w:sz w:val="24"/>
          <w:szCs w:val="24"/>
        </w:rPr>
        <w:t xml:space="preserve"> </w:t>
      </w:r>
      <w:r w:rsidR="00805C77" w:rsidRPr="00521A49">
        <w:rPr>
          <w:rFonts w:ascii="GHEA Grapalat" w:hAnsi="GHEA Grapalat"/>
          <w:b/>
          <w:sz w:val="24"/>
          <w:szCs w:val="24"/>
        </w:rPr>
        <w:t xml:space="preserve">часов </w:t>
      </w:r>
      <w:r w:rsidR="00B011D4" w:rsidRPr="00B011D4">
        <w:rPr>
          <w:rFonts w:ascii="GHEA Grapalat" w:hAnsi="GHEA Grapalat"/>
          <w:b/>
          <w:sz w:val="24"/>
          <w:szCs w:val="24"/>
        </w:rPr>
        <w:t>1</w:t>
      </w:r>
      <w:r w:rsidR="00425C34">
        <w:rPr>
          <w:rFonts w:ascii="GHEA Grapalat" w:hAnsi="GHEA Grapalat"/>
          <w:b/>
          <w:sz w:val="24"/>
          <w:szCs w:val="24"/>
        </w:rPr>
        <w:t>1</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CA2C54">
        <w:rPr>
          <w:rFonts w:ascii="GHEA Grapalat" w:hAnsi="GHEA Grapalat"/>
          <w:b/>
          <w:sz w:val="24"/>
          <w:szCs w:val="24"/>
        </w:rPr>
        <w:t>Астгик Вирабян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521A49">
        <w:rPr>
          <w:rFonts w:ascii="GHEA Grapalat" w:hAnsi="GHEA Grapalat"/>
          <w:sz w:val="24"/>
          <w:szCs w:val="24"/>
        </w:rPr>
        <w:t>деклация</w:t>
      </w:r>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A2C54" w:rsidRDefault="00CA2C54" w:rsidP="00962010">
      <w:pPr>
        <w:widowControl w:val="0"/>
        <w:spacing w:after="160"/>
        <w:jc w:val="center"/>
        <w:rPr>
          <w:rFonts w:ascii="GHEA Grapalat" w:hAnsi="GHEA Grapalat"/>
          <w:b/>
        </w:r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w:t>
      </w:r>
      <w:r w:rsidRPr="00521A49">
        <w:rPr>
          <w:rFonts w:ascii="GHEA Grapalat" w:hAnsi="GHEA Grapalat"/>
          <w:sz w:val="24"/>
          <w:szCs w:val="24"/>
        </w:rPr>
        <w:lastRenderedPageBreak/>
        <w:t>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ложения, лумы указаны в цифрах.</w:t>
      </w:r>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B011D4" w:rsidRPr="00B011D4">
        <w:rPr>
          <w:rFonts w:ascii="GHEA Grapalat" w:hAnsi="GHEA Grapalat"/>
          <w:b/>
          <w:sz w:val="24"/>
          <w:szCs w:val="24"/>
        </w:rPr>
        <w:t>1</w:t>
      </w:r>
      <w:r w:rsidR="00425C34">
        <w:rPr>
          <w:rFonts w:ascii="GHEA Grapalat" w:hAnsi="GHEA Grapalat"/>
          <w:b/>
          <w:sz w:val="24"/>
          <w:szCs w:val="24"/>
        </w:rPr>
        <w:t>1</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A079D4">
        <w:rPr>
          <w:rFonts w:ascii="GHEA Grapalat" w:hAnsi="GHEA Grapalat"/>
          <w:b/>
          <w:sz w:val="24"/>
          <w:szCs w:val="24"/>
        </w:rPr>
        <w:t>10:00</w:t>
      </w:r>
      <w:r w:rsidR="002156A2">
        <w:rPr>
          <w:rFonts w:ascii="GHEA Grapalat" w:hAnsi="GHEA Grapalat"/>
          <w:b/>
          <w:sz w:val="24"/>
          <w:szCs w:val="24"/>
        </w:rPr>
        <w:t xml:space="preserve">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семдесять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w:t>
      </w:r>
      <w:r w:rsidR="006A4E85" w:rsidRPr="00521A49">
        <w:rPr>
          <w:rFonts w:ascii="GHEA Grapalat" w:hAnsi="GHEA Grapalat"/>
        </w:rPr>
        <w:lastRenderedPageBreak/>
        <w:t xml:space="preserve">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на заседаниии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w:t>
      </w:r>
      <w:r w:rsidRPr="00521A49">
        <w:rPr>
          <w:rFonts w:ascii="GHEA Grapalat" w:hAnsi="GHEA Grapalat"/>
          <w:sz w:val="24"/>
          <w:szCs w:val="24"/>
        </w:rPr>
        <w:lastRenderedPageBreak/>
        <w:t>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375EDC" w:rsidRDefault="00375EDC" w:rsidP="00375ED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75EDC" w:rsidRDefault="00375EDC" w:rsidP="00375ED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375EDC" w:rsidRPr="00AA7117" w:rsidRDefault="00375EDC" w:rsidP="00375ED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w:t>
      </w:r>
      <w:r w:rsidR="001E4A24" w:rsidRPr="00521A49">
        <w:rPr>
          <w:rFonts w:ascii="GHEA Grapalat" w:hAnsi="GHEA Grapalat"/>
          <w:sz w:val="24"/>
          <w:szCs w:val="24"/>
        </w:rPr>
        <w:lastRenderedPageBreak/>
        <w:t>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55059" w:rsidRDefault="00555059" w:rsidP="00555059">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555059" w:rsidRPr="00B24E4B" w:rsidRDefault="00555059" w:rsidP="00555059">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555059" w:rsidRPr="00B24E4B" w:rsidRDefault="00555059" w:rsidP="00555059">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555059" w:rsidRDefault="00555059" w:rsidP="00555059">
      <w:pPr>
        <w:pStyle w:val="aff"/>
        <w:widowControl w:val="0"/>
        <w:numPr>
          <w:ilvl w:val="0"/>
          <w:numId w:val="31"/>
        </w:numPr>
        <w:ind w:left="0" w:firstLine="284"/>
        <w:contextualSpacing/>
        <w:jc w:val="both"/>
        <w:rPr>
          <w:ins w:id="2"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55059" w:rsidRDefault="00555059" w:rsidP="00555059">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rsidR="00555059" w:rsidRDefault="00555059" w:rsidP="00555059">
      <w:pPr>
        <w:widowControl w:val="0"/>
        <w:tabs>
          <w:tab w:val="left" w:pos="1134"/>
        </w:tabs>
        <w:ind w:left="-360"/>
        <w:jc w:val="both"/>
        <w:rPr>
          <w:rFonts w:ascii="GHEA Grapalat" w:hAnsi="GHEA Grapalat" w:cs="Sylfaen"/>
        </w:rPr>
      </w:pPr>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w:t>
      </w:r>
      <w:r>
        <w:rPr>
          <w:rFonts w:ascii="GHEA Grapalat" w:hAnsi="GHEA Grapalat" w:cs="Sylfaen"/>
        </w:rPr>
        <w:lastRenderedPageBreak/>
        <w:t xml:space="preserve">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rsidR="00555059" w:rsidRPr="00671189" w:rsidRDefault="00555059" w:rsidP="00555059">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lastRenderedPageBreak/>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lastRenderedPageBreak/>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008F00C0" w:rsidRPr="00681C1F">
        <w:rPr>
          <w:rFonts w:ascii="GHEA Grapalat" w:hAnsi="GHEA Grapalat"/>
          <w:color w:val="000000" w:themeColor="text1"/>
        </w:rPr>
        <w:t>На основании требования о предоставлении обеспечений</w:t>
      </w:r>
      <w:r w:rsidR="008F00C0">
        <w:rPr>
          <w:rFonts w:ascii="GHEA Grapalat" w:hAnsi="GHEA Grapalat"/>
          <w:color w:val="000000" w:themeColor="text1"/>
        </w:rPr>
        <w:t xml:space="preserve"> </w:t>
      </w:r>
      <w:r w:rsidR="008F00C0" w:rsidRPr="00681C1F">
        <w:rPr>
          <w:rFonts w:ascii="GHEA Grapalat" w:hAnsi="GHEA Grapalat"/>
          <w:color w:val="000000" w:themeColor="text1"/>
        </w:rPr>
        <w:t xml:space="preserve">квалификации и договора отобранный участник в течение </w:t>
      </w:r>
      <w:r w:rsidR="008F00C0">
        <w:rPr>
          <w:rFonts w:ascii="GHEA Grapalat" w:hAnsi="GHEA Grapalat"/>
          <w:color w:val="000000" w:themeColor="text1"/>
        </w:rPr>
        <w:t>5</w:t>
      </w:r>
      <w:r w:rsidR="008F00C0" w:rsidRPr="00681C1F">
        <w:rPr>
          <w:rFonts w:ascii="GHEA Grapalat" w:hAnsi="GHEA Grapalat"/>
          <w:color w:val="000000" w:themeColor="text1"/>
        </w:rPr>
        <w:t xml:space="preserve">-и рабочих дней </w:t>
      </w:r>
      <w:r w:rsidR="008F00C0">
        <w:rPr>
          <w:rFonts w:ascii="GHEA Grapalat" w:hAnsi="GHEA Grapalat"/>
          <w:color w:val="000000" w:themeColor="text1"/>
        </w:rPr>
        <w:t xml:space="preserve">после </w:t>
      </w:r>
      <w:r w:rsidR="008F00C0" w:rsidRPr="00681C1F">
        <w:rPr>
          <w:rFonts w:ascii="GHEA Grapalat" w:hAnsi="GHEA Grapalat"/>
          <w:color w:val="000000" w:themeColor="text1"/>
        </w:rPr>
        <w:t>дня его получения, обязан представить обеспечения квалификации и договора.</w:t>
      </w:r>
      <w:r w:rsidR="008F00C0" w:rsidRPr="00EA7411">
        <w:rPr>
          <w:rFonts w:ascii="GHEA Grapalat" w:hAnsi="GHEA Grapalat"/>
        </w:rPr>
        <w:t xml:space="preserve"> </w:t>
      </w:r>
      <w:r w:rsidR="008F00C0"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w:t>
      </w:r>
      <w:r w:rsidR="008F00C0">
        <w:rPr>
          <w:rFonts w:ascii="GHEA Grapalat" w:hAnsi="GHEA Grapalat"/>
          <w:lang w:val="hy-AM"/>
        </w:rPr>
        <w:t>«</w:t>
      </w:r>
      <w:r w:rsidR="008F00C0">
        <w:rPr>
          <w:rFonts w:ascii="GHEA Grapalat" w:hAnsi="GHEA Grapalat"/>
        </w:rPr>
        <w:t>10</w:t>
      </w:r>
      <w:bookmarkStart w:id="3" w:name="_GoBack"/>
      <w:bookmarkEnd w:id="3"/>
      <w:r w:rsidR="008F00C0">
        <w:rPr>
          <w:rFonts w:ascii="GHEA Grapalat" w:hAnsi="GHEA Grapalat"/>
          <w:lang w:val="hy-AM"/>
        </w:rPr>
        <w:t>»</w:t>
      </w:r>
      <w:r w:rsidR="008F00C0" w:rsidRPr="00F818E0">
        <w:rPr>
          <w:rFonts w:ascii="GHEA Grapalat" w:hAnsi="GHEA Grapalat"/>
        </w:rPr>
        <w:t xml:space="preserve"> рабочих дней</w:t>
      </w:r>
      <w:r w:rsidR="008F00C0"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F00C0">
        <w:rPr>
          <w:rFonts w:ascii="GHEA Grapalat" w:hAnsi="GHEA Grapalat"/>
          <w:color w:val="000000" w:themeColor="text1"/>
        </w:rPr>
        <w:t xml:space="preserve"> </w:t>
      </w:r>
      <w:r w:rsidR="008F00C0" w:rsidRPr="00681C1F">
        <w:rPr>
          <w:rFonts w:ascii="GHEA Grapalat" w:hAnsi="GHEA Grapalat"/>
          <w:color w:val="000000" w:themeColor="text1"/>
        </w:rPr>
        <w:t>и договора(</w:t>
      </w:r>
      <w:r w:rsidR="008F00C0">
        <w:rPr>
          <w:rFonts w:ascii="GHEA Grapalat" w:hAnsi="GHEA Grapalat"/>
          <w:color w:val="000000" w:themeColor="text1"/>
        </w:rPr>
        <w:t>предоплаты</w:t>
      </w:r>
      <w:r w:rsidR="008F00C0" w:rsidRPr="00681C1F">
        <w:rPr>
          <w:rFonts w:ascii="GHEA Grapalat" w:hAnsi="GHEA Grapalat"/>
          <w:color w:val="000000" w:themeColor="text1"/>
        </w:rPr>
        <w:t>)</w:t>
      </w:r>
      <w:r w:rsidR="008F00C0">
        <w:rPr>
          <w:rFonts w:ascii="GHEA Grapalat" w:hAnsi="GHEA Grapalat"/>
          <w:color w:val="000000" w:themeColor="text1"/>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w:t>
      </w:r>
      <w:r w:rsidRPr="00521A49">
        <w:rPr>
          <w:rFonts w:ascii="GHEA Grapalat" w:hAnsi="GHEA Grapalat"/>
        </w:rPr>
        <w:lastRenderedPageBreak/>
        <w:t xml:space="preserve">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lastRenderedPageBreak/>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A0095" w:rsidRPr="00AF1AEF" w:rsidRDefault="003A0095" w:rsidP="00962010">
      <w:pPr>
        <w:jc w:val="center"/>
        <w:rPr>
          <w:rFonts w:ascii="GHEA Grapalat" w:hAnsi="GHEA Grapalat"/>
          <w:b/>
        </w:rPr>
      </w:pPr>
    </w:p>
    <w:p w:rsidR="003A0095" w:rsidRPr="00AF1AEF" w:rsidRDefault="003A0095"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lastRenderedPageBreak/>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w:t>
      </w:r>
      <w:r w:rsidRPr="00521A49">
        <w:rPr>
          <w:rFonts w:ascii="GHEA Grapalat" w:hAnsi="GHEA Grapalat"/>
        </w:rPr>
        <w:lastRenderedPageBreak/>
        <w:t>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-объявлени</w:t>
      </w:r>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утвержденн</w:t>
      </w:r>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079D4">
        <w:rPr>
          <w:rFonts w:ascii="GHEA Grapalat" w:hAnsi="GHEA Grapalat"/>
          <w:b/>
          <w:sz w:val="22"/>
          <w:szCs w:val="22"/>
        </w:rPr>
        <w:t>GHAPDzB-HHK-26/02</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5D2E90" w:rsidP="00962010">
      <w:pPr>
        <w:spacing w:line="360" w:lineRule="auto"/>
        <w:contextualSpacing/>
        <w:jc w:val="both"/>
        <w:rPr>
          <w:rFonts w:ascii="GHEA Grapalat" w:hAnsi="GHEA Grapalat" w:cs="Sylfaen"/>
        </w:rPr>
      </w:pPr>
      <w:r w:rsidRPr="005D2E90">
        <w:rPr>
          <w:rFonts w:ascii="GHEA Grapalat" w:hAnsi="GHEA Grapalat"/>
          <w:b/>
        </w:rPr>
        <w:t>ГНКО «РЦТ» МВП РА</w:t>
      </w:r>
      <w:r w:rsidR="007D1A23" w:rsidRPr="00521A49">
        <w:rPr>
          <w:rFonts w:ascii="GHEA Grapalat" w:hAnsi="GHEA Grapalat"/>
        </w:rPr>
        <w:t xml:space="preserve"> под кодом </w:t>
      </w:r>
      <w:r w:rsidR="007D1A23" w:rsidRPr="00521A49">
        <w:rPr>
          <w:rFonts w:ascii="GHEA Grapalat" w:hAnsi="GHEA Grapalat"/>
          <w:b/>
          <w:sz w:val="22"/>
          <w:szCs w:val="22"/>
        </w:rPr>
        <w:t>«</w:t>
      </w:r>
      <w:r w:rsidR="00A079D4">
        <w:rPr>
          <w:rFonts w:ascii="GHEA Grapalat" w:hAnsi="GHEA Grapalat"/>
          <w:b/>
          <w:sz w:val="22"/>
          <w:szCs w:val="22"/>
        </w:rPr>
        <w:t>GHAPDzB-HHK-26/02</w:t>
      </w:r>
      <w:r w:rsidR="007D1A23" w:rsidRPr="00521A49">
        <w:rPr>
          <w:rFonts w:ascii="GHEA Grapalat" w:hAnsi="GHEA Grapalat"/>
          <w:b/>
          <w:sz w:val="22"/>
          <w:szCs w:val="22"/>
        </w:rPr>
        <w:t>»</w:t>
      </w:r>
      <w:r w:rsidR="007D1A23" w:rsidRPr="00521A49">
        <w:rPr>
          <w:rFonts w:ascii="GHEA Grapalat" w:hAnsi="GHEA Grapalat" w:cs="Sylfaen"/>
        </w:rPr>
        <w:t xml:space="preserve"> </w:t>
      </w:r>
      <w:r w:rsidR="007D1A23"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Настоящим _________________________________объявляет и подтверждает,что:</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A079D4">
        <w:rPr>
          <w:rFonts w:ascii="GHEA Grapalat" w:hAnsi="GHEA Grapalat"/>
          <w:b/>
          <w:sz w:val="22"/>
          <w:szCs w:val="22"/>
        </w:rPr>
        <w:t>GHAPDzB-HHK-26/02</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A079D4">
        <w:rPr>
          <w:rFonts w:ascii="GHEA Grapalat" w:hAnsi="GHEA Grapalat"/>
          <w:b/>
          <w:sz w:val="22"/>
          <w:szCs w:val="22"/>
        </w:rPr>
        <w:t>GHAPDzB-HHK-26/02</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lastRenderedPageBreak/>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антиконкурентного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4"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079D4">
        <w:rPr>
          <w:rFonts w:ascii="GHEA Grapalat" w:hAnsi="GHEA Grapalat"/>
          <w:b/>
          <w:sz w:val="22"/>
          <w:szCs w:val="22"/>
        </w:rPr>
        <w:t>GHAPDzB-HHK-26/02</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A079D4">
        <w:rPr>
          <w:rFonts w:ascii="GHEA Grapalat" w:hAnsi="GHEA Grapalat"/>
          <w:b/>
          <w:sz w:val="22"/>
          <w:szCs w:val="22"/>
        </w:rPr>
        <w:t>GHAPDzB-HHK-26/02</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079D4">
        <w:rPr>
          <w:rFonts w:ascii="GHEA Grapalat" w:hAnsi="GHEA Grapalat"/>
          <w:b/>
          <w:sz w:val="22"/>
          <w:szCs w:val="22"/>
        </w:rPr>
        <w:t>GHAPDzB-HHK-26/02</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5"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F33661"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F33661"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F33661"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F33661"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F33661"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F33661"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rsidTr="006D2CDF">
        <w:trPr>
          <w:trHeight w:val="924"/>
        </w:trPr>
        <w:tc>
          <w:tcPr>
            <w:tcW w:w="9016" w:type="dxa"/>
            <w:gridSpan w:val="2"/>
            <w:vAlign w:val="center"/>
          </w:tcPr>
          <w:p w:rsidR="00F016A2" w:rsidRPr="00521A49" w:rsidRDefault="00F33661"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F3366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F3366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F33661"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F33661"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rsidTr="006D2CDF">
        <w:trPr>
          <w:trHeight w:val="924"/>
        </w:trPr>
        <w:tc>
          <w:tcPr>
            <w:tcW w:w="9016" w:type="dxa"/>
            <w:gridSpan w:val="2"/>
            <w:vAlign w:val="center"/>
          </w:tcPr>
          <w:p w:rsidR="00F016A2" w:rsidRPr="00521A49" w:rsidRDefault="00F33661"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F3366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F3366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F33661"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F33661"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F33661"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F33661"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521A49" w:rsidRDefault="00F3366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F33661"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rsidR="00F016A2" w:rsidRPr="00521A49" w:rsidRDefault="00F3366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F3366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r w:rsidRPr="00521A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r w:rsidRPr="00521A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r w:rsidRPr="00521A49">
        <w:rPr>
          <w:rFonts w:ascii="GHEA Grapalat" w:hAnsi="GHEA Grapalat"/>
        </w:rPr>
        <w:t>ым</w:t>
      </w:r>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r w:rsidRPr="00521A49">
        <w:rPr>
          <w:rFonts w:ascii="GHEA Grapalat" w:hAnsi="GHEA Grapalat"/>
        </w:rPr>
        <w:t>отстраня</w:t>
      </w:r>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r w:rsidRPr="00521A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079D4">
        <w:rPr>
          <w:rFonts w:ascii="GHEA Grapalat" w:hAnsi="GHEA Grapalat"/>
          <w:b/>
          <w:sz w:val="22"/>
          <w:szCs w:val="22"/>
        </w:rPr>
        <w:t>GHAPDzB-HHK-26/02</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A079D4">
        <w:rPr>
          <w:rFonts w:ascii="GHEA Grapalat" w:hAnsi="GHEA Grapalat"/>
          <w:b/>
          <w:sz w:val="22"/>
          <w:szCs w:val="22"/>
        </w:rPr>
        <w:t>GHAPDzB-HHK-26/02</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r w:rsidRPr="00521A49">
        <w:rPr>
          <w:rFonts w:ascii="GHEA Grapalat" w:hAnsi="GHEA Grapalat"/>
        </w:rPr>
        <w:t>д</w:t>
      </w:r>
      <w:r w:rsidR="00B2572B" w:rsidRPr="00521A49">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079D4">
        <w:rPr>
          <w:rFonts w:ascii="GHEA Grapalat" w:hAnsi="GHEA Grapalat"/>
          <w:b/>
          <w:sz w:val="22"/>
          <w:szCs w:val="22"/>
        </w:rPr>
        <w:t>GHAPDzB-HHK-26/02</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D90612" w:rsidRPr="00D90612">
        <w:rPr>
          <w:rFonts w:ascii="GHEA Grapalat" w:hAnsi="GHEA Grapalat"/>
          <w:b/>
          <w:sz w:val="22"/>
          <w:szCs w:val="22"/>
        </w:rPr>
        <w:t>ГНКО «РЦТ» МВП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A079D4">
        <w:rPr>
          <w:rFonts w:ascii="GHEA Grapalat" w:hAnsi="GHEA Grapalat"/>
          <w:b/>
          <w:sz w:val="22"/>
          <w:szCs w:val="22"/>
        </w:rPr>
        <w:t>GHAPDzB-HHK-26/02</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r w:rsidRPr="00521A49">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r w:rsidRPr="00521A49">
        <w:rPr>
          <w:rFonts w:ascii="GHEA Grapalat" w:hAnsi="GHEA Grapalat" w:cs="GHEA Grapalat"/>
        </w:rPr>
        <w:t xml:space="preserve">омпания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w:t>
      </w:r>
      <w:r w:rsidRPr="00521A49">
        <w:rPr>
          <w:rFonts w:ascii="GHEA Grapalat" w:hAnsi="GHEA Grapalat"/>
        </w:rPr>
        <w:lastRenderedPageBreak/>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D90612">
        <w:trPr>
          <w:trHeight w:val="352"/>
        </w:trPr>
        <w:tc>
          <w:tcPr>
            <w:tcW w:w="10980" w:type="dxa"/>
            <w:gridSpan w:val="2"/>
            <w:tcBorders>
              <w:bottom w:val="single" w:sz="4" w:space="0" w:color="auto"/>
            </w:tcBorders>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D90612">
        <w:trPr>
          <w:trHeight w:val="349"/>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D90612">
        <w:trPr>
          <w:trHeight w:val="345"/>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D90612">
        <w:trPr>
          <w:trHeight w:val="361"/>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D90612">
        <w:trPr>
          <w:trHeight w:val="433"/>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w:t>
            </w:r>
            <w:r w:rsidR="00D6389F">
              <w:rPr>
                <w:rFonts w:ascii="GHEA Grapalat" w:hAnsi="GHEA Grapalat"/>
                <w:b/>
                <w:sz w:val="22"/>
                <w:szCs w:val="22"/>
              </w:rPr>
              <w:t>ГНКО «Республиканский центр телекоммуникации» МВП РА</w:t>
            </w:r>
          </w:p>
        </w:tc>
      </w:tr>
      <w:tr w:rsidR="00CA2FB5"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D90612" w:rsidRPr="00521A49" w:rsidTr="005D0D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Pr>
                <w:rFonts w:ascii="GHEA Grapalat" w:hAnsi="GHEA Grapalat"/>
                <w:sz w:val="22"/>
                <w:szCs w:val="22"/>
              </w:rPr>
              <w:t xml:space="preserve"> </w:t>
            </w:r>
            <w:r w:rsidRPr="009F73C2">
              <w:rPr>
                <w:rFonts w:ascii="GHEA Grapalat" w:hAnsi="GHEA Grapalat"/>
                <w:b/>
                <w:color w:val="000000" w:themeColor="text1"/>
                <w:sz w:val="22"/>
                <w:szCs w:val="22"/>
                <w:lang w:val="pt-BR"/>
              </w:rPr>
              <w:t>01508596</w:t>
            </w:r>
          </w:p>
        </w:tc>
      </w:tr>
      <w:tr w:rsidR="00D90612" w:rsidRPr="00521A49" w:rsidTr="005D0D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1C1415">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1C1415">
              <w:rPr>
                <w:rFonts w:ascii="GHEA Grapalat" w:hAnsi="GHEA Grapalat"/>
                <w:b/>
                <w:sz w:val="22"/>
                <w:szCs w:val="22"/>
              </w:rPr>
              <w:t>Операцио</w:t>
            </w:r>
            <w:r w:rsidR="00B52EA0">
              <w:rPr>
                <w:rFonts w:ascii="GHEA Grapalat" w:hAnsi="GHEA Grapalat"/>
                <w:b/>
                <w:sz w:val="22"/>
                <w:szCs w:val="22"/>
              </w:rPr>
              <w:t>нное управление МФ РА</w:t>
            </w:r>
          </w:p>
        </w:tc>
      </w:tr>
      <w:tr w:rsidR="00D90612" w:rsidRPr="00521A49" w:rsidTr="005D0D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(сч.№)</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D90612">
        <w:trPr>
          <w:trHeight w:val="42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D90612">
        <w:trPr>
          <w:trHeight w:val="70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D90612">
        <w:trPr>
          <w:trHeight w:val="70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D90612">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tcBorders>
              <w:top w:val="single" w:sz="4" w:space="0" w:color="auto"/>
              <w:left w:val="single" w:sz="4" w:space="0" w:color="auto"/>
              <w:bottom w:val="single" w:sz="4" w:space="0" w:color="auto"/>
              <w:right w:val="single" w:sz="4" w:space="0" w:color="auto"/>
            </w:tcBorders>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D90612">
        <w:trPr>
          <w:trHeight w:val="2194"/>
        </w:trPr>
        <w:tc>
          <w:tcPr>
            <w:tcW w:w="5616" w:type="dxa"/>
            <w:tcBorders>
              <w:top w:val="single" w:sz="4" w:space="0" w:color="auto"/>
            </w:tcBorders>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tcBorders>
              <w:top w:val="single" w:sz="4" w:space="0" w:color="auto"/>
            </w:tcBorders>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A079D4">
        <w:rPr>
          <w:rFonts w:ascii="GHEA Grapalat" w:hAnsi="GHEA Grapalat"/>
          <w:b/>
          <w:sz w:val="22"/>
          <w:szCs w:val="22"/>
        </w:rPr>
        <w:t>GHAPDzB-HHK-26/02</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w:t>
      </w:r>
      <w:r w:rsidR="00D90612">
        <w:rPr>
          <w:rFonts w:ascii="GHEA Grapalat" w:hAnsi="GHEA Grapalat"/>
          <w:b/>
          <w:sz w:val="22"/>
          <w:szCs w:val="22"/>
        </w:rPr>
        <w:t>К</w:t>
      </w:r>
      <w:r w:rsidR="00511C79" w:rsidRPr="00521A49">
        <w:rPr>
          <w:rFonts w:ascii="GHEA Grapalat" w:hAnsi="GHEA Grapalat"/>
          <w:b/>
          <w:sz w:val="22"/>
          <w:szCs w:val="22"/>
        </w:rPr>
        <w:t>О «</w:t>
      </w:r>
      <w:r w:rsidR="00D90612">
        <w:rPr>
          <w:rFonts w:ascii="GHEA Grapalat" w:hAnsi="GHEA Grapalat"/>
          <w:b/>
          <w:sz w:val="22"/>
          <w:szCs w:val="22"/>
        </w:rPr>
        <w:t>РЦТ</w:t>
      </w:r>
      <w:r w:rsidR="00511C79" w:rsidRPr="00521A49">
        <w:rPr>
          <w:rFonts w:ascii="GHEA Grapalat" w:hAnsi="GHEA Grapalat"/>
          <w:b/>
          <w:sz w:val="22"/>
          <w:szCs w:val="22"/>
        </w:rPr>
        <w:t>»</w:t>
      </w:r>
      <w:r w:rsidR="00511C79" w:rsidRPr="00521A49">
        <w:rPr>
          <w:rFonts w:ascii="GHEA Grapalat" w:hAnsi="GHEA Grapalat"/>
          <w:b/>
          <w:i/>
          <w:sz w:val="22"/>
          <w:szCs w:val="22"/>
        </w:rPr>
        <w:t xml:space="preserve"> </w:t>
      </w:r>
      <w:r w:rsidR="00511C79" w:rsidRPr="00521A49">
        <w:rPr>
          <w:rFonts w:ascii="GHEA Grapalat" w:hAnsi="GHEA Grapalat"/>
          <w:b/>
          <w:sz w:val="22"/>
          <w:szCs w:val="22"/>
        </w:rPr>
        <w:t>М</w:t>
      </w:r>
      <w:r w:rsidR="00D90612">
        <w:rPr>
          <w:rFonts w:ascii="GHEA Grapalat" w:hAnsi="GHEA Grapalat"/>
          <w:b/>
          <w:sz w:val="22"/>
          <w:szCs w:val="22"/>
        </w:rPr>
        <w:t xml:space="preserve">ВП </w:t>
      </w:r>
      <w:r w:rsidR="00511C79" w:rsidRPr="00521A49">
        <w:rPr>
          <w:rFonts w:ascii="GHEA Grapalat" w:hAnsi="GHEA Grapalat"/>
          <w:b/>
          <w:sz w:val="22"/>
          <w:szCs w:val="22"/>
        </w:rPr>
        <w:t>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A079D4">
        <w:rPr>
          <w:rFonts w:ascii="GHEA Grapalat" w:hAnsi="GHEA Grapalat"/>
          <w:b/>
          <w:sz w:val="22"/>
          <w:szCs w:val="22"/>
        </w:rPr>
        <w:t>GHAPDzB-HHK-26/02</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w:t>
            </w:r>
            <w:r w:rsidR="00D6389F">
              <w:rPr>
                <w:rFonts w:ascii="GHEA Grapalat" w:hAnsi="GHEA Grapalat"/>
                <w:b/>
                <w:sz w:val="22"/>
                <w:szCs w:val="22"/>
              </w:rPr>
              <w:t>ГНКО «Республиканский центр телекоммуникации» МВП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D90612" w:rsidRPr="00521A49" w:rsidTr="005D0D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sidRPr="009F73C2">
              <w:rPr>
                <w:rFonts w:ascii="GHEA Grapalat" w:hAnsi="GHEA Grapalat"/>
                <w:b/>
                <w:color w:val="000000" w:themeColor="text1"/>
                <w:sz w:val="22"/>
                <w:szCs w:val="22"/>
                <w:lang w:val="pt-BR"/>
              </w:rPr>
              <w:t>01508596</w:t>
            </w:r>
          </w:p>
        </w:tc>
      </w:tr>
      <w:tr w:rsidR="00D90612" w:rsidRPr="00521A49" w:rsidTr="005D0D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B52EA0">
              <w:rPr>
                <w:rFonts w:ascii="GHEA Grapalat" w:hAnsi="GHEA Grapalat"/>
                <w:b/>
                <w:sz w:val="22"/>
                <w:szCs w:val="22"/>
              </w:rPr>
              <w:t xml:space="preserve"> Операционное управление МФ РА</w:t>
            </w:r>
          </w:p>
        </w:tc>
      </w:tr>
      <w:tr w:rsidR="00D90612" w:rsidRPr="00521A49" w:rsidTr="005D0D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(сч.№)</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r w:rsidR="000C2280" w:rsidRPr="00521A49">
        <w:rPr>
          <w:rFonts w:ascii="GHEA Grapalat" w:hAnsi="GHEA Grapalat"/>
          <w:b/>
          <w:sz w:val="22"/>
          <w:szCs w:val="22"/>
        </w:rPr>
        <w:t xml:space="preserve">к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A079D4">
        <w:rPr>
          <w:rFonts w:ascii="GHEA Grapalat" w:hAnsi="GHEA Grapalat"/>
          <w:b/>
          <w:sz w:val="22"/>
          <w:szCs w:val="22"/>
        </w:rPr>
        <w:t>GHAPDzB-HHK-26/02</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D6389F" w:rsidP="004F1E7A">
      <w:pPr>
        <w:widowControl w:val="0"/>
        <w:contextualSpacing/>
        <w:jc w:val="both"/>
        <w:rPr>
          <w:rFonts w:ascii="GHEA Grapalat" w:hAnsi="GHEA Grapalat"/>
        </w:rPr>
      </w:pPr>
      <w:r>
        <w:rPr>
          <w:rFonts w:ascii="GHEA Grapalat" w:hAnsi="GHEA Grapalat"/>
          <w:b/>
          <w:color w:val="0D0D0D" w:themeColor="text1" w:themeTint="F2"/>
        </w:rPr>
        <w:t>ГНКО «Республиканский центр телекоммуникации» МВП РА</w:t>
      </w:r>
      <w:r w:rsidR="00F37A03" w:rsidRPr="00521A49">
        <w:rPr>
          <w:rFonts w:ascii="GHEA Grapalat" w:hAnsi="GHEA Grapalat"/>
        </w:rPr>
        <w:t xml:space="preserve"> в лице </w:t>
      </w:r>
      <w:r w:rsidR="00F37A03" w:rsidRPr="00521A49">
        <w:rPr>
          <w:rFonts w:ascii="GHEA Grapalat" w:hAnsi="GHEA Grapalat"/>
          <w:b/>
        </w:rPr>
        <w:t xml:space="preserve">генерального директора </w:t>
      </w:r>
      <w:r w:rsidR="003C2100">
        <w:rPr>
          <w:rFonts w:ascii="GHEA Grapalat" w:hAnsi="GHEA Grapalat"/>
          <w:b/>
        </w:rPr>
        <w:t>Геворга Алексаняна</w:t>
      </w:r>
      <w:r w:rsidR="00F37A03" w:rsidRPr="00521A49">
        <w:rPr>
          <w:rFonts w:ascii="GHEA Grapalat" w:hAnsi="GHEA Grapalat"/>
          <w:b/>
        </w:rPr>
        <w:t>,</w:t>
      </w:r>
      <w:r w:rsidR="00F37A03"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00F37A03"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Отказываться от товара в случае непоставки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r w:rsidRPr="00521A49">
        <w:rPr>
          <w:rFonts w:ascii="GHEA Grapalat" w:hAnsi="GHEA Grapalat"/>
        </w:rPr>
        <w:t>дней.</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восполнения недопереданного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________ драмов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lastRenderedPageBreak/>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B138F3">
        <w:rPr>
          <w:rFonts w:ascii="GHEA Grapalat" w:hAnsi="GHEA Grapalat"/>
        </w:rPr>
        <w:lastRenderedPageBreak/>
        <w:t>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af6"/>
          <w:rFonts w:ascii="GHEA Grapalat" w:hAnsi="GHEA Grapalat"/>
        </w:rPr>
        <w:footnoteReference w:customMarkFollows="1" w:id="7"/>
        <w:t>22</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521A49">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 xml:space="preserve">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w:t>
      </w:r>
      <w:r w:rsidRPr="006F0A20">
        <w:rPr>
          <w:rFonts w:ascii="GHEA Grapalat" w:eastAsiaTheme="minorHAnsi" w:hAnsi="GHEA Grapalat" w:cstheme="minorBidi"/>
          <w:sz w:val="22"/>
          <w:szCs w:val="22"/>
          <w:lang w:eastAsia="en-US" w:bidi="ar-SA"/>
        </w:rPr>
        <w:lastRenderedPageBreak/>
        <w:t>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460824"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460824" w:rsidRPr="00460824" w:rsidRDefault="00460824" w:rsidP="004F1E7A">
      <w:pPr>
        <w:widowControl w:val="0"/>
        <w:tabs>
          <w:tab w:val="left" w:pos="1276"/>
        </w:tabs>
        <w:ind w:firstLine="567"/>
        <w:contextualSpacing/>
        <w:jc w:val="both"/>
        <w:rPr>
          <w:rFonts w:ascii="GHEA Grapalat" w:hAnsi="GHEA Grapalat"/>
        </w:rPr>
      </w:pPr>
    </w:p>
    <w:p w:rsidR="00B6712E" w:rsidRDefault="00B6712E" w:rsidP="00962010">
      <w:pPr>
        <w:widowControl w:val="0"/>
        <w:spacing w:after="160"/>
        <w:jc w:val="center"/>
        <w:rPr>
          <w:rFonts w:ascii="GHEA Grapalat" w:hAnsi="GHEA Grapalat"/>
          <w:b/>
        </w:rPr>
      </w:pPr>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210B89" w:rsidRPr="00545E75" w:rsidRDefault="00210B89" w:rsidP="00210B89">
      <w:pPr>
        <w:pStyle w:val="af2"/>
        <w:widowControl w:val="0"/>
        <w:jc w:val="both"/>
        <w:rPr>
          <w:rFonts w:ascii="GHEA Grapalat" w:hAnsi="GHEA Grapalat"/>
          <w:i/>
          <w:sz w:val="16"/>
          <w:szCs w:val="16"/>
        </w:rPr>
      </w:pPr>
      <w:r w:rsidRPr="00545E75">
        <w:rPr>
          <w:rFonts w:asciiTheme="minorHAnsi" w:hAnsiTheme="minorHAnsi"/>
          <w:sz w:val="16"/>
          <w:szCs w:val="16"/>
        </w:rPr>
        <w:t xml:space="preserve">   </w:t>
      </w:r>
      <w:r w:rsidRPr="00545E75">
        <w:rPr>
          <w:rFonts w:ascii="GHEA Grapalat" w:hAnsi="GHEA Grapalat"/>
          <w:sz w:val="16"/>
          <w:szCs w:val="16"/>
        </w:rPr>
        <w:t>Срок, установленный</w:t>
      </w:r>
      <w:r w:rsidRPr="00545E75">
        <w:rPr>
          <w:rFonts w:ascii="GHEA Grapalat" w:hAnsi="GHEA Grapalat"/>
          <w:i/>
          <w:sz w:val="16"/>
          <w:szCs w:val="16"/>
        </w:rPr>
        <w:t xml:space="preserve"> в </w:t>
      </w:r>
      <w:r w:rsidRPr="00545E75">
        <w:rPr>
          <w:rFonts w:ascii="GHEA Grapalat" w:hAnsi="GHEA Grapalat"/>
          <w:sz w:val="16"/>
          <w:szCs w:val="16"/>
        </w:rPr>
        <w:t>5-ом</w:t>
      </w:r>
      <w:r w:rsidRPr="00545E75">
        <w:rPr>
          <w:rFonts w:ascii="GHEA Grapalat" w:hAnsi="GHEA Grapalat"/>
          <w:i/>
          <w:sz w:val="16"/>
          <w:szCs w:val="16"/>
        </w:rPr>
        <w:t xml:space="preserve"> </w:t>
      </w:r>
      <w:r w:rsidRPr="00545E75">
        <w:rPr>
          <w:rFonts w:ascii="GHEA Grapalat" w:hAnsi="GHEA Grapalat"/>
          <w:sz w:val="16"/>
          <w:szCs w:val="16"/>
        </w:rPr>
        <w:t>предложении настоящего</w:t>
      </w:r>
      <w:r w:rsidRPr="00545E75">
        <w:rPr>
          <w:rFonts w:ascii="GHEA Grapalat" w:hAnsi="GHEA Grapalat"/>
          <w:i/>
          <w:sz w:val="16"/>
          <w:szCs w:val="16"/>
        </w:rPr>
        <w:t xml:space="preserve"> </w:t>
      </w:r>
      <w:r w:rsidRPr="00545E75">
        <w:rPr>
          <w:rFonts w:ascii="GHEA Grapalat" w:hAnsi="GHEA Grapalat"/>
          <w:sz w:val="16"/>
          <w:szCs w:val="16"/>
        </w:rPr>
        <w:t>пункта</w:t>
      </w:r>
      <w:r w:rsidRPr="00545E75">
        <w:rPr>
          <w:rFonts w:ascii="GHEA Grapalat" w:hAnsi="GHEA Grapalat"/>
          <w:i/>
          <w:sz w:val="16"/>
          <w:szCs w:val="16"/>
        </w:rPr>
        <w:t xml:space="preserve">, </w:t>
      </w:r>
      <w:r w:rsidRPr="00545E75">
        <w:rPr>
          <w:rFonts w:ascii="GHEA Grapalat" w:hAnsi="GHEA Grapalat"/>
          <w:sz w:val="16"/>
          <w:szCs w:val="16"/>
        </w:rPr>
        <w:t>не</w:t>
      </w:r>
      <w:r w:rsidRPr="00545E75">
        <w:rPr>
          <w:rFonts w:ascii="GHEA Grapalat" w:hAnsi="GHEA Grapalat"/>
          <w:i/>
          <w:sz w:val="16"/>
          <w:szCs w:val="16"/>
        </w:rPr>
        <w:t xml:space="preserve"> </w:t>
      </w:r>
      <w:r w:rsidRPr="00545E75">
        <w:rPr>
          <w:rFonts w:ascii="GHEA Grapalat" w:hAnsi="GHEA Grapalat"/>
          <w:sz w:val="16"/>
          <w:szCs w:val="16"/>
        </w:rPr>
        <w:t>может быть менее</w:t>
      </w:r>
      <w:r w:rsidRPr="00545E75">
        <w:rPr>
          <w:rFonts w:ascii="GHEA Grapalat" w:hAnsi="GHEA Grapalat"/>
          <w:i/>
          <w:sz w:val="16"/>
          <w:szCs w:val="16"/>
        </w:rPr>
        <w:t xml:space="preserve"> </w:t>
      </w:r>
      <w:r w:rsidRPr="00545E75">
        <w:rPr>
          <w:rFonts w:ascii="GHEA Grapalat" w:hAnsi="GHEA Grapalat"/>
          <w:sz w:val="16"/>
          <w:szCs w:val="16"/>
        </w:rPr>
        <w:t>10</w:t>
      </w:r>
      <w:r w:rsidRPr="00545E75">
        <w:rPr>
          <w:rFonts w:ascii="GHEA Grapalat" w:hAnsi="GHEA Grapalat"/>
          <w:i/>
          <w:sz w:val="16"/>
          <w:szCs w:val="16"/>
        </w:rPr>
        <w:t xml:space="preserve"> </w:t>
      </w:r>
      <w:r w:rsidRPr="00545E75">
        <w:rPr>
          <w:rFonts w:ascii="GHEA Grapalat" w:hAnsi="GHEA Grapalat"/>
          <w:sz w:val="16"/>
          <w:szCs w:val="16"/>
        </w:rPr>
        <w:t>рабочих</w:t>
      </w:r>
      <w:r w:rsidRPr="00545E75">
        <w:rPr>
          <w:rFonts w:ascii="GHEA Grapalat" w:hAnsi="GHEA Grapalat"/>
          <w:i/>
          <w:sz w:val="16"/>
          <w:szCs w:val="16"/>
        </w:rPr>
        <w:t xml:space="preserve"> </w:t>
      </w:r>
      <w:r w:rsidRPr="00545E75">
        <w:rPr>
          <w:rFonts w:ascii="GHEA Grapalat" w:hAnsi="GHEA Grapalat"/>
          <w:sz w:val="16"/>
          <w:szCs w:val="16"/>
        </w:rPr>
        <w:t>дней.</w:t>
      </w:r>
    </w:p>
    <w:p w:rsidR="00071D1C" w:rsidRPr="00545E75" w:rsidRDefault="00071D1C" w:rsidP="00962010">
      <w:pPr>
        <w:widowControl w:val="0"/>
        <w:spacing w:after="160"/>
        <w:jc w:val="right"/>
        <w:rPr>
          <w:rFonts w:ascii="GHEA Grapalat" w:hAnsi="GHEA Grapalat"/>
          <w:sz w:val="16"/>
          <w:szCs w:val="16"/>
          <w:lang w:val="hy-AM"/>
        </w:rPr>
        <w:sectPr w:rsidR="00071D1C" w:rsidRPr="00545E75"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r w:rsidRPr="00B138F3">
        <w:rPr>
          <w:rFonts w:ascii="GHEA Grapalat" w:hAnsi="GHEA Grapalat"/>
        </w:rPr>
        <w:t>Драмов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умма, подлежащая уплате (тыс. драмов)</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521A49">
        <w:rPr>
          <w:rFonts w:ascii="GHEA Grapalat" w:hAnsi="GHEA Grapalat"/>
        </w:rPr>
        <w:t>являются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7"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661" w:rsidRDefault="00F33661">
      <w:r>
        <w:separator/>
      </w:r>
    </w:p>
  </w:endnote>
  <w:endnote w:type="continuationSeparator" w:id="0">
    <w:p w:rsidR="00F33661" w:rsidRDefault="00F33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51653"/>
      <w:docPartObj>
        <w:docPartGallery w:val="Page Numbers (Bottom of Page)"/>
        <w:docPartUnique/>
      </w:docPartObj>
    </w:sdtPr>
    <w:sdtEndPr>
      <w:rPr>
        <w:rFonts w:ascii="GHEA Grapalat" w:hAnsi="GHEA Grapalat"/>
        <w:sz w:val="24"/>
        <w:szCs w:val="24"/>
      </w:rPr>
    </w:sdtEndPr>
    <w:sdtContent>
      <w:p w:rsidR="005D0D82" w:rsidRPr="00C861E9" w:rsidRDefault="005D0D8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F00C0">
          <w:rPr>
            <w:rFonts w:ascii="GHEA Grapalat" w:hAnsi="GHEA Grapalat"/>
            <w:noProof/>
            <w:sz w:val="24"/>
            <w:szCs w:val="24"/>
          </w:rPr>
          <w:t>16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661" w:rsidRDefault="00F33661">
      <w:r>
        <w:separator/>
      </w:r>
    </w:p>
  </w:footnote>
  <w:footnote w:type="continuationSeparator" w:id="0">
    <w:p w:rsidR="00F33661" w:rsidRDefault="00F33661">
      <w:r>
        <w:continuationSeparator/>
      </w:r>
    </w:p>
  </w:footnote>
  <w:footnote w:id="1">
    <w:p w:rsidR="005D0D82" w:rsidRPr="002D0715" w:rsidRDefault="005D0D82">
      <w:pPr>
        <w:pStyle w:val="af2"/>
        <w:rPr>
          <w:rFonts w:ascii="Sylfaen" w:hAnsi="Sylfaen"/>
          <w:sz w:val="16"/>
          <w:szCs w:val="16"/>
        </w:rPr>
      </w:pPr>
      <w:r>
        <w:rPr>
          <w:rStyle w:val="af6"/>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5D0D82" w:rsidRPr="00E72E35" w:rsidRDefault="005D0D82">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5D0D82" w:rsidRPr="00816F7D" w:rsidRDefault="005D0D82"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D0D82" w:rsidRPr="00DA04BC" w:rsidRDefault="005D0D82"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5D0D82" w:rsidRPr="00DA04BC" w:rsidRDefault="005D0D82"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5D0D82" w:rsidRPr="00DA04BC" w:rsidRDefault="005D0D82"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5D0D82" w:rsidRPr="00DA04BC" w:rsidRDefault="005D0D82" w:rsidP="00DA04BC">
      <w:pPr>
        <w:jc w:val="both"/>
        <w:rPr>
          <w:rFonts w:ascii="Sylfaen" w:hAnsi="Sylfaen"/>
          <w:i/>
          <w:sz w:val="16"/>
          <w:szCs w:val="16"/>
        </w:rPr>
      </w:pPr>
    </w:p>
  </w:footnote>
  <w:footnote w:id="4">
    <w:p w:rsidR="005D0D82" w:rsidRPr="00967242" w:rsidRDefault="005D0D82"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5D0D82" w:rsidRPr="00D3436F" w:rsidRDefault="005D0D82">
      <w:pPr>
        <w:pStyle w:val="af2"/>
        <w:rPr>
          <w:lang w:val="es-ES"/>
        </w:rPr>
      </w:pPr>
    </w:p>
  </w:footnote>
  <w:footnote w:id="5">
    <w:p w:rsidR="005D0D82" w:rsidRPr="008842CE" w:rsidRDefault="005D0D82" w:rsidP="003D2FE2">
      <w:pPr>
        <w:pStyle w:val="af2"/>
        <w:jc w:val="both"/>
      </w:pPr>
    </w:p>
  </w:footnote>
  <w:footnote w:id="6">
    <w:p w:rsidR="005D0D82" w:rsidRPr="002B6C9D" w:rsidRDefault="005D0D82" w:rsidP="00D3436F">
      <w:pPr>
        <w:pStyle w:val="af2"/>
        <w:widowControl w:val="0"/>
        <w:jc w:val="both"/>
        <w:rPr>
          <w:ins w:id="6"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5D0D82" w:rsidRPr="002B6C9D" w:rsidRDefault="005D0D82" w:rsidP="00D3436F">
      <w:pPr>
        <w:pStyle w:val="af2"/>
        <w:widowControl w:val="0"/>
        <w:jc w:val="both"/>
        <w:rPr>
          <w:rFonts w:ascii="Sylfaen" w:hAnsi="Sylfaen"/>
          <w:sz w:val="16"/>
          <w:szCs w:val="16"/>
          <w:lang w:val="hy-AM"/>
        </w:rPr>
      </w:pPr>
    </w:p>
  </w:footnote>
  <w:footnote w:id="7">
    <w:p w:rsidR="005D0D82" w:rsidRPr="00D3436F" w:rsidRDefault="005D0D82" w:rsidP="00FD29D7">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5D0D82" w:rsidRPr="0095788C" w:rsidRDefault="005D0D82"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D0D82" w:rsidRPr="0095788C" w:rsidRDefault="005D0D82">
      <w:pPr>
        <w:pStyle w:val="af2"/>
        <w:rPr>
          <w:rFonts w:ascii="Sylfaen" w:hAnsi="Sylfaen"/>
          <w:sz w:val="16"/>
          <w:szCs w:val="16"/>
          <w:lang w:val="hy-AM"/>
        </w:rPr>
      </w:pPr>
    </w:p>
  </w:footnote>
  <w:footnote w:id="9">
    <w:p w:rsidR="005D0D82" w:rsidRPr="004F3AE2" w:rsidRDefault="005D0D82"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5D0D82" w:rsidRPr="008842CE" w:rsidRDefault="005D0D82"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A36687"/>
    <w:multiLevelType w:val="multilevel"/>
    <w:tmpl w:val="0409001D"/>
    <w:numStyleLink w:val="Style3"/>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7F3268"/>
    <w:multiLevelType w:val="multilevel"/>
    <w:tmpl w:val="0409001D"/>
    <w:styleLink w:val="Style3"/>
    <w:lvl w:ilvl="0">
      <w:start w:val="9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121443A"/>
    <w:multiLevelType w:val="multilevel"/>
    <w:tmpl w:val="66E4C332"/>
    <w:numStyleLink w:val="Style1"/>
  </w:abstractNum>
  <w:abstractNum w:abstractNumId="21" w15:restartNumberingAfterBreak="0">
    <w:nsid w:val="42F62CAA"/>
    <w:multiLevelType w:val="multilevel"/>
    <w:tmpl w:val="66E4C332"/>
    <w:styleLink w:val="Style1"/>
    <w:lvl w:ilvl="0">
      <w:start w:val="9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3612718"/>
    <w:multiLevelType w:val="multilevel"/>
    <w:tmpl w:val="0409001D"/>
    <w:numStyleLink w:val="Style3"/>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A330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9354B85"/>
    <w:multiLevelType w:val="multilevel"/>
    <w:tmpl w:val="66E4C3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E804DF2"/>
    <w:multiLevelType w:val="hybridMultilevel"/>
    <w:tmpl w:val="66E4C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0"/>
  </w:num>
  <w:num w:numId="3">
    <w:abstractNumId w:val="27"/>
  </w:num>
  <w:num w:numId="4">
    <w:abstractNumId w:val="18"/>
  </w:num>
  <w:num w:numId="5">
    <w:abstractNumId w:val="34"/>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9"/>
  </w:num>
  <w:num w:numId="13">
    <w:abstractNumId w:val="36"/>
  </w:num>
  <w:num w:numId="14">
    <w:abstractNumId w:val="15"/>
  </w:num>
  <w:num w:numId="15">
    <w:abstractNumId w:val="37"/>
  </w:num>
  <w:num w:numId="16">
    <w:abstractNumId w:val="17"/>
  </w:num>
  <w:num w:numId="17">
    <w:abstractNumId w:val="6"/>
  </w:num>
  <w:num w:numId="18">
    <w:abstractNumId w:val="1"/>
  </w:num>
  <w:num w:numId="19">
    <w:abstractNumId w:val="19"/>
  </w:num>
  <w:num w:numId="20">
    <w:abstractNumId w:val="1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7"/>
  </w:num>
  <w:num w:numId="24">
    <w:abstractNumId w:val="26"/>
  </w:num>
  <w:num w:numId="25">
    <w:abstractNumId w:val="12"/>
  </w:num>
  <w:num w:numId="26">
    <w:abstractNumId w:val="4"/>
  </w:num>
  <w:num w:numId="27">
    <w:abstractNumId w:val="3"/>
  </w:num>
  <w:num w:numId="28">
    <w:abstractNumId w:val="0"/>
  </w:num>
  <w:num w:numId="29">
    <w:abstractNumId w:val="9"/>
  </w:num>
  <w:num w:numId="30">
    <w:abstractNumId w:val="35"/>
  </w:num>
  <w:num w:numId="31">
    <w:abstractNumId w:val="32"/>
  </w:num>
  <w:num w:numId="32">
    <w:abstractNumId w:val="33"/>
  </w:num>
  <w:num w:numId="33">
    <w:abstractNumId w:val="16"/>
  </w:num>
  <w:num w:numId="34">
    <w:abstractNumId w:val="25"/>
  </w:num>
  <w:num w:numId="35">
    <w:abstractNumId w:val="24"/>
  </w:num>
  <w:num w:numId="36">
    <w:abstractNumId w:val="30"/>
  </w:num>
  <w:num w:numId="37">
    <w:abstractNumId w:val="14"/>
  </w:num>
  <w:num w:numId="38">
    <w:abstractNumId w:val="2"/>
  </w:num>
  <w:num w:numId="39">
    <w:abstractNumId w:val="40"/>
  </w:num>
  <w:num w:numId="40">
    <w:abstractNumId w:val="38"/>
  </w:num>
  <w:num w:numId="41">
    <w:abstractNumId w:val="40"/>
    <w:lvlOverride w:ilvl="0">
      <w:lvl w:ilvl="0" w:tplc="0409000F">
        <w:start w:val="1"/>
        <w:numFmt w:val="decimal"/>
        <w:lvlText w:val="%1."/>
        <w:lvlJc w:val="left"/>
        <w:pPr>
          <w:ind w:left="720" w:hanging="360"/>
        </w:pPr>
        <w:rPr>
          <w:rFonts w:hint="default"/>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42">
    <w:abstractNumId w:val="21"/>
  </w:num>
  <w:num w:numId="43">
    <w:abstractNumId w:val="20"/>
  </w:num>
  <w:num w:numId="44">
    <w:abstractNumId w:val="13"/>
  </w:num>
  <w:num w:numId="45">
    <w:abstractNumId w:val="22"/>
  </w:num>
  <w:num w:numId="46">
    <w:abstractNumId w:val="11"/>
  </w:num>
  <w:num w:numId="47">
    <w:abstractNumId w:val="31"/>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27B1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47546"/>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26F3"/>
    <w:rsid w:val="0006311D"/>
    <w:rsid w:val="00063AEF"/>
    <w:rsid w:val="00065C3B"/>
    <w:rsid w:val="00066F4D"/>
    <w:rsid w:val="0006703E"/>
    <w:rsid w:val="00067349"/>
    <w:rsid w:val="000702A0"/>
    <w:rsid w:val="000703CF"/>
    <w:rsid w:val="000704B9"/>
    <w:rsid w:val="00070D78"/>
    <w:rsid w:val="00070DBB"/>
    <w:rsid w:val="00071119"/>
    <w:rsid w:val="00071450"/>
    <w:rsid w:val="00071C65"/>
    <w:rsid w:val="00071D1C"/>
    <w:rsid w:val="00072BC8"/>
    <w:rsid w:val="0007305B"/>
    <w:rsid w:val="00073430"/>
    <w:rsid w:val="000735B0"/>
    <w:rsid w:val="00073A04"/>
    <w:rsid w:val="00073A09"/>
    <w:rsid w:val="00073B1A"/>
    <w:rsid w:val="00074CC1"/>
    <w:rsid w:val="00075997"/>
    <w:rsid w:val="000763E5"/>
    <w:rsid w:val="00076B61"/>
    <w:rsid w:val="00077062"/>
    <w:rsid w:val="00077BB9"/>
    <w:rsid w:val="0008026C"/>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0B1C"/>
    <w:rsid w:val="000B1AA0"/>
    <w:rsid w:val="000B1FF9"/>
    <w:rsid w:val="000B259E"/>
    <w:rsid w:val="000B269D"/>
    <w:rsid w:val="000B2CFA"/>
    <w:rsid w:val="000B33B2"/>
    <w:rsid w:val="000B3864"/>
    <w:rsid w:val="000B44E8"/>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472C"/>
    <w:rsid w:val="000C5529"/>
    <w:rsid w:val="000C5A09"/>
    <w:rsid w:val="000C6BA1"/>
    <w:rsid w:val="000C6E1C"/>
    <w:rsid w:val="000C6F81"/>
    <w:rsid w:val="000D03AA"/>
    <w:rsid w:val="000D07E4"/>
    <w:rsid w:val="000D10F1"/>
    <w:rsid w:val="000D13A5"/>
    <w:rsid w:val="000D16B6"/>
    <w:rsid w:val="000D182D"/>
    <w:rsid w:val="000D1BED"/>
    <w:rsid w:val="000D2527"/>
    <w:rsid w:val="000D26B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6A7"/>
    <w:rsid w:val="000E79BD"/>
    <w:rsid w:val="000F0380"/>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31C"/>
    <w:rsid w:val="000F5900"/>
    <w:rsid w:val="000F60F8"/>
    <w:rsid w:val="000F6C24"/>
    <w:rsid w:val="000F7026"/>
    <w:rsid w:val="000F7AE0"/>
    <w:rsid w:val="00100109"/>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27C5E"/>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0FFD"/>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415"/>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9EB"/>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B89"/>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0CAB"/>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6F64"/>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95B"/>
    <w:rsid w:val="00276B03"/>
    <w:rsid w:val="0027775F"/>
    <w:rsid w:val="00277F14"/>
    <w:rsid w:val="002808DD"/>
    <w:rsid w:val="00280E91"/>
    <w:rsid w:val="00281D16"/>
    <w:rsid w:val="002826FD"/>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8C9"/>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910"/>
    <w:rsid w:val="00321A56"/>
    <w:rsid w:val="00321B20"/>
    <w:rsid w:val="00323106"/>
    <w:rsid w:val="003240F7"/>
    <w:rsid w:val="0032421D"/>
    <w:rsid w:val="00325043"/>
    <w:rsid w:val="00325438"/>
    <w:rsid w:val="0032548E"/>
    <w:rsid w:val="00325546"/>
    <w:rsid w:val="003259C5"/>
    <w:rsid w:val="00325CC0"/>
    <w:rsid w:val="0032620B"/>
    <w:rsid w:val="003264E6"/>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EDC"/>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2C5"/>
    <w:rsid w:val="0039646A"/>
    <w:rsid w:val="00396D60"/>
    <w:rsid w:val="003972CC"/>
    <w:rsid w:val="00397DC0"/>
    <w:rsid w:val="003A0095"/>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100"/>
    <w:rsid w:val="003C29C6"/>
    <w:rsid w:val="003C2B7E"/>
    <w:rsid w:val="003C2BAE"/>
    <w:rsid w:val="003C2BDB"/>
    <w:rsid w:val="003C2BDC"/>
    <w:rsid w:val="003C3660"/>
    <w:rsid w:val="003C3E7A"/>
    <w:rsid w:val="003C53D4"/>
    <w:rsid w:val="003C568D"/>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525"/>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271"/>
    <w:rsid w:val="003E4BE8"/>
    <w:rsid w:val="003E5D5B"/>
    <w:rsid w:val="003E6971"/>
    <w:rsid w:val="003E6C18"/>
    <w:rsid w:val="003E6FE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5C34"/>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824"/>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21"/>
    <w:rsid w:val="005024D2"/>
    <w:rsid w:val="00503288"/>
    <w:rsid w:val="00503B90"/>
    <w:rsid w:val="00503BFB"/>
    <w:rsid w:val="00504133"/>
    <w:rsid w:val="0050550F"/>
    <w:rsid w:val="00505A39"/>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8D3"/>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44BE"/>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E75"/>
    <w:rsid w:val="00545F4E"/>
    <w:rsid w:val="005467C9"/>
    <w:rsid w:val="0054752B"/>
    <w:rsid w:val="005500CE"/>
    <w:rsid w:val="00550A62"/>
    <w:rsid w:val="005525A4"/>
    <w:rsid w:val="00552934"/>
    <w:rsid w:val="00552D6E"/>
    <w:rsid w:val="00553B18"/>
    <w:rsid w:val="00553DFD"/>
    <w:rsid w:val="005544AC"/>
    <w:rsid w:val="00554CD3"/>
    <w:rsid w:val="00555059"/>
    <w:rsid w:val="0055623A"/>
    <w:rsid w:val="005563D9"/>
    <w:rsid w:val="00556673"/>
    <w:rsid w:val="00556B9C"/>
    <w:rsid w:val="00557E3D"/>
    <w:rsid w:val="00561665"/>
    <w:rsid w:val="00561AD9"/>
    <w:rsid w:val="00562EB1"/>
    <w:rsid w:val="0056331A"/>
    <w:rsid w:val="005639B0"/>
    <w:rsid w:val="00564249"/>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AD3"/>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23"/>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82"/>
    <w:rsid w:val="005D0D93"/>
    <w:rsid w:val="005D10C6"/>
    <w:rsid w:val="005D191A"/>
    <w:rsid w:val="005D1A14"/>
    <w:rsid w:val="005D1ACD"/>
    <w:rsid w:val="005D1E7B"/>
    <w:rsid w:val="005D2339"/>
    <w:rsid w:val="005D26DF"/>
    <w:rsid w:val="005D27D0"/>
    <w:rsid w:val="005D2E9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0D2B"/>
    <w:rsid w:val="00611998"/>
    <w:rsid w:val="0061231B"/>
    <w:rsid w:val="006132ED"/>
    <w:rsid w:val="00613320"/>
    <w:rsid w:val="00614934"/>
    <w:rsid w:val="0061522D"/>
    <w:rsid w:val="006154C5"/>
    <w:rsid w:val="0061555A"/>
    <w:rsid w:val="00615570"/>
    <w:rsid w:val="00615B35"/>
    <w:rsid w:val="006168C7"/>
    <w:rsid w:val="006173D4"/>
    <w:rsid w:val="00617625"/>
    <w:rsid w:val="00617764"/>
    <w:rsid w:val="00617A6E"/>
    <w:rsid w:val="0062023F"/>
    <w:rsid w:val="0062057D"/>
    <w:rsid w:val="00621255"/>
    <w:rsid w:val="00621ADE"/>
    <w:rsid w:val="00621D3B"/>
    <w:rsid w:val="006220CA"/>
    <w:rsid w:val="006227A0"/>
    <w:rsid w:val="00622E34"/>
    <w:rsid w:val="006230DC"/>
    <w:rsid w:val="006237BD"/>
    <w:rsid w:val="00623998"/>
    <w:rsid w:val="00623A97"/>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4AC7"/>
    <w:rsid w:val="006B50F3"/>
    <w:rsid w:val="006B5588"/>
    <w:rsid w:val="006B572D"/>
    <w:rsid w:val="006B5849"/>
    <w:rsid w:val="006B5893"/>
    <w:rsid w:val="006B5E18"/>
    <w:rsid w:val="006B6337"/>
    <w:rsid w:val="006B6951"/>
    <w:rsid w:val="006B756D"/>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8F4"/>
    <w:rsid w:val="006E5904"/>
    <w:rsid w:val="006E59BA"/>
    <w:rsid w:val="006E5CC5"/>
    <w:rsid w:val="006E732A"/>
    <w:rsid w:val="006E73AC"/>
    <w:rsid w:val="006E7900"/>
    <w:rsid w:val="006E7947"/>
    <w:rsid w:val="006E7BF8"/>
    <w:rsid w:val="006E7F44"/>
    <w:rsid w:val="006F012B"/>
    <w:rsid w:val="006F02D4"/>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1AC3"/>
    <w:rsid w:val="00702A06"/>
    <w:rsid w:val="00702F99"/>
    <w:rsid w:val="007032AC"/>
    <w:rsid w:val="007035C9"/>
    <w:rsid w:val="00704898"/>
    <w:rsid w:val="00705492"/>
    <w:rsid w:val="00705706"/>
    <w:rsid w:val="007072C5"/>
    <w:rsid w:val="0070731F"/>
    <w:rsid w:val="00707B86"/>
    <w:rsid w:val="00712311"/>
    <w:rsid w:val="00712AD8"/>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5584"/>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5C88"/>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EF4"/>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157"/>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2EE3"/>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996"/>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1"/>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0C0"/>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5AE"/>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0E29"/>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850"/>
    <w:rsid w:val="009865B0"/>
    <w:rsid w:val="009873F3"/>
    <w:rsid w:val="00987E76"/>
    <w:rsid w:val="00990375"/>
    <w:rsid w:val="00990561"/>
    <w:rsid w:val="00990C42"/>
    <w:rsid w:val="009911A0"/>
    <w:rsid w:val="00991842"/>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46A"/>
    <w:rsid w:val="009D6D1A"/>
    <w:rsid w:val="009D71F8"/>
    <w:rsid w:val="009D78BC"/>
    <w:rsid w:val="009D7EFF"/>
    <w:rsid w:val="009E07EE"/>
    <w:rsid w:val="009E0C7F"/>
    <w:rsid w:val="009E1181"/>
    <w:rsid w:val="009E19C7"/>
    <w:rsid w:val="009E1F0A"/>
    <w:rsid w:val="009E2596"/>
    <w:rsid w:val="009E26EE"/>
    <w:rsid w:val="009E27FC"/>
    <w:rsid w:val="009E2E21"/>
    <w:rsid w:val="009E3531"/>
    <w:rsid w:val="009E35C5"/>
    <w:rsid w:val="009E38B9"/>
    <w:rsid w:val="009E39FC"/>
    <w:rsid w:val="009E45EE"/>
    <w:rsid w:val="009E45F3"/>
    <w:rsid w:val="009E49AB"/>
    <w:rsid w:val="009E4A0F"/>
    <w:rsid w:val="009E5048"/>
    <w:rsid w:val="009E550E"/>
    <w:rsid w:val="009E7100"/>
    <w:rsid w:val="009E77E3"/>
    <w:rsid w:val="009F035C"/>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079D4"/>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5FB1"/>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4537"/>
    <w:rsid w:val="00A45002"/>
    <w:rsid w:val="00A452CD"/>
    <w:rsid w:val="00A45662"/>
    <w:rsid w:val="00A4566B"/>
    <w:rsid w:val="00A45946"/>
    <w:rsid w:val="00A45D0A"/>
    <w:rsid w:val="00A46D33"/>
    <w:rsid w:val="00A46DE5"/>
    <w:rsid w:val="00A46F92"/>
    <w:rsid w:val="00A4729F"/>
    <w:rsid w:val="00A47C53"/>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884"/>
    <w:rsid w:val="00A60D60"/>
    <w:rsid w:val="00A61147"/>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25C6"/>
    <w:rsid w:val="00A93710"/>
    <w:rsid w:val="00A9427F"/>
    <w:rsid w:val="00A943A0"/>
    <w:rsid w:val="00A944D6"/>
    <w:rsid w:val="00A95C09"/>
    <w:rsid w:val="00A961A4"/>
    <w:rsid w:val="00A96293"/>
    <w:rsid w:val="00A962BF"/>
    <w:rsid w:val="00A96817"/>
    <w:rsid w:val="00A9694C"/>
    <w:rsid w:val="00AA06CA"/>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622"/>
    <w:rsid w:val="00AA7805"/>
    <w:rsid w:val="00AA7ADD"/>
    <w:rsid w:val="00AB0304"/>
    <w:rsid w:val="00AB14F4"/>
    <w:rsid w:val="00AB16AE"/>
    <w:rsid w:val="00AB2618"/>
    <w:rsid w:val="00AB2648"/>
    <w:rsid w:val="00AB2E1E"/>
    <w:rsid w:val="00AB2F8A"/>
    <w:rsid w:val="00AB3FFE"/>
    <w:rsid w:val="00AB441C"/>
    <w:rsid w:val="00AB4EAB"/>
    <w:rsid w:val="00AB5AF2"/>
    <w:rsid w:val="00AB5D5B"/>
    <w:rsid w:val="00AB5E50"/>
    <w:rsid w:val="00AB64C0"/>
    <w:rsid w:val="00AB65DB"/>
    <w:rsid w:val="00AB6C29"/>
    <w:rsid w:val="00AB6E69"/>
    <w:rsid w:val="00AB77E2"/>
    <w:rsid w:val="00AB7D2E"/>
    <w:rsid w:val="00AC0541"/>
    <w:rsid w:val="00AC082E"/>
    <w:rsid w:val="00AC2E25"/>
    <w:rsid w:val="00AC30D5"/>
    <w:rsid w:val="00AC3F2F"/>
    <w:rsid w:val="00AC4EAF"/>
    <w:rsid w:val="00AC5807"/>
    <w:rsid w:val="00AC6523"/>
    <w:rsid w:val="00AC743C"/>
    <w:rsid w:val="00AC7A2E"/>
    <w:rsid w:val="00AD0BEB"/>
    <w:rsid w:val="00AD15A5"/>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AEF"/>
    <w:rsid w:val="00AF1CF1"/>
    <w:rsid w:val="00AF1F59"/>
    <w:rsid w:val="00AF20D6"/>
    <w:rsid w:val="00AF2160"/>
    <w:rsid w:val="00AF223F"/>
    <w:rsid w:val="00AF23B0"/>
    <w:rsid w:val="00AF2710"/>
    <w:rsid w:val="00AF2CF3"/>
    <w:rsid w:val="00AF325B"/>
    <w:rsid w:val="00AF3655"/>
    <w:rsid w:val="00AF3782"/>
    <w:rsid w:val="00AF3F18"/>
    <w:rsid w:val="00AF4211"/>
    <w:rsid w:val="00AF4C0C"/>
    <w:rsid w:val="00AF4E1A"/>
    <w:rsid w:val="00AF564E"/>
    <w:rsid w:val="00AF582B"/>
    <w:rsid w:val="00AF591C"/>
    <w:rsid w:val="00AF5B0F"/>
    <w:rsid w:val="00AF5CA3"/>
    <w:rsid w:val="00AF715B"/>
    <w:rsid w:val="00AF78F7"/>
    <w:rsid w:val="00AF791F"/>
    <w:rsid w:val="00AF7BE8"/>
    <w:rsid w:val="00B00003"/>
    <w:rsid w:val="00B011D4"/>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2EA0"/>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24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26B"/>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0ACB"/>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046"/>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4D8"/>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1CDD"/>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0DDA"/>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2D70"/>
    <w:rsid w:val="00C53648"/>
    <w:rsid w:val="00C53926"/>
    <w:rsid w:val="00C53D1C"/>
    <w:rsid w:val="00C5459B"/>
    <w:rsid w:val="00C54730"/>
    <w:rsid w:val="00C54B53"/>
    <w:rsid w:val="00C54CEE"/>
    <w:rsid w:val="00C5588A"/>
    <w:rsid w:val="00C56105"/>
    <w:rsid w:val="00C56BBA"/>
    <w:rsid w:val="00C57D7E"/>
    <w:rsid w:val="00C611EE"/>
    <w:rsid w:val="00C617E3"/>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0D41"/>
    <w:rsid w:val="00CA11F2"/>
    <w:rsid w:val="00CA169D"/>
    <w:rsid w:val="00CA1747"/>
    <w:rsid w:val="00CA1C11"/>
    <w:rsid w:val="00CA1F39"/>
    <w:rsid w:val="00CA2207"/>
    <w:rsid w:val="00CA2B01"/>
    <w:rsid w:val="00CA2C54"/>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3AD"/>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A88"/>
    <w:rsid w:val="00D54E6F"/>
    <w:rsid w:val="00D55276"/>
    <w:rsid w:val="00D552DD"/>
    <w:rsid w:val="00D5541F"/>
    <w:rsid w:val="00D5674E"/>
    <w:rsid w:val="00D56D2A"/>
    <w:rsid w:val="00D57126"/>
    <w:rsid w:val="00D57531"/>
    <w:rsid w:val="00D57CAC"/>
    <w:rsid w:val="00D60E8B"/>
    <w:rsid w:val="00D60EB6"/>
    <w:rsid w:val="00D612BC"/>
    <w:rsid w:val="00D61D87"/>
    <w:rsid w:val="00D62855"/>
    <w:rsid w:val="00D62C0F"/>
    <w:rsid w:val="00D6389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056"/>
    <w:rsid w:val="00D873FE"/>
    <w:rsid w:val="00D875CB"/>
    <w:rsid w:val="00D87857"/>
    <w:rsid w:val="00D90394"/>
    <w:rsid w:val="00D90612"/>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614"/>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9"/>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482"/>
    <w:rsid w:val="00DE3538"/>
    <w:rsid w:val="00DE3C28"/>
    <w:rsid w:val="00DE5421"/>
    <w:rsid w:val="00DE55C7"/>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5A6D"/>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A50"/>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37394"/>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203B"/>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5CDE"/>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771"/>
    <w:rsid w:val="00EE7019"/>
    <w:rsid w:val="00EE73A8"/>
    <w:rsid w:val="00EE7758"/>
    <w:rsid w:val="00EE78C9"/>
    <w:rsid w:val="00EE7A99"/>
    <w:rsid w:val="00EF11FF"/>
    <w:rsid w:val="00EF168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1EE1"/>
    <w:rsid w:val="00F04AA1"/>
    <w:rsid w:val="00F04FC3"/>
    <w:rsid w:val="00F06D82"/>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2CD"/>
    <w:rsid w:val="00F3146E"/>
    <w:rsid w:val="00F315D1"/>
    <w:rsid w:val="00F332DF"/>
    <w:rsid w:val="00F33661"/>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6C0"/>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9D7"/>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1D"/>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A22416D-F64C-4AC2-923C-6EF0BC18B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 w:type="numbering" w:customStyle="1" w:styleId="Style1">
    <w:name w:val="Style1"/>
    <w:uiPriority w:val="99"/>
    <w:rsid w:val="0008026C"/>
    <w:pPr>
      <w:numPr>
        <w:numId w:val="42"/>
      </w:numPr>
    </w:pPr>
  </w:style>
  <w:style w:type="numbering" w:customStyle="1" w:styleId="Style3">
    <w:name w:val="Style3"/>
    <w:uiPriority w:val="99"/>
    <w:rsid w:val="00EE6771"/>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79209549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4698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C95ED-451E-4D8D-BA1E-6B023A0E0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20073</Words>
  <Characters>114419</Characters>
  <Application>Microsoft Office Word</Application>
  <DocSecurity>0</DocSecurity>
  <Lines>953</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134224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106</cp:revision>
  <cp:lastPrinted>2018-02-16T07:12:00Z</cp:lastPrinted>
  <dcterms:created xsi:type="dcterms:W3CDTF">2024-02-14T10:29:00Z</dcterms:created>
  <dcterms:modified xsi:type="dcterms:W3CDTF">2026-02-27T09:02:00Z</dcterms:modified>
</cp:coreProperties>
</file>