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7A4AF9">
        <w:rPr>
          <w:rFonts w:ascii="GHEA Grapalat" w:hAnsi="GHEA Grapalat"/>
          <w:i w:val="0"/>
          <w:sz w:val="24"/>
          <w:szCs w:val="24"/>
        </w:rPr>
        <w:t>02 сентября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7A4AF9">
        <w:rPr>
          <w:rFonts w:ascii="GHEA Grapalat" w:hAnsi="GHEA Grapalat"/>
          <w:b/>
          <w:i w:val="0"/>
          <w:sz w:val="24"/>
          <w:szCs w:val="24"/>
        </w:rPr>
        <w:t>GHTsDzB-HVKAK-2024-48</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 xml:space="preserve">услуг </w:t>
      </w:r>
      <w:r w:rsidR="007A4AF9">
        <w:rPr>
          <w:rFonts w:ascii="GHEA Grapalat" w:hAnsi="GHEA Grapalat"/>
          <w:b/>
          <w:i w:val="0"/>
          <w:sz w:val="24"/>
          <w:szCs w:val="24"/>
        </w:rPr>
        <w:t>по т</w:t>
      </w:r>
      <w:r w:rsidR="007A4AF9" w:rsidRPr="007A4AF9">
        <w:rPr>
          <w:rFonts w:ascii="GHEA Grapalat" w:hAnsi="GHEA Grapalat"/>
          <w:b/>
          <w:i w:val="0"/>
          <w:sz w:val="24"/>
          <w:szCs w:val="24"/>
        </w:rPr>
        <w:t>ехническо</w:t>
      </w:r>
      <w:r w:rsidR="007A4AF9">
        <w:rPr>
          <w:rFonts w:ascii="GHEA Grapalat" w:hAnsi="GHEA Grapalat"/>
          <w:b/>
          <w:i w:val="0"/>
          <w:sz w:val="24"/>
          <w:szCs w:val="24"/>
        </w:rPr>
        <w:t>му</w:t>
      </w:r>
      <w:r w:rsidR="007A4AF9" w:rsidRPr="007A4AF9">
        <w:rPr>
          <w:rFonts w:ascii="GHEA Grapalat" w:hAnsi="GHEA Grapalat"/>
          <w:b/>
          <w:i w:val="0"/>
          <w:sz w:val="24"/>
          <w:szCs w:val="24"/>
        </w:rPr>
        <w:t xml:space="preserve"> обслуживани</w:t>
      </w:r>
      <w:r w:rsidR="00627627">
        <w:rPr>
          <w:rFonts w:ascii="GHEA Grapalat" w:hAnsi="GHEA Grapalat"/>
          <w:b/>
          <w:i w:val="0"/>
          <w:sz w:val="24"/>
          <w:szCs w:val="24"/>
        </w:rPr>
        <w:t>ю</w:t>
      </w:r>
      <w:r w:rsidR="007A4AF9" w:rsidRPr="007A4AF9">
        <w:rPr>
          <w:rFonts w:ascii="GHEA Grapalat" w:hAnsi="GHEA Grapalat"/>
          <w:b/>
          <w:i w:val="0"/>
          <w:sz w:val="24"/>
          <w:szCs w:val="24"/>
        </w:rPr>
        <w:t xml:space="preserve"> </w:t>
      </w:r>
      <w:proofErr w:type="spellStart"/>
      <w:r w:rsidR="007A4AF9" w:rsidRPr="007A4AF9">
        <w:rPr>
          <w:rFonts w:ascii="GHEA Grapalat" w:hAnsi="GHEA Grapalat"/>
          <w:b/>
          <w:i w:val="0"/>
          <w:sz w:val="24"/>
          <w:szCs w:val="24"/>
        </w:rPr>
        <w:t>газобалонной</w:t>
      </w:r>
      <w:proofErr w:type="spellEnd"/>
      <w:r w:rsidR="007A4AF9" w:rsidRPr="007A4AF9">
        <w:rPr>
          <w:rFonts w:ascii="GHEA Grapalat" w:hAnsi="GHEA Grapalat"/>
          <w:b/>
          <w:i w:val="0"/>
          <w:sz w:val="24"/>
          <w:szCs w:val="24"/>
        </w:rPr>
        <w:t xml:space="preserve"> системы</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627627">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627627">
        <w:rPr>
          <w:rFonts w:ascii="GHEA Grapalat" w:hAnsi="GHEA Grapalat"/>
          <w:b/>
          <w:i w:val="0"/>
          <w:sz w:val="24"/>
          <w:szCs w:val="24"/>
        </w:rPr>
        <w:t>09-го сентября</w:t>
      </w:r>
      <w:r w:rsidR="00CF3958">
        <w:rPr>
          <w:rFonts w:ascii="GHEA Grapalat" w:hAnsi="GHEA Grapalat"/>
          <w:b/>
          <w:i w:val="0"/>
          <w:sz w:val="24"/>
          <w:szCs w:val="24"/>
        </w:rPr>
        <w:t xml:space="preserve"> 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4C7808" w:rsidRDefault="00754697" w:rsidP="00627627">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4C7808">
        <w:rPr>
          <w:rFonts w:ascii="GHEA Grapalat" w:hAnsi="GHEA Grapalat"/>
          <w:b/>
          <w:i w:val="0"/>
          <w:sz w:val="24"/>
          <w:szCs w:val="24"/>
        </w:rPr>
        <w:t>Астгик</w:t>
      </w:r>
      <w:proofErr w:type="spellEnd"/>
      <w:r w:rsidR="004C7808">
        <w:rPr>
          <w:rFonts w:ascii="GHEA Grapalat" w:hAnsi="GHEA Grapalat"/>
          <w:b/>
          <w:i w:val="0"/>
          <w:sz w:val="24"/>
          <w:szCs w:val="24"/>
        </w:rPr>
        <w:t xml:space="preserve"> </w:t>
      </w:r>
      <w:proofErr w:type="spellStart"/>
      <w:r w:rsidR="004C7808">
        <w:rPr>
          <w:rFonts w:ascii="GHEA Grapalat" w:hAnsi="GHEA Grapalat"/>
          <w:b/>
          <w:i w:val="0"/>
          <w:sz w:val="24"/>
          <w:szCs w:val="24"/>
        </w:rPr>
        <w:t>Вирабян</w:t>
      </w:r>
      <w:proofErr w:type="spellEnd"/>
      <w:r w:rsidR="004C7808">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7A4AF9">
        <w:rPr>
          <w:rFonts w:ascii="GHEA Grapalat" w:hAnsi="GHEA Grapalat"/>
          <w:b/>
          <w:sz w:val="22"/>
          <w:szCs w:val="22"/>
        </w:rPr>
        <w:t>GHTsDzB-HVKAK-2024-48</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627627">
        <w:rPr>
          <w:rFonts w:ascii="GHEA Grapalat" w:hAnsi="GHEA Grapalat"/>
          <w:sz w:val="22"/>
          <w:szCs w:val="22"/>
        </w:rPr>
        <w:t>02 сентября</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w:t>
      </w:r>
      <w:r w:rsidR="00627627" w:rsidRPr="00627627">
        <w:rPr>
          <w:rFonts w:ascii="GHEA Grapalat" w:hAnsi="GHEA Grapalat"/>
          <w:b/>
        </w:rPr>
        <w:t>ПО ТЕХНИЧЕСКОМУ ОБСЛУЖИВАНИЮ ГАЗОБАЛОННОЙ СИСТЕМЫ</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УСЛУГ </w:t>
      </w:r>
      <w:r w:rsidR="00627627" w:rsidRPr="00627627">
        <w:rPr>
          <w:rFonts w:ascii="GHEA Grapalat" w:hAnsi="GHEA Grapalat"/>
          <w:b/>
          <w:sz w:val="20"/>
          <w:szCs w:val="20"/>
        </w:rPr>
        <w:t>ПО ТЕХНИЧЕСКОМУ ОБСЛУЖИВАНИЮ ГАЗОБАЛОННОЙ СИСТЕМЫ</w:t>
      </w:r>
      <w:r w:rsidRPr="00CF3958">
        <w:rPr>
          <w:rFonts w:ascii="GHEA Grapalat" w:hAnsi="GHEA Grapalat"/>
          <w:b/>
          <w:sz w:val="20"/>
          <w:szCs w:val="20"/>
        </w:rPr>
        <w:t xml:space="preserve"> ДЛЯ СВОИХ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7A4AF9">
        <w:rPr>
          <w:rFonts w:ascii="GHEA Grapalat" w:hAnsi="GHEA Grapalat"/>
          <w:b/>
          <w:sz w:val="22"/>
          <w:szCs w:val="22"/>
        </w:rPr>
        <w:t>GHTsDzB-HVKAK-2024-48</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BB19F5" w:rsidRDefault="00BB19F5"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BB19F5" w:rsidRPr="00DB23E1">
        <w:rPr>
          <w:rFonts w:ascii="GHEA Grapalat" w:hAnsi="GHEA Grapalat"/>
          <w:b/>
          <w:i w:val="0"/>
          <w:sz w:val="24"/>
          <w:szCs w:val="24"/>
        </w:rPr>
        <w:t xml:space="preserve">услуг </w:t>
      </w:r>
      <w:r w:rsidR="00BB19F5">
        <w:rPr>
          <w:rFonts w:ascii="GHEA Grapalat" w:hAnsi="GHEA Grapalat"/>
          <w:b/>
          <w:i w:val="0"/>
          <w:sz w:val="24"/>
          <w:szCs w:val="24"/>
        </w:rPr>
        <w:t>по т</w:t>
      </w:r>
      <w:r w:rsidR="00BB19F5" w:rsidRPr="007A4AF9">
        <w:rPr>
          <w:rFonts w:ascii="GHEA Grapalat" w:hAnsi="GHEA Grapalat"/>
          <w:b/>
          <w:i w:val="0"/>
          <w:sz w:val="24"/>
          <w:szCs w:val="24"/>
        </w:rPr>
        <w:t>ехническо</w:t>
      </w:r>
      <w:r w:rsidR="00BB19F5">
        <w:rPr>
          <w:rFonts w:ascii="GHEA Grapalat" w:hAnsi="GHEA Grapalat"/>
          <w:b/>
          <w:i w:val="0"/>
          <w:sz w:val="24"/>
          <w:szCs w:val="24"/>
        </w:rPr>
        <w:t>му</w:t>
      </w:r>
      <w:r w:rsidR="00BB19F5" w:rsidRPr="007A4AF9">
        <w:rPr>
          <w:rFonts w:ascii="GHEA Grapalat" w:hAnsi="GHEA Grapalat"/>
          <w:b/>
          <w:i w:val="0"/>
          <w:sz w:val="24"/>
          <w:szCs w:val="24"/>
        </w:rPr>
        <w:t xml:space="preserve"> обслуживани</w:t>
      </w:r>
      <w:r w:rsidR="00BB19F5">
        <w:rPr>
          <w:rFonts w:ascii="GHEA Grapalat" w:hAnsi="GHEA Grapalat"/>
          <w:b/>
          <w:i w:val="0"/>
          <w:sz w:val="24"/>
          <w:szCs w:val="24"/>
        </w:rPr>
        <w:t>ю</w:t>
      </w:r>
      <w:r w:rsidR="00BB19F5" w:rsidRPr="007A4AF9">
        <w:rPr>
          <w:rFonts w:ascii="GHEA Grapalat" w:hAnsi="GHEA Grapalat"/>
          <w:b/>
          <w:i w:val="0"/>
          <w:sz w:val="24"/>
          <w:szCs w:val="24"/>
        </w:rPr>
        <w:t xml:space="preserve"> </w:t>
      </w:r>
      <w:proofErr w:type="spellStart"/>
      <w:r w:rsidR="00BB19F5" w:rsidRPr="007A4AF9">
        <w:rPr>
          <w:rFonts w:ascii="GHEA Grapalat" w:hAnsi="GHEA Grapalat"/>
          <w:b/>
          <w:i w:val="0"/>
          <w:sz w:val="24"/>
          <w:szCs w:val="24"/>
        </w:rPr>
        <w:t>газобалонной</w:t>
      </w:r>
      <w:proofErr w:type="spellEnd"/>
      <w:r w:rsidR="00BB19F5" w:rsidRPr="007A4AF9">
        <w:rPr>
          <w:rFonts w:ascii="GHEA Grapalat" w:hAnsi="GHEA Grapalat"/>
          <w:b/>
          <w:i w:val="0"/>
          <w:sz w:val="24"/>
          <w:szCs w:val="24"/>
        </w:rPr>
        <w:t xml:space="preserve"> системы</w:t>
      </w:r>
      <w:r w:rsidR="00BB19F5"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BB19F5">
        <w:rPr>
          <w:rFonts w:ascii="GHEA Grapalat" w:hAnsi="GHEA Grapalat"/>
          <w:b/>
          <w:i w:val="0"/>
          <w:sz w:val="24"/>
          <w:szCs w:val="24"/>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6F0AD5" w:rsidRPr="00AA73D2" w:rsidTr="008279AE">
        <w:trPr>
          <w:jc w:val="center"/>
        </w:trPr>
        <w:tc>
          <w:tcPr>
            <w:tcW w:w="1216" w:type="dxa"/>
            <w:vAlign w:val="center"/>
          </w:tcPr>
          <w:p w:rsidR="006F0AD5" w:rsidRPr="00697B62" w:rsidRDefault="009B0FE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w:t>
            </w:r>
          </w:p>
        </w:tc>
        <w:tc>
          <w:tcPr>
            <w:tcW w:w="1418" w:type="dxa"/>
            <w:vAlign w:val="center"/>
          </w:tcPr>
          <w:p w:rsidR="006F0AD5" w:rsidRPr="00697B62" w:rsidRDefault="00EB5238" w:rsidP="00BB19F5">
            <w:pPr>
              <w:jc w:val="center"/>
              <w:rPr>
                <w:rFonts w:ascii="GHEA Grapalat" w:hAnsi="GHEA Grapalat"/>
                <w:color w:val="000000"/>
                <w:sz w:val="18"/>
                <w:szCs w:val="18"/>
              </w:rPr>
            </w:pPr>
            <w:r>
              <w:rPr>
                <w:rFonts w:ascii="GHEA Grapalat" w:hAnsi="GHEA Grapalat"/>
                <w:color w:val="000000"/>
                <w:sz w:val="18"/>
                <w:szCs w:val="18"/>
              </w:rPr>
              <w:t>8</w:t>
            </w:r>
            <w:r w:rsidR="00BB19F5">
              <w:rPr>
                <w:rFonts w:ascii="GHEA Grapalat" w:hAnsi="GHEA Grapalat"/>
                <w:color w:val="000000"/>
                <w:sz w:val="18"/>
                <w:szCs w:val="18"/>
              </w:rPr>
              <w:t>2</w:t>
            </w:r>
            <w:r>
              <w:rPr>
                <w:rFonts w:ascii="GHEA Grapalat" w:hAnsi="GHEA Grapalat"/>
                <w:color w:val="000000"/>
                <w:sz w:val="18"/>
                <w:szCs w:val="18"/>
              </w:rPr>
              <w:t>,000</w:t>
            </w:r>
          </w:p>
        </w:tc>
        <w:tc>
          <w:tcPr>
            <w:tcW w:w="6600" w:type="dxa"/>
          </w:tcPr>
          <w:p w:rsidR="006F0AD5" w:rsidRPr="00EB5238" w:rsidRDefault="00BB19F5" w:rsidP="00EB5238">
            <w:pPr>
              <w:rPr>
                <w:rFonts w:ascii="GHEA Grapalat" w:hAnsi="GHEA Grapalat"/>
                <w:sz w:val="18"/>
                <w:szCs w:val="18"/>
              </w:rPr>
            </w:pPr>
            <w:r w:rsidRPr="00BB19F5">
              <w:rPr>
                <w:rFonts w:ascii="GHEA Grapalat" w:hAnsi="GHEA Grapalat"/>
                <w:sz w:val="18"/>
                <w:szCs w:val="18"/>
                <w:lang w:val="hy-AM"/>
              </w:rPr>
              <w:t>Техническое обслуживание газобалонной системы</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BB19F5">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r w:rsidRPr="00A116CA">
        <w:rPr>
          <w:rFonts w:ascii="GHEA Grapalat" w:hAnsi="GHEA Grapalat"/>
          <w:sz w:val="24"/>
          <w:szCs w:val="24"/>
        </w:rPr>
        <w:t>б)</w:t>
      </w:r>
      <w:r w:rsidRPr="00A116CA">
        <w:t xml:space="preserve"> </w:t>
      </w:r>
      <w:r w:rsidRPr="00A116CA">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A116CA">
        <w:rPr>
          <w:rFonts w:ascii="GHEA Grapalat" w:hAnsi="GHEA Grapalat"/>
          <w:sz w:val="24"/>
          <w:szCs w:val="24"/>
          <w:lang w:val="hy-AM"/>
        </w:rPr>
        <w:t xml:space="preserve">, </w:t>
      </w:r>
      <w:r w:rsidRPr="00A116CA">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A116CA">
        <w:rPr>
          <w:rFonts w:ascii="GHEA Grapalat" w:hAnsi="GHEA Grapalat"/>
          <w:sz w:val="24"/>
          <w:szCs w:val="24"/>
        </w:rPr>
        <w:t>ВС</w:t>
      </w:r>
      <w:proofErr w:type="gramEnd"/>
      <w:r w:rsidRPr="00A116CA">
        <w:rPr>
          <w:rFonts w:ascii="GHEA Grapalat" w:hAnsi="GHEA Grapalat"/>
          <w:sz w:val="24"/>
          <w:szCs w:val="24"/>
        </w:rPr>
        <w:t>= ЦУ/</w:t>
      </w:r>
      <w:proofErr w:type="spellStart"/>
      <w:r w:rsidRPr="00A116CA">
        <w:rPr>
          <w:rFonts w:ascii="GHEA Grapalat" w:hAnsi="GHEA Grapalat"/>
          <w:sz w:val="24"/>
          <w:szCs w:val="24"/>
        </w:rPr>
        <w:t>С</w:t>
      </w:r>
      <w:r w:rsidR="007861DD" w:rsidRPr="00A116CA">
        <w:rPr>
          <w:rFonts w:ascii="GHEA Grapalat" w:hAnsi="GHEA Grapalat"/>
          <w:sz w:val="24"/>
          <w:szCs w:val="24"/>
        </w:rPr>
        <w:t>ц</w:t>
      </w:r>
      <w:r w:rsidRPr="00A116CA">
        <w:rPr>
          <w:rFonts w:ascii="GHEA Grapalat" w:hAnsi="GHEA Grapalat"/>
          <w:sz w:val="24"/>
          <w:szCs w:val="24"/>
        </w:rPr>
        <w:t>xУxК</w:t>
      </w:r>
      <w:proofErr w:type="spellEnd"/>
      <w:r w:rsidR="007861DD" w:rsidRPr="00A116CA">
        <w:rPr>
          <w:rFonts w:ascii="GHEA Grapalat" w:hAnsi="GHEA Grapalat"/>
          <w:sz w:val="24"/>
          <w:szCs w:val="24"/>
        </w:rPr>
        <w:t>, где:</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proofErr w:type="spellStart"/>
      <w:r w:rsidRPr="00A116CA">
        <w:rPr>
          <w:rFonts w:ascii="GHEA Grapalat" w:hAnsi="GHEA Grapalat"/>
          <w:sz w:val="24"/>
          <w:szCs w:val="24"/>
        </w:rPr>
        <w:t>ВС-сумма</w:t>
      </w:r>
      <w:proofErr w:type="spellEnd"/>
      <w:r w:rsidRPr="00A116CA">
        <w:rPr>
          <w:rFonts w:ascii="GHEA Grapalat" w:hAnsi="GHEA Grapalat"/>
          <w:sz w:val="24"/>
          <w:szCs w:val="24"/>
        </w:rPr>
        <w:t xml:space="preserve">, </w:t>
      </w:r>
      <w:proofErr w:type="gramStart"/>
      <w:r w:rsidRPr="00A116CA">
        <w:rPr>
          <w:rFonts w:ascii="GHEA Grapalat" w:hAnsi="GHEA Grapalat"/>
          <w:sz w:val="24"/>
          <w:szCs w:val="24"/>
        </w:rPr>
        <w:t>выплачиваемая</w:t>
      </w:r>
      <w:proofErr w:type="gramEnd"/>
      <w:r w:rsidRPr="00A116CA">
        <w:rPr>
          <w:rFonts w:ascii="GHEA Grapalat" w:hAnsi="GHEA Grapalat"/>
          <w:sz w:val="24"/>
          <w:szCs w:val="24"/>
        </w:rPr>
        <w:t xml:space="preserve"> за оказание отдельных видов услуг, установленных договором</w:t>
      </w:r>
      <w:r w:rsidR="00F00004" w:rsidRPr="00A116CA">
        <w:rPr>
          <w:rFonts w:ascii="GHEA Grapalat" w:hAnsi="GHEA Grapalat"/>
          <w:sz w:val="24"/>
          <w:szCs w:val="24"/>
        </w:rPr>
        <w:t>,</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r w:rsidRPr="00A116CA">
        <w:rPr>
          <w:rFonts w:ascii="GHEA Grapalat" w:hAnsi="GHEA Grapalat"/>
          <w:sz w:val="24"/>
          <w:szCs w:val="24"/>
        </w:rPr>
        <w:t xml:space="preserve">ЦУ </w:t>
      </w:r>
      <w:proofErr w:type="gramStart"/>
      <w:r w:rsidRPr="00A116CA">
        <w:rPr>
          <w:rFonts w:ascii="GHEA Grapalat" w:hAnsi="GHEA Grapalat"/>
          <w:sz w:val="24"/>
          <w:szCs w:val="24"/>
        </w:rPr>
        <w:t>-и</w:t>
      </w:r>
      <w:proofErr w:type="gramEnd"/>
      <w:r w:rsidRPr="00A116CA">
        <w:rPr>
          <w:rFonts w:ascii="GHEA Grapalat" w:hAnsi="GHEA Grapalat"/>
          <w:sz w:val="24"/>
          <w:szCs w:val="24"/>
        </w:rPr>
        <w:t xml:space="preserve">тоговая цена, предложенная </w:t>
      </w:r>
      <w:r w:rsidR="0038256B" w:rsidRPr="00A116CA">
        <w:rPr>
          <w:rFonts w:ascii="GHEA Grapalat" w:hAnsi="GHEA Grapalat"/>
          <w:sz w:val="24"/>
          <w:szCs w:val="24"/>
        </w:rPr>
        <w:t>ото</w:t>
      </w:r>
      <w:r w:rsidRPr="00A116CA">
        <w:rPr>
          <w:rFonts w:ascii="GHEA Grapalat" w:hAnsi="GHEA Grapalat"/>
          <w:sz w:val="24"/>
          <w:szCs w:val="24"/>
        </w:rPr>
        <w:t>бранным участником</w:t>
      </w:r>
      <w:r w:rsidR="00F00004" w:rsidRPr="00A116CA">
        <w:rPr>
          <w:rFonts w:ascii="GHEA Grapalat" w:hAnsi="GHEA Grapalat"/>
          <w:sz w:val="24"/>
          <w:szCs w:val="24"/>
        </w:rPr>
        <w:t>,</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r w:rsidRPr="00A116CA">
        <w:rPr>
          <w:rFonts w:ascii="GHEA Grapalat" w:hAnsi="GHEA Grapalat"/>
          <w:sz w:val="24"/>
          <w:szCs w:val="24"/>
        </w:rPr>
        <w:t>С</w:t>
      </w:r>
      <w:proofErr w:type="gramStart"/>
      <w:r w:rsidRPr="00A116CA">
        <w:rPr>
          <w:rFonts w:ascii="GHEA Grapalat" w:hAnsi="GHEA Grapalat"/>
          <w:sz w:val="24"/>
          <w:szCs w:val="24"/>
        </w:rPr>
        <w:t>Ц-</w:t>
      </w:r>
      <w:proofErr w:type="gramEnd"/>
      <w:r w:rsidRPr="00A116CA">
        <w:rPr>
          <w:rFonts w:ascii="GHEA Grapalat" w:hAnsi="GHEA Grapalat"/>
          <w:sz w:val="24"/>
          <w:szCs w:val="24"/>
        </w:rPr>
        <w:t xml:space="preserve"> совокупность максимальных единиц цен, установленных для оказания услуги</w:t>
      </w:r>
      <w:r w:rsidR="00F00004" w:rsidRPr="00A116CA">
        <w:rPr>
          <w:rFonts w:ascii="GHEA Grapalat" w:hAnsi="GHEA Grapalat"/>
          <w:sz w:val="24"/>
          <w:szCs w:val="24"/>
        </w:rPr>
        <w:t>,</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sidRPr="00A116CA">
        <w:rPr>
          <w:rFonts w:ascii="GHEA Grapalat" w:hAnsi="GHEA Grapalat"/>
          <w:sz w:val="24"/>
          <w:szCs w:val="24"/>
        </w:rPr>
        <w:t>У-цена</w:t>
      </w:r>
      <w:proofErr w:type="spellEnd"/>
      <w:proofErr w:type="gramEnd"/>
      <w:r w:rsidRPr="00A116CA">
        <w:rPr>
          <w:rFonts w:ascii="GHEA Grapalat" w:hAnsi="GHEA Grapalat"/>
          <w:sz w:val="24"/>
          <w:szCs w:val="24"/>
        </w:rPr>
        <w:t xml:space="preserve"> на максимальную единицу предоставленной услуги</w:t>
      </w:r>
      <w:r w:rsidR="00F00004" w:rsidRPr="00A116CA">
        <w:rPr>
          <w:rFonts w:ascii="GHEA Grapalat" w:hAnsi="GHEA Grapalat"/>
          <w:sz w:val="24"/>
          <w:szCs w:val="24"/>
        </w:rPr>
        <w:t>,</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r w:rsidRPr="00A116CA">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BB19F5">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A4AF9">
        <w:rPr>
          <w:rFonts w:ascii="GHEA Grapalat" w:hAnsi="GHEA Grapalat"/>
          <w:b/>
          <w:sz w:val="22"/>
          <w:szCs w:val="22"/>
        </w:rPr>
        <w:t>GHTsDzB-HVKAK-2024-48</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7A4AF9">
        <w:rPr>
          <w:rFonts w:ascii="GHEA Grapalat" w:hAnsi="GHEA Grapalat"/>
          <w:b/>
          <w:sz w:val="22"/>
          <w:szCs w:val="22"/>
        </w:rPr>
        <w:t>GHTsDzB-HVKAK-2024-48</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7A4AF9">
        <w:rPr>
          <w:rFonts w:ascii="GHEA Grapalat" w:hAnsi="GHEA Grapalat"/>
          <w:b/>
          <w:sz w:val="22"/>
          <w:szCs w:val="22"/>
        </w:rPr>
        <w:t>GHTsDzB-HVKAK-2024-48</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7A4AF9">
        <w:rPr>
          <w:rFonts w:ascii="GHEA Grapalat" w:hAnsi="GHEA Grapalat"/>
          <w:b/>
          <w:sz w:val="22"/>
          <w:szCs w:val="22"/>
        </w:rPr>
        <w:t>GHTsDzB-HVKAK-2024-48</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A4AF9">
        <w:rPr>
          <w:rFonts w:ascii="GHEA Grapalat" w:hAnsi="GHEA Grapalat"/>
          <w:b/>
          <w:sz w:val="22"/>
          <w:szCs w:val="22"/>
        </w:rPr>
        <w:t>GHTsDzB-HVKAK-2024-48</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A93472"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93472"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93472"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93472"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93472"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93472"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A93472"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A9347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A9347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93472"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A93472"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A93472"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A9347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A9347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93472"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A93472"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A93472"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A93472"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A9347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A93472"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A9347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A93472"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A4AF9">
        <w:rPr>
          <w:rFonts w:ascii="GHEA Grapalat" w:hAnsi="GHEA Grapalat"/>
          <w:b/>
          <w:sz w:val="22"/>
          <w:szCs w:val="22"/>
        </w:rPr>
        <w:t>GHTsDzB-HVKAK-2024-48</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7A4AF9">
        <w:rPr>
          <w:rFonts w:ascii="GHEA Grapalat" w:hAnsi="GHEA Grapalat"/>
          <w:b/>
          <w:sz w:val="22"/>
          <w:szCs w:val="22"/>
        </w:rPr>
        <w:t>GHTsDzB-HVKAK-2024-48</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7A4AF9">
        <w:rPr>
          <w:rFonts w:ascii="GHEA Grapalat" w:hAnsi="GHEA Grapalat"/>
          <w:b/>
          <w:sz w:val="22"/>
          <w:szCs w:val="22"/>
        </w:rPr>
        <w:t>GHTsDzB-HVKAK-2024-48</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7A4AF9">
        <w:rPr>
          <w:rFonts w:ascii="GHEA Grapalat" w:hAnsi="GHEA Grapalat"/>
          <w:b/>
          <w:sz w:val="22"/>
          <w:szCs w:val="22"/>
        </w:rPr>
        <w:t>GHTsDzB-HVKAK-2024-48</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7A4AF9">
        <w:rPr>
          <w:rFonts w:ascii="GHEA Grapalat" w:hAnsi="GHEA Grapalat"/>
          <w:b/>
          <w:sz w:val="22"/>
          <w:szCs w:val="22"/>
        </w:rPr>
        <w:t>GHTsDzB-HVKAK-2024-48</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7A4AF9">
        <w:rPr>
          <w:rFonts w:ascii="GHEA Grapalat" w:hAnsi="GHEA Grapalat"/>
          <w:b/>
          <w:sz w:val="22"/>
          <w:szCs w:val="22"/>
        </w:rPr>
        <w:t>GHTsDzB-HVKAK-2024-48</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7A4AF9">
        <w:rPr>
          <w:rFonts w:ascii="GHEA Grapalat" w:hAnsi="GHEA Grapalat"/>
          <w:b/>
          <w:sz w:val="22"/>
          <w:szCs w:val="22"/>
        </w:rPr>
        <w:t>GHTsDzB-HVKAK-2024-48</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72749F">
        <w:rPr>
          <w:rFonts w:ascii="GHEA Grapalat" w:hAnsi="GHEA Grapalat"/>
        </w:rPr>
        <w:t xml:space="preserve">С. </w:t>
      </w:r>
      <w:proofErr w:type="spellStart"/>
      <w:r w:rsidR="0072749F">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72749F" w:rsidRPr="0072749F">
        <w:rPr>
          <w:rFonts w:ascii="GHEA Grapalat" w:hAnsi="GHEA Grapalat"/>
          <w:b/>
        </w:rPr>
        <w:t xml:space="preserve">услуг по техническому обслуживанию </w:t>
      </w:r>
      <w:proofErr w:type="spellStart"/>
      <w:r w:rsidR="0072749F" w:rsidRPr="0072749F">
        <w:rPr>
          <w:rFonts w:ascii="GHEA Grapalat" w:hAnsi="GHEA Grapalat"/>
          <w:b/>
        </w:rPr>
        <w:t>газобалонной</w:t>
      </w:r>
      <w:proofErr w:type="spellEnd"/>
      <w:r w:rsidR="0072749F" w:rsidRPr="0072749F">
        <w:rPr>
          <w:rFonts w:ascii="GHEA Grapalat" w:hAnsi="GHEA Grapalat"/>
          <w:b/>
        </w:rPr>
        <w:t xml:space="preserve"> системы</w:t>
      </w:r>
      <w:r w:rsidR="0072749F"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xml:space="preserve">№ </w:t>
      </w:r>
      <w:r w:rsidR="00463B00" w:rsidRPr="003241AF">
        <w:rPr>
          <w:rFonts w:ascii="GHEA Grapalat" w:hAnsi="GHEA Grapalat"/>
        </w:rPr>
        <w:t>2</w:t>
      </w:r>
      <w:r w:rsidR="00463B00" w:rsidRPr="00AD29CE">
        <w:rPr>
          <w:rFonts w:ascii="GHEA Grapalat" w:hAnsi="GHEA Grapalat"/>
        </w:rPr>
        <w:t xml:space="preserve">, </w:t>
      </w:r>
      <w:r w:rsidRPr="00AD29CE">
        <w:rPr>
          <w:rFonts w:ascii="GHEA Grapalat" w:hAnsi="GHEA Grapalat"/>
        </w:rPr>
        <w:t>№ 3 и № 3.1</w:t>
      </w:r>
      <w:r w:rsidR="00F156F3">
        <w:rPr>
          <w:rFonts w:ascii="GHEA Grapalat" w:hAnsi="GHEA Grapalat"/>
        </w:rPr>
        <w:t xml:space="preserve">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84541" w:rsidRPr="00AD29CE" w:rsidRDefault="00184541" w:rsidP="00184541">
      <w:pPr>
        <w:widowControl w:val="0"/>
        <w:spacing w:after="160" w:line="360" w:lineRule="auto"/>
        <w:jc w:val="right"/>
        <w:rPr>
          <w:rFonts w:ascii="GHEA Grapalat" w:hAnsi="GHEA Grapalat"/>
          <w:i/>
        </w:rPr>
      </w:pPr>
      <w:r w:rsidRPr="00AD29CE">
        <w:rPr>
          <w:rFonts w:ascii="GHEA Grapalat" w:hAnsi="GHEA Grapalat"/>
          <w:i/>
        </w:rPr>
        <w:t xml:space="preserve">Приложение № </w:t>
      </w:r>
      <w:r>
        <w:rPr>
          <w:rFonts w:ascii="GHEA Grapalat" w:hAnsi="GHEA Grapalat"/>
          <w:i/>
        </w:rPr>
        <w:t>2</w:t>
      </w:r>
    </w:p>
    <w:p w:rsidR="00184541" w:rsidRPr="00AD29CE" w:rsidRDefault="00184541" w:rsidP="00184541">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184541" w:rsidRPr="00AD29CE" w:rsidRDefault="00184541" w:rsidP="00184541">
      <w:pPr>
        <w:widowControl w:val="0"/>
        <w:spacing w:after="160" w:line="360" w:lineRule="auto"/>
        <w:jc w:val="center"/>
        <w:rPr>
          <w:rFonts w:ascii="GHEA Grapalat" w:hAnsi="GHEA Grapalat"/>
        </w:rPr>
      </w:pPr>
    </w:p>
    <w:p w:rsidR="00184541" w:rsidRDefault="00184541" w:rsidP="00184541">
      <w:pPr>
        <w:widowControl w:val="0"/>
        <w:spacing w:after="160" w:line="360" w:lineRule="auto"/>
        <w:jc w:val="center"/>
        <w:rPr>
          <w:rFonts w:ascii="GHEA Grapalat" w:hAnsi="GHEA Grapalat"/>
        </w:rPr>
      </w:pPr>
      <w:r>
        <w:rPr>
          <w:rFonts w:ascii="GHEA Grapalat" w:hAnsi="GHEA Grapalat"/>
        </w:rPr>
        <w:t xml:space="preserve">ГРАФИК </w:t>
      </w:r>
      <w:r w:rsidR="00423E64">
        <w:rPr>
          <w:rFonts w:ascii="GHEA Grapalat" w:hAnsi="GHEA Grapalat"/>
        </w:rPr>
        <w:t>ОПЛАТЫ</w:t>
      </w:r>
      <w:r>
        <w:rPr>
          <w:rStyle w:val="af6"/>
          <w:rFonts w:ascii="GHEA Grapalat" w:hAnsi="GHEA Grapalat"/>
        </w:rPr>
        <w:footnoteReference w:customMarkFollows="1" w:id="10"/>
        <w:t>*</w:t>
      </w:r>
    </w:p>
    <w:p w:rsidR="00184541" w:rsidRDefault="00184541" w:rsidP="00184541">
      <w:pPr>
        <w:widowControl w:val="0"/>
        <w:spacing w:after="160" w:line="360" w:lineRule="auto"/>
        <w:jc w:val="center"/>
        <w:rPr>
          <w:rFonts w:ascii="GHEA Grapalat" w:hAnsi="GHEA Grapalat"/>
        </w:rPr>
      </w:pPr>
    </w:p>
    <w:p w:rsidR="00184541" w:rsidRPr="007D73E1" w:rsidRDefault="00184541" w:rsidP="00184541">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84541" w:rsidRPr="00E40AC8" w:rsidRDefault="00184541" w:rsidP="00184541">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184541" w:rsidRPr="00AD29CE" w:rsidTr="001B18E5">
        <w:trPr>
          <w:jc w:val="center"/>
        </w:trPr>
        <w:tc>
          <w:tcPr>
            <w:tcW w:w="4536" w:type="dxa"/>
          </w:tcPr>
          <w:p w:rsidR="00184541" w:rsidRPr="00AD29CE" w:rsidRDefault="00184541" w:rsidP="001B18E5">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184541" w:rsidRPr="00E40AC8" w:rsidRDefault="00184541" w:rsidP="001B18E5">
            <w:pPr>
              <w:widowControl w:val="0"/>
              <w:jc w:val="center"/>
              <w:rPr>
                <w:rFonts w:ascii="GHEA Grapalat" w:hAnsi="GHEA Grapalat"/>
                <w:lang w:val="en-US"/>
              </w:rPr>
            </w:pPr>
            <w:r>
              <w:rPr>
                <w:rFonts w:ascii="GHEA Grapalat" w:hAnsi="GHEA Grapalat"/>
                <w:lang w:val="en-US"/>
              </w:rPr>
              <w:t>___________________________</w:t>
            </w:r>
          </w:p>
          <w:p w:rsidR="00184541" w:rsidRPr="00E40AC8" w:rsidRDefault="00184541" w:rsidP="001B18E5">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184541" w:rsidRPr="00AD29CE" w:rsidRDefault="00184541" w:rsidP="001B18E5">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184541" w:rsidRPr="00AD29CE" w:rsidRDefault="00184541" w:rsidP="001B18E5">
            <w:pPr>
              <w:widowControl w:val="0"/>
              <w:spacing w:after="160" w:line="360" w:lineRule="auto"/>
              <w:jc w:val="center"/>
              <w:rPr>
                <w:rFonts w:ascii="GHEA Grapalat" w:hAnsi="GHEA Grapalat"/>
              </w:rPr>
            </w:pPr>
          </w:p>
        </w:tc>
        <w:tc>
          <w:tcPr>
            <w:tcW w:w="4343" w:type="dxa"/>
          </w:tcPr>
          <w:p w:rsidR="00184541" w:rsidRPr="00AD29CE" w:rsidRDefault="00184541" w:rsidP="001B18E5">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184541" w:rsidRPr="00E40AC8" w:rsidRDefault="00184541" w:rsidP="001B18E5">
            <w:pPr>
              <w:widowControl w:val="0"/>
              <w:jc w:val="center"/>
              <w:rPr>
                <w:rFonts w:ascii="GHEA Grapalat" w:hAnsi="GHEA Grapalat"/>
                <w:lang w:val="en-US"/>
              </w:rPr>
            </w:pPr>
            <w:r>
              <w:rPr>
                <w:rFonts w:ascii="GHEA Grapalat" w:hAnsi="GHEA Grapalat"/>
                <w:lang w:val="en-US"/>
              </w:rPr>
              <w:t>__________________________</w:t>
            </w:r>
          </w:p>
          <w:p w:rsidR="00184541" w:rsidRPr="00E40AC8" w:rsidRDefault="00184541" w:rsidP="001B18E5">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184541" w:rsidRPr="00AD29CE" w:rsidRDefault="00184541" w:rsidP="001B18E5">
            <w:pPr>
              <w:widowControl w:val="0"/>
              <w:spacing w:after="160" w:line="360" w:lineRule="auto"/>
              <w:jc w:val="center"/>
              <w:rPr>
                <w:rFonts w:ascii="GHEA Grapalat" w:hAnsi="GHEA Grapalat"/>
              </w:rPr>
            </w:pPr>
            <w:r w:rsidRPr="00AD29CE">
              <w:rPr>
                <w:rFonts w:ascii="GHEA Grapalat" w:hAnsi="GHEA Grapalat"/>
              </w:rPr>
              <w:t>М. П.</w:t>
            </w:r>
          </w:p>
        </w:tc>
      </w:tr>
    </w:tbl>
    <w:p w:rsidR="00184541" w:rsidRPr="00AD29CE" w:rsidRDefault="00184541" w:rsidP="00184541">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8"/>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9F5" w:rsidRDefault="00BB19F5">
      <w:r>
        <w:separator/>
      </w:r>
    </w:p>
  </w:endnote>
  <w:endnote w:type="continuationSeparator" w:id="0">
    <w:p w:rsidR="00BB19F5" w:rsidRDefault="00BB19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9F5" w:rsidRPr="00305BEC" w:rsidRDefault="00BB19F5">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9F5" w:rsidRDefault="00BB19F5">
      <w:r>
        <w:separator/>
      </w:r>
    </w:p>
  </w:footnote>
  <w:footnote w:type="continuationSeparator" w:id="0">
    <w:p w:rsidR="00BB19F5" w:rsidRDefault="00BB19F5">
      <w:r>
        <w:continuationSeparator/>
      </w:r>
    </w:p>
  </w:footnote>
  <w:footnote w:id="1">
    <w:p w:rsidR="00BB19F5" w:rsidRPr="00A31673" w:rsidRDefault="00BB19F5">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BB19F5" w:rsidRDefault="00BB19F5" w:rsidP="006B3E56">
      <w:pPr>
        <w:jc w:val="both"/>
      </w:pPr>
    </w:p>
    <w:p w:rsidR="00BB19F5" w:rsidRPr="00503980" w:rsidRDefault="00BB19F5"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B19F5" w:rsidRPr="00503980" w:rsidRDefault="00BB19F5"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BB19F5" w:rsidRPr="00503980" w:rsidRDefault="00BB19F5"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BB19F5" w:rsidRDefault="00BB19F5" w:rsidP="006B3E56">
      <w:pPr>
        <w:pStyle w:val="af2"/>
        <w:rPr>
          <w:rFonts w:asciiTheme="minorHAnsi" w:hAnsiTheme="minorHAnsi"/>
          <w:lang w:val="af-ZA"/>
        </w:rPr>
      </w:pPr>
    </w:p>
  </w:footnote>
  <w:footnote w:id="3">
    <w:p w:rsidR="00BB19F5" w:rsidRPr="00D3436F" w:rsidRDefault="00BB19F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BB19F5" w:rsidRPr="009C4E45" w:rsidRDefault="00BB19F5">
      <w:pPr>
        <w:pStyle w:val="af2"/>
        <w:rPr>
          <w:rFonts w:ascii="GHEA Grapalat" w:hAnsi="GHEA Grapalat"/>
          <w:color w:val="FF0000"/>
          <w:sz w:val="28"/>
          <w:szCs w:val="28"/>
        </w:rPr>
      </w:pPr>
    </w:p>
  </w:footnote>
  <w:footnote w:id="4">
    <w:p w:rsidR="00BB19F5" w:rsidRPr="008842CE" w:rsidRDefault="00BB19F5" w:rsidP="003D2FE2">
      <w:pPr>
        <w:pStyle w:val="af2"/>
        <w:jc w:val="both"/>
      </w:pPr>
    </w:p>
  </w:footnote>
  <w:footnote w:id="5">
    <w:p w:rsidR="00BB19F5" w:rsidRPr="008842CE" w:rsidRDefault="00BB19F5" w:rsidP="000A214C">
      <w:pPr>
        <w:pStyle w:val="af2"/>
        <w:jc w:val="both"/>
      </w:pPr>
    </w:p>
  </w:footnote>
  <w:footnote w:id="6">
    <w:p w:rsidR="00BB19F5" w:rsidRPr="006F5F33" w:rsidRDefault="00BB19F5"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BB19F5" w:rsidRPr="006F5F33" w:rsidRDefault="00BB19F5"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BB19F5" w:rsidRPr="006F5F33" w:rsidRDefault="00BB19F5"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BB19F5" w:rsidRPr="00E40AC8" w:rsidRDefault="00BB19F5"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BB19F5" w:rsidRPr="00E40AC8" w:rsidRDefault="00BB19F5" w:rsidP="00184541">
      <w:pPr>
        <w:pStyle w:val="af2"/>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4577"/>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3FBE"/>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19D"/>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0F"/>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541"/>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8E5"/>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41AF"/>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3E64"/>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091"/>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1612"/>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095A"/>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627"/>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B62"/>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AD5"/>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49F"/>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AF9"/>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279AE"/>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0FEC"/>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21E"/>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6CA"/>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472"/>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776"/>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9F5"/>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2F1A"/>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3E31"/>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238"/>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6F3"/>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38AD-3A92-4FF6-9B99-F1335ECDD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2407</TotalTime>
  <Pages>63</Pages>
  <Words>15019</Words>
  <Characters>109414</Characters>
  <Application>Microsoft Office Word</Application>
  <DocSecurity>0</DocSecurity>
  <Lines>911</Lines>
  <Paragraphs>248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124185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1605</cp:revision>
  <cp:lastPrinted>2018-02-16T07:12:00Z</cp:lastPrinted>
  <dcterms:created xsi:type="dcterms:W3CDTF">2019-10-28T07:04:00Z</dcterms:created>
  <dcterms:modified xsi:type="dcterms:W3CDTF">2024-09-02T08:53:00Z</dcterms:modified>
</cp:coreProperties>
</file>